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570" w:rsidRDefault="00071E95">
      <w:pPr>
        <w:spacing w:before="65" w:after="0" w:line="240" w:lineRule="auto"/>
        <w:ind w:right="91"/>
        <w:jc w:val="right"/>
        <w:rPr>
          <w:rFonts w:ascii="Arial" w:eastAsia="Arial" w:hAnsi="Arial" w:cs="Arial"/>
        </w:rPr>
      </w:pPr>
      <w:r>
        <w:pict>
          <v:group id="_x0000_s1727" style="position:absolute;left:0;text-align:left;margin-left:62.3pt;margin-top:264.95pt;width:.1pt;height:20.75pt;z-index:-251701760;mso-position-horizontal-relative:page;mso-position-vertical-relative:page" coordorigin="1246,5299" coordsize="2,415">
            <v:shape id="_x0000_s1728" style="position:absolute;left:1246;top:5299;width:2;height:415" coordorigin="1246,5299" coordsize="0,415" path="m1246,5299r,415e" filled="f" strokeweight=".82pt">
              <v:path arrowok="t"/>
            </v:shape>
            <w10:wrap anchorx="page" anchory="page"/>
          </v:group>
        </w:pict>
      </w:r>
      <w:r>
        <w:pict>
          <v:group id="_x0000_s1725" style="position:absolute;left:0;text-align:left;margin-left:62.3pt;margin-top:306.35pt;width:.1pt;height:33.35pt;z-index:-251700736;mso-position-horizontal-relative:page;mso-position-vertical-relative:page" coordorigin="1246,6127" coordsize="2,667">
            <v:shape id="_x0000_s1726" style="position:absolute;left:1246;top:6127;width:2;height:667" coordorigin="1246,6127" coordsize="0,667" path="m1246,6127r,667e" filled="f" strokeweight=".82pt">
              <v:path arrowok="t"/>
            </v:shape>
            <w10:wrap anchorx="page" anchory="page"/>
          </v:group>
        </w:pict>
      </w:r>
      <w:r>
        <w:pict>
          <v:group id="_x0000_s1723" style="position:absolute;left:0;text-align:left;margin-left:118.9pt;margin-top:44.15pt;width:.1pt;height:664.7pt;z-index:-251699712;mso-position-horizontal-relative:page" coordorigin="2378,883" coordsize="2,13294">
            <v:shape id="_x0000_s1724" style="position:absolute;left:2378;top:883;width:2;height:13294" coordorigin="2378,883" coordsize="0,13294" path="m2378,14177r,-13294e" filled="f">
              <v:path arrowok="t"/>
            </v:shape>
            <w10:wrap anchorx="page"/>
          </v:group>
        </w:pict>
      </w:r>
      <w:r>
        <w:pict>
          <v:group id="_x0000_s1721" style="position:absolute;left:0;text-align:left;margin-left:70.9pt;margin-top:69.1pt;width:.1pt;height:664.7pt;z-index:-251698688;mso-position-horizontal-relative:page;mso-position-vertical-relative:page" coordorigin="1418,1382" coordsize="2,13294">
            <v:shape id="_x0000_s1722" style="position:absolute;left:1418;top:1382;width:2;height:13294" coordorigin="1418,1382" coordsize="0,13294" path="m1418,1382r,13294e" filled="f">
              <v:path arrowok="t"/>
            </v:shape>
            <w10:wrap anchorx="page" anchory="page"/>
          </v:group>
        </w:pict>
      </w:r>
      <w:ins w:id="0" w:author="Wim" w:date="2016-02-29T09:22:00Z">
        <w:r>
          <w:rPr>
            <w:rFonts w:ascii="Arial" w:eastAsia="Arial" w:hAnsi="Arial" w:cs="Arial"/>
            <w:spacing w:val="-1"/>
          </w:rPr>
          <w:t xml:space="preserve">VTS41-10.1.4 </w:t>
        </w:r>
      </w:ins>
      <w:del w:id="1" w:author="Wim" w:date="2016-02-29T09:23:00Z">
        <w:r w:rsidR="00863EB5" w:rsidDel="00071E95">
          <w:rPr>
            <w:rFonts w:ascii="Arial" w:eastAsia="Arial" w:hAnsi="Arial" w:cs="Arial"/>
            <w:spacing w:val="-1"/>
          </w:rPr>
          <w:delText>V</w:delText>
        </w:r>
        <w:r w:rsidR="00863EB5" w:rsidDel="00071E95">
          <w:rPr>
            <w:rFonts w:ascii="Arial" w:eastAsia="Arial" w:hAnsi="Arial" w:cs="Arial"/>
            <w:spacing w:val="2"/>
          </w:rPr>
          <w:delText>T</w:delText>
        </w:r>
        <w:r w:rsidR="00863EB5" w:rsidDel="00071E95">
          <w:rPr>
            <w:rFonts w:ascii="Arial" w:eastAsia="Arial" w:hAnsi="Arial" w:cs="Arial"/>
            <w:spacing w:val="-1"/>
          </w:rPr>
          <w:delText>S</w:delText>
        </w:r>
        <w:r w:rsidR="00863EB5" w:rsidDel="00071E95">
          <w:rPr>
            <w:rFonts w:ascii="Arial" w:eastAsia="Arial" w:hAnsi="Arial" w:cs="Arial"/>
          </w:rPr>
          <w:delText>41</w:delText>
        </w:r>
        <w:r w:rsidR="00863EB5" w:rsidDel="00071E95">
          <w:rPr>
            <w:rFonts w:ascii="Arial" w:eastAsia="Arial" w:hAnsi="Arial" w:cs="Arial"/>
            <w:spacing w:val="1"/>
          </w:rPr>
          <w:delText>-</w:delText>
        </w:r>
        <w:r w:rsidR="00863EB5" w:rsidDel="00071E95">
          <w:rPr>
            <w:rFonts w:ascii="Arial" w:eastAsia="Arial" w:hAnsi="Arial" w:cs="Arial"/>
          </w:rPr>
          <w:delText>1</w:delText>
        </w:r>
        <w:r w:rsidR="00863EB5" w:rsidDel="00071E95">
          <w:rPr>
            <w:rFonts w:ascii="Arial" w:eastAsia="Arial" w:hAnsi="Arial" w:cs="Arial"/>
            <w:spacing w:val="-3"/>
          </w:rPr>
          <w:delText>0</w:delText>
        </w:r>
        <w:r w:rsidR="00863EB5" w:rsidDel="00071E95">
          <w:rPr>
            <w:rFonts w:ascii="Arial" w:eastAsia="Arial" w:hAnsi="Arial" w:cs="Arial"/>
            <w:spacing w:val="1"/>
          </w:rPr>
          <w:delText>.</w:delText>
        </w:r>
        <w:r w:rsidR="00863EB5" w:rsidDel="00071E95">
          <w:rPr>
            <w:rFonts w:ascii="Arial" w:eastAsia="Arial" w:hAnsi="Arial" w:cs="Arial"/>
          </w:rPr>
          <w:delText>1</w:delText>
        </w:r>
        <w:r w:rsidR="00863EB5" w:rsidDel="00071E95">
          <w:rPr>
            <w:rFonts w:ascii="Arial" w:eastAsia="Arial" w:hAnsi="Arial" w:cs="Arial"/>
            <w:spacing w:val="1"/>
          </w:rPr>
          <w:delText>.</w:delText>
        </w:r>
        <w:r w:rsidR="00863EB5" w:rsidDel="00071E95">
          <w:rPr>
            <w:rFonts w:ascii="Arial" w:eastAsia="Arial" w:hAnsi="Arial" w:cs="Arial"/>
          </w:rPr>
          <w:delText>2</w:delText>
        </w:r>
        <w:r w:rsidR="00863EB5" w:rsidDel="00071E95">
          <w:rPr>
            <w:rFonts w:ascii="Arial" w:eastAsia="Arial" w:hAnsi="Arial" w:cs="Arial"/>
            <w:spacing w:val="-2"/>
          </w:rPr>
          <w:delText xml:space="preserve"> </w:delText>
        </w:r>
        <w:r w:rsidR="00863EB5" w:rsidDel="00071E95">
          <w:rPr>
            <w:rFonts w:ascii="Arial" w:eastAsia="Arial" w:hAnsi="Arial" w:cs="Arial"/>
            <w:spacing w:val="1"/>
          </w:rPr>
          <w:delText>(</w:delText>
        </w:r>
        <w:r w:rsidR="00863EB5" w:rsidDel="00071E95">
          <w:rPr>
            <w:rFonts w:ascii="Arial" w:eastAsia="Arial" w:hAnsi="Arial" w:cs="Arial"/>
            <w:spacing w:val="-3"/>
          </w:rPr>
          <w:delText>V</w:delText>
        </w:r>
        <w:r w:rsidR="00863EB5" w:rsidDel="00071E95">
          <w:rPr>
            <w:rFonts w:ascii="Arial" w:eastAsia="Arial" w:hAnsi="Arial" w:cs="Arial"/>
            <w:spacing w:val="2"/>
          </w:rPr>
          <w:delText>T</w:delText>
        </w:r>
        <w:r w:rsidR="00863EB5" w:rsidDel="00071E95">
          <w:rPr>
            <w:rFonts w:ascii="Arial" w:eastAsia="Arial" w:hAnsi="Arial" w:cs="Arial"/>
            <w:spacing w:val="-1"/>
          </w:rPr>
          <w:delText>S</w:delText>
        </w:r>
        <w:r w:rsidR="00863EB5" w:rsidDel="00071E95">
          <w:rPr>
            <w:rFonts w:ascii="Arial" w:eastAsia="Arial" w:hAnsi="Arial" w:cs="Arial"/>
          </w:rPr>
          <w:delText>4</w:delText>
        </w:r>
        <w:r w:rsidR="00863EB5" w:rsidDel="00071E95">
          <w:rPr>
            <w:rFonts w:ascii="Arial" w:eastAsia="Arial" w:hAnsi="Arial" w:cs="Arial"/>
            <w:spacing w:val="-2"/>
          </w:rPr>
          <w:delText>0</w:delText>
        </w:r>
        <w:r w:rsidR="00863EB5" w:rsidDel="00071E95">
          <w:rPr>
            <w:rFonts w:ascii="Arial" w:eastAsia="Arial" w:hAnsi="Arial" w:cs="Arial"/>
            <w:spacing w:val="1"/>
          </w:rPr>
          <w:delText>-</w:delText>
        </w:r>
        <w:r w:rsidR="00863EB5" w:rsidDel="00071E95">
          <w:rPr>
            <w:rFonts w:ascii="Arial" w:eastAsia="Arial" w:hAnsi="Arial" w:cs="Arial"/>
            <w:spacing w:val="-3"/>
          </w:rPr>
          <w:delText>1</w:delText>
        </w:r>
        <w:r w:rsidR="00863EB5" w:rsidDel="00071E95">
          <w:rPr>
            <w:rFonts w:ascii="Arial" w:eastAsia="Arial" w:hAnsi="Arial" w:cs="Arial"/>
          </w:rPr>
          <w:delText>2</w:delText>
        </w:r>
        <w:r w:rsidR="00863EB5" w:rsidDel="00071E95">
          <w:rPr>
            <w:rFonts w:ascii="Arial" w:eastAsia="Arial" w:hAnsi="Arial" w:cs="Arial"/>
            <w:spacing w:val="1"/>
          </w:rPr>
          <w:delText>.</w:delText>
        </w:r>
        <w:r w:rsidR="00863EB5" w:rsidDel="00071E95">
          <w:rPr>
            <w:rFonts w:ascii="Arial" w:eastAsia="Arial" w:hAnsi="Arial" w:cs="Arial"/>
          </w:rPr>
          <w:delText>2</w:delText>
        </w:r>
        <w:r w:rsidR="00863EB5" w:rsidDel="00071E95">
          <w:rPr>
            <w:rFonts w:ascii="Arial" w:eastAsia="Arial" w:hAnsi="Arial" w:cs="Arial"/>
            <w:spacing w:val="1"/>
          </w:rPr>
          <w:delText>.</w:delText>
        </w:r>
        <w:r w:rsidR="00863EB5" w:rsidDel="00071E95">
          <w:rPr>
            <w:rFonts w:ascii="Arial" w:eastAsia="Arial" w:hAnsi="Arial" w:cs="Arial"/>
            <w:spacing w:val="-3"/>
          </w:rPr>
          <w:delText>1</w:delText>
        </w:r>
        <w:r w:rsidR="00863EB5" w:rsidDel="00071E95">
          <w:rPr>
            <w:rFonts w:ascii="Arial" w:eastAsia="Arial" w:hAnsi="Arial" w:cs="Arial"/>
          </w:rPr>
          <w:delText>)</w:delText>
        </w:r>
      </w:del>
      <w:bookmarkStart w:id="2" w:name="_GoBack"/>
      <w:bookmarkEnd w:id="2"/>
    </w:p>
    <w:p w:rsidR="000A5570" w:rsidRDefault="000A5570">
      <w:pPr>
        <w:spacing w:before="4" w:after="0" w:line="160" w:lineRule="exact"/>
        <w:rPr>
          <w:sz w:val="16"/>
          <w:szCs w:val="16"/>
        </w:rPr>
      </w:pP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071E95">
      <w:pPr>
        <w:spacing w:after="0" w:line="240" w:lineRule="auto"/>
        <w:ind w:left="2267" w:right="2856"/>
        <w:jc w:val="center"/>
        <w:rPr>
          <w:rFonts w:ascii="Arial" w:eastAsia="Arial" w:hAnsi="Arial" w:cs="Arial"/>
          <w:sz w:val="36"/>
          <w:szCs w:val="36"/>
        </w:rPr>
      </w:pPr>
      <w:r>
        <w:pict>
          <v:shapetype id="_x0000_t202" coordsize="21600,21600" o:spt="202" path="m,l,21600r21600,l21600,xe">
            <v:stroke joinstyle="miter"/>
            <v:path gradientshapeok="t" o:connecttype="rect"/>
          </v:shapetype>
          <v:shape id="_x0000_s1720" type="#_x0000_t202" style="position:absolute;left:0;text-align:left;margin-left:78.35pt;margin-top:-9.65pt;width:26.1pt;height:207.55pt;z-index:-251697664;mso-position-horizontal-relative:page" filled="f" stroked="f">
            <v:textbox style="layout-flow:vertical;mso-layout-flow-alt:bottom-to-top" inset="0,0,0,0">
              <w:txbxContent>
                <w:p w:rsidR="00823D42" w:rsidRDefault="00823D42">
                  <w:pPr>
                    <w:spacing w:after="0" w:line="246" w:lineRule="exact"/>
                    <w:ind w:left="-17" w:right="-37"/>
                    <w:jc w:val="center"/>
                    <w:rPr>
                      <w:rFonts w:ascii="Arial" w:eastAsia="Arial" w:hAnsi="Arial" w:cs="Arial"/>
                    </w:rPr>
                  </w:pPr>
                  <w:r>
                    <w:rPr>
                      <w:rFonts w:ascii="Arial" w:eastAsia="Arial" w:hAnsi="Arial" w:cs="Arial"/>
                      <w:spacing w:val="1"/>
                    </w:rPr>
                    <w:t>I</w:t>
                  </w:r>
                  <w:r>
                    <w:rPr>
                      <w:rFonts w:ascii="Arial" w:eastAsia="Arial" w:hAnsi="Arial" w:cs="Arial"/>
                    </w:rPr>
                    <w:t>n</w:t>
                  </w:r>
                  <w:r>
                    <w:rPr>
                      <w:rFonts w:ascii="Arial" w:eastAsia="Arial" w:hAnsi="Arial" w:cs="Arial"/>
                      <w:spacing w:val="1"/>
                    </w:rPr>
                    <w:t>t</w:t>
                  </w:r>
                  <w:r>
                    <w:rPr>
                      <w:rFonts w:ascii="Arial" w:eastAsia="Arial" w:hAnsi="Arial" w:cs="Arial"/>
                      <w:spacing w:val="-3"/>
                    </w:rPr>
                    <w:t>e</w:t>
                  </w:r>
                  <w:r>
                    <w:rPr>
                      <w:rFonts w:ascii="Arial" w:eastAsia="Arial" w:hAnsi="Arial" w:cs="Arial"/>
                      <w:spacing w:val="1"/>
                    </w:rPr>
                    <w:t>r</w:t>
                  </w:r>
                  <w:r>
                    <w:rPr>
                      <w:rFonts w:ascii="Arial" w:eastAsia="Arial" w:hAnsi="Arial" w:cs="Arial"/>
                    </w:rPr>
                    <w:t>na</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onal </w:t>
                  </w:r>
                  <w:r>
                    <w:rPr>
                      <w:rFonts w:ascii="Arial" w:eastAsia="Arial" w:hAnsi="Arial" w:cs="Arial"/>
                      <w:spacing w:val="-1"/>
                    </w:rPr>
                    <w:t>A</w:t>
                  </w:r>
                  <w:r>
                    <w:rPr>
                      <w:rFonts w:ascii="Arial" w:eastAsia="Arial" w:hAnsi="Arial" w:cs="Arial"/>
                    </w:rPr>
                    <w:t>ssoc</w:t>
                  </w:r>
                  <w:r>
                    <w:rPr>
                      <w:rFonts w:ascii="Arial" w:eastAsia="Arial" w:hAnsi="Arial" w:cs="Arial"/>
                      <w:spacing w:val="-1"/>
                    </w:rPr>
                    <w:t>i</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rPr>
                    <w:t xml:space="preserve">of </w:t>
                  </w:r>
                  <w:r>
                    <w:rPr>
                      <w:rFonts w:ascii="Arial" w:eastAsia="Arial" w:hAnsi="Arial" w:cs="Arial"/>
                      <w:spacing w:val="1"/>
                    </w:rPr>
                    <w:t>M</w:t>
                  </w:r>
                  <w:r>
                    <w:rPr>
                      <w:rFonts w:ascii="Arial" w:eastAsia="Arial" w:hAnsi="Arial" w:cs="Arial"/>
                      <w:spacing w:val="-3"/>
                    </w:rPr>
                    <w:t>a</w:t>
                  </w:r>
                  <w:r>
                    <w:rPr>
                      <w:rFonts w:ascii="Arial" w:eastAsia="Arial" w:hAnsi="Arial" w:cs="Arial"/>
                      <w:spacing w:val="1"/>
                    </w:rPr>
                    <w:t>r</w:t>
                  </w:r>
                  <w:r>
                    <w:rPr>
                      <w:rFonts w:ascii="Arial" w:eastAsia="Arial" w:hAnsi="Arial" w:cs="Arial"/>
                      <w:spacing w:val="-1"/>
                    </w:rPr>
                    <w:t>i</w:t>
                  </w:r>
                  <w:r>
                    <w:rPr>
                      <w:rFonts w:ascii="Arial" w:eastAsia="Arial" w:hAnsi="Arial" w:cs="Arial"/>
                    </w:rPr>
                    <w:t>ne</w:t>
                  </w:r>
                  <w:r>
                    <w:rPr>
                      <w:rFonts w:ascii="Arial" w:eastAsia="Arial" w:hAnsi="Arial" w:cs="Arial"/>
                      <w:spacing w:val="1"/>
                    </w:rPr>
                    <w:t xml:space="preserve"> </w:t>
                  </w:r>
                  <w:r>
                    <w:rPr>
                      <w:rFonts w:ascii="Arial" w:eastAsia="Arial" w:hAnsi="Arial" w:cs="Arial"/>
                      <w:spacing w:val="-1"/>
                    </w:rPr>
                    <w:t>Ai</w:t>
                  </w:r>
                  <w:r>
                    <w:rPr>
                      <w:rFonts w:ascii="Arial" w:eastAsia="Arial" w:hAnsi="Arial" w:cs="Arial"/>
                    </w:rPr>
                    <w:t>ds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o</w:t>
                  </w:r>
                </w:p>
                <w:p w:rsidR="00823D42" w:rsidRDefault="00823D42">
                  <w:pPr>
                    <w:spacing w:before="8" w:after="0" w:line="240" w:lineRule="auto"/>
                    <w:ind w:left="187" w:right="164"/>
                    <w:jc w:val="center"/>
                    <w:rPr>
                      <w:rFonts w:ascii="Arial" w:eastAsia="Arial" w:hAnsi="Arial" w:cs="Arial"/>
                    </w:rPr>
                  </w:pPr>
                  <w:r>
                    <w:rPr>
                      <w:rFonts w:ascii="Arial" w:eastAsia="Arial" w:hAnsi="Arial" w:cs="Arial"/>
                      <w:spacing w:val="-1"/>
                    </w:rPr>
                    <w:t>N</w:t>
                  </w:r>
                  <w:r>
                    <w:rPr>
                      <w:rFonts w:ascii="Arial" w:eastAsia="Arial" w:hAnsi="Arial" w:cs="Arial"/>
                    </w:rPr>
                    <w:t>av</w:t>
                  </w:r>
                  <w:r>
                    <w:rPr>
                      <w:rFonts w:ascii="Arial" w:eastAsia="Arial" w:hAnsi="Arial" w:cs="Arial"/>
                      <w:spacing w:val="-1"/>
                    </w:rPr>
                    <w:t>i</w:t>
                  </w:r>
                  <w:r>
                    <w:rPr>
                      <w:rFonts w:ascii="Arial" w:eastAsia="Arial" w:hAnsi="Arial" w:cs="Arial"/>
                    </w:rPr>
                    <w:t>ga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rPr>
                    <w:t>and</w:t>
                  </w:r>
                  <w:r>
                    <w:rPr>
                      <w:rFonts w:ascii="Arial" w:eastAsia="Arial" w:hAnsi="Arial" w:cs="Arial"/>
                      <w:spacing w:val="1"/>
                    </w:rPr>
                    <w:t xml:space="preserve"> </w:t>
                  </w:r>
                  <w:r>
                    <w:rPr>
                      <w:rFonts w:ascii="Arial" w:eastAsia="Arial" w:hAnsi="Arial" w:cs="Arial"/>
                    </w:rPr>
                    <w:t>L</w:t>
                  </w:r>
                  <w:r>
                    <w:rPr>
                      <w:rFonts w:ascii="Arial" w:eastAsia="Arial" w:hAnsi="Arial" w:cs="Arial"/>
                      <w:spacing w:val="-1"/>
                    </w:rPr>
                    <w:t>i</w:t>
                  </w:r>
                  <w:r>
                    <w:rPr>
                      <w:rFonts w:ascii="Arial" w:eastAsia="Arial" w:hAnsi="Arial" w:cs="Arial"/>
                    </w:rPr>
                    <w:t>gh</w:t>
                  </w:r>
                  <w:r>
                    <w:rPr>
                      <w:rFonts w:ascii="Arial" w:eastAsia="Arial" w:hAnsi="Arial" w:cs="Arial"/>
                      <w:spacing w:val="1"/>
                    </w:rPr>
                    <w:t>t</w:t>
                  </w:r>
                  <w:r>
                    <w:rPr>
                      <w:rFonts w:ascii="Arial" w:eastAsia="Arial" w:hAnsi="Arial" w:cs="Arial"/>
                    </w:rPr>
                    <w:t>ho</w:t>
                  </w:r>
                  <w:r>
                    <w:rPr>
                      <w:rFonts w:ascii="Arial" w:eastAsia="Arial" w:hAnsi="Arial" w:cs="Arial"/>
                      <w:spacing w:val="-3"/>
                    </w:rPr>
                    <w:t>u</w:t>
                  </w:r>
                  <w:r>
                    <w:rPr>
                      <w:rFonts w:ascii="Arial" w:eastAsia="Arial" w:hAnsi="Arial" w:cs="Arial"/>
                    </w:rPr>
                    <w:t>se</w:t>
                  </w:r>
                  <w:r>
                    <w:rPr>
                      <w:rFonts w:ascii="Arial" w:eastAsia="Arial" w:hAnsi="Arial" w:cs="Arial"/>
                      <w:spacing w:val="1"/>
                    </w:rPr>
                    <w:t xml:space="preserve"> </w:t>
                  </w:r>
                  <w:r>
                    <w:rPr>
                      <w:rFonts w:ascii="Arial" w:eastAsia="Arial" w:hAnsi="Arial" w:cs="Arial"/>
                      <w:spacing w:val="-1"/>
                    </w:rPr>
                    <w:t>A</w:t>
                  </w:r>
                  <w:r>
                    <w:rPr>
                      <w:rFonts w:ascii="Arial" w:eastAsia="Arial" w:hAnsi="Arial" w:cs="Arial"/>
                    </w:rPr>
                    <w:t>u</w:t>
                  </w:r>
                  <w:r>
                    <w:rPr>
                      <w:rFonts w:ascii="Arial" w:eastAsia="Arial" w:hAnsi="Arial" w:cs="Arial"/>
                      <w:spacing w:val="1"/>
                    </w:rPr>
                    <w:t>t</w:t>
                  </w:r>
                  <w:r>
                    <w:rPr>
                      <w:rFonts w:ascii="Arial" w:eastAsia="Arial" w:hAnsi="Arial" w:cs="Arial"/>
                    </w:rPr>
                    <w:t>h</w:t>
                  </w:r>
                  <w:r>
                    <w:rPr>
                      <w:rFonts w:ascii="Arial" w:eastAsia="Arial" w:hAnsi="Arial" w:cs="Arial"/>
                      <w:spacing w:val="-3"/>
                    </w:rPr>
                    <w:t>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es</w:t>
                  </w:r>
                </w:p>
              </w:txbxContent>
            </v:textbox>
            <w10:wrap anchorx="page"/>
          </v:shape>
        </w:pict>
      </w:r>
      <w:r w:rsidR="00863EB5">
        <w:rPr>
          <w:rFonts w:ascii="Arial" w:eastAsia="Arial" w:hAnsi="Arial" w:cs="Arial"/>
          <w:b/>
          <w:bCs/>
          <w:spacing w:val="5"/>
          <w:sz w:val="36"/>
          <w:szCs w:val="36"/>
        </w:rPr>
        <w:t>I</w:t>
      </w:r>
      <w:r w:rsidR="00863EB5">
        <w:rPr>
          <w:rFonts w:ascii="Arial" w:eastAsia="Arial" w:hAnsi="Arial" w:cs="Arial"/>
          <w:b/>
          <w:bCs/>
          <w:spacing w:val="-8"/>
          <w:sz w:val="36"/>
          <w:szCs w:val="36"/>
        </w:rPr>
        <w:t>A</w:t>
      </w:r>
      <w:r w:rsidR="00863EB5">
        <w:rPr>
          <w:rFonts w:ascii="Arial" w:eastAsia="Arial" w:hAnsi="Arial" w:cs="Arial"/>
          <w:b/>
          <w:bCs/>
          <w:spacing w:val="6"/>
          <w:sz w:val="36"/>
          <w:szCs w:val="36"/>
        </w:rPr>
        <w:t>L</w:t>
      </w:r>
      <w:r w:rsidR="00863EB5">
        <w:rPr>
          <w:rFonts w:ascii="Arial" w:eastAsia="Arial" w:hAnsi="Arial" w:cs="Arial"/>
          <w:b/>
          <w:bCs/>
          <w:sz w:val="36"/>
          <w:szCs w:val="36"/>
        </w:rPr>
        <w:t>A</w:t>
      </w:r>
      <w:r w:rsidR="00863EB5">
        <w:rPr>
          <w:rFonts w:ascii="Arial" w:eastAsia="Arial" w:hAnsi="Arial" w:cs="Arial"/>
          <w:b/>
          <w:bCs/>
          <w:spacing w:val="-5"/>
          <w:sz w:val="36"/>
          <w:szCs w:val="36"/>
        </w:rPr>
        <w:t xml:space="preserve"> </w:t>
      </w:r>
      <w:r w:rsidR="00863EB5">
        <w:rPr>
          <w:rFonts w:ascii="Arial" w:eastAsia="Arial" w:hAnsi="Arial" w:cs="Arial"/>
          <w:b/>
          <w:bCs/>
          <w:spacing w:val="-1"/>
          <w:sz w:val="36"/>
          <w:szCs w:val="36"/>
        </w:rPr>
        <w:t>R</w:t>
      </w:r>
      <w:r w:rsidR="00863EB5">
        <w:rPr>
          <w:rFonts w:ascii="Arial" w:eastAsia="Arial" w:hAnsi="Arial" w:cs="Arial"/>
          <w:b/>
          <w:bCs/>
          <w:spacing w:val="1"/>
          <w:sz w:val="36"/>
          <w:szCs w:val="36"/>
        </w:rPr>
        <w:t>e</w:t>
      </w:r>
      <w:r w:rsidR="00863EB5">
        <w:rPr>
          <w:rFonts w:ascii="Arial" w:eastAsia="Arial" w:hAnsi="Arial" w:cs="Arial"/>
          <w:b/>
          <w:bCs/>
          <w:spacing w:val="-1"/>
          <w:sz w:val="36"/>
          <w:szCs w:val="36"/>
        </w:rPr>
        <w:t>c</w:t>
      </w:r>
      <w:r w:rsidR="00863EB5">
        <w:rPr>
          <w:rFonts w:ascii="Arial" w:eastAsia="Arial" w:hAnsi="Arial" w:cs="Arial"/>
          <w:b/>
          <w:bCs/>
          <w:spacing w:val="1"/>
          <w:sz w:val="36"/>
          <w:szCs w:val="36"/>
        </w:rPr>
        <w:t>om</w:t>
      </w:r>
      <w:r w:rsidR="00863EB5">
        <w:rPr>
          <w:rFonts w:ascii="Arial" w:eastAsia="Arial" w:hAnsi="Arial" w:cs="Arial"/>
          <w:b/>
          <w:bCs/>
          <w:spacing w:val="-1"/>
          <w:sz w:val="36"/>
          <w:szCs w:val="36"/>
        </w:rPr>
        <w:t>me</w:t>
      </w:r>
      <w:r w:rsidR="00863EB5">
        <w:rPr>
          <w:rFonts w:ascii="Arial" w:eastAsia="Arial" w:hAnsi="Arial" w:cs="Arial"/>
          <w:b/>
          <w:bCs/>
          <w:spacing w:val="1"/>
          <w:sz w:val="36"/>
          <w:szCs w:val="36"/>
        </w:rPr>
        <w:t>nd</w:t>
      </w:r>
      <w:r w:rsidR="00863EB5">
        <w:rPr>
          <w:rFonts w:ascii="Arial" w:eastAsia="Arial" w:hAnsi="Arial" w:cs="Arial"/>
          <w:b/>
          <w:bCs/>
          <w:spacing w:val="-1"/>
          <w:sz w:val="36"/>
          <w:szCs w:val="36"/>
        </w:rPr>
        <w:t>a</w:t>
      </w:r>
      <w:r w:rsidR="00863EB5">
        <w:rPr>
          <w:rFonts w:ascii="Arial" w:eastAsia="Arial" w:hAnsi="Arial" w:cs="Arial"/>
          <w:b/>
          <w:bCs/>
          <w:sz w:val="36"/>
          <w:szCs w:val="36"/>
        </w:rPr>
        <w:t>t</w:t>
      </w:r>
      <w:r w:rsidR="00863EB5">
        <w:rPr>
          <w:rFonts w:ascii="Arial" w:eastAsia="Arial" w:hAnsi="Arial" w:cs="Arial"/>
          <w:b/>
          <w:bCs/>
          <w:spacing w:val="1"/>
          <w:sz w:val="36"/>
          <w:szCs w:val="36"/>
        </w:rPr>
        <w:t>io</w:t>
      </w:r>
      <w:r w:rsidR="00863EB5">
        <w:rPr>
          <w:rFonts w:ascii="Arial" w:eastAsia="Arial" w:hAnsi="Arial" w:cs="Arial"/>
          <w:b/>
          <w:bCs/>
          <w:sz w:val="36"/>
          <w:szCs w:val="36"/>
        </w:rPr>
        <w:t>n</w:t>
      </w:r>
    </w:p>
    <w:p w:rsidR="000A5570" w:rsidRDefault="00863EB5">
      <w:pPr>
        <w:spacing w:before="1" w:after="0" w:line="240" w:lineRule="auto"/>
        <w:ind w:left="3771" w:right="4364"/>
        <w:jc w:val="center"/>
        <w:rPr>
          <w:rFonts w:ascii="Arial" w:eastAsia="Arial" w:hAnsi="Arial" w:cs="Arial"/>
          <w:sz w:val="36"/>
          <w:szCs w:val="36"/>
        </w:rPr>
      </w:pPr>
      <w:r>
        <w:rPr>
          <w:rFonts w:ascii="Arial" w:eastAsia="Arial" w:hAnsi="Arial" w:cs="Arial"/>
          <w:b/>
          <w:bCs/>
          <w:sz w:val="36"/>
          <w:szCs w:val="36"/>
        </w:rPr>
        <w:t>V-</w:t>
      </w:r>
      <w:r>
        <w:rPr>
          <w:rFonts w:ascii="Arial" w:eastAsia="Arial" w:hAnsi="Arial" w:cs="Arial"/>
          <w:b/>
          <w:bCs/>
          <w:spacing w:val="-1"/>
          <w:sz w:val="36"/>
          <w:szCs w:val="36"/>
        </w:rPr>
        <w:t>103</w:t>
      </w:r>
    </w:p>
    <w:p w:rsidR="000A5570" w:rsidRDefault="000A5570">
      <w:pPr>
        <w:spacing w:after="0" w:line="200" w:lineRule="exact"/>
        <w:rPr>
          <w:sz w:val="20"/>
          <w:szCs w:val="20"/>
        </w:rPr>
      </w:pPr>
    </w:p>
    <w:p w:rsidR="000A5570" w:rsidRDefault="000A5570">
      <w:pPr>
        <w:spacing w:before="14" w:after="0" w:line="200" w:lineRule="exact"/>
        <w:rPr>
          <w:sz w:val="20"/>
          <w:szCs w:val="20"/>
        </w:rPr>
      </w:pPr>
    </w:p>
    <w:p w:rsidR="000A5570" w:rsidRDefault="00863EB5">
      <w:pPr>
        <w:spacing w:after="0" w:line="240" w:lineRule="auto"/>
        <w:ind w:left="4002" w:right="4589"/>
        <w:jc w:val="center"/>
        <w:rPr>
          <w:rFonts w:ascii="Arial" w:eastAsia="Arial" w:hAnsi="Arial" w:cs="Arial"/>
          <w:sz w:val="36"/>
          <w:szCs w:val="36"/>
        </w:rPr>
      </w:pPr>
      <w:r>
        <w:rPr>
          <w:rFonts w:ascii="Arial" w:eastAsia="Arial" w:hAnsi="Arial" w:cs="Arial"/>
          <w:b/>
          <w:bCs/>
          <w:spacing w:val="1"/>
          <w:sz w:val="36"/>
          <w:szCs w:val="36"/>
        </w:rPr>
        <w:t>On</w:t>
      </w:r>
    </w:p>
    <w:p w:rsidR="000A5570" w:rsidRDefault="000A5570">
      <w:pPr>
        <w:spacing w:after="0" w:line="200" w:lineRule="exact"/>
        <w:rPr>
          <w:sz w:val="20"/>
          <w:szCs w:val="20"/>
        </w:rPr>
      </w:pPr>
    </w:p>
    <w:p w:rsidR="000A5570" w:rsidRDefault="000A5570">
      <w:pPr>
        <w:spacing w:before="14" w:after="0" w:line="200" w:lineRule="exact"/>
        <w:rPr>
          <w:sz w:val="20"/>
          <w:szCs w:val="20"/>
        </w:rPr>
      </w:pPr>
    </w:p>
    <w:p w:rsidR="000A5570" w:rsidRDefault="00863EB5">
      <w:pPr>
        <w:spacing w:after="0" w:line="240" w:lineRule="auto"/>
        <w:ind w:left="1946" w:right="2537"/>
        <w:jc w:val="center"/>
        <w:rPr>
          <w:rFonts w:ascii="Arial" w:eastAsia="Arial" w:hAnsi="Arial" w:cs="Arial"/>
          <w:sz w:val="36"/>
          <w:szCs w:val="36"/>
        </w:rPr>
      </w:pPr>
      <w:r>
        <w:rPr>
          <w:rFonts w:ascii="Arial" w:eastAsia="Arial" w:hAnsi="Arial" w:cs="Arial"/>
          <w:b/>
          <w:bCs/>
          <w:sz w:val="36"/>
          <w:szCs w:val="36"/>
        </w:rPr>
        <w:t>St</w:t>
      </w:r>
      <w:r>
        <w:rPr>
          <w:rFonts w:ascii="Arial" w:eastAsia="Arial" w:hAnsi="Arial" w:cs="Arial"/>
          <w:b/>
          <w:bCs/>
          <w:spacing w:val="-1"/>
          <w:sz w:val="36"/>
          <w:szCs w:val="36"/>
        </w:rPr>
        <w:t>a</w:t>
      </w:r>
      <w:r>
        <w:rPr>
          <w:rFonts w:ascii="Arial" w:eastAsia="Arial" w:hAnsi="Arial" w:cs="Arial"/>
          <w:b/>
          <w:bCs/>
          <w:spacing w:val="1"/>
          <w:sz w:val="36"/>
          <w:szCs w:val="36"/>
        </w:rPr>
        <w:t>nd</w:t>
      </w:r>
      <w:r>
        <w:rPr>
          <w:rFonts w:ascii="Arial" w:eastAsia="Arial" w:hAnsi="Arial" w:cs="Arial"/>
          <w:b/>
          <w:bCs/>
          <w:spacing w:val="-1"/>
          <w:sz w:val="36"/>
          <w:szCs w:val="36"/>
        </w:rPr>
        <w:t>ar</w:t>
      </w:r>
      <w:r>
        <w:rPr>
          <w:rFonts w:ascii="Arial" w:eastAsia="Arial" w:hAnsi="Arial" w:cs="Arial"/>
          <w:b/>
          <w:bCs/>
          <w:spacing w:val="1"/>
          <w:sz w:val="36"/>
          <w:szCs w:val="36"/>
        </w:rPr>
        <w:t>d</w:t>
      </w:r>
      <w:r>
        <w:rPr>
          <w:rFonts w:ascii="Arial" w:eastAsia="Arial" w:hAnsi="Arial" w:cs="Arial"/>
          <w:b/>
          <w:bCs/>
          <w:sz w:val="36"/>
          <w:szCs w:val="36"/>
        </w:rPr>
        <w:t>s f</w:t>
      </w:r>
      <w:r>
        <w:rPr>
          <w:rFonts w:ascii="Arial" w:eastAsia="Arial" w:hAnsi="Arial" w:cs="Arial"/>
          <w:b/>
          <w:bCs/>
          <w:spacing w:val="1"/>
          <w:sz w:val="36"/>
          <w:szCs w:val="36"/>
        </w:rPr>
        <w:t>o</w:t>
      </w:r>
      <w:r>
        <w:rPr>
          <w:rFonts w:ascii="Arial" w:eastAsia="Arial" w:hAnsi="Arial" w:cs="Arial"/>
          <w:b/>
          <w:bCs/>
          <w:sz w:val="36"/>
          <w:szCs w:val="36"/>
        </w:rPr>
        <w:t xml:space="preserve">r </w:t>
      </w:r>
      <w:r>
        <w:rPr>
          <w:rFonts w:ascii="Arial" w:eastAsia="Arial" w:hAnsi="Arial" w:cs="Arial"/>
          <w:b/>
          <w:bCs/>
          <w:spacing w:val="1"/>
          <w:sz w:val="36"/>
          <w:szCs w:val="36"/>
        </w:rPr>
        <w:t>T</w:t>
      </w:r>
      <w:r>
        <w:rPr>
          <w:rFonts w:ascii="Arial" w:eastAsia="Arial" w:hAnsi="Arial" w:cs="Arial"/>
          <w:b/>
          <w:bCs/>
          <w:spacing w:val="-1"/>
          <w:sz w:val="36"/>
          <w:szCs w:val="36"/>
        </w:rPr>
        <w:t>ra</w:t>
      </w:r>
      <w:r>
        <w:rPr>
          <w:rFonts w:ascii="Arial" w:eastAsia="Arial" w:hAnsi="Arial" w:cs="Arial"/>
          <w:b/>
          <w:bCs/>
          <w:spacing w:val="1"/>
          <w:sz w:val="36"/>
          <w:szCs w:val="36"/>
        </w:rPr>
        <w:t>inin</w:t>
      </w:r>
      <w:r>
        <w:rPr>
          <w:rFonts w:ascii="Arial" w:eastAsia="Arial" w:hAnsi="Arial" w:cs="Arial"/>
          <w:b/>
          <w:bCs/>
          <w:sz w:val="36"/>
          <w:szCs w:val="36"/>
        </w:rPr>
        <w:t xml:space="preserve">g </w:t>
      </w:r>
      <w:r>
        <w:rPr>
          <w:rFonts w:ascii="Arial" w:eastAsia="Arial" w:hAnsi="Arial" w:cs="Arial"/>
          <w:b/>
          <w:bCs/>
          <w:spacing w:val="-1"/>
          <w:sz w:val="36"/>
          <w:szCs w:val="36"/>
        </w:rPr>
        <w:t>a</w:t>
      </w:r>
      <w:r>
        <w:rPr>
          <w:rFonts w:ascii="Arial" w:eastAsia="Arial" w:hAnsi="Arial" w:cs="Arial"/>
          <w:b/>
          <w:bCs/>
          <w:spacing w:val="1"/>
          <w:sz w:val="36"/>
          <w:szCs w:val="36"/>
        </w:rPr>
        <w:t>n</w:t>
      </w:r>
      <w:r>
        <w:rPr>
          <w:rFonts w:ascii="Arial" w:eastAsia="Arial" w:hAnsi="Arial" w:cs="Arial"/>
          <w:b/>
          <w:bCs/>
          <w:sz w:val="36"/>
          <w:szCs w:val="36"/>
        </w:rPr>
        <w:t>d</w:t>
      </w:r>
    </w:p>
    <w:p w:rsidR="000A5570" w:rsidRDefault="00863EB5">
      <w:pPr>
        <w:spacing w:after="0" w:line="413" w:lineRule="exact"/>
        <w:ind w:left="1660" w:right="2253"/>
        <w:jc w:val="center"/>
        <w:rPr>
          <w:rFonts w:ascii="Arial" w:eastAsia="Arial" w:hAnsi="Arial" w:cs="Arial"/>
          <w:sz w:val="36"/>
          <w:szCs w:val="36"/>
        </w:rPr>
      </w:pPr>
      <w:r>
        <w:rPr>
          <w:rFonts w:ascii="Arial" w:eastAsia="Arial" w:hAnsi="Arial" w:cs="Arial"/>
          <w:b/>
          <w:bCs/>
          <w:spacing w:val="-1"/>
          <w:position w:val="-1"/>
          <w:sz w:val="36"/>
          <w:szCs w:val="36"/>
        </w:rPr>
        <w:t>Cer</w:t>
      </w:r>
      <w:r>
        <w:rPr>
          <w:rFonts w:ascii="Arial" w:eastAsia="Arial" w:hAnsi="Arial" w:cs="Arial"/>
          <w:b/>
          <w:bCs/>
          <w:position w:val="-1"/>
          <w:sz w:val="36"/>
          <w:szCs w:val="36"/>
        </w:rPr>
        <w:t>t</w:t>
      </w:r>
      <w:r>
        <w:rPr>
          <w:rFonts w:ascii="Arial" w:eastAsia="Arial" w:hAnsi="Arial" w:cs="Arial"/>
          <w:b/>
          <w:bCs/>
          <w:spacing w:val="1"/>
          <w:position w:val="-1"/>
          <w:sz w:val="36"/>
          <w:szCs w:val="36"/>
        </w:rPr>
        <w:t>i</w:t>
      </w:r>
      <w:r>
        <w:rPr>
          <w:rFonts w:ascii="Arial" w:eastAsia="Arial" w:hAnsi="Arial" w:cs="Arial"/>
          <w:b/>
          <w:bCs/>
          <w:position w:val="-1"/>
          <w:sz w:val="36"/>
          <w:szCs w:val="36"/>
        </w:rPr>
        <w:t>f</w:t>
      </w:r>
      <w:r>
        <w:rPr>
          <w:rFonts w:ascii="Arial" w:eastAsia="Arial" w:hAnsi="Arial" w:cs="Arial"/>
          <w:b/>
          <w:bCs/>
          <w:spacing w:val="1"/>
          <w:position w:val="-1"/>
          <w:sz w:val="36"/>
          <w:szCs w:val="36"/>
        </w:rPr>
        <w:t>i</w:t>
      </w:r>
      <w:r>
        <w:rPr>
          <w:rFonts w:ascii="Arial" w:eastAsia="Arial" w:hAnsi="Arial" w:cs="Arial"/>
          <w:b/>
          <w:bCs/>
          <w:spacing w:val="-1"/>
          <w:position w:val="-1"/>
          <w:sz w:val="36"/>
          <w:szCs w:val="36"/>
        </w:rPr>
        <w:t>ca</w:t>
      </w:r>
      <w:r>
        <w:rPr>
          <w:rFonts w:ascii="Arial" w:eastAsia="Arial" w:hAnsi="Arial" w:cs="Arial"/>
          <w:b/>
          <w:bCs/>
          <w:position w:val="-1"/>
          <w:sz w:val="36"/>
          <w:szCs w:val="36"/>
        </w:rPr>
        <w:t>t</w:t>
      </w:r>
      <w:r>
        <w:rPr>
          <w:rFonts w:ascii="Arial" w:eastAsia="Arial" w:hAnsi="Arial" w:cs="Arial"/>
          <w:b/>
          <w:bCs/>
          <w:spacing w:val="1"/>
          <w:position w:val="-1"/>
          <w:sz w:val="36"/>
          <w:szCs w:val="36"/>
        </w:rPr>
        <w:t>io</w:t>
      </w:r>
      <w:r>
        <w:rPr>
          <w:rFonts w:ascii="Arial" w:eastAsia="Arial" w:hAnsi="Arial" w:cs="Arial"/>
          <w:b/>
          <w:bCs/>
          <w:position w:val="-1"/>
          <w:sz w:val="36"/>
          <w:szCs w:val="36"/>
        </w:rPr>
        <w:t>n</w:t>
      </w:r>
      <w:r>
        <w:rPr>
          <w:rFonts w:ascii="Arial" w:eastAsia="Arial" w:hAnsi="Arial" w:cs="Arial"/>
          <w:b/>
          <w:bCs/>
          <w:spacing w:val="1"/>
          <w:position w:val="-1"/>
          <w:sz w:val="36"/>
          <w:szCs w:val="36"/>
        </w:rPr>
        <w:t xml:space="preserve"> </w:t>
      </w:r>
      <w:r>
        <w:rPr>
          <w:rFonts w:ascii="Arial" w:eastAsia="Arial" w:hAnsi="Arial" w:cs="Arial"/>
          <w:b/>
          <w:bCs/>
          <w:spacing w:val="-1"/>
          <w:position w:val="-1"/>
          <w:sz w:val="36"/>
          <w:szCs w:val="36"/>
        </w:rPr>
        <w:t>o</w:t>
      </w:r>
      <w:r>
        <w:rPr>
          <w:rFonts w:ascii="Arial" w:eastAsia="Arial" w:hAnsi="Arial" w:cs="Arial"/>
          <w:b/>
          <w:bCs/>
          <w:position w:val="-1"/>
          <w:sz w:val="36"/>
          <w:szCs w:val="36"/>
        </w:rPr>
        <w:t>f V</w:t>
      </w:r>
      <w:r>
        <w:rPr>
          <w:rFonts w:ascii="Arial" w:eastAsia="Arial" w:hAnsi="Arial" w:cs="Arial"/>
          <w:b/>
          <w:bCs/>
          <w:spacing w:val="1"/>
          <w:position w:val="-1"/>
          <w:sz w:val="36"/>
          <w:szCs w:val="36"/>
        </w:rPr>
        <w:t>T</w:t>
      </w:r>
      <w:r>
        <w:rPr>
          <w:rFonts w:ascii="Arial" w:eastAsia="Arial" w:hAnsi="Arial" w:cs="Arial"/>
          <w:b/>
          <w:bCs/>
          <w:position w:val="-1"/>
          <w:sz w:val="36"/>
          <w:szCs w:val="36"/>
        </w:rPr>
        <w:t>S P</w:t>
      </w:r>
      <w:r>
        <w:rPr>
          <w:rFonts w:ascii="Arial" w:eastAsia="Arial" w:hAnsi="Arial" w:cs="Arial"/>
          <w:b/>
          <w:bCs/>
          <w:spacing w:val="-1"/>
          <w:position w:val="-1"/>
          <w:sz w:val="36"/>
          <w:szCs w:val="36"/>
        </w:rPr>
        <w:t>ers</w:t>
      </w:r>
      <w:r>
        <w:rPr>
          <w:rFonts w:ascii="Arial" w:eastAsia="Arial" w:hAnsi="Arial" w:cs="Arial"/>
          <w:b/>
          <w:bCs/>
          <w:spacing w:val="1"/>
          <w:position w:val="-1"/>
          <w:sz w:val="36"/>
          <w:szCs w:val="36"/>
        </w:rPr>
        <w:t>onn</w:t>
      </w:r>
      <w:r>
        <w:rPr>
          <w:rFonts w:ascii="Arial" w:eastAsia="Arial" w:hAnsi="Arial" w:cs="Arial"/>
          <w:b/>
          <w:bCs/>
          <w:spacing w:val="-1"/>
          <w:position w:val="-1"/>
          <w:sz w:val="36"/>
          <w:szCs w:val="36"/>
        </w:rPr>
        <w:t>e</w:t>
      </w:r>
      <w:r>
        <w:rPr>
          <w:rFonts w:ascii="Arial" w:eastAsia="Arial" w:hAnsi="Arial" w:cs="Arial"/>
          <w:b/>
          <w:bCs/>
          <w:position w:val="-1"/>
          <w:sz w:val="36"/>
          <w:szCs w:val="36"/>
        </w:rPr>
        <w:t>l</w:t>
      </w:r>
    </w:p>
    <w:p w:rsidR="000A5570" w:rsidRDefault="000A5570">
      <w:pPr>
        <w:spacing w:after="0" w:line="200" w:lineRule="exact"/>
        <w:rPr>
          <w:sz w:val="20"/>
          <w:szCs w:val="20"/>
        </w:rPr>
      </w:pPr>
    </w:p>
    <w:p w:rsidR="000A5570" w:rsidRDefault="000A5570">
      <w:pPr>
        <w:spacing w:before="14" w:after="0" w:line="200" w:lineRule="exact"/>
        <w:rPr>
          <w:sz w:val="20"/>
          <w:szCs w:val="20"/>
        </w:rPr>
      </w:pPr>
    </w:p>
    <w:p w:rsidR="000A5570" w:rsidRDefault="00863EB5">
      <w:pPr>
        <w:spacing w:after="0" w:line="406" w:lineRule="exact"/>
        <w:ind w:left="3241" w:right="3830"/>
        <w:jc w:val="center"/>
        <w:rPr>
          <w:rFonts w:ascii="Arial" w:eastAsia="Arial" w:hAnsi="Arial" w:cs="Arial"/>
          <w:sz w:val="36"/>
          <w:szCs w:val="36"/>
        </w:rPr>
      </w:pPr>
      <w:r>
        <w:rPr>
          <w:rFonts w:ascii="Arial" w:eastAsia="Arial" w:hAnsi="Arial" w:cs="Arial"/>
          <w:b/>
          <w:bCs/>
          <w:position w:val="-1"/>
          <w:sz w:val="36"/>
          <w:szCs w:val="36"/>
        </w:rPr>
        <w:t>E</w:t>
      </w:r>
      <w:r>
        <w:rPr>
          <w:rFonts w:ascii="Arial" w:eastAsia="Arial" w:hAnsi="Arial" w:cs="Arial"/>
          <w:b/>
          <w:bCs/>
          <w:spacing w:val="1"/>
          <w:position w:val="-1"/>
          <w:sz w:val="36"/>
          <w:szCs w:val="36"/>
        </w:rPr>
        <w:t>di</w:t>
      </w:r>
      <w:r>
        <w:rPr>
          <w:rFonts w:ascii="Arial" w:eastAsia="Arial" w:hAnsi="Arial" w:cs="Arial"/>
          <w:b/>
          <w:bCs/>
          <w:position w:val="-1"/>
          <w:sz w:val="36"/>
          <w:szCs w:val="36"/>
        </w:rPr>
        <w:t>t</w:t>
      </w:r>
      <w:r>
        <w:rPr>
          <w:rFonts w:ascii="Arial" w:eastAsia="Arial" w:hAnsi="Arial" w:cs="Arial"/>
          <w:b/>
          <w:bCs/>
          <w:spacing w:val="1"/>
          <w:position w:val="-1"/>
          <w:sz w:val="36"/>
          <w:szCs w:val="36"/>
        </w:rPr>
        <w:t>i</w:t>
      </w:r>
      <w:r>
        <w:rPr>
          <w:rFonts w:ascii="Arial" w:eastAsia="Arial" w:hAnsi="Arial" w:cs="Arial"/>
          <w:b/>
          <w:bCs/>
          <w:spacing w:val="-1"/>
          <w:position w:val="-1"/>
          <w:sz w:val="36"/>
          <w:szCs w:val="36"/>
        </w:rPr>
        <w:t>o</w:t>
      </w:r>
      <w:r>
        <w:rPr>
          <w:rFonts w:ascii="Arial" w:eastAsia="Arial" w:hAnsi="Arial" w:cs="Arial"/>
          <w:b/>
          <w:bCs/>
          <w:position w:val="-1"/>
          <w:sz w:val="36"/>
          <w:szCs w:val="36"/>
        </w:rPr>
        <w:t>n</w:t>
      </w:r>
      <w:r>
        <w:rPr>
          <w:rFonts w:ascii="Arial" w:eastAsia="Arial" w:hAnsi="Arial" w:cs="Arial"/>
          <w:b/>
          <w:bCs/>
          <w:spacing w:val="1"/>
          <w:position w:val="-1"/>
          <w:sz w:val="36"/>
          <w:szCs w:val="36"/>
        </w:rPr>
        <w:t xml:space="preserve"> </w:t>
      </w:r>
      <w:r>
        <w:rPr>
          <w:rFonts w:ascii="Arial" w:eastAsia="Arial" w:hAnsi="Arial" w:cs="Arial"/>
          <w:b/>
          <w:bCs/>
          <w:spacing w:val="-1"/>
          <w:position w:val="-1"/>
          <w:sz w:val="36"/>
          <w:szCs w:val="36"/>
        </w:rPr>
        <w:t>2</w:t>
      </w:r>
      <w:r>
        <w:rPr>
          <w:rFonts w:ascii="Arial" w:eastAsia="Arial" w:hAnsi="Arial" w:cs="Arial"/>
          <w:b/>
          <w:bCs/>
          <w:spacing w:val="1"/>
          <w:position w:val="-1"/>
          <w:sz w:val="36"/>
          <w:szCs w:val="36"/>
        </w:rPr>
        <w:t>.</w:t>
      </w:r>
      <w:r>
        <w:rPr>
          <w:rFonts w:ascii="Arial" w:eastAsia="Arial" w:hAnsi="Arial" w:cs="Arial"/>
          <w:b/>
          <w:bCs/>
          <w:strike/>
          <w:color w:val="800080"/>
          <w:spacing w:val="-1"/>
          <w:position w:val="-1"/>
          <w:sz w:val="36"/>
          <w:szCs w:val="36"/>
        </w:rPr>
        <w:t>1</w:t>
      </w:r>
      <w:r>
        <w:rPr>
          <w:rFonts w:ascii="Arial" w:eastAsia="Arial" w:hAnsi="Arial" w:cs="Arial"/>
          <w:b/>
          <w:bCs/>
          <w:color w:val="800080"/>
          <w:position w:val="-1"/>
          <w:sz w:val="36"/>
          <w:szCs w:val="36"/>
          <w:u w:val="thick" w:color="800080"/>
        </w:rPr>
        <w:t>2</w:t>
      </w:r>
    </w:p>
    <w:p w:rsidR="000A5570" w:rsidRDefault="000A5570">
      <w:pPr>
        <w:spacing w:after="0" w:line="200" w:lineRule="exact"/>
        <w:rPr>
          <w:sz w:val="20"/>
          <w:szCs w:val="20"/>
        </w:rPr>
      </w:pPr>
    </w:p>
    <w:p w:rsidR="000A5570" w:rsidRDefault="000A5570">
      <w:pPr>
        <w:spacing w:before="8" w:after="0" w:line="200" w:lineRule="exact"/>
        <w:rPr>
          <w:sz w:val="20"/>
          <w:szCs w:val="20"/>
        </w:rPr>
      </w:pPr>
    </w:p>
    <w:p w:rsidR="000A5570" w:rsidRDefault="00863EB5">
      <w:pPr>
        <w:spacing w:before="14" w:after="0" w:line="240" w:lineRule="auto"/>
        <w:ind w:left="3169" w:right="3763"/>
        <w:jc w:val="center"/>
        <w:rPr>
          <w:rFonts w:ascii="Arial" w:eastAsia="Arial" w:hAnsi="Arial" w:cs="Arial"/>
          <w:sz w:val="36"/>
          <w:szCs w:val="36"/>
        </w:rPr>
      </w:pPr>
      <w:proofErr w:type="spellStart"/>
      <w:r>
        <w:rPr>
          <w:rFonts w:ascii="Arial" w:eastAsia="Arial" w:hAnsi="Arial" w:cs="Arial"/>
          <w:b/>
          <w:bCs/>
          <w:color w:val="800080"/>
          <w:spacing w:val="1"/>
          <w:sz w:val="36"/>
          <w:szCs w:val="36"/>
          <w:u w:val="thick" w:color="800080"/>
        </w:rPr>
        <w:t>O</w:t>
      </w:r>
      <w:r>
        <w:rPr>
          <w:rFonts w:ascii="Arial" w:eastAsia="Arial" w:hAnsi="Arial" w:cs="Arial"/>
          <w:b/>
          <w:bCs/>
          <w:color w:val="800080"/>
          <w:spacing w:val="-1"/>
          <w:sz w:val="36"/>
          <w:szCs w:val="36"/>
          <w:u w:val="thick" w:color="800080"/>
        </w:rPr>
        <w:t>c</w:t>
      </w:r>
      <w:r>
        <w:rPr>
          <w:rFonts w:ascii="Arial" w:eastAsia="Arial" w:hAnsi="Arial" w:cs="Arial"/>
          <w:b/>
          <w:bCs/>
          <w:color w:val="800080"/>
          <w:spacing w:val="1"/>
          <w:sz w:val="36"/>
          <w:szCs w:val="36"/>
          <w:u w:val="thick" w:color="800080"/>
        </w:rPr>
        <w:t>ob</w:t>
      </w:r>
      <w:r>
        <w:rPr>
          <w:rFonts w:ascii="Arial" w:eastAsia="Arial" w:hAnsi="Arial" w:cs="Arial"/>
          <w:b/>
          <w:bCs/>
          <w:color w:val="800080"/>
          <w:spacing w:val="-1"/>
          <w:sz w:val="36"/>
          <w:szCs w:val="36"/>
          <w:u w:val="thick" w:color="800080"/>
        </w:rPr>
        <w:t>er</w:t>
      </w:r>
      <w:proofErr w:type="spellEnd"/>
      <w:r>
        <w:rPr>
          <w:rFonts w:ascii="Arial" w:eastAsia="Arial" w:hAnsi="Arial" w:cs="Arial"/>
          <w:b/>
          <w:bCs/>
          <w:color w:val="800080"/>
          <w:spacing w:val="1"/>
          <w:sz w:val="36"/>
          <w:szCs w:val="36"/>
          <w:u w:val="thick" w:color="800080"/>
        </w:rPr>
        <w:t xml:space="preserve"> </w:t>
      </w:r>
      <w:r>
        <w:rPr>
          <w:rFonts w:ascii="Arial" w:eastAsia="Arial" w:hAnsi="Arial" w:cs="Arial"/>
          <w:b/>
          <w:bCs/>
          <w:color w:val="800080"/>
          <w:spacing w:val="-1"/>
          <w:sz w:val="36"/>
          <w:szCs w:val="36"/>
          <w:u w:val="thick" w:color="800080"/>
        </w:rPr>
        <w:t>20</w:t>
      </w:r>
      <w:r>
        <w:rPr>
          <w:rFonts w:ascii="Arial" w:eastAsia="Arial" w:hAnsi="Arial" w:cs="Arial"/>
          <w:b/>
          <w:bCs/>
          <w:color w:val="800080"/>
          <w:spacing w:val="1"/>
          <w:sz w:val="36"/>
          <w:szCs w:val="36"/>
          <w:u w:val="thick" w:color="800080"/>
        </w:rPr>
        <w:t>1</w:t>
      </w:r>
      <w:r>
        <w:rPr>
          <w:rFonts w:ascii="Arial" w:eastAsia="Arial" w:hAnsi="Arial" w:cs="Arial"/>
          <w:b/>
          <w:bCs/>
          <w:color w:val="800080"/>
          <w:sz w:val="36"/>
          <w:szCs w:val="36"/>
          <w:u w:val="thick" w:color="800080"/>
        </w:rPr>
        <w:t>5</w:t>
      </w:r>
    </w:p>
    <w:p w:rsidR="000A5570" w:rsidRDefault="00071E95">
      <w:pPr>
        <w:spacing w:before="3" w:after="0" w:line="240" w:lineRule="auto"/>
        <w:ind w:left="2867" w:right="3457"/>
        <w:jc w:val="center"/>
        <w:rPr>
          <w:rFonts w:ascii="Arial" w:eastAsia="Arial" w:hAnsi="Arial" w:cs="Arial"/>
        </w:rPr>
      </w:pPr>
      <w:r>
        <w:pict>
          <v:shape id="_x0000_s1719" type="#_x0000_t202" style="position:absolute;left:0;text-align:left;margin-left:81.55pt;margin-top:9.05pt;width:26pt;height:57.95pt;z-index:-251695616;mso-position-horizontal-relative:page" filled="f" stroked="f">
            <v:textbox style="layout-flow:vertical;mso-layout-flow-alt:bottom-to-top" inset="0,0,0,0">
              <w:txbxContent>
                <w:p w:rsidR="00823D42" w:rsidRDefault="00823D42">
                  <w:pPr>
                    <w:spacing w:after="0" w:line="511" w:lineRule="exact"/>
                    <w:ind w:left="20" w:right="-92"/>
                    <w:rPr>
                      <w:rFonts w:ascii="Arial" w:eastAsia="Arial" w:hAnsi="Arial" w:cs="Arial"/>
                      <w:sz w:val="48"/>
                      <w:szCs w:val="48"/>
                    </w:rPr>
                  </w:pPr>
                  <w:r>
                    <w:rPr>
                      <w:rFonts w:ascii="Arial" w:eastAsia="Arial" w:hAnsi="Arial" w:cs="Arial"/>
                      <w:b/>
                      <w:bCs/>
                      <w:i/>
                      <w:spacing w:val="1"/>
                      <w:sz w:val="48"/>
                      <w:szCs w:val="48"/>
                    </w:rPr>
                    <w:t>I</w:t>
                  </w:r>
                  <w:r>
                    <w:rPr>
                      <w:rFonts w:ascii="Arial" w:eastAsia="Arial" w:hAnsi="Arial" w:cs="Arial"/>
                      <w:b/>
                      <w:bCs/>
                      <w:i/>
                      <w:spacing w:val="-1"/>
                      <w:sz w:val="48"/>
                      <w:szCs w:val="48"/>
                    </w:rPr>
                    <w:t>A</w:t>
                  </w:r>
                  <w:r>
                    <w:rPr>
                      <w:rFonts w:ascii="Arial" w:eastAsia="Arial" w:hAnsi="Arial" w:cs="Arial"/>
                      <w:b/>
                      <w:bCs/>
                      <w:i/>
                      <w:sz w:val="48"/>
                      <w:szCs w:val="48"/>
                    </w:rPr>
                    <w:t>LA</w:t>
                  </w:r>
                </w:p>
              </w:txbxContent>
            </v:textbox>
            <w10:wrap anchorx="page"/>
          </v:shape>
        </w:pict>
      </w:r>
      <w:r w:rsidR="00863EB5">
        <w:rPr>
          <w:rFonts w:ascii="Arial" w:eastAsia="Arial" w:hAnsi="Arial" w:cs="Arial"/>
          <w:b/>
          <w:bCs/>
          <w:color w:val="800080"/>
          <w:spacing w:val="-1"/>
          <w:u w:val="thick" w:color="800080"/>
        </w:rPr>
        <w:t>E</w:t>
      </w:r>
      <w:r w:rsidR="00863EB5">
        <w:rPr>
          <w:rFonts w:ascii="Arial" w:eastAsia="Arial" w:hAnsi="Arial" w:cs="Arial"/>
          <w:b/>
          <w:bCs/>
          <w:color w:val="800080"/>
          <w:u w:val="thick" w:color="800080"/>
        </w:rPr>
        <w:t>d</w:t>
      </w:r>
      <w:r w:rsidR="00863EB5">
        <w:rPr>
          <w:rFonts w:ascii="Arial" w:eastAsia="Arial" w:hAnsi="Arial" w:cs="Arial"/>
          <w:b/>
          <w:bCs/>
          <w:color w:val="800080"/>
          <w:spacing w:val="1"/>
          <w:u w:val="thick" w:color="800080"/>
        </w:rPr>
        <w:t>iti</w:t>
      </w:r>
      <w:r w:rsidR="00863EB5">
        <w:rPr>
          <w:rFonts w:ascii="Arial" w:eastAsia="Arial" w:hAnsi="Arial" w:cs="Arial"/>
          <w:b/>
          <w:bCs/>
          <w:color w:val="800080"/>
          <w:u w:val="thick" w:color="800080"/>
        </w:rPr>
        <w:t>on</w:t>
      </w:r>
      <w:r w:rsidR="00863EB5">
        <w:rPr>
          <w:rFonts w:ascii="Arial" w:eastAsia="Arial" w:hAnsi="Arial" w:cs="Arial"/>
          <w:b/>
          <w:bCs/>
          <w:color w:val="800080"/>
          <w:spacing w:val="-1"/>
          <w:u w:val="thick" w:color="800080"/>
        </w:rPr>
        <w:t xml:space="preserve"> </w:t>
      </w:r>
      <w:r w:rsidR="00863EB5">
        <w:rPr>
          <w:rFonts w:ascii="Arial" w:eastAsia="Arial" w:hAnsi="Arial" w:cs="Arial"/>
          <w:b/>
          <w:bCs/>
          <w:color w:val="800080"/>
          <w:u w:val="thick" w:color="800080"/>
        </w:rPr>
        <w:t>2</w:t>
      </w:r>
      <w:r w:rsidR="00863EB5">
        <w:rPr>
          <w:rFonts w:ascii="Arial" w:eastAsia="Arial" w:hAnsi="Arial" w:cs="Arial"/>
          <w:b/>
          <w:bCs/>
          <w:color w:val="800080"/>
          <w:spacing w:val="1"/>
          <w:u w:val="thick" w:color="800080"/>
        </w:rPr>
        <w:t>.</w:t>
      </w:r>
      <w:r w:rsidR="00863EB5">
        <w:rPr>
          <w:rFonts w:ascii="Arial" w:eastAsia="Arial" w:hAnsi="Arial" w:cs="Arial"/>
          <w:b/>
          <w:bCs/>
          <w:color w:val="800080"/>
          <w:u w:val="thick" w:color="800080"/>
        </w:rPr>
        <w:t>1</w:t>
      </w:r>
      <w:r w:rsidR="00863EB5">
        <w:rPr>
          <w:rFonts w:ascii="Arial" w:eastAsia="Arial" w:hAnsi="Arial" w:cs="Arial"/>
          <w:b/>
          <w:bCs/>
          <w:color w:val="800080"/>
          <w:spacing w:val="-2"/>
        </w:rPr>
        <w:t xml:space="preserve"> </w:t>
      </w:r>
      <w:r w:rsidR="00863EB5">
        <w:rPr>
          <w:rFonts w:ascii="Arial" w:eastAsia="Arial" w:hAnsi="Arial" w:cs="Arial"/>
          <w:b/>
          <w:bCs/>
          <w:color w:val="000000"/>
          <w:spacing w:val="-1"/>
        </w:rPr>
        <w:t>D</w:t>
      </w:r>
      <w:r w:rsidR="00863EB5">
        <w:rPr>
          <w:rFonts w:ascii="Arial" w:eastAsia="Arial" w:hAnsi="Arial" w:cs="Arial"/>
          <w:b/>
          <w:bCs/>
          <w:color w:val="000000"/>
        </w:rPr>
        <w:t>ecemb</w:t>
      </w:r>
      <w:r w:rsidR="00863EB5">
        <w:rPr>
          <w:rFonts w:ascii="Arial" w:eastAsia="Arial" w:hAnsi="Arial" w:cs="Arial"/>
          <w:b/>
          <w:bCs/>
          <w:color w:val="000000"/>
          <w:spacing w:val="-3"/>
        </w:rPr>
        <w:t>e</w:t>
      </w:r>
      <w:r w:rsidR="00863EB5">
        <w:rPr>
          <w:rFonts w:ascii="Arial" w:eastAsia="Arial" w:hAnsi="Arial" w:cs="Arial"/>
          <w:b/>
          <w:bCs/>
          <w:color w:val="000000"/>
        </w:rPr>
        <w:t>r</w:t>
      </w:r>
      <w:r w:rsidR="00863EB5">
        <w:rPr>
          <w:rFonts w:ascii="Arial" w:eastAsia="Arial" w:hAnsi="Arial" w:cs="Arial"/>
          <w:b/>
          <w:bCs/>
          <w:color w:val="000000"/>
          <w:spacing w:val="2"/>
        </w:rPr>
        <w:t xml:space="preserve"> </w:t>
      </w:r>
      <w:r w:rsidR="00863EB5">
        <w:rPr>
          <w:rFonts w:ascii="Arial" w:eastAsia="Arial" w:hAnsi="Arial" w:cs="Arial"/>
          <w:b/>
          <w:bCs/>
          <w:color w:val="000000"/>
          <w:spacing w:val="-3"/>
        </w:rPr>
        <w:t>2</w:t>
      </w:r>
      <w:r w:rsidR="00863EB5">
        <w:rPr>
          <w:rFonts w:ascii="Arial" w:eastAsia="Arial" w:hAnsi="Arial" w:cs="Arial"/>
          <w:b/>
          <w:bCs/>
          <w:color w:val="000000"/>
        </w:rPr>
        <w:t>013</w:t>
      </w:r>
    </w:p>
    <w:p w:rsidR="000A5570" w:rsidRDefault="00863EB5">
      <w:pPr>
        <w:spacing w:after="0" w:line="252" w:lineRule="exact"/>
        <w:ind w:left="2959" w:right="3551"/>
        <w:jc w:val="center"/>
        <w:rPr>
          <w:rFonts w:ascii="Arial" w:eastAsia="Arial" w:hAnsi="Arial" w:cs="Arial"/>
        </w:rPr>
      </w:pPr>
      <w:r>
        <w:rPr>
          <w:rFonts w:ascii="Arial" w:eastAsia="Arial" w:hAnsi="Arial" w:cs="Arial"/>
          <w:b/>
          <w:bCs/>
          <w:spacing w:val="-1"/>
        </w:rPr>
        <w:t>E</w:t>
      </w:r>
      <w:r>
        <w:rPr>
          <w:rFonts w:ascii="Arial" w:eastAsia="Arial" w:hAnsi="Arial" w:cs="Arial"/>
          <w:b/>
          <w:bCs/>
        </w:rPr>
        <w:t>d</w:t>
      </w:r>
      <w:r>
        <w:rPr>
          <w:rFonts w:ascii="Arial" w:eastAsia="Arial" w:hAnsi="Arial" w:cs="Arial"/>
          <w:b/>
          <w:bCs/>
          <w:spacing w:val="1"/>
        </w:rPr>
        <w:t>iti</w:t>
      </w:r>
      <w:r>
        <w:rPr>
          <w:rFonts w:ascii="Arial" w:eastAsia="Arial" w:hAnsi="Arial" w:cs="Arial"/>
          <w:b/>
          <w:bCs/>
        </w:rPr>
        <w:t>on</w:t>
      </w:r>
      <w:r>
        <w:rPr>
          <w:rFonts w:ascii="Arial" w:eastAsia="Arial" w:hAnsi="Arial" w:cs="Arial"/>
          <w:b/>
          <w:bCs/>
          <w:spacing w:val="-2"/>
        </w:rPr>
        <w:t xml:space="preserve"> </w:t>
      </w:r>
      <w:r>
        <w:rPr>
          <w:rFonts w:ascii="Arial" w:eastAsia="Arial" w:hAnsi="Arial" w:cs="Arial"/>
          <w:b/>
          <w:bCs/>
        </w:rPr>
        <w:t>2</w:t>
      </w:r>
      <w:r>
        <w:rPr>
          <w:rFonts w:ascii="Arial" w:eastAsia="Arial" w:hAnsi="Arial" w:cs="Arial"/>
          <w:b/>
          <w:bCs/>
          <w:spacing w:val="1"/>
        </w:rPr>
        <w:t xml:space="preserve"> </w:t>
      </w:r>
      <w:r>
        <w:rPr>
          <w:rFonts w:ascii="Arial" w:eastAsia="Arial" w:hAnsi="Arial" w:cs="Arial"/>
          <w:b/>
          <w:bCs/>
          <w:spacing w:val="-1"/>
        </w:rPr>
        <w:t>D</w:t>
      </w:r>
      <w:r>
        <w:rPr>
          <w:rFonts w:ascii="Arial" w:eastAsia="Arial" w:hAnsi="Arial" w:cs="Arial"/>
          <w:b/>
          <w:bCs/>
        </w:rPr>
        <w:t>ec</w:t>
      </w:r>
      <w:r>
        <w:rPr>
          <w:rFonts w:ascii="Arial" w:eastAsia="Arial" w:hAnsi="Arial" w:cs="Arial"/>
          <w:b/>
          <w:bCs/>
          <w:spacing w:val="-3"/>
        </w:rPr>
        <w:t>e</w:t>
      </w:r>
      <w:r>
        <w:rPr>
          <w:rFonts w:ascii="Arial" w:eastAsia="Arial" w:hAnsi="Arial" w:cs="Arial"/>
          <w:b/>
          <w:bCs/>
        </w:rPr>
        <w:t>mber</w:t>
      </w:r>
      <w:r>
        <w:rPr>
          <w:rFonts w:ascii="Arial" w:eastAsia="Arial" w:hAnsi="Arial" w:cs="Arial"/>
          <w:b/>
          <w:bCs/>
          <w:spacing w:val="-1"/>
        </w:rPr>
        <w:t xml:space="preserve"> </w:t>
      </w:r>
      <w:r>
        <w:rPr>
          <w:rFonts w:ascii="Arial" w:eastAsia="Arial" w:hAnsi="Arial" w:cs="Arial"/>
          <w:b/>
          <w:bCs/>
        </w:rPr>
        <w:t>2</w:t>
      </w:r>
      <w:r>
        <w:rPr>
          <w:rFonts w:ascii="Arial" w:eastAsia="Arial" w:hAnsi="Arial" w:cs="Arial"/>
          <w:b/>
          <w:bCs/>
          <w:spacing w:val="-3"/>
        </w:rPr>
        <w:t>0</w:t>
      </w:r>
      <w:r>
        <w:rPr>
          <w:rFonts w:ascii="Arial" w:eastAsia="Arial" w:hAnsi="Arial" w:cs="Arial"/>
          <w:b/>
          <w:bCs/>
        </w:rPr>
        <w:t>09</w:t>
      </w:r>
    </w:p>
    <w:p w:rsidR="000A5570" w:rsidRDefault="00863EB5">
      <w:pPr>
        <w:spacing w:after="0" w:line="252" w:lineRule="exact"/>
        <w:ind w:left="2805" w:right="3398"/>
        <w:jc w:val="center"/>
        <w:rPr>
          <w:rFonts w:ascii="Arial" w:eastAsia="Arial" w:hAnsi="Arial" w:cs="Arial"/>
        </w:rPr>
      </w:pPr>
      <w:r>
        <w:rPr>
          <w:rFonts w:ascii="Arial" w:eastAsia="Arial" w:hAnsi="Arial" w:cs="Arial"/>
          <w:b/>
          <w:bCs/>
          <w:spacing w:val="-1"/>
        </w:rPr>
        <w:t>E</w:t>
      </w:r>
      <w:r>
        <w:rPr>
          <w:rFonts w:ascii="Arial" w:eastAsia="Arial" w:hAnsi="Arial" w:cs="Arial"/>
          <w:b/>
          <w:bCs/>
        </w:rPr>
        <w:t>d</w:t>
      </w:r>
      <w:r>
        <w:rPr>
          <w:rFonts w:ascii="Arial" w:eastAsia="Arial" w:hAnsi="Arial" w:cs="Arial"/>
          <w:b/>
          <w:bCs/>
          <w:spacing w:val="1"/>
        </w:rPr>
        <w:t>iti</w:t>
      </w:r>
      <w:r>
        <w:rPr>
          <w:rFonts w:ascii="Arial" w:eastAsia="Arial" w:hAnsi="Arial" w:cs="Arial"/>
          <w:b/>
          <w:bCs/>
        </w:rPr>
        <w:t>on</w:t>
      </w:r>
      <w:r>
        <w:rPr>
          <w:rFonts w:ascii="Arial" w:eastAsia="Arial" w:hAnsi="Arial" w:cs="Arial"/>
          <w:b/>
          <w:bCs/>
          <w:spacing w:val="-2"/>
        </w:rPr>
        <w:t xml:space="preserve"> </w:t>
      </w:r>
      <w:r>
        <w:rPr>
          <w:rFonts w:ascii="Arial" w:eastAsia="Arial" w:hAnsi="Arial" w:cs="Arial"/>
          <w:b/>
          <w:bCs/>
        </w:rPr>
        <w:t>1</w:t>
      </w:r>
      <w:r>
        <w:rPr>
          <w:rFonts w:ascii="Arial" w:eastAsia="Arial" w:hAnsi="Arial" w:cs="Arial"/>
          <w:b/>
          <w:bCs/>
          <w:spacing w:val="1"/>
        </w:rPr>
        <w:t>.</w:t>
      </w:r>
      <w:r>
        <w:rPr>
          <w:rFonts w:ascii="Arial" w:eastAsia="Arial" w:hAnsi="Arial" w:cs="Arial"/>
          <w:b/>
          <w:bCs/>
        </w:rPr>
        <w:t>1</w:t>
      </w:r>
      <w:r>
        <w:rPr>
          <w:rFonts w:ascii="Arial" w:eastAsia="Arial" w:hAnsi="Arial" w:cs="Arial"/>
          <w:b/>
          <w:bCs/>
          <w:spacing w:val="-4"/>
        </w:rPr>
        <w:t xml:space="preserve"> </w:t>
      </w:r>
      <w:r>
        <w:rPr>
          <w:rFonts w:ascii="Arial" w:eastAsia="Arial" w:hAnsi="Arial" w:cs="Arial"/>
          <w:b/>
          <w:bCs/>
        </w:rPr>
        <w:t>/</w:t>
      </w:r>
      <w:r>
        <w:rPr>
          <w:rFonts w:ascii="Arial" w:eastAsia="Arial" w:hAnsi="Arial" w:cs="Arial"/>
          <w:b/>
          <w:bCs/>
          <w:spacing w:val="2"/>
        </w:rPr>
        <w:t xml:space="preserve"> </w:t>
      </w:r>
      <w:r>
        <w:rPr>
          <w:rFonts w:ascii="Arial" w:eastAsia="Arial" w:hAnsi="Arial" w:cs="Arial"/>
          <w:b/>
          <w:bCs/>
          <w:spacing w:val="-1"/>
        </w:rPr>
        <w:t>De</w:t>
      </w:r>
      <w:r>
        <w:rPr>
          <w:rFonts w:ascii="Arial" w:eastAsia="Arial" w:hAnsi="Arial" w:cs="Arial"/>
          <w:b/>
          <w:bCs/>
        </w:rPr>
        <w:t>cemb</w:t>
      </w:r>
      <w:r>
        <w:rPr>
          <w:rFonts w:ascii="Arial" w:eastAsia="Arial" w:hAnsi="Arial" w:cs="Arial"/>
          <w:b/>
          <w:bCs/>
          <w:spacing w:val="-3"/>
        </w:rPr>
        <w:t>e</w:t>
      </w:r>
      <w:r>
        <w:rPr>
          <w:rFonts w:ascii="Arial" w:eastAsia="Arial" w:hAnsi="Arial" w:cs="Arial"/>
          <w:b/>
          <w:bCs/>
        </w:rPr>
        <w:t>r</w:t>
      </w:r>
      <w:r>
        <w:rPr>
          <w:rFonts w:ascii="Arial" w:eastAsia="Arial" w:hAnsi="Arial" w:cs="Arial"/>
          <w:b/>
          <w:bCs/>
          <w:spacing w:val="-1"/>
        </w:rPr>
        <w:t xml:space="preserve"> </w:t>
      </w:r>
      <w:r>
        <w:rPr>
          <w:rFonts w:ascii="Arial" w:eastAsia="Arial" w:hAnsi="Arial" w:cs="Arial"/>
          <w:b/>
          <w:bCs/>
        </w:rPr>
        <w:t>2005</w:t>
      </w:r>
    </w:p>
    <w:p w:rsidR="000A5570" w:rsidRDefault="00863EB5">
      <w:pPr>
        <w:spacing w:before="13" w:after="0" w:line="248" w:lineRule="exact"/>
        <w:ind w:left="3105" w:right="3694"/>
        <w:jc w:val="center"/>
        <w:rPr>
          <w:rFonts w:ascii="Arial" w:eastAsia="Arial" w:hAnsi="Arial" w:cs="Arial"/>
        </w:rPr>
      </w:pPr>
      <w:r>
        <w:rPr>
          <w:rFonts w:ascii="Arial" w:eastAsia="Arial" w:hAnsi="Arial" w:cs="Arial"/>
          <w:b/>
          <w:bCs/>
          <w:spacing w:val="-1"/>
          <w:position w:val="-1"/>
        </w:rPr>
        <w:t>E</w:t>
      </w:r>
      <w:r>
        <w:rPr>
          <w:rFonts w:ascii="Arial" w:eastAsia="Arial" w:hAnsi="Arial" w:cs="Arial"/>
          <w:b/>
          <w:bCs/>
          <w:position w:val="-1"/>
        </w:rPr>
        <w:t>d</w:t>
      </w:r>
      <w:r>
        <w:rPr>
          <w:rFonts w:ascii="Arial" w:eastAsia="Arial" w:hAnsi="Arial" w:cs="Arial"/>
          <w:b/>
          <w:bCs/>
          <w:spacing w:val="1"/>
          <w:position w:val="-1"/>
        </w:rPr>
        <w:t>iti</w:t>
      </w:r>
      <w:r>
        <w:rPr>
          <w:rFonts w:ascii="Arial" w:eastAsia="Arial" w:hAnsi="Arial" w:cs="Arial"/>
          <w:b/>
          <w:bCs/>
          <w:position w:val="-1"/>
        </w:rPr>
        <w:t>on</w:t>
      </w:r>
      <w:r>
        <w:rPr>
          <w:rFonts w:ascii="Arial" w:eastAsia="Arial" w:hAnsi="Arial" w:cs="Arial"/>
          <w:b/>
          <w:bCs/>
          <w:spacing w:val="-2"/>
          <w:position w:val="-1"/>
        </w:rPr>
        <w:t xml:space="preserve"> </w:t>
      </w:r>
      <w:r>
        <w:rPr>
          <w:rFonts w:ascii="Arial" w:eastAsia="Arial" w:hAnsi="Arial" w:cs="Arial"/>
          <w:b/>
          <w:bCs/>
          <w:position w:val="-1"/>
        </w:rPr>
        <w:t>1</w:t>
      </w:r>
      <w:r>
        <w:rPr>
          <w:rFonts w:ascii="Arial" w:eastAsia="Arial" w:hAnsi="Arial" w:cs="Arial"/>
          <w:b/>
          <w:bCs/>
          <w:spacing w:val="-2"/>
          <w:position w:val="-1"/>
        </w:rPr>
        <w:t xml:space="preserve"> </w:t>
      </w:r>
      <w:r>
        <w:rPr>
          <w:rFonts w:ascii="Arial" w:eastAsia="Arial" w:hAnsi="Arial" w:cs="Arial"/>
          <w:b/>
          <w:bCs/>
          <w:position w:val="-1"/>
        </w:rPr>
        <w:t xml:space="preserve">/ </w:t>
      </w:r>
      <w:r>
        <w:rPr>
          <w:rFonts w:ascii="Arial" w:eastAsia="Arial" w:hAnsi="Arial" w:cs="Arial"/>
          <w:b/>
          <w:bCs/>
          <w:spacing w:val="1"/>
          <w:position w:val="-1"/>
        </w:rPr>
        <w:t>M</w:t>
      </w:r>
      <w:r>
        <w:rPr>
          <w:rFonts w:ascii="Arial" w:eastAsia="Arial" w:hAnsi="Arial" w:cs="Arial"/>
          <w:b/>
          <w:bCs/>
          <w:spacing w:val="-3"/>
          <w:position w:val="-1"/>
        </w:rPr>
        <w:t>a</w:t>
      </w:r>
      <w:r>
        <w:rPr>
          <w:rFonts w:ascii="Arial" w:eastAsia="Arial" w:hAnsi="Arial" w:cs="Arial"/>
          <w:b/>
          <w:bCs/>
          <w:position w:val="-1"/>
        </w:rPr>
        <w:t>rch</w:t>
      </w:r>
      <w:r>
        <w:rPr>
          <w:rFonts w:ascii="Arial" w:eastAsia="Arial" w:hAnsi="Arial" w:cs="Arial"/>
          <w:b/>
          <w:bCs/>
          <w:spacing w:val="1"/>
          <w:position w:val="-1"/>
        </w:rPr>
        <w:t xml:space="preserve"> </w:t>
      </w:r>
      <w:r>
        <w:rPr>
          <w:rFonts w:ascii="Arial" w:eastAsia="Arial" w:hAnsi="Arial" w:cs="Arial"/>
          <w:b/>
          <w:bCs/>
          <w:position w:val="-1"/>
        </w:rPr>
        <w:t>1998</w:t>
      </w: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0A5570">
      <w:pPr>
        <w:spacing w:before="2" w:after="0" w:line="240" w:lineRule="exact"/>
        <w:rPr>
          <w:sz w:val="24"/>
          <w:szCs w:val="24"/>
        </w:rPr>
      </w:pPr>
    </w:p>
    <w:p w:rsidR="000A5570" w:rsidRDefault="00071E95">
      <w:pPr>
        <w:spacing w:after="0" w:line="240" w:lineRule="auto"/>
        <w:ind w:left="3701" w:right="-20"/>
        <w:rPr>
          <w:rFonts w:ascii="Times New Roman" w:eastAsia="Times New Roman" w:hAnsi="Times New Roman" w:cs="Times New Roman"/>
          <w:sz w:val="20"/>
          <w:szCs w:val="2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5pt;height:97.5pt;mso-position-horizontal-relative:char;mso-position-vertical-relative:line">
            <v:imagedata r:id="rId9" o:title=""/>
          </v:shape>
        </w:pict>
      </w:r>
    </w:p>
    <w:p w:rsidR="000A5570" w:rsidRDefault="000A5570">
      <w:pPr>
        <w:spacing w:before="8" w:after="0" w:line="120" w:lineRule="exact"/>
        <w:rPr>
          <w:sz w:val="12"/>
          <w:szCs w:val="12"/>
        </w:rPr>
      </w:pP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071E95">
      <w:pPr>
        <w:spacing w:before="34" w:after="0" w:line="240" w:lineRule="auto"/>
        <w:ind w:left="3707" w:right="3501"/>
        <w:jc w:val="center"/>
        <w:rPr>
          <w:rFonts w:ascii="Arial" w:eastAsia="Arial" w:hAnsi="Arial" w:cs="Arial"/>
          <w:sz w:val="20"/>
          <w:szCs w:val="20"/>
        </w:rPr>
      </w:pPr>
      <w:r>
        <w:pict>
          <v:shape id="_x0000_s1717" type="#_x0000_t202" style="position:absolute;left:0;text-align:left;margin-left:81.55pt;margin-top:-236.7pt;width:26pt;height:320.55pt;z-index:-251696640;mso-position-horizontal-relative:page" filled="f" stroked="f">
            <v:textbox style="layout-flow:vertical;mso-layout-flow-alt:bottom-to-top" inset="0,0,0,0">
              <w:txbxContent>
                <w:p w:rsidR="00823D42" w:rsidRDefault="00823D42">
                  <w:pPr>
                    <w:spacing w:after="0" w:line="511" w:lineRule="exact"/>
                    <w:ind w:left="20" w:right="-92"/>
                    <w:rPr>
                      <w:rFonts w:ascii="Arial" w:eastAsia="Arial" w:hAnsi="Arial" w:cs="Arial"/>
                    </w:rPr>
                  </w:pPr>
                  <w:r>
                    <w:rPr>
                      <w:rFonts w:ascii="Arial" w:eastAsia="Arial" w:hAnsi="Arial" w:cs="Arial"/>
                      <w:b/>
                      <w:bCs/>
                      <w:i/>
                      <w:spacing w:val="-1"/>
                      <w:sz w:val="48"/>
                      <w:szCs w:val="48"/>
                    </w:rPr>
                    <w:t>A</w:t>
                  </w:r>
                  <w:r>
                    <w:rPr>
                      <w:rFonts w:ascii="Arial" w:eastAsia="Arial" w:hAnsi="Arial" w:cs="Arial"/>
                      <w:b/>
                      <w:bCs/>
                      <w:i/>
                      <w:spacing w:val="1"/>
                      <w:sz w:val="48"/>
                      <w:szCs w:val="48"/>
                    </w:rPr>
                    <w:t>I</w:t>
                  </w:r>
                  <w:r>
                    <w:rPr>
                      <w:rFonts w:ascii="Arial" w:eastAsia="Arial" w:hAnsi="Arial" w:cs="Arial"/>
                      <w:b/>
                      <w:bCs/>
                      <w:i/>
                      <w:spacing w:val="-1"/>
                      <w:sz w:val="48"/>
                      <w:szCs w:val="48"/>
                    </w:rPr>
                    <w:t>S</w:t>
                  </w:r>
                  <w:r>
                    <w:rPr>
                      <w:rFonts w:ascii="Arial" w:eastAsia="Arial" w:hAnsi="Arial" w:cs="Arial"/>
                      <w:b/>
                      <w:bCs/>
                      <w:i/>
                      <w:sz w:val="48"/>
                      <w:szCs w:val="48"/>
                    </w:rPr>
                    <w:t>M</w:t>
                  </w:r>
                  <w:r>
                    <w:rPr>
                      <w:rFonts w:ascii="Arial" w:eastAsia="Arial" w:hAnsi="Arial" w:cs="Arial"/>
                      <w:b/>
                      <w:bCs/>
                      <w:i/>
                      <w:spacing w:val="2"/>
                      <w:sz w:val="48"/>
                      <w:szCs w:val="48"/>
                    </w:rPr>
                    <w:t xml:space="preserve"> </w:t>
                  </w:r>
                  <w:r>
                    <w:rPr>
                      <w:rFonts w:ascii="Arial" w:eastAsia="Arial" w:hAnsi="Arial" w:cs="Arial"/>
                      <w:spacing w:val="-1"/>
                    </w:rPr>
                    <w:t>A</w:t>
                  </w:r>
                  <w:r>
                    <w:rPr>
                      <w:rFonts w:ascii="Arial" w:eastAsia="Arial" w:hAnsi="Arial" w:cs="Arial"/>
                    </w:rPr>
                    <w:t>ssoc</w:t>
                  </w:r>
                  <w:r>
                    <w:rPr>
                      <w:rFonts w:ascii="Arial" w:eastAsia="Arial" w:hAnsi="Arial" w:cs="Arial"/>
                      <w:spacing w:val="-1"/>
                    </w:rPr>
                    <w:t>i</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spacing w:val="-3"/>
                    </w:rPr>
                    <w:t>o</w:t>
                  </w:r>
                  <w:r>
                    <w:rPr>
                      <w:rFonts w:ascii="Arial" w:eastAsia="Arial" w:hAnsi="Arial" w:cs="Arial"/>
                    </w:rPr>
                    <w:t>n</w:t>
                  </w:r>
                  <w:r>
                    <w:rPr>
                      <w:rFonts w:ascii="Arial" w:eastAsia="Arial" w:hAnsi="Arial" w:cs="Arial"/>
                      <w:spacing w:val="1"/>
                    </w:rPr>
                    <w:t xml:space="preserve"> </w:t>
                  </w:r>
                  <w:proofErr w:type="spellStart"/>
                  <w:r>
                    <w:rPr>
                      <w:rFonts w:ascii="Arial" w:eastAsia="Arial" w:hAnsi="Arial" w:cs="Arial"/>
                      <w:spacing w:val="1"/>
                    </w:rPr>
                    <w:t>I</w:t>
                  </w:r>
                  <w:r>
                    <w:rPr>
                      <w:rFonts w:ascii="Arial" w:eastAsia="Arial" w:hAnsi="Arial" w:cs="Arial"/>
                      <w:spacing w:val="-3"/>
                    </w:rPr>
                    <w:t>n</w:t>
                  </w:r>
                  <w:r>
                    <w:rPr>
                      <w:rFonts w:ascii="Arial" w:eastAsia="Arial" w:hAnsi="Arial" w:cs="Arial"/>
                      <w:spacing w:val="1"/>
                    </w:rPr>
                    <w:t>t</w:t>
                  </w:r>
                  <w:r>
                    <w:rPr>
                      <w:rFonts w:ascii="Arial" w:eastAsia="Arial" w:hAnsi="Arial" w:cs="Arial"/>
                    </w:rPr>
                    <w:t>e</w:t>
                  </w:r>
                  <w:r>
                    <w:rPr>
                      <w:rFonts w:ascii="Arial" w:eastAsia="Arial" w:hAnsi="Arial" w:cs="Arial"/>
                      <w:spacing w:val="1"/>
                    </w:rPr>
                    <w:t>r</w:t>
                  </w:r>
                  <w:r>
                    <w:rPr>
                      <w:rFonts w:ascii="Arial" w:eastAsia="Arial" w:hAnsi="Arial" w:cs="Arial"/>
                    </w:rPr>
                    <w:t>n</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ona</w:t>
                  </w:r>
                  <w:r>
                    <w:rPr>
                      <w:rFonts w:ascii="Arial" w:eastAsia="Arial" w:hAnsi="Arial" w:cs="Arial"/>
                      <w:spacing w:val="-1"/>
                    </w:rPr>
                    <w:t>l</w:t>
                  </w:r>
                  <w:r>
                    <w:rPr>
                      <w:rFonts w:ascii="Arial" w:eastAsia="Arial" w:hAnsi="Arial" w:cs="Arial"/>
                    </w:rPr>
                    <w:t>e</w:t>
                  </w:r>
                  <w:proofErr w:type="spellEnd"/>
                  <w:r>
                    <w:rPr>
                      <w:rFonts w:ascii="Arial" w:eastAsia="Arial" w:hAnsi="Arial" w:cs="Arial"/>
                      <w:spacing w:val="1"/>
                    </w:rPr>
                    <w:t xml:space="preserve"> </w:t>
                  </w:r>
                  <w:r>
                    <w:rPr>
                      <w:rFonts w:ascii="Arial" w:eastAsia="Arial" w:hAnsi="Arial" w:cs="Arial"/>
                    </w:rPr>
                    <w:t>de</w:t>
                  </w:r>
                  <w:r>
                    <w:rPr>
                      <w:rFonts w:ascii="Arial" w:eastAsia="Arial" w:hAnsi="Arial" w:cs="Arial"/>
                      <w:spacing w:val="1"/>
                    </w:rPr>
                    <w:t xml:space="preserve"> </w:t>
                  </w:r>
                  <w:proofErr w:type="spellStart"/>
                  <w:r>
                    <w:rPr>
                      <w:rFonts w:ascii="Arial" w:eastAsia="Arial" w:hAnsi="Arial" w:cs="Arial"/>
                      <w:spacing w:val="-1"/>
                    </w:rPr>
                    <w:t>Si</w:t>
                  </w:r>
                  <w:r>
                    <w:rPr>
                      <w:rFonts w:ascii="Arial" w:eastAsia="Arial" w:hAnsi="Arial" w:cs="Arial"/>
                    </w:rPr>
                    <w:t>gn</w:t>
                  </w:r>
                  <w:r>
                    <w:rPr>
                      <w:rFonts w:ascii="Arial" w:eastAsia="Arial" w:hAnsi="Arial" w:cs="Arial"/>
                      <w:spacing w:val="-3"/>
                    </w:rPr>
                    <w:t>a</w:t>
                  </w:r>
                  <w:r>
                    <w:rPr>
                      <w:rFonts w:ascii="Arial" w:eastAsia="Arial" w:hAnsi="Arial" w:cs="Arial"/>
                      <w:spacing w:val="-1"/>
                    </w:rPr>
                    <w:t>li</w:t>
                  </w:r>
                  <w:r>
                    <w:rPr>
                      <w:rFonts w:ascii="Arial" w:eastAsia="Arial" w:hAnsi="Arial" w:cs="Arial"/>
                    </w:rPr>
                    <w:t>sa</w:t>
                  </w:r>
                  <w:r>
                    <w:rPr>
                      <w:rFonts w:ascii="Arial" w:eastAsia="Arial" w:hAnsi="Arial" w:cs="Arial"/>
                      <w:spacing w:val="1"/>
                    </w:rPr>
                    <w:t>t</w:t>
                  </w:r>
                  <w:r>
                    <w:rPr>
                      <w:rFonts w:ascii="Arial" w:eastAsia="Arial" w:hAnsi="Arial" w:cs="Arial"/>
                      <w:spacing w:val="-1"/>
                    </w:rPr>
                    <w:t>i</w:t>
                  </w:r>
                  <w:r>
                    <w:rPr>
                      <w:rFonts w:ascii="Arial" w:eastAsia="Arial" w:hAnsi="Arial" w:cs="Arial"/>
                    </w:rPr>
                    <w:t>on</w:t>
                  </w:r>
                  <w:proofErr w:type="spellEnd"/>
                  <w:r>
                    <w:rPr>
                      <w:rFonts w:ascii="Arial" w:eastAsia="Arial" w:hAnsi="Arial" w:cs="Arial"/>
                      <w:spacing w:val="1"/>
                    </w:rPr>
                    <w:t xml:space="preserve"> M</w:t>
                  </w:r>
                  <w:r>
                    <w:rPr>
                      <w:rFonts w:ascii="Arial" w:eastAsia="Arial" w:hAnsi="Arial" w:cs="Arial"/>
                    </w:rPr>
                    <w:t>a</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3"/>
                    </w:rPr>
                    <w:t>i</w:t>
                  </w:r>
                  <w:r>
                    <w:rPr>
                      <w:rFonts w:ascii="Arial" w:eastAsia="Arial" w:hAnsi="Arial" w:cs="Arial"/>
                      <w:spacing w:val="1"/>
                    </w:rPr>
                    <w:t>m</w:t>
                  </w:r>
                  <w:r>
                    <w:rPr>
                      <w:rFonts w:ascii="Arial" w:eastAsia="Arial" w:hAnsi="Arial" w:cs="Arial"/>
                    </w:rPr>
                    <w:t>e</w:t>
                  </w:r>
                </w:p>
              </w:txbxContent>
            </v:textbox>
            <w10:wrap anchorx="page"/>
          </v:shape>
        </w:pict>
      </w:r>
      <w:r w:rsidR="00863EB5">
        <w:rPr>
          <w:rFonts w:ascii="Arial" w:eastAsia="Arial" w:hAnsi="Arial" w:cs="Arial"/>
          <w:sz w:val="20"/>
          <w:szCs w:val="20"/>
        </w:rPr>
        <w:t>10,</w:t>
      </w:r>
      <w:r w:rsidR="00863EB5">
        <w:rPr>
          <w:rFonts w:ascii="Arial" w:eastAsia="Arial" w:hAnsi="Arial" w:cs="Arial"/>
          <w:spacing w:val="-4"/>
          <w:sz w:val="20"/>
          <w:szCs w:val="20"/>
        </w:rPr>
        <w:t xml:space="preserve"> </w:t>
      </w:r>
      <w:r w:rsidR="00863EB5">
        <w:rPr>
          <w:rFonts w:ascii="Arial" w:eastAsia="Arial" w:hAnsi="Arial" w:cs="Arial"/>
          <w:spacing w:val="1"/>
          <w:sz w:val="20"/>
          <w:szCs w:val="20"/>
        </w:rPr>
        <w:t>r</w:t>
      </w:r>
      <w:r w:rsidR="00863EB5">
        <w:rPr>
          <w:rFonts w:ascii="Arial" w:eastAsia="Arial" w:hAnsi="Arial" w:cs="Arial"/>
          <w:sz w:val="20"/>
          <w:szCs w:val="20"/>
        </w:rPr>
        <w:t>ue</w:t>
      </w:r>
      <w:r w:rsidR="00863EB5">
        <w:rPr>
          <w:rFonts w:ascii="Arial" w:eastAsia="Arial" w:hAnsi="Arial" w:cs="Arial"/>
          <w:spacing w:val="-1"/>
          <w:sz w:val="20"/>
          <w:szCs w:val="20"/>
        </w:rPr>
        <w:t xml:space="preserve"> </w:t>
      </w:r>
      <w:r w:rsidR="00863EB5">
        <w:rPr>
          <w:rFonts w:ascii="Arial" w:eastAsia="Arial" w:hAnsi="Arial" w:cs="Arial"/>
          <w:sz w:val="20"/>
          <w:szCs w:val="20"/>
        </w:rPr>
        <w:t>des</w:t>
      </w:r>
      <w:r w:rsidR="00863EB5">
        <w:rPr>
          <w:rFonts w:ascii="Arial" w:eastAsia="Arial" w:hAnsi="Arial" w:cs="Arial"/>
          <w:spacing w:val="-2"/>
          <w:sz w:val="20"/>
          <w:szCs w:val="20"/>
        </w:rPr>
        <w:t xml:space="preserve"> </w:t>
      </w:r>
      <w:r w:rsidR="00863EB5">
        <w:rPr>
          <w:rFonts w:ascii="Arial" w:eastAsia="Arial" w:hAnsi="Arial" w:cs="Arial"/>
          <w:spacing w:val="1"/>
          <w:w w:val="99"/>
          <w:sz w:val="20"/>
          <w:szCs w:val="20"/>
        </w:rPr>
        <w:t>G</w:t>
      </w:r>
      <w:r w:rsidR="00863EB5">
        <w:rPr>
          <w:rFonts w:ascii="Arial" w:eastAsia="Arial" w:hAnsi="Arial" w:cs="Arial"/>
          <w:spacing w:val="2"/>
          <w:w w:val="99"/>
          <w:sz w:val="20"/>
          <w:szCs w:val="20"/>
        </w:rPr>
        <w:t>a</w:t>
      </w:r>
      <w:r w:rsidR="00863EB5">
        <w:rPr>
          <w:rFonts w:ascii="Arial" w:eastAsia="Arial" w:hAnsi="Arial" w:cs="Arial"/>
          <w:w w:val="99"/>
          <w:sz w:val="20"/>
          <w:szCs w:val="20"/>
        </w:rPr>
        <w:t>u</w:t>
      </w:r>
      <w:r w:rsidR="00863EB5">
        <w:rPr>
          <w:rFonts w:ascii="Arial" w:eastAsia="Arial" w:hAnsi="Arial" w:cs="Arial"/>
          <w:spacing w:val="2"/>
          <w:w w:val="99"/>
          <w:sz w:val="20"/>
          <w:szCs w:val="20"/>
        </w:rPr>
        <w:t>d</w:t>
      </w:r>
      <w:r w:rsidR="00863EB5">
        <w:rPr>
          <w:rFonts w:ascii="Arial" w:eastAsia="Arial" w:hAnsi="Arial" w:cs="Arial"/>
          <w:spacing w:val="-1"/>
          <w:w w:val="99"/>
          <w:sz w:val="20"/>
          <w:szCs w:val="20"/>
        </w:rPr>
        <w:t>i</w:t>
      </w:r>
      <w:r w:rsidR="00863EB5">
        <w:rPr>
          <w:rFonts w:ascii="Arial" w:eastAsia="Arial" w:hAnsi="Arial" w:cs="Arial"/>
          <w:w w:val="99"/>
          <w:sz w:val="20"/>
          <w:szCs w:val="20"/>
        </w:rPr>
        <w:t>nes</w:t>
      </w:r>
    </w:p>
    <w:p w:rsidR="000A5570" w:rsidRDefault="00863EB5">
      <w:pPr>
        <w:spacing w:after="0" w:line="240" w:lineRule="auto"/>
        <w:ind w:left="2963" w:right="2761"/>
        <w:jc w:val="center"/>
        <w:rPr>
          <w:rFonts w:ascii="Arial" w:eastAsia="Arial" w:hAnsi="Arial" w:cs="Arial"/>
          <w:sz w:val="20"/>
          <w:szCs w:val="20"/>
        </w:rPr>
      </w:pPr>
      <w:r>
        <w:rPr>
          <w:rFonts w:ascii="Arial" w:eastAsia="Arial" w:hAnsi="Arial" w:cs="Arial"/>
          <w:sz w:val="20"/>
          <w:szCs w:val="20"/>
        </w:rPr>
        <w:t>781</w:t>
      </w:r>
      <w:r>
        <w:rPr>
          <w:rFonts w:ascii="Arial" w:eastAsia="Arial" w:hAnsi="Arial" w:cs="Arial"/>
          <w:spacing w:val="2"/>
          <w:sz w:val="20"/>
          <w:szCs w:val="20"/>
        </w:rPr>
        <w:t>0</w:t>
      </w:r>
      <w:r>
        <w:rPr>
          <w:rFonts w:ascii="Arial" w:eastAsia="Arial" w:hAnsi="Arial" w:cs="Arial"/>
          <w:sz w:val="20"/>
          <w:szCs w:val="20"/>
        </w:rPr>
        <w:t>0</w:t>
      </w:r>
      <w:r>
        <w:rPr>
          <w:rFonts w:ascii="Arial" w:eastAsia="Arial" w:hAnsi="Arial" w:cs="Arial"/>
          <w:spacing w:val="-7"/>
          <w:sz w:val="20"/>
          <w:szCs w:val="20"/>
        </w:rPr>
        <w:t xml:space="preserve"> </w:t>
      </w:r>
      <w:r>
        <w:rPr>
          <w:rFonts w:ascii="Arial" w:eastAsia="Arial" w:hAnsi="Arial" w:cs="Arial"/>
          <w:spacing w:val="2"/>
          <w:sz w:val="20"/>
          <w:szCs w:val="20"/>
        </w:rPr>
        <w:t>S</w:t>
      </w:r>
      <w:r>
        <w:rPr>
          <w:rFonts w:ascii="Arial" w:eastAsia="Arial" w:hAnsi="Arial" w:cs="Arial"/>
          <w:sz w:val="20"/>
          <w:szCs w:val="20"/>
        </w:rPr>
        <w:t>a</w:t>
      </w:r>
      <w:r>
        <w:rPr>
          <w:rFonts w:ascii="Arial" w:eastAsia="Arial" w:hAnsi="Arial" w:cs="Arial"/>
          <w:spacing w:val="1"/>
          <w:sz w:val="20"/>
          <w:szCs w:val="20"/>
        </w:rPr>
        <w:t>i</w:t>
      </w:r>
      <w:r>
        <w:rPr>
          <w:rFonts w:ascii="Arial" w:eastAsia="Arial" w:hAnsi="Arial" w:cs="Arial"/>
          <w:sz w:val="20"/>
          <w:szCs w:val="20"/>
        </w:rPr>
        <w:t>nt</w:t>
      </w:r>
      <w:r>
        <w:rPr>
          <w:rFonts w:ascii="Arial" w:eastAsia="Arial" w:hAnsi="Arial" w:cs="Arial"/>
          <w:spacing w:val="-6"/>
          <w:sz w:val="20"/>
          <w:szCs w:val="20"/>
        </w:rPr>
        <w:t xml:space="preserve"> </w:t>
      </w:r>
      <w:r>
        <w:rPr>
          <w:rFonts w:ascii="Arial" w:eastAsia="Arial" w:hAnsi="Arial" w:cs="Arial"/>
          <w:spacing w:val="1"/>
          <w:sz w:val="20"/>
          <w:szCs w:val="20"/>
        </w:rPr>
        <w:t>G</w:t>
      </w:r>
      <w:r>
        <w:rPr>
          <w:rFonts w:ascii="Arial" w:eastAsia="Arial" w:hAnsi="Arial" w:cs="Arial"/>
          <w:sz w:val="20"/>
          <w:szCs w:val="20"/>
        </w:rPr>
        <w:t>e</w:t>
      </w:r>
      <w:r>
        <w:rPr>
          <w:rFonts w:ascii="Arial" w:eastAsia="Arial" w:hAnsi="Arial" w:cs="Arial"/>
          <w:spacing w:val="1"/>
          <w:sz w:val="20"/>
          <w:szCs w:val="20"/>
        </w:rPr>
        <w:t>r</w:t>
      </w:r>
      <w:r>
        <w:rPr>
          <w:rFonts w:ascii="Arial" w:eastAsia="Arial" w:hAnsi="Arial" w:cs="Arial"/>
          <w:spacing w:val="4"/>
          <w:sz w:val="20"/>
          <w:szCs w:val="20"/>
        </w:rPr>
        <w:t>m</w:t>
      </w:r>
      <w:r>
        <w:rPr>
          <w:rFonts w:ascii="Arial" w:eastAsia="Arial" w:hAnsi="Arial" w:cs="Arial"/>
          <w:sz w:val="20"/>
          <w:szCs w:val="20"/>
        </w:rPr>
        <w:t>a</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9"/>
          <w:sz w:val="20"/>
          <w:szCs w:val="20"/>
        </w:rPr>
        <w:t xml:space="preserve"> </w:t>
      </w:r>
      <w:r>
        <w:rPr>
          <w:rFonts w:ascii="Arial" w:eastAsia="Arial" w:hAnsi="Arial" w:cs="Arial"/>
          <w:sz w:val="20"/>
          <w:szCs w:val="20"/>
        </w:rPr>
        <w:t>en L</w:t>
      </w:r>
      <w:r>
        <w:rPr>
          <w:rFonts w:ascii="Arial" w:eastAsia="Arial" w:hAnsi="Arial" w:cs="Arial"/>
          <w:spacing w:val="2"/>
          <w:sz w:val="20"/>
          <w:szCs w:val="20"/>
        </w:rPr>
        <w:t>a</w:t>
      </w:r>
      <w:r>
        <w:rPr>
          <w:rFonts w:ascii="Arial" w:eastAsia="Arial" w:hAnsi="Arial" w:cs="Arial"/>
          <w:spacing w:val="-4"/>
          <w:sz w:val="20"/>
          <w:szCs w:val="20"/>
        </w:rPr>
        <w:t>y</w:t>
      </w:r>
      <w:r>
        <w:rPr>
          <w:rFonts w:ascii="Arial" w:eastAsia="Arial" w:hAnsi="Arial" w:cs="Arial"/>
          <w:spacing w:val="2"/>
          <w:sz w:val="20"/>
          <w:szCs w:val="20"/>
        </w:rPr>
        <w:t>e</w:t>
      </w:r>
      <w:r>
        <w:rPr>
          <w:rFonts w:ascii="Arial" w:eastAsia="Arial" w:hAnsi="Arial" w:cs="Arial"/>
          <w:sz w:val="20"/>
          <w:szCs w:val="20"/>
        </w:rPr>
        <w:t>,</w:t>
      </w:r>
      <w:r>
        <w:rPr>
          <w:rFonts w:ascii="Arial" w:eastAsia="Arial" w:hAnsi="Arial" w:cs="Arial"/>
          <w:spacing w:val="-6"/>
          <w:sz w:val="20"/>
          <w:szCs w:val="20"/>
        </w:rPr>
        <w:t xml:space="preserve"> </w:t>
      </w:r>
      <w:r>
        <w:rPr>
          <w:rFonts w:ascii="Arial" w:eastAsia="Arial" w:hAnsi="Arial" w:cs="Arial"/>
          <w:spacing w:val="1"/>
          <w:w w:val="99"/>
          <w:sz w:val="20"/>
          <w:szCs w:val="20"/>
        </w:rPr>
        <w:t>Fr</w:t>
      </w:r>
      <w:r>
        <w:rPr>
          <w:rFonts w:ascii="Arial" w:eastAsia="Arial" w:hAnsi="Arial" w:cs="Arial"/>
          <w:spacing w:val="2"/>
          <w:w w:val="99"/>
          <w:sz w:val="20"/>
          <w:szCs w:val="20"/>
        </w:rPr>
        <w:t>a</w:t>
      </w:r>
      <w:r>
        <w:rPr>
          <w:rFonts w:ascii="Arial" w:eastAsia="Arial" w:hAnsi="Arial" w:cs="Arial"/>
          <w:w w:val="99"/>
          <w:sz w:val="20"/>
          <w:szCs w:val="20"/>
        </w:rPr>
        <w:t>n</w:t>
      </w:r>
      <w:r>
        <w:rPr>
          <w:rFonts w:ascii="Arial" w:eastAsia="Arial" w:hAnsi="Arial" w:cs="Arial"/>
          <w:spacing w:val="1"/>
          <w:w w:val="99"/>
          <w:sz w:val="20"/>
          <w:szCs w:val="20"/>
        </w:rPr>
        <w:t>c</w:t>
      </w:r>
      <w:r>
        <w:rPr>
          <w:rFonts w:ascii="Arial" w:eastAsia="Arial" w:hAnsi="Arial" w:cs="Arial"/>
          <w:w w:val="99"/>
          <w:sz w:val="20"/>
          <w:szCs w:val="20"/>
        </w:rPr>
        <w:t>e</w:t>
      </w:r>
    </w:p>
    <w:p w:rsidR="000A5570" w:rsidRDefault="00863EB5">
      <w:pPr>
        <w:tabs>
          <w:tab w:val="left" w:pos="5060"/>
        </w:tabs>
        <w:spacing w:after="0" w:line="240" w:lineRule="auto"/>
        <w:ind w:left="2183" w:right="1975"/>
        <w:jc w:val="center"/>
        <w:rPr>
          <w:rFonts w:ascii="Arial" w:eastAsia="Arial" w:hAnsi="Arial" w:cs="Arial"/>
          <w:sz w:val="20"/>
          <w:szCs w:val="20"/>
        </w:rPr>
      </w:pPr>
      <w:r>
        <w:rPr>
          <w:rFonts w:ascii="Arial" w:eastAsia="Arial" w:hAnsi="Arial" w:cs="Arial"/>
          <w:spacing w:val="3"/>
          <w:sz w:val="20"/>
          <w:szCs w:val="20"/>
        </w:rPr>
        <w:t>T</w:t>
      </w:r>
      <w:r>
        <w:rPr>
          <w:rFonts w:ascii="Arial" w:eastAsia="Arial" w:hAnsi="Arial" w:cs="Arial"/>
          <w:sz w:val="20"/>
          <w:szCs w:val="20"/>
        </w:rPr>
        <w:t>e</w:t>
      </w:r>
      <w:r>
        <w:rPr>
          <w:rFonts w:ascii="Arial" w:eastAsia="Arial" w:hAnsi="Arial" w:cs="Arial"/>
          <w:spacing w:val="-1"/>
          <w:sz w:val="20"/>
          <w:szCs w:val="20"/>
        </w:rPr>
        <w:t>l</w:t>
      </w:r>
      <w:r>
        <w:rPr>
          <w:rFonts w:ascii="Arial" w:eastAsia="Arial" w:hAnsi="Arial" w:cs="Arial"/>
          <w:sz w:val="20"/>
          <w:szCs w:val="20"/>
        </w:rPr>
        <w:t>eph</w:t>
      </w:r>
      <w:r>
        <w:rPr>
          <w:rFonts w:ascii="Arial" w:eastAsia="Arial" w:hAnsi="Arial" w:cs="Arial"/>
          <w:spacing w:val="2"/>
          <w:sz w:val="20"/>
          <w:szCs w:val="20"/>
        </w:rPr>
        <w:t>o</w:t>
      </w:r>
      <w:r>
        <w:rPr>
          <w:rFonts w:ascii="Arial" w:eastAsia="Arial" w:hAnsi="Arial" w:cs="Arial"/>
          <w:sz w:val="20"/>
          <w:szCs w:val="20"/>
        </w:rPr>
        <w:t>ne:</w:t>
      </w:r>
      <w:r>
        <w:rPr>
          <w:rFonts w:ascii="Arial" w:eastAsia="Arial" w:hAnsi="Arial" w:cs="Arial"/>
          <w:spacing w:val="-8"/>
          <w:sz w:val="20"/>
          <w:szCs w:val="20"/>
        </w:rPr>
        <w:t xml:space="preserve"> </w:t>
      </w:r>
      <w:r>
        <w:rPr>
          <w:rFonts w:ascii="Arial" w:eastAsia="Arial" w:hAnsi="Arial" w:cs="Arial"/>
          <w:spacing w:val="-1"/>
          <w:sz w:val="20"/>
          <w:szCs w:val="20"/>
        </w:rPr>
        <w:t>+</w:t>
      </w:r>
      <w:r>
        <w:rPr>
          <w:rFonts w:ascii="Arial" w:eastAsia="Arial" w:hAnsi="Arial" w:cs="Arial"/>
          <w:spacing w:val="2"/>
          <w:sz w:val="20"/>
          <w:szCs w:val="20"/>
        </w:rPr>
        <w:t>3</w:t>
      </w:r>
      <w:r>
        <w:rPr>
          <w:rFonts w:ascii="Arial" w:eastAsia="Arial" w:hAnsi="Arial" w:cs="Arial"/>
          <w:sz w:val="20"/>
          <w:szCs w:val="20"/>
        </w:rPr>
        <w:t>3</w:t>
      </w:r>
      <w:r>
        <w:rPr>
          <w:rFonts w:ascii="Arial" w:eastAsia="Arial" w:hAnsi="Arial" w:cs="Arial"/>
          <w:spacing w:val="-4"/>
          <w:sz w:val="20"/>
          <w:szCs w:val="20"/>
        </w:rPr>
        <w:t xml:space="preserve"> </w:t>
      </w:r>
      <w:r>
        <w:rPr>
          <w:rFonts w:ascii="Arial" w:eastAsia="Arial" w:hAnsi="Arial" w:cs="Arial"/>
          <w:sz w:val="20"/>
          <w:szCs w:val="20"/>
        </w:rPr>
        <w:t>1</w:t>
      </w:r>
      <w:r>
        <w:rPr>
          <w:rFonts w:ascii="Arial" w:eastAsia="Arial" w:hAnsi="Arial" w:cs="Arial"/>
          <w:spacing w:val="1"/>
          <w:sz w:val="20"/>
          <w:szCs w:val="20"/>
        </w:rPr>
        <w:t xml:space="preserve"> </w:t>
      </w:r>
      <w:r>
        <w:rPr>
          <w:rFonts w:ascii="Arial" w:eastAsia="Arial" w:hAnsi="Arial" w:cs="Arial"/>
          <w:sz w:val="20"/>
          <w:szCs w:val="20"/>
        </w:rPr>
        <w:t>34</w:t>
      </w:r>
      <w:r>
        <w:rPr>
          <w:rFonts w:ascii="Arial" w:eastAsia="Arial" w:hAnsi="Arial" w:cs="Arial"/>
          <w:spacing w:val="-3"/>
          <w:sz w:val="20"/>
          <w:szCs w:val="20"/>
        </w:rPr>
        <w:t xml:space="preserve"> </w:t>
      </w:r>
      <w:r>
        <w:rPr>
          <w:rFonts w:ascii="Arial" w:eastAsia="Arial" w:hAnsi="Arial" w:cs="Arial"/>
          <w:spacing w:val="2"/>
          <w:sz w:val="20"/>
          <w:szCs w:val="20"/>
        </w:rPr>
        <w:t>5</w:t>
      </w:r>
      <w:r>
        <w:rPr>
          <w:rFonts w:ascii="Arial" w:eastAsia="Arial" w:hAnsi="Arial" w:cs="Arial"/>
          <w:sz w:val="20"/>
          <w:szCs w:val="20"/>
        </w:rPr>
        <w:t>1</w:t>
      </w:r>
      <w:r>
        <w:rPr>
          <w:rFonts w:ascii="Arial" w:eastAsia="Arial" w:hAnsi="Arial" w:cs="Arial"/>
          <w:spacing w:val="-3"/>
          <w:sz w:val="20"/>
          <w:szCs w:val="20"/>
        </w:rPr>
        <w:t xml:space="preserve"> </w:t>
      </w:r>
      <w:r>
        <w:rPr>
          <w:rFonts w:ascii="Arial" w:eastAsia="Arial" w:hAnsi="Arial" w:cs="Arial"/>
          <w:spacing w:val="2"/>
          <w:sz w:val="20"/>
          <w:szCs w:val="20"/>
        </w:rPr>
        <w:t>7</w:t>
      </w:r>
      <w:r>
        <w:rPr>
          <w:rFonts w:ascii="Arial" w:eastAsia="Arial" w:hAnsi="Arial" w:cs="Arial"/>
          <w:sz w:val="20"/>
          <w:szCs w:val="20"/>
        </w:rPr>
        <w:t>0 01</w:t>
      </w:r>
      <w:r>
        <w:rPr>
          <w:rFonts w:ascii="Arial" w:eastAsia="Arial" w:hAnsi="Arial" w:cs="Arial"/>
          <w:sz w:val="20"/>
          <w:szCs w:val="20"/>
        </w:rPr>
        <w:tab/>
      </w:r>
      <w:r>
        <w:rPr>
          <w:rFonts w:ascii="Arial" w:eastAsia="Arial" w:hAnsi="Arial" w:cs="Arial"/>
          <w:spacing w:val="3"/>
          <w:sz w:val="20"/>
          <w:szCs w:val="20"/>
        </w:rPr>
        <w:t>F</w:t>
      </w:r>
      <w:r>
        <w:rPr>
          <w:rFonts w:ascii="Arial" w:eastAsia="Arial" w:hAnsi="Arial" w:cs="Arial"/>
          <w:sz w:val="20"/>
          <w:szCs w:val="20"/>
        </w:rPr>
        <w:t>a</w:t>
      </w:r>
      <w:r>
        <w:rPr>
          <w:rFonts w:ascii="Arial" w:eastAsia="Arial" w:hAnsi="Arial" w:cs="Arial"/>
          <w:spacing w:val="1"/>
          <w:sz w:val="20"/>
          <w:szCs w:val="20"/>
        </w:rPr>
        <w:t>x</w:t>
      </w:r>
      <w:r>
        <w:rPr>
          <w:rFonts w:ascii="Arial" w:eastAsia="Arial" w:hAnsi="Arial" w:cs="Arial"/>
          <w:sz w:val="20"/>
          <w:szCs w:val="20"/>
        </w:rPr>
        <w:t>:</w:t>
      </w:r>
      <w:r>
        <w:rPr>
          <w:rFonts w:ascii="Arial" w:eastAsia="Arial" w:hAnsi="Arial" w:cs="Arial"/>
          <w:spacing w:val="-5"/>
          <w:sz w:val="20"/>
          <w:szCs w:val="20"/>
        </w:rPr>
        <w:t xml:space="preserve"> </w:t>
      </w:r>
      <w:r>
        <w:rPr>
          <w:rFonts w:ascii="Arial" w:eastAsia="Arial" w:hAnsi="Arial" w:cs="Arial"/>
          <w:spacing w:val="1"/>
          <w:sz w:val="20"/>
          <w:szCs w:val="20"/>
        </w:rPr>
        <w:t>+</w:t>
      </w:r>
      <w:r>
        <w:rPr>
          <w:rFonts w:ascii="Arial" w:eastAsia="Arial" w:hAnsi="Arial" w:cs="Arial"/>
          <w:sz w:val="20"/>
          <w:szCs w:val="20"/>
        </w:rPr>
        <w:t>33</w:t>
      </w:r>
      <w:r>
        <w:rPr>
          <w:rFonts w:ascii="Arial" w:eastAsia="Arial" w:hAnsi="Arial" w:cs="Arial"/>
          <w:spacing w:val="-4"/>
          <w:sz w:val="20"/>
          <w:szCs w:val="20"/>
        </w:rPr>
        <w:t xml:space="preserve"> </w:t>
      </w:r>
      <w:r>
        <w:rPr>
          <w:rFonts w:ascii="Arial" w:eastAsia="Arial" w:hAnsi="Arial" w:cs="Arial"/>
          <w:sz w:val="20"/>
          <w:szCs w:val="20"/>
        </w:rPr>
        <w:t>1</w:t>
      </w:r>
      <w:r>
        <w:rPr>
          <w:rFonts w:ascii="Arial" w:eastAsia="Arial" w:hAnsi="Arial" w:cs="Arial"/>
          <w:spacing w:val="1"/>
          <w:sz w:val="20"/>
          <w:szCs w:val="20"/>
        </w:rPr>
        <w:t xml:space="preserve"> </w:t>
      </w:r>
      <w:r>
        <w:rPr>
          <w:rFonts w:ascii="Arial" w:eastAsia="Arial" w:hAnsi="Arial" w:cs="Arial"/>
          <w:sz w:val="20"/>
          <w:szCs w:val="20"/>
        </w:rPr>
        <w:t>34 51 82</w:t>
      </w:r>
      <w:r>
        <w:rPr>
          <w:rFonts w:ascii="Arial" w:eastAsia="Arial" w:hAnsi="Arial" w:cs="Arial"/>
          <w:spacing w:val="-3"/>
          <w:sz w:val="20"/>
          <w:szCs w:val="20"/>
        </w:rPr>
        <w:t xml:space="preserve"> </w:t>
      </w:r>
      <w:r>
        <w:rPr>
          <w:rFonts w:ascii="Arial" w:eastAsia="Arial" w:hAnsi="Arial" w:cs="Arial"/>
          <w:spacing w:val="2"/>
          <w:w w:val="99"/>
          <w:sz w:val="20"/>
          <w:szCs w:val="20"/>
        </w:rPr>
        <w:t>0</w:t>
      </w:r>
      <w:r>
        <w:rPr>
          <w:rFonts w:ascii="Arial" w:eastAsia="Arial" w:hAnsi="Arial" w:cs="Arial"/>
          <w:w w:val="99"/>
          <w:sz w:val="20"/>
          <w:szCs w:val="20"/>
        </w:rPr>
        <w:t>5</w:t>
      </w:r>
    </w:p>
    <w:p w:rsidR="000A5570" w:rsidRDefault="00863EB5">
      <w:pPr>
        <w:tabs>
          <w:tab w:val="left" w:pos="5040"/>
        </w:tabs>
        <w:spacing w:after="0" w:line="240" w:lineRule="auto"/>
        <w:ind w:left="1792" w:right="1587"/>
        <w:jc w:val="center"/>
        <w:rPr>
          <w:rFonts w:ascii="Arial" w:eastAsia="Arial" w:hAnsi="Arial" w:cs="Arial"/>
          <w:sz w:val="20"/>
          <w:szCs w:val="20"/>
        </w:rPr>
      </w:pPr>
      <w:r>
        <w:rPr>
          <w:rFonts w:ascii="Arial" w:eastAsia="Arial" w:hAnsi="Arial" w:cs="Arial"/>
          <w:sz w:val="20"/>
          <w:szCs w:val="20"/>
        </w:rPr>
        <w:t>e</w:t>
      </w:r>
      <w:r>
        <w:rPr>
          <w:rFonts w:ascii="Arial" w:eastAsia="Arial" w:hAnsi="Arial" w:cs="Arial"/>
          <w:spacing w:val="1"/>
          <w:sz w:val="20"/>
          <w:szCs w:val="20"/>
        </w:rPr>
        <w:t>-</w:t>
      </w:r>
      <w:r>
        <w:rPr>
          <w:rFonts w:ascii="Arial" w:eastAsia="Arial" w:hAnsi="Arial" w:cs="Arial"/>
          <w:spacing w:val="4"/>
          <w:sz w:val="20"/>
          <w:szCs w:val="20"/>
        </w:rPr>
        <w:t>m</w:t>
      </w:r>
      <w:r>
        <w:rPr>
          <w:rFonts w:ascii="Arial" w:eastAsia="Arial" w:hAnsi="Arial" w:cs="Arial"/>
          <w:sz w:val="20"/>
          <w:szCs w:val="20"/>
        </w:rPr>
        <w:t>a</w:t>
      </w:r>
      <w:r>
        <w:rPr>
          <w:rFonts w:ascii="Arial" w:eastAsia="Arial" w:hAnsi="Arial" w:cs="Arial"/>
          <w:spacing w:val="-1"/>
          <w:sz w:val="20"/>
          <w:szCs w:val="20"/>
        </w:rPr>
        <w:t>il</w:t>
      </w:r>
      <w:r>
        <w:rPr>
          <w:rFonts w:ascii="Arial" w:eastAsia="Arial" w:hAnsi="Arial" w:cs="Arial"/>
          <w:sz w:val="20"/>
          <w:szCs w:val="20"/>
        </w:rPr>
        <w:t>:</w:t>
      </w:r>
      <w:r>
        <w:rPr>
          <w:rFonts w:ascii="Arial" w:eastAsia="Arial" w:hAnsi="Arial" w:cs="Arial"/>
          <w:spacing w:val="50"/>
          <w:sz w:val="20"/>
          <w:szCs w:val="20"/>
        </w:rPr>
        <w:t xml:space="preserve"> </w:t>
      </w:r>
      <w:hyperlink r:id="rId10">
        <w:r>
          <w:rPr>
            <w:rFonts w:ascii="Arial" w:eastAsia="Arial" w:hAnsi="Arial" w:cs="Arial"/>
            <w:color w:val="0000FF"/>
            <w:sz w:val="20"/>
            <w:szCs w:val="20"/>
            <w:u w:val="single" w:color="0000FF"/>
          </w:rPr>
          <w:t>a</w:t>
        </w:r>
        <w:r>
          <w:rPr>
            <w:rFonts w:ascii="Arial" w:eastAsia="Arial" w:hAnsi="Arial" w:cs="Arial"/>
            <w:color w:val="0000FF"/>
            <w:spacing w:val="1"/>
            <w:sz w:val="20"/>
            <w:szCs w:val="20"/>
            <w:u w:val="single" w:color="0000FF"/>
          </w:rPr>
          <w:t>c</w:t>
        </w:r>
        <w:r>
          <w:rPr>
            <w:rFonts w:ascii="Arial" w:eastAsia="Arial" w:hAnsi="Arial" w:cs="Arial"/>
            <w:color w:val="0000FF"/>
            <w:sz w:val="20"/>
            <w:szCs w:val="20"/>
            <w:u w:val="single" w:color="0000FF"/>
          </w:rPr>
          <w:t>ade</w:t>
        </w:r>
        <w:r>
          <w:rPr>
            <w:rFonts w:ascii="Arial" w:eastAsia="Arial" w:hAnsi="Arial" w:cs="Arial"/>
            <w:color w:val="0000FF"/>
            <w:spacing w:val="7"/>
            <w:sz w:val="20"/>
            <w:szCs w:val="20"/>
            <w:u w:val="single" w:color="0000FF"/>
          </w:rPr>
          <w:t>m</w:t>
        </w:r>
        <w:r>
          <w:rPr>
            <w:rFonts w:ascii="Arial" w:eastAsia="Arial" w:hAnsi="Arial" w:cs="Arial"/>
            <w:color w:val="0000FF"/>
            <w:spacing w:val="-4"/>
            <w:sz w:val="20"/>
            <w:szCs w:val="20"/>
            <w:u w:val="single" w:color="0000FF"/>
          </w:rPr>
          <w:t>y</w:t>
        </w:r>
        <w:r>
          <w:rPr>
            <w:rFonts w:ascii="Arial" w:eastAsia="Arial" w:hAnsi="Arial" w:cs="Arial"/>
            <w:color w:val="0000FF"/>
            <w:spacing w:val="2"/>
            <w:sz w:val="20"/>
            <w:szCs w:val="20"/>
            <w:u w:val="single" w:color="0000FF"/>
          </w:rPr>
          <w:t>@</w:t>
        </w:r>
        <w:r>
          <w:rPr>
            <w:rFonts w:ascii="Arial" w:eastAsia="Arial" w:hAnsi="Arial" w:cs="Arial"/>
            <w:color w:val="0000FF"/>
            <w:spacing w:val="-1"/>
            <w:sz w:val="20"/>
            <w:szCs w:val="20"/>
            <w:u w:val="single" w:color="0000FF"/>
          </w:rPr>
          <w:t>i</w:t>
        </w:r>
        <w:r>
          <w:rPr>
            <w:rFonts w:ascii="Arial" w:eastAsia="Arial" w:hAnsi="Arial" w:cs="Arial"/>
            <w:color w:val="0000FF"/>
            <w:spacing w:val="2"/>
            <w:sz w:val="20"/>
            <w:szCs w:val="20"/>
            <w:u w:val="single" w:color="0000FF"/>
          </w:rPr>
          <w:t>a</w:t>
        </w:r>
        <w:r>
          <w:rPr>
            <w:rFonts w:ascii="Arial" w:eastAsia="Arial" w:hAnsi="Arial" w:cs="Arial"/>
            <w:color w:val="0000FF"/>
            <w:spacing w:val="-1"/>
            <w:sz w:val="20"/>
            <w:szCs w:val="20"/>
            <w:u w:val="single" w:color="0000FF"/>
          </w:rPr>
          <w:t>l</w:t>
        </w:r>
        <w:r>
          <w:rPr>
            <w:rFonts w:ascii="Arial" w:eastAsia="Arial" w:hAnsi="Arial" w:cs="Arial"/>
            <w:color w:val="0000FF"/>
            <w:sz w:val="20"/>
            <w:szCs w:val="20"/>
            <w:u w:val="single" w:color="0000FF"/>
          </w:rPr>
          <w:t>a</w:t>
        </w:r>
        <w:r>
          <w:rPr>
            <w:rFonts w:ascii="Arial" w:eastAsia="Arial" w:hAnsi="Arial" w:cs="Arial"/>
            <w:color w:val="0000FF"/>
            <w:spacing w:val="1"/>
            <w:sz w:val="20"/>
            <w:szCs w:val="20"/>
            <w:u w:val="single" w:color="0000FF"/>
          </w:rPr>
          <w:t>-</w:t>
        </w:r>
        <w:r>
          <w:rPr>
            <w:rFonts w:ascii="Arial" w:eastAsia="Arial" w:hAnsi="Arial" w:cs="Arial"/>
            <w:color w:val="0000FF"/>
            <w:sz w:val="20"/>
            <w:szCs w:val="20"/>
            <w:u w:val="single" w:color="0000FF"/>
          </w:rPr>
          <w:t>a</w:t>
        </w:r>
        <w:r>
          <w:rPr>
            <w:rFonts w:ascii="Arial" w:eastAsia="Arial" w:hAnsi="Arial" w:cs="Arial"/>
            <w:color w:val="0000FF"/>
            <w:spacing w:val="-1"/>
            <w:sz w:val="20"/>
            <w:szCs w:val="20"/>
            <w:u w:val="single" w:color="0000FF"/>
          </w:rPr>
          <w:t>i</w:t>
        </w:r>
        <w:r>
          <w:rPr>
            <w:rFonts w:ascii="Arial" w:eastAsia="Arial" w:hAnsi="Arial" w:cs="Arial"/>
            <w:color w:val="0000FF"/>
            <w:spacing w:val="4"/>
            <w:sz w:val="20"/>
            <w:szCs w:val="20"/>
            <w:u w:val="single" w:color="0000FF"/>
          </w:rPr>
          <w:t>sm</w:t>
        </w:r>
        <w:r>
          <w:rPr>
            <w:rFonts w:ascii="Arial" w:eastAsia="Arial" w:hAnsi="Arial" w:cs="Arial"/>
            <w:color w:val="0000FF"/>
            <w:sz w:val="20"/>
            <w:szCs w:val="20"/>
            <w:u w:val="single" w:color="0000FF"/>
          </w:rPr>
          <w:t>.o</w:t>
        </w:r>
        <w:r>
          <w:rPr>
            <w:rFonts w:ascii="Arial" w:eastAsia="Arial" w:hAnsi="Arial" w:cs="Arial"/>
            <w:color w:val="0000FF"/>
            <w:spacing w:val="1"/>
            <w:sz w:val="20"/>
            <w:szCs w:val="20"/>
            <w:u w:val="single" w:color="0000FF"/>
          </w:rPr>
          <w:t>r</w:t>
        </w:r>
        <w:r>
          <w:rPr>
            <w:rFonts w:ascii="Arial" w:eastAsia="Arial" w:hAnsi="Arial" w:cs="Arial"/>
            <w:color w:val="0000FF"/>
            <w:sz w:val="20"/>
            <w:szCs w:val="20"/>
            <w:u w:val="single" w:color="0000FF"/>
          </w:rPr>
          <w:t>g</w:t>
        </w:r>
        <w:r>
          <w:rPr>
            <w:rFonts w:ascii="Arial" w:eastAsia="Arial" w:hAnsi="Arial" w:cs="Arial"/>
            <w:color w:val="0000FF"/>
            <w:spacing w:val="-34"/>
            <w:sz w:val="20"/>
            <w:szCs w:val="20"/>
          </w:rPr>
          <w:t xml:space="preserve"> </w:t>
        </w:r>
        <w:r>
          <w:rPr>
            <w:rFonts w:ascii="Arial" w:eastAsia="Arial" w:hAnsi="Arial" w:cs="Arial"/>
            <w:color w:val="0000FF"/>
            <w:sz w:val="20"/>
            <w:szCs w:val="20"/>
          </w:rPr>
          <w:tab/>
        </w:r>
      </w:hyperlink>
      <w:r>
        <w:rPr>
          <w:rFonts w:ascii="Arial" w:eastAsia="Arial" w:hAnsi="Arial" w:cs="Arial"/>
          <w:color w:val="000000"/>
          <w:sz w:val="20"/>
          <w:szCs w:val="20"/>
        </w:rPr>
        <w:t>Inte</w:t>
      </w:r>
      <w:r>
        <w:rPr>
          <w:rFonts w:ascii="Arial" w:eastAsia="Arial" w:hAnsi="Arial" w:cs="Arial"/>
          <w:color w:val="000000"/>
          <w:spacing w:val="1"/>
          <w:sz w:val="20"/>
          <w:szCs w:val="20"/>
        </w:rPr>
        <w:t>r</w:t>
      </w:r>
      <w:r>
        <w:rPr>
          <w:rFonts w:ascii="Arial" w:eastAsia="Arial" w:hAnsi="Arial" w:cs="Arial"/>
          <w:color w:val="000000"/>
          <w:spacing w:val="2"/>
          <w:sz w:val="20"/>
          <w:szCs w:val="20"/>
        </w:rPr>
        <w:t>n</w:t>
      </w:r>
      <w:r>
        <w:rPr>
          <w:rFonts w:ascii="Arial" w:eastAsia="Arial" w:hAnsi="Arial" w:cs="Arial"/>
          <w:color w:val="000000"/>
          <w:sz w:val="20"/>
          <w:szCs w:val="20"/>
        </w:rPr>
        <w:t>et:</w:t>
      </w:r>
      <w:r>
        <w:rPr>
          <w:rFonts w:ascii="Arial" w:eastAsia="Arial" w:hAnsi="Arial" w:cs="Arial"/>
          <w:color w:val="000000"/>
          <w:spacing w:val="48"/>
          <w:sz w:val="20"/>
          <w:szCs w:val="20"/>
        </w:rPr>
        <w:t xml:space="preserve"> </w:t>
      </w:r>
      <w:r>
        <w:rPr>
          <w:rFonts w:ascii="Arial" w:eastAsia="Arial" w:hAnsi="Arial" w:cs="Arial"/>
          <w:color w:val="0000FF"/>
          <w:spacing w:val="-54"/>
          <w:sz w:val="20"/>
          <w:szCs w:val="20"/>
        </w:rPr>
        <w:t xml:space="preserve"> </w:t>
      </w:r>
      <w:hyperlink r:id="rId11">
        <w:r>
          <w:rPr>
            <w:rFonts w:ascii="Arial" w:eastAsia="Arial" w:hAnsi="Arial" w:cs="Arial"/>
            <w:color w:val="0000FF"/>
            <w:w w:val="99"/>
            <w:sz w:val="20"/>
            <w:szCs w:val="20"/>
            <w:u w:val="single" w:color="0000FF"/>
          </w:rPr>
          <w:t>www.</w:t>
        </w:r>
        <w:r>
          <w:rPr>
            <w:rFonts w:ascii="Arial" w:eastAsia="Arial" w:hAnsi="Arial" w:cs="Arial"/>
            <w:color w:val="0000FF"/>
            <w:spacing w:val="1"/>
            <w:w w:val="99"/>
            <w:sz w:val="20"/>
            <w:szCs w:val="20"/>
            <w:u w:val="single" w:color="0000FF"/>
          </w:rPr>
          <w:t>i</w:t>
        </w:r>
        <w:r>
          <w:rPr>
            <w:rFonts w:ascii="Arial" w:eastAsia="Arial" w:hAnsi="Arial" w:cs="Arial"/>
            <w:color w:val="0000FF"/>
            <w:w w:val="99"/>
            <w:sz w:val="20"/>
            <w:szCs w:val="20"/>
            <w:u w:val="single" w:color="0000FF"/>
          </w:rPr>
          <w:t>a</w:t>
        </w:r>
        <w:r>
          <w:rPr>
            <w:rFonts w:ascii="Arial" w:eastAsia="Arial" w:hAnsi="Arial" w:cs="Arial"/>
            <w:color w:val="0000FF"/>
            <w:spacing w:val="1"/>
            <w:w w:val="99"/>
            <w:sz w:val="20"/>
            <w:szCs w:val="20"/>
            <w:u w:val="single" w:color="0000FF"/>
          </w:rPr>
          <w:t>l</w:t>
        </w:r>
        <w:r>
          <w:rPr>
            <w:rFonts w:ascii="Arial" w:eastAsia="Arial" w:hAnsi="Arial" w:cs="Arial"/>
            <w:color w:val="0000FF"/>
            <w:w w:val="99"/>
            <w:sz w:val="20"/>
            <w:szCs w:val="20"/>
            <w:u w:val="single" w:color="0000FF"/>
          </w:rPr>
          <w:t>a</w:t>
        </w:r>
        <w:r>
          <w:rPr>
            <w:rFonts w:ascii="Arial" w:eastAsia="Arial" w:hAnsi="Arial" w:cs="Arial"/>
            <w:color w:val="0000FF"/>
            <w:spacing w:val="1"/>
            <w:w w:val="99"/>
            <w:sz w:val="20"/>
            <w:szCs w:val="20"/>
            <w:u w:val="single" w:color="0000FF"/>
          </w:rPr>
          <w:t>-</w:t>
        </w:r>
        <w:r>
          <w:rPr>
            <w:rFonts w:ascii="Arial" w:eastAsia="Arial" w:hAnsi="Arial" w:cs="Arial"/>
            <w:color w:val="0000FF"/>
            <w:w w:val="99"/>
            <w:sz w:val="20"/>
            <w:szCs w:val="20"/>
            <w:u w:val="single" w:color="0000FF"/>
          </w:rPr>
          <w:t>a</w:t>
        </w:r>
        <w:r>
          <w:rPr>
            <w:rFonts w:ascii="Arial" w:eastAsia="Arial" w:hAnsi="Arial" w:cs="Arial"/>
            <w:color w:val="0000FF"/>
            <w:spacing w:val="-1"/>
            <w:w w:val="99"/>
            <w:sz w:val="20"/>
            <w:szCs w:val="20"/>
            <w:u w:val="single" w:color="0000FF"/>
          </w:rPr>
          <w:t>i</w:t>
        </w:r>
        <w:r>
          <w:rPr>
            <w:rFonts w:ascii="Arial" w:eastAsia="Arial" w:hAnsi="Arial" w:cs="Arial"/>
            <w:color w:val="0000FF"/>
            <w:spacing w:val="1"/>
            <w:w w:val="99"/>
            <w:sz w:val="20"/>
            <w:szCs w:val="20"/>
            <w:u w:val="single" w:color="0000FF"/>
          </w:rPr>
          <w:t>s</w:t>
        </w:r>
        <w:r>
          <w:rPr>
            <w:rFonts w:ascii="Arial" w:eastAsia="Arial" w:hAnsi="Arial" w:cs="Arial"/>
            <w:color w:val="0000FF"/>
            <w:spacing w:val="4"/>
            <w:w w:val="99"/>
            <w:sz w:val="20"/>
            <w:szCs w:val="20"/>
            <w:u w:val="single" w:color="0000FF"/>
          </w:rPr>
          <w:t>m</w:t>
        </w:r>
        <w:r>
          <w:rPr>
            <w:rFonts w:ascii="Arial" w:eastAsia="Arial" w:hAnsi="Arial" w:cs="Arial"/>
            <w:color w:val="0000FF"/>
            <w:w w:val="99"/>
            <w:sz w:val="20"/>
            <w:szCs w:val="20"/>
            <w:u w:val="single" w:color="0000FF"/>
          </w:rPr>
          <w:t>.o</w:t>
        </w:r>
        <w:r>
          <w:rPr>
            <w:rFonts w:ascii="Arial" w:eastAsia="Arial" w:hAnsi="Arial" w:cs="Arial"/>
            <w:color w:val="0000FF"/>
            <w:spacing w:val="1"/>
            <w:w w:val="99"/>
            <w:sz w:val="20"/>
            <w:szCs w:val="20"/>
            <w:u w:val="single" w:color="0000FF"/>
          </w:rPr>
          <w:t>r</w:t>
        </w:r>
        <w:r>
          <w:rPr>
            <w:rFonts w:ascii="Arial" w:eastAsia="Arial" w:hAnsi="Arial" w:cs="Arial"/>
            <w:color w:val="0000FF"/>
            <w:w w:val="99"/>
            <w:sz w:val="20"/>
            <w:szCs w:val="20"/>
            <w:u w:val="single" w:color="0000FF"/>
          </w:rPr>
          <w:t>g</w:t>
        </w:r>
      </w:hyperlink>
    </w:p>
    <w:p w:rsidR="000A5570" w:rsidRDefault="000A5570">
      <w:pPr>
        <w:spacing w:after="0"/>
        <w:jc w:val="center"/>
        <w:sectPr w:rsidR="000A5570">
          <w:type w:val="continuous"/>
          <w:pgSz w:w="11920" w:h="16840"/>
          <w:pgMar w:top="480" w:right="1020" w:bottom="280" w:left="1680" w:header="720" w:footer="720" w:gutter="0"/>
          <w:cols w:space="720"/>
        </w:sectPr>
      </w:pPr>
    </w:p>
    <w:p w:rsidR="000A5570" w:rsidRDefault="000A5570">
      <w:pPr>
        <w:spacing w:after="0" w:line="220" w:lineRule="exact"/>
      </w:pPr>
    </w:p>
    <w:p w:rsidR="000A5570" w:rsidRDefault="00863EB5">
      <w:pPr>
        <w:spacing w:before="18" w:after="0" w:line="240" w:lineRule="auto"/>
        <w:ind w:left="3392" w:right="-20"/>
        <w:rPr>
          <w:rFonts w:ascii="Arial" w:eastAsia="Arial" w:hAnsi="Arial" w:cs="Arial"/>
          <w:sz w:val="32"/>
          <w:szCs w:val="32"/>
        </w:rPr>
      </w:pPr>
      <w:r>
        <w:rPr>
          <w:rFonts w:ascii="Arial" w:eastAsia="Arial" w:hAnsi="Arial" w:cs="Arial"/>
          <w:b/>
          <w:bCs/>
          <w:sz w:val="32"/>
          <w:szCs w:val="32"/>
        </w:rPr>
        <w:t>D</w:t>
      </w:r>
      <w:r>
        <w:rPr>
          <w:rFonts w:ascii="Arial" w:eastAsia="Arial" w:hAnsi="Arial" w:cs="Arial"/>
          <w:b/>
          <w:bCs/>
          <w:spacing w:val="-1"/>
          <w:sz w:val="32"/>
          <w:szCs w:val="32"/>
        </w:rPr>
        <w:t>o</w:t>
      </w:r>
      <w:r>
        <w:rPr>
          <w:rFonts w:ascii="Arial" w:eastAsia="Arial" w:hAnsi="Arial" w:cs="Arial"/>
          <w:b/>
          <w:bCs/>
          <w:sz w:val="32"/>
          <w:szCs w:val="32"/>
        </w:rPr>
        <w:t>c</w:t>
      </w:r>
      <w:r>
        <w:rPr>
          <w:rFonts w:ascii="Arial" w:eastAsia="Arial" w:hAnsi="Arial" w:cs="Arial"/>
          <w:b/>
          <w:bCs/>
          <w:spacing w:val="2"/>
          <w:sz w:val="32"/>
          <w:szCs w:val="32"/>
        </w:rPr>
        <w:t>u</w:t>
      </w:r>
      <w:r>
        <w:rPr>
          <w:rFonts w:ascii="Arial" w:eastAsia="Arial" w:hAnsi="Arial" w:cs="Arial"/>
          <w:b/>
          <w:bCs/>
          <w:spacing w:val="-1"/>
          <w:sz w:val="32"/>
          <w:szCs w:val="32"/>
        </w:rPr>
        <w:t>m</w:t>
      </w:r>
      <w:r>
        <w:rPr>
          <w:rFonts w:ascii="Arial" w:eastAsia="Arial" w:hAnsi="Arial" w:cs="Arial"/>
          <w:b/>
          <w:bCs/>
          <w:spacing w:val="3"/>
          <w:sz w:val="32"/>
          <w:szCs w:val="32"/>
        </w:rPr>
        <w:t>e</w:t>
      </w:r>
      <w:r>
        <w:rPr>
          <w:rFonts w:ascii="Arial" w:eastAsia="Arial" w:hAnsi="Arial" w:cs="Arial"/>
          <w:b/>
          <w:bCs/>
          <w:spacing w:val="-1"/>
          <w:sz w:val="32"/>
          <w:szCs w:val="32"/>
        </w:rPr>
        <w:t>n</w:t>
      </w:r>
      <w:r>
        <w:rPr>
          <w:rFonts w:ascii="Arial" w:eastAsia="Arial" w:hAnsi="Arial" w:cs="Arial"/>
          <w:b/>
          <w:bCs/>
          <w:sz w:val="32"/>
          <w:szCs w:val="32"/>
        </w:rPr>
        <w:t>t</w:t>
      </w:r>
      <w:r>
        <w:rPr>
          <w:rFonts w:ascii="Arial" w:eastAsia="Arial" w:hAnsi="Arial" w:cs="Arial"/>
          <w:b/>
          <w:bCs/>
          <w:spacing w:val="-16"/>
          <w:sz w:val="32"/>
          <w:szCs w:val="32"/>
        </w:rPr>
        <w:t xml:space="preserve"> </w:t>
      </w:r>
      <w:r>
        <w:rPr>
          <w:rFonts w:ascii="Arial" w:eastAsia="Arial" w:hAnsi="Arial" w:cs="Arial"/>
          <w:b/>
          <w:bCs/>
          <w:sz w:val="32"/>
          <w:szCs w:val="32"/>
        </w:rPr>
        <w:t>R</w:t>
      </w:r>
      <w:r>
        <w:rPr>
          <w:rFonts w:ascii="Arial" w:eastAsia="Arial" w:hAnsi="Arial" w:cs="Arial"/>
          <w:b/>
          <w:bCs/>
          <w:spacing w:val="5"/>
          <w:sz w:val="32"/>
          <w:szCs w:val="32"/>
        </w:rPr>
        <w:t>e</w:t>
      </w:r>
      <w:r>
        <w:rPr>
          <w:rFonts w:ascii="Arial" w:eastAsia="Arial" w:hAnsi="Arial" w:cs="Arial"/>
          <w:b/>
          <w:bCs/>
          <w:spacing w:val="-5"/>
          <w:sz w:val="32"/>
          <w:szCs w:val="32"/>
        </w:rPr>
        <w:t>v</w:t>
      </w:r>
      <w:r>
        <w:rPr>
          <w:rFonts w:ascii="Arial" w:eastAsia="Arial" w:hAnsi="Arial" w:cs="Arial"/>
          <w:b/>
          <w:bCs/>
          <w:spacing w:val="5"/>
          <w:sz w:val="32"/>
          <w:szCs w:val="32"/>
        </w:rPr>
        <w:t>i</w:t>
      </w:r>
      <w:r>
        <w:rPr>
          <w:rFonts w:ascii="Arial" w:eastAsia="Arial" w:hAnsi="Arial" w:cs="Arial"/>
          <w:b/>
          <w:bCs/>
          <w:sz w:val="32"/>
          <w:szCs w:val="32"/>
        </w:rPr>
        <w:t>si</w:t>
      </w:r>
      <w:r>
        <w:rPr>
          <w:rFonts w:ascii="Arial" w:eastAsia="Arial" w:hAnsi="Arial" w:cs="Arial"/>
          <w:b/>
          <w:bCs/>
          <w:spacing w:val="-1"/>
          <w:sz w:val="32"/>
          <w:szCs w:val="32"/>
        </w:rPr>
        <w:t>ons</w:t>
      </w:r>
    </w:p>
    <w:p w:rsidR="000A5570" w:rsidRDefault="00863EB5">
      <w:pPr>
        <w:spacing w:before="62" w:after="0" w:line="241" w:lineRule="auto"/>
        <w:ind w:left="298" w:right="95"/>
        <w:rPr>
          <w:rFonts w:ascii="Arial" w:eastAsia="Arial" w:hAnsi="Arial" w:cs="Arial"/>
        </w:rPr>
      </w:pPr>
      <w:r>
        <w:rPr>
          <w:rFonts w:ascii="Arial" w:eastAsia="Arial" w:hAnsi="Arial" w:cs="Arial"/>
          <w:spacing w:val="-1"/>
        </w:rPr>
        <w:t>R</w:t>
      </w:r>
      <w:r>
        <w:rPr>
          <w:rFonts w:ascii="Arial" w:eastAsia="Arial" w:hAnsi="Arial" w:cs="Arial"/>
        </w:rPr>
        <w:t>e</w:t>
      </w:r>
      <w:r>
        <w:rPr>
          <w:rFonts w:ascii="Arial" w:eastAsia="Arial" w:hAnsi="Arial" w:cs="Arial"/>
          <w:spacing w:val="-2"/>
        </w:rPr>
        <w:t>v</w:t>
      </w:r>
      <w:r>
        <w:rPr>
          <w:rFonts w:ascii="Arial" w:eastAsia="Arial" w:hAnsi="Arial" w:cs="Arial"/>
          <w:spacing w:val="-1"/>
        </w:rPr>
        <w:t>i</w:t>
      </w:r>
      <w:r>
        <w:rPr>
          <w:rFonts w:ascii="Arial" w:eastAsia="Arial" w:hAnsi="Arial" w:cs="Arial"/>
          <w:spacing w:val="2"/>
        </w:rPr>
        <w:t>s</w:t>
      </w:r>
      <w:r>
        <w:rPr>
          <w:rFonts w:ascii="Arial" w:eastAsia="Arial" w:hAnsi="Arial" w:cs="Arial"/>
          <w:spacing w:val="-1"/>
        </w:rPr>
        <w:t>i</w:t>
      </w:r>
      <w:r>
        <w:rPr>
          <w:rFonts w:ascii="Arial" w:eastAsia="Arial" w:hAnsi="Arial" w:cs="Arial"/>
        </w:rPr>
        <w:t>ons</w:t>
      </w:r>
      <w:r>
        <w:rPr>
          <w:rFonts w:ascii="Arial" w:eastAsia="Arial" w:hAnsi="Arial" w:cs="Arial"/>
          <w:spacing w:val="35"/>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3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2"/>
        </w:rPr>
        <w:t xml:space="preserve"> </w:t>
      </w:r>
      <w:r>
        <w:rPr>
          <w:rFonts w:ascii="Arial" w:eastAsia="Arial" w:hAnsi="Arial" w:cs="Arial"/>
          <w:spacing w:val="1"/>
        </w:rPr>
        <w:t>I</w:t>
      </w:r>
      <w:r>
        <w:rPr>
          <w:rFonts w:ascii="Arial" w:eastAsia="Arial" w:hAnsi="Arial" w:cs="Arial"/>
          <w:spacing w:val="-1"/>
        </w:rPr>
        <w:t>A</w:t>
      </w:r>
      <w:r>
        <w:rPr>
          <w:rFonts w:ascii="Arial" w:eastAsia="Arial" w:hAnsi="Arial" w:cs="Arial"/>
        </w:rPr>
        <w:t>LA</w:t>
      </w:r>
      <w:r>
        <w:rPr>
          <w:rFonts w:ascii="Arial" w:eastAsia="Arial" w:hAnsi="Arial" w:cs="Arial"/>
          <w:spacing w:val="34"/>
        </w:rPr>
        <w:t xml:space="preserve"> </w:t>
      </w:r>
      <w:r>
        <w:rPr>
          <w:rFonts w:ascii="Arial" w:eastAsia="Arial" w:hAnsi="Arial" w:cs="Arial"/>
          <w:spacing w:val="-1"/>
        </w:rPr>
        <w:t>D</w:t>
      </w:r>
      <w:r>
        <w:rPr>
          <w:rFonts w:ascii="Arial" w:eastAsia="Arial" w:hAnsi="Arial" w:cs="Arial"/>
        </w:rPr>
        <w:t>ocu</w:t>
      </w:r>
      <w:r>
        <w:rPr>
          <w:rFonts w:ascii="Arial" w:eastAsia="Arial" w:hAnsi="Arial" w:cs="Arial"/>
          <w:spacing w:val="1"/>
        </w:rPr>
        <w:t>m</w:t>
      </w:r>
      <w:r>
        <w:rPr>
          <w:rFonts w:ascii="Arial" w:eastAsia="Arial" w:hAnsi="Arial" w:cs="Arial"/>
        </w:rPr>
        <w:t>ent</w:t>
      </w:r>
      <w:r>
        <w:rPr>
          <w:rFonts w:ascii="Arial" w:eastAsia="Arial" w:hAnsi="Arial" w:cs="Arial"/>
          <w:spacing w:val="36"/>
        </w:rPr>
        <w:t xml:space="preserve"> </w:t>
      </w:r>
      <w:r>
        <w:rPr>
          <w:rFonts w:ascii="Arial" w:eastAsia="Arial" w:hAnsi="Arial" w:cs="Arial"/>
          <w:spacing w:val="-3"/>
        </w:rPr>
        <w:t>a</w:t>
      </w:r>
      <w:r>
        <w:rPr>
          <w:rFonts w:ascii="Arial" w:eastAsia="Arial" w:hAnsi="Arial" w:cs="Arial"/>
          <w:spacing w:val="1"/>
        </w:rPr>
        <w:t>r</w:t>
      </w:r>
      <w:r>
        <w:rPr>
          <w:rFonts w:ascii="Arial" w:eastAsia="Arial" w:hAnsi="Arial" w:cs="Arial"/>
        </w:rPr>
        <w:t>e</w:t>
      </w:r>
      <w:r>
        <w:rPr>
          <w:rFonts w:ascii="Arial" w:eastAsia="Arial" w:hAnsi="Arial" w:cs="Arial"/>
          <w:spacing w:val="34"/>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32"/>
        </w:rPr>
        <w:t xml:space="preserve"> </w:t>
      </w:r>
      <w:r>
        <w:rPr>
          <w:rFonts w:ascii="Arial" w:eastAsia="Arial" w:hAnsi="Arial" w:cs="Arial"/>
        </w:rPr>
        <w:t>be</w:t>
      </w:r>
      <w:r>
        <w:rPr>
          <w:rFonts w:ascii="Arial" w:eastAsia="Arial" w:hAnsi="Arial" w:cs="Arial"/>
          <w:spacing w:val="34"/>
        </w:rPr>
        <w:t xml:space="preserve"> </w:t>
      </w:r>
      <w:r>
        <w:rPr>
          <w:rFonts w:ascii="Arial" w:eastAsia="Arial" w:hAnsi="Arial" w:cs="Arial"/>
        </w:rPr>
        <w:t>no</w:t>
      </w:r>
      <w:r>
        <w:rPr>
          <w:rFonts w:ascii="Arial" w:eastAsia="Arial" w:hAnsi="Arial" w:cs="Arial"/>
          <w:spacing w:val="-1"/>
        </w:rPr>
        <w:t>t</w:t>
      </w:r>
      <w:r>
        <w:rPr>
          <w:rFonts w:ascii="Arial" w:eastAsia="Arial" w:hAnsi="Arial" w:cs="Arial"/>
        </w:rPr>
        <w:t>ed</w:t>
      </w:r>
      <w:r>
        <w:rPr>
          <w:rFonts w:ascii="Arial" w:eastAsia="Arial" w:hAnsi="Arial" w:cs="Arial"/>
          <w:spacing w:val="34"/>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4"/>
        </w:rPr>
        <w:t xml:space="preserve"> </w:t>
      </w:r>
      <w:r>
        <w:rPr>
          <w:rFonts w:ascii="Arial" w:eastAsia="Arial" w:hAnsi="Arial" w:cs="Arial"/>
          <w:spacing w:val="1"/>
        </w:rPr>
        <w:t>t</w:t>
      </w:r>
      <w:r>
        <w:rPr>
          <w:rFonts w:ascii="Arial" w:eastAsia="Arial" w:hAnsi="Arial" w:cs="Arial"/>
        </w:rPr>
        <w:t>ab</w:t>
      </w:r>
      <w:r>
        <w:rPr>
          <w:rFonts w:ascii="Arial" w:eastAsia="Arial" w:hAnsi="Arial" w:cs="Arial"/>
          <w:spacing w:val="-1"/>
        </w:rPr>
        <w:t>l</w:t>
      </w:r>
      <w:r>
        <w:rPr>
          <w:rFonts w:ascii="Arial" w:eastAsia="Arial" w:hAnsi="Arial" w:cs="Arial"/>
        </w:rPr>
        <w:t>e</w:t>
      </w:r>
      <w:r>
        <w:rPr>
          <w:rFonts w:ascii="Arial" w:eastAsia="Arial" w:hAnsi="Arial" w:cs="Arial"/>
          <w:spacing w:val="34"/>
        </w:rPr>
        <w:t xml:space="preserve"> </w:t>
      </w:r>
      <w:r>
        <w:rPr>
          <w:rFonts w:ascii="Arial" w:eastAsia="Arial" w:hAnsi="Arial" w:cs="Arial"/>
        </w:rPr>
        <w:t>p</w:t>
      </w:r>
      <w:r>
        <w:rPr>
          <w:rFonts w:ascii="Arial" w:eastAsia="Arial" w:hAnsi="Arial" w:cs="Arial"/>
          <w:spacing w:val="1"/>
        </w:rPr>
        <w:t>r</w:t>
      </w:r>
      <w:r>
        <w:rPr>
          <w:rFonts w:ascii="Arial" w:eastAsia="Arial" w:hAnsi="Arial" w:cs="Arial"/>
          <w:spacing w:val="-1"/>
        </w:rPr>
        <w:t>i</w:t>
      </w:r>
      <w:r>
        <w:rPr>
          <w:rFonts w:ascii="Arial" w:eastAsia="Arial" w:hAnsi="Arial" w:cs="Arial"/>
          <w:spacing w:val="-3"/>
        </w:rPr>
        <w:t>o</w:t>
      </w:r>
      <w:r>
        <w:rPr>
          <w:rFonts w:ascii="Arial" w:eastAsia="Arial" w:hAnsi="Arial" w:cs="Arial"/>
        </w:rPr>
        <w:t>r</w:t>
      </w:r>
      <w:r>
        <w:rPr>
          <w:rFonts w:ascii="Arial" w:eastAsia="Arial" w:hAnsi="Arial" w:cs="Arial"/>
          <w:spacing w:val="36"/>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32"/>
        </w:rPr>
        <w:t xml:space="preserve"> </w:t>
      </w:r>
      <w:r>
        <w:rPr>
          <w:rFonts w:ascii="Arial" w:eastAsia="Arial" w:hAnsi="Arial" w:cs="Arial"/>
          <w:spacing w:val="3"/>
        </w:rPr>
        <w:t>t</w:t>
      </w:r>
      <w:r>
        <w:rPr>
          <w:rFonts w:ascii="Arial" w:eastAsia="Arial" w:hAnsi="Arial" w:cs="Arial"/>
        </w:rPr>
        <w:t>he</w:t>
      </w:r>
      <w:r>
        <w:rPr>
          <w:rFonts w:ascii="Arial" w:eastAsia="Arial" w:hAnsi="Arial" w:cs="Arial"/>
          <w:spacing w:val="34"/>
        </w:rPr>
        <w:t xml:space="preserve"> </w:t>
      </w:r>
      <w:r>
        <w:rPr>
          <w:rFonts w:ascii="Arial" w:eastAsia="Arial" w:hAnsi="Arial" w:cs="Arial"/>
          <w:spacing w:val="-1"/>
        </w:rPr>
        <w:t>i</w:t>
      </w:r>
      <w:r>
        <w:rPr>
          <w:rFonts w:ascii="Arial" w:eastAsia="Arial" w:hAnsi="Arial" w:cs="Arial"/>
        </w:rPr>
        <w:t>ssue</w:t>
      </w:r>
      <w:r>
        <w:rPr>
          <w:rFonts w:ascii="Arial" w:eastAsia="Arial" w:hAnsi="Arial" w:cs="Arial"/>
          <w:spacing w:val="34"/>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38"/>
        </w:rPr>
        <w:t xml:space="preserve"> </w:t>
      </w:r>
      <w:r>
        <w:rPr>
          <w:rFonts w:ascii="Arial" w:eastAsia="Arial" w:hAnsi="Arial" w:cs="Arial"/>
        </w:rPr>
        <w:t>a</w:t>
      </w:r>
      <w:r>
        <w:rPr>
          <w:rFonts w:ascii="Arial" w:eastAsia="Arial" w:hAnsi="Arial" w:cs="Arial"/>
          <w:spacing w:val="32"/>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2"/>
        </w:rPr>
        <w:t>v</w:t>
      </w:r>
      <w:r>
        <w:rPr>
          <w:rFonts w:ascii="Arial" w:eastAsia="Arial" w:hAnsi="Arial" w:cs="Arial"/>
          <w:spacing w:val="-1"/>
        </w:rPr>
        <w:t>i</w:t>
      </w:r>
      <w:r>
        <w:rPr>
          <w:rFonts w:ascii="Arial" w:eastAsia="Arial" w:hAnsi="Arial" w:cs="Arial"/>
        </w:rPr>
        <w:t>s</w:t>
      </w:r>
      <w:r>
        <w:rPr>
          <w:rFonts w:ascii="Arial" w:eastAsia="Arial" w:hAnsi="Arial" w:cs="Arial"/>
          <w:spacing w:val="-3"/>
        </w:rPr>
        <w:t>e</w:t>
      </w:r>
      <w:r>
        <w:rPr>
          <w:rFonts w:ascii="Arial" w:eastAsia="Arial" w:hAnsi="Arial" w:cs="Arial"/>
        </w:rPr>
        <w:t>d docu</w:t>
      </w:r>
      <w:r>
        <w:rPr>
          <w:rFonts w:ascii="Arial" w:eastAsia="Arial" w:hAnsi="Arial" w:cs="Arial"/>
          <w:spacing w:val="1"/>
        </w:rPr>
        <w:t>m</w:t>
      </w:r>
      <w:r>
        <w:rPr>
          <w:rFonts w:ascii="Arial" w:eastAsia="Arial" w:hAnsi="Arial" w:cs="Arial"/>
        </w:rPr>
        <w:t>en</w:t>
      </w:r>
      <w:r>
        <w:rPr>
          <w:rFonts w:ascii="Arial" w:eastAsia="Arial" w:hAnsi="Arial" w:cs="Arial"/>
          <w:spacing w:val="-1"/>
        </w:rPr>
        <w:t>t</w:t>
      </w:r>
      <w:r>
        <w:rPr>
          <w:rFonts w:ascii="Arial" w:eastAsia="Arial" w:hAnsi="Arial" w:cs="Arial"/>
        </w:rPr>
        <w:t>.</w:t>
      </w:r>
    </w:p>
    <w:p w:rsidR="000A5570" w:rsidRDefault="000A5570">
      <w:pPr>
        <w:spacing w:before="9" w:after="0" w:line="110" w:lineRule="exact"/>
        <w:rPr>
          <w:sz w:val="11"/>
          <w:szCs w:val="11"/>
        </w:rPr>
      </w:pPr>
    </w:p>
    <w:tbl>
      <w:tblPr>
        <w:tblW w:w="0" w:type="auto"/>
        <w:tblInd w:w="179" w:type="dxa"/>
        <w:tblLayout w:type="fixed"/>
        <w:tblCellMar>
          <w:left w:w="0" w:type="dxa"/>
          <w:right w:w="0" w:type="dxa"/>
        </w:tblCellMar>
        <w:tblLook w:val="01E0" w:firstRow="1" w:lastRow="1" w:firstColumn="1" w:lastColumn="1" w:noHBand="0" w:noVBand="0"/>
      </w:tblPr>
      <w:tblGrid>
        <w:gridCol w:w="1908"/>
        <w:gridCol w:w="3360"/>
        <w:gridCol w:w="4162"/>
      </w:tblGrid>
      <w:tr w:rsidR="000A5570">
        <w:trPr>
          <w:trHeight w:hRule="exact" w:val="504"/>
        </w:trPr>
        <w:tc>
          <w:tcPr>
            <w:tcW w:w="1908" w:type="dxa"/>
            <w:tcBorders>
              <w:top w:val="single" w:sz="4" w:space="0" w:color="000000"/>
              <w:left w:val="single" w:sz="4" w:space="0" w:color="000000"/>
              <w:bottom w:val="single" w:sz="4" w:space="0" w:color="000000"/>
              <w:right w:val="single" w:sz="4" w:space="0" w:color="000000"/>
            </w:tcBorders>
          </w:tcPr>
          <w:p w:rsidR="000A5570" w:rsidRDefault="000A5570">
            <w:pPr>
              <w:spacing w:before="4" w:after="0" w:line="110" w:lineRule="exact"/>
              <w:rPr>
                <w:sz w:val="11"/>
                <w:szCs w:val="11"/>
              </w:rPr>
            </w:pPr>
          </w:p>
          <w:p w:rsidR="000A5570" w:rsidRDefault="00863EB5">
            <w:pPr>
              <w:spacing w:after="0" w:line="240" w:lineRule="auto"/>
              <w:ind w:left="673" w:right="653"/>
              <w:jc w:val="center"/>
              <w:rPr>
                <w:rFonts w:ascii="Arial" w:eastAsia="Arial" w:hAnsi="Arial" w:cs="Arial"/>
              </w:rPr>
            </w:pPr>
            <w:r>
              <w:rPr>
                <w:rFonts w:ascii="Arial" w:eastAsia="Arial" w:hAnsi="Arial" w:cs="Arial"/>
                <w:b/>
                <w:bCs/>
                <w:spacing w:val="-1"/>
              </w:rPr>
              <w:t>D</w:t>
            </w:r>
            <w:r>
              <w:rPr>
                <w:rFonts w:ascii="Arial" w:eastAsia="Arial" w:hAnsi="Arial" w:cs="Arial"/>
                <w:b/>
                <w:bCs/>
              </w:rPr>
              <w:t>a</w:t>
            </w:r>
            <w:r>
              <w:rPr>
                <w:rFonts w:ascii="Arial" w:eastAsia="Arial" w:hAnsi="Arial" w:cs="Arial"/>
                <w:b/>
                <w:bCs/>
                <w:spacing w:val="1"/>
              </w:rPr>
              <w:t>t</w:t>
            </w:r>
            <w:r>
              <w:rPr>
                <w:rFonts w:ascii="Arial" w:eastAsia="Arial" w:hAnsi="Arial" w:cs="Arial"/>
                <w:b/>
                <w:bCs/>
              </w:rPr>
              <w:t>e</w:t>
            </w:r>
          </w:p>
        </w:tc>
        <w:tc>
          <w:tcPr>
            <w:tcW w:w="3360" w:type="dxa"/>
            <w:tcBorders>
              <w:top w:val="single" w:sz="4" w:space="0" w:color="000000"/>
              <w:left w:val="single" w:sz="4" w:space="0" w:color="000000"/>
              <w:bottom w:val="single" w:sz="4" w:space="0" w:color="000000"/>
              <w:right w:val="single" w:sz="4" w:space="0" w:color="000000"/>
            </w:tcBorders>
          </w:tcPr>
          <w:p w:rsidR="000A5570" w:rsidRDefault="000A5570">
            <w:pPr>
              <w:spacing w:before="4" w:after="0" w:line="110" w:lineRule="exact"/>
              <w:rPr>
                <w:sz w:val="11"/>
                <w:szCs w:val="11"/>
              </w:rPr>
            </w:pPr>
          </w:p>
          <w:p w:rsidR="000A5570" w:rsidRDefault="00863EB5">
            <w:pPr>
              <w:spacing w:after="0" w:line="240" w:lineRule="auto"/>
              <w:ind w:left="469" w:right="-20"/>
              <w:rPr>
                <w:rFonts w:ascii="Arial" w:eastAsia="Arial" w:hAnsi="Arial" w:cs="Arial"/>
              </w:rPr>
            </w:pPr>
            <w:r>
              <w:rPr>
                <w:rFonts w:ascii="Arial" w:eastAsia="Arial" w:hAnsi="Arial" w:cs="Arial"/>
                <w:b/>
                <w:bCs/>
                <w:spacing w:val="-1"/>
              </w:rPr>
              <w:t>P</w:t>
            </w:r>
            <w:r>
              <w:rPr>
                <w:rFonts w:ascii="Arial" w:eastAsia="Arial" w:hAnsi="Arial" w:cs="Arial"/>
                <w:b/>
                <w:bCs/>
              </w:rPr>
              <w:t>age</w:t>
            </w:r>
            <w:r>
              <w:rPr>
                <w:rFonts w:ascii="Arial" w:eastAsia="Arial" w:hAnsi="Arial" w:cs="Arial"/>
                <w:b/>
                <w:bCs/>
                <w:spacing w:val="1"/>
              </w:rPr>
              <w:t xml:space="preserve"> </w:t>
            </w:r>
            <w:r>
              <w:rPr>
                <w:rFonts w:ascii="Arial" w:eastAsia="Arial" w:hAnsi="Arial" w:cs="Arial"/>
                <w:b/>
                <w:bCs/>
              </w:rPr>
              <w:t>/</w:t>
            </w:r>
            <w:r>
              <w:rPr>
                <w:rFonts w:ascii="Arial" w:eastAsia="Arial" w:hAnsi="Arial" w:cs="Arial"/>
                <w:b/>
                <w:bCs/>
                <w:spacing w:val="2"/>
              </w:rPr>
              <w:t xml:space="preserve"> </w:t>
            </w:r>
            <w:r>
              <w:rPr>
                <w:rFonts w:ascii="Arial" w:eastAsia="Arial" w:hAnsi="Arial" w:cs="Arial"/>
                <w:b/>
                <w:bCs/>
                <w:spacing w:val="-1"/>
              </w:rPr>
              <w:t>S</w:t>
            </w:r>
            <w:r>
              <w:rPr>
                <w:rFonts w:ascii="Arial" w:eastAsia="Arial" w:hAnsi="Arial" w:cs="Arial"/>
                <w:b/>
                <w:bCs/>
              </w:rPr>
              <w:t>e</w:t>
            </w:r>
            <w:r>
              <w:rPr>
                <w:rFonts w:ascii="Arial" w:eastAsia="Arial" w:hAnsi="Arial" w:cs="Arial"/>
                <w:b/>
                <w:bCs/>
                <w:spacing w:val="-3"/>
              </w:rPr>
              <w:t>c</w:t>
            </w:r>
            <w:r>
              <w:rPr>
                <w:rFonts w:ascii="Arial" w:eastAsia="Arial" w:hAnsi="Arial" w:cs="Arial"/>
                <w:b/>
                <w:bCs/>
                <w:spacing w:val="1"/>
              </w:rPr>
              <w:t>ti</w:t>
            </w:r>
            <w:r>
              <w:rPr>
                <w:rFonts w:ascii="Arial" w:eastAsia="Arial" w:hAnsi="Arial" w:cs="Arial"/>
                <w:b/>
                <w:bCs/>
              </w:rPr>
              <w:t>on</w:t>
            </w:r>
            <w:r>
              <w:rPr>
                <w:rFonts w:ascii="Arial" w:eastAsia="Arial" w:hAnsi="Arial" w:cs="Arial"/>
                <w:b/>
                <w:bCs/>
                <w:spacing w:val="-2"/>
              </w:rPr>
              <w:t xml:space="preserve"> </w:t>
            </w:r>
            <w:r>
              <w:rPr>
                <w:rFonts w:ascii="Arial" w:eastAsia="Arial" w:hAnsi="Arial" w:cs="Arial"/>
                <w:b/>
                <w:bCs/>
                <w:spacing w:val="-1"/>
              </w:rPr>
              <w:t>R</w:t>
            </w:r>
            <w:r>
              <w:rPr>
                <w:rFonts w:ascii="Arial" w:eastAsia="Arial" w:hAnsi="Arial" w:cs="Arial"/>
                <w:b/>
                <w:bCs/>
              </w:rPr>
              <w:t>e</w:t>
            </w:r>
            <w:r>
              <w:rPr>
                <w:rFonts w:ascii="Arial" w:eastAsia="Arial" w:hAnsi="Arial" w:cs="Arial"/>
                <w:b/>
                <w:bCs/>
                <w:spacing w:val="-3"/>
              </w:rPr>
              <w:t>v</w:t>
            </w:r>
            <w:r>
              <w:rPr>
                <w:rFonts w:ascii="Arial" w:eastAsia="Arial" w:hAnsi="Arial" w:cs="Arial"/>
                <w:b/>
                <w:bCs/>
                <w:spacing w:val="1"/>
              </w:rPr>
              <w:t>i</w:t>
            </w:r>
            <w:r>
              <w:rPr>
                <w:rFonts w:ascii="Arial" w:eastAsia="Arial" w:hAnsi="Arial" w:cs="Arial"/>
                <w:b/>
                <w:bCs/>
              </w:rPr>
              <w:t>sed</w:t>
            </w:r>
          </w:p>
        </w:tc>
        <w:tc>
          <w:tcPr>
            <w:tcW w:w="4162" w:type="dxa"/>
            <w:tcBorders>
              <w:top w:val="single" w:sz="4" w:space="0" w:color="000000"/>
              <w:left w:val="single" w:sz="4" w:space="0" w:color="000000"/>
              <w:bottom w:val="single" w:sz="4" w:space="0" w:color="000000"/>
              <w:right w:val="single" w:sz="4" w:space="0" w:color="000000"/>
            </w:tcBorders>
          </w:tcPr>
          <w:p w:rsidR="000A5570" w:rsidRDefault="000A5570">
            <w:pPr>
              <w:spacing w:before="4" w:after="0" w:line="110" w:lineRule="exact"/>
              <w:rPr>
                <w:sz w:val="11"/>
                <w:szCs w:val="11"/>
              </w:rPr>
            </w:pPr>
          </w:p>
          <w:p w:rsidR="000A5570" w:rsidRDefault="00863EB5">
            <w:pPr>
              <w:spacing w:after="0" w:line="240" w:lineRule="auto"/>
              <w:ind w:left="736" w:right="-20"/>
              <w:rPr>
                <w:rFonts w:ascii="Arial" w:eastAsia="Arial" w:hAnsi="Arial" w:cs="Arial"/>
              </w:rPr>
            </w:pPr>
            <w:r>
              <w:rPr>
                <w:rFonts w:ascii="Arial" w:eastAsia="Arial" w:hAnsi="Arial" w:cs="Arial"/>
                <w:b/>
                <w:bCs/>
                <w:spacing w:val="-1"/>
              </w:rPr>
              <w:t>R</w:t>
            </w:r>
            <w:r>
              <w:rPr>
                <w:rFonts w:ascii="Arial" w:eastAsia="Arial" w:hAnsi="Arial" w:cs="Arial"/>
                <w:b/>
                <w:bCs/>
              </w:rPr>
              <w:t>equ</w:t>
            </w:r>
            <w:r>
              <w:rPr>
                <w:rFonts w:ascii="Arial" w:eastAsia="Arial" w:hAnsi="Arial" w:cs="Arial"/>
                <w:b/>
                <w:bCs/>
                <w:spacing w:val="1"/>
              </w:rPr>
              <w:t>i</w:t>
            </w:r>
            <w:r>
              <w:rPr>
                <w:rFonts w:ascii="Arial" w:eastAsia="Arial" w:hAnsi="Arial" w:cs="Arial"/>
                <w:b/>
                <w:bCs/>
              </w:rPr>
              <w:t>reme</w:t>
            </w:r>
            <w:r>
              <w:rPr>
                <w:rFonts w:ascii="Arial" w:eastAsia="Arial" w:hAnsi="Arial" w:cs="Arial"/>
                <w:b/>
                <w:bCs/>
                <w:spacing w:val="-3"/>
              </w:rPr>
              <w:t>n</w:t>
            </w:r>
            <w:r>
              <w:rPr>
                <w:rFonts w:ascii="Arial" w:eastAsia="Arial" w:hAnsi="Arial" w:cs="Arial"/>
                <w:b/>
                <w:bCs/>
              </w:rPr>
              <w:t xml:space="preserve">t </w:t>
            </w:r>
            <w:r>
              <w:rPr>
                <w:rFonts w:ascii="Arial" w:eastAsia="Arial" w:hAnsi="Arial" w:cs="Arial"/>
                <w:b/>
                <w:bCs/>
                <w:spacing w:val="1"/>
              </w:rPr>
              <w:t>f</w:t>
            </w:r>
            <w:r>
              <w:rPr>
                <w:rFonts w:ascii="Arial" w:eastAsia="Arial" w:hAnsi="Arial" w:cs="Arial"/>
                <w:b/>
                <w:bCs/>
              </w:rPr>
              <w:t>or</w:t>
            </w:r>
            <w:r>
              <w:rPr>
                <w:rFonts w:ascii="Arial" w:eastAsia="Arial" w:hAnsi="Arial" w:cs="Arial"/>
                <w:b/>
                <w:bCs/>
                <w:spacing w:val="-1"/>
              </w:rPr>
              <w:t xml:space="preserve"> R</w:t>
            </w:r>
            <w:r>
              <w:rPr>
                <w:rFonts w:ascii="Arial" w:eastAsia="Arial" w:hAnsi="Arial" w:cs="Arial"/>
                <w:b/>
                <w:bCs/>
              </w:rPr>
              <w:t>e</w:t>
            </w:r>
            <w:r>
              <w:rPr>
                <w:rFonts w:ascii="Arial" w:eastAsia="Arial" w:hAnsi="Arial" w:cs="Arial"/>
                <w:b/>
                <w:bCs/>
                <w:spacing w:val="-3"/>
              </w:rPr>
              <w:t>v</w:t>
            </w:r>
            <w:r>
              <w:rPr>
                <w:rFonts w:ascii="Arial" w:eastAsia="Arial" w:hAnsi="Arial" w:cs="Arial"/>
                <w:b/>
                <w:bCs/>
                <w:spacing w:val="1"/>
              </w:rPr>
              <w:t>i</w:t>
            </w:r>
            <w:r>
              <w:rPr>
                <w:rFonts w:ascii="Arial" w:eastAsia="Arial" w:hAnsi="Arial" w:cs="Arial"/>
                <w:b/>
                <w:bCs/>
              </w:rPr>
              <w:t>s</w:t>
            </w:r>
            <w:r>
              <w:rPr>
                <w:rFonts w:ascii="Arial" w:eastAsia="Arial" w:hAnsi="Arial" w:cs="Arial"/>
                <w:b/>
                <w:bCs/>
                <w:spacing w:val="1"/>
              </w:rPr>
              <w:t>i</w:t>
            </w:r>
            <w:r>
              <w:rPr>
                <w:rFonts w:ascii="Arial" w:eastAsia="Arial" w:hAnsi="Arial" w:cs="Arial"/>
                <w:b/>
                <w:bCs/>
              </w:rPr>
              <w:t>on</w:t>
            </w:r>
          </w:p>
        </w:tc>
      </w:tr>
      <w:tr w:rsidR="000A5570">
        <w:trPr>
          <w:trHeight w:hRule="exact" w:val="859"/>
        </w:trPr>
        <w:tc>
          <w:tcPr>
            <w:tcW w:w="1908" w:type="dxa"/>
            <w:tcBorders>
              <w:top w:val="single" w:sz="4" w:space="0" w:color="000000"/>
              <w:left w:val="single" w:sz="4" w:space="0" w:color="000000"/>
              <w:bottom w:val="single" w:sz="4" w:space="0" w:color="000000"/>
              <w:right w:val="single" w:sz="4" w:space="0" w:color="000000"/>
            </w:tcBorders>
          </w:tcPr>
          <w:p w:rsidR="000A5570" w:rsidRDefault="000A5570">
            <w:pPr>
              <w:spacing w:before="14" w:after="0" w:line="220" w:lineRule="exact"/>
            </w:pPr>
          </w:p>
          <w:p w:rsidR="000A5570" w:rsidRDefault="00863EB5">
            <w:pPr>
              <w:spacing w:after="0" w:line="240" w:lineRule="auto"/>
              <w:ind w:left="102" w:right="-20"/>
              <w:rPr>
                <w:rFonts w:ascii="Arial" w:eastAsia="Arial" w:hAnsi="Arial" w:cs="Arial"/>
              </w:rPr>
            </w:pPr>
            <w:r>
              <w:rPr>
                <w:rFonts w:ascii="Arial" w:eastAsia="Arial" w:hAnsi="Arial" w:cs="Arial"/>
              </w:rPr>
              <w:t>Ju</w:t>
            </w:r>
            <w:r>
              <w:rPr>
                <w:rFonts w:ascii="Arial" w:eastAsia="Arial" w:hAnsi="Arial" w:cs="Arial"/>
                <w:spacing w:val="-1"/>
              </w:rPr>
              <w:t>l</w:t>
            </w:r>
            <w:r>
              <w:rPr>
                <w:rFonts w:ascii="Arial" w:eastAsia="Arial" w:hAnsi="Arial" w:cs="Arial"/>
              </w:rPr>
              <w:t>y</w:t>
            </w:r>
            <w:r>
              <w:rPr>
                <w:rFonts w:ascii="Arial" w:eastAsia="Arial" w:hAnsi="Arial" w:cs="Arial"/>
                <w:spacing w:val="-1"/>
              </w:rPr>
              <w:t xml:space="preserve"> </w:t>
            </w:r>
            <w:r>
              <w:rPr>
                <w:rFonts w:ascii="Arial" w:eastAsia="Arial" w:hAnsi="Arial" w:cs="Arial"/>
              </w:rPr>
              <w:t>2005</w:t>
            </w:r>
          </w:p>
        </w:tc>
        <w:tc>
          <w:tcPr>
            <w:tcW w:w="3360" w:type="dxa"/>
            <w:tcBorders>
              <w:top w:val="single" w:sz="4" w:space="0" w:color="000000"/>
              <w:left w:val="single" w:sz="4" w:space="0" w:color="000000"/>
              <w:bottom w:val="single" w:sz="4" w:space="0" w:color="000000"/>
              <w:right w:val="single" w:sz="4" w:space="0" w:color="000000"/>
            </w:tcBorders>
          </w:tcPr>
          <w:p w:rsidR="000A5570" w:rsidRDefault="000A5570">
            <w:pPr>
              <w:spacing w:before="14" w:after="0" w:line="220" w:lineRule="exact"/>
            </w:pPr>
          </w:p>
          <w:p w:rsidR="000A5570" w:rsidRDefault="00863EB5">
            <w:pPr>
              <w:spacing w:after="0" w:line="240" w:lineRule="auto"/>
              <w:ind w:left="102" w:right="-20"/>
              <w:rPr>
                <w:rFonts w:ascii="Arial" w:eastAsia="Arial" w:hAnsi="Arial" w:cs="Arial"/>
              </w:rPr>
            </w:pPr>
            <w:r>
              <w:rPr>
                <w:rFonts w:ascii="Arial" w:eastAsia="Arial" w:hAnsi="Arial" w:cs="Arial"/>
                <w:spacing w:val="-1"/>
              </w:rPr>
              <w:t>E</w:t>
            </w:r>
            <w:r>
              <w:rPr>
                <w:rFonts w:ascii="Arial" w:eastAsia="Arial" w:hAnsi="Arial" w:cs="Arial"/>
              </w:rPr>
              <w:t>n</w:t>
            </w:r>
            <w:r>
              <w:rPr>
                <w:rFonts w:ascii="Arial" w:eastAsia="Arial" w:hAnsi="Arial" w:cs="Arial"/>
                <w:spacing w:val="1"/>
              </w:rPr>
              <w:t>t</w:t>
            </w:r>
            <w:r>
              <w:rPr>
                <w:rFonts w:ascii="Arial" w:eastAsia="Arial" w:hAnsi="Arial" w:cs="Arial"/>
                <w:spacing w:val="-1"/>
              </w:rPr>
              <w:t>i</w:t>
            </w:r>
            <w:r>
              <w:rPr>
                <w:rFonts w:ascii="Arial" w:eastAsia="Arial" w:hAnsi="Arial" w:cs="Arial"/>
                <w:spacing w:val="1"/>
              </w:rPr>
              <w:t>r</w:t>
            </w:r>
            <w:r>
              <w:rPr>
                <w:rFonts w:ascii="Arial" w:eastAsia="Arial" w:hAnsi="Arial" w:cs="Arial"/>
              </w:rPr>
              <w:t>e</w:t>
            </w:r>
            <w:r>
              <w:rPr>
                <w:rFonts w:ascii="Arial" w:eastAsia="Arial" w:hAnsi="Arial" w:cs="Arial"/>
                <w:spacing w:val="1"/>
              </w:rPr>
              <w:t xml:space="preserve"> </w:t>
            </w:r>
            <w:r>
              <w:rPr>
                <w:rFonts w:ascii="Arial" w:eastAsia="Arial" w:hAnsi="Arial" w:cs="Arial"/>
              </w:rPr>
              <w:t>doc</w:t>
            </w:r>
            <w:r>
              <w:rPr>
                <w:rFonts w:ascii="Arial" w:eastAsia="Arial" w:hAnsi="Arial" w:cs="Arial"/>
                <w:spacing w:val="-3"/>
              </w:rPr>
              <w:t>u</w:t>
            </w:r>
            <w:r>
              <w:rPr>
                <w:rFonts w:ascii="Arial" w:eastAsia="Arial" w:hAnsi="Arial" w:cs="Arial"/>
                <w:spacing w:val="1"/>
              </w:rPr>
              <w:t>m</w:t>
            </w:r>
            <w:r>
              <w:rPr>
                <w:rFonts w:ascii="Arial" w:eastAsia="Arial" w:hAnsi="Arial" w:cs="Arial"/>
              </w:rPr>
              <w:t xml:space="preserve">ent </w:t>
            </w:r>
            <w:r>
              <w:rPr>
                <w:rFonts w:ascii="Arial" w:eastAsia="Arial" w:hAnsi="Arial" w:cs="Arial"/>
                <w:spacing w:val="1"/>
              </w:rPr>
              <w:t>r</w:t>
            </w:r>
            <w:r>
              <w:rPr>
                <w:rFonts w:ascii="Arial" w:eastAsia="Arial" w:hAnsi="Arial" w:cs="Arial"/>
                <w:spacing w:val="-3"/>
              </w:rPr>
              <w:t>e</w:t>
            </w:r>
            <w:r>
              <w:rPr>
                <w:rFonts w:ascii="Arial" w:eastAsia="Arial" w:hAnsi="Arial" w:cs="Arial"/>
                <w:spacing w:val="1"/>
              </w:rPr>
              <w:t>f</w:t>
            </w:r>
            <w:r>
              <w:rPr>
                <w:rFonts w:ascii="Arial" w:eastAsia="Arial" w:hAnsi="Arial" w:cs="Arial"/>
              </w:rPr>
              <w:t>o</w:t>
            </w:r>
            <w:r>
              <w:rPr>
                <w:rFonts w:ascii="Arial" w:eastAsia="Arial" w:hAnsi="Arial" w:cs="Arial"/>
                <w:spacing w:val="-2"/>
              </w:rPr>
              <w:t>r</w:t>
            </w:r>
            <w:r>
              <w:rPr>
                <w:rFonts w:ascii="Arial" w:eastAsia="Arial" w:hAnsi="Arial" w:cs="Arial"/>
                <w:spacing w:val="1"/>
              </w:rPr>
              <w:t>m</w:t>
            </w:r>
            <w:r>
              <w:rPr>
                <w:rFonts w:ascii="Arial" w:eastAsia="Arial" w:hAnsi="Arial" w:cs="Arial"/>
                <w:spacing w:val="-3"/>
              </w:rPr>
              <w:t>a</w:t>
            </w:r>
            <w:r>
              <w:rPr>
                <w:rFonts w:ascii="Arial" w:eastAsia="Arial" w:hAnsi="Arial" w:cs="Arial"/>
                <w:spacing w:val="1"/>
              </w:rPr>
              <w:t>tt</w:t>
            </w:r>
            <w:r>
              <w:rPr>
                <w:rFonts w:ascii="Arial" w:eastAsia="Arial" w:hAnsi="Arial" w:cs="Arial"/>
              </w:rPr>
              <w:t>ed</w:t>
            </w:r>
          </w:p>
        </w:tc>
        <w:tc>
          <w:tcPr>
            <w:tcW w:w="4162" w:type="dxa"/>
            <w:tcBorders>
              <w:top w:val="single" w:sz="4" w:space="0" w:color="000000"/>
              <w:left w:val="single" w:sz="4" w:space="0" w:color="000000"/>
              <w:bottom w:val="single" w:sz="4" w:space="0" w:color="000000"/>
              <w:right w:val="single" w:sz="4" w:space="0" w:color="000000"/>
            </w:tcBorders>
          </w:tcPr>
          <w:p w:rsidR="000A5570" w:rsidRDefault="000A5570">
            <w:pPr>
              <w:spacing w:before="9" w:after="0" w:line="100" w:lineRule="exact"/>
              <w:rPr>
                <w:sz w:val="10"/>
                <w:szCs w:val="10"/>
              </w:rPr>
            </w:pPr>
          </w:p>
          <w:p w:rsidR="000A5570" w:rsidRDefault="00863EB5">
            <w:pPr>
              <w:tabs>
                <w:tab w:val="left" w:pos="1860"/>
                <w:tab w:val="left" w:pos="2560"/>
                <w:tab w:val="left" w:pos="3560"/>
              </w:tabs>
              <w:spacing w:after="0" w:line="240" w:lineRule="auto"/>
              <w:ind w:left="102" w:right="-20"/>
              <w:rPr>
                <w:rFonts w:ascii="Arial" w:eastAsia="Arial" w:hAnsi="Arial" w:cs="Arial"/>
              </w:rPr>
            </w:pPr>
            <w:r>
              <w:rPr>
                <w:rFonts w:ascii="Arial" w:eastAsia="Arial" w:hAnsi="Arial" w:cs="Arial"/>
                <w:spacing w:val="-1"/>
              </w:rPr>
              <w:t>R</w:t>
            </w:r>
            <w:r>
              <w:rPr>
                <w:rFonts w:ascii="Arial" w:eastAsia="Arial" w:hAnsi="Arial" w:cs="Arial"/>
              </w:rPr>
              <w:t>e</w:t>
            </w:r>
            <w:r>
              <w:rPr>
                <w:rFonts w:ascii="Arial" w:eastAsia="Arial" w:hAnsi="Arial" w:cs="Arial"/>
                <w:spacing w:val="3"/>
              </w:rPr>
              <w:t>f</w:t>
            </w:r>
            <w:r>
              <w:rPr>
                <w:rFonts w:ascii="Arial" w:eastAsia="Arial" w:hAnsi="Arial" w:cs="Arial"/>
                <w:spacing w:val="-3"/>
              </w:rPr>
              <w:t>o</w:t>
            </w:r>
            <w:r>
              <w:rPr>
                <w:rFonts w:ascii="Arial" w:eastAsia="Arial" w:hAnsi="Arial" w:cs="Arial"/>
                <w:spacing w:val="1"/>
              </w:rPr>
              <w:t>rm</w:t>
            </w:r>
            <w:r>
              <w:rPr>
                <w:rFonts w:ascii="Arial" w:eastAsia="Arial" w:hAnsi="Arial" w:cs="Arial"/>
                <w:spacing w:val="-3"/>
              </w:rPr>
              <w:t>a</w:t>
            </w:r>
            <w:r>
              <w:rPr>
                <w:rFonts w:ascii="Arial" w:eastAsia="Arial" w:hAnsi="Arial" w:cs="Arial"/>
                <w:spacing w:val="-1"/>
              </w:rPr>
              <w:t>t</w:t>
            </w:r>
            <w:r>
              <w:rPr>
                <w:rFonts w:ascii="Arial" w:eastAsia="Arial" w:hAnsi="Arial" w:cs="Arial"/>
                <w:spacing w:val="1"/>
              </w:rPr>
              <w:t>t</w:t>
            </w:r>
            <w:r>
              <w:rPr>
                <w:rFonts w:ascii="Arial" w:eastAsia="Arial" w:hAnsi="Arial" w:cs="Arial"/>
                <w:spacing w:val="-1"/>
              </w:rPr>
              <w:t>i</w:t>
            </w:r>
            <w:r>
              <w:rPr>
                <w:rFonts w:ascii="Arial" w:eastAsia="Arial" w:hAnsi="Arial" w:cs="Arial"/>
              </w:rPr>
              <w:t>ng</w:t>
            </w:r>
            <w:r>
              <w:rPr>
                <w:rFonts w:ascii="Arial" w:eastAsia="Arial" w:hAnsi="Arial" w:cs="Arial"/>
              </w:rPr>
              <w:tab/>
            </w:r>
            <w:r>
              <w:rPr>
                <w:rFonts w:ascii="Arial" w:eastAsia="Arial" w:hAnsi="Arial" w:cs="Arial"/>
                <w:spacing w:val="1"/>
              </w:rPr>
              <w:t>t</w:t>
            </w:r>
            <w:r>
              <w:rPr>
                <w:rFonts w:ascii="Arial" w:eastAsia="Arial" w:hAnsi="Arial" w:cs="Arial"/>
              </w:rPr>
              <w:t>o</w:t>
            </w:r>
            <w:r>
              <w:rPr>
                <w:rFonts w:ascii="Arial" w:eastAsia="Arial" w:hAnsi="Arial" w:cs="Arial"/>
              </w:rPr>
              <w:tab/>
            </w:r>
            <w:r>
              <w:rPr>
                <w:rFonts w:ascii="Arial" w:eastAsia="Arial" w:hAnsi="Arial" w:cs="Arial"/>
                <w:spacing w:val="1"/>
              </w:rPr>
              <w:t>m</w:t>
            </w:r>
            <w:r>
              <w:rPr>
                <w:rFonts w:ascii="Arial" w:eastAsia="Arial" w:hAnsi="Arial" w:cs="Arial"/>
              </w:rPr>
              <w:t>eet</w:t>
            </w:r>
            <w:r>
              <w:rPr>
                <w:rFonts w:ascii="Arial" w:eastAsia="Arial" w:hAnsi="Arial" w:cs="Arial"/>
              </w:rPr>
              <w:tab/>
            </w:r>
            <w:r>
              <w:rPr>
                <w:rFonts w:ascii="Arial" w:eastAsia="Arial" w:hAnsi="Arial" w:cs="Arial"/>
                <w:spacing w:val="1"/>
              </w:rPr>
              <w:t>I</w:t>
            </w:r>
            <w:r>
              <w:rPr>
                <w:rFonts w:ascii="Arial" w:eastAsia="Arial" w:hAnsi="Arial" w:cs="Arial"/>
                <w:spacing w:val="-1"/>
              </w:rPr>
              <w:t>A</w:t>
            </w:r>
            <w:r>
              <w:rPr>
                <w:rFonts w:ascii="Arial" w:eastAsia="Arial" w:hAnsi="Arial" w:cs="Arial"/>
              </w:rPr>
              <w:t>LA</w:t>
            </w:r>
          </w:p>
          <w:p w:rsidR="000A5570" w:rsidRDefault="00863EB5">
            <w:pPr>
              <w:spacing w:after="0" w:line="252" w:lineRule="exact"/>
              <w:ind w:left="102" w:right="-20"/>
              <w:rPr>
                <w:rFonts w:ascii="Arial" w:eastAsia="Arial" w:hAnsi="Arial" w:cs="Arial"/>
              </w:rPr>
            </w:pPr>
            <w:r>
              <w:rPr>
                <w:rFonts w:ascii="Arial" w:eastAsia="Arial" w:hAnsi="Arial" w:cs="Arial"/>
              </w:rPr>
              <w:t>docu</w:t>
            </w:r>
            <w:r>
              <w:rPr>
                <w:rFonts w:ascii="Arial" w:eastAsia="Arial" w:hAnsi="Arial" w:cs="Arial"/>
                <w:spacing w:val="1"/>
              </w:rPr>
              <w:t>m</w:t>
            </w:r>
            <w:r>
              <w:rPr>
                <w:rFonts w:ascii="Arial" w:eastAsia="Arial" w:hAnsi="Arial" w:cs="Arial"/>
              </w:rPr>
              <w:t>en</w:t>
            </w:r>
            <w:r>
              <w:rPr>
                <w:rFonts w:ascii="Arial" w:eastAsia="Arial" w:hAnsi="Arial" w:cs="Arial"/>
                <w:spacing w:val="1"/>
              </w:rPr>
              <w:t>t</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2"/>
              </w:rPr>
              <w:t>s</w:t>
            </w:r>
            <w:r>
              <w:rPr>
                <w:rFonts w:ascii="Arial" w:eastAsia="Arial" w:hAnsi="Arial" w:cs="Arial"/>
                <w:spacing w:val="1"/>
              </w:rPr>
              <w:t>t</w:t>
            </w:r>
            <w:r>
              <w:rPr>
                <w:rFonts w:ascii="Arial" w:eastAsia="Arial" w:hAnsi="Arial" w:cs="Arial"/>
              </w:rPr>
              <w:t>anda</w:t>
            </w:r>
            <w:r>
              <w:rPr>
                <w:rFonts w:ascii="Arial" w:eastAsia="Arial" w:hAnsi="Arial" w:cs="Arial"/>
                <w:spacing w:val="1"/>
              </w:rPr>
              <w:t>r</w:t>
            </w:r>
            <w:r>
              <w:rPr>
                <w:rFonts w:ascii="Arial" w:eastAsia="Arial" w:hAnsi="Arial" w:cs="Arial"/>
                <w:spacing w:val="-3"/>
              </w:rPr>
              <w:t>d</w:t>
            </w:r>
            <w:r>
              <w:rPr>
                <w:rFonts w:ascii="Arial" w:eastAsia="Arial" w:hAnsi="Arial" w:cs="Arial"/>
              </w:rPr>
              <w:t>s</w:t>
            </w:r>
          </w:p>
        </w:tc>
      </w:tr>
      <w:tr w:rsidR="000A5570">
        <w:trPr>
          <w:trHeight w:hRule="exact" w:val="862"/>
        </w:trPr>
        <w:tc>
          <w:tcPr>
            <w:tcW w:w="1908" w:type="dxa"/>
            <w:tcBorders>
              <w:top w:val="single" w:sz="4" w:space="0" w:color="000000"/>
              <w:left w:val="single" w:sz="4" w:space="0" w:color="000000"/>
              <w:bottom w:val="single" w:sz="4" w:space="0" w:color="000000"/>
              <w:right w:val="single" w:sz="4" w:space="0" w:color="000000"/>
            </w:tcBorders>
          </w:tcPr>
          <w:p w:rsidR="000A5570" w:rsidRDefault="000A5570">
            <w:pPr>
              <w:spacing w:before="17" w:after="0" w:line="220" w:lineRule="exact"/>
            </w:pPr>
          </w:p>
          <w:p w:rsidR="000A5570" w:rsidRDefault="00863EB5">
            <w:pPr>
              <w:spacing w:after="0" w:line="240" w:lineRule="auto"/>
              <w:ind w:left="102" w:right="-20"/>
              <w:rPr>
                <w:rFonts w:ascii="Arial" w:eastAsia="Arial" w:hAnsi="Arial" w:cs="Arial"/>
              </w:rPr>
            </w:pPr>
            <w:r>
              <w:rPr>
                <w:rFonts w:ascii="Arial" w:eastAsia="Arial" w:hAnsi="Arial" w:cs="Arial"/>
                <w:spacing w:val="-1"/>
              </w:rPr>
              <w:t>S</w:t>
            </w:r>
            <w:r>
              <w:rPr>
                <w:rFonts w:ascii="Arial" w:eastAsia="Arial" w:hAnsi="Arial" w:cs="Arial"/>
              </w:rPr>
              <w:t>ep</w:t>
            </w:r>
            <w:r>
              <w:rPr>
                <w:rFonts w:ascii="Arial" w:eastAsia="Arial" w:hAnsi="Arial" w:cs="Arial"/>
                <w:spacing w:val="1"/>
              </w:rPr>
              <w:t>t</w:t>
            </w:r>
            <w:r>
              <w:rPr>
                <w:rFonts w:ascii="Arial" w:eastAsia="Arial" w:hAnsi="Arial" w:cs="Arial"/>
              </w:rPr>
              <w:t>e</w:t>
            </w:r>
            <w:r>
              <w:rPr>
                <w:rFonts w:ascii="Arial" w:eastAsia="Arial" w:hAnsi="Arial" w:cs="Arial"/>
                <w:spacing w:val="1"/>
              </w:rPr>
              <w:t>m</w:t>
            </w:r>
            <w:r>
              <w:rPr>
                <w:rFonts w:ascii="Arial" w:eastAsia="Arial" w:hAnsi="Arial" w:cs="Arial"/>
              </w:rPr>
              <w:t>b</w:t>
            </w:r>
            <w:r>
              <w:rPr>
                <w:rFonts w:ascii="Arial" w:eastAsia="Arial" w:hAnsi="Arial" w:cs="Arial"/>
                <w:spacing w:val="-3"/>
              </w:rPr>
              <w:t>e</w:t>
            </w:r>
            <w:r>
              <w:rPr>
                <w:rFonts w:ascii="Arial" w:eastAsia="Arial" w:hAnsi="Arial" w:cs="Arial"/>
              </w:rPr>
              <w:t>r</w:t>
            </w:r>
            <w:r>
              <w:rPr>
                <w:rFonts w:ascii="Arial" w:eastAsia="Arial" w:hAnsi="Arial" w:cs="Arial"/>
                <w:spacing w:val="2"/>
              </w:rPr>
              <w:t xml:space="preserve"> </w:t>
            </w:r>
            <w:r>
              <w:rPr>
                <w:rFonts w:ascii="Arial" w:eastAsia="Arial" w:hAnsi="Arial" w:cs="Arial"/>
              </w:rPr>
              <w:t>2009</w:t>
            </w:r>
          </w:p>
        </w:tc>
        <w:tc>
          <w:tcPr>
            <w:tcW w:w="3360" w:type="dxa"/>
            <w:tcBorders>
              <w:top w:val="single" w:sz="4" w:space="0" w:color="000000"/>
              <w:left w:val="single" w:sz="4" w:space="0" w:color="000000"/>
              <w:bottom w:val="single" w:sz="4" w:space="0" w:color="000000"/>
              <w:right w:val="single" w:sz="4" w:space="0" w:color="000000"/>
            </w:tcBorders>
          </w:tcPr>
          <w:p w:rsidR="000A5570" w:rsidRDefault="000A5570">
            <w:pPr>
              <w:spacing w:before="17" w:after="0" w:line="220" w:lineRule="exact"/>
            </w:pPr>
          </w:p>
          <w:p w:rsidR="000A5570" w:rsidRDefault="00863EB5">
            <w:pPr>
              <w:spacing w:after="0" w:line="240" w:lineRule="auto"/>
              <w:ind w:left="102" w:right="-20"/>
              <w:rPr>
                <w:rFonts w:ascii="Arial" w:eastAsia="Arial" w:hAnsi="Arial" w:cs="Arial"/>
              </w:rPr>
            </w:pPr>
            <w:r>
              <w:rPr>
                <w:rFonts w:ascii="Arial" w:eastAsia="Arial" w:hAnsi="Arial" w:cs="Arial"/>
                <w:spacing w:val="-1"/>
              </w:rPr>
              <w:t>E</w:t>
            </w:r>
            <w:r>
              <w:rPr>
                <w:rFonts w:ascii="Arial" w:eastAsia="Arial" w:hAnsi="Arial" w:cs="Arial"/>
              </w:rPr>
              <w:t>n</w:t>
            </w:r>
            <w:r>
              <w:rPr>
                <w:rFonts w:ascii="Arial" w:eastAsia="Arial" w:hAnsi="Arial" w:cs="Arial"/>
                <w:spacing w:val="1"/>
              </w:rPr>
              <w:t>t</w:t>
            </w:r>
            <w:r>
              <w:rPr>
                <w:rFonts w:ascii="Arial" w:eastAsia="Arial" w:hAnsi="Arial" w:cs="Arial"/>
                <w:spacing w:val="-1"/>
              </w:rPr>
              <w:t>i</w:t>
            </w:r>
            <w:r>
              <w:rPr>
                <w:rFonts w:ascii="Arial" w:eastAsia="Arial" w:hAnsi="Arial" w:cs="Arial"/>
                <w:spacing w:val="1"/>
              </w:rPr>
              <w:t>r</w:t>
            </w:r>
            <w:r>
              <w:rPr>
                <w:rFonts w:ascii="Arial" w:eastAsia="Arial" w:hAnsi="Arial" w:cs="Arial"/>
              </w:rPr>
              <w:t>e</w:t>
            </w:r>
            <w:r>
              <w:rPr>
                <w:rFonts w:ascii="Arial" w:eastAsia="Arial" w:hAnsi="Arial" w:cs="Arial"/>
                <w:spacing w:val="1"/>
              </w:rPr>
              <w:t xml:space="preserve"> </w:t>
            </w:r>
            <w:r>
              <w:rPr>
                <w:rFonts w:ascii="Arial" w:eastAsia="Arial" w:hAnsi="Arial" w:cs="Arial"/>
              </w:rPr>
              <w:t>doc</w:t>
            </w:r>
            <w:r>
              <w:rPr>
                <w:rFonts w:ascii="Arial" w:eastAsia="Arial" w:hAnsi="Arial" w:cs="Arial"/>
                <w:spacing w:val="-3"/>
              </w:rPr>
              <w:t>u</w:t>
            </w:r>
            <w:r>
              <w:rPr>
                <w:rFonts w:ascii="Arial" w:eastAsia="Arial" w:hAnsi="Arial" w:cs="Arial"/>
                <w:spacing w:val="1"/>
              </w:rPr>
              <w:t>m</w:t>
            </w:r>
            <w:r>
              <w:rPr>
                <w:rFonts w:ascii="Arial" w:eastAsia="Arial" w:hAnsi="Arial" w:cs="Arial"/>
              </w:rPr>
              <w:t>ent</w:t>
            </w:r>
          </w:p>
        </w:tc>
        <w:tc>
          <w:tcPr>
            <w:tcW w:w="4162" w:type="dxa"/>
            <w:tcBorders>
              <w:top w:val="single" w:sz="4" w:space="0" w:color="000000"/>
              <w:left w:val="single" w:sz="4" w:space="0" w:color="000000"/>
              <w:bottom w:val="single" w:sz="4" w:space="0" w:color="000000"/>
              <w:right w:val="single" w:sz="4" w:space="0" w:color="000000"/>
            </w:tcBorders>
          </w:tcPr>
          <w:p w:rsidR="000A5570" w:rsidRDefault="000A5570">
            <w:pPr>
              <w:spacing w:before="17" w:after="0" w:line="220" w:lineRule="exact"/>
            </w:pPr>
          </w:p>
          <w:p w:rsidR="000A5570" w:rsidRDefault="00863EB5">
            <w:pPr>
              <w:spacing w:after="0" w:line="240" w:lineRule="auto"/>
              <w:ind w:left="102" w:right="-20"/>
              <w:rPr>
                <w:rFonts w:ascii="Arial" w:eastAsia="Arial" w:hAnsi="Arial" w:cs="Arial"/>
              </w:rPr>
            </w:pPr>
            <w:r>
              <w:rPr>
                <w:rFonts w:ascii="Arial" w:eastAsia="Arial" w:hAnsi="Arial" w:cs="Arial"/>
                <w:spacing w:val="-4"/>
              </w:rPr>
              <w:t>M</w:t>
            </w:r>
            <w:r>
              <w:rPr>
                <w:rFonts w:ascii="Arial" w:eastAsia="Arial" w:hAnsi="Arial" w:cs="Arial"/>
              </w:rPr>
              <w:t>a</w:t>
            </w:r>
            <w:r>
              <w:rPr>
                <w:rFonts w:ascii="Arial" w:eastAsia="Arial" w:hAnsi="Arial" w:cs="Arial"/>
                <w:spacing w:val="1"/>
              </w:rPr>
              <w:t>j</w:t>
            </w:r>
            <w:r>
              <w:rPr>
                <w:rFonts w:ascii="Arial" w:eastAsia="Arial" w:hAnsi="Arial" w:cs="Arial"/>
              </w:rPr>
              <w:t>or</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2"/>
              </w:rPr>
              <w:t>v</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rPr>
              <w:t>and</w:t>
            </w:r>
            <w:r>
              <w:rPr>
                <w:rFonts w:ascii="Arial" w:eastAsia="Arial" w:hAnsi="Arial" w:cs="Arial"/>
                <w:spacing w:val="1"/>
              </w:rPr>
              <w:t xml:space="preserve"> </w:t>
            </w:r>
            <w:r>
              <w:rPr>
                <w:rFonts w:ascii="Arial" w:eastAsia="Arial" w:hAnsi="Arial" w:cs="Arial"/>
              </w:rPr>
              <w:t>upda</w:t>
            </w:r>
            <w:r>
              <w:rPr>
                <w:rFonts w:ascii="Arial" w:eastAsia="Arial" w:hAnsi="Arial" w:cs="Arial"/>
                <w:spacing w:val="-1"/>
              </w:rPr>
              <w:t>ti</w:t>
            </w:r>
            <w:r>
              <w:rPr>
                <w:rFonts w:ascii="Arial" w:eastAsia="Arial" w:hAnsi="Arial" w:cs="Arial"/>
              </w:rPr>
              <w:t>ng</w:t>
            </w:r>
          </w:p>
        </w:tc>
      </w:tr>
      <w:tr w:rsidR="000A5570">
        <w:trPr>
          <w:trHeight w:hRule="exact" w:val="862"/>
        </w:trPr>
        <w:tc>
          <w:tcPr>
            <w:tcW w:w="1908" w:type="dxa"/>
            <w:tcBorders>
              <w:top w:val="single" w:sz="4" w:space="0" w:color="000000"/>
              <w:left w:val="single" w:sz="4" w:space="0" w:color="000000"/>
              <w:bottom w:val="single" w:sz="4" w:space="0" w:color="000000"/>
              <w:right w:val="single" w:sz="4" w:space="0" w:color="000000"/>
            </w:tcBorders>
          </w:tcPr>
          <w:p w:rsidR="000A5570" w:rsidRDefault="000A5570">
            <w:pPr>
              <w:spacing w:before="17" w:after="0" w:line="220" w:lineRule="exact"/>
            </w:pPr>
          </w:p>
          <w:p w:rsidR="000A5570" w:rsidRDefault="00863EB5">
            <w:pPr>
              <w:spacing w:after="0" w:line="240" w:lineRule="auto"/>
              <w:ind w:left="102" w:right="-20"/>
              <w:rPr>
                <w:rFonts w:ascii="Arial" w:eastAsia="Arial" w:hAnsi="Arial" w:cs="Arial"/>
              </w:rPr>
            </w:pPr>
            <w:r>
              <w:rPr>
                <w:rFonts w:ascii="Arial" w:eastAsia="Arial" w:hAnsi="Arial" w:cs="Arial"/>
                <w:spacing w:val="-1"/>
              </w:rPr>
              <w:t>D</w:t>
            </w:r>
            <w:r>
              <w:rPr>
                <w:rFonts w:ascii="Arial" w:eastAsia="Arial" w:hAnsi="Arial" w:cs="Arial"/>
              </w:rPr>
              <w:t>ece</w:t>
            </w:r>
            <w:r>
              <w:rPr>
                <w:rFonts w:ascii="Arial" w:eastAsia="Arial" w:hAnsi="Arial" w:cs="Arial"/>
                <w:spacing w:val="1"/>
              </w:rPr>
              <w:t>m</w:t>
            </w:r>
            <w:r>
              <w:rPr>
                <w:rFonts w:ascii="Arial" w:eastAsia="Arial" w:hAnsi="Arial" w:cs="Arial"/>
              </w:rPr>
              <w:t>ber 2013</w:t>
            </w:r>
          </w:p>
        </w:tc>
        <w:tc>
          <w:tcPr>
            <w:tcW w:w="3360" w:type="dxa"/>
            <w:tcBorders>
              <w:top w:val="single" w:sz="4" w:space="0" w:color="000000"/>
              <w:left w:val="single" w:sz="4" w:space="0" w:color="000000"/>
              <w:bottom w:val="single" w:sz="4" w:space="0" w:color="000000"/>
              <w:right w:val="single" w:sz="4" w:space="0" w:color="000000"/>
            </w:tcBorders>
          </w:tcPr>
          <w:p w:rsidR="000A5570" w:rsidRDefault="000A5570">
            <w:pPr>
              <w:spacing w:before="17" w:after="0" w:line="220" w:lineRule="exact"/>
            </w:pPr>
          </w:p>
          <w:p w:rsidR="000A5570" w:rsidRDefault="00863EB5">
            <w:pPr>
              <w:spacing w:after="0" w:line="240" w:lineRule="auto"/>
              <w:ind w:left="102" w:right="-20"/>
              <w:rPr>
                <w:rFonts w:ascii="Arial" w:eastAsia="Arial" w:hAnsi="Arial" w:cs="Arial"/>
              </w:rPr>
            </w:pPr>
            <w:r>
              <w:rPr>
                <w:rFonts w:ascii="Arial" w:eastAsia="Arial" w:hAnsi="Arial" w:cs="Arial"/>
                <w:spacing w:val="-1"/>
              </w:rPr>
              <w:t>C</w:t>
            </w:r>
            <w:r>
              <w:rPr>
                <w:rFonts w:ascii="Arial" w:eastAsia="Arial" w:hAnsi="Arial" w:cs="Arial"/>
              </w:rPr>
              <w:t>hap</w:t>
            </w:r>
            <w:r>
              <w:rPr>
                <w:rFonts w:ascii="Arial" w:eastAsia="Arial" w:hAnsi="Arial" w:cs="Arial"/>
                <w:spacing w:val="1"/>
              </w:rPr>
              <w:t>t</w:t>
            </w:r>
            <w:r>
              <w:rPr>
                <w:rFonts w:ascii="Arial" w:eastAsia="Arial" w:hAnsi="Arial" w:cs="Arial"/>
              </w:rPr>
              <w:t>er</w:t>
            </w:r>
            <w:r>
              <w:rPr>
                <w:rFonts w:ascii="Arial" w:eastAsia="Arial" w:hAnsi="Arial" w:cs="Arial"/>
                <w:spacing w:val="2"/>
              </w:rPr>
              <w:t xml:space="preserve"> </w:t>
            </w:r>
            <w:r>
              <w:rPr>
                <w:rFonts w:ascii="Arial" w:eastAsia="Arial" w:hAnsi="Arial" w:cs="Arial"/>
                <w:spacing w:val="-3"/>
              </w:rPr>
              <w:t>1</w:t>
            </w:r>
            <w:r>
              <w:rPr>
                <w:rFonts w:ascii="Arial" w:eastAsia="Arial" w:hAnsi="Arial" w:cs="Arial"/>
                <w:spacing w:val="1"/>
              </w:rPr>
              <w:t>.</w:t>
            </w:r>
            <w:r>
              <w:rPr>
                <w:rFonts w:ascii="Arial" w:eastAsia="Arial" w:hAnsi="Arial" w:cs="Arial"/>
              </w:rPr>
              <w:t>1</w:t>
            </w:r>
            <w:r>
              <w:rPr>
                <w:rFonts w:ascii="Arial" w:eastAsia="Arial" w:hAnsi="Arial" w:cs="Arial"/>
                <w:spacing w:val="1"/>
              </w:rPr>
              <w:t xml:space="preserve"> </w:t>
            </w:r>
            <w:r>
              <w:rPr>
                <w:rFonts w:ascii="Arial" w:eastAsia="Arial" w:hAnsi="Arial" w:cs="Arial"/>
                <w:spacing w:val="-3"/>
              </w:rPr>
              <w:t>a</w:t>
            </w:r>
            <w:r>
              <w:rPr>
                <w:rFonts w:ascii="Arial" w:eastAsia="Arial" w:hAnsi="Arial" w:cs="Arial"/>
              </w:rPr>
              <w:t>nd</w:t>
            </w:r>
            <w:r>
              <w:rPr>
                <w:rFonts w:ascii="Arial" w:eastAsia="Arial" w:hAnsi="Arial" w:cs="Arial"/>
                <w:spacing w:val="1"/>
              </w:rPr>
              <w:t xml:space="preserve"> </w:t>
            </w:r>
            <w:r>
              <w:rPr>
                <w:rFonts w:ascii="Arial" w:eastAsia="Arial" w:hAnsi="Arial" w:cs="Arial"/>
                <w:spacing w:val="-3"/>
              </w:rPr>
              <w:t>1</w:t>
            </w:r>
            <w:r>
              <w:rPr>
                <w:rFonts w:ascii="Arial" w:eastAsia="Arial" w:hAnsi="Arial" w:cs="Arial"/>
                <w:spacing w:val="1"/>
              </w:rPr>
              <w:t>.</w:t>
            </w:r>
            <w:r>
              <w:rPr>
                <w:rFonts w:ascii="Arial" w:eastAsia="Arial" w:hAnsi="Arial" w:cs="Arial"/>
              </w:rPr>
              <w:t>2</w:t>
            </w:r>
          </w:p>
        </w:tc>
        <w:tc>
          <w:tcPr>
            <w:tcW w:w="4162" w:type="dxa"/>
            <w:tcBorders>
              <w:top w:val="single" w:sz="4" w:space="0" w:color="000000"/>
              <w:left w:val="single" w:sz="4" w:space="0" w:color="000000"/>
              <w:bottom w:val="single" w:sz="4" w:space="0" w:color="000000"/>
              <w:right w:val="single" w:sz="4" w:space="0" w:color="000000"/>
            </w:tcBorders>
          </w:tcPr>
          <w:p w:rsidR="000A5570" w:rsidRDefault="000A5570">
            <w:pPr>
              <w:spacing w:before="17" w:after="0" w:line="220" w:lineRule="exact"/>
            </w:pPr>
          </w:p>
          <w:p w:rsidR="000A5570" w:rsidRDefault="00863EB5">
            <w:pPr>
              <w:spacing w:after="0" w:line="240" w:lineRule="auto"/>
              <w:ind w:left="102" w:right="-20"/>
              <w:rPr>
                <w:rFonts w:ascii="Arial" w:eastAsia="Arial" w:hAnsi="Arial" w:cs="Arial"/>
              </w:rPr>
            </w:pPr>
            <w:r>
              <w:rPr>
                <w:rFonts w:ascii="Arial" w:eastAsia="Arial" w:hAnsi="Arial" w:cs="Arial"/>
                <w:spacing w:val="-2"/>
              </w:rPr>
              <w:t>M</w:t>
            </w:r>
            <w:r>
              <w:rPr>
                <w:rFonts w:ascii="Arial" w:eastAsia="Arial" w:hAnsi="Arial" w:cs="Arial"/>
                <w:spacing w:val="-1"/>
              </w:rPr>
              <w:t>i</w:t>
            </w:r>
            <w:r>
              <w:rPr>
                <w:rFonts w:ascii="Arial" w:eastAsia="Arial" w:hAnsi="Arial" w:cs="Arial"/>
              </w:rPr>
              <w:t>nor</w:t>
            </w:r>
            <w:r>
              <w:rPr>
                <w:rFonts w:ascii="Arial" w:eastAsia="Arial" w:hAnsi="Arial" w:cs="Arial"/>
                <w:spacing w:val="2"/>
              </w:rPr>
              <w:t xml:space="preserve"> </w:t>
            </w:r>
            <w:r>
              <w:rPr>
                <w:rFonts w:ascii="Arial" w:eastAsia="Arial" w:hAnsi="Arial" w:cs="Arial"/>
              </w:rPr>
              <w:t>add</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ons</w:t>
            </w:r>
          </w:p>
        </w:tc>
      </w:tr>
      <w:tr w:rsidR="000A5570">
        <w:trPr>
          <w:trHeight w:hRule="exact" w:val="862"/>
        </w:trPr>
        <w:tc>
          <w:tcPr>
            <w:tcW w:w="1908" w:type="dxa"/>
            <w:tcBorders>
              <w:top w:val="single" w:sz="4" w:space="0" w:color="000000"/>
              <w:left w:val="single" w:sz="4" w:space="0" w:color="000000"/>
              <w:bottom w:val="single" w:sz="4" w:space="0" w:color="000000"/>
              <w:right w:val="single" w:sz="4" w:space="0" w:color="000000"/>
            </w:tcBorders>
          </w:tcPr>
          <w:p w:rsidR="000A5570" w:rsidRDefault="000A5570"/>
        </w:tc>
        <w:tc>
          <w:tcPr>
            <w:tcW w:w="3360" w:type="dxa"/>
            <w:tcBorders>
              <w:top w:val="single" w:sz="4" w:space="0" w:color="000000"/>
              <w:left w:val="single" w:sz="4" w:space="0" w:color="000000"/>
              <w:bottom w:val="single" w:sz="4" w:space="0" w:color="000000"/>
              <w:right w:val="single" w:sz="4" w:space="0" w:color="000000"/>
            </w:tcBorders>
          </w:tcPr>
          <w:p w:rsidR="000A5570" w:rsidRDefault="000A5570"/>
        </w:tc>
        <w:tc>
          <w:tcPr>
            <w:tcW w:w="4162" w:type="dxa"/>
            <w:tcBorders>
              <w:top w:val="single" w:sz="4" w:space="0" w:color="000000"/>
              <w:left w:val="single" w:sz="4" w:space="0" w:color="000000"/>
              <w:bottom w:val="single" w:sz="4" w:space="0" w:color="000000"/>
              <w:right w:val="single" w:sz="4" w:space="0" w:color="000000"/>
            </w:tcBorders>
          </w:tcPr>
          <w:p w:rsidR="000A5570" w:rsidRDefault="000A5570"/>
        </w:tc>
      </w:tr>
      <w:tr w:rsidR="000A5570">
        <w:trPr>
          <w:trHeight w:hRule="exact" w:val="859"/>
        </w:trPr>
        <w:tc>
          <w:tcPr>
            <w:tcW w:w="1908" w:type="dxa"/>
            <w:tcBorders>
              <w:top w:val="single" w:sz="4" w:space="0" w:color="000000"/>
              <w:left w:val="single" w:sz="4" w:space="0" w:color="000000"/>
              <w:bottom w:val="single" w:sz="4" w:space="0" w:color="000000"/>
              <w:right w:val="single" w:sz="4" w:space="0" w:color="000000"/>
            </w:tcBorders>
          </w:tcPr>
          <w:p w:rsidR="000A5570" w:rsidRDefault="000A5570"/>
        </w:tc>
        <w:tc>
          <w:tcPr>
            <w:tcW w:w="3360" w:type="dxa"/>
            <w:tcBorders>
              <w:top w:val="single" w:sz="4" w:space="0" w:color="000000"/>
              <w:left w:val="single" w:sz="4" w:space="0" w:color="000000"/>
              <w:bottom w:val="single" w:sz="4" w:space="0" w:color="000000"/>
              <w:right w:val="single" w:sz="4" w:space="0" w:color="000000"/>
            </w:tcBorders>
          </w:tcPr>
          <w:p w:rsidR="000A5570" w:rsidRDefault="000A5570"/>
        </w:tc>
        <w:tc>
          <w:tcPr>
            <w:tcW w:w="4162" w:type="dxa"/>
            <w:tcBorders>
              <w:top w:val="single" w:sz="4" w:space="0" w:color="000000"/>
              <w:left w:val="single" w:sz="4" w:space="0" w:color="000000"/>
              <w:bottom w:val="single" w:sz="4" w:space="0" w:color="000000"/>
              <w:right w:val="single" w:sz="4" w:space="0" w:color="000000"/>
            </w:tcBorders>
          </w:tcPr>
          <w:p w:rsidR="000A5570" w:rsidRDefault="000A5570"/>
        </w:tc>
      </w:tr>
      <w:tr w:rsidR="000A5570">
        <w:trPr>
          <w:trHeight w:hRule="exact" w:val="862"/>
        </w:trPr>
        <w:tc>
          <w:tcPr>
            <w:tcW w:w="1908" w:type="dxa"/>
            <w:tcBorders>
              <w:top w:val="single" w:sz="4" w:space="0" w:color="000000"/>
              <w:left w:val="single" w:sz="4" w:space="0" w:color="000000"/>
              <w:bottom w:val="single" w:sz="4" w:space="0" w:color="000000"/>
              <w:right w:val="single" w:sz="4" w:space="0" w:color="000000"/>
            </w:tcBorders>
          </w:tcPr>
          <w:p w:rsidR="000A5570" w:rsidRDefault="000A5570"/>
        </w:tc>
        <w:tc>
          <w:tcPr>
            <w:tcW w:w="3360" w:type="dxa"/>
            <w:tcBorders>
              <w:top w:val="single" w:sz="4" w:space="0" w:color="000000"/>
              <w:left w:val="single" w:sz="4" w:space="0" w:color="000000"/>
              <w:bottom w:val="single" w:sz="4" w:space="0" w:color="000000"/>
              <w:right w:val="single" w:sz="4" w:space="0" w:color="000000"/>
            </w:tcBorders>
          </w:tcPr>
          <w:p w:rsidR="000A5570" w:rsidRDefault="000A5570"/>
        </w:tc>
        <w:tc>
          <w:tcPr>
            <w:tcW w:w="4162" w:type="dxa"/>
            <w:tcBorders>
              <w:top w:val="single" w:sz="4" w:space="0" w:color="000000"/>
              <w:left w:val="single" w:sz="4" w:space="0" w:color="000000"/>
              <w:bottom w:val="single" w:sz="4" w:space="0" w:color="000000"/>
              <w:right w:val="single" w:sz="4" w:space="0" w:color="000000"/>
            </w:tcBorders>
          </w:tcPr>
          <w:p w:rsidR="000A5570" w:rsidRDefault="000A5570"/>
        </w:tc>
      </w:tr>
    </w:tbl>
    <w:p w:rsidR="000A5570" w:rsidRDefault="000A5570">
      <w:pPr>
        <w:spacing w:after="0"/>
        <w:sectPr w:rsidR="000A5570">
          <w:headerReference w:type="default" r:id="rId12"/>
          <w:footerReference w:type="default" r:id="rId13"/>
          <w:pgSz w:w="11920" w:h="16840"/>
          <w:pgMar w:top="1100" w:right="980" w:bottom="780" w:left="1120" w:header="591" w:footer="596" w:gutter="0"/>
          <w:pgNumType w:start="2"/>
          <w:cols w:space="720"/>
        </w:sectPr>
      </w:pPr>
    </w:p>
    <w:p w:rsidR="000A5570" w:rsidRDefault="000A5570">
      <w:pPr>
        <w:spacing w:before="15" w:after="0" w:line="200" w:lineRule="exact"/>
        <w:rPr>
          <w:sz w:val="20"/>
          <w:szCs w:val="20"/>
        </w:rPr>
      </w:pPr>
    </w:p>
    <w:p w:rsidR="000A5570" w:rsidRDefault="00863EB5">
      <w:pPr>
        <w:spacing w:before="25" w:after="0" w:line="240" w:lineRule="auto"/>
        <w:ind w:left="2229" w:right="2068"/>
        <w:jc w:val="center"/>
        <w:rPr>
          <w:rFonts w:ascii="Arial" w:eastAsia="Arial" w:hAnsi="Arial" w:cs="Arial"/>
          <w:sz w:val="28"/>
          <w:szCs w:val="28"/>
        </w:rPr>
      </w:pPr>
      <w:r>
        <w:rPr>
          <w:rFonts w:ascii="Arial" w:eastAsia="Arial" w:hAnsi="Arial" w:cs="Arial"/>
          <w:b/>
          <w:bCs/>
          <w:spacing w:val="4"/>
          <w:sz w:val="28"/>
          <w:szCs w:val="28"/>
        </w:rPr>
        <w:t>I</w:t>
      </w:r>
      <w:r>
        <w:rPr>
          <w:rFonts w:ascii="Arial" w:eastAsia="Arial" w:hAnsi="Arial" w:cs="Arial"/>
          <w:b/>
          <w:bCs/>
          <w:spacing w:val="-6"/>
          <w:sz w:val="28"/>
          <w:szCs w:val="28"/>
        </w:rPr>
        <w:t>A</w:t>
      </w:r>
      <w:r>
        <w:rPr>
          <w:rFonts w:ascii="Arial" w:eastAsia="Arial" w:hAnsi="Arial" w:cs="Arial"/>
          <w:b/>
          <w:bCs/>
          <w:spacing w:val="4"/>
          <w:sz w:val="28"/>
          <w:szCs w:val="28"/>
        </w:rPr>
        <w:t>L</w:t>
      </w:r>
      <w:r>
        <w:rPr>
          <w:rFonts w:ascii="Arial" w:eastAsia="Arial" w:hAnsi="Arial" w:cs="Arial"/>
          <w:b/>
          <w:bCs/>
          <w:sz w:val="28"/>
          <w:szCs w:val="28"/>
        </w:rPr>
        <w:t>A</w:t>
      </w:r>
      <w:r>
        <w:rPr>
          <w:rFonts w:ascii="Arial" w:eastAsia="Arial" w:hAnsi="Arial" w:cs="Arial"/>
          <w:b/>
          <w:bCs/>
          <w:spacing w:val="-5"/>
          <w:sz w:val="28"/>
          <w:szCs w:val="28"/>
        </w:rPr>
        <w:t xml:space="preserve"> </w:t>
      </w:r>
      <w:r>
        <w:rPr>
          <w:rFonts w:ascii="Arial" w:eastAsia="Arial" w:hAnsi="Arial" w:cs="Arial"/>
          <w:b/>
          <w:bCs/>
          <w:spacing w:val="-1"/>
          <w:sz w:val="28"/>
          <w:szCs w:val="28"/>
        </w:rPr>
        <w:t>R</w:t>
      </w:r>
      <w:r>
        <w:rPr>
          <w:rFonts w:ascii="Arial" w:eastAsia="Arial" w:hAnsi="Arial" w:cs="Arial"/>
          <w:b/>
          <w:bCs/>
          <w:sz w:val="28"/>
          <w:szCs w:val="28"/>
        </w:rPr>
        <w:t>ec</w:t>
      </w:r>
      <w:r>
        <w:rPr>
          <w:rFonts w:ascii="Arial" w:eastAsia="Arial" w:hAnsi="Arial" w:cs="Arial"/>
          <w:b/>
          <w:bCs/>
          <w:spacing w:val="-1"/>
          <w:sz w:val="28"/>
          <w:szCs w:val="28"/>
        </w:rPr>
        <w:t>o</w:t>
      </w:r>
      <w:r>
        <w:rPr>
          <w:rFonts w:ascii="Arial" w:eastAsia="Arial" w:hAnsi="Arial" w:cs="Arial"/>
          <w:b/>
          <w:bCs/>
          <w:sz w:val="28"/>
          <w:szCs w:val="28"/>
        </w:rPr>
        <w:t>mme</w:t>
      </w:r>
      <w:r>
        <w:rPr>
          <w:rFonts w:ascii="Arial" w:eastAsia="Arial" w:hAnsi="Arial" w:cs="Arial"/>
          <w:b/>
          <w:bCs/>
          <w:spacing w:val="-1"/>
          <w:sz w:val="28"/>
          <w:szCs w:val="28"/>
        </w:rPr>
        <w:t>n</w:t>
      </w:r>
      <w:r>
        <w:rPr>
          <w:rFonts w:ascii="Arial" w:eastAsia="Arial" w:hAnsi="Arial" w:cs="Arial"/>
          <w:b/>
          <w:bCs/>
          <w:spacing w:val="1"/>
          <w:sz w:val="28"/>
          <w:szCs w:val="28"/>
        </w:rPr>
        <w:t>d</w:t>
      </w:r>
      <w:r>
        <w:rPr>
          <w:rFonts w:ascii="Arial" w:eastAsia="Arial" w:hAnsi="Arial" w:cs="Arial"/>
          <w:b/>
          <w:bCs/>
          <w:sz w:val="28"/>
          <w:szCs w:val="28"/>
        </w:rPr>
        <w:t>at</w:t>
      </w:r>
      <w:r>
        <w:rPr>
          <w:rFonts w:ascii="Arial" w:eastAsia="Arial" w:hAnsi="Arial" w:cs="Arial"/>
          <w:b/>
          <w:bCs/>
          <w:spacing w:val="1"/>
          <w:sz w:val="28"/>
          <w:szCs w:val="28"/>
        </w:rPr>
        <w:t>i</w:t>
      </w:r>
      <w:r>
        <w:rPr>
          <w:rFonts w:ascii="Arial" w:eastAsia="Arial" w:hAnsi="Arial" w:cs="Arial"/>
          <w:b/>
          <w:bCs/>
          <w:spacing w:val="-1"/>
          <w:sz w:val="28"/>
          <w:szCs w:val="28"/>
        </w:rPr>
        <w:t>o</w:t>
      </w:r>
      <w:r>
        <w:rPr>
          <w:rFonts w:ascii="Arial" w:eastAsia="Arial" w:hAnsi="Arial" w:cs="Arial"/>
          <w:b/>
          <w:bCs/>
          <w:sz w:val="28"/>
          <w:szCs w:val="28"/>
        </w:rPr>
        <w:t xml:space="preserve">n </w:t>
      </w:r>
      <w:r>
        <w:rPr>
          <w:rFonts w:ascii="Arial" w:eastAsia="Arial" w:hAnsi="Arial" w:cs="Arial"/>
          <w:b/>
          <w:bCs/>
          <w:spacing w:val="-1"/>
          <w:sz w:val="28"/>
          <w:szCs w:val="28"/>
        </w:rPr>
        <w:t>o</w:t>
      </w:r>
      <w:r>
        <w:rPr>
          <w:rFonts w:ascii="Arial" w:eastAsia="Arial" w:hAnsi="Arial" w:cs="Arial"/>
          <w:b/>
          <w:bCs/>
          <w:sz w:val="28"/>
          <w:szCs w:val="28"/>
        </w:rPr>
        <w:t>n Sta</w:t>
      </w:r>
      <w:r>
        <w:rPr>
          <w:rFonts w:ascii="Arial" w:eastAsia="Arial" w:hAnsi="Arial" w:cs="Arial"/>
          <w:b/>
          <w:bCs/>
          <w:spacing w:val="-1"/>
          <w:sz w:val="28"/>
          <w:szCs w:val="28"/>
        </w:rPr>
        <w:t>nd</w:t>
      </w:r>
      <w:r>
        <w:rPr>
          <w:rFonts w:ascii="Arial" w:eastAsia="Arial" w:hAnsi="Arial" w:cs="Arial"/>
          <w:b/>
          <w:bCs/>
          <w:spacing w:val="-3"/>
          <w:sz w:val="28"/>
          <w:szCs w:val="28"/>
        </w:rPr>
        <w:t>a</w:t>
      </w:r>
      <w:r>
        <w:rPr>
          <w:rFonts w:ascii="Arial" w:eastAsia="Arial" w:hAnsi="Arial" w:cs="Arial"/>
          <w:b/>
          <w:bCs/>
          <w:spacing w:val="1"/>
          <w:sz w:val="28"/>
          <w:szCs w:val="28"/>
        </w:rPr>
        <w:t>r</w:t>
      </w:r>
      <w:r>
        <w:rPr>
          <w:rFonts w:ascii="Arial" w:eastAsia="Arial" w:hAnsi="Arial" w:cs="Arial"/>
          <w:b/>
          <w:bCs/>
          <w:spacing w:val="-1"/>
          <w:sz w:val="28"/>
          <w:szCs w:val="28"/>
        </w:rPr>
        <w:t>d</w:t>
      </w:r>
      <w:r>
        <w:rPr>
          <w:rFonts w:ascii="Arial" w:eastAsia="Arial" w:hAnsi="Arial" w:cs="Arial"/>
          <w:b/>
          <w:bCs/>
          <w:sz w:val="28"/>
          <w:szCs w:val="28"/>
        </w:rPr>
        <w:t>s</w:t>
      </w:r>
      <w:r>
        <w:rPr>
          <w:rFonts w:ascii="Arial" w:eastAsia="Arial" w:hAnsi="Arial" w:cs="Arial"/>
          <w:b/>
          <w:bCs/>
          <w:spacing w:val="1"/>
          <w:sz w:val="28"/>
          <w:szCs w:val="28"/>
        </w:rPr>
        <w:t xml:space="preserve"> </w:t>
      </w:r>
      <w:r>
        <w:rPr>
          <w:rFonts w:ascii="Arial" w:eastAsia="Arial" w:hAnsi="Arial" w:cs="Arial"/>
          <w:b/>
          <w:bCs/>
          <w:sz w:val="28"/>
          <w:szCs w:val="28"/>
        </w:rPr>
        <w:t>f</w:t>
      </w:r>
      <w:r>
        <w:rPr>
          <w:rFonts w:ascii="Arial" w:eastAsia="Arial" w:hAnsi="Arial" w:cs="Arial"/>
          <w:b/>
          <w:bCs/>
          <w:spacing w:val="-1"/>
          <w:sz w:val="28"/>
          <w:szCs w:val="28"/>
        </w:rPr>
        <w:t>or</w:t>
      </w:r>
    </w:p>
    <w:p w:rsidR="000A5570" w:rsidRDefault="00863EB5">
      <w:pPr>
        <w:spacing w:after="0" w:line="322" w:lineRule="exact"/>
        <w:ind w:left="2040" w:right="1876"/>
        <w:jc w:val="center"/>
        <w:rPr>
          <w:rFonts w:ascii="Arial" w:eastAsia="Arial" w:hAnsi="Arial" w:cs="Arial"/>
          <w:sz w:val="28"/>
          <w:szCs w:val="28"/>
        </w:rPr>
      </w:pPr>
      <w:r>
        <w:rPr>
          <w:rFonts w:ascii="Arial" w:eastAsia="Arial" w:hAnsi="Arial" w:cs="Arial"/>
          <w:b/>
          <w:bCs/>
          <w:spacing w:val="-1"/>
          <w:position w:val="-1"/>
          <w:sz w:val="28"/>
          <w:szCs w:val="28"/>
        </w:rPr>
        <w:t>T</w:t>
      </w:r>
      <w:r>
        <w:rPr>
          <w:rFonts w:ascii="Arial" w:eastAsia="Arial" w:hAnsi="Arial" w:cs="Arial"/>
          <w:b/>
          <w:bCs/>
          <w:spacing w:val="1"/>
          <w:position w:val="-1"/>
          <w:sz w:val="28"/>
          <w:szCs w:val="28"/>
        </w:rPr>
        <w:t>r</w:t>
      </w:r>
      <w:r>
        <w:rPr>
          <w:rFonts w:ascii="Arial" w:eastAsia="Arial" w:hAnsi="Arial" w:cs="Arial"/>
          <w:b/>
          <w:bCs/>
          <w:position w:val="-1"/>
          <w:sz w:val="28"/>
          <w:szCs w:val="28"/>
        </w:rPr>
        <w:t>a</w:t>
      </w:r>
      <w:r>
        <w:rPr>
          <w:rFonts w:ascii="Arial" w:eastAsia="Arial" w:hAnsi="Arial" w:cs="Arial"/>
          <w:b/>
          <w:bCs/>
          <w:spacing w:val="1"/>
          <w:position w:val="-1"/>
          <w:sz w:val="28"/>
          <w:szCs w:val="28"/>
        </w:rPr>
        <w:t>i</w:t>
      </w:r>
      <w:r>
        <w:rPr>
          <w:rFonts w:ascii="Arial" w:eastAsia="Arial" w:hAnsi="Arial" w:cs="Arial"/>
          <w:b/>
          <w:bCs/>
          <w:spacing w:val="-1"/>
          <w:position w:val="-1"/>
          <w:sz w:val="28"/>
          <w:szCs w:val="28"/>
        </w:rPr>
        <w:t>n</w:t>
      </w:r>
      <w:r>
        <w:rPr>
          <w:rFonts w:ascii="Arial" w:eastAsia="Arial" w:hAnsi="Arial" w:cs="Arial"/>
          <w:b/>
          <w:bCs/>
          <w:spacing w:val="1"/>
          <w:position w:val="-1"/>
          <w:sz w:val="28"/>
          <w:szCs w:val="28"/>
        </w:rPr>
        <w:t>i</w:t>
      </w:r>
      <w:r>
        <w:rPr>
          <w:rFonts w:ascii="Arial" w:eastAsia="Arial" w:hAnsi="Arial" w:cs="Arial"/>
          <w:b/>
          <w:bCs/>
          <w:spacing w:val="-1"/>
          <w:position w:val="-1"/>
          <w:sz w:val="28"/>
          <w:szCs w:val="28"/>
        </w:rPr>
        <w:t>n</w:t>
      </w:r>
      <w:r>
        <w:rPr>
          <w:rFonts w:ascii="Arial" w:eastAsia="Arial" w:hAnsi="Arial" w:cs="Arial"/>
          <w:b/>
          <w:bCs/>
          <w:position w:val="-1"/>
          <w:sz w:val="28"/>
          <w:szCs w:val="28"/>
        </w:rPr>
        <w:t>g a</w:t>
      </w:r>
      <w:r>
        <w:rPr>
          <w:rFonts w:ascii="Arial" w:eastAsia="Arial" w:hAnsi="Arial" w:cs="Arial"/>
          <w:b/>
          <w:bCs/>
          <w:spacing w:val="-1"/>
          <w:position w:val="-1"/>
          <w:sz w:val="28"/>
          <w:szCs w:val="28"/>
        </w:rPr>
        <w:t>n</w:t>
      </w:r>
      <w:r>
        <w:rPr>
          <w:rFonts w:ascii="Arial" w:eastAsia="Arial" w:hAnsi="Arial" w:cs="Arial"/>
          <w:b/>
          <w:bCs/>
          <w:position w:val="-1"/>
          <w:sz w:val="28"/>
          <w:szCs w:val="28"/>
        </w:rPr>
        <w:t>d</w:t>
      </w:r>
      <w:r>
        <w:rPr>
          <w:rFonts w:ascii="Arial" w:eastAsia="Arial" w:hAnsi="Arial" w:cs="Arial"/>
          <w:b/>
          <w:bCs/>
          <w:spacing w:val="-2"/>
          <w:position w:val="-1"/>
          <w:sz w:val="28"/>
          <w:szCs w:val="28"/>
        </w:rPr>
        <w:t xml:space="preserve"> </w:t>
      </w:r>
      <w:r>
        <w:rPr>
          <w:rFonts w:ascii="Arial" w:eastAsia="Arial" w:hAnsi="Arial" w:cs="Arial"/>
          <w:b/>
          <w:bCs/>
          <w:spacing w:val="-1"/>
          <w:position w:val="-1"/>
          <w:sz w:val="28"/>
          <w:szCs w:val="28"/>
        </w:rPr>
        <w:t>C</w:t>
      </w:r>
      <w:r>
        <w:rPr>
          <w:rFonts w:ascii="Arial" w:eastAsia="Arial" w:hAnsi="Arial" w:cs="Arial"/>
          <w:b/>
          <w:bCs/>
          <w:position w:val="-1"/>
          <w:sz w:val="28"/>
          <w:szCs w:val="28"/>
        </w:rPr>
        <w:t>e</w:t>
      </w:r>
      <w:r>
        <w:rPr>
          <w:rFonts w:ascii="Arial" w:eastAsia="Arial" w:hAnsi="Arial" w:cs="Arial"/>
          <w:b/>
          <w:bCs/>
          <w:spacing w:val="1"/>
          <w:position w:val="-1"/>
          <w:sz w:val="28"/>
          <w:szCs w:val="28"/>
        </w:rPr>
        <w:t>r</w:t>
      </w:r>
      <w:r>
        <w:rPr>
          <w:rFonts w:ascii="Arial" w:eastAsia="Arial" w:hAnsi="Arial" w:cs="Arial"/>
          <w:b/>
          <w:bCs/>
          <w:spacing w:val="-2"/>
          <w:position w:val="-1"/>
          <w:sz w:val="28"/>
          <w:szCs w:val="28"/>
        </w:rPr>
        <w:t>t</w:t>
      </w:r>
      <w:r>
        <w:rPr>
          <w:rFonts w:ascii="Arial" w:eastAsia="Arial" w:hAnsi="Arial" w:cs="Arial"/>
          <w:b/>
          <w:bCs/>
          <w:spacing w:val="-1"/>
          <w:position w:val="-1"/>
          <w:sz w:val="28"/>
          <w:szCs w:val="28"/>
        </w:rPr>
        <w:t>i</w:t>
      </w:r>
      <w:r>
        <w:rPr>
          <w:rFonts w:ascii="Arial" w:eastAsia="Arial" w:hAnsi="Arial" w:cs="Arial"/>
          <w:b/>
          <w:bCs/>
          <w:position w:val="-1"/>
          <w:sz w:val="28"/>
          <w:szCs w:val="28"/>
        </w:rPr>
        <w:t>f</w:t>
      </w:r>
      <w:r>
        <w:rPr>
          <w:rFonts w:ascii="Arial" w:eastAsia="Arial" w:hAnsi="Arial" w:cs="Arial"/>
          <w:b/>
          <w:bCs/>
          <w:spacing w:val="1"/>
          <w:position w:val="-1"/>
          <w:sz w:val="28"/>
          <w:szCs w:val="28"/>
        </w:rPr>
        <w:t>i</w:t>
      </w:r>
      <w:r>
        <w:rPr>
          <w:rFonts w:ascii="Arial" w:eastAsia="Arial" w:hAnsi="Arial" w:cs="Arial"/>
          <w:b/>
          <w:bCs/>
          <w:position w:val="-1"/>
          <w:sz w:val="28"/>
          <w:szCs w:val="28"/>
        </w:rPr>
        <w:t>ca</w:t>
      </w:r>
      <w:r>
        <w:rPr>
          <w:rFonts w:ascii="Arial" w:eastAsia="Arial" w:hAnsi="Arial" w:cs="Arial"/>
          <w:b/>
          <w:bCs/>
          <w:spacing w:val="-2"/>
          <w:position w:val="-1"/>
          <w:sz w:val="28"/>
          <w:szCs w:val="28"/>
        </w:rPr>
        <w:t>t</w:t>
      </w:r>
      <w:r>
        <w:rPr>
          <w:rFonts w:ascii="Arial" w:eastAsia="Arial" w:hAnsi="Arial" w:cs="Arial"/>
          <w:b/>
          <w:bCs/>
          <w:spacing w:val="1"/>
          <w:position w:val="-1"/>
          <w:sz w:val="28"/>
          <w:szCs w:val="28"/>
        </w:rPr>
        <w:t>i</w:t>
      </w:r>
      <w:r>
        <w:rPr>
          <w:rFonts w:ascii="Arial" w:eastAsia="Arial" w:hAnsi="Arial" w:cs="Arial"/>
          <w:b/>
          <w:bCs/>
          <w:spacing w:val="-1"/>
          <w:position w:val="-1"/>
          <w:sz w:val="28"/>
          <w:szCs w:val="28"/>
        </w:rPr>
        <w:t>o</w:t>
      </w:r>
      <w:r>
        <w:rPr>
          <w:rFonts w:ascii="Arial" w:eastAsia="Arial" w:hAnsi="Arial" w:cs="Arial"/>
          <w:b/>
          <w:bCs/>
          <w:position w:val="-1"/>
          <w:sz w:val="28"/>
          <w:szCs w:val="28"/>
        </w:rPr>
        <w:t xml:space="preserve">n </w:t>
      </w:r>
      <w:r>
        <w:rPr>
          <w:rFonts w:ascii="Arial" w:eastAsia="Arial" w:hAnsi="Arial" w:cs="Arial"/>
          <w:b/>
          <w:bCs/>
          <w:spacing w:val="-1"/>
          <w:position w:val="-1"/>
          <w:sz w:val="28"/>
          <w:szCs w:val="28"/>
        </w:rPr>
        <w:t>o</w:t>
      </w:r>
      <w:r>
        <w:rPr>
          <w:rFonts w:ascii="Arial" w:eastAsia="Arial" w:hAnsi="Arial" w:cs="Arial"/>
          <w:b/>
          <w:bCs/>
          <w:position w:val="-1"/>
          <w:sz w:val="28"/>
          <w:szCs w:val="28"/>
        </w:rPr>
        <w:t>f</w:t>
      </w:r>
      <w:r>
        <w:rPr>
          <w:rFonts w:ascii="Arial" w:eastAsia="Arial" w:hAnsi="Arial" w:cs="Arial"/>
          <w:b/>
          <w:bCs/>
          <w:spacing w:val="1"/>
          <w:position w:val="-1"/>
          <w:sz w:val="28"/>
          <w:szCs w:val="28"/>
        </w:rPr>
        <w:t xml:space="preserve"> </w:t>
      </w:r>
      <w:r>
        <w:rPr>
          <w:rFonts w:ascii="Arial" w:eastAsia="Arial" w:hAnsi="Arial" w:cs="Arial"/>
          <w:b/>
          <w:bCs/>
          <w:position w:val="-1"/>
          <w:sz w:val="28"/>
          <w:szCs w:val="28"/>
        </w:rPr>
        <w:t>V</w:t>
      </w:r>
      <w:r>
        <w:rPr>
          <w:rFonts w:ascii="Arial" w:eastAsia="Arial" w:hAnsi="Arial" w:cs="Arial"/>
          <w:b/>
          <w:bCs/>
          <w:spacing w:val="-1"/>
          <w:position w:val="-1"/>
          <w:sz w:val="28"/>
          <w:szCs w:val="28"/>
        </w:rPr>
        <w:t>T</w:t>
      </w:r>
      <w:r>
        <w:rPr>
          <w:rFonts w:ascii="Arial" w:eastAsia="Arial" w:hAnsi="Arial" w:cs="Arial"/>
          <w:b/>
          <w:bCs/>
          <w:position w:val="-1"/>
          <w:sz w:val="28"/>
          <w:szCs w:val="28"/>
        </w:rPr>
        <w:t>S</w:t>
      </w:r>
      <w:r>
        <w:rPr>
          <w:rFonts w:ascii="Arial" w:eastAsia="Arial" w:hAnsi="Arial" w:cs="Arial"/>
          <w:b/>
          <w:bCs/>
          <w:spacing w:val="-1"/>
          <w:position w:val="-1"/>
          <w:sz w:val="28"/>
          <w:szCs w:val="28"/>
        </w:rPr>
        <w:t xml:space="preserve"> </w:t>
      </w:r>
      <w:r>
        <w:rPr>
          <w:rFonts w:ascii="Arial" w:eastAsia="Arial" w:hAnsi="Arial" w:cs="Arial"/>
          <w:b/>
          <w:bCs/>
          <w:position w:val="-1"/>
          <w:sz w:val="28"/>
          <w:szCs w:val="28"/>
        </w:rPr>
        <w:t>P</w:t>
      </w:r>
      <w:r>
        <w:rPr>
          <w:rFonts w:ascii="Arial" w:eastAsia="Arial" w:hAnsi="Arial" w:cs="Arial"/>
          <w:b/>
          <w:bCs/>
          <w:spacing w:val="-3"/>
          <w:position w:val="-1"/>
          <w:sz w:val="28"/>
          <w:szCs w:val="28"/>
        </w:rPr>
        <w:t>e</w:t>
      </w:r>
      <w:r>
        <w:rPr>
          <w:rFonts w:ascii="Arial" w:eastAsia="Arial" w:hAnsi="Arial" w:cs="Arial"/>
          <w:b/>
          <w:bCs/>
          <w:spacing w:val="1"/>
          <w:position w:val="-1"/>
          <w:sz w:val="28"/>
          <w:szCs w:val="28"/>
        </w:rPr>
        <w:t>r</w:t>
      </w:r>
      <w:r>
        <w:rPr>
          <w:rFonts w:ascii="Arial" w:eastAsia="Arial" w:hAnsi="Arial" w:cs="Arial"/>
          <w:b/>
          <w:bCs/>
          <w:position w:val="-1"/>
          <w:sz w:val="28"/>
          <w:szCs w:val="28"/>
        </w:rPr>
        <w:t>s</w:t>
      </w:r>
      <w:r>
        <w:rPr>
          <w:rFonts w:ascii="Arial" w:eastAsia="Arial" w:hAnsi="Arial" w:cs="Arial"/>
          <w:b/>
          <w:bCs/>
          <w:spacing w:val="-1"/>
          <w:position w:val="-1"/>
          <w:sz w:val="28"/>
          <w:szCs w:val="28"/>
        </w:rPr>
        <w:t>onn</w:t>
      </w:r>
      <w:r>
        <w:rPr>
          <w:rFonts w:ascii="Arial" w:eastAsia="Arial" w:hAnsi="Arial" w:cs="Arial"/>
          <w:b/>
          <w:bCs/>
          <w:position w:val="-1"/>
          <w:sz w:val="28"/>
          <w:szCs w:val="28"/>
        </w:rPr>
        <w:t>el</w:t>
      </w:r>
    </w:p>
    <w:p w:rsidR="000A5570" w:rsidRDefault="000A5570">
      <w:pPr>
        <w:spacing w:before="10" w:after="0" w:line="110" w:lineRule="exact"/>
        <w:rPr>
          <w:sz w:val="11"/>
          <w:szCs w:val="11"/>
        </w:rPr>
      </w:pPr>
    </w:p>
    <w:p w:rsidR="000A5570" w:rsidRDefault="00863EB5">
      <w:pPr>
        <w:spacing w:after="0" w:line="240" w:lineRule="auto"/>
        <w:ind w:left="3252" w:right="3087"/>
        <w:jc w:val="center"/>
        <w:rPr>
          <w:rFonts w:ascii="Arial" w:eastAsia="Arial" w:hAnsi="Arial" w:cs="Arial"/>
          <w:sz w:val="28"/>
          <w:szCs w:val="28"/>
        </w:rPr>
      </w:pPr>
      <w:r>
        <w:rPr>
          <w:rFonts w:ascii="Arial" w:eastAsia="Arial" w:hAnsi="Arial" w:cs="Arial"/>
          <w:b/>
          <w:bCs/>
          <w:sz w:val="28"/>
          <w:szCs w:val="28"/>
        </w:rPr>
        <w:t>(</w:t>
      </w:r>
      <w:r>
        <w:rPr>
          <w:rFonts w:ascii="Arial" w:eastAsia="Arial" w:hAnsi="Arial" w:cs="Arial"/>
          <w:b/>
          <w:bCs/>
          <w:spacing w:val="-1"/>
          <w:sz w:val="28"/>
          <w:szCs w:val="28"/>
        </w:rPr>
        <w:t>R</w:t>
      </w:r>
      <w:r>
        <w:rPr>
          <w:rFonts w:ascii="Arial" w:eastAsia="Arial" w:hAnsi="Arial" w:cs="Arial"/>
          <w:b/>
          <w:bCs/>
          <w:sz w:val="28"/>
          <w:szCs w:val="28"/>
        </w:rPr>
        <w:t>ec</w:t>
      </w:r>
      <w:r>
        <w:rPr>
          <w:rFonts w:ascii="Arial" w:eastAsia="Arial" w:hAnsi="Arial" w:cs="Arial"/>
          <w:b/>
          <w:bCs/>
          <w:spacing w:val="-1"/>
          <w:sz w:val="28"/>
          <w:szCs w:val="28"/>
        </w:rPr>
        <w:t>o</w:t>
      </w:r>
      <w:r>
        <w:rPr>
          <w:rFonts w:ascii="Arial" w:eastAsia="Arial" w:hAnsi="Arial" w:cs="Arial"/>
          <w:b/>
          <w:bCs/>
          <w:sz w:val="28"/>
          <w:szCs w:val="28"/>
        </w:rPr>
        <w:t>mme</w:t>
      </w:r>
      <w:r>
        <w:rPr>
          <w:rFonts w:ascii="Arial" w:eastAsia="Arial" w:hAnsi="Arial" w:cs="Arial"/>
          <w:b/>
          <w:bCs/>
          <w:spacing w:val="-1"/>
          <w:sz w:val="28"/>
          <w:szCs w:val="28"/>
        </w:rPr>
        <w:t>nd</w:t>
      </w:r>
      <w:r>
        <w:rPr>
          <w:rFonts w:ascii="Arial" w:eastAsia="Arial" w:hAnsi="Arial" w:cs="Arial"/>
          <w:b/>
          <w:bCs/>
          <w:sz w:val="28"/>
          <w:szCs w:val="28"/>
        </w:rPr>
        <w:t>at</w:t>
      </w:r>
      <w:r>
        <w:rPr>
          <w:rFonts w:ascii="Arial" w:eastAsia="Arial" w:hAnsi="Arial" w:cs="Arial"/>
          <w:b/>
          <w:bCs/>
          <w:spacing w:val="1"/>
          <w:sz w:val="28"/>
          <w:szCs w:val="28"/>
        </w:rPr>
        <w:t>i</w:t>
      </w:r>
      <w:r>
        <w:rPr>
          <w:rFonts w:ascii="Arial" w:eastAsia="Arial" w:hAnsi="Arial" w:cs="Arial"/>
          <w:b/>
          <w:bCs/>
          <w:spacing w:val="-1"/>
          <w:sz w:val="28"/>
          <w:szCs w:val="28"/>
        </w:rPr>
        <w:t>o</w:t>
      </w:r>
      <w:r>
        <w:rPr>
          <w:rFonts w:ascii="Arial" w:eastAsia="Arial" w:hAnsi="Arial" w:cs="Arial"/>
          <w:b/>
          <w:bCs/>
          <w:sz w:val="28"/>
          <w:szCs w:val="28"/>
        </w:rPr>
        <w:t>n V-103)</w:t>
      </w:r>
    </w:p>
    <w:p w:rsidR="000A5570" w:rsidRDefault="000A5570">
      <w:pPr>
        <w:spacing w:before="4" w:after="0" w:line="170" w:lineRule="exact"/>
        <w:rPr>
          <w:sz w:val="17"/>
          <w:szCs w:val="17"/>
        </w:rPr>
      </w:pPr>
    </w:p>
    <w:p w:rsidR="000A5570" w:rsidRDefault="000A5570">
      <w:pPr>
        <w:spacing w:after="0" w:line="200" w:lineRule="exact"/>
        <w:rPr>
          <w:sz w:val="20"/>
          <w:szCs w:val="20"/>
        </w:rPr>
      </w:pPr>
    </w:p>
    <w:p w:rsidR="000A5570" w:rsidRDefault="00863EB5">
      <w:pPr>
        <w:spacing w:after="0" w:line="240" w:lineRule="auto"/>
        <w:ind w:left="298" w:right="-20"/>
        <w:rPr>
          <w:rFonts w:ascii="Arial" w:eastAsia="Arial" w:hAnsi="Arial" w:cs="Arial"/>
          <w:sz w:val="28"/>
          <w:szCs w:val="28"/>
        </w:rPr>
      </w:pPr>
      <w:r>
        <w:rPr>
          <w:rFonts w:ascii="Arial" w:eastAsia="Arial" w:hAnsi="Arial" w:cs="Arial"/>
          <w:b/>
          <w:bCs/>
          <w:spacing w:val="-1"/>
          <w:sz w:val="28"/>
          <w:szCs w:val="28"/>
        </w:rPr>
        <w:t>TH</w:t>
      </w:r>
      <w:r>
        <w:rPr>
          <w:rFonts w:ascii="Arial" w:eastAsia="Arial" w:hAnsi="Arial" w:cs="Arial"/>
          <w:b/>
          <w:bCs/>
          <w:sz w:val="28"/>
          <w:szCs w:val="28"/>
        </w:rPr>
        <w:t>E</w:t>
      </w:r>
      <w:r>
        <w:rPr>
          <w:rFonts w:ascii="Arial" w:eastAsia="Arial" w:hAnsi="Arial" w:cs="Arial"/>
          <w:b/>
          <w:bCs/>
          <w:spacing w:val="1"/>
          <w:sz w:val="28"/>
          <w:szCs w:val="28"/>
        </w:rPr>
        <w:t xml:space="preserve"> </w:t>
      </w:r>
      <w:r>
        <w:rPr>
          <w:rFonts w:ascii="Arial" w:eastAsia="Arial" w:hAnsi="Arial" w:cs="Arial"/>
          <w:b/>
          <w:bCs/>
          <w:spacing w:val="-1"/>
          <w:sz w:val="28"/>
          <w:szCs w:val="28"/>
        </w:rPr>
        <w:t>C</w:t>
      </w:r>
      <w:r>
        <w:rPr>
          <w:rFonts w:ascii="Arial" w:eastAsia="Arial" w:hAnsi="Arial" w:cs="Arial"/>
          <w:b/>
          <w:bCs/>
          <w:sz w:val="28"/>
          <w:szCs w:val="28"/>
        </w:rPr>
        <w:t>O</w:t>
      </w:r>
      <w:r>
        <w:rPr>
          <w:rFonts w:ascii="Arial" w:eastAsia="Arial" w:hAnsi="Arial" w:cs="Arial"/>
          <w:b/>
          <w:bCs/>
          <w:spacing w:val="-1"/>
          <w:sz w:val="28"/>
          <w:szCs w:val="28"/>
        </w:rPr>
        <w:t>UNC</w:t>
      </w:r>
      <w:r>
        <w:rPr>
          <w:rFonts w:ascii="Arial" w:eastAsia="Arial" w:hAnsi="Arial" w:cs="Arial"/>
          <w:b/>
          <w:bCs/>
          <w:spacing w:val="1"/>
          <w:sz w:val="28"/>
          <w:szCs w:val="28"/>
        </w:rPr>
        <w:t>I</w:t>
      </w:r>
      <w:r>
        <w:rPr>
          <w:rFonts w:ascii="Arial" w:eastAsia="Arial" w:hAnsi="Arial" w:cs="Arial"/>
          <w:b/>
          <w:bCs/>
          <w:spacing w:val="-1"/>
          <w:sz w:val="28"/>
          <w:szCs w:val="28"/>
        </w:rPr>
        <w:t>L:</w:t>
      </w:r>
    </w:p>
    <w:p w:rsidR="000A5570" w:rsidRDefault="000A5570">
      <w:pPr>
        <w:spacing w:before="18" w:after="0" w:line="220" w:lineRule="exact"/>
      </w:pPr>
    </w:p>
    <w:p w:rsidR="000A5570" w:rsidRDefault="00863EB5">
      <w:pPr>
        <w:spacing w:after="0" w:line="240" w:lineRule="auto"/>
        <w:ind w:left="723" w:right="95"/>
        <w:jc w:val="both"/>
        <w:rPr>
          <w:rFonts w:ascii="Arial" w:eastAsia="Arial" w:hAnsi="Arial" w:cs="Arial"/>
        </w:rPr>
      </w:pPr>
      <w:r>
        <w:rPr>
          <w:rFonts w:ascii="Arial" w:eastAsia="Arial" w:hAnsi="Arial" w:cs="Arial"/>
          <w:b/>
          <w:bCs/>
          <w:spacing w:val="-1"/>
        </w:rPr>
        <w:t>N</w:t>
      </w:r>
      <w:r>
        <w:rPr>
          <w:rFonts w:ascii="Arial" w:eastAsia="Arial" w:hAnsi="Arial" w:cs="Arial"/>
          <w:b/>
          <w:bCs/>
          <w:spacing w:val="1"/>
        </w:rPr>
        <w:t>O</w:t>
      </w:r>
      <w:r>
        <w:rPr>
          <w:rFonts w:ascii="Arial" w:eastAsia="Arial" w:hAnsi="Arial" w:cs="Arial"/>
          <w:b/>
          <w:bCs/>
          <w:spacing w:val="-3"/>
        </w:rPr>
        <w:t>T</w:t>
      </w:r>
      <w:r>
        <w:rPr>
          <w:rFonts w:ascii="Arial" w:eastAsia="Arial" w:hAnsi="Arial" w:cs="Arial"/>
          <w:b/>
          <w:bCs/>
          <w:spacing w:val="1"/>
        </w:rPr>
        <w:t>I</w:t>
      </w:r>
      <w:r>
        <w:rPr>
          <w:rFonts w:ascii="Arial" w:eastAsia="Arial" w:hAnsi="Arial" w:cs="Arial"/>
          <w:b/>
          <w:bCs/>
          <w:spacing w:val="-1"/>
        </w:rPr>
        <w:t>N</w:t>
      </w:r>
      <w:r>
        <w:rPr>
          <w:rFonts w:ascii="Arial" w:eastAsia="Arial" w:hAnsi="Arial" w:cs="Arial"/>
          <w:b/>
          <w:bCs/>
        </w:rPr>
        <w:t>G</w:t>
      </w:r>
      <w:r>
        <w:rPr>
          <w:rFonts w:ascii="Arial" w:eastAsia="Arial" w:hAnsi="Arial" w:cs="Arial"/>
          <w:b/>
          <w:bCs/>
          <w:spacing w:val="4"/>
        </w:rPr>
        <w:t xml:space="preserve"> </w:t>
      </w:r>
      <w:r>
        <w:rPr>
          <w:rFonts w:ascii="Arial" w:eastAsia="Arial" w:hAnsi="Arial" w:cs="Arial"/>
          <w:spacing w:val="-1"/>
        </w:rPr>
        <w:t>t</w:t>
      </w:r>
      <w:r>
        <w:rPr>
          <w:rFonts w:ascii="Arial" w:eastAsia="Arial" w:hAnsi="Arial" w:cs="Arial"/>
        </w:rPr>
        <w:t>hat</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I</w:t>
      </w:r>
      <w:r>
        <w:rPr>
          <w:rFonts w:ascii="Arial" w:eastAsia="Arial" w:hAnsi="Arial" w:cs="Arial"/>
          <w:spacing w:val="-3"/>
        </w:rPr>
        <w:t>n</w:t>
      </w:r>
      <w:r>
        <w:rPr>
          <w:rFonts w:ascii="Arial" w:eastAsia="Arial" w:hAnsi="Arial" w:cs="Arial"/>
          <w:spacing w:val="1"/>
        </w:rPr>
        <w:t>t</w:t>
      </w:r>
      <w:r>
        <w:rPr>
          <w:rFonts w:ascii="Arial" w:eastAsia="Arial" w:hAnsi="Arial" w:cs="Arial"/>
        </w:rPr>
        <w:t>e</w:t>
      </w:r>
      <w:r>
        <w:rPr>
          <w:rFonts w:ascii="Arial" w:eastAsia="Arial" w:hAnsi="Arial" w:cs="Arial"/>
          <w:spacing w:val="-2"/>
        </w:rPr>
        <w:t>r</w:t>
      </w:r>
      <w:r>
        <w:rPr>
          <w:rFonts w:ascii="Arial" w:eastAsia="Arial" w:hAnsi="Arial" w:cs="Arial"/>
        </w:rPr>
        <w:t>na</w:t>
      </w:r>
      <w:r>
        <w:rPr>
          <w:rFonts w:ascii="Arial" w:eastAsia="Arial" w:hAnsi="Arial" w:cs="Arial"/>
          <w:spacing w:val="1"/>
        </w:rPr>
        <w:t>t</w:t>
      </w:r>
      <w:r>
        <w:rPr>
          <w:rFonts w:ascii="Arial" w:eastAsia="Arial" w:hAnsi="Arial" w:cs="Arial"/>
          <w:spacing w:val="-1"/>
        </w:rPr>
        <w:t>i</w:t>
      </w:r>
      <w:r>
        <w:rPr>
          <w:rFonts w:ascii="Arial" w:eastAsia="Arial" w:hAnsi="Arial" w:cs="Arial"/>
        </w:rPr>
        <w:t>onal</w:t>
      </w:r>
      <w:r>
        <w:rPr>
          <w:rFonts w:ascii="Arial" w:eastAsia="Arial" w:hAnsi="Arial" w:cs="Arial"/>
          <w:spacing w:val="2"/>
        </w:rPr>
        <w:t xml:space="preserve"> </w:t>
      </w:r>
      <w:r>
        <w:rPr>
          <w:rFonts w:ascii="Arial" w:eastAsia="Arial" w:hAnsi="Arial" w:cs="Arial"/>
          <w:spacing w:val="-1"/>
        </w:rPr>
        <w:t>C</w:t>
      </w:r>
      <w:r>
        <w:rPr>
          <w:rFonts w:ascii="Arial" w:eastAsia="Arial" w:hAnsi="Arial" w:cs="Arial"/>
        </w:rPr>
        <w:t>on</w:t>
      </w:r>
      <w:r>
        <w:rPr>
          <w:rFonts w:ascii="Arial" w:eastAsia="Arial" w:hAnsi="Arial" w:cs="Arial"/>
          <w:spacing w:val="-2"/>
        </w:rPr>
        <w:t>v</w:t>
      </w:r>
      <w:r>
        <w:rPr>
          <w:rFonts w:ascii="Arial" w:eastAsia="Arial" w:hAnsi="Arial" w:cs="Arial"/>
        </w:rPr>
        <w:t>en</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rPr>
        <w:t>on</w:t>
      </w:r>
      <w:r>
        <w:rPr>
          <w:rFonts w:ascii="Arial" w:eastAsia="Arial" w:hAnsi="Arial" w:cs="Arial"/>
          <w:spacing w:val="2"/>
        </w:rPr>
        <w:t xml:space="preserve"> </w:t>
      </w:r>
      <w:r>
        <w:rPr>
          <w:rFonts w:ascii="Arial" w:eastAsia="Arial" w:hAnsi="Arial" w:cs="Arial"/>
          <w:spacing w:val="-1"/>
        </w:rPr>
        <w:t>S</w:t>
      </w:r>
      <w:r>
        <w:rPr>
          <w:rFonts w:ascii="Arial" w:eastAsia="Arial" w:hAnsi="Arial" w:cs="Arial"/>
          <w:spacing w:val="1"/>
        </w:rPr>
        <w:t>t</w:t>
      </w:r>
      <w:r>
        <w:rPr>
          <w:rFonts w:ascii="Arial" w:eastAsia="Arial" w:hAnsi="Arial" w:cs="Arial"/>
        </w:rPr>
        <w:t>anda</w:t>
      </w:r>
      <w:r>
        <w:rPr>
          <w:rFonts w:ascii="Arial" w:eastAsia="Arial" w:hAnsi="Arial" w:cs="Arial"/>
          <w:spacing w:val="1"/>
        </w:rPr>
        <w:t>r</w:t>
      </w:r>
      <w:r>
        <w:rPr>
          <w:rFonts w:ascii="Arial" w:eastAsia="Arial" w:hAnsi="Arial" w:cs="Arial"/>
          <w:spacing w:val="-3"/>
        </w:rPr>
        <w:t>d</w:t>
      </w:r>
      <w:r>
        <w:rPr>
          <w:rFonts w:ascii="Arial" w:eastAsia="Arial" w:hAnsi="Arial" w:cs="Arial"/>
        </w:rPr>
        <w:t>s</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T</w:t>
      </w:r>
      <w:r>
        <w:rPr>
          <w:rFonts w:ascii="Arial" w:eastAsia="Arial" w:hAnsi="Arial" w:cs="Arial"/>
          <w:spacing w:val="1"/>
        </w:rPr>
        <w: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3"/>
        </w:rPr>
        <w:t>n</w:t>
      </w:r>
      <w:r>
        <w:rPr>
          <w:rFonts w:ascii="Arial" w:eastAsia="Arial" w:hAnsi="Arial" w:cs="Arial"/>
          <w:spacing w:val="2"/>
        </w:rPr>
        <w:t>g</w:t>
      </w:r>
      <w:r>
        <w:rPr>
          <w:rFonts w:ascii="Arial" w:eastAsia="Arial" w:hAnsi="Arial" w:cs="Arial"/>
        </w:rPr>
        <w:t>,</w:t>
      </w:r>
      <w:r>
        <w:rPr>
          <w:rFonts w:ascii="Arial" w:eastAsia="Arial" w:hAnsi="Arial" w:cs="Arial"/>
          <w:spacing w:val="2"/>
        </w:rPr>
        <w:t xml:space="preserve"> </w:t>
      </w:r>
      <w:r>
        <w:rPr>
          <w:rFonts w:ascii="Arial" w:eastAsia="Arial" w:hAnsi="Arial" w:cs="Arial"/>
          <w:spacing w:val="-1"/>
        </w:rPr>
        <w:t>C</w:t>
      </w:r>
      <w:r>
        <w:rPr>
          <w:rFonts w:ascii="Arial" w:eastAsia="Arial" w:hAnsi="Arial" w:cs="Arial"/>
        </w:rPr>
        <w:t>e</w:t>
      </w:r>
      <w:r>
        <w:rPr>
          <w:rFonts w:ascii="Arial" w:eastAsia="Arial" w:hAnsi="Arial" w:cs="Arial"/>
          <w:spacing w:val="1"/>
        </w:rPr>
        <w:t>rt</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rPr>
        <w:t>a</w:t>
      </w:r>
      <w:r>
        <w:rPr>
          <w:rFonts w:ascii="Arial" w:eastAsia="Arial" w:hAnsi="Arial" w:cs="Arial"/>
          <w:spacing w:val="-3"/>
        </w:rPr>
        <w:t>n</w:t>
      </w:r>
      <w:r>
        <w:rPr>
          <w:rFonts w:ascii="Arial" w:eastAsia="Arial" w:hAnsi="Arial" w:cs="Arial"/>
        </w:rPr>
        <w:t xml:space="preserve">d </w:t>
      </w:r>
      <w:r>
        <w:rPr>
          <w:rFonts w:ascii="Arial" w:eastAsia="Arial" w:hAnsi="Arial" w:cs="Arial"/>
          <w:spacing w:val="5"/>
        </w:rPr>
        <w:t>W</w:t>
      </w:r>
      <w:r>
        <w:rPr>
          <w:rFonts w:ascii="Arial" w:eastAsia="Arial" w:hAnsi="Arial" w:cs="Arial"/>
          <w:spacing w:val="-3"/>
        </w:rPr>
        <w:t>a</w:t>
      </w:r>
      <w:r>
        <w:rPr>
          <w:rFonts w:ascii="Arial" w:eastAsia="Arial" w:hAnsi="Arial" w:cs="Arial"/>
          <w:spacing w:val="-1"/>
        </w:rPr>
        <w:t>t</w:t>
      </w:r>
      <w:r>
        <w:rPr>
          <w:rFonts w:ascii="Arial" w:eastAsia="Arial" w:hAnsi="Arial" w:cs="Arial"/>
        </w:rPr>
        <w:t>c</w:t>
      </w:r>
      <w:r>
        <w:rPr>
          <w:rFonts w:ascii="Arial" w:eastAsia="Arial" w:hAnsi="Arial" w:cs="Arial"/>
          <w:spacing w:val="-3"/>
        </w:rPr>
        <w:t>h</w:t>
      </w:r>
      <w:r>
        <w:rPr>
          <w:rFonts w:ascii="Arial" w:eastAsia="Arial" w:hAnsi="Arial" w:cs="Arial"/>
          <w:spacing w:val="2"/>
        </w:rPr>
        <w:t>k</w:t>
      </w:r>
      <w:r>
        <w:rPr>
          <w:rFonts w:ascii="Arial" w:eastAsia="Arial" w:hAnsi="Arial" w:cs="Arial"/>
        </w:rPr>
        <w:t>eep</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2"/>
        </w:rPr>
        <w:t xml:space="preserve"> </w:t>
      </w:r>
      <w:r>
        <w:rPr>
          <w:rFonts w:ascii="Arial" w:eastAsia="Arial" w:hAnsi="Arial" w:cs="Arial"/>
          <w:spacing w:val="1"/>
        </w:rPr>
        <w:t>f</w:t>
      </w:r>
      <w:r>
        <w:rPr>
          <w:rFonts w:ascii="Arial" w:eastAsia="Arial" w:hAnsi="Arial" w:cs="Arial"/>
          <w:spacing w:val="-3"/>
        </w:rPr>
        <w:t>o</w:t>
      </w:r>
      <w:r>
        <w:rPr>
          <w:rFonts w:ascii="Arial" w:eastAsia="Arial" w:hAnsi="Arial" w:cs="Arial"/>
        </w:rPr>
        <w:t>r</w:t>
      </w:r>
      <w:r>
        <w:rPr>
          <w:rFonts w:ascii="Arial" w:eastAsia="Arial" w:hAnsi="Arial" w:cs="Arial"/>
          <w:spacing w:val="3"/>
        </w:rPr>
        <w:t xml:space="preserve"> </w:t>
      </w:r>
      <w:r>
        <w:rPr>
          <w:rFonts w:ascii="Arial" w:eastAsia="Arial" w:hAnsi="Arial" w:cs="Arial"/>
          <w:spacing w:val="-1"/>
        </w:rPr>
        <w:t>S</w:t>
      </w:r>
      <w:r>
        <w:rPr>
          <w:rFonts w:ascii="Arial" w:eastAsia="Arial" w:hAnsi="Arial" w:cs="Arial"/>
        </w:rPr>
        <w:t>e</w:t>
      </w:r>
      <w:r>
        <w:rPr>
          <w:rFonts w:ascii="Arial" w:eastAsia="Arial" w:hAnsi="Arial" w:cs="Arial"/>
          <w:spacing w:val="-3"/>
        </w:rPr>
        <w:t>a</w:t>
      </w:r>
      <w:r>
        <w:rPr>
          <w:rFonts w:ascii="Arial" w:eastAsia="Arial" w:hAnsi="Arial" w:cs="Arial"/>
          <w:spacing w:val="1"/>
        </w:rPr>
        <w:t>f</w:t>
      </w:r>
      <w:r>
        <w:rPr>
          <w:rFonts w:ascii="Arial" w:eastAsia="Arial" w:hAnsi="Arial" w:cs="Arial"/>
        </w:rPr>
        <w:t>a</w:t>
      </w:r>
      <w:r>
        <w:rPr>
          <w:rFonts w:ascii="Arial" w:eastAsia="Arial" w:hAnsi="Arial" w:cs="Arial"/>
          <w:spacing w:val="1"/>
        </w:rPr>
        <w:t>r</w:t>
      </w:r>
      <w:r>
        <w:rPr>
          <w:rFonts w:ascii="Arial" w:eastAsia="Arial" w:hAnsi="Arial" w:cs="Arial"/>
        </w:rPr>
        <w:t>e</w:t>
      </w:r>
      <w:r>
        <w:rPr>
          <w:rFonts w:ascii="Arial" w:eastAsia="Arial" w:hAnsi="Arial" w:cs="Arial"/>
          <w:spacing w:val="1"/>
        </w:rPr>
        <w:t>r</w:t>
      </w:r>
      <w:r>
        <w:rPr>
          <w:rFonts w:ascii="Arial" w:eastAsia="Arial" w:hAnsi="Arial" w:cs="Arial"/>
          <w:spacing w:val="-2"/>
        </w:rPr>
        <w:t>s</w:t>
      </w:r>
      <w:r>
        <w:rPr>
          <w:rFonts w:ascii="Arial" w:eastAsia="Arial" w:hAnsi="Arial" w:cs="Arial"/>
        </w:rPr>
        <w:t>,</w:t>
      </w:r>
      <w:r>
        <w:rPr>
          <w:rFonts w:ascii="Arial" w:eastAsia="Arial" w:hAnsi="Arial" w:cs="Arial"/>
          <w:spacing w:val="3"/>
        </w:rPr>
        <w:t xml:space="preserve"> </w:t>
      </w:r>
      <w:r>
        <w:rPr>
          <w:rFonts w:ascii="Arial" w:eastAsia="Arial" w:hAnsi="Arial" w:cs="Arial"/>
        </w:rPr>
        <w:t>197</w:t>
      </w:r>
      <w:r>
        <w:rPr>
          <w:rFonts w:ascii="Arial" w:eastAsia="Arial" w:hAnsi="Arial" w:cs="Arial"/>
          <w:spacing w:val="-3"/>
        </w:rPr>
        <w:t>8</w:t>
      </w:r>
      <w:r>
        <w:rPr>
          <w:rFonts w:ascii="Arial" w:eastAsia="Arial" w:hAnsi="Arial" w:cs="Arial"/>
        </w:rPr>
        <w:t>,</w:t>
      </w:r>
      <w:r>
        <w:rPr>
          <w:rFonts w:ascii="Arial" w:eastAsia="Arial" w:hAnsi="Arial" w:cs="Arial"/>
          <w:spacing w:val="3"/>
        </w:rPr>
        <w:t xml:space="preserve"> </w:t>
      </w:r>
      <w:r>
        <w:rPr>
          <w:rFonts w:ascii="Arial" w:eastAsia="Arial" w:hAnsi="Arial" w:cs="Arial"/>
        </w:rPr>
        <w:t>as a</w:t>
      </w:r>
      <w:r>
        <w:rPr>
          <w:rFonts w:ascii="Arial" w:eastAsia="Arial" w:hAnsi="Arial" w:cs="Arial"/>
          <w:spacing w:val="1"/>
        </w:rPr>
        <w:t>m</w:t>
      </w:r>
      <w:r>
        <w:rPr>
          <w:rFonts w:ascii="Arial" w:eastAsia="Arial" w:hAnsi="Arial" w:cs="Arial"/>
        </w:rPr>
        <w:t>en</w:t>
      </w:r>
      <w:r>
        <w:rPr>
          <w:rFonts w:ascii="Arial" w:eastAsia="Arial" w:hAnsi="Arial" w:cs="Arial"/>
          <w:spacing w:val="-3"/>
        </w:rPr>
        <w:t>d</w:t>
      </w:r>
      <w:r>
        <w:rPr>
          <w:rFonts w:ascii="Arial" w:eastAsia="Arial" w:hAnsi="Arial" w:cs="Arial"/>
        </w:rPr>
        <w:t>ed</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rPr>
        <w:t>1995</w:t>
      </w:r>
      <w:r>
        <w:rPr>
          <w:rFonts w:ascii="Arial" w:eastAsia="Arial" w:hAnsi="Arial" w:cs="Arial"/>
          <w:spacing w:val="2"/>
        </w:rPr>
        <w:t xml:space="preserve"> </w:t>
      </w:r>
      <w:r>
        <w:rPr>
          <w:rFonts w:ascii="Arial" w:eastAsia="Arial" w:hAnsi="Arial" w:cs="Arial"/>
          <w:spacing w:val="1"/>
        </w:rPr>
        <w:t>(</w:t>
      </w:r>
      <w:r>
        <w:rPr>
          <w:rFonts w:ascii="Arial" w:eastAsia="Arial" w:hAnsi="Arial" w:cs="Arial"/>
          <w:spacing w:val="-3"/>
        </w:rPr>
        <w:t>S</w:t>
      </w:r>
      <w:r>
        <w:rPr>
          <w:rFonts w:ascii="Arial" w:eastAsia="Arial" w:hAnsi="Arial" w:cs="Arial"/>
          <w:spacing w:val="2"/>
        </w:rPr>
        <w:t>T</w:t>
      </w:r>
      <w:r>
        <w:rPr>
          <w:rFonts w:ascii="Arial" w:eastAsia="Arial" w:hAnsi="Arial" w:cs="Arial"/>
          <w:spacing w:val="-8"/>
        </w:rPr>
        <w:t>C</w:t>
      </w:r>
      <w:r>
        <w:rPr>
          <w:rFonts w:ascii="Arial" w:eastAsia="Arial" w:hAnsi="Arial" w:cs="Arial"/>
        </w:rPr>
        <w:t>W</w:t>
      </w:r>
      <w:r>
        <w:rPr>
          <w:rFonts w:ascii="Arial" w:eastAsia="Arial" w:hAnsi="Arial" w:cs="Arial"/>
          <w:spacing w:val="7"/>
        </w:rPr>
        <w:t xml:space="preserve"> </w:t>
      </w:r>
      <w:r>
        <w:rPr>
          <w:rFonts w:ascii="Arial" w:eastAsia="Arial" w:hAnsi="Arial" w:cs="Arial"/>
          <w:spacing w:val="-1"/>
        </w:rPr>
        <w:t>C</w:t>
      </w:r>
      <w:r>
        <w:rPr>
          <w:rFonts w:ascii="Arial" w:eastAsia="Arial" w:hAnsi="Arial" w:cs="Arial"/>
          <w:spacing w:val="-3"/>
        </w:rPr>
        <w:t>o</w:t>
      </w:r>
      <w:r>
        <w:rPr>
          <w:rFonts w:ascii="Arial" w:eastAsia="Arial" w:hAnsi="Arial" w:cs="Arial"/>
        </w:rPr>
        <w:t>n</w:t>
      </w:r>
      <w:r>
        <w:rPr>
          <w:rFonts w:ascii="Arial" w:eastAsia="Arial" w:hAnsi="Arial" w:cs="Arial"/>
          <w:spacing w:val="-2"/>
        </w:rPr>
        <w:t>v</w:t>
      </w:r>
      <w:r>
        <w:rPr>
          <w:rFonts w:ascii="Arial" w:eastAsia="Arial" w:hAnsi="Arial" w:cs="Arial"/>
        </w:rPr>
        <w:t>en</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3"/>
        </w:rPr>
        <w:t xml:space="preserve"> </w:t>
      </w:r>
      <w:r>
        <w:rPr>
          <w:rFonts w:ascii="Arial" w:eastAsia="Arial" w:hAnsi="Arial" w:cs="Arial"/>
        </w:rPr>
        <w:t>con</w:t>
      </w:r>
      <w:r>
        <w:rPr>
          <w:rFonts w:ascii="Arial" w:eastAsia="Arial" w:hAnsi="Arial" w:cs="Arial"/>
          <w:spacing w:val="1"/>
        </w:rPr>
        <w:t>t</w:t>
      </w:r>
      <w:r>
        <w:rPr>
          <w:rFonts w:ascii="Arial" w:eastAsia="Arial" w:hAnsi="Arial" w:cs="Arial"/>
        </w:rPr>
        <w:t>a</w:t>
      </w:r>
      <w:r>
        <w:rPr>
          <w:rFonts w:ascii="Arial" w:eastAsia="Arial" w:hAnsi="Arial" w:cs="Arial"/>
          <w:spacing w:val="-4"/>
        </w:rPr>
        <w:t>i</w:t>
      </w:r>
      <w:r>
        <w:rPr>
          <w:rFonts w:ascii="Arial" w:eastAsia="Arial" w:hAnsi="Arial" w:cs="Arial"/>
        </w:rPr>
        <w:t xml:space="preserve">n </w:t>
      </w:r>
      <w:r>
        <w:rPr>
          <w:rFonts w:ascii="Arial" w:eastAsia="Arial" w:hAnsi="Arial" w:cs="Arial"/>
          <w:spacing w:val="1"/>
        </w:rPr>
        <w:t>r</w:t>
      </w:r>
      <w:r>
        <w:rPr>
          <w:rFonts w:ascii="Arial" w:eastAsia="Arial" w:hAnsi="Arial" w:cs="Arial"/>
          <w:spacing w:val="-3"/>
        </w:rPr>
        <w:t>e</w:t>
      </w:r>
      <w:r>
        <w:rPr>
          <w:rFonts w:ascii="Arial" w:eastAsia="Arial" w:hAnsi="Arial" w:cs="Arial"/>
          <w:spacing w:val="2"/>
        </w:rPr>
        <w:t>g</w:t>
      </w:r>
      <w:r>
        <w:rPr>
          <w:rFonts w:ascii="Arial" w:eastAsia="Arial" w:hAnsi="Arial" w:cs="Arial"/>
        </w:rPr>
        <w:t>u</w:t>
      </w:r>
      <w:r>
        <w:rPr>
          <w:rFonts w:ascii="Arial" w:eastAsia="Arial" w:hAnsi="Arial" w:cs="Arial"/>
          <w:spacing w:val="-1"/>
        </w:rPr>
        <w:t>l</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rPr>
        <w:t>ons</w:t>
      </w:r>
      <w:r>
        <w:rPr>
          <w:rFonts w:ascii="Arial" w:eastAsia="Arial" w:hAnsi="Arial" w:cs="Arial"/>
          <w:spacing w:val="3"/>
        </w:rPr>
        <w:t xml:space="preserve"> </w:t>
      </w:r>
      <w:r>
        <w:rPr>
          <w:rFonts w:ascii="Arial" w:eastAsia="Arial" w:hAnsi="Arial" w:cs="Arial"/>
        </w:rPr>
        <w:t>conce</w:t>
      </w:r>
      <w:r>
        <w:rPr>
          <w:rFonts w:ascii="Arial" w:eastAsia="Arial" w:hAnsi="Arial" w:cs="Arial"/>
          <w:spacing w:val="1"/>
        </w:rPr>
        <w:t>r</w:t>
      </w:r>
      <w:r>
        <w:rPr>
          <w:rFonts w:ascii="Arial" w:eastAsia="Arial" w:hAnsi="Arial" w:cs="Arial"/>
        </w:rPr>
        <w:t>n</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5"/>
        </w:rPr>
        <w:t xml:space="preserve"> </w:t>
      </w:r>
      <w:r>
        <w:rPr>
          <w:rFonts w:ascii="Arial" w:eastAsia="Arial" w:hAnsi="Arial" w:cs="Arial"/>
          <w:spacing w:val="-1"/>
        </w:rPr>
        <w:t>t</w:t>
      </w:r>
      <w:r>
        <w:rPr>
          <w:rFonts w:ascii="Arial" w:eastAsia="Arial" w:hAnsi="Arial" w:cs="Arial"/>
          <w:spacing w:val="-2"/>
        </w:rPr>
        <w: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5"/>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6"/>
        </w:rPr>
        <w:t xml:space="preserve"> </w:t>
      </w:r>
      <w:r>
        <w:rPr>
          <w:rFonts w:ascii="Arial" w:eastAsia="Arial" w:hAnsi="Arial" w:cs="Arial"/>
        </w:rPr>
        <w:t>sh</w:t>
      </w:r>
      <w:r>
        <w:rPr>
          <w:rFonts w:ascii="Arial" w:eastAsia="Arial" w:hAnsi="Arial" w:cs="Arial"/>
          <w:spacing w:val="-1"/>
        </w:rPr>
        <w:t>i</w:t>
      </w:r>
      <w:r>
        <w:rPr>
          <w:rFonts w:ascii="Arial" w:eastAsia="Arial" w:hAnsi="Arial" w:cs="Arial"/>
        </w:rPr>
        <w:t>ps’</w:t>
      </w:r>
      <w:r>
        <w:rPr>
          <w:rFonts w:ascii="Arial" w:eastAsia="Arial" w:hAnsi="Arial" w:cs="Arial"/>
          <w:spacing w:val="1"/>
        </w:rPr>
        <w:t xml:space="preserve"> </w:t>
      </w:r>
      <w:r>
        <w:rPr>
          <w:rFonts w:ascii="Arial" w:eastAsia="Arial" w:hAnsi="Arial" w:cs="Arial"/>
        </w:rPr>
        <w:t>pe</w:t>
      </w:r>
      <w:r>
        <w:rPr>
          <w:rFonts w:ascii="Arial" w:eastAsia="Arial" w:hAnsi="Arial" w:cs="Arial"/>
          <w:spacing w:val="1"/>
        </w:rPr>
        <w:t>r</w:t>
      </w:r>
      <w:r>
        <w:rPr>
          <w:rFonts w:ascii="Arial" w:eastAsia="Arial" w:hAnsi="Arial" w:cs="Arial"/>
        </w:rPr>
        <w:t>sonn</w:t>
      </w:r>
      <w:r>
        <w:rPr>
          <w:rFonts w:ascii="Arial" w:eastAsia="Arial" w:hAnsi="Arial" w:cs="Arial"/>
          <w:spacing w:val="-3"/>
        </w:rPr>
        <w:t>e</w:t>
      </w:r>
      <w:r>
        <w:rPr>
          <w:rFonts w:ascii="Arial" w:eastAsia="Arial" w:hAnsi="Arial" w:cs="Arial"/>
        </w:rPr>
        <w:t>l</w:t>
      </w:r>
      <w:r>
        <w:rPr>
          <w:rFonts w:ascii="Arial" w:eastAsia="Arial" w:hAnsi="Arial" w:cs="Arial"/>
          <w:spacing w:val="1"/>
        </w:rPr>
        <w:t xml:space="preserve"> </w:t>
      </w:r>
      <w:r>
        <w:rPr>
          <w:rFonts w:ascii="Arial" w:eastAsia="Arial" w:hAnsi="Arial" w:cs="Arial"/>
        </w:rPr>
        <w:t>and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S</w:t>
      </w:r>
      <w:r>
        <w:rPr>
          <w:rFonts w:ascii="Arial" w:eastAsia="Arial" w:hAnsi="Arial" w:cs="Arial"/>
        </w:rPr>
        <w:t>ea</w:t>
      </w:r>
      <w:r>
        <w:rPr>
          <w:rFonts w:ascii="Arial" w:eastAsia="Arial" w:hAnsi="Arial" w:cs="Arial"/>
          <w:spacing w:val="3"/>
        </w:rPr>
        <w:t>f</w:t>
      </w:r>
      <w:r>
        <w:rPr>
          <w:rFonts w:ascii="Arial" w:eastAsia="Arial" w:hAnsi="Arial" w:cs="Arial"/>
          <w:spacing w:val="-3"/>
        </w:rPr>
        <w:t>a</w:t>
      </w:r>
      <w:r>
        <w:rPr>
          <w:rFonts w:ascii="Arial" w:eastAsia="Arial" w:hAnsi="Arial" w:cs="Arial"/>
          <w:spacing w:val="1"/>
        </w:rPr>
        <w:t>r</w:t>
      </w:r>
      <w:r>
        <w:rPr>
          <w:rFonts w:ascii="Arial" w:eastAsia="Arial" w:hAnsi="Arial" w:cs="Arial"/>
        </w:rPr>
        <w:t>e</w:t>
      </w:r>
      <w:r>
        <w:rPr>
          <w:rFonts w:ascii="Arial" w:eastAsia="Arial" w:hAnsi="Arial" w:cs="Arial"/>
          <w:spacing w:val="1"/>
        </w:rPr>
        <w:t>r</w:t>
      </w:r>
      <w:r>
        <w:rPr>
          <w:rFonts w:ascii="Arial" w:eastAsia="Arial" w:hAnsi="Arial" w:cs="Arial"/>
          <w:spacing w:val="-1"/>
        </w:rPr>
        <w:t>’</w:t>
      </w:r>
      <w:r>
        <w:rPr>
          <w:rFonts w:ascii="Arial" w:eastAsia="Arial" w:hAnsi="Arial" w:cs="Arial"/>
        </w:rPr>
        <w:t>s T</w:t>
      </w:r>
      <w:r>
        <w:rPr>
          <w:rFonts w:ascii="Arial" w:eastAsia="Arial" w:hAnsi="Arial" w:cs="Arial"/>
          <w:spacing w:val="1"/>
        </w:rPr>
        <w: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w:t>
      </w:r>
      <w:r>
        <w:rPr>
          <w:rFonts w:ascii="Arial" w:eastAsia="Arial" w:hAnsi="Arial" w:cs="Arial"/>
          <w:spacing w:val="2"/>
        </w:rPr>
        <w:t>g</w:t>
      </w:r>
      <w:r>
        <w:rPr>
          <w:rFonts w:ascii="Arial" w:eastAsia="Arial" w:hAnsi="Arial" w:cs="Arial"/>
        </w:rPr>
        <w:t>,</w:t>
      </w:r>
      <w:r>
        <w:rPr>
          <w:rFonts w:ascii="Arial" w:eastAsia="Arial" w:hAnsi="Arial" w:cs="Arial"/>
          <w:spacing w:val="4"/>
        </w:rPr>
        <w:t xml:space="preserve"> </w:t>
      </w:r>
      <w:r>
        <w:rPr>
          <w:rFonts w:ascii="Arial" w:eastAsia="Arial" w:hAnsi="Arial" w:cs="Arial"/>
          <w:spacing w:val="-1"/>
        </w:rPr>
        <w:t>C</w:t>
      </w:r>
      <w:r>
        <w:rPr>
          <w:rFonts w:ascii="Arial" w:eastAsia="Arial" w:hAnsi="Arial" w:cs="Arial"/>
        </w:rPr>
        <w:t>e</w:t>
      </w:r>
      <w:r>
        <w:rPr>
          <w:rFonts w:ascii="Arial" w:eastAsia="Arial" w:hAnsi="Arial" w:cs="Arial"/>
          <w:spacing w:val="-2"/>
        </w:rPr>
        <w:t>r</w:t>
      </w:r>
      <w:r>
        <w:rPr>
          <w:rFonts w:ascii="Arial" w:eastAsia="Arial" w:hAnsi="Arial" w:cs="Arial"/>
          <w:spacing w:val="1"/>
        </w:rPr>
        <w:t>t</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ca</w:t>
      </w:r>
      <w:r>
        <w:rPr>
          <w:rFonts w:ascii="Arial" w:eastAsia="Arial" w:hAnsi="Arial" w:cs="Arial"/>
          <w:spacing w:val="1"/>
        </w:rPr>
        <w:t>t</w:t>
      </w:r>
      <w:r>
        <w:rPr>
          <w:rFonts w:ascii="Arial" w:eastAsia="Arial" w:hAnsi="Arial" w:cs="Arial"/>
          <w:spacing w:val="-1"/>
        </w:rPr>
        <w:t>i</w:t>
      </w:r>
      <w:r>
        <w:rPr>
          <w:rFonts w:ascii="Arial" w:eastAsia="Arial" w:hAnsi="Arial" w:cs="Arial"/>
          <w:spacing w:val="2"/>
        </w:rPr>
        <w:t>o</w:t>
      </w:r>
      <w:r>
        <w:rPr>
          <w:rFonts w:ascii="Arial" w:eastAsia="Arial" w:hAnsi="Arial" w:cs="Arial"/>
        </w:rPr>
        <w:t xml:space="preserve">n and </w:t>
      </w:r>
      <w:r>
        <w:rPr>
          <w:rFonts w:ascii="Arial" w:eastAsia="Arial" w:hAnsi="Arial" w:cs="Arial"/>
          <w:spacing w:val="8"/>
        </w:rPr>
        <w:t>W</w:t>
      </w:r>
      <w:r>
        <w:rPr>
          <w:rFonts w:ascii="Arial" w:eastAsia="Arial" w:hAnsi="Arial" w:cs="Arial"/>
          <w:spacing w:val="-3"/>
        </w:rPr>
        <w:t>a</w:t>
      </w:r>
      <w:r>
        <w:rPr>
          <w:rFonts w:ascii="Arial" w:eastAsia="Arial" w:hAnsi="Arial" w:cs="Arial"/>
          <w:spacing w:val="1"/>
        </w:rPr>
        <w:t>t</w:t>
      </w:r>
      <w:r>
        <w:rPr>
          <w:rFonts w:ascii="Arial" w:eastAsia="Arial" w:hAnsi="Arial" w:cs="Arial"/>
        </w:rPr>
        <w:t>c</w:t>
      </w:r>
      <w:r>
        <w:rPr>
          <w:rFonts w:ascii="Arial" w:eastAsia="Arial" w:hAnsi="Arial" w:cs="Arial"/>
          <w:spacing w:val="-3"/>
        </w:rPr>
        <w:t>h</w:t>
      </w:r>
      <w:r>
        <w:rPr>
          <w:rFonts w:ascii="Arial" w:eastAsia="Arial" w:hAnsi="Arial" w:cs="Arial"/>
          <w:spacing w:val="2"/>
        </w:rPr>
        <w:t>k</w:t>
      </w:r>
      <w:r>
        <w:rPr>
          <w:rFonts w:ascii="Arial" w:eastAsia="Arial" w:hAnsi="Arial" w:cs="Arial"/>
        </w:rPr>
        <w:t>eep</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7"/>
        </w:rPr>
        <w:t xml:space="preserve"> </w:t>
      </w:r>
      <w:r>
        <w:rPr>
          <w:rFonts w:ascii="Arial" w:eastAsia="Arial" w:hAnsi="Arial" w:cs="Arial"/>
          <w:spacing w:val="-1"/>
        </w:rPr>
        <w:t>C</w:t>
      </w:r>
      <w:r>
        <w:rPr>
          <w:rFonts w:ascii="Arial" w:eastAsia="Arial" w:hAnsi="Arial" w:cs="Arial"/>
        </w:rPr>
        <w:t>ode</w:t>
      </w:r>
      <w:r>
        <w:rPr>
          <w:rFonts w:ascii="Arial" w:eastAsia="Arial" w:hAnsi="Arial" w:cs="Arial"/>
          <w:spacing w:val="5"/>
        </w:rPr>
        <w:t xml:space="preserve"> </w:t>
      </w:r>
      <w:r>
        <w:rPr>
          <w:rFonts w:ascii="Arial" w:eastAsia="Arial" w:hAnsi="Arial" w:cs="Arial"/>
          <w:spacing w:val="1"/>
        </w:rPr>
        <w:t>(</w:t>
      </w:r>
      <w:r>
        <w:rPr>
          <w:rFonts w:ascii="Arial" w:eastAsia="Arial" w:hAnsi="Arial" w:cs="Arial"/>
          <w:spacing w:val="-1"/>
        </w:rPr>
        <w:t>S</w:t>
      </w:r>
      <w:r>
        <w:rPr>
          <w:rFonts w:ascii="Arial" w:eastAsia="Arial" w:hAnsi="Arial" w:cs="Arial"/>
          <w:spacing w:val="2"/>
        </w:rPr>
        <w:t>T</w:t>
      </w:r>
      <w:r>
        <w:rPr>
          <w:rFonts w:ascii="Arial" w:eastAsia="Arial" w:hAnsi="Arial" w:cs="Arial"/>
          <w:spacing w:val="-6"/>
        </w:rPr>
        <w:t>C</w:t>
      </w:r>
      <w:r>
        <w:rPr>
          <w:rFonts w:ascii="Arial" w:eastAsia="Arial" w:hAnsi="Arial" w:cs="Arial"/>
        </w:rPr>
        <w:t>W</w:t>
      </w:r>
      <w:r>
        <w:rPr>
          <w:rFonts w:ascii="Arial" w:eastAsia="Arial" w:hAnsi="Arial" w:cs="Arial"/>
          <w:spacing w:val="10"/>
        </w:rPr>
        <w:t xml:space="preserve"> </w:t>
      </w:r>
      <w:r>
        <w:rPr>
          <w:rFonts w:ascii="Arial" w:eastAsia="Arial" w:hAnsi="Arial" w:cs="Arial"/>
          <w:spacing w:val="-1"/>
        </w:rPr>
        <w:t>C</w:t>
      </w:r>
      <w:r>
        <w:rPr>
          <w:rFonts w:ascii="Arial" w:eastAsia="Arial" w:hAnsi="Arial" w:cs="Arial"/>
        </w:rPr>
        <w:t>ode)</w:t>
      </w:r>
      <w:r>
        <w:rPr>
          <w:rFonts w:ascii="Arial" w:eastAsia="Arial" w:hAnsi="Arial" w:cs="Arial"/>
          <w:spacing w:val="6"/>
        </w:rPr>
        <w:t xml:space="preserve"> </w:t>
      </w:r>
      <w:r>
        <w:rPr>
          <w:rFonts w:ascii="Arial" w:eastAsia="Arial" w:hAnsi="Arial" w:cs="Arial"/>
        </w:rPr>
        <w:t>con</w:t>
      </w:r>
      <w:r>
        <w:rPr>
          <w:rFonts w:ascii="Arial" w:eastAsia="Arial" w:hAnsi="Arial" w:cs="Arial"/>
          <w:spacing w:val="1"/>
        </w:rPr>
        <w:t>t</w:t>
      </w:r>
      <w:r>
        <w:rPr>
          <w:rFonts w:ascii="Arial" w:eastAsia="Arial" w:hAnsi="Arial" w:cs="Arial"/>
        </w:rPr>
        <w:t>a</w:t>
      </w:r>
      <w:r>
        <w:rPr>
          <w:rFonts w:ascii="Arial" w:eastAsia="Arial" w:hAnsi="Arial" w:cs="Arial"/>
          <w:spacing w:val="-4"/>
        </w:rPr>
        <w:t>i</w:t>
      </w:r>
      <w:r>
        <w:rPr>
          <w:rFonts w:ascii="Arial" w:eastAsia="Arial" w:hAnsi="Arial" w:cs="Arial"/>
        </w:rPr>
        <w:t>ns</w:t>
      </w:r>
      <w:r>
        <w:rPr>
          <w:rFonts w:ascii="Arial" w:eastAsia="Arial" w:hAnsi="Arial" w:cs="Arial"/>
          <w:spacing w:val="5"/>
        </w:rPr>
        <w:t xml:space="preserve"> </w:t>
      </w:r>
      <w:r>
        <w:rPr>
          <w:rFonts w:ascii="Arial" w:eastAsia="Arial" w:hAnsi="Arial" w:cs="Arial"/>
        </w:rPr>
        <w:t>spec</w:t>
      </w:r>
      <w:r>
        <w:rPr>
          <w:rFonts w:ascii="Arial" w:eastAsia="Arial" w:hAnsi="Arial" w:cs="Arial"/>
          <w:spacing w:val="-1"/>
        </w:rPr>
        <w:t>i</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ons</w:t>
      </w:r>
      <w:r>
        <w:rPr>
          <w:rFonts w:ascii="Arial" w:eastAsia="Arial" w:hAnsi="Arial" w:cs="Arial"/>
          <w:spacing w:val="5"/>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9"/>
        </w:rPr>
        <w:t xml:space="preserve"> </w:t>
      </w:r>
      <w:r>
        <w:rPr>
          <w:rFonts w:ascii="Arial" w:eastAsia="Arial" w:hAnsi="Arial" w:cs="Arial"/>
          <w:spacing w:val="1"/>
        </w:rPr>
        <w:t>m</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1"/>
        </w:rPr>
        <w:t>m</w:t>
      </w:r>
      <w:r>
        <w:rPr>
          <w:rFonts w:ascii="Arial" w:eastAsia="Arial" w:hAnsi="Arial" w:cs="Arial"/>
        </w:rPr>
        <w:t>um</w:t>
      </w:r>
      <w:r>
        <w:rPr>
          <w:rFonts w:ascii="Arial" w:eastAsia="Arial" w:hAnsi="Arial" w:cs="Arial"/>
          <w:spacing w:val="6"/>
        </w:rPr>
        <w:t xml:space="preserve"> </w:t>
      </w:r>
      <w:r>
        <w:rPr>
          <w:rFonts w:ascii="Arial" w:eastAsia="Arial" w:hAnsi="Arial" w:cs="Arial"/>
        </w:rPr>
        <w:t>s</w:t>
      </w:r>
      <w:r>
        <w:rPr>
          <w:rFonts w:ascii="Arial" w:eastAsia="Arial" w:hAnsi="Arial" w:cs="Arial"/>
          <w:spacing w:val="1"/>
        </w:rPr>
        <w:t>t</w:t>
      </w:r>
      <w:r>
        <w:rPr>
          <w:rFonts w:ascii="Arial" w:eastAsia="Arial" w:hAnsi="Arial" w:cs="Arial"/>
        </w:rPr>
        <w:t>and</w:t>
      </w:r>
      <w:r>
        <w:rPr>
          <w:rFonts w:ascii="Arial" w:eastAsia="Arial" w:hAnsi="Arial" w:cs="Arial"/>
          <w:spacing w:val="-3"/>
        </w:rPr>
        <w:t>a</w:t>
      </w:r>
      <w:r>
        <w:rPr>
          <w:rFonts w:ascii="Arial" w:eastAsia="Arial" w:hAnsi="Arial" w:cs="Arial"/>
          <w:spacing w:val="1"/>
        </w:rPr>
        <w:t>r</w:t>
      </w:r>
      <w:r>
        <w:rPr>
          <w:rFonts w:ascii="Arial" w:eastAsia="Arial" w:hAnsi="Arial" w:cs="Arial"/>
        </w:rPr>
        <w:t>d</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 co</w:t>
      </w:r>
      <w:r>
        <w:rPr>
          <w:rFonts w:ascii="Arial" w:eastAsia="Arial" w:hAnsi="Arial" w:cs="Arial"/>
          <w:spacing w:val="1"/>
        </w:rPr>
        <w:t>m</w:t>
      </w:r>
      <w:r>
        <w:rPr>
          <w:rFonts w:ascii="Arial" w:eastAsia="Arial" w:hAnsi="Arial" w:cs="Arial"/>
        </w:rPr>
        <w:t>pe</w:t>
      </w:r>
      <w:r>
        <w:rPr>
          <w:rFonts w:ascii="Arial" w:eastAsia="Arial" w:hAnsi="Arial" w:cs="Arial"/>
          <w:spacing w:val="1"/>
        </w:rPr>
        <w:t>t</w:t>
      </w:r>
      <w:r>
        <w:rPr>
          <w:rFonts w:ascii="Arial" w:eastAsia="Arial" w:hAnsi="Arial" w:cs="Arial"/>
        </w:rPr>
        <w:t>e</w:t>
      </w:r>
      <w:r>
        <w:rPr>
          <w:rFonts w:ascii="Arial" w:eastAsia="Arial" w:hAnsi="Arial" w:cs="Arial"/>
          <w:spacing w:val="-3"/>
        </w:rPr>
        <w:t>n</w:t>
      </w:r>
      <w:r>
        <w:rPr>
          <w:rFonts w:ascii="Arial" w:eastAsia="Arial" w:hAnsi="Arial" w:cs="Arial"/>
        </w:rPr>
        <w:t>ce</w:t>
      </w:r>
      <w:r>
        <w:rPr>
          <w:rFonts w:ascii="Arial" w:eastAsia="Arial" w:hAnsi="Arial" w:cs="Arial"/>
          <w:spacing w:val="-2"/>
        </w:rPr>
        <w:t xml:space="preserve"> </w:t>
      </w:r>
      <w:r>
        <w:rPr>
          <w:rFonts w:ascii="Arial" w:eastAsia="Arial" w:hAnsi="Arial" w:cs="Arial"/>
          <w:spacing w:val="1"/>
        </w:rPr>
        <w:t>f</w:t>
      </w:r>
      <w:r>
        <w:rPr>
          <w:rFonts w:ascii="Arial" w:eastAsia="Arial" w:hAnsi="Arial" w:cs="Arial"/>
        </w:rPr>
        <w:t>or sh</w:t>
      </w:r>
      <w:r>
        <w:rPr>
          <w:rFonts w:ascii="Arial" w:eastAsia="Arial" w:hAnsi="Arial" w:cs="Arial"/>
          <w:spacing w:val="-1"/>
        </w:rPr>
        <w:t>i</w:t>
      </w:r>
      <w:r>
        <w:rPr>
          <w:rFonts w:ascii="Arial" w:eastAsia="Arial" w:hAnsi="Arial" w:cs="Arial"/>
        </w:rPr>
        <w:t>ps’ p</w:t>
      </w:r>
      <w:r>
        <w:rPr>
          <w:rFonts w:ascii="Arial" w:eastAsia="Arial" w:hAnsi="Arial" w:cs="Arial"/>
          <w:spacing w:val="-3"/>
        </w:rPr>
        <w:t>e</w:t>
      </w:r>
      <w:r>
        <w:rPr>
          <w:rFonts w:ascii="Arial" w:eastAsia="Arial" w:hAnsi="Arial" w:cs="Arial"/>
          <w:spacing w:val="1"/>
        </w:rPr>
        <w:t>r</w:t>
      </w:r>
      <w:r>
        <w:rPr>
          <w:rFonts w:ascii="Arial" w:eastAsia="Arial" w:hAnsi="Arial" w:cs="Arial"/>
        </w:rPr>
        <w:t>sonne</w:t>
      </w:r>
      <w:r>
        <w:rPr>
          <w:rFonts w:ascii="Arial" w:eastAsia="Arial" w:hAnsi="Arial" w:cs="Arial"/>
          <w:spacing w:val="-1"/>
        </w:rPr>
        <w:t>l</w:t>
      </w:r>
      <w:r>
        <w:rPr>
          <w:rFonts w:ascii="Arial" w:eastAsia="Arial" w:hAnsi="Arial" w:cs="Arial"/>
        </w:rPr>
        <w:t>;</w:t>
      </w:r>
    </w:p>
    <w:p w:rsidR="000A5570" w:rsidRDefault="000A5570">
      <w:pPr>
        <w:spacing w:before="16" w:after="0" w:line="220" w:lineRule="exact"/>
      </w:pPr>
    </w:p>
    <w:p w:rsidR="000A5570" w:rsidRDefault="00863EB5">
      <w:pPr>
        <w:spacing w:after="0" w:line="241" w:lineRule="auto"/>
        <w:ind w:left="723" w:right="97"/>
        <w:jc w:val="both"/>
        <w:rPr>
          <w:rFonts w:ascii="Arial" w:eastAsia="Arial" w:hAnsi="Arial" w:cs="Arial"/>
        </w:rPr>
      </w:pPr>
      <w:r>
        <w:rPr>
          <w:rFonts w:ascii="Arial" w:eastAsia="Arial" w:hAnsi="Arial" w:cs="Arial"/>
          <w:b/>
          <w:bCs/>
          <w:spacing w:val="-1"/>
        </w:rPr>
        <w:t>N</w:t>
      </w:r>
      <w:r>
        <w:rPr>
          <w:rFonts w:ascii="Arial" w:eastAsia="Arial" w:hAnsi="Arial" w:cs="Arial"/>
          <w:b/>
          <w:bCs/>
          <w:spacing w:val="1"/>
        </w:rPr>
        <w:t>O</w:t>
      </w:r>
      <w:r>
        <w:rPr>
          <w:rFonts w:ascii="Arial" w:eastAsia="Arial" w:hAnsi="Arial" w:cs="Arial"/>
          <w:b/>
          <w:bCs/>
          <w:spacing w:val="-3"/>
        </w:rPr>
        <w:t>T</w:t>
      </w:r>
      <w:r>
        <w:rPr>
          <w:rFonts w:ascii="Arial" w:eastAsia="Arial" w:hAnsi="Arial" w:cs="Arial"/>
          <w:b/>
          <w:bCs/>
          <w:spacing w:val="1"/>
        </w:rPr>
        <w:t>I</w:t>
      </w:r>
      <w:r>
        <w:rPr>
          <w:rFonts w:ascii="Arial" w:eastAsia="Arial" w:hAnsi="Arial" w:cs="Arial"/>
          <w:b/>
          <w:bCs/>
          <w:spacing w:val="-1"/>
        </w:rPr>
        <w:t>N</w:t>
      </w:r>
      <w:r>
        <w:rPr>
          <w:rFonts w:ascii="Arial" w:eastAsia="Arial" w:hAnsi="Arial" w:cs="Arial"/>
          <w:b/>
          <w:bCs/>
        </w:rPr>
        <w:t>G</w:t>
      </w:r>
      <w:r>
        <w:rPr>
          <w:rFonts w:ascii="Arial" w:eastAsia="Arial" w:hAnsi="Arial" w:cs="Arial"/>
          <w:b/>
          <w:bCs/>
          <w:spacing w:val="53"/>
        </w:rPr>
        <w:t xml:space="preserve"> </w:t>
      </w:r>
      <w:r>
        <w:rPr>
          <w:rFonts w:ascii="Arial" w:eastAsia="Arial" w:hAnsi="Arial" w:cs="Arial"/>
          <w:b/>
          <w:bCs/>
          <w:spacing w:val="-6"/>
        </w:rPr>
        <w:t>A</w:t>
      </w:r>
      <w:r>
        <w:rPr>
          <w:rFonts w:ascii="Arial" w:eastAsia="Arial" w:hAnsi="Arial" w:cs="Arial"/>
          <w:b/>
          <w:bCs/>
        </w:rPr>
        <w:t>L</w:t>
      </w:r>
      <w:r>
        <w:rPr>
          <w:rFonts w:ascii="Arial" w:eastAsia="Arial" w:hAnsi="Arial" w:cs="Arial"/>
          <w:b/>
          <w:bCs/>
          <w:spacing w:val="-1"/>
        </w:rPr>
        <w:t>S</w:t>
      </w:r>
      <w:r>
        <w:rPr>
          <w:rFonts w:ascii="Arial" w:eastAsia="Arial" w:hAnsi="Arial" w:cs="Arial"/>
          <w:b/>
          <w:bCs/>
        </w:rPr>
        <w:t>O</w:t>
      </w:r>
      <w:r>
        <w:rPr>
          <w:rFonts w:ascii="Arial" w:eastAsia="Arial" w:hAnsi="Arial" w:cs="Arial"/>
          <w:b/>
          <w:bCs/>
          <w:spacing w:val="50"/>
        </w:rPr>
        <w:t xml:space="preserve"> </w:t>
      </w:r>
      <w:r>
        <w:rPr>
          <w:rFonts w:ascii="Arial" w:eastAsia="Arial" w:hAnsi="Arial" w:cs="Arial"/>
          <w:spacing w:val="1"/>
        </w:rPr>
        <w:t>t</w:t>
      </w:r>
      <w:r>
        <w:rPr>
          <w:rFonts w:ascii="Arial" w:eastAsia="Arial" w:hAnsi="Arial" w:cs="Arial"/>
        </w:rPr>
        <w:t>hat</w:t>
      </w:r>
      <w:r>
        <w:rPr>
          <w:rFonts w:ascii="Arial" w:eastAsia="Arial" w:hAnsi="Arial" w:cs="Arial"/>
          <w:spacing w:val="50"/>
        </w:rPr>
        <w:t xml:space="preserve"> </w:t>
      </w:r>
      <w:r>
        <w:rPr>
          <w:rFonts w:ascii="Arial" w:eastAsia="Arial" w:hAnsi="Arial" w:cs="Arial"/>
          <w:spacing w:val="-1"/>
        </w:rPr>
        <w:t>S</w:t>
      </w:r>
      <w:r>
        <w:rPr>
          <w:rFonts w:ascii="Arial" w:eastAsia="Arial" w:hAnsi="Arial" w:cs="Arial"/>
        </w:rPr>
        <w:t>T</w:t>
      </w:r>
      <w:r>
        <w:rPr>
          <w:rFonts w:ascii="Arial" w:eastAsia="Arial" w:hAnsi="Arial" w:cs="Arial"/>
          <w:spacing w:val="-6"/>
        </w:rPr>
        <w:t>C</w:t>
      </w:r>
      <w:r>
        <w:rPr>
          <w:rFonts w:ascii="Arial" w:eastAsia="Arial" w:hAnsi="Arial" w:cs="Arial"/>
        </w:rPr>
        <w:t>W</w:t>
      </w:r>
      <w:r>
        <w:rPr>
          <w:rFonts w:ascii="Arial" w:eastAsia="Arial" w:hAnsi="Arial" w:cs="Arial"/>
          <w:spacing w:val="57"/>
        </w:rPr>
        <w:t xml:space="preserve"> </w:t>
      </w:r>
      <w:r>
        <w:rPr>
          <w:rFonts w:ascii="Arial" w:eastAsia="Arial" w:hAnsi="Arial" w:cs="Arial"/>
        </w:rPr>
        <w:t>95</w:t>
      </w:r>
      <w:r>
        <w:rPr>
          <w:rFonts w:ascii="Arial" w:eastAsia="Arial" w:hAnsi="Arial" w:cs="Arial"/>
          <w:spacing w:val="49"/>
        </w:rPr>
        <w:t xml:space="preserve"> </w:t>
      </w:r>
      <w:r>
        <w:rPr>
          <w:rFonts w:ascii="Arial" w:eastAsia="Arial" w:hAnsi="Arial" w:cs="Arial"/>
        </w:rPr>
        <w:t>adop</w:t>
      </w:r>
      <w:r>
        <w:rPr>
          <w:rFonts w:ascii="Arial" w:eastAsia="Arial" w:hAnsi="Arial" w:cs="Arial"/>
          <w:spacing w:val="1"/>
        </w:rPr>
        <w:t>t</w:t>
      </w:r>
      <w:r>
        <w:rPr>
          <w:rFonts w:ascii="Arial" w:eastAsia="Arial" w:hAnsi="Arial" w:cs="Arial"/>
        </w:rPr>
        <w:t>ed</w:t>
      </w:r>
      <w:r>
        <w:rPr>
          <w:rFonts w:ascii="Arial" w:eastAsia="Arial" w:hAnsi="Arial" w:cs="Arial"/>
          <w:spacing w:val="49"/>
        </w:rPr>
        <w:t xml:space="preserve"> </w:t>
      </w:r>
      <w:r>
        <w:rPr>
          <w:rFonts w:ascii="Arial" w:eastAsia="Arial" w:hAnsi="Arial" w:cs="Arial"/>
          <w:spacing w:val="-1"/>
        </w:rPr>
        <w:t>R</w:t>
      </w:r>
      <w:r>
        <w:rPr>
          <w:rFonts w:ascii="Arial" w:eastAsia="Arial" w:hAnsi="Arial" w:cs="Arial"/>
        </w:rPr>
        <w:t>eso</w:t>
      </w:r>
      <w:r>
        <w:rPr>
          <w:rFonts w:ascii="Arial" w:eastAsia="Arial" w:hAnsi="Arial" w:cs="Arial"/>
          <w:spacing w:val="-1"/>
        </w:rPr>
        <w:t>l</w:t>
      </w:r>
      <w:r>
        <w:rPr>
          <w:rFonts w:ascii="Arial" w:eastAsia="Arial" w:hAnsi="Arial" w:cs="Arial"/>
        </w:rPr>
        <w:t>u</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49"/>
        </w:rPr>
        <w:t xml:space="preserve"> </w:t>
      </w:r>
      <w:r>
        <w:rPr>
          <w:rFonts w:ascii="Arial" w:eastAsia="Arial" w:hAnsi="Arial" w:cs="Arial"/>
        </w:rPr>
        <w:t>10</w:t>
      </w:r>
      <w:r>
        <w:rPr>
          <w:rFonts w:ascii="Arial" w:eastAsia="Arial" w:hAnsi="Arial" w:cs="Arial"/>
          <w:spacing w:val="49"/>
        </w:rPr>
        <w:t xml:space="preserve"> </w:t>
      </w:r>
      <w:r>
        <w:rPr>
          <w:rFonts w:ascii="Arial" w:eastAsia="Arial" w:hAnsi="Arial" w:cs="Arial"/>
        </w:rPr>
        <w:t>conce</w:t>
      </w:r>
      <w:r>
        <w:rPr>
          <w:rFonts w:ascii="Arial" w:eastAsia="Arial" w:hAnsi="Arial" w:cs="Arial"/>
          <w:spacing w:val="1"/>
        </w:rPr>
        <w:t>r</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51"/>
        </w:rPr>
        <w:t xml:space="preserve"> </w:t>
      </w:r>
      <w:r>
        <w:rPr>
          <w:rFonts w:ascii="Arial" w:eastAsia="Arial" w:hAnsi="Arial" w:cs="Arial"/>
        </w:rPr>
        <w:t>T</w:t>
      </w:r>
      <w:r>
        <w:rPr>
          <w:rFonts w:ascii="Arial" w:eastAsia="Arial" w:hAnsi="Arial" w:cs="Arial"/>
          <w:spacing w:val="1"/>
        </w:rPr>
        <w:t>r</w:t>
      </w:r>
      <w:r>
        <w:rPr>
          <w:rFonts w:ascii="Arial" w:eastAsia="Arial" w:hAnsi="Arial" w:cs="Arial"/>
        </w:rPr>
        <w:t>a</w:t>
      </w:r>
      <w:r>
        <w:rPr>
          <w:rFonts w:ascii="Arial" w:eastAsia="Arial" w:hAnsi="Arial" w:cs="Arial"/>
          <w:spacing w:val="-3"/>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5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52"/>
        </w:rPr>
        <w:t xml:space="preserve"> </w:t>
      </w:r>
      <w:r>
        <w:rPr>
          <w:rFonts w:ascii="Arial" w:eastAsia="Arial" w:hAnsi="Arial" w:cs="Arial"/>
          <w:spacing w:val="1"/>
        </w:rPr>
        <w:t>m</w:t>
      </w:r>
      <w:r>
        <w:rPr>
          <w:rFonts w:ascii="Arial" w:eastAsia="Arial" w:hAnsi="Arial" w:cs="Arial"/>
        </w:rPr>
        <w:t>a</w:t>
      </w:r>
      <w:r>
        <w:rPr>
          <w:rFonts w:ascii="Arial" w:eastAsia="Arial" w:hAnsi="Arial" w:cs="Arial"/>
          <w:spacing w:val="1"/>
        </w:rPr>
        <w:t>r</w:t>
      </w:r>
      <w:r>
        <w:rPr>
          <w:rFonts w:ascii="Arial" w:eastAsia="Arial" w:hAnsi="Arial" w:cs="Arial"/>
          <w:spacing w:val="-4"/>
        </w:rPr>
        <w:t>i</w:t>
      </w:r>
      <w:r>
        <w:rPr>
          <w:rFonts w:ascii="Arial" w:eastAsia="Arial" w:hAnsi="Arial" w:cs="Arial"/>
          <w:spacing w:val="1"/>
        </w:rPr>
        <w:t>t</w:t>
      </w:r>
      <w:r>
        <w:rPr>
          <w:rFonts w:ascii="Arial" w:eastAsia="Arial" w:hAnsi="Arial" w:cs="Arial"/>
          <w:spacing w:val="-1"/>
        </w:rPr>
        <w:t>i</w:t>
      </w:r>
      <w:r>
        <w:rPr>
          <w:rFonts w:ascii="Arial" w:eastAsia="Arial" w:hAnsi="Arial" w:cs="Arial"/>
          <w:spacing w:val="1"/>
        </w:rPr>
        <w:t>m</w:t>
      </w:r>
      <w:r>
        <w:rPr>
          <w:rFonts w:ascii="Arial" w:eastAsia="Arial" w:hAnsi="Arial" w:cs="Arial"/>
        </w:rPr>
        <w:t>e p</w:t>
      </w:r>
      <w:r>
        <w:rPr>
          <w:rFonts w:ascii="Arial" w:eastAsia="Arial" w:hAnsi="Arial" w:cs="Arial"/>
          <w:spacing w:val="-1"/>
        </w:rPr>
        <w:t>il</w:t>
      </w:r>
      <w:r>
        <w:rPr>
          <w:rFonts w:ascii="Arial" w:eastAsia="Arial" w:hAnsi="Arial" w:cs="Arial"/>
        </w:rPr>
        <w:t>o</w:t>
      </w:r>
      <w:r>
        <w:rPr>
          <w:rFonts w:ascii="Arial" w:eastAsia="Arial" w:hAnsi="Arial" w:cs="Arial"/>
          <w:spacing w:val="1"/>
        </w:rPr>
        <w:t>t</w:t>
      </w:r>
      <w:r>
        <w:rPr>
          <w:rFonts w:ascii="Arial" w:eastAsia="Arial" w:hAnsi="Arial" w:cs="Arial"/>
        </w:rPr>
        <w:t>s,</w:t>
      </w:r>
      <w:r>
        <w:rPr>
          <w:rFonts w:ascii="Arial" w:eastAsia="Arial" w:hAnsi="Arial" w:cs="Arial"/>
          <w:spacing w:val="2"/>
        </w:rPr>
        <w:t xml:space="preserve"> </w:t>
      </w:r>
      <w:r>
        <w:rPr>
          <w:rFonts w:ascii="Arial" w:eastAsia="Arial" w:hAnsi="Arial" w:cs="Arial"/>
          <w:spacing w:val="-2"/>
        </w:rPr>
        <w:t>v</w:t>
      </w:r>
      <w:r>
        <w:rPr>
          <w:rFonts w:ascii="Arial" w:eastAsia="Arial" w:hAnsi="Arial" w:cs="Arial"/>
        </w:rPr>
        <w:t xml:space="preserve">essel </w:t>
      </w:r>
      <w:r>
        <w:rPr>
          <w:rFonts w:ascii="Arial" w:eastAsia="Arial" w:hAnsi="Arial" w:cs="Arial"/>
          <w:spacing w:val="-1"/>
        </w:rPr>
        <w:t>t</w:t>
      </w:r>
      <w:r>
        <w:rPr>
          <w:rFonts w:ascii="Arial" w:eastAsia="Arial" w:hAnsi="Arial" w:cs="Arial"/>
          <w:spacing w:val="1"/>
        </w:rPr>
        <w:t>r</w:t>
      </w:r>
      <w:r>
        <w:rPr>
          <w:rFonts w:ascii="Arial" w:eastAsia="Arial" w:hAnsi="Arial" w:cs="Arial"/>
          <w:spacing w:val="-3"/>
        </w:rPr>
        <w:t>a</w:t>
      </w:r>
      <w:r>
        <w:rPr>
          <w:rFonts w:ascii="Arial" w:eastAsia="Arial" w:hAnsi="Arial" w:cs="Arial"/>
          <w:spacing w:val="1"/>
        </w:rPr>
        <w:t>f</w:t>
      </w:r>
      <w:r>
        <w:rPr>
          <w:rFonts w:ascii="Arial" w:eastAsia="Arial" w:hAnsi="Arial" w:cs="Arial"/>
          <w:spacing w:val="3"/>
        </w:rPr>
        <w:t>f</w:t>
      </w:r>
      <w:r>
        <w:rPr>
          <w:rFonts w:ascii="Arial" w:eastAsia="Arial" w:hAnsi="Arial" w:cs="Arial"/>
          <w:spacing w:val="-4"/>
        </w:rPr>
        <w:t>i</w:t>
      </w:r>
      <w:r>
        <w:rPr>
          <w:rFonts w:ascii="Arial" w:eastAsia="Arial" w:hAnsi="Arial" w:cs="Arial"/>
        </w:rPr>
        <w:t>c</w:t>
      </w:r>
      <w:r>
        <w:rPr>
          <w:rFonts w:ascii="Arial" w:eastAsia="Arial" w:hAnsi="Arial" w:cs="Arial"/>
          <w:spacing w:val="1"/>
        </w:rPr>
        <w:t xml:space="preserve"> </w:t>
      </w:r>
      <w:r>
        <w:rPr>
          <w:rFonts w:ascii="Arial" w:eastAsia="Arial" w:hAnsi="Arial" w:cs="Arial"/>
        </w:rPr>
        <w:t>p</w:t>
      </w:r>
      <w:r>
        <w:rPr>
          <w:rFonts w:ascii="Arial" w:eastAsia="Arial" w:hAnsi="Arial" w:cs="Arial"/>
          <w:spacing w:val="-3"/>
        </w:rPr>
        <w:t>e</w:t>
      </w:r>
      <w:r>
        <w:rPr>
          <w:rFonts w:ascii="Arial" w:eastAsia="Arial" w:hAnsi="Arial" w:cs="Arial"/>
          <w:spacing w:val="1"/>
        </w:rPr>
        <w:t>r</w:t>
      </w:r>
      <w:r>
        <w:rPr>
          <w:rFonts w:ascii="Arial" w:eastAsia="Arial" w:hAnsi="Arial" w:cs="Arial"/>
          <w:spacing w:val="-2"/>
        </w:rPr>
        <w:t>s</w:t>
      </w:r>
      <w:r>
        <w:rPr>
          <w:rFonts w:ascii="Arial" w:eastAsia="Arial" w:hAnsi="Arial" w:cs="Arial"/>
        </w:rPr>
        <w:t>onnel and</w:t>
      </w:r>
      <w:r>
        <w:rPr>
          <w:rFonts w:ascii="Arial" w:eastAsia="Arial" w:hAnsi="Arial" w:cs="Arial"/>
          <w:spacing w:val="1"/>
        </w:rPr>
        <w:t xml:space="preserve"> m</w:t>
      </w:r>
      <w:r>
        <w:rPr>
          <w:rFonts w:ascii="Arial" w:eastAsia="Arial" w:hAnsi="Arial" w:cs="Arial"/>
          <w:spacing w:val="-3"/>
        </w:rPr>
        <w:t>a</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spacing w:val="1"/>
        </w:rPr>
        <w:t>m</w:t>
      </w:r>
      <w:r>
        <w:rPr>
          <w:rFonts w:ascii="Arial" w:eastAsia="Arial" w:hAnsi="Arial" w:cs="Arial"/>
        </w:rPr>
        <w:t>e</w:t>
      </w:r>
      <w:r>
        <w:rPr>
          <w:rFonts w:ascii="Arial" w:eastAsia="Arial" w:hAnsi="Arial" w:cs="Arial"/>
          <w:spacing w:val="-2"/>
        </w:rPr>
        <w:t xml:space="preserve"> </w:t>
      </w:r>
      <w:r>
        <w:rPr>
          <w:rFonts w:ascii="Arial" w:eastAsia="Arial" w:hAnsi="Arial" w:cs="Arial"/>
        </w:rPr>
        <w:t>pe</w:t>
      </w:r>
      <w:r>
        <w:rPr>
          <w:rFonts w:ascii="Arial" w:eastAsia="Arial" w:hAnsi="Arial" w:cs="Arial"/>
          <w:spacing w:val="-2"/>
        </w:rPr>
        <w:t>rs</w:t>
      </w:r>
      <w:r>
        <w:rPr>
          <w:rFonts w:ascii="Arial" w:eastAsia="Arial" w:hAnsi="Arial" w:cs="Arial"/>
        </w:rPr>
        <w:t>onnel e</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o</w:t>
      </w:r>
      <w:r>
        <w:rPr>
          <w:rFonts w:ascii="Arial" w:eastAsia="Arial" w:hAnsi="Arial" w:cs="Arial"/>
          <w:spacing w:val="-2"/>
        </w:rPr>
        <w:t>y</w:t>
      </w:r>
      <w:r>
        <w:rPr>
          <w:rFonts w:ascii="Arial" w:eastAsia="Arial" w:hAnsi="Arial" w:cs="Arial"/>
        </w:rPr>
        <w:t>ed</w:t>
      </w:r>
      <w:r>
        <w:rPr>
          <w:rFonts w:ascii="Arial" w:eastAsia="Arial" w:hAnsi="Arial" w:cs="Arial"/>
          <w:spacing w:val="1"/>
        </w:rPr>
        <w:t xml:space="preserve"> </w:t>
      </w:r>
      <w:r>
        <w:rPr>
          <w:rFonts w:ascii="Arial" w:eastAsia="Arial" w:hAnsi="Arial" w:cs="Arial"/>
        </w:rPr>
        <w:t>on</w:t>
      </w:r>
      <w:r>
        <w:rPr>
          <w:rFonts w:ascii="Arial" w:eastAsia="Arial" w:hAnsi="Arial" w:cs="Arial"/>
          <w:spacing w:val="1"/>
        </w:rPr>
        <w:t xml:space="preserve"> m</w:t>
      </w:r>
      <w:r>
        <w:rPr>
          <w:rFonts w:ascii="Arial" w:eastAsia="Arial" w:hAnsi="Arial" w:cs="Arial"/>
        </w:rPr>
        <w:t>ob</w:t>
      </w:r>
      <w:r>
        <w:rPr>
          <w:rFonts w:ascii="Arial" w:eastAsia="Arial" w:hAnsi="Arial" w:cs="Arial"/>
          <w:spacing w:val="-1"/>
        </w:rPr>
        <w:t>i</w:t>
      </w:r>
      <w:r>
        <w:rPr>
          <w:rFonts w:ascii="Arial" w:eastAsia="Arial" w:hAnsi="Arial" w:cs="Arial"/>
          <w:spacing w:val="-4"/>
        </w:rPr>
        <w:t>l</w:t>
      </w:r>
      <w:r>
        <w:rPr>
          <w:rFonts w:ascii="Arial" w:eastAsia="Arial" w:hAnsi="Arial" w:cs="Arial"/>
        </w:rPr>
        <w:t>e</w:t>
      </w:r>
      <w:r>
        <w:rPr>
          <w:rFonts w:ascii="Arial" w:eastAsia="Arial" w:hAnsi="Arial" w:cs="Arial"/>
          <w:spacing w:val="1"/>
        </w:rPr>
        <w:t xml:space="preserve"> </w:t>
      </w:r>
      <w:r>
        <w:rPr>
          <w:rFonts w:ascii="Arial" w:eastAsia="Arial" w:hAnsi="Arial" w:cs="Arial"/>
          <w:spacing w:val="-3"/>
        </w:rPr>
        <w:t>o</w:t>
      </w:r>
      <w:r>
        <w:rPr>
          <w:rFonts w:ascii="Arial" w:eastAsia="Arial" w:hAnsi="Arial" w:cs="Arial"/>
          <w:spacing w:val="1"/>
        </w:rPr>
        <w:t>ff</w:t>
      </w:r>
      <w:r>
        <w:rPr>
          <w:rFonts w:ascii="Arial" w:eastAsia="Arial" w:hAnsi="Arial" w:cs="Arial"/>
        </w:rPr>
        <w:t>sho</w:t>
      </w:r>
      <w:r>
        <w:rPr>
          <w:rFonts w:ascii="Arial" w:eastAsia="Arial" w:hAnsi="Arial" w:cs="Arial"/>
          <w:spacing w:val="1"/>
        </w:rPr>
        <w:t>r</w:t>
      </w:r>
      <w:r>
        <w:rPr>
          <w:rFonts w:ascii="Arial" w:eastAsia="Arial" w:hAnsi="Arial" w:cs="Arial"/>
        </w:rPr>
        <w:t>e</w:t>
      </w:r>
      <w:r>
        <w:rPr>
          <w:rFonts w:ascii="Arial" w:eastAsia="Arial" w:hAnsi="Arial" w:cs="Arial"/>
          <w:spacing w:val="-2"/>
        </w:rPr>
        <w:t xml:space="preserve"> </w:t>
      </w:r>
      <w:r>
        <w:rPr>
          <w:rFonts w:ascii="Arial" w:eastAsia="Arial" w:hAnsi="Arial" w:cs="Arial"/>
        </w:rPr>
        <w:t>un</w:t>
      </w:r>
      <w:r>
        <w:rPr>
          <w:rFonts w:ascii="Arial" w:eastAsia="Arial" w:hAnsi="Arial" w:cs="Arial"/>
          <w:spacing w:val="-1"/>
        </w:rPr>
        <w:t>i</w:t>
      </w:r>
      <w:r>
        <w:rPr>
          <w:rFonts w:ascii="Arial" w:eastAsia="Arial" w:hAnsi="Arial" w:cs="Arial"/>
          <w:spacing w:val="1"/>
        </w:rPr>
        <w:t>t</w:t>
      </w:r>
      <w:r>
        <w:rPr>
          <w:rFonts w:ascii="Arial" w:eastAsia="Arial" w:hAnsi="Arial" w:cs="Arial"/>
          <w:spacing w:val="-2"/>
        </w:rPr>
        <w:t>s</w:t>
      </w:r>
      <w:r>
        <w:rPr>
          <w:rFonts w:ascii="Arial" w:eastAsia="Arial" w:hAnsi="Arial" w:cs="Arial"/>
        </w:rPr>
        <w:t>;</w:t>
      </w:r>
    </w:p>
    <w:p w:rsidR="000A5570" w:rsidRDefault="000A5570">
      <w:pPr>
        <w:spacing w:before="18" w:after="0" w:line="220" w:lineRule="exact"/>
      </w:pPr>
    </w:p>
    <w:p w:rsidR="000A5570" w:rsidRDefault="00863EB5">
      <w:pPr>
        <w:spacing w:after="0" w:line="240" w:lineRule="auto"/>
        <w:ind w:left="723" w:right="99"/>
        <w:jc w:val="both"/>
        <w:rPr>
          <w:rFonts w:ascii="Arial" w:eastAsia="Arial" w:hAnsi="Arial" w:cs="Arial"/>
        </w:rPr>
      </w:pPr>
      <w:r>
        <w:rPr>
          <w:rFonts w:ascii="Arial" w:eastAsia="Arial" w:hAnsi="Arial" w:cs="Arial"/>
          <w:b/>
          <w:bCs/>
          <w:spacing w:val="-1"/>
        </w:rPr>
        <w:t>N</w:t>
      </w:r>
      <w:r>
        <w:rPr>
          <w:rFonts w:ascii="Arial" w:eastAsia="Arial" w:hAnsi="Arial" w:cs="Arial"/>
          <w:b/>
          <w:bCs/>
          <w:spacing w:val="1"/>
        </w:rPr>
        <w:t>O</w:t>
      </w:r>
      <w:r>
        <w:rPr>
          <w:rFonts w:ascii="Arial" w:eastAsia="Arial" w:hAnsi="Arial" w:cs="Arial"/>
          <w:b/>
          <w:bCs/>
          <w:spacing w:val="-3"/>
        </w:rPr>
        <w:t>T</w:t>
      </w:r>
      <w:r>
        <w:rPr>
          <w:rFonts w:ascii="Arial" w:eastAsia="Arial" w:hAnsi="Arial" w:cs="Arial"/>
          <w:b/>
          <w:bCs/>
          <w:spacing w:val="1"/>
        </w:rPr>
        <w:t>I</w:t>
      </w:r>
      <w:r>
        <w:rPr>
          <w:rFonts w:ascii="Arial" w:eastAsia="Arial" w:hAnsi="Arial" w:cs="Arial"/>
          <w:b/>
          <w:bCs/>
          <w:spacing w:val="-1"/>
        </w:rPr>
        <w:t>N</w:t>
      </w:r>
      <w:r>
        <w:rPr>
          <w:rFonts w:ascii="Arial" w:eastAsia="Arial" w:hAnsi="Arial" w:cs="Arial"/>
          <w:b/>
          <w:bCs/>
        </w:rPr>
        <w:t>G</w:t>
      </w:r>
      <w:r>
        <w:rPr>
          <w:rFonts w:ascii="Arial" w:eastAsia="Arial" w:hAnsi="Arial" w:cs="Arial"/>
          <w:b/>
          <w:bCs/>
          <w:spacing w:val="38"/>
        </w:rPr>
        <w:t xml:space="preserve"> </w:t>
      </w:r>
      <w:r>
        <w:rPr>
          <w:rFonts w:ascii="Arial" w:eastAsia="Arial" w:hAnsi="Arial" w:cs="Arial"/>
          <w:b/>
          <w:bCs/>
        </w:rPr>
        <w:t>F</w:t>
      </w:r>
      <w:r>
        <w:rPr>
          <w:rFonts w:ascii="Arial" w:eastAsia="Arial" w:hAnsi="Arial" w:cs="Arial"/>
          <w:b/>
          <w:bCs/>
          <w:spacing w:val="-1"/>
        </w:rPr>
        <w:t>UR</w:t>
      </w:r>
      <w:r>
        <w:rPr>
          <w:rFonts w:ascii="Arial" w:eastAsia="Arial" w:hAnsi="Arial" w:cs="Arial"/>
          <w:b/>
          <w:bCs/>
          <w:spacing w:val="-3"/>
        </w:rPr>
        <w:t>T</w:t>
      </w:r>
      <w:r>
        <w:rPr>
          <w:rFonts w:ascii="Arial" w:eastAsia="Arial" w:hAnsi="Arial" w:cs="Arial"/>
          <w:b/>
          <w:bCs/>
          <w:spacing w:val="-1"/>
        </w:rPr>
        <w:t>HE</w:t>
      </w:r>
      <w:r>
        <w:rPr>
          <w:rFonts w:ascii="Arial" w:eastAsia="Arial" w:hAnsi="Arial" w:cs="Arial"/>
          <w:b/>
          <w:bCs/>
        </w:rPr>
        <w:t>R</w:t>
      </w:r>
      <w:r>
        <w:rPr>
          <w:rFonts w:ascii="Arial" w:eastAsia="Arial" w:hAnsi="Arial" w:cs="Arial"/>
          <w:b/>
          <w:bCs/>
          <w:spacing w:val="36"/>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2"/>
        </w:rPr>
        <w:t>a</w:t>
      </w:r>
      <w:r>
        <w:rPr>
          <w:rFonts w:ascii="Arial" w:eastAsia="Arial" w:hAnsi="Arial" w:cs="Arial"/>
        </w:rPr>
        <w:t>t</w:t>
      </w:r>
      <w:r>
        <w:rPr>
          <w:rFonts w:ascii="Arial" w:eastAsia="Arial" w:hAnsi="Arial" w:cs="Arial"/>
          <w:spacing w:val="38"/>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4"/>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t</w:t>
      </w:r>
      <w:r>
        <w:rPr>
          <w:rFonts w:ascii="Arial" w:eastAsia="Arial" w:hAnsi="Arial" w:cs="Arial"/>
          <w:spacing w:val="-3"/>
        </w:rPr>
        <w:t>e</w:t>
      </w:r>
      <w:r>
        <w:rPr>
          <w:rFonts w:ascii="Arial" w:eastAsia="Arial" w:hAnsi="Arial" w:cs="Arial"/>
          <w:spacing w:val="1"/>
        </w:rPr>
        <w:t>r</w:t>
      </w:r>
      <w:r>
        <w:rPr>
          <w:rFonts w:ascii="Arial" w:eastAsia="Arial" w:hAnsi="Arial" w:cs="Arial"/>
        </w:rPr>
        <w:t>na</w:t>
      </w:r>
      <w:r>
        <w:rPr>
          <w:rFonts w:ascii="Arial" w:eastAsia="Arial" w:hAnsi="Arial" w:cs="Arial"/>
          <w:spacing w:val="1"/>
        </w:rPr>
        <w:t>t</w:t>
      </w:r>
      <w:r>
        <w:rPr>
          <w:rFonts w:ascii="Arial" w:eastAsia="Arial" w:hAnsi="Arial" w:cs="Arial"/>
          <w:spacing w:val="-1"/>
        </w:rPr>
        <w:t>i</w:t>
      </w:r>
      <w:r>
        <w:rPr>
          <w:rFonts w:ascii="Arial" w:eastAsia="Arial" w:hAnsi="Arial" w:cs="Arial"/>
        </w:rPr>
        <w:t>onal</w:t>
      </w:r>
      <w:r>
        <w:rPr>
          <w:rFonts w:ascii="Arial" w:eastAsia="Arial" w:hAnsi="Arial" w:cs="Arial"/>
          <w:spacing w:val="36"/>
        </w:rPr>
        <w:t xml:space="preserve"> </w:t>
      </w:r>
      <w:r>
        <w:rPr>
          <w:rFonts w:ascii="Arial" w:eastAsia="Arial" w:hAnsi="Arial" w:cs="Arial"/>
          <w:spacing w:val="-4"/>
        </w:rPr>
        <w:t>M</w:t>
      </w:r>
      <w:r>
        <w:rPr>
          <w:rFonts w:ascii="Arial" w:eastAsia="Arial" w:hAnsi="Arial" w:cs="Arial"/>
        </w:rPr>
        <w:t>a</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spacing w:val="1"/>
        </w:rPr>
        <w:t>m</w:t>
      </w:r>
      <w:r>
        <w:rPr>
          <w:rFonts w:ascii="Arial" w:eastAsia="Arial" w:hAnsi="Arial" w:cs="Arial"/>
        </w:rPr>
        <w:t>e</w:t>
      </w:r>
      <w:r>
        <w:rPr>
          <w:rFonts w:ascii="Arial" w:eastAsia="Arial" w:hAnsi="Arial" w:cs="Arial"/>
          <w:spacing w:val="37"/>
        </w:rPr>
        <w:t xml:space="preserve"> </w:t>
      </w:r>
      <w:r>
        <w:rPr>
          <w:rFonts w:ascii="Arial" w:eastAsia="Arial" w:hAnsi="Arial" w:cs="Arial"/>
          <w:spacing w:val="-1"/>
        </w:rPr>
        <w:t>O</w:t>
      </w:r>
      <w:r>
        <w:rPr>
          <w:rFonts w:ascii="Arial" w:eastAsia="Arial" w:hAnsi="Arial" w:cs="Arial"/>
          <w:spacing w:val="-2"/>
        </w:rPr>
        <w:t>r</w:t>
      </w:r>
      <w:r>
        <w:rPr>
          <w:rFonts w:ascii="Arial" w:eastAsia="Arial" w:hAnsi="Arial" w:cs="Arial"/>
          <w:spacing w:val="2"/>
        </w:rPr>
        <w:t>g</w:t>
      </w:r>
      <w:r>
        <w:rPr>
          <w:rFonts w:ascii="Arial" w:eastAsia="Arial" w:hAnsi="Arial" w:cs="Arial"/>
        </w:rPr>
        <w:t>an</w:t>
      </w:r>
      <w:r>
        <w:rPr>
          <w:rFonts w:ascii="Arial" w:eastAsia="Arial" w:hAnsi="Arial" w:cs="Arial"/>
          <w:spacing w:val="-1"/>
        </w:rPr>
        <w:t>i</w:t>
      </w:r>
      <w:r>
        <w:rPr>
          <w:rFonts w:ascii="Arial" w:eastAsia="Arial" w:hAnsi="Arial" w:cs="Arial"/>
        </w:rPr>
        <w:t>sa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37"/>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7"/>
        </w:rPr>
        <w:t xml:space="preserve"> </w:t>
      </w:r>
      <w:r>
        <w:rPr>
          <w:rFonts w:ascii="Arial" w:eastAsia="Arial" w:hAnsi="Arial" w:cs="Arial"/>
          <w:spacing w:val="-1"/>
        </w:rPr>
        <w:t>A</w:t>
      </w:r>
      <w:r>
        <w:rPr>
          <w:rFonts w:ascii="Arial" w:eastAsia="Arial" w:hAnsi="Arial" w:cs="Arial"/>
        </w:rPr>
        <w:t>s</w:t>
      </w:r>
      <w:r>
        <w:rPr>
          <w:rFonts w:ascii="Arial" w:eastAsia="Arial" w:hAnsi="Arial" w:cs="Arial"/>
          <w:spacing w:val="-2"/>
        </w:rPr>
        <w:t>s</w:t>
      </w:r>
      <w:r>
        <w:rPr>
          <w:rFonts w:ascii="Arial" w:eastAsia="Arial" w:hAnsi="Arial" w:cs="Arial"/>
        </w:rPr>
        <w:t>e</w:t>
      </w:r>
      <w:r>
        <w:rPr>
          <w:rFonts w:ascii="Arial" w:eastAsia="Arial" w:hAnsi="Arial" w:cs="Arial"/>
          <w:spacing w:val="1"/>
        </w:rPr>
        <w:t>m</w:t>
      </w:r>
      <w:r>
        <w:rPr>
          <w:rFonts w:ascii="Arial" w:eastAsia="Arial" w:hAnsi="Arial" w:cs="Arial"/>
        </w:rPr>
        <w:t>b</w:t>
      </w:r>
      <w:r>
        <w:rPr>
          <w:rFonts w:ascii="Arial" w:eastAsia="Arial" w:hAnsi="Arial" w:cs="Arial"/>
          <w:spacing w:val="-1"/>
        </w:rPr>
        <w:t>l</w:t>
      </w:r>
      <w:r>
        <w:rPr>
          <w:rFonts w:ascii="Arial" w:eastAsia="Arial" w:hAnsi="Arial" w:cs="Arial"/>
        </w:rPr>
        <w:t>y</w:t>
      </w:r>
      <w:r>
        <w:rPr>
          <w:rFonts w:ascii="Arial" w:eastAsia="Arial" w:hAnsi="Arial" w:cs="Arial"/>
          <w:spacing w:val="35"/>
        </w:rPr>
        <w:t xml:space="preserve"> </w:t>
      </w:r>
      <w:r>
        <w:rPr>
          <w:rFonts w:ascii="Arial" w:eastAsia="Arial" w:hAnsi="Arial" w:cs="Arial"/>
          <w:spacing w:val="-1"/>
        </w:rPr>
        <w:t>R</w:t>
      </w:r>
      <w:r>
        <w:rPr>
          <w:rFonts w:ascii="Arial" w:eastAsia="Arial" w:hAnsi="Arial" w:cs="Arial"/>
        </w:rPr>
        <w:t>eso</w:t>
      </w:r>
      <w:r>
        <w:rPr>
          <w:rFonts w:ascii="Arial" w:eastAsia="Arial" w:hAnsi="Arial" w:cs="Arial"/>
          <w:spacing w:val="-1"/>
        </w:rPr>
        <w:t>l</w:t>
      </w:r>
      <w:r>
        <w:rPr>
          <w:rFonts w:ascii="Arial" w:eastAsia="Arial" w:hAnsi="Arial" w:cs="Arial"/>
        </w:rPr>
        <w:t>u</w:t>
      </w:r>
      <w:r>
        <w:rPr>
          <w:rFonts w:ascii="Arial" w:eastAsia="Arial" w:hAnsi="Arial" w:cs="Arial"/>
          <w:spacing w:val="1"/>
        </w:rPr>
        <w:t>t</w:t>
      </w:r>
      <w:r>
        <w:rPr>
          <w:rFonts w:ascii="Arial" w:eastAsia="Arial" w:hAnsi="Arial" w:cs="Arial"/>
          <w:spacing w:val="-1"/>
        </w:rPr>
        <w:t>i</w:t>
      </w:r>
      <w:r>
        <w:rPr>
          <w:rFonts w:ascii="Arial" w:eastAsia="Arial" w:hAnsi="Arial" w:cs="Arial"/>
        </w:rPr>
        <w:t>on</w:t>
      </w:r>
    </w:p>
    <w:p w:rsidR="000A5570" w:rsidRDefault="00863EB5">
      <w:pPr>
        <w:spacing w:before="1" w:after="0" w:line="240" w:lineRule="auto"/>
        <w:ind w:left="723" w:right="3979"/>
        <w:jc w:val="both"/>
        <w:rPr>
          <w:rFonts w:ascii="Arial" w:eastAsia="Arial" w:hAnsi="Arial" w:cs="Arial"/>
        </w:rPr>
      </w:pPr>
      <w:r>
        <w:rPr>
          <w:rFonts w:ascii="Arial" w:eastAsia="Arial" w:hAnsi="Arial" w:cs="Arial"/>
          <w:spacing w:val="-1"/>
        </w:rPr>
        <w:t>A</w:t>
      </w:r>
      <w:r>
        <w:rPr>
          <w:rFonts w:ascii="Arial" w:eastAsia="Arial" w:hAnsi="Arial" w:cs="Arial"/>
          <w:spacing w:val="1"/>
        </w:rPr>
        <w:t>.</w:t>
      </w:r>
      <w:r>
        <w:rPr>
          <w:rFonts w:ascii="Arial" w:eastAsia="Arial" w:hAnsi="Arial" w:cs="Arial"/>
        </w:rPr>
        <w:t>857</w:t>
      </w:r>
      <w:r>
        <w:rPr>
          <w:rFonts w:ascii="Arial" w:eastAsia="Arial" w:hAnsi="Arial" w:cs="Arial"/>
          <w:spacing w:val="1"/>
        </w:rPr>
        <w:t>(</w:t>
      </w:r>
      <w:r>
        <w:rPr>
          <w:rFonts w:ascii="Arial" w:eastAsia="Arial" w:hAnsi="Arial" w:cs="Arial"/>
        </w:rPr>
        <w:t>20) on</w:t>
      </w:r>
      <w:r>
        <w:rPr>
          <w:rFonts w:ascii="Arial" w:eastAsia="Arial" w:hAnsi="Arial" w:cs="Arial"/>
          <w:spacing w:val="-2"/>
        </w:rPr>
        <w:t xml:space="preserve"> </w:t>
      </w:r>
      <w:r>
        <w:rPr>
          <w:rFonts w:ascii="Arial" w:eastAsia="Arial" w:hAnsi="Arial" w:cs="Arial"/>
          <w:spacing w:val="1"/>
        </w:rPr>
        <w:t>G</w:t>
      </w:r>
      <w:r>
        <w:rPr>
          <w:rFonts w:ascii="Arial" w:eastAsia="Arial" w:hAnsi="Arial" w:cs="Arial"/>
        </w:rPr>
        <w:t>u</w:t>
      </w:r>
      <w:r>
        <w:rPr>
          <w:rFonts w:ascii="Arial" w:eastAsia="Arial" w:hAnsi="Arial" w:cs="Arial"/>
          <w:spacing w:val="-1"/>
        </w:rPr>
        <w:t>i</w:t>
      </w:r>
      <w:r>
        <w:rPr>
          <w:rFonts w:ascii="Arial" w:eastAsia="Arial" w:hAnsi="Arial" w:cs="Arial"/>
        </w:rPr>
        <w:t>de</w:t>
      </w:r>
      <w:r>
        <w:rPr>
          <w:rFonts w:ascii="Arial" w:eastAsia="Arial" w:hAnsi="Arial" w:cs="Arial"/>
          <w:spacing w:val="-1"/>
        </w:rPr>
        <w:t>li</w:t>
      </w:r>
      <w:r>
        <w:rPr>
          <w:rFonts w:ascii="Arial" w:eastAsia="Arial" w:hAnsi="Arial" w:cs="Arial"/>
        </w:rPr>
        <w:t>nes</w:t>
      </w:r>
      <w:r>
        <w:rPr>
          <w:rFonts w:ascii="Arial" w:eastAsia="Arial" w:hAnsi="Arial" w:cs="Arial"/>
          <w:spacing w:val="-1"/>
        </w:rPr>
        <w:t xml:space="preserve"> </w:t>
      </w:r>
      <w:r>
        <w:rPr>
          <w:rFonts w:ascii="Arial" w:eastAsia="Arial" w:hAnsi="Arial" w:cs="Arial"/>
          <w:spacing w:val="1"/>
        </w:rPr>
        <w:t>f</w:t>
      </w:r>
      <w:r>
        <w:rPr>
          <w:rFonts w:ascii="Arial" w:eastAsia="Arial" w:hAnsi="Arial" w:cs="Arial"/>
        </w:rPr>
        <w:t>or Vessel</w:t>
      </w:r>
      <w:r>
        <w:rPr>
          <w:rFonts w:ascii="Arial" w:eastAsia="Arial" w:hAnsi="Arial" w:cs="Arial"/>
          <w:spacing w:val="-2"/>
        </w:rPr>
        <w:t xml:space="preserve"> </w:t>
      </w:r>
      <w:r>
        <w:rPr>
          <w:rFonts w:ascii="Arial" w:eastAsia="Arial" w:hAnsi="Arial" w:cs="Arial"/>
          <w:spacing w:val="2"/>
        </w:rPr>
        <w:t>T</w:t>
      </w:r>
      <w:r>
        <w:rPr>
          <w:rFonts w:ascii="Arial" w:eastAsia="Arial" w:hAnsi="Arial" w:cs="Arial"/>
          <w:spacing w:val="1"/>
        </w:rPr>
        <w:t>r</w:t>
      </w:r>
      <w:r>
        <w:rPr>
          <w:rFonts w:ascii="Arial" w:eastAsia="Arial" w:hAnsi="Arial" w:cs="Arial"/>
          <w:spacing w:val="-3"/>
        </w:rPr>
        <w:t>a</w:t>
      </w:r>
      <w:r>
        <w:rPr>
          <w:rFonts w:ascii="Arial" w:eastAsia="Arial" w:hAnsi="Arial" w:cs="Arial"/>
          <w:spacing w:val="1"/>
        </w:rPr>
        <w:t>ff</w:t>
      </w:r>
      <w:r>
        <w:rPr>
          <w:rFonts w:ascii="Arial" w:eastAsia="Arial" w:hAnsi="Arial" w:cs="Arial"/>
          <w:spacing w:val="-1"/>
        </w:rPr>
        <w:t>i</w:t>
      </w:r>
      <w:r>
        <w:rPr>
          <w:rFonts w:ascii="Arial" w:eastAsia="Arial" w:hAnsi="Arial" w:cs="Arial"/>
        </w:rPr>
        <w:t>c</w:t>
      </w:r>
      <w:r>
        <w:rPr>
          <w:rFonts w:ascii="Arial" w:eastAsia="Arial" w:hAnsi="Arial" w:cs="Arial"/>
          <w:spacing w:val="-1"/>
        </w:rPr>
        <w:t xml:space="preserve"> S</w:t>
      </w:r>
      <w:r>
        <w:rPr>
          <w:rFonts w:ascii="Arial" w:eastAsia="Arial" w:hAnsi="Arial" w:cs="Arial"/>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ces:</w:t>
      </w:r>
    </w:p>
    <w:p w:rsidR="000A5570" w:rsidRDefault="000A5570">
      <w:pPr>
        <w:spacing w:before="6" w:after="0" w:line="130" w:lineRule="exact"/>
        <w:rPr>
          <w:sz w:val="13"/>
          <w:szCs w:val="13"/>
        </w:rPr>
      </w:pPr>
    </w:p>
    <w:p w:rsidR="000A5570" w:rsidRDefault="00863EB5">
      <w:pPr>
        <w:tabs>
          <w:tab w:val="left" w:pos="1000"/>
        </w:tabs>
        <w:spacing w:after="0" w:line="239" w:lineRule="auto"/>
        <w:ind w:left="1018" w:right="98" w:hanging="360"/>
        <w:jc w:val="both"/>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r</w:t>
      </w:r>
      <w:r>
        <w:rPr>
          <w:rFonts w:ascii="Arial" w:eastAsia="Arial" w:hAnsi="Arial" w:cs="Arial"/>
        </w:rPr>
        <w:t>eco</w:t>
      </w:r>
      <w:r>
        <w:rPr>
          <w:rFonts w:ascii="Arial" w:eastAsia="Arial" w:hAnsi="Arial" w:cs="Arial"/>
          <w:spacing w:val="-2"/>
        </w:rPr>
        <w:t>m</w:t>
      </w:r>
      <w:r>
        <w:rPr>
          <w:rFonts w:ascii="Arial" w:eastAsia="Arial" w:hAnsi="Arial" w:cs="Arial"/>
          <w:spacing w:val="1"/>
        </w:rPr>
        <w:t>m</w:t>
      </w:r>
      <w:r>
        <w:rPr>
          <w:rFonts w:ascii="Arial" w:eastAsia="Arial" w:hAnsi="Arial" w:cs="Arial"/>
        </w:rPr>
        <w:t>end</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3"/>
        </w:rPr>
        <w:t>a</w:t>
      </w:r>
      <w:r>
        <w:rPr>
          <w:rFonts w:ascii="Arial" w:eastAsia="Arial" w:hAnsi="Arial" w:cs="Arial"/>
        </w:rPr>
        <w:t>t</w:t>
      </w:r>
      <w:r>
        <w:rPr>
          <w:rFonts w:ascii="Arial" w:eastAsia="Arial" w:hAnsi="Arial" w:cs="Arial"/>
          <w:spacing w:val="7"/>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5"/>
        </w:rPr>
        <w:t xml:space="preserve"> </w:t>
      </w:r>
      <w:r>
        <w:rPr>
          <w:rFonts w:ascii="Arial" w:eastAsia="Arial" w:hAnsi="Arial" w:cs="Arial"/>
          <w:spacing w:val="-1"/>
        </w:rPr>
        <w:t>A</w:t>
      </w:r>
      <w:r>
        <w:rPr>
          <w:rFonts w:ascii="Arial" w:eastAsia="Arial" w:hAnsi="Arial" w:cs="Arial"/>
          <w:spacing w:val="-3"/>
        </w:rPr>
        <w:t>u</w:t>
      </w:r>
      <w:r>
        <w:rPr>
          <w:rFonts w:ascii="Arial" w:eastAsia="Arial" w:hAnsi="Arial" w:cs="Arial"/>
          <w:spacing w:val="1"/>
        </w:rPr>
        <w:t>t</w:t>
      </w:r>
      <w:r>
        <w:rPr>
          <w:rFonts w:ascii="Arial" w:eastAsia="Arial" w:hAnsi="Arial" w:cs="Arial"/>
        </w:rPr>
        <w:t>ho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es</w:t>
      </w:r>
      <w:r>
        <w:rPr>
          <w:rFonts w:ascii="Arial" w:eastAsia="Arial" w:hAnsi="Arial" w:cs="Arial"/>
          <w:spacing w:val="6"/>
        </w:rPr>
        <w:t xml:space="preserve"> </w:t>
      </w:r>
      <w:r>
        <w:rPr>
          <w:rFonts w:ascii="Arial" w:eastAsia="Arial" w:hAnsi="Arial" w:cs="Arial"/>
          <w:spacing w:val="-3"/>
        </w:rPr>
        <w:t>b</w:t>
      </w:r>
      <w:r>
        <w:rPr>
          <w:rFonts w:ascii="Arial" w:eastAsia="Arial" w:hAnsi="Arial" w:cs="Arial"/>
        </w:rPr>
        <w:t>e</w:t>
      </w:r>
      <w:r>
        <w:rPr>
          <w:rFonts w:ascii="Arial" w:eastAsia="Arial" w:hAnsi="Arial" w:cs="Arial"/>
          <w:spacing w:val="6"/>
        </w:rPr>
        <w:t xml:space="preserve"> </w:t>
      </w:r>
      <w:r>
        <w:rPr>
          <w:rFonts w:ascii="Arial" w:eastAsia="Arial" w:hAnsi="Arial" w:cs="Arial"/>
        </w:rPr>
        <w:t>p</w:t>
      </w:r>
      <w:r>
        <w:rPr>
          <w:rFonts w:ascii="Arial" w:eastAsia="Arial" w:hAnsi="Arial" w:cs="Arial"/>
          <w:spacing w:val="1"/>
        </w:rPr>
        <w:t>r</w:t>
      </w:r>
      <w:r>
        <w:rPr>
          <w:rFonts w:ascii="Arial" w:eastAsia="Arial" w:hAnsi="Arial" w:cs="Arial"/>
        </w:rPr>
        <w:t>o</w:t>
      </w:r>
      <w:r>
        <w:rPr>
          <w:rFonts w:ascii="Arial" w:eastAsia="Arial" w:hAnsi="Arial" w:cs="Arial"/>
          <w:spacing w:val="-2"/>
        </w:rPr>
        <w:t>v</w:t>
      </w:r>
      <w:r>
        <w:rPr>
          <w:rFonts w:ascii="Arial" w:eastAsia="Arial" w:hAnsi="Arial" w:cs="Arial"/>
          <w:spacing w:val="-1"/>
        </w:rPr>
        <w:t>i</w:t>
      </w:r>
      <w:r>
        <w:rPr>
          <w:rFonts w:ascii="Arial" w:eastAsia="Arial" w:hAnsi="Arial" w:cs="Arial"/>
        </w:rPr>
        <w:t>ded</w:t>
      </w:r>
      <w:r>
        <w:rPr>
          <w:rFonts w:ascii="Arial" w:eastAsia="Arial" w:hAnsi="Arial" w:cs="Arial"/>
          <w:spacing w:val="6"/>
        </w:rPr>
        <w:t xml:space="preserve"> </w:t>
      </w:r>
      <w:r>
        <w:rPr>
          <w:rFonts w:ascii="Arial" w:eastAsia="Arial" w:hAnsi="Arial" w:cs="Arial"/>
          <w:spacing w:val="-4"/>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6"/>
        </w:rPr>
        <w:t xml:space="preserve"> </w:t>
      </w:r>
      <w:r>
        <w:rPr>
          <w:rFonts w:ascii="Arial" w:eastAsia="Arial" w:hAnsi="Arial" w:cs="Arial"/>
        </w:rPr>
        <w:t>s</w:t>
      </w:r>
      <w:r>
        <w:rPr>
          <w:rFonts w:ascii="Arial" w:eastAsia="Arial" w:hAnsi="Arial" w:cs="Arial"/>
          <w:spacing w:val="-3"/>
        </w:rPr>
        <w:t>u</w:t>
      </w:r>
      <w:r>
        <w:rPr>
          <w:rFonts w:ascii="Arial" w:eastAsia="Arial" w:hAnsi="Arial" w:cs="Arial"/>
          <w:spacing w:val="1"/>
        </w:rPr>
        <w:t>f</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7"/>
        </w:rPr>
        <w:t xml:space="preserve"> </w:t>
      </w:r>
      <w:r>
        <w:rPr>
          <w:rFonts w:ascii="Arial" w:eastAsia="Arial" w:hAnsi="Arial" w:cs="Arial"/>
          <w:spacing w:val="-2"/>
        </w:rPr>
        <w:t>s</w:t>
      </w:r>
      <w:r>
        <w:rPr>
          <w:rFonts w:ascii="Arial" w:eastAsia="Arial" w:hAnsi="Arial" w:cs="Arial"/>
          <w:spacing w:val="1"/>
        </w:rPr>
        <w:t>t</w:t>
      </w:r>
      <w:r>
        <w:rPr>
          <w:rFonts w:ascii="Arial" w:eastAsia="Arial" w:hAnsi="Arial" w:cs="Arial"/>
          <w:spacing w:val="-3"/>
        </w:rPr>
        <w:t>a</w:t>
      </w:r>
      <w:r>
        <w:rPr>
          <w:rFonts w:ascii="Arial" w:eastAsia="Arial" w:hAnsi="Arial" w:cs="Arial"/>
          <w:spacing w:val="1"/>
        </w:rPr>
        <w:t>ff</w:t>
      </w:r>
      <w:r>
        <w:rPr>
          <w:rFonts w:ascii="Arial" w:eastAsia="Arial" w:hAnsi="Arial" w:cs="Arial"/>
        </w:rPr>
        <w:t>,</w:t>
      </w:r>
      <w:r>
        <w:rPr>
          <w:rFonts w:ascii="Arial" w:eastAsia="Arial" w:hAnsi="Arial" w:cs="Arial"/>
          <w:spacing w:val="5"/>
        </w:rPr>
        <w:t xml:space="preserve"> </w:t>
      </w:r>
      <w:r>
        <w:rPr>
          <w:rFonts w:ascii="Arial" w:eastAsia="Arial" w:hAnsi="Arial" w:cs="Arial"/>
        </w:rPr>
        <w:t>app</w:t>
      </w:r>
      <w:r>
        <w:rPr>
          <w:rFonts w:ascii="Arial" w:eastAsia="Arial" w:hAnsi="Arial" w:cs="Arial"/>
          <w:spacing w:val="1"/>
        </w:rPr>
        <w:t>r</w:t>
      </w:r>
      <w:r>
        <w:rPr>
          <w:rFonts w:ascii="Arial" w:eastAsia="Arial" w:hAnsi="Arial" w:cs="Arial"/>
        </w:rPr>
        <w:t>o</w:t>
      </w:r>
      <w:r>
        <w:rPr>
          <w:rFonts w:ascii="Arial" w:eastAsia="Arial" w:hAnsi="Arial" w:cs="Arial"/>
          <w:spacing w:val="-3"/>
        </w:rPr>
        <w:t>p</w:t>
      </w:r>
      <w:r>
        <w:rPr>
          <w:rFonts w:ascii="Arial" w:eastAsia="Arial" w:hAnsi="Arial" w:cs="Arial"/>
          <w:spacing w:val="1"/>
        </w:rPr>
        <w:t>r</w:t>
      </w:r>
      <w:r>
        <w:rPr>
          <w:rFonts w:ascii="Arial" w:eastAsia="Arial" w:hAnsi="Arial" w:cs="Arial"/>
          <w:spacing w:val="-4"/>
        </w:rPr>
        <w:t>i</w:t>
      </w:r>
      <w:r>
        <w:rPr>
          <w:rFonts w:ascii="Arial" w:eastAsia="Arial" w:hAnsi="Arial" w:cs="Arial"/>
        </w:rPr>
        <w:t>a</w:t>
      </w:r>
      <w:r>
        <w:rPr>
          <w:rFonts w:ascii="Arial" w:eastAsia="Arial" w:hAnsi="Arial" w:cs="Arial"/>
          <w:spacing w:val="1"/>
        </w:rPr>
        <w:t>t</w:t>
      </w:r>
      <w:r>
        <w:rPr>
          <w:rFonts w:ascii="Arial" w:eastAsia="Arial" w:hAnsi="Arial" w:cs="Arial"/>
        </w:rPr>
        <w:t>e</w:t>
      </w:r>
      <w:r>
        <w:rPr>
          <w:rFonts w:ascii="Arial" w:eastAsia="Arial" w:hAnsi="Arial" w:cs="Arial"/>
          <w:spacing w:val="-1"/>
        </w:rPr>
        <w:t>l</w:t>
      </w:r>
      <w:r>
        <w:rPr>
          <w:rFonts w:ascii="Arial" w:eastAsia="Arial" w:hAnsi="Arial" w:cs="Arial"/>
        </w:rPr>
        <w:t>y</w:t>
      </w:r>
      <w:r>
        <w:rPr>
          <w:rFonts w:ascii="Arial" w:eastAsia="Arial" w:hAnsi="Arial" w:cs="Arial"/>
          <w:spacing w:val="4"/>
        </w:rPr>
        <w:t xml:space="preserve"> </w:t>
      </w:r>
      <w:r>
        <w:rPr>
          <w:rFonts w:ascii="Arial" w:eastAsia="Arial" w:hAnsi="Arial" w:cs="Arial"/>
          <w:spacing w:val="2"/>
        </w:rPr>
        <w:t>q</w:t>
      </w:r>
      <w:r>
        <w:rPr>
          <w:rFonts w:ascii="Arial" w:eastAsia="Arial" w:hAnsi="Arial" w:cs="Arial"/>
        </w:rPr>
        <w:t>ua</w:t>
      </w:r>
      <w:r>
        <w:rPr>
          <w:rFonts w:ascii="Arial" w:eastAsia="Arial" w:hAnsi="Arial" w:cs="Arial"/>
          <w:spacing w:val="-1"/>
        </w:rPr>
        <w:t>l</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ed, su</w:t>
      </w:r>
      <w:r>
        <w:rPr>
          <w:rFonts w:ascii="Arial" w:eastAsia="Arial" w:hAnsi="Arial" w:cs="Arial"/>
          <w:spacing w:val="-1"/>
        </w:rPr>
        <w:t>i</w:t>
      </w:r>
      <w:r>
        <w:rPr>
          <w:rFonts w:ascii="Arial" w:eastAsia="Arial" w:hAnsi="Arial" w:cs="Arial"/>
          <w:spacing w:val="1"/>
        </w:rPr>
        <w:t>t</w:t>
      </w:r>
      <w:r>
        <w:rPr>
          <w:rFonts w:ascii="Arial" w:eastAsia="Arial" w:hAnsi="Arial" w:cs="Arial"/>
        </w:rPr>
        <w:t>ab</w:t>
      </w:r>
      <w:r>
        <w:rPr>
          <w:rFonts w:ascii="Arial" w:eastAsia="Arial" w:hAnsi="Arial" w:cs="Arial"/>
          <w:spacing w:val="-1"/>
        </w:rPr>
        <w:t>l</w:t>
      </w:r>
      <w:r>
        <w:rPr>
          <w:rFonts w:ascii="Arial" w:eastAsia="Arial" w:hAnsi="Arial" w:cs="Arial"/>
        </w:rPr>
        <w:t xml:space="preserve">y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ned</w:t>
      </w:r>
      <w:r>
        <w:rPr>
          <w:rFonts w:ascii="Arial" w:eastAsia="Arial" w:hAnsi="Arial" w:cs="Arial"/>
          <w:spacing w:val="2"/>
        </w:rPr>
        <w:t xml:space="preserve"> </w:t>
      </w:r>
      <w:r>
        <w:rPr>
          <w:rFonts w:ascii="Arial" w:eastAsia="Arial" w:hAnsi="Arial" w:cs="Arial"/>
        </w:rPr>
        <w:t>and</w:t>
      </w:r>
      <w:r>
        <w:rPr>
          <w:rFonts w:ascii="Arial" w:eastAsia="Arial" w:hAnsi="Arial" w:cs="Arial"/>
          <w:spacing w:val="2"/>
        </w:rPr>
        <w:t xml:space="preserve"> </w:t>
      </w:r>
      <w:r>
        <w:rPr>
          <w:rFonts w:ascii="Arial" w:eastAsia="Arial" w:hAnsi="Arial" w:cs="Arial"/>
        </w:rPr>
        <w:t>ca</w:t>
      </w:r>
      <w:r>
        <w:rPr>
          <w:rFonts w:ascii="Arial" w:eastAsia="Arial" w:hAnsi="Arial" w:cs="Arial"/>
          <w:spacing w:val="2"/>
        </w:rPr>
        <w:t>p</w:t>
      </w:r>
      <w:r>
        <w:rPr>
          <w:rFonts w:ascii="Arial" w:eastAsia="Arial" w:hAnsi="Arial" w:cs="Arial"/>
        </w:rPr>
        <w:t>ab</w:t>
      </w:r>
      <w:r>
        <w:rPr>
          <w:rFonts w:ascii="Arial" w:eastAsia="Arial" w:hAnsi="Arial" w:cs="Arial"/>
          <w:spacing w:val="-1"/>
        </w:rPr>
        <w:t>l</w:t>
      </w:r>
      <w:r>
        <w:rPr>
          <w:rFonts w:ascii="Arial" w:eastAsia="Arial" w:hAnsi="Arial" w:cs="Arial"/>
        </w:rPr>
        <w:t>e</w:t>
      </w:r>
      <w:r>
        <w:rPr>
          <w:rFonts w:ascii="Arial" w:eastAsia="Arial" w:hAnsi="Arial" w:cs="Arial"/>
          <w:spacing w:val="2"/>
        </w:rPr>
        <w:t xml:space="preserve"> </w:t>
      </w:r>
      <w:r>
        <w:rPr>
          <w:rFonts w:ascii="Arial" w:eastAsia="Arial" w:hAnsi="Arial" w:cs="Arial"/>
        </w:rPr>
        <w:t>of</w:t>
      </w:r>
      <w:r>
        <w:rPr>
          <w:rFonts w:ascii="Arial" w:eastAsia="Arial" w:hAnsi="Arial" w:cs="Arial"/>
          <w:spacing w:val="6"/>
        </w:rPr>
        <w:t xml:space="preserve"> </w:t>
      </w:r>
      <w:r>
        <w:rPr>
          <w:rFonts w:ascii="Arial" w:eastAsia="Arial" w:hAnsi="Arial" w:cs="Arial"/>
        </w:rPr>
        <w:t>pe</w:t>
      </w:r>
      <w:r>
        <w:rPr>
          <w:rFonts w:ascii="Arial" w:eastAsia="Arial" w:hAnsi="Arial" w:cs="Arial"/>
          <w:spacing w:val="-2"/>
        </w:rPr>
        <w:t>r</w:t>
      </w:r>
      <w:r>
        <w:rPr>
          <w:rFonts w:ascii="Arial" w:eastAsia="Arial" w:hAnsi="Arial" w:cs="Arial"/>
          <w:spacing w:val="1"/>
        </w:rPr>
        <w:t>f</w:t>
      </w:r>
      <w:r>
        <w:rPr>
          <w:rFonts w:ascii="Arial" w:eastAsia="Arial" w:hAnsi="Arial" w:cs="Arial"/>
        </w:rPr>
        <w:t>o</w:t>
      </w:r>
      <w:r>
        <w:rPr>
          <w:rFonts w:ascii="Arial" w:eastAsia="Arial" w:hAnsi="Arial" w:cs="Arial"/>
          <w:spacing w:val="-2"/>
        </w:rPr>
        <w:t>r</w:t>
      </w:r>
      <w:r>
        <w:rPr>
          <w:rFonts w:ascii="Arial" w:eastAsia="Arial" w:hAnsi="Arial" w:cs="Arial"/>
          <w:spacing w:val="1"/>
        </w:rPr>
        <w:t>m</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asks</w:t>
      </w:r>
      <w:r>
        <w:rPr>
          <w:rFonts w:ascii="Arial" w:eastAsia="Arial" w:hAnsi="Arial" w:cs="Arial"/>
          <w:spacing w:val="3"/>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rPr>
        <w:t>ed,</w:t>
      </w:r>
      <w:r>
        <w:rPr>
          <w:rFonts w:ascii="Arial" w:eastAsia="Arial" w:hAnsi="Arial" w:cs="Arial"/>
          <w:spacing w:val="1"/>
        </w:rPr>
        <w:t xml:space="preserve"> t</w:t>
      </w:r>
      <w:r>
        <w:rPr>
          <w:rFonts w:ascii="Arial" w:eastAsia="Arial" w:hAnsi="Arial" w:cs="Arial"/>
          <w:spacing w:val="-3"/>
        </w:rPr>
        <w:t>a</w:t>
      </w:r>
      <w:r>
        <w:rPr>
          <w:rFonts w:ascii="Arial" w:eastAsia="Arial" w:hAnsi="Arial" w:cs="Arial"/>
          <w:spacing w:val="2"/>
        </w:rPr>
        <w:t>k</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4"/>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rPr>
        <w:t>cons</w:t>
      </w:r>
      <w:r>
        <w:rPr>
          <w:rFonts w:ascii="Arial" w:eastAsia="Arial" w:hAnsi="Arial" w:cs="Arial"/>
          <w:spacing w:val="-1"/>
        </w:rPr>
        <w:t>i</w:t>
      </w:r>
      <w:r>
        <w:rPr>
          <w:rFonts w:ascii="Arial" w:eastAsia="Arial" w:hAnsi="Arial" w:cs="Arial"/>
        </w:rPr>
        <w:t>de</w:t>
      </w:r>
      <w:r>
        <w:rPr>
          <w:rFonts w:ascii="Arial" w:eastAsia="Arial" w:hAnsi="Arial" w:cs="Arial"/>
          <w:spacing w:val="1"/>
        </w:rPr>
        <w:t>r</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spacing w:val="-3"/>
        </w:rPr>
        <w:t>o</w:t>
      </w:r>
      <w:r>
        <w:rPr>
          <w:rFonts w:ascii="Arial" w:eastAsia="Arial" w:hAnsi="Arial" w:cs="Arial"/>
        </w:rPr>
        <w:t xml:space="preserve">n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2"/>
        </w:rPr>
        <w:t>y</w:t>
      </w:r>
      <w:r>
        <w:rPr>
          <w:rFonts w:ascii="Arial" w:eastAsia="Arial" w:hAnsi="Arial" w:cs="Arial"/>
        </w:rPr>
        <w:t>pe</w:t>
      </w:r>
      <w:r>
        <w:rPr>
          <w:rFonts w:ascii="Arial" w:eastAsia="Arial" w:hAnsi="Arial" w:cs="Arial"/>
          <w:spacing w:val="1"/>
        </w:rPr>
        <w:t xml:space="preserve"> </w:t>
      </w:r>
      <w:r>
        <w:rPr>
          <w:rFonts w:ascii="Arial" w:eastAsia="Arial" w:hAnsi="Arial" w:cs="Arial"/>
        </w:rPr>
        <w:t>and</w:t>
      </w:r>
      <w:r>
        <w:rPr>
          <w:rFonts w:ascii="Arial" w:eastAsia="Arial" w:hAnsi="Arial" w:cs="Arial"/>
          <w:spacing w:val="1"/>
        </w:rPr>
        <w:t xml:space="preserve"> </w:t>
      </w:r>
      <w:r>
        <w:rPr>
          <w:rFonts w:ascii="Arial" w:eastAsia="Arial" w:hAnsi="Arial" w:cs="Arial"/>
          <w:spacing w:val="-1"/>
        </w:rPr>
        <w:t>l</w:t>
      </w:r>
      <w:r>
        <w:rPr>
          <w:rFonts w:ascii="Arial" w:eastAsia="Arial" w:hAnsi="Arial" w:cs="Arial"/>
        </w:rPr>
        <w:t>e</w:t>
      </w:r>
      <w:r>
        <w:rPr>
          <w:rFonts w:ascii="Arial" w:eastAsia="Arial" w:hAnsi="Arial" w:cs="Arial"/>
          <w:spacing w:val="-2"/>
        </w:rPr>
        <w:t>v</w:t>
      </w:r>
      <w:r>
        <w:rPr>
          <w:rFonts w:ascii="Arial" w:eastAsia="Arial" w:hAnsi="Arial" w:cs="Arial"/>
        </w:rPr>
        <w:t>el of</w:t>
      </w:r>
      <w:r>
        <w:rPr>
          <w:rFonts w:ascii="Arial" w:eastAsia="Arial" w:hAnsi="Arial" w:cs="Arial"/>
          <w:spacing w:val="2"/>
        </w:rPr>
        <w:t xml:space="preserve"> </w:t>
      </w:r>
      <w:r>
        <w:rPr>
          <w:rFonts w:ascii="Arial" w:eastAsia="Arial" w:hAnsi="Arial" w:cs="Arial"/>
        </w:rPr>
        <w:t>s</w:t>
      </w:r>
      <w:r>
        <w:rPr>
          <w:rFonts w:ascii="Arial" w:eastAsia="Arial" w:hAnsi="Arial" w:cs="Arial"/>
          <w:spacing w:val="-3"/>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ces</w:t>
      </w:r>
      <w:r>
        <w:rPr>
          <w:rFonts w:ascii="Arial" w:eastAsia="Arial" w:hAnsi="Arial" w:cs="Arial"/>
          <w:spacing w:val="1"/>
        </w:rPr>
        <w:t xml:space="preserve"> t</w:t>
      </w:r>
      <w:r>
        <w:rPr>
          <w:rFonts w:ascii="Arial" w:eastAsia="Arial" w:hAnsi="Arial" w:cs="Arial"/>
        </w:rPr>
        <w:t>o</w:t>
      </w:r>
      <w:r>
        <w:rPr>
          <w:rFonts w:ascii="Arial" w:eastAsia="Arial" w:hAnsi="Arial" w:cs="Arial"/>
          <w:spacing w:val="-2"/>
        </w:rPr>
        <w:t xml:space="preserve"> </w:t>
      </w:r>
      <w:r>
        <w:rPr>
          <w:rFonts w:ascii="Arial" w:eastAsia="Arial" w:hAnsi="Arial" w:cs="Arial"/>
        </w:rPr>
        <w:t>be</w:t>
      </w:r>
      <w:r>
        <w:rPr>
          <w:rFonts w:ascii="Arial" w:eastAsia="Arial" w:hAnsi="Arial" w:cs="Arial"/>
          <w:spacing w:val="1"/>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rPr>
        <w:t>o</w:t>
      </w:r>
      <w:r>
        <w:rPr>
          <w:rFonts w:ascii="Arial" w:eastAsia="Arial" w:hAnsi="Arial" w:cs="Arial"/>
          <w:spacing w:val="-2"/>
        </w:rPr>
        <w:t>v</w:t>
      </w:r>
      <w:r>
        <w:rPr>
          <w:rFonts w:ascii="Arial" w:eastAsia="Arial" w:hAnsi="Arial" w:cs="Arial"/>
          <w:spacing w:val="-1"/>
        </w:rPr>
        <w:t>i</w:t>
      </w:r>
      <w:r>
        <w:rPr>
          <w:rFonts w:ascii="Arial" w:eastAsia="Arial" w:hAnsi="Arial" w:cs="Arial"/>
        </w:rPr>
        <w:t>ded;</w:t>
      </w:r>
    </w:p>
    <w:p w:rsidR="000A5570" w:rsidRDefault="00863EB5">
      <w:pPr>
        <w:tabs>
          <w:tab w:val="left" w:pos="1000"/>
        </w:tabs>
        <w:spacing w:before="73" w:after="0" w:line="240" w:lineRule="auto"/>
        <w:ind w:left="1018" w:right="100" w:hanging="360"/>
        <w:jc w:val="both"/>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rPr>
        <w:t>desc</w:t>
      </w:r>
      <w:r>
        <w:rPr>
          <w:rFonts w:ascii="Arial" w:eastAsia="Arial" w:hAnsi="Arial" w:cs="Arial"/>
          <w:spacing w:val="1"/>
        </w:rPr>
        <w:t>r</w:t>
      </w:r>
      <w:r>
        <w:rPr>
          <w:rFonts w:ascii="Arial" w:eastAsia="Arial" w:hAnsi="Arial" w:cs="Arial"/>
          <w:spacing w:val="-1"/>
        </w:rPr>
        <w:t>i</w:t>
      </w:r>
      <w:r>
        <w:rPr>
          <w:rFonts w:ascii="Arial" w:eastAsia="Arial" w:hAnsi="Arial" w:cs="Arial"/>
        </w:rPr>
        <w:t>be</w:t>
      </w:r>
      <w:r>
        <w:rPr>
          <w:rFonts w:ascii="Arial" w:eastAsia="Arial" w:hAnsi="Arial" w:cs="Arial"/>
          <w:spacing w:val="37"/>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7"/>
        </w:rPr>
        <w:t xml:space="preserve"> </w:t>
      </w:r>
      <w:r>
        <w:rPr>
          <w:rFonts w:ascii="Arial" w:eastAsia="Arial" w:hAnsi="Arial" w:cs="Arial"/>
          <w:spacing w:val="-2"/>
        </w:rPr>
        <w:t>s</w:t>
      </w:r>
      <w:r>
        <w:rPr>
          <w:rFonts w:ascii="Arial" w:eastAsia="Arial" w:hAnsi="Arial" w:cs="Arial"/>
          <w:spacing w:val="2"/>
        </w:rPr>
        <w:t>k</w:t>
      </w:r>
      <w:r>
        <w:rPr>
          <w:rFonts w:ascii="Arial" w:eastAsia="Arial" w:hAnsi="Arial" w:cs="Arial"/>
          <w:spacing w:val="-1"/>
        </w:rPr>
        <w:t>il</w:t>
      </w:r>
      <w:r>
        <w:rPr>
          <w:rFonts w:ascii="Arial" w:eastAsia="Arial" w:hAnsi="Arial" w:cs="Arial"/>
        </w:rPr>
        <w:t>l</w:t>
      </w:r>
      <w:r>
        <w:rPr>
          <w:rFonts w:ascii="Arial" w:eastAsia="Arial" w:hAnsi="Arial" w:cs="Arial"/>
          <w:spacing w:val="36"/>
        </w:rPr>
        <w:t xml:space="preserve"> </w:t>
      </w:r>
      <w:r>
        <w:rPr>
          <w:rFonts w:ascii="Arial" w:eastAsia="Arial" w:hAnsi="Arial" w:cs="Arial"/>
        </w:rPr>
        <w:t>and</w:t>
      </w:r>
      <w:r>
        <w:rPr>
          <w:rFonts w:ascii="Arial" w:eastAsia="Arial" w:hAnsi="Arial" w:cs="Arial"/>
          <w:spacing w:val="37"/>
        </w:rPr>
        <w:t xml:space="preserve"> </w:t>
      </w:r>
      <w:r>
        <w:rPr>
          <w:rFonts w:ascii="Arial" w:eastAsia="Arial" w:hAnsi="Arial" w:cs="Arial"/>
        </w:rPr>
        <w:t>kno</w:t>
      </w:r>
      <w:r>
        <w:rPr>
          <w:rFonts w:ascii="Arial" w:eastAsia="Arial" w:hAnsi="Arial" w:cs="Arial"/>
          <w:spacing w:val="-1"/>
        </w:rPr>
        <w:t>wl</w:t>
      </w:r>
      <w:r>
        <w:rPr>
          <w:rFonts w:ascii="Arial" w:eastAsia="Arial" w:hAnsi="Arial" w:cs="Arial"/>
        </w:rPr>
        <w:t>ed</w:t>
      </w:r>
      <w:r>
        <w:rPr>
          <w:rFonts w:ascii="Arial" w:eastAsia="Arial" w:hAnsi="Arial" w:cs="Arial"/>
          <w:spacing w:val="2"/>
        </w:rPr>
        <w:t>g</w:t>
      </w:r>
      <w:r>
        <w:rPr>
          <w:rFonts w:ascii="Arial" w:eastAsia="Arial" w:hAnsi="Arial" w:cs="Arial"/>
        </w:rPr>
        <w:t>e</w:t>
      </w:r>
      <w:r>
        <w:rPr>
          <w:rFonts w:ascii="Arial" w:eastAsia="Arial" w:hAnsi="Arial" w:cs="Arial"/>
          <w:spacing w:val="37"/>
        </w:rPr>
        <w:t xml:space="preserve"> </w:t>
      </w:r>
      <w:r>
        <w:rPr>
          <w:rFonts w:ascii="Arial" w:eastAsia="Arial" w:hAnsi="Arial" w:cs="Arial"/>
          <w:spacing w:val="2"/>
        </w:rPr>
        <w:t>q</w:t>
      </w:r>
      <w:r>
        <w:rPr>
          <w:rFonts w:ascii="Arial" w:eastAsia="Arial" w:hAnsi="Arial" w:cs="Arial"/>
        </w:rPr>
        <w:t>ua</w:t>
      </w:r>
      <w:r>
        <w:rPr>
          <w:rFonts w:ascii="Arial" w:eastAsia="Arial" w:hAnsi="Arial" w:cs="Arial"/>
          <w:spacing w:val="-1"/>
        </w:rPr>
        <w:t>l</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ca</w:t>
      </w:r>
      <w:r>
        <w:rPr>
          <w:rFonts w:ascii="Arial" w:eastAsia="Arial" w:hAnsi="Arial" w:cs="Arial"/>
          <w:spacing w:val="1"/>
        </w:rPr>
        <w:t>t</w:t>
      </w:r>
      <w:r>
        <w:rPr>
          <w:rFonts w:ascii="Arial" w:eastAsia="Arial" w:hAnsi="Arial" w:cs="Arial"/>
          <w:spacing w:val="-1"/>
        </w:rPr>
        <w:t>i</w:t>
      </w:r>
      <w:r>
        <w:rPr>
          <w:rFonts w:ascii="Arial" w:eastAsia="Arial" w:hAnsi="Arial" w:cs="Arial"/>
        </w:rPr>
        <w:t>ons</w:t>
      </w:r>
      <w:r>
        <w:rPr>
          <w:rFonts w:ascii="Arial" w:eastAsia="Arial" w:hAnsi="Arial" w:cs="Arial"/>
          <w:spacing w:val="35"/>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rPr>
        <w:t>ed</w:t>
      </w:r>
      <w:r>
        <w:rPr>
          <w:rFonts w:ascii="Arial" w:eastAsia="Arial" w:hAnsi="Arial" w:cs="Arial"/>
          <w:spacing w:val="37"/>
        </w:rPr>
        <w:t xml:space="preserve"> </w:t>
      </w:r>
      <w:r>
        <w:rPr>
          <w:rFonts w:ascii="Arial" w:eastAsia="Arial" w:hAnsi="Arial" w:cs="Arial"/>
        </w:rPr>
        <w:t>by</w:t>
      </w:r>
      <w:r>
        <w:rPr>
          <w:rFonts w:ascii="Arial" w:eastAsia="Arial" w:hAnsi="Arial" w:cs="Arial"/>
          <w:spacing w:val="35"/>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S</w:t>
      </w:r>
      <w:r>
        <w:rPr>
          <w:rFonts w:ascii="Arial" w:eastAsia="Arial" w:hAnsi="Arial" w:cs="Arial"/>
          <w:spacing w:val="36"/>
        </w:rPr>
        <w:t xml:space="preserve"> </w:t>
      </w:r>
      <w:r>
        <w:rPr>
          <w:rFonts w:ascii="Arial" w:eastAsia="Arial" w:hAnsi="Arial" w:cs="Arial"/>
          <w:spacing w:val="1"/>
        </w:rPr>
        <w:t>O</w:t>
      </w:r>
      <w:r>
        <w:rPr>
          <w:rFonts w:ascii="Arial" w:eastAsia="Arial" w:hAnsi="Arial" w:cs="Arial"/>
        </w:rPr>
        <w:t>pe</w:t>
      </w:r>
      <w:r>
        <w:rPr>
          <w:rFonts w:ascii="Arial" w:eastAsia="Arial" w:hAnsi="Arial" w:cs="Arial"/>
          <w:spacing w:val="1"/>
        </w:rPr>
        <w:t>r</w:t>
      </w:r>
      <w:r>
        <w:rPr>
          <w:rFonts w:ascii="Arial" w:eastAsia="Arial" w:hAnsi="Arial" w:cs="Arial"/>
          <w:spacing w:val="-3"/>
        </w:rPr>
        <w:t>a</w:t>
      </w:r>
      <w:r>
        <w:rPr>
          <w:rFonts w:ascii="Arial" w:eastAsia="Arial" w:hAnsi="Arial" w:cs="Arial"/>
          <w:spacing w:val="-1"/>
        </w:rPr>
        <w:t>t</w:t>
      </w:r>
      <w:r>
        <w:rPr>
          <w:rFonts w:ascii="Arial" w:eastAsia="Arial" w:hAnsi="Arial" w:cs="Arial"/>
        </w:rPr>
        <w:t>o</w:t>
      </w:r>
      <w:r>
        <w:rPr>
          <w:rFonts w:ascii="Arial" w:eastAsia="Arial" w:hAnsi="Arial" w:cs="Arial"/>
          <w:spacing w:val="1"/>
        </w:rPr>
        <w:t>r</w:t>
      </w:r>
      <w:r>
        <w:rPr>
          <w:rFonts w:ascii="Arial" w:eastAsia="Arial" w:hAnsi="Arial" w:cs="Arial"/>
        </w:rPr>
        <w:t>s</w:t>
      </w:r>
      <w:r>
        <w:rPr>
          <w:rFonts w:ascii="Arial" w:eastAsia="Arial" w:hAnsi="Arial" w:cs="Arial"/>
          <w:spacing w:val="37"/>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37"/>
        </w:rPr>
        <w:t xml:space="preserve"> </w:t>
      </w:r>
      <w:r>
        <w:rPr>
          <w:rFonts w:ascii="Arial" w:eastAsia="Arial" w:hAnsi="Arial" w:cs="Arial"/>
        </w:rPr>
        <w:t>p</w:t>
      </w:r>
      <w:r>
        <w:rPr>
          <w:rFonts w:ascii="Arial" w:eastAsia="Arial" w:hAnsi="Arial" w:cs="Arial"/>
          <w:spacing w:val="1"/>
        </w:rPr>
        <w:t>r</w:t>
      </w:r>
      <w:r>
        <w:rPr>
          <w:rFonts w:ascii="Arial" w:eastAsia="Arial" w:hAnsi="Arial" w:cs="Arial"/>
        </w:rPr>
        <w:t>o</w:t>
      </w:r>
      <w:r>
        <w:rPr>
          <w:rFonts w:ascii="Arial" w:eastAsia="Arial" w:hAnsi="Arial" w:cs="Arial"/>
          <w:spacing w:val="-2"/>
        </w:rPr>
        <w:t>v</w:t>
      </w:r>
      <w:r>
        <w:rPr>
          <w:rFonts w:ascii="Arial" w:eastAsia="Arial" w:hAnsi="Arial" w:cs="Arial"/>
          <w:spacing w:val="-1"/>
        </w:rPr>
        <w:t>i</w:t>
      </w:r>
      <w:r>
        <w:rPr>
          <w:rFonts w:ascii="Arial" w:eastAsia="Arial" w:hAnsi="Arial" w:cs="Arial"/>
        </w:rPr>
        <w:t xml:space="preserve">de </w:t>
      </w:r>
      <w:r>
        <w:rPr>
          <w:rFonts w:ascii="Arial" w:eastAsia="Arial" w:hAnsi="Arial" w:cs="Arial"/>
          <w:spacing w:val="-2"/>
        </w:rPr>
        <w:t>v</w:t>
      </w:r>
      <w:r>
        <w:rPr>
          <w:rFonts w:ascii="Arial" w:eastAsia="Arial" w:hAnsi="Arial" w:cs="Arial"/>
        </w:rPr>
        <w:t xml:space="preserve">essel </w:t>
      </w:r>
      <w:r>
        <w:rPr>
          <w:rFonts w:ascii="Arial" w:eastAsia="Arial" w:hAnsi="Arial" w:cs="Arial"/>
          <w:spacing w:val="1"/>
        </w:rPr>
        <w:t>tr</w:t>
      </w:r>
      <w:r>
        <w:rPr>
          <w:rFonts w:ascii="Arial" w:eastAsia="Arial" w:hAnsi="Arial" w:cs="Arial"/>
          <w:spacing w:val="-3"/>
        </w:rPr>
        <w:t>a</w:t>
      </w:r>
      <w:r>
        <w:rPr>
          <w:rFonts w:ascii="Arial" w:eastAsia="Arial" w:hAnsi="Arial" w:cs="Arial"/>
          <w:spacing w:val="1"/>
        </w:rPr>
        <w:t>f</w:t>
      </w:r>
      <w:r>
        <w:rPr>
          <w:rFonts w:ascii="Arial" w:eastAsia="Arial" w:hAnsi="Arial" w:cs="Arial"/>
          <w:spacing w:val="3"/>
        </w:rPr>
        <w:t>f</w:t>
      </w:r>
      <w:r>
        <w:rPr>
          <w:rFonts w:ascii="Arial" w:eastAsia="Arial" w:hAnsi="Arial" w:cs="Arial"/>
          <w:spacing w:val="-4"/>
        </w:rPr>
        <w:t>i</w:t>
      </w:r>
      <w:r>
        <w:rPr>
          <w:rFonts w:ascii="Arial" w:eastAsia="Arial" w:hAnsi="Arial" w:cs="Arial"/>
        </w:rPr>
        <w:t>c</w:t>
      </w:r>
      <w:r>
        <w:rPr>
          <w:rFonts w:ascii="Arial" w:eastAsia="Arial" w:hAnsi="Arial" w:cs="Arial"/>
          <w:spacing w:val="1"/>
        </w:rPr>
        <w:t xml:space="preserve"> </w:t>
      </w:r>
      <w:r>
        <w:rPr>
          <w:rFonts w:ascii="Arial" w:eastAsia="Arial" w:hAnsi="Arial" w:cs="Arial"/>
        </w:rPr>
        <w:t>s</w:t>
      </w:r>
      <w:r>
        <w:rPr>
          <w:rFonts w:ascii="Arial" w:eastAsia="Arial" w:hAnsi="Arial" w:cs="Arial"/>
          <w:spacing w:val="-3"/>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ces;</w:t>
      </w:r>
    </w:p>
    <w:p w:rsidR="000A5570" w:rsidRDefault="000A5570">
      <w:pPr>
        <w:spacing w:before="12" w:after="0" w:line="200" w:lineRule="exact"/>
        <w:rPr>
          <w:sz w:val="20"/>
          <w:szCs w:val="20"/>
        </w:rPr>
      </w:pPr>
    </w:p>
    <w:p w:rsidR="000A5570" w:rsidRDefault="00863EB5">
      <w:pPr>
        <w:spacing w:after="0" w:line="241" w:lineRule="auto"/>
        <w:ind w:left="723" w:right="95"/>
        <w:jc w:val="both"/>
        <w:rPr>
          <w:rFonts w:ascii="Arial" w:eastAsia="Arial" w:hAnsi="Arial" w:cs="Arial"/>
        </w:rPr>
      </w:pPr>
      <w:r>
        <w:rPr>
          <w:rFonts w:ascii="Arial" w:eastAsia="Arial" w:hAnsi="Arial" w:cs="Arial"/>
          <w:b/>
          <w:bCs/>
          <w:spacing w:val="-1"/>
        </w:rPr>
        <w:t>REC</w:t>
      </w:r>
      <w:r>
        <w:rPr>
          <w:rFonts w:ascii="Arial" w:eastAsia="Arial" w:hAnsi="Arial" w:cs="Arial"/>
          <w:b/>
          <w:bCs/>
          <w:spacing w:val="1"/>
        </w:rPr>
        <w:t>OG</w:t>
      </w:r>
      <w:r>
        <w:rPr>
          <w:rFonts w:ascii="Arial" w:eastAsia="Arial" w:hAnsi="Arial" w:cs="Arial"/>
          <w:b/>
          <w:bCs/>
          <w:spacing w:val="-1"/>
        </w:rPr>
        <w:t>N</w:t>
      </w:r>
      <w:r>
        <w:rPr>
          <w:rFonts w:ascii="Arial" w:eastAsia="Arial" w:hAnsi="Arial" w:cs="Arial"/>
          <w:b/>
          <w:bCs/>
          <w:spacing w:val="1"/>
        </w:rPr>
        <w:t>I</w:t>
      </w:r>
      <w:r>
        <w:rPr>
          <w:rFonts w:ascii="Arial" w:eastAsia="Arial" w:hAnsi="Arial" w:cs="Arial"/>
          <w:b/>
          <w:bCs/>
          <w:spacing w:val="-3"/>
        </w:rPr>
        <w:t>S</w:t>
      </w:r>
      <w:r>
        <w:rPr>
          <w:rFonts w:ascii="Arial" w:eastAsia="Arial" w:hAnsi="Arial" w:cs="Arial"/>
          <w:b/>
          <w:bCs/>
          <w:spacing w:val="1"/>
        </w:rPr>
        <w:t>I</w:t>
      </w:r>
      <w:r>
        <w:rPr>
          <w:rFonts w:ascii="Arial" w:eastAsia="Arial" w:hAnsi="Arial" w:cs="Arial"/>
          <w:b/>
          <w:bCs/>
          <w:spacing w:val="-1"/>
        </w:rPr>
        <w:t>N</w:t>
      </w:r>
      <w:r>
        <w:rPr>
          <w:rFonts w:ascii="Arial" w:eastAsia="Arial" w:hAnsi="Arial" w:cs="Arial"/>
          <w:b/>
          <w:bCs/>
        </w:rPr>
        <w:t>G</w:t>
      </w:r>
      <w:r>
        <w:rPr>
          <w:rFonts w:ascii="Arial" w:eastAsia="Arial" w:hAnsi="Arial" w:cs="Arial"/>
          <w:b/>
          <w:bCs/>
          <w:spacing w:val="14"/>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3"/>
        </w:rPr>
        <w:t>a</w:t>
      </w:r>
      <w:r>
        <w:rPr>
          <w:rFonts w:ascii="Arial" w:eastAsia="Arial" w:hAnsi="Arial" w:cs="Arial"/>
        </w:rPr>
        <w:t>t</w:t>
      </w:r>
      <w:r>
        <w:rPr>
          <w:rFonts w:ascii="Arial" w:eastAsia="Arial" w:hAnsi="Arial" w:cs="Arial"/>
          <w:spacing w:val="1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0"/>
        </w:rPr>
        <w:t xml:space="preserve"> </w:t>
      </w:r>
      <w:r>
        <w:rPr>
          <w:rFonts w:ascii="Arial" w:eastAsia="Arial" w:hAnsi="Arial" w:cs="Arial"/>
        </w:rPr>
        <w:t>8</w:t>
      </w:r>
      <w:r>
        <w:rPr>
          <w:rFonts w:ascii="Arial" w:eastAsia="Arial" w:hAnsi="Arial" w:cs="Arial"/>
          <w:position w:val="10"/>
          <w:sz w:val="14"/>
          <w:szCs w:val="14"/>
        </w:rPr>
        <w:t>th</w:t>
      </w:r>
      <w:r>
        <w:rPr>
          <w:rFonts w:ascii="Arial" w:eastAsia="Arial" w:hAnsi="Arial" w:cs="Arial"/>
          <w:spacing w:val="34"/>
          <w:position w:val="10"/>
          <w:sz w:val="14"/>
          <w:szCs w:val="14"/>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t</w:t>
      </w:r>
      <w:r>
        <w:rPr>
          <w:rFonts w:ascii="Arial" w:eastAsia="Arial" w:hAnsi="Arial" w:cs="Arial"/>
        </w:rPr>
        <w:t>e</w:t>
      </w:r>
      <w:r>
        <w:rPr>
          <w:rFonts w:ascii="Arial" w:eastAsia="Arial" w:hAnsi="Arial" w:cs="Arial"/>
          <w:spacing w:val="1"/>
        </w:rPr>
        <w:t>r</w:t>
      </w:r>
      <w:r>
        <w:rPr>
          <w:rFonts w:ascii="Arial" w:eastAsia="Arial" w:hAnsi="Arial" w:cs="Arial"/>
        </w:rPr>
        <w:t>na</w:t>
      </w:r>
      <w:r>
        <w:rPr>
          <w:rFonts w:ascii="Arial" w:eastAsia="Arial" w:hAnsi="Arial" w:cs="Arial"/>
          <w:spacing w:val="1"/>
        </w:rPr>
        <w:t>t</w:t>
      </w:r>
      <w:r>
        <w:rPr>
          <w:rFonts w:ascii="Arial" w:eastAsia="Arial" w:hAnsi="Arial" w:cs="Arial"/>
          <w:spacing w:val="-1"/>
        </w:rPr>
        <w:t>i</w:t>
      </w:r>
      <w:r>
        <w:rPr>
          <w:rFonts w:ascii="Arial" w:eastAsia="Arial" w:hAnsi="Arial" w:cs="Arial"/>
        </w:rPr>
        <w:t>onal</w:t>
      </w:r>
      <w:r>
        <w:rPr>
          <w:rFonts w:ascii="Arial" w:eastAsia="Arial" w:hAnsi="Arial" w:cs="Arial"/>
          <w:spacing w:val="12"/>
        </w:rPr>
        <w:t xml:space="preserve"> </w:t>
      </w:r>
      <w:r>
        <w:rPr>
          <w:rFonts w:ascii="Arial" w:eastAsia="Arial" w:hAnsi="Arial" w:cs="Arial"/>
          <w:spacing w:val="-1"/>
        </w:rPr>
        <w:t>S</w:t>
      </w:r>
      <w:r>
        <w:rPr>
          <w:rFonts w:ascii="Arial" w:eastAsia="Arial" w:hAnsi="Arial" w:cs="Arial"/>
          <w:spacing w:val="-2"/>
        </w:rPr>
        <w:t>y</w:t>
      </w:r>
      <w:r>
        <w:rPr>
          <w:rFonts w:ascii="Arial" w:eastAsia="Arial" w:hAnsi="Arial" w:cs="Arial"/>
          <w:spacing w:val="1"/>
        </w:rPr>
        <w:t>m</w:t>
      </w:r>
      <w:r>
        <w:rPr>
          <w:rFonts w:ascii="Arial" w:eastAsia="Arial" w:hAnsi="Arial" w:cs="Arial"/>
        </w:rPr>
        <w:t>p</w:t>
      </w:r>
      <w:r>
        <w:rPr>
          <w:rFonts w:ascii="Arial" w:eastAsia="Arial" w:hAnsi="Arial" w:cs="Arial"/>
          <w:spacing w:val="2"/>
        </w:rPr>
        <w:t>o</w:t>
      </w:r>
      <w:r>
        <w:rPr>
          <w:rFonts w:ascii="Arial" w:eastAsia="Arial" w:hAnsi="Arial" w:cs="Arial"/>
        </w:rPr>
        <w:t>s</w:t>
      </w:r>
      <w:r>
        <w:rPr>
          <w:rFonts w:ascii="Arial" w:eastAsia="Arial" w:hAnsi="Arial" w:cs="Arial"/>
          <w:spacing w:val="-1"/>
        </w:rPr>
        <w:t>i</w:t>
      </w:r>
      <w:r>
        <w:rPr>
          <w:rFonts w:ascii="Arial" w:eastAsia="Arial" w:hAnsi="Arial" w:cs="Arial"/>
        </w:rPr>
        <w:t>um</w:t>
      </w:r>
      <w:r>
        <w:rPr>
          <w:rFonts w:ascii="Arial" w:eastAsia="Arial" w:hAnsi="Arial" w:cs="Arial"/>
          <w:spacing w:val="14"/>
        </w:rPr>
        <w:t xml:space="preserve"> </w:t>
      </w:r>
      <w:r>
        <w:rPr>
          <w:rFonts w:ascii="Arial" w:eastAsia="Arial" w:hAnsi="Arial" w:cs="Arial"/>
        </w:rPr>
        <w:t>on</w:t>
      </w:r>
      <w:r>
        <w:rPr>
          <w:rFonts w:ascii="Arial" w:eastAsia="Arial" w:hAnsi="Arial" w:cs="Arial"/>
          <w:spacing w:val="13"/>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S</w:t>
      </w:r>
      <w:r>
        <w:rPr>
          <w:rFonts w:ascii="Arial" w:eastAsia="Arial" w:hAnsi="Arial" w:cs="Arial"/>
          <w:spacing w:val="12"/>
        </w:rPr>
        <w:t xml:space="preserve"> </w:t>
      </w:r>
      <w:r>
        <w:rPr>
          <w:rFonts w:ascii="Arial" w:eastAsia="Arial" w:hAnsi="Arial" w:cs="Arial"/>
          <w:spacing w:val="1"/>
        </w:rPr>
        <w:t>(</w:t>
      </w:r>
      <w:r>
        <w:rPr>
          <w:rFonts w:ascii="Arial" w:eastAsia="Arial" w:hAnsi="Arial" w:cs="Arial"/>
          <w:spacing w:val="-1"/>
        </w:rPr>
        <w:t>R</w:t>
      </w:r>
      <w:r>
        <w:rPr>
          <w:rFonts w:ascii="Arial" w:eastAsia="Arial" w:hAnsi="Arial" w:cs="Arial"/>
        </w:rPr>
        <w:t>o</w:t>
      </w:r>
      <w:r>
        <w:rPr>
          <w:rFonts w:ascii="Arial" w:eastAsia="Arial" w:hAnsi="Arial" w:cs="Arial"/>
          <w:spacing w:val="1"/>
        </w:rPr>
        <w:t>tt</w:t>
      </w:r>
      <w:r>
        <w:rPr>
          <w:rFonts w:ascii="Arial" w:eastAsia="Arial" w:hAnsi="Arial" w:cs="Arial"/>
          <w:spacing w:val="-3"/>
        </w:rPr>
        <w:t>e</w:t>
      </w:r>
      <w:r>
        <w:rPr>
          <w:rFonts w:ascii="Arial" w:eastAsia="Arial" w:hAnsi="Arial" w:cs="Arial"/>
          <w:spacing w:val="1"/>
        </w:rPr>
        <w:t>r</w:t>
      </w:r>
      <w:r>
        <w:rPr>
          <w:rFonts w:ascii="Arial" w:eastAsia="Arial" w:hAnsi="Arial" w:cs="Arial"/>
        </w:rPr>
        <w:t>d</w:t>
      </w:r>
      <w:r>
        <w:rPr>
          <w:rFonts w:ascii="Arial" w:eastAsia="Arial" w:hAnsi="Arial" w:cs="Arial"/>
          <w:spacing w:val="-3"/>
        </w:rPr>
        <w:t>a</w:t>
      </w:r>
      <w:r>
        <w:rPr>
          <w:rFonts w:ascii="Arial" w:eastAsia="Arial" w:hAnsi="Arial" w:cs="Arial"/>
        </w:rPr>
        <w:t>m</w:t>
      </w:r>
      <w:r>
        <w:rPr>
          <w:rFonts w:ascii="Arial" w:eastAsia="Arial" w:hAnsi="Arial" w:cs="Arial"/>
          <w:spacing w:val="14"/>
        </w:rPr>
        <w:t xml:space="preserve"> </w:t>
      </w:r>
      <w:r>
        <w:rPr>
          <w:rFonts w:ascii="Arial" w:eastAsia="Arial" w:hAnsi="Arial" w:cs="Arial"/>
        </w:rPr>
        <w:t>1996)</w:t>
      </w:r>
      <w:r>
        <w:rPr>
          <w:rFonts w:ascii="Arial" w:eastAsia="Arial" w:hAnsi="Arial" w:cs="Arial"/>
          <w:spacing w:val="14"/>
        </w:rPr>
        <w:t xml:space="preserve"> </w:t>
      </w:r>
      <w:r>
        <w:rPr>
          <w:rFonts w:ascii="Arial" w:eastAsia="Arial" w:hAnsi="Arial" w:cs="Arial"/>
        </w:rPr>
        <w:t>conc</w:t>
      </w:r>
      <w:r>
        <w:rPr>
          <w:rFonts w:ascii="Arial" w:eastAsia="Arial" w:hAnsi="Arial" w:cs="Arial"/>
          <w:spacing w:val="-1"/>
        </w:rPr>
        <w:t>l</w:t>
      </w:r>
      <w:r>
        <w:rPr>
          <w:rFonts w:ascii="Arial" w:eastAsia="Arial" w:hAnsi="Arial" w:cs="Arial"/>
        </w:rPr>
        <w:t xml:space="preserve">uded </w:t>
      </w:r>
      <w:r>
        <w:rPr>
          <w:rFonts w:ascii="Arial" w:eastAsia="Arial" w:hAnsi="Arial" w:cs="Arial"/>
          <w:spacing w:val="1"/>
        </w:rPr>
        <w:t>t</w:t>
      </w:r>
      <w:r>
        <w:rPr>
          <w:rFonts w:ascii="Arial" w:eastAsia="Arial" w:hAnsi="Arial" w:cs="Arial"/>
        </w:rPr>
        <w:t>hat</w:t>
      </w:r>
      <w:r>
        <w:rPr>
          <w:rFonts w:ascii="Arial" w:eastAsia="Arial" w:hAnsi="Arial" w:cs="Arial"/>
          <w:spacing w:val="3"/>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A</w:t>
      </w:r>
      <w:r>
        <w:rPr>
          <w:rFonts w:ascii="Arial" w:eastAsia="Arial" w:hAnsi="Arial" w:cs="Arial"/>
          <w:spacing w:val="-3"/>
        </w:rPr>
        <w:t>u</w:t>
      </w:r>
      <w:r>
        <w:rPr>
          <w:rFonts w:ascii="Arial" w:eastAsia="Arial" w:hAnsi="Arial" w:cs="Arial"/>
          <w:spacing w:val="1"/>
        </w:rPr>
        <w:t>t</w:t>
      </w:r>
      <w:r>
        <w:rPr>
          <w:rFonts w:ascii="Arial" w:eastAsia="Arial" w:hAnsi="Arial" w:cs="Arial"/>
        </w:rPr>
        <w:t>ho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es</w:t>
      </w:r>
      <w:r>
        <w:rPr>
          <w:rFonts w:ascii="Arial" w:eastAsia="Arial" w:hAnsi="Arial" w:cs="Arial"/>
          <w:spacing w:val="2"/>
        </w:rPr>
        <w:t xml:space="preserve"> </w:t>
      </w:r>
      <w:r>
        <w:rPr>
          <w:rFonts w:ascii="Arial" w:eastAsia="Arial" w:hAnsi="Arial" w:cs="Arial"/>
          <w:spacing w:val="-2"/>
        </w:rPr>
        <w:t>s</w:t>
      </w:r>
      <w:r>
        <w:rPr>
          <w:rFonts w:ascii="Arial" w:eastAsia="Arial" w:hAnsi="Arial" w:cs="Arial"/>
        </w:rPr>
        <w:t>hou</w:t>
      </w:r>
      <w:r>
        <w:rPr>
          <w:rFonts w:ascii="Arial" w:eastAsia="Arial" w:hAnsi="Arial" w:cs="Arial"/>
          <w:spacing w:val="-1"/>
        </w:rPr>
        <w:t>l</w:t>
      </w:r>
      <w:r>
        <w:rPr>
          <w:rFonts w:ascii="Arial" w:eastAsia="Arial" w:hAnsi="Arial" w:cs="Arial"/>
        </w:rPr>
        <w:t>d</w:t>
      </w:r>
      <w:r>
        <w:rPr>
          <w:rFonts w:ascii="Arial" w:eastAsia="Arial" w:hAnsi="Arial" w:cs="Arial"/>
          <w:spacing w:val="2"/>
        </w:rPr>
        <w:t xml:space="preserve"> </w:t>
      </w:r>
      <w:r>
        <w:rPr>
          <w:rFonts w:ascii="Arial" w:eastAsia="Arial" w:hAnsi="Arial" w:cs="Arial"/>
        </w:rPr>
        <w:t>set</w:t>
      </w:r>
      <w:r>
        <w:rPr>
          <w:rFonts w:ascii="Arial" w:eastAsia="Arial" w:hAnsi="Arial" w:cs="Arial"/>
          <w:spacing w:val="3"/>
        </w:rPr>
        <w:t xml:space="preserve"> </w:t>
      </w:r>
      <w:r>
        <w:rPr>
          <w:rFonts w:ascii="Arial" w:eastAsia="Arial" w:hAnsi="Arial" w:cs="Arial"/>
          <w:spacing w:val="-2"/>
        </w:rPr>
        <w:t>s</w:t>
      </w:r>
      <w:r>
        <w:rPr>
          <w:rFonts w:ascii="Arial" w:eastAsia="Arial" w:hAnsi="Arial" w:cs="Arial"/>
          <w:spacing w:val="1"/>
        </w:rPr>
        <w:t>t</w:t>
      </w:r>
      <w:r>
        <w:rPr>
          <w:rFonts w:ascii="Arial" w:eastAsia="Arial" w:hAnsi="Arial" w:cs="Arial"/>
        </w:rPr>
        <w:t>anda</w:t>
      </w:r>
      <w:r>
        <w:rPr>
          <w:rFonts w:ascii="Arial" w:eastAsia="Arial" w:hAnsi="Arial" w:cs="Arial"/>
          <w:spacing w:val="1"/>
        </w:rPr>
        <w:t>r</w:t>
      </w:r>
      <w:r>
        <w:rPr>
          <w:rFonts w:ascii="Arial" w:eastAsia="Arial" w:hAnsi="Arial" w:cs="Arial"/>
        </w:rPr>
        <w:t xml:space="preserve">ds </w:t>
      </w:r>
      <w:r>
        <w:rPr>
          <w:rFonts w:ascii="Arial" w:eastAsia="Arial" w:hAnsi="Arial" w:cs="Arial"/>
          <w:spacing w:val="-1"/>
        </w:rPr>
        <w:t>f</w:t>
      </w:r>
      <w:r>
        <w:rPr>
          <w:rFonts w:ascii="Arial" w:eastAsia="Arial" w:hAnsi="Arial" w:cs="Arial"/>
        </w:rPr>
        <w:t>or</w:t>
      </w:r>
      <w:r>
        <w:rPr>
          <w:rFonts w:ascii="Arial" w:eastAsia="Arial" w:hAnsi="Arial" w:cs="Arial"/>
          <w:spacing w:val="3"/>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1"/>
        </w:rPr>
        <w:t xml:space="preserve"> O</w:t>
      </w:r>
      <w:r>
        <w:rPr>
          <w:rFonts w:ascii="Arial" w:eastAsia="Arial" w:hAnsi="Arial" w:cs="Arial"/>
        </w:rPr>
        <w:t>p</w:t>
      </w:r>
      <w:r>
        <w:rPr>
          <w:rFonts w:ascii="Arial" w:eastAsia="Arial" w:hAnsi="Arial" w:cs="Arial"/>
          <w:spacing w:val="-3"/>
        </w:rPr>
        <w:t>e</w:t>
      </w:r>
      <w:r>
        <w:rPr>
          <w:rFonts w:ascii="Arial" w:eastAsia="Arial" w:hAnsi="Arial" w:cs="Arial"/>
          <w:spacing w:val="1"/>
        </w:rPr>
        <w:t>r</w:t>
      </w:r>
      <w:r>
        <w:rPr>
          <w:rFonts w:ascii="Arial" w:eastAsia="Arial" w:hAnsi="Arial" w:cs="Arial"/>
        </w:rPr>
        <w:t>a</w:t>
      </w:r>
      <w:r>
        <w:rPr>
          <w:rFonts w:ascii="Arial" w:eastAsia="Arial" w:hAnsi="Arial" w:cs="Arial"/>
          <w:spacing w:val="1"/>
        </w:rPr>
        <w:t>t</w:t>
      </w:r>
      <w:r>
        <w:rPr>
          <w:rFonts w:ascii="Arial" w:eastAsia="Arial" w:hAnsi="Arial" w:cs="Arial"/>
          <w:spacing w:val="-3"/>
        </w:rPr>
        <w:t>o</w:t>
      </w:r>
      <w:r>
        <w:rPr>
          <w:rFonts w:ascii="Arial" w:eastAsia="Arial" w:hAnsi="Arial" w:cs="Arial"/>
          <w:spacing w:val="1"/>
        </w:rPr>
        <w:t>r</w:t>
      </w:r>
      <w:r>
        <w:rPr>
          <w:rFonts w:ascii="Arial" w:eastAsia="Arial" w:hAnsi="Arial" w:cs="Arial"/>
          <w:spacing w:val="-1"/>
        </w:rPr>
        <w:t>s</w:t>
      </w:r>
      <w:r>
        <w:rPr>
          <w:rFonts w:ascii="Arial" w:eastAsia="Arial" w:hAnsi="Arial" w:cs="Arial"/>
        </w:rPr>
        <w:t>,</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rPr>
        <w:t>acco</w:t>
      </w:r>
      <w:r>
        <w:rPr>
          <w:rFonts w:ascii="Arial" w:eastAsia="Arial" w:hAnsi="Arial" w:cs="Arial"/>
          <w:spacing w:val="1"/>
        </w:rPr>
        <w:t>r</w:t>
      </w:r>
      <w:r>
        <w:rPr>
          <w:rFonts w:ascii="Arial" w:eastAsia="Arial" w:hAnsi="Arial" w:cs="Arial"/>
        </w:rPr>
        <w:t>dance</w:t>
      </w:r>
      <w:r>
        <w:rPr>
          <w:rFonts w:ascii="Arial" w:eastAsia="Arial" w:hAnsi="Arial" w:cs="Arial"/>
          <w:spacing w:val="2"/>
        </w:rPr>
        <w:t xml:space="preserve"> </w:t>
      </w:r>
      <w:r>
        <w:rPr>
          <w:rFonts w:ascii="Arial" w:eastAsia="Arial" w:hAnsi="Arial" w:cs="Arial"/>
          <w:spacing w:val="-4"/>
        </w:rPr>
        <w:t>w</w:t>
      </w:r>
      <w:r>
        <w:rPr>
          <w:rFonts w:ascii="Arial" w:eastAsia="Arial" w:hAnsi="Arial" w:cs="Arial"/>
          <w:spacing w:val="-1"/>
        </w:rPr>
        <w:t>it</w:t>
      </w:r>
      <w:r>
        <w:rPr>
          <w:rFonts w:ascii="Arial" w:eastAsia="Arial" w:hAnsi="Arial" w:cs="Arial"/>
        </w:rPr>
        <w:t xml:space="preserve">h </w:t>
      </w:r>
      <w:r>
        <w:rPr>
          <w:rFonts w:ascii="Arial" w:eastAsia="Arial" w:hAnsi="Arial" w:cs="Arial"/>
          <w:spacing w:val="-1"/>
        </w:rPr>
        <w:t>i</w:t>
      </w:r>
      <w:r>
        <w:rPr>
          <w:rFonts w:ascii="Arial" w:eastAsia="Arial" w:hAnsi="Arial" w:cs="Arial"/>
        </w:rPr>
        <w:t>n</w:t>
      </w:r>
      <w:r>
        <w:rPr>
          <w:rFonts w:ascii="Arial" w:eastAsia="Arial" w:hAnsi="Arial" w:cs="Arial"/>
          <w:spacing w:val="1"/>
        </w:rPr>
        <w:t>t</w:t>
      </w:r>
      <w:r>
        <w:rPr>
          <w:rFonts w:ascii="Arial" w:eastAsia="Arial" w:hAnsi="Arial" w:cs="Arial"/>
        </w:rPr>
        <w:t>e</w:t>
      </w:r>
      <w:r>
        <w:rPr>
          <w:rFonts w:ascii="Arial" w:eastAsia="Arial" w:hAnsi="Arial" w:cs="Arial"/>
          <w:spacing w:val="1"/>
        </w:rPr>
        <w:t>r</w:t>
      </w:r>
      <w:r>
        <w:rPr>
          <w:rFonts w:ascii="Arial" w:eastAsia="Arial" w:hAnsi="Arial" w:cs="Arial"/>
        </w:rPr>
        <w:t>na</w:t>
      </w:r>
      <w:r>
        <w:rPr>
          <w:rFonts w:ascii="Arial" w:eastAsia="Arial" w:hAnsi="Arial" w:cs="Arial"/>
          <w:spacing w:val="1"/>
        </w:rPr>
        <w:t>t</w:t>
      </w:r>
      <w:r>
        <w:rPr>
          <w:rFonts w:ascii="Arial" w:eastAsia="Arial" w:hAnsi="Arial" w:cs="Arial"/>
          <w:spacing w:val="-1"/>
        </w:rPr>
        <w:t>i</w:t>
      </w:r>
      <w:r>
        <w:rPr>
          <w:rFonts w:ascii="Arial" w:eastAsia="Arial" w:hAnsi="Arial" w:cs="Arial"/>
        </w:rPr>
        <w:t>onal</w:t>
      </w:r>
      <w:r>
        <w:rPr>
          <w:rFonts w:ascii="Arial" w:eastAsia="Arial" w:hAnsi="Arial" w:cs="Arial"/>
          <w:spacing w:val="-2"/>
        </w:rPr>
        <w:t xml:space="preserve"> </w:t>
      </w:r>
      <w:r>
        <w:rPr>
          <w:rFonts w:ascii="Arial" w:eastAsia="Arial" w:hAnsi="Arial" w:cs="Arial"/>
          <w:spacing w:val="2"/>
        </w:rPr>
        <w:t>g</w:t>
      </w:r>
      <w:r>
        <w:rPr>
          <w:rFonts w:ascii="Arial" w:eastAsia="Arial" w:hAnsi="Arial" w:cs="Arial"/>
        </w:rPr>
        <w:t>u</w:t>
      </w:r>
      <w:r>
        <w:rPr>
          <w:rFonts w:ascii="Arial" w:eastAsia="Arial" w:hAnsi="Arial" w:cs="Arial"/>
          <w:spacing w:val="-1"/>
        </w:rPr>
        <w:t>i</w:t>
      </w:r>
      <w:r>
        <w:rPr>
          <w:rFonts w:ascii="Arial" w:eastAsia="Arial" w:hAnsi="Arial" w:cs="Arial"/>
        </w:rPr>
        <w:t>de</w:t>
      </w:r>
      <w:r>
        <w:rPr>
          <w:rFonts w:ascii="Arial" w:eastAsia="Arial" w:hAnsi="Arial" w:cs="Arial"/>
          <w:spacing w:val="-1"/>
        </w:rPr>
        <w:t>li</w:t>
      </w:r>
      <w:r>
        <w:rPr>
          <w:rFonts w:ascii="Arial" w:eastAsia="Arial" w:hAnsi="Arial" w:cs="Arial"/>
        </w:rPr>
        <w:t>nes</w:t>
      </w:r>
      <w:r>
        <w:rPr>
          <w:rFonts w:ascii="Arial" w:eastAsia="Arial" w:hAnsi="Arial" w:cs="Arial"/>
          <w:spacing w:val="1"/>
        </w:rPr>
        <w:t xml:space="preserve"> </w:t>
      </w:r>
      <w:r>
        <w:rPr>
          <w:rFonts w:ascii="Arial" w:eastAsia="Arial" w:hAnsi="Arial" w:cs="Arial"/>
          <w:spacing w:val="-3"/>
        </w:rPr>
        <w:t>a</w:t>
      </w:r>
      <w:r>
        <w:rPr>
          <w:rFonts w:ascii="Arial" w:eastAsia="Arial" w:hAnsi="Arial" w:cs="Arial"/>
        </w:rPr>
        <w:t>nd</w:t>
      </w:r>
      <w:r>
        <w:rPr>
          <w:rFonts w:ascii="Arial" w:eastAsia="Arial" w:hAnsi="Arial" w:cs="Arial"/>
          <w:spacing w:val="1"/>
        </w:rPr>
        <w:t xml:space="preserve"> </w:t>
      </w:r>
      <w:r>
        <w:rPr>
          <w:rFonts w:ascii="Arial" w:eastAsia="Arial" w:hAnsi="Arial" w:cs="Arial"/>
        </w:rPr>
        <w:t>o</w:t>
      </w:r>
      <w:r>
        <w:rPr>
          <w:rFonts w:ascii="Arial" w:eastAsia="Arial" w:hAnsi="Arial" w:cs="Arial"/>
          <w:spacing w:val="1"/>
        </w:rPr>
        <w:t>t</w:t>
      </w:r>
      <w:r>
        <w:rPr>
          <w:rFonts w:ascii="Arial" w:eastAsia="Arial" w:hAnsi="Arial" w:cs="Arial"/>
        </w:rPr>
        <w:t>h</w:t>
      </w:r>
      <w:r>
        <w:rPr>
          <w:rFonts w:ascii="Arial" w:eastAsia="Arial" w:hAnsi="Arial" w:cs="Arial"/>
          <w:spacing w:val="-3"/>
        </w:rPr>
        <w:t>e</w:t>
      </w:r>
      <w:r>
        <w:rPr>
          <w:rFonts w:ascii="Arial" w:eastAsia="Arial" w:hAnsi="Arial" w:cs="Arial"/>
        </w:rPr>
        <w:t xml:space="preserve">r </w:t>
      </w:r>
      <w:r>
        <w:rPr>
          <w:rFonts w:ascii="Arial" w:eastAsia="Arial" w:hAnsi="Arial" w:cs="Arial"/>
          <w:spacing w:val="1"/>
        </w:rPr>
        <w:t>r</w:t>
      </w:r>
      <w:r>
        <w:rPr>
          <w:rFonts w:ascii="Arial" w:eastAsia="Arial" w:hAnsi="Arial" w:cs="Arial"/>
        </w:rPr>
        <w:t>e</w:t>
      </w:r>
      <w:r>
        <w:rPr>
          <w:rFonts w:ascii="Arial" w:eastAsia="Arial" w:hAnsi="Arial" w:cs="Arial"/>
          <w:spacing w:val="-1"/>
        </w:rPr>
        <w:t>l</w:t>
      </w:r>
      <w:r>
        <w:rPr>
          <w:rFonts w:ascii="Arial" w:eastAsia="Arial" w:hAnsi="Arial" w:cs="Arial"/>
        </w:rPr>
        <w:t>e</w:t>
      </w:r>
      <w:r>
        <w:rPr>
          <w:rFonts w:ascii="Arial" w:eastAsia="Arial" w:hAnsi="Arial" w:cs="Arial"/>
          <w:spacing w:val="-2"/>
        </w:rPr>
        <w:t>v</w:t>
      </w:r>
      <w:r>
        <w:rPr>
          <w:rFonts w:ascii="Arial" w:eastAsia="Arial" w:hAnsi="Arial" w:cs="Arial"/>
        </w:rPr>
        <w:t>ant</w:t>
      </w:r>
      <w:r>
        <w:rPr>
          <w:rFonts w:ascii="Arial" w:eastAsia="Arial" w:hAnsi="Arial" w:cs="Arial"/>
          <w:spacing w:val="2"/>
        </w:rPr>
        <w:t xml:space="preserve"> </w:t>
      </w:r>
      <w:r>
        <w:rPr>
          <w:rFonts w:ascii="Arial" w:eastAsia="Arial" w:hAnsi="Arial" w:cs="Arial"/>
          <w:spacing w:val="1"/>
        </w:rPr>
        <w:t>m</w:t>
      </w:r>
      <w:r>
        <w:rPr>
          <w:rFonts w:ascii="Arial" w:eastAsia="Arial" w:hAnsi="Arial" w:cs="Arial"/>
          <w:spacing w:val="-3"/>
        </w:rPr>
        <w:t>a</w:t>
      </w:r>
      <w:r>
        <w:rPr>
          <w:rFonts w:ascii="Arial" w:eastAsia="Arial" w:hAnsi="Arial" w:cs="Arial"/>
          <w:spacing w:val="1"/>
        </w:rPr>
        <w:t>t</w:t>
      </w:r>
      <w:r>
        <w:rPr>
          <w:rFonts w:ascii="Arial" w:eastAsia="Arial" w:hAnsi="Arial" w:cs="Arial"/>
        </w:rPr>
        <w:t>e</w:t>
      </w:r>
      <w:r>
        <w:rPr>
          <w:rFonts w:ascii="Arial" w:eastAsia="Arial" w:hAnsi="Arial" w:cs="Arial"/>
          <w:spacing w:val="1"/>
        </w:rPr>
        <w:t>r</w:t>
      </w:r>
      <w:r>
        <w:rPr>
          <w:rFonts w:ascii="Arial" w:eastAsia="Arial" w:hAnsi="Arial" w:cs="Arial"/>
          <w:spacing w:val="-1"/>
        </w:rPr>
        <w:t>i</w:t>
      </w:r>
      <w:r>
        <w:rPr>
          <w:rFonts w:ascii="Arial" w:eastAsia="Arial" w:hAnsi="Arial" w:cs="Arial"/>
          <w:spacing w:val="-3"/>
        </w:rPr>
        <w:t>a</w:t>
      </w:r>
      <w:r>
        <w:rPr>
          <w:rFonts w:ascii="Arial" w:eastAsia="Arial" w:hAnsi="Arial" w:cs="Arial"/>
          <w:spacing w:val="-1"/>
        </w:rPr>
        <w:t>l</w:t>
      </w:r>
      <w:r>
        <w:rPr>
          <w:rFonts w:ascii="Arial" w:eastAsia="Arial" w:hAnsi="Arial" w:cs="Arial"/>
        </w:rPr>
        <w:t>.</w:t>
      </w:r>
    </w:p>
    <w:p w:rsidR="000A5570" w:rsidRDefault="000A5570">
      <w:pPr>
        <w:spacing w:before="15" w:after="0" w:line="220" w:lineRule="exact"/>
      </w:pPr>
    </w:p>
    <w:p w:rsidR="000A5570" w:rsidRDefault="00863EB5">
      <w:pPr>
        <w:spacing w:after="0" w:line="243" w:lineRule="auto"/>
        <w:ind w:left="723" w:right="96"/>
        <w:jc w:val="both"/>
        <w:rPr>
          <w:rFonts w:ascii="Arial" w:eastAsia="Arial" w:hAnsi="Arial" w:cs="Arial"/>
        </w:rPr>
      </w:pPr>
      <w:r>
        <w:rPr>
          <w:rFonts w:ascii="Arial" w:eastAsia="Arial" w:hAnsi="Arial" w:cs="Arial"/>
          <w:b/>
          <w:bCs/>
          <w:spacing w:val="-1"/>
        </w:rPr>
        <w:t>REC</w:t>
      </w:r>
      <w:r>
        <w:rPr>
          <w:rFonts w:ascii="Arial" w:eastAsia="Arial" w:hAnsi="Arial" w:cs="Arial"/>
          <w:b/>
          <w:bCs/>
          <w:spacing w:val="1"/>
        </w:rPr>
        <w:t>OG</w:t>
      </w:r>
      <w:r>
        <w:rPr>
          <w:rFonts w:ascii="Arial" w:eastAsia="Arial" w:hAnsi="Arial" w:cs="Arial"/>
          <w:b/>
          <w:bCs/>
          <w:spacing w:val="-1"/>
        </w:rPr>
        <w:t>N</w:t>
      </w:r>
      <w:r>
        <w:rPr>
          <w:rFonts w:ascii="Arial" w:eastAsia="Arial" w:hAnsi="Arial" w:cs="Arial"/>
          <w:b/>
          <w:bCs/>
          <w:spacing w:val="1"/>
        </w:rPr>
        <w:t>I</w:t>
      </w:r>
      <w:r>
        <w:rPr>
          <w:rFonts w:ascii="Arial" w:eastAsia="Arial" w:hAnsi="Arial" w:cs="Arial"/>
          <w:b/>
          <w:bCs/>
          <w:spacing w:val="-3"/>
        </w:rPr>
        <w:t>S</w:t>
      </w:r>
      <w:r>
        <w:rPr>
          <w:rFonts w:ascii="Arial" w:eastAsia="Arial" w:hAnsi="Arial" w:cs="Arial"/>
          <w:b/>
          <w:bCs/>
          <w:spacing w:val="1"/>
        </w:rPr>
        <w:t>I</w:t>
      </w:r>
      <w:r>
        <w:rPr>
          <w:rFonts w:ascii="Arial" w:eastAsia="Arial" w:hAnsi="Arial" w:cs="Arial"/>
          <w:b/>
          <w:bCs/>
          <w:spacing w:val="-1"/>
        </w:rPr>
        <w:t>N</w:t>
      </w:r>
      <w:r>
        <w:rPr>
          <w:rFonts w:ascii="Arial" w:eastAsia="Arial" w:hAnsi="Arial" w:cs="Arial"/>
          <w:b/>
          <w:bCs/>
        </w:rPr>
        <w:t>G</w:t>
      </w:r>
      <w:r>
        <w:rPr>
          <w:rFonts w:ascii="Arial" w:eastAsia="Arial" w:hAnsi="Arial" w:cs="Arial"/>
          <w:b/>
          <w:bCs/>
          <w:spacing w:val="6"/>
        </w:rPr>
        <w:t xml:space="preserve"> </w:t>
      </w:r>
      <w:r>
        <w:rPr>
          <w:rFonts w:ascii="Arial" w:eastAsia="Arial" w:hAnsi="Arial" w:cs="Arial"/>
          <w:b/>
          <w:bCs/>
          <w:spacing w:val="-6"/>
        </w:rPr>
        <w:t>A</w:t>
      </w:r>
      <w:r>
        <w:rPr>
          <w:rFonts w:ascii="Arial" w:eastAsia="Arial" w:hAnsi="Arial" w:cs="Arial"/>
          <w:b/>
          <w:bCs/>
        </w:rPr>
        <w:t>L</w:t>
      </w:r>
      <w:r>
        <w:rPr>
          <w:rFonts w:ascii="Arial" w:eastAsia="Arial" w:hAnsi="Arial" w:cs="Arial"/>
          <w:b/>
          <w:bCs/>
          <w:spacing w:val="-1"/>
        </w:rPr>
        <w:t>S</w:t>
      </w:r>
      <w:r>
        <w:rPr>
          <w:rFonts w:ascii="Arial" w:eastAsia="Arial" w:hAnsi="Arial" w:cs="Arial"/>
          <w:b/>
          <w:bCs/>
        </w:rPr>
        <w:t>O</w:t>
      </w:r>
      <w:r>
        <w:rPr>
          <w:rFonts w:ascii="Arial" w:eastAsia="Arial" w:hAnsi="Arial" w:cs="Arial"/>
          <w:b/>
          <w:bCs/>
          <w:spacing w:val="3"/>
        </w:rPr>
        <w:t xml:space="preserve"> </w:t>
      </w:r>
      <w:r>
        <w:rPr>
          <w:rFonts w:ascii="Arial" w:eastAsia="Arial" w:hAnsi="Arial" w:cs="Arial"/>
          <w:spacing w:val="1"/>
        </w:rPr>
        <w:t>t</w:t>
      </w:r>
      <w:r>
        <w:rPr>
          <w:rFonts w:ascii="Arial" w:eastAsia="Arial" w:hAnsi="Arial" w:cs="Arial"/>
        </w:rPr>
        <w:t>hat</w:t>
      </w:r>
      <w:r>
        <w:rPr>
          <w:rFonts w:ascii="Arial" w:eastAsia="Arial" w:hAnsi="Arial" w:cs="Arial"/>
          <w:spacing w:val="4"/>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A</w:t>
      </w:r>
      <w:r>
        <w:rPr>
          <w:rFonts w:ascii="Arial" w:eastAsia="Arial" w:hAnsi="Arial" w:cs="Arial"/>
        </w:rPr>
        <w:t>u</w:t>
      </w:r>
      <w:r>
        <w:rPr>
          <w:rFonts w:ascii="Arial" w:eastAsia="Arial" w:hAnsi="Arial" w:cs="Arial"/>
          <w:spacing w:val="1"/>
        </w:rPr>
        <w:t>t</w:t>
      </w:r>
      <w:r>
        <w:rPr>
          <w:rFonts w:ascii="Arial" w:eastAsia="Arial" w:hAnsi="Arial" w:cs="Arial"/>
        </w:rPr>
        <w:t>ho</w:t>
      </w:r>
      <w:r>
        <w:rPr>
          <w:rFonts w:ascii="Arial" w:eastAsia="Arial" w:hAnsi="Arial" w:cs="Arial"/>
          <w:spacing w:val="1"/>
        </w:rPr>
        <w:t>r</w:t>
      </w:r>
      <w:r>
        <w:rPr>
          <w:rFonts w:ascii="Arial" w:eastAsia="Arial" w:hAnsi="Arial" w:cs="Arial"/>
          <w:spacing w:val="-4"/>
        </w:rPr>
        <w:t>i</w:t>
      </w:r>
      <w:r>
        <w:rPr>
          <w:rFonts w:ascii="Arial" w:eastAsia="Arial" w:hAnsi="Arial" w:cs="Arial"/>
          <w:spacing w:val="1"/>
        </w:rPr>
        <w:t>t</w:t>
      </w:r>
      <w:r>
        <w:rPr>
          <w:rFonts w:ascii="Arial" w:eastAsia="Arial" w:hAnsi="Arial" w:cs="Arial"/>
          <w:spacing w:val="-1"/>
        </w:rPr>
        <w:t>i</w:t>
      </w:r>
      <w:r>
        <w:rPr>
          <w:rFonts w:ascii="Arial" w:eastAsia="Arial" w:hAnsi="Arial" w:cs="Arial"/>
        </w:rPr>
        <w:t>es</w:t>
      </w:r>
      <w:r>
        <w:rPr>
          <w:rFonts w:ascii="Arial" w:eastAsia="Arial" w:hAnsi="Arial" w:cs="Arial"/>
          <w:spacing w:val="3"/>
        </w:rPr>
        <w:t xml:space="preserve"> </w:t>
      </w:r>
      <w:r>
        <w:rPr>
          <w:rFonts w:ascii="Arial" w:eastAsia="Arial" w:hAnsi="Arial" w:cs="Arial"/>
        </w:rPr>
        <w:t>shou</w:t>
      </w:r>
      <w:r>
        <w:rPr>
          <w:rFonts w:ascii="Arial" w:eastAsia="Arial" w:hAnsi="Arial" w:cs="Arial"/>
          <w:spacing w:val="-1"/>
        </w:rPr>
        <w:t>l</w:t>
      </w:r>
      <w:r>
        <w:rPr>
          <w:rFonts w:ascii="Arial" w:eastAsia="Arial" w:hAnsi="Arial" w:cs="Arial"/>
        </w:rPr>
        <w:t>d</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r</w:t>
      </w:r>
      <w:r>
        <w:rPr>
          <w:rFonts w:ascii="Arial" w:eastAsia="Arial" w:hAnsi="Arial" w:cs="Arial"/>
        </w:rPr>
        <w:t>o</w:t>
      </w:r>
      <w:r>
        <w:rPr>
          <w:rFonts w:ascii="Arial" w:eastAsia="Arial" w:hAnsi="Arial" w:cs="Arial"/>
          <w:spacing w:val="-2"/>
        </w:rPr>
        <w:t>v</w:t>
      </w:r>
      <w:r>
        <w:rPr>
          <w:rFonts w:ascii="Arial" w:eastAsia="Arial" w:hAnsi="Arial" w:cs="Arial"/>
          <w:spacing w:val="-1"/>
        </w:rPr>
        <w:t>i</w:t>
      </w:r>
      <w:r>
        <w:rPr>
          <w:rFonts w:ascii="Arial" w:eastAsia="Arial" w:hAnsi="Arial" w:cs="Arial"/>
        </w:rPr>
        <w:t>de</w:t>
      </w:r>
      <w:r>
        <w:rPr>
          <w:rFonts w:ascii="Arial" w:eastAsia="Arial" w:hAnsi="Arial" w:cs="Arial"/>
          <w:spacing w:val="5"/>
        </w:rPr>
        <w:t xml:space="preserve"> </w:t>
      </w:r>
      <w:r>
        <w:rPr>
          <w:rFonts w:ascii="Arial" w:eastAsia="Arial" w:hAnsi="Arial" w:cs="Arial"/>
          <w:spacing w:val="3"/>
        </w:rPr>
        <w:t>f</w:t>
      </w:r>
      <w:r>
        <w:rPr>
          <w:rFonts w:ascii="Arial" w:eastAsia="Arial" w:hAnsi="Arial" w:cs="Arial"/>
        </w:rPr>
        <w:t>ac</w:t>
      </w:r>
      <w:r>
        <w:rPr>
          <w:rFonts w:ascii="Arial" w:eastAsia="Arial" w:hAnsi="Arial" w:cs="Arial"/>
          <w:spacing w:val="-1"/>
        </w:rPr>
        <w:t>ili</w:t>
      </w:r>
      <w:r>
        <w:rPr>
          <w:rFonts w:ascii="Arial" w:eastAsia="Arial" w:hAnsi="Arial" w:cs="Arial"/>
          <w:spacing w:val="1"/>
        </w:rPr>
        <w:t>t</w:t>
      </w:r>
      <w:r>
        <w:rPr>
          <w:rFonts w:ascii="Arial" w:eastAsia="Arial" w:hAnsi="Arial" w:cs="Arial"/>
          <w:spacing w:val="-1"/>
        </w:rPr>
        <w:t>i</w:t>
      </w:r>
      <w:r>
        <w:rPr>
          <w:rFonts w:ascii="Arial" w:eastAsia="Arial" w:hAnsi="Arial" w:cs="Arial"/>
        </w:rPr>
        <w:t>es</w:t>
      </w:r>
      <w:r>
        <w:rPr>
          <w:rFonts w:ascii="Arial" w:eastAsia="Arial" w:hAnsi="Arial" w:cs="Arial"/>
          <w:spacing w:val="3"/>
        </w:rPr>
        <w:t xml:space="preserve"> f</w:t>
      </w:r>
      <w:r>
        <w:rPr>
          <w:rFonts w:ascii="Arial" w:eastAsia="Arial" w:hAnsi="Arial" w:cs="Arial"/>
          <w:spacing w:val="-3"/>
        </w:rPr>
        <w:t>o</w:t>
      </w:r>
      <w:r>
        <w:rPr>
          <w:rFonts w:ascii="Arial" w:eastAsia="Arial" w:hAnsi="Arial" w:cs="Arial"/>
        </w:rPr>
        <w:t>r</w:t>
      </w:r>
      <w:r>
        <w:rPr>
          <w:rFonts w:ascii="Arial" w:eastAsia="Arial" w:hAnsi="Arial" w:cs="Arial"/>
          <w:spacing w:val="4"/>
        </w:rPr>
        <w:t xml:space="preserve">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5"/>
        </w:rPr>
        <w:t xml:space="preserve"> </w:t>
      </w:r>
      <w:r>
        <w:rPr>
          <w:rFonts w:ascii="Arial" w:eastAsia="Arial" w:hAnsi="Arial" w:cs="Arial"/>
          <w:spacing w:val="1"/>
        </w:rPr>
        <w:t>t</w:t>
      </w:r>
      <w:r>
        <w:rPr>
          <w:rFonts w:ascii="Arial" w:eastAsia="Arial" w:hAnsi="Arial" w:cs="Arial"/>
        </w:rPr>
        <w:t xml:space="preserve">o </w:t>
      </w:r>
      <w:r>
        <w:rPr>
          <w:rFonts w:ascii="Arial" w:eastAsia="Arial" w:hAnsi="Arial" w:cs="Arial"/>
          <w:spacing w:val="1"/>
        </w:rPr>
        <w:t>t</w:t>
      </w:r>
      <w:r>
        <w:rPr>
          <w:rFonts w:ascii="Arial" w:eastAsia="Arial" w:hAnsi="Arial" w:cs="Arial"/>
        </w:rPr>
        <w:t>ho</w:t>
      </w:r>
      <w:r>
        <w:rPr>
          <w:rFonts w:ascii="Arial" w:eastAsia="Arial" w:hAnsi="Arial" w:cs="Arial"/>
          <w:spacing w:val="-2"/>
        </w:rPr>
        <w:t>s</w:t>
      </w:r>
      <w:r>
        <w:rPr>
          <w:rFonts w:ascii="Arial" w:eastAsia="Arial" w:hAnsi="Arial" w:cs="Arial"/>
        </w:rPr>
        <w:t>e s</w:t>
      </w:r>
      <w:r>
        <w:rPr>
          <w:rFonts w:ascii="Arial" w:eastAsia="Arial" w:hAnsi="Arial" w:cs="Arial"/>
          <w:spacing w:val="1"/>
        </w:rPr>
        <w:t>t</w:t>
      </w:r>
      <w:r>
        <w:rPr>
          <w:rFonts w:ascii="Arial" w:eastAsia="Arial" w:hAnsi="Arial" w:cs="Arial"/>
        </w:rPr>
        <w:t>anda</w:t>
      </w:r>
      <w:r>
        <w:rPr>
          <w:rFonts w:ascii="Arial" w:eastAsia="Arial" w:hAnsi="Arial" w:cs="Arial"/>
          <w:spacing w:val="1"/>
        </w:rPr>
        <w:t>r</w:t>
      </w:r>
      <w:r>
        <w:rPr>
          <w:rFonts w:ascii="Arial" w:eastAsia="Arial" w:hAnsi="Arial" w:cs="Arial"/>
        </w:rPr>
        <w:t>ds</w:t>
      </w:r>
      <w:r>
        <w:rPr>
          <w:rFonts w:ascii="Arial" w:eastAsia="Arial" w:hAnsi="Arial" w:cs="Arial"/>
          <w:spacing w:val="-1"/>
        </w:rPr>
        <w:t xml:space="preserve"> </w:t>
      </w:r>
      <w:r>
        <w:rPr>
          <w:rFonts w:ascii="Arial" w:eastAsia="Arial" w:hAnsi="Arial" w:cs="Arial"/>
        </w:rPr>
        <w:t>and</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ns</w:t>
      </w:r>
      <w:r>
        <w:rPr>
          <w:rFonts w:ascii="Arial" w:eastAsia="Arial" w:hAnsi="Arial" w:cs="Arial"/>
          <w:spacing w:val="1"/>
        </w:rPr>
        <w:t>t</w:t>
      </w:r>
      <w:r>
        <w:rPr>
          <w:rFonts w:ascii="Arial" w:eastAsia="Arial" w:hAnsi="Arial" w:cs="Arial"/>
          <w:spacing w:val="-1"/>
        </w:rPr>
        <w:t>i</w:t>
      </w:r>
      <w:r>
        <w:rPr>
          <w:rFonts w:ascii="Arial" w:eastAsia="Arial" w:hAnsi="Arial" w:cs="Arial"/>
          <w:spacing w:val="1"/>
        </w:rPr>
        <w:t>t</w:t>
      </w:r>
      <w:r>
        <w:rPr>
          <w:rFonts w:ascii="Arial" w:eastAsia="Arial" w:hAnsi="Arial" w:cs="Arial"/>
          <w:spacing w:val="-3"/>
        </w:rPr>
        <w:t>u</w:t>
      </w:r>
      <w:r>
        <w:rPr>
          <w:rFonts w:ascii="Arial" w:eastAsia="Arial" w:hAnsi="Arial" w:cs="Arial"/>
          <w:spacing w:val="1"/>
        </w:rPr>
        <w:t>t</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easu</w:t>
      </w:r>
      <w:r>
        <w:rPr>
          <w:rFonts w:ascii="Arial" w:eastAsia="Arial" w:hAnsi="Arial" w:cs="Arial"/>
          <w:spacing w:val="1"/>
        </w:rPr>
        <w:t>r</w:t>
      </w:r>
      <w:r>
        <w:rPr>
          <w:rFonts w:ascii="Arial" w:eastAsia="Arial" w:hAnsi="Arial" w:cs="Arial"/>
        </w:rPr>
        <w:t>es</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t</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ose</w:t>
      </w:r>
      <w:r>
        <w:rPr>
          <w:rFonts w:ascii="Arial" w:eastAsia="Arial" w:hAnsi="Arial" w:cs="Arial"/>
          <w:spacing w:val="1"/>
        </w:rPr>
        <w:t xml:space="preserve"> </w:t>
      </w:r>
      <w:r>
        <w:rPr>
          <w:rFonts w:ascii="Arial" w:eastAsia="Arial" w:hAnsi="Arial" w:cs="Arial"/>
        </w:rPr>
        <w:t>s</w:t>
      </w:r>
      <w:r>
        <w:rPr>
          <w:rFonts w:ascii="Arial" w:eastAsia="Arial" w:hAnsi="Arial" w:cs="Arial"/>
          <w:spacing w:val="1"/>
        </w:rPr>
        <w:t>t</w:t>
      </w:r>
      <w:r>
        <w:rPr>
          <w:rFonts w:ascii="Arial" w:eastAsia="Arial" w:hAnsi="Arial" w:cs="Arial"/>
        </w:rPr>
        <w:t>and</w:t>
      </w:r>
      <w:r>
        <w:rPr>
          <w:rFonts w:ascii="Arial" w:eastAsia="Arial" w:hAnsi="Arial" w:cs="Arial"/>
          <w:spacing w:val="-3"/>
        </w:rPr>
        <w:t>a</w:t>
      </w:r>
      <w:r>
        <w:rPr>
          <w:rFonts w:ascii="Arial" w:eastAsia="Arial" w:hAnsi="Arial" w:cs="Arial"/>
          <w:spacing w:val="1"/>
        </w:rPr>
        <w:t>r</w:t>
      </w:r>
      <w:r>
        <w:rPr>
          <w:rFonts w:ascii="Arial" w:eastAsia="Arial" w:hAnsi="Arial" w:cs="Arial"/>
        </w:rPr>
        <w:t>d</w:t>
      </w:r>
      <w:r>
        <w:rPr>
          <w:rFonts w:ascii="Arial" w:eastAsia="Arial" w:hAnsi="Arial" w:cs="Arial"/>
          <w:spacing w:val="-2"/>
        </w:rPr>
        <w:t>s</w:t>
      </w:r>
      <w:r>
        <w:rPr>
          <w:rFonts w:ascii="Arial" w:eastAsia="Arial" w:hAnsi="Arial" w:cs="Arial"/>
        </w:rPr>
        <w:t>;</w:t>
      </w:r>
    </w:p>
    <w:p w:rsidR="000A5570" w:rsidRDefault="000A5570">
      <w:pPr>
        <w:spacing w:before="8" w:after="0" w:line="200" w:lineRule="exact"/>
        <w:rPr>
          <w:sz w:val="20"/>
          <w:szCs w:val="20"/>
        </w:rPr>
      </w:pPr>
    </w:p>
    <w:p w:rsidR="000A5570" w:rsidRDefault="00863EB5">
      <w:pPr>
        <w:spacing w:after="0" w:line="241" w:lineRule="auto"/>
        <w:ind w:left="723" w:right="95"/>
        <w:jc w:val="both"/>
        <w:rPr>
          <w:rFonts w:ascii="Arial" w:eastAsia="Arial" w:hAnsi="Arial" w:cs="Arial"/>
        </w:rPr>
      </w:pPr>
      <w:r>
        <w:rPr>
          <w:rFonts w:ascii="Arial" w:eastAsia="Arial" w:hAnsi="Arial" w:cs="Arial"/>
          <w:b/>
          <w:bCs/>
          <w:spacing w:val="-1"/>
        </w:rPr>
        <w:t>REC</w:t>
      </w:r>
      <w:r>
        <w:rPr>
          <w:rFonts w:ascii="Arial" w:eastAsia="Arial" w:hAnsi="Arial" w:cs="Arial"/>
          <w:b/>
          <w:bCs/>
          <w:spacing w:val="1"/>
        </w:rPr>
        <w:t>OG</w:t>
      </w:r>
      <w:r>
        <w:rPr>
          <w:rFonts w:ascii="Arial" w:eastAsia="Arial" w:hAnsi="Arial" w:cs="Arial"/>
          <w:b/>
          <w:bCs/>
          <w:spacing w:val="-1"/>
        </w:rPr>
        <w:t>N</w:t>
      </w:r>
      <w:r>
        <w:rPr>
          <w:rFonts w:ascii="Arial" w:eastAsia="Arial" w:hAnsi="Arial" w:cs="Arial"/>
          <w:b/>
          <w:bCs/>
          <w:spacing w:val="1"/>
        </w:rPr>
        <w:t>I</w:t>
      </w:r>
      <w:r>
        <w:rPr>
          <w:rFonts w:ascii="Arial" w:eastAsia="Arial" w:hAnsi="Arial" w:cs="Arial"/>
          <w:b/>
          <w:bCs/>
          <w:spacing w:val="-3"/>
        </w:rPr>
        <w:t>S</w:t>
      </w:r>
      <w:r>
        <w:rPr>
          <w:rFonts w:ascii="Arial" w:eastAsia="Arial" w:hAnsi="Arial" w:cs="Arial"/>
          <w:b/>
          <w:bCs/>
          <w:spacing w:val="1"/>
        </w:rPr>
        <w:t>I</w:t>
      </w:r>
      <w:r>
        <w:rPr>
          <w:rFonts w:ascii="Arial" w:eastAsia="Arial" w:hAnsi="Arial" w:cs="Arial"/>
          <w:b/>
          <w:bCs/>
          <w:spacing w:val="-1"/>
        </w:rPr>
        <w:t>N</w:t>
      </w:r>
      <w:r>
        <w:rPr>
          <w:rFonts w:ascii="Arial" w:eastAsia="Arial" w:hAnsi="Arial" w:cs="Arial"/>
          <w:b/>
          <w:bCs/>
        </w:rPr>
        <w:t>G</w:t>
      </w:r>
      <w:r>
        <w:rPr>
          <w:rFonts w:ascii="Arial" w:eastAsia="Arial" w:hAnsi="Arial" w:cs="Arial"/>
          <w:b/>
          <w:bCs/>
          <w:spacing w:val="29"/>
        </w:rPr>
        <w:t xml:space="preserve"> </w:t>
      </w:r>
      <w:r>
        <w:rPr>
          <w:rFonts w:ascii="Arial" w:eastAsia="Arial" w:hAnsi="Arial" w:cs="Arial"/>
          <w:b/>
          <w:bCs/>
        </w:rPr>
        <w:t>F</w:t>
      </w:r>
      <w:r>
        <w:rPr>
          <w:rFonts w:ascii="Arial" w:eastAsia="Arial" w:hAnsi="Arial" w:cs="Arial"/>
          <w:b/>
          <w:bCs/>
          <w:spacing w:val="-1"/>
        </w:rPr>
        <w:t>UR</w:t>
      </w:r>
      <w:r>
        <w:rPr>
          <w:rFonts w:ascii="Arial" w:eastAsia="Arial" w:hAnsi="Arial" w:cs="Arial"/>
          <w:b/>
          <w:bCs/>
          <w:spacing w:val="-3"/>
        </w:rPr>
        <w:t>T</w:t>
      </w:r>
      <w:r>
        <w:rPr>
          <w:rFonts w:ascii="Arial" w:eastAsia="Arial" w:hAnsi="Arial" w:cs="Arial"/>
          <w:b/>
          <w:bCs/>
          <w:spacing w:val="1"/>
        </w:rPr>
        <w:t>H</w:t>
      </w:r>
      <w:r>
        <w:rPr>
          <w:rFonts w:ascii="Arial" w:eastAsia="Arial" w:hAnsi="Arial" w:cs="Arial"/>
          <w:b/>
          <w:bCs/>
          <w:spacing w:val="-1"/>
        </w:rPr>
        <w:t>E</w:t>
      </w:r>
      <w:r>
        <w:rPr>
          <w:rFonts w:ascii="Arial" w:eastAsia="Arial" w:hAnsi="Arial" w:cs="Arial"/>
          <w:b/>
          <w:bCs/>
        </w:rPr>
        <w:t>R</w:t>
      </w:r>
      <w:r>
        <w:rPr>
          <w:rFonts w:ascii="Arial" w:eastAsia="Arial" w:hAnsi="Arial" w:cs="Arial"/>
          <w:b/>
          <w:bCs/>
          <w:spacing w:val="27"/>
        </w:rPr>
        <w:t xml:space="preserve"> </w:t>
      </w:r>
      <w:r>
        <w:rPr>
          <w:rFonts w:ascii="Arial" w:eastAsia="Arial" w:hAnsi="Arial" w:cs="Arial"/>
          <w:spacing w:val="1"/>
        </w:rPr>
        <w:t>t</w:t>
      </w:r>
      <w:r>
        <w:rPr>
          <w:rFonts w:ascii="Arial" w:eastAsia="Arial" w:hAnsi="Arial" w:cs="Arial"/>
        </w:rPr>
        <w:t>hat</w:t>
      </w:r>
      <w:r>
        <w:rPr>
          <w:rFonts w:ascii="Arial" w:eastAsia="Arial" w:hAnsi="Arial" w:cs="Arial"/>
          <w:spacing w:val="26"/>
        </w:rPr>
        <w:t xml:space="preserve"> </w:t>
      </w:r>
      <w:r>
        <w:rPr>
          <w:rFonts w:ascii="Arial" w:eastAsia="Arial" w:hAnsi="Arial" w:cs="Arial"/>
          <w:spacing w:val="3"/>
        </w:rPr>
        <w:t>f</w:t>
      </w:r>
      <w:r>
        <w:rPr>
          <w:rFonts w:ascii="Arial" w:eastAsia="Arial" w:hAnsi="Arial" w:cs="Arial"/>
        </w:rPr>
        <w:t>o</w:t>
      </w:r>
      <w:r>
        <w:rPr>
          <w:rFonts w:ascii="Arial" w:eastAsia="Arial" w:hAnsi="Arial" w:cs="Arial"/>
          <w:spacing w:val="-1"/>
        </w:rPr>
        <w:t>ll</w:t>
      </w:r>
      <w:r>
        <w:rPr>
          <w:rFonts w:ascii="Arial" w:eastAsia="Arial" w:hAnsi="Arial" w:cs="Arial"/>
        </w:rPr>
        <w:t>o</w:t>
      </w:r>
      <w:r>
        <w:rPr>
          <w:rFonts w:ascii="Arial" w:eastAsia="Arial" w:hAnsi="Arial" w:cs="Arial"/>
          <w:spacing w:val="-4"/>
        </w:rPr>
        <w:t>w</w:t>
      </w:r>
      <w:r>
        <w:rPr>
          <w:rFonts w:ascii="Arial" w:eastAsia="Arial" w:hAnsi="Arial" w:cs="Arial"/>
          <w:spacing w:val="-1"/>
        </w:rPr>
        <w:t>i</w:t>
      </w:r>
      <w:r>
        <w:rPr>
          <w:rFonts w:ascii="Arial" w:eastAsia="Arial" w:hAnsi="Arial" w:cs="Arial"/>
        </w:rPr>
        <w:t>ng</w:t>
      </w:r>
      <w:r>
        <w:rPr>
          <w:rFonts w:ascii="Arial" w:eastAsia="Arial" w:hAnsi="Arial" w:cs="Arial"/>
          <w:spacing w:val="30"/>
        </w:rPr>
        <w:t xml:space="preserve"> </w:t>
      </w:r>
      <w:r>
        <w:rPr>
          <w:rFonts w:ascii="Arial" w:eastAsia="Arial" w:hAnsi="Arial" w:cs="Arial"/>
        </w:rPr>
        <w:t>a</w:t>
      </w:r>
      <w:r>
        <w:rPr>
          <w:rFonts w:ascii="Arial" w:eastAsia="Arial" w:hAnsi="Arial" w:cs="Arial"/>
          <w:spacing w:val="27"/>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2"/>
        </w:rPr>
        <w:t>q</w:t>
      </w:r>
      <w:r>
        <w:rPr>
          <w:rFonts w:ascii="Arial" w:eastAsia="Arial" w:hAnsi="Arial" w:cs="Arial"/>
          <w:spacing w:val="-3"/>
        </w:rPr>
        <w:t>u</w:t>
      </w:r>
      <w:r>
        <w:rPr>
          <w:rFonts w:ascii="Arial" w:eastAsia="Arial" w:hAnsi="Arial" w:cs="Arial"/>
        </w:rPr>
        <w:t>est</w:t>
      </w:r>
      <w:r>
        <w:rPr>
          <w:rFonts w:ascii="Arial" w:eastAsia="Arial" w:hAnsi="Arial" w:cs="Arial"/>
          <w:spacing w:val="26"/>
        </w:rPr>
        <w:t xml:space="preserve"> </w:t>
      </w:r>
      <w:r>
        <w:rPr>
          <w:rFonts w:ascii="Arial" w:eastAsia="Arial" w:hAnsi="Arial" w:cs="Arial"/>
          <w:spacing w:val="1"/>
        </w:rPr>
        <w:t>fr</w:t>
      </w:r>
      <w:r>
        <w:rPr>
          <w:rFonts w:ascii="Arial" w:eastAsia="Arial" w:hAnsi="Arial" w:cs="Arial"/>
        </w:rPr>
        <w:t>om</w:t>
      </w:r>
      <w:r>
        <w:rPr>
          <w:rFonts w:ascii="Arial" w:eastAsia="Arial" w:hAnsi="Arial" w:cs="Arial"/>
          <w:spacing w:val="26"/>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7"/>
        </w:rPr>
        <w:t xml:space="preserve"> </w:t>
      </w:r>
      <w:r>
        <w:rPr>
          <w:rFonts w:ascii="Arial" w:eastAsia="Arial" w:hAnsi="Arial" w:cs="Arial"/>
          <w:spacing w:val="1"/>
        </w:rPr>
        <w:t>8</w:t>
      </w:r>
      <w:r>
        <w:rPr>
          <w:rFonts w:ascii="Arial" w:eastAsia="Arial" w:hAnsi="Arial" w:cs="Arial"/>
          <w:position w:val="10"/>
          <w:sz w:val="14"/>
          <w:szCs w:val="14"/>
        </w:rPr>
        <w:t xml:space="preserve">th </w:t>
      </w:r>
      <w:r>
        <w:rPr>
          <w:rFonts w:ascii="Arial" w:eastAsia="Arial" w:hAnsi="Arial" w:cs="Arial"/>
          <w:spacing w:val="9"/>
          <w:position w:val="10"/>
          <w:sz w:val="14"/>
          <w:szCs w:val="14"/>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t</w:t>
      </w:r>
      <w:r>
        <w:rPr>
          <w:rFonts w:ascii="Arial" w:eastAsia="Arial" w:hAnsi="Arial" w:cs="Arial"/>
          <w:spacing w:val="-3"/>
        </w:rPr>
        <w:t>e</w:t>
      </w:r>
      <w:r>
        <w:rPr>
          <w:rFonts w:ascii="Arial" w:eastAsia="Arial" w:hAnsi="Arial" w:cs="Arial"/>
          <w:spacing w:val="1"/>
        </w:rPr>
        <w:t>r</w:t>
      </w:r>
      <w:r>
        <w:rPr>
          <w:rFonts w:ascii="Arial" w:eastAsia="Arial" w:hAnsi="Arial" w:cs="Arial"/>
        </w:rPr>
        <w:t>na</w:t>
      </w:r>
      <w:r>
        <w:rPr>
          <w:rFonts w:ascii="Arial" w:eastAsia="Arial" w:hAnsi="Arial" w:cs="Arial"/>
          <w:spacing w:val="1"/>
        </w:rPr>
        <w:t>t</w:t>
      </w:r>
      <w:r>
        <w:rPr>
          <w:rFonts w:ascii="Arial" w:eastAsia="Arial" w:hAnsi="Arial" w:cs="Arial"/>
          <w:spacing w:val="-4"/>
        </w:rPr>
        <w:t>i</w:t>
      </w:r>
      <w:r>
        <w:rPr>
          <w:rFonts w:ascii="Arial" w:eastAsia="Arial" w:hAnsi="Arial" w:cs="Arial"/>
        </w:rPr>
        <w:t>onal</w:t>
      </w:r>
      <w:r>
        <w:rPr>
          <w:rFonts w:ascii="Arial" w:eastAsia="Arial" w:hAnsi="Arial" w:cs="Arial"/>
          <w:spacing w:val="26"/>
        </w:rPr>
        <w:t xml:space="preserve"> </w:t>
      </w:r>
      <w:r>
        <w:rPr>
          <w:rFonts w:ascii="Arial" w:eastAsia="Arial" w:hAnsi="Arial" w:cs="Arial"/>
          <w:spacing w:val="-1"/>
        </w:rPr>
        <w:t>S</w:t>
      </w:r>
      <w:r>
        <w:rPr>
          <w:rFonts w:ascii="Arial" w:eastAsia="Arial" w:hAnsi="Arial" w:cs="Arial"/>
          <w:spacing w:val="-2"/>
        </w:rPr>
        <w:t>y</w:t>
      </w:r>
      <w:r>
        <w:rPr>
          <w:rFonts w:ascii="Arial" w:eastAsia="Arial" w:hAnsi="Arial" w:cs="Arial"/>
          <w:spacing w:val="1"/>
        </w:rPr>
        <w:t>m</w:t>
      </w:r>
      <w:r>
        <w:rPr>
          <w:rFonts w:ascii="Arial" w:eastAsia="Arial" w:hAnsi="Arial" w:cs="Arial"/>
        </w:rPr>
        <w:t>pos</w:t>
      </w:r>
      <w:r>
        <w:rPr>
          <w:rFonts w:ascii="Arial" w:eastAsia="Arial" w:hAnsi="Arial" w:cs="Arial"/>
          <w:spacing w:val="-1"/>
        </w:rPr>
        <w:t>i</w:t>
      </w:r>
      <w:r>
        <w:rPr>
          <w:rFonts w:ascii="Arial" w:eastAsia="Arial" w:hAnsi="Arial" w:cs="Arial"/>
        </w:rPr>
        <w:t>um on</w:t>
      </w:r>
      <w:r>
        <w:rPr>
          <w:rFonts w:ascii="Arial" w:eastAsia="Arial" w:hAnsi="Arial" w:cs="Arial"/>
          <w:spacing w:val="5"/>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spacing w:val="-1"/>
        </w:rPr>
        <w:t>S</w:t>
      </w:r>
      <w:r>
        <w:rPr>
          <w:rFonts w:ascii="Arial" w:eastAsia="Arial" w:hAnsi="Arial" w:cs="Arial"/>
        </w:rPr>
        <w:t>,</w:t>
      </w:r>
      <w:r>
        <w:rPr>
          <w:rFonts w:ascii="Arial" w:eastAsia="Arial" w:hAnsi="Arial" w:cs="Arial"/>
          <w:spacing w:val="4"/>
        </w:rPr>
        <w:t xml:space="preserve"> </w:t>
      </w:r>
      <w:r>
        <w:rPr>
          <w:rFonts w:ascii="Arial" w:eastAsia="Arial" w:hAnsi="Arial" w:cs="Arial"/>
          <w:spacing w:val="1"/>
        </w:rPr>
        <w:t>I</w:t>
      </w:r>
      <w:r>
        <w:rPr>
          <w:rFonts w:ascii="Arial" w:eastAsia="Arial" w:hAnsi="Arial" w:cs="Arial"/>
          <w:spacing w:val="-1"/>
        </w:rPr>
        <w:t>A</w:t>
      </w:r>
      <w:r>
        <w:rPr>
          <w:rFonts w:ascii="Arial" w:eastAsia="Arial" w:hAnsi="Arial" w:cs="Arial"/>
        </w:rPr>
        <w:t>LA</w:t>
      </w:r>
      <w:r>
        <w:rPr>
          <w:rFonts w:ascii="Arial" w:eastAsia="Arial" w:hAnsi="Arial" w:cs="Arial"/>
          <w:spacing w:val="4"/>
        </w:rPr>
        <w:t xml:space="preserve"> </w:t>
      </w:r>
      <w:r>
        <w:rPr>
          <w:rFonts w:ascii="Arial" w:eastAsia="Arial" w:hAnsi="Arial" w:cs="Arial"/>
        </w:rPr>
        <w:t>und</w:t>
      </w:r>
      <w:r>
        <w:rPr>
          <w:rFonts w:ascii="Arial" w:eastAsia="Arial" w:hAnsi="Arial" w:cs="Arial"/>
          <w:spacing w:val="-3"/>
        </w:rPr>
        <w:t>e</w:t>
      </w:r>
      <w:r>
        <w:rPr>
          <w:rFonts w:ascii="Arial" w:eastAsia="Arial" w:hAnsi="Arial" w:cs="Arial"/>
          <w:spacing w:val="1"/>
        </w:rPr>
        <w:t>rt</w:t>
      </w:r>
      <w:r>
        <w:rPr>
          <w:rFonts w:ascii="Arial" w:eastAsia="Arial" w:hAnsi="Arial" w:cs="Arial"/>
        </w:rPr>
        <w:t>o</w:t>
      </w:r>
      <w:r>
        <w:rPr>
          <w:rFonts w:ascii="Arial" w:eastAsia="Arial" w:hAnsi="Arial" w:cs="Arial"/>
          <w:spacing w:val="-3"/>
        </w:rPr>
        <w:t>o</w:t>
      </w:r>
      <w:r>
        <w:rPr>
          <w:rFonts w:ascii="Arial" w:eastAsia="Arial" w:hAnsi="Arial" w:cs="Arial"/>
        </w:rPr>
        <w:t>k</w:t>
      </w:r>
      <w:r>
        <w:rPr>
          <w:rFonts w:ascii="Arial" w:eastAsia="Arial" w:hAnsi="Arial" w:cs="Arial"/>
          <w:spacing w:val="5"/>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5"/>
        </w:rPr>
        <w:t xml:space="preserve"> </w:t>
      </w:r>
      <w:r>
        <w:rPr>
          <w:rFonts w:ascii="Arial" w:eastAsia="Arial" w:hAnsi="Arial" w:cs="Arial"/>
        </w:rPr>
        <w:t>de</w:t>
      </w:r>
      <w:r>
        <w:rPr>
          <w:rFonts w:ascii="Arial" w:eastAsia="Arial" w:hAnsi="Arial" w:cs="Arial"/>
          <w:spacing w:val="-2"/>
        </w:rPr>
        <w:t>v</w:t>
      </w:r>
      <w:r>
        <w:rPr>
          <w:rFonts w:ascii="Arial" w:eastAsia="Arial" w:hAnsi="Arial" w:cs="Arial"/>
        </w:rPr>
        <w:t>e</w:t>
      </w:r>
      <w:r>
        <w:rPr>
          <w:rFonts w:ascii="Arial" w:eastAsia="Arial" w:hAnsi="Arial" w:cs="Arial"/>
          <w:spacing w:val="-1"/>
        </w:rPr>
        <w:t>l</w:t>
      </w:r>
      <w:r>
        <w:rPr>
          <w:rFonts w:ascii="Arial" w:eastAsia="Arial" w:hAnsi="Arial" w:cs="Arial"/>
        </w:rPr>
        <w:t>op</w:t>
      </w:r>
      <w:r>
        <w:rPr>
          <w:rFonts w:ascii="Arial" w:eastAsia="Arial" w:hAnsi="Arial" w:cs="Arial"/>
          <w:spacing w:val="5"/>
        </w:rPr>
        <w:t xml:space="preserve"> </w:t>
      </w:r>
      <w:r>
        <w:rPr>
          <w:rFonts w:ascii="Arial" w:eastAsia="Arial" w:hAnsi="Arial" w:cs="Arial"/>
        </w:rPr>
        <w:t>su</w:t>
      </w:r>
      <w:r>
        <w:rPr>
          <w:rFonts w:ascii="Arial" w:eastAsia="Arial" w:hAnsi="Arial" w:cs="Arial"/>
          <w:spacing w:val="-1"/>
        </w:rPr>
        <w:t>i</w:t>
      </w:r>
      <w:r>
        <w:rPr>
          <w:rFonts w:ascii="Arial" w:eastAsia="Arial" w:hAnsi="Arial" w:cs="Arial"/>
          <w:spacing w:val="1"/>
        </w:rPr>
        <w:t>t</w:t>
      </w:r>
      <w:r>
        <w:rPr>
          <w:rFonts w:ascii="Arial" w:eastAsia="Arial" w:hAnsi="Arial" w:cs="Arial"/>
        </w:rPr>
        <w:t>ab</w:t>
      </w:r>
      <w:r>
        <w:rPr>
          <w:rFonts w:ascii="Arial" w:eastAsia="Arial" w:hAnsi="Arial" w:cs="Arial"/>
          <w:spacing w:val="-1"/>
        </w:rPr>
        <w:t>l</w:t>
      </w:r>
      <w:r>
        <w:rPr>
          <w:rFonts w:ascii="Arial" w:eastAsia="Arial" w:hAnsi="Arial" w:cs="Arial"/>
        </w:rPr>
        <w:t>e</w:t>
      </w:r>
      <w:r>
        <w:rPr>
          <w:rFonts w:ascii="Arial" w:eastAsia="Arial" w:hAnsi="Arial" w:cs="Arial"/>
          <w:spacing w:val="5"/>
        </w:rPr>
        <w:t xml:space="preserve"> </w:t>
      </w:r>
      <w:r>
        <w:rPr>
          <w:rFonts w:ascii="Arial" w:eastAsia="Arial" w:hAnsi="Arial" w:cs="Arial"/>
          <w:spacing w:val="1"/>
        </w:rPr>
        <w:t>t</w:t>
      </w:r>
      <w:r>
        <w:rPr>
          <w:rFonts w:ascii="Arial" w:eastAsia="Arial" w:hAnsi="Arial" w:cs="Arial"/>
          <w:spacing w:val="-2"/>
        </w:rPr>
        <w: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7"/>
        </w:rPr>
        <w:t xml:space="preserve"> </w:t>
      </w:r>
      <w:r>
        <w:rPr>
          <w:rFonts w:ascii="Arial" w:eastAsia="Arial" w:hAnsi="Arial" w:cs="Arial"/>
        </w:rPr>
        <w:t>and</w:t>
      </w:r>
      <w:r>
        <w:rPr>
          <w:rFonts w:ascii="Arial" w:eastAsia="Arial" w:hAnsi="Arial" w:cs="Arial"/>
          <w:spacing w:val="5"/>
        </w:rPr>
        <w:t xml:space="preserve"> </w:t>
      </w:r>
      <w:r>
        <w:rPr>
          <w:rFonts w:ascii="Arial" w:eastAsia="Arial" w:hAnsi="Arial" w:cs="Arial"/>
        </w:rPr>
        <w:t>ce</w:t>
      </w:r>
      <w:r>
        <w:rPr>
          <w:rFonts w:ascii="Arial" w:eastAsia="Arial" w:hAnsi="Arial" w:cs="Arial"/>
          <w:spacing w:val="-2"/>
        </w:rPr>
        <w:t>r</w:t>
      </w:r>
      <w:r>
        <w:rPr>
          <w:rFonts w:ascii="Arial" w:eastAsia="Arial" w:hAnsi="Arial" w:cs="Arial"/>
          <w:spacing w:val="1"/>
        </w:rPr>
        <w:t>t</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ca</w:t>
      </w:r>
      <w:r>
        <w:rPr>
          <w:rFonts w:ascii="Arial" w:eastAsia="Arial" w:hAnsi="Arial" w:cs="Arial"/>
          <w:spacing w:val="3"/>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rPr>
        <w:t>s</w:t>
      </w:r>
      <w:r>
        <w:rPr>
          <w:rFonts w:ascii="Arial" w:eastAsia="Arial" w:hAnsi="Arial" w:cs="Arial"/>
          <w:spacing w:val="1"/>
        </w:rPr>
        <w:t>t</w:t>
      </w:r>
      <w:r>
        <w:rPr>
          <w:rFonts w:ascii="Arial" w:eastAsia="Arial" w:hAnsi="Arial" w:cs="Arial"/>
        </w:rPr>
        <w:t>anda</w:t>
      </w:r>
      <w:r>
        <w:rPr>
          <w:rFonts w:ascii="Arial" w:eastAsia="Arial" w:hAnsi="Arial" w:cs="Arial"/>
          <w:spacing w:val="1"/>
        </w:rPr>
        <w:t>r</w:t>
      </w:r>
      <w:r>
        <w:rPr>
          <w:rFonts w:ascii="Arial" w:eastAsia="Arial" w:hAnsi="Arial" w:cs="Arial"/>
        </w:rPr>
        <w:t xml:space="preserve">ds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6"/>
        </w:rPr>
        <w:t xml:space="preserve"> </w:t>
      </w:r>
      <w:r>
        <w:rPr>
          <w:rFonts w:ascii="Arial" w:eastAsia="Arial" w:hAnsi="Arial" w:cs="Arial"/>
          <w:spacing w:val="-3"/>
        </w:rPr>
        <w:t>V</w:t>
      </w:r>
      <w:r>
        <w:rPr>
          <w:rFonts w:ascii="Arial" w:eastAsia="Arial" w:hAnsi="Arial" w:cs="Arial"/>
        </w:rPr>
        <w:t xml:space="preserve">TS </w:t>
      </w:r>
      <w:r>
        <w:rPr>
          <w:rFonts w:ascii="Arial" w:eastAsia="Arial" w:hAnsi="Arial" w:cs="Arial"/>
          <w:spacing w:val="-1"/>
        </w:rPr>
        <w:t>P</w:t>
      </w:r>
      <w:r>
        <w:rPr>
          <w:rFonts w:ascii="Arial" w:eastAsia="Arial" w:hAnsi="Arial" w:cs="Arial"/>
        </w:rPr>
        <w:t>e</w:t>
      </w:r>
      <w:r>
        <w:rPr>
          <w:rFonts w:ascii="Arial" w:eastAsia="Arial" w:hAnsi="Arial" w:cs="Arial"/>
          <w:spacing w:val="1"/>
        </w:rPr>
        <w:t>r</w:t>
      </w:r>
      <w:r>
        <w:rPr>
          <w:rFonts w:ascii="Arial" w:eastAsia="Arial" w:hAnsi="Arial" w:cs="Arial"/>
        </w:rPr>
        <w:t>sonne</w:t>
      </w:r>
      <w:r>
        <w:rPr>
          <w:rFonts w:ascii="Arial" w:eastAsia="Arial" w:hAnsi="Arial" w:cs="Arial"/>
          <w:spacing w:val="-1"/>
        </w:rPr>
        <w:t>l</w:t>
      </w:r>
      <w:r>
        <w:rPr>
          <w:rFonts w:ascii="Arial" w:eastAsia="Arial" w:hAnsi="Arial" w:cs="Arial"/>
        </w:rPr>
        <w:t>;</w:t>
      </w:r>
    </w:p>
    <w:p w:rsidR="000A5570" w:rsidRDefault="000A5570">
      <w:pPr>
        <w:spacing w:before="15" w:after="0" w:line="220" w:lineRule="exact"/>
      </w:pPr>
    </w:p>
    <w:p w:rsidR="000A5570" w:rsidRDefault="00863EB5">
      <w:pPr>
        <w:spacing w:after="0" w:line="240" w:lineRule="auto"/>
        <w:ind w:left="723" w:right="3221"/>
        <w:jc w:val="both"/>
        <w:rPr>
          <w:rFonts w:ascii="Arial" w:eastAsia="Arial" w:hAnsi="Arial" w:cs="Arial"/>
        </w:rPr>
      </w:pPr>
      <w:r>
        <w:rPr>
          <w:rFonts w:ascii="Arial" w:eastAsia="Arial" w:hAnsi="Arial" w:cs="Arial"/>
          <w:b/>
          <w:bCs/>
          <w:spacing w:val="-1"/>
        </w:rPr>
        <w:t>C</w:t>
      </w:r>
      <w:r>
        <w:rPr>
          <w:rFonts w:ascii="Arial" w:eastAsia="Arial" w:hAnsi="Arial" w:cs="Arial"/>
          <w:b/>
          <w:bCs/>
          <w:spacing w:val="1"/>
        </w:rPr>
        <w:t>O</w:t>
      </w:r>
      <w:r>
        <w:rPr>
          <w:rFonts w:ascii="Arial" w:eastAsia="Arial" w:hAnsi="Arial" w:cs="Arial"/>
          <w:b/>
          <w:bCs/>
          <w:spacing w:val="-1"/>
        </w:rPr>
        <w:t>NS</w:t>
      </w:r>
      <w:r>
        <w:rPr>
          <w:rFonts w:ascii="Arial" w:eastAsia="Arial" w:hAnsi="Arial" w:cs="Arial"/>
          <w:b/>
          <w:bCs/>
          <w:spacing w:val="1"/>
        </w:rPr>
        <w:t>I</w:t>
      </w:r>
      <w:r>
        <w:rPr>
          <w:rFonts w:ascii="Arial" w:eastAsia="Arial" w:hAnsi="Arial" w:cs="Arial"/>
          <w:b/>
          <w:bCs/>
          <w:spacing w:val="-1"/>
        </w:rPr>
        <w:t>DER</w:t>
      </w:r>
      <w:r>
        <w:rPr>
          <w:rFonts w:ascii="Arial" w:eastAsia="Arial" w:hAnsi="Arial" w:cs="Arial"/>
          <w:b/>
          <w:bCs/>
          <w:spacing w:val="1"/>
        </w:rPr>
        <w:t>I</w:t>
      </w:r>
      <w:r>
        <w:rPr>
          <w:rFonts w:ascii="Arial" w:eastAsia="Arial" w:hAnsi="Arial" w:cs="Arial"/>
          <w:b/>
          <w:bCs/>
          <w:spacing w:val="-1"/>
        </w:rPr>
        <w:t>N</w:t>
      </w:r>
      <w:r>
        <w:rPr>
          <w:rFonts w:ascii="Arial" w:eastAsia="Arial" w:hAnsi="Arial" w:cs="Arial"/>
          <w:b/>
          <w:bCs/>
        </w:rPr>
        <w:t xml:space="preserve">G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r</w:t>
      </w:r>
      <w:r>
        <w:rPr>
          <w:rFonts w:ascii="Arial" w:eastAsia="Arial" w:hAnsi="Arial" w:cs="Arial"/>
        </w:rPr>
        <w:t>o</w:t>
      </w:r>
      <w:r>
        <w:rPr>
          <w:rFonts w:ascii="Arial" w:eastAsia="Arial" w:hAnsi="Arial" w:cs="Arial"/>
          <w:spacing w:val="-3"/>
        </w:rPr>
        <w:t>p</w:t>
      </w:r>
      <w:r>
        <w:rPr>
          <w:rFonts w:ascii="Arial" w:eastAsia="Arial" w:hAnsi="Arial" w:cs="Arial"/>
        </w:rPr>
        <w:t>osa</w:t>
      </w:r>
      <w:r>
        <w:rPr>
          <w:rFonts w:ascii="Arial" w:eastAsia="Arial" w:hAnsi="Arial" w:cs="Arial"/>
          <w:spacing w:val="-1"/>
        </w:rPr>
        <w:t>l</w:t>
      </w:r>
      <w:r>
        <w:rPr>
          <w:rFonts w:ascii="Arial" w:eastAsia="Arial" w:hAnsi="Arial" w:cs="Arial"/>
        </w:rPr>
        <w:t>s</w:t>
      </w:r>
      <w:r>
        <w:rPr>
          <w:rFonts w:ascii="Arial" w:eastAsia="Arial" w:hAnsi="Arial" w:cs="Arial"/>
          <w:spacing w:val="1"/>
        </w:rPr>
        <w:t xml:space="preserve"> </w:t>
      </w:r>
      <w:r>
        <w:rPr>
          <w:rFonts w:ascii="Arial" w:eastAsia="Arial" w:hAnsi="Arial" w:cs="Arial"/>
        </w:rPr>
        <w:t>by</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I</w:t>
      </w:r>
      <w:r>
        <w:rPr>
          <w:rFonts w:ascii="Arial" w:eastAsia="Arial" w:hAnsi="Arial" w:cs="Arial"/>
          <w:spacing w:val="-1"/>
        </w:rPr>
        <w:t>A</w:t>
      </w:r>
      <w:r>
        <w:rPr>
          <w:rFonts w:ascii="Arial" w:eastAsia="Arial" w:hAnsi="Arial" w:cs="Arial"/>
        </w:rPr>
        <w:t xml:space="preserve">LA </w:t>
      </w:r>
      <w:r>
        <w:rPr>
          <w:rFonts w:ascii="Arial" w:eastAsia="Arial" w:hAnsi="Arial" w:cs="Arial"/>
          <w:spacing w:val="-3"/>
        </w:rPr>
        <w:t>V</w:t>
      </w:r>
      <w:r>
        <w:rPr>
          <w:rFonts w:ascii="Arial" w:eastAsia="Arial" w:hAnsi="Arial" w:cs="Arial"/>
          <w:spacing w:val="2"/>
        </w:rPr>
        <w:t>T</w:t>
      </w:r>
      <w:r>
        <w:rPr>
          <w:rFonts w:ascii="Arial" w:eastAsia="Arial" w:hAnsi="Arial" w:cs="Arial"/>
        </w:rPr>
        <w:t xml:space="preserve">S </w:t>
      </w:r>
      <w:r>
        <w:rPr>
          <w:rFonts w:ascii="Arial" w:eastAsia="Arial" w:hAnsi="Arial" w:cs="Arial"/>
          <w:spacing w:val="-4"/>
        </w:rPr>
        <w:t>C</w:t>
      </w:r>
      <w:r>
        <w:rPr>
          <w:rFonts w:ascii="Arial" w:eastAsia="Arial" w:hAnsi="Arial" w:cs="Arial"/>
        </w:rPr>
        <w:t>o</w:t>
      </w:r>
      <w:r>
        <w:rPr>
          <w:rFonts w:ascii="Arial" w:eastAsia="Arial" w:hAnsi="Arial" w:cs="Arial"/>
          <w:spacing w:val="1"/>
        </w:rPr>
        <w:t>mm</w:t>
      </w:r>
      <w:r>
        <w:rPr>
          <w:rFonts w:ascii="Arial" w:eastAsia="Arial" w:hAnsi="Arial" w:cs="Arial"/>
          <w:spacing w:val="-1"/>
        </w:rPr>
        <w:t>it</w:t>
      </w:r>
      <w:r>
        <w:rPr>
          <w:rFonts w:ascii="Arial" w:eastAsia="Arial" w:hAnsi="Arial" w:cs="Arial"/>
          <w:spacing w:val="1"/>
        </w:rPr>
        <w:t>t</w:t>
      </w:r>
      <w:r>
        <w:rPr>
          <w:rFonts w:ascii="Arial" w:eastAsia="Arial" w:hAnsi="Arial" w:cs="Arial"/>
        </w:rPr>
        <w:t>e</w:t>
      </w:r>
      <w:r>
        <w:rPr>
          <w:rFonts w:ascii="Arial" w:eastAsia="Arial" w:hAnsi="Arial" w:cs="Arial"/>
          <w:spacing w:val="-3"/>
        </w:rPr>
        <w:t>e</w:t>
      </w:r>
      <w:r>
        <w:rPr>
          <w:rFonts w:ascii="Arial" w:eastAsia="Arial" w:hAnsi="Arial" w:cs="Arial"/>
        </w:rPr>
        <w:t>;</w:t>
      </w:r>
    </w:p>
    <w:p w:rsidR="000A5570" w:rsidRDefault="000A5570">
      <w:pPr>
        <w:spacing w:before="1" w:after="0" w:line="240" w:lineRule="exact"/>
        <w:rPr>
          <w:sz w:val="24"/>
          <w:szCs w:val="24"/>
        </w:rPr>
      </w:pPr>
    </w:p>
    <w:p w:rsidR="000A5570" w:rsidRDefault="00863EB5">
      <w:pPr>
        <w:spacing w:after="0" w:line="241" w:lineRule="auto"/>
        <w:ind w:left="723" w:right="97"/>
        <w:jc w:val="both"/>
        <w:rPr>
          <w:rFonts w:ascii="Arial" w:eastAsia="Arial" w:hAnsi="Arial" w:cs="Arial"/>
        </w:rPr>
      </w:pPr>
      <w:r>
        <w:rPr>
          <w:rFonts w:ascii="Arial" w:eastAsia="Arial" w:hAnsi="Arial" w:cs="Arial"/>
          <w:b/>
          <w:bCs/>
          <w:spacing w:val="-6"/>
        </w:rPr>
        <w:t>A</w:t>
      </w:r>
      <w:r>
        <w:rPr>
          <w:rFonts w:ascii="Arial" w:eastAsia="Arial" w:hAnsi="Arial" w:cs="Arial"/>
          <w:b/>
          <w:bCs/>
          <w:spacing w:val="1"/>
        </w:rPr>
        <w:t>DO</w:t>
      </w:r>
      <w:r>
        <w:rPr>
          <w:rFonts w:ascii="Arial" w:eastAsia="Arial" w:hAnsi="Arial" w:cs="Arial"/>
          <w:b/>
          <w:bCs/>
          <w:spacing w:val="2"/>
        </w:rPr>
        <w:t>P</w:t>
      </w:r>
      <w:r>
        <w:rPr>
          <w:rFonts w:ascii="Arial" w:eastAsia="Arial" w:hAnsi="Arial" w:cs="Arial"/>
          <w:b/>
          <w:bCs/>
          <w:spacing w:val="-3"/>
        </w:rPr>
        <w:t>T</w:t>
      </w:r>
      <w:r>
        <w:rPr>
          <w:rFonts w:ascii="Arial" w:eastAsia="Arial" w:hAnsi="Arial" w:cs="Arial"/>
          <w:b/>
          <w:bCs/>
        </w:rPr>
        <w:t>S</w:t>
      </w:r>
      <w:r>
        <w:rPr>
          <w:rFonts w:ascii="Arial" w:eastAsia="Arial" w:hAnsi="Arial" w:cs="Arial"/>
          <w:b/>
          <w:bCs/>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r</w:t>
      </w:r>
      <w:r>
        <w:rPr>
          <w:rFonts w:ascii="Arial" w:eastAsia="Arial" w:hAnsi="Arial" w:cs="Arial"/>
          <w:spacing w:val="2"/>
        </w:rPr>
        <w:t>e</w:t>
      </w:r>
      <w:r>
        <w:rPr>
          <w:rFonts w:ascii="Arial" w:eastAsia="Arial" w:hAnsi="Arial" w:cs="Arial"/>
          <w:spacing w:val="-2"/>
        </w:rPr>
        <w:t>v</w:t>
      </w:r>
      <w:r>
        <w:rPr>
          <w:rFonts w:ascii="Arial" w:eastAsia="Arial" w:hAnsi="Arial" w:cs="Arial"/>
          <w:spacing w:val="-1"/>
        </w:rPr>
        <w:t>i</w:t>
      </w:r>
      <w:r>
        <w:rPr>
          <w:rFonts w:ascii="Arial" w:eastAsia="Arial" w:hAnsi="Arial" w:cs="Arial"/>
        </w:rPr>
        <w:t>sed</w:t>
      </w:r>
      <w:r>
        <w:rPr>
          <w:rFonts w:ascii="Arial" w:eastAsia="Arial" w:hAnsi="Arial" w:cs="Arial"/>
          <w:spacing w:val="2"/>
        </w:rPr>
        <w:t xml:space="preserve"> </w:t>
      </w:r>
      <w:r>
        <w:rPr>
          <w:rFonts w:ascii="Arial" w:eastAsia="Arial" w:hAnsi="Arial" w:cs="Arial"/>
          <w:spacing w:val="-1"/>
        </w:rPr>
        <w:t>S</w:t>
      </w:r>
      <w:r>
        <w:rPr>
          <w:rFonts w:ascii="Arial" w:eastAsia="Arial" w:hAnsi="Arial" w:cs="Arial"/>
          <w:spacing w:val="3"/>
        </w:rPr>
        <w:t>t</w:t>
      </w:r>
      <w:r>
        <w:rPr>
          <w:rFonts w:ascii="Arial" w:eastAsia="Arial" w:hAnsi="Arial" w:cs="Arial"/>
        </w:rPr>
        <w:t>anda</w:t>
      </w:r>
      <w:r>
        <w:rPr>
          <w:rFonts w:ascii="Arial" w:eastAsia="Arial" w:hAnsi="Arial" w:cs="Arial"/>
          <w:spacing w:val="1"/>
        </w:rPr>
        <w:t>r</w:t>
      </w:r>
      <w:r>
        <w:rPr>
          <w:rFonts w:ascii="Arial" w:eastAsia="Arial" w:hAnsi="Arial" w:cs="Arial"/>
        </w:rPr>
        <w:t xml:space="preserve">ds </w:t>
      </w:r>
      <w:r>
        <w:rPr>
          <w:rFonts w:ascii="Arial" w:eastAsia="Arial" w:hAnsi="Arial" w:cs="Arial"/>
          <w:spacing w:val="3"/>
        </w:rPr>
        <w:t>f</w:t>
      </w:r>
      <w:r>
        <w:rPr>
          <w:rFonts w:ascii="Arial" w:eastAsia="Arial" w:hAnsi="Arial" w:cs="Arial"/>
        </w:rPr>
        <w:t>or</w:t>
      </w:r>
      <w:r>
        <w:rPr>
          <w:rFonts w:ascii="Arial" w:eastAsia="Arial" w:hAnsi="Arial" w:cs="Arial"/>
          <w:spacing w:val="1"/>
        </w:rPr>
        <w:t xml:space="preserve"> </w:t>
      </w:r>
      <w:r>
        <w:rPr>
          <w:rFonts w:ascii="Arial" w:eastAsia="Arial" w:hAnsi="Arial" w:cs="Arial"/>
          <w:spacing w:val="2"/>
        </w:rPr>
        <w:t>T</w:t>
      </w:r>
      <w:r>
        <w:rPr>
          <w:rFonts w:ascii="Arial" w:eastAsia="Arial" w:hAnsi="Arial" w:cs="Arial"/>
          <w:spacing w:val="1"/>
        </w:rPr>
        <w: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4"/>
        </w:rPr>
        <w:t xml:space="preserve"> </w:t>
      </w:r>
      <w:r>
        <w:rPr>
          <w:rFonts w:ascii="Arial" w:eastAsia="Arial" w:hAnsi="Arial" w:cs="Arial"/>
        </w:rPr>
        <w:t>and</w:t>
      </w:r>
      <w:r>
        <w:rPr>
          <w:rFonts w:ascii="Arial" w:eastAsia="Arial" w:hAnsi="Arial" w:cs="Arial"/>
          <w:spacing w:val="2"/>
        </w:rPr>
        <w:t xml:space="preserve"> </w:t>
      </w:r>
      <w:r>
        <w:rPr>
          <w:rFonts w:ascii="Arial" w:eastAsia="Arial" w:hAnsi="Arial" w:cs="Arial"/>
          <w:spacing w:val="-1"/>
        </w:rPr>
        <w:t>C</w:t>
      </w:r>
      <w:r>
        <w:rPr>
          <w:rFonts w:ascii="Arial" w:eastAsia="Arial" w:hAnsi="Arial" w:cs="Arial"/>
        </w:rPr>
        <w:t>e</w:t>
      </w:r>
      <w:r>
        <w:rPr>
          <w:rFonts w:ascii="Arial" w:eastAsia="Arial" w:hAnsi="Arial" w:cs="Arial"/>
          <w:spacing w:val="1"/>
        </w:rPr>
        <w:t>rt</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5"/>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P</w:t>
      </w:r>
      <w:r>
        <w:rPr>
          <w:rFonts w:ascii="Arial" w:eastAsia="Arial" w:hAnsi="Arial" w:cs="Arial"/>
        </w:rPr>
        <w:t>e</w:t>
      </w:r>
      <w:r>
        <w:rPr>
          <w:rFonts w:ascii="Arial" w:eastAsia="Arial" w:hAnsi="Arial" w:cs="Arial"/>
          <w:spacing w:val="-2"/>
        </w:rPr>
        <w:t>r</w:t>
      </w:r>
      <w:r>
        <w:rPr>
          <w:rFonts w:ascii="Arial" w:eastAsia="Arial" w:hAnsi="Arial" w:cs="Arial"/>
        </w:rPr>
        <w:t>sonnel</w:t>
      </w:r>
      <w:r>
        <w:rPr>
          <w:rFonts w:ascii="Arial" w:eastAsia="Arial" w:hAnsi="Arial" w:cs="Arial"/>
          <w:spacing w:val="1"/>
        </w:rPr>
        <w:t xml:space="preserve"> </w:t>
      </w:r>
      <w:r>
        <w:rPr>
          <w:rFonts w:ascii="Arial" w:eastAsia="Arial" w:hAnsi="Arial" w:cs="Arial"/>
        </w:rPr>
        <w:t>set</w:t>
      </w:r>
      <w:r>
        <w:rPr>
          <w:rFonts w:ascii="Arial" w:eastAsia="Arial" w:hAnsi="Arial" w:cs="Arial"/>
          <w:spacing w:val="3"/>
        </w:rPr>
        <w:t xml:space="preserve"> </w:t>
      </w:r>
      <w:r>
        <w:rPr>
          <w:rFonts w:ascii="Arial" w:eastAsia="Arial" w:hAnsi="Arial" w:cs="Arial"/>
        </w:rPr>
        <w:t>out</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annex</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r</w:t>
      </w:r>
      <w:r>
        <w:rPr>
          <w:rFonts w:ascii="Arial" w:eastAsia="Arial" w:hAnsi="Arial" w:cs="Arial"/>
        </w:rPr>
        <w:t>ec</w:t>
      </w:r>
      <w:r>
        <w:rPr>
          <w:rFonts w:ascii="Arial" w:eastAsia="Arial" w:hAnsi="Arial" w:cs="Arial"/>
          <w:spacing w:val="-3"/>
        </w:rPr>
        <w:t>o</w:t>
      </w:r>
      <w:r>
        <w:rPr>
          <w:rFonts w:ascii="Arial" w:eastAsia="Arial" w:hAnsi="Arial" w:cs="Arial"/>
          <w:spacing w:val="-2"/>
        </w:rPr>
        <w:t>m</w:t>
      </w:r>
      <w:r>
        <w:rPr>
          <w:rFonts w:ascii="Arial" w:eastAsia="Arial" w:hAnsi="Arial" w:cs="Arial"/>
          <w:spacing w:val="1"/>
        </w:rPr>
        <w:t>m</w:t>
      </w:r>
      <w:r>
        <w:rPr>
          <w:rFonts w:ascii="Arial" w:eastAsia="Arial" w:hAnsi="Arial" w:cs="Arial"/>
        </w:rPr>
        <w:t>enda</w:t>
      </w:r>
      <w:r>
        <w:rPr>
          <w:rFonts w:ascii="Arial" w:eastAsia="Arial" w:hAnsi="Arial" w:cs="Arial"/>
          <w:spacing w:val="1"/>
        </w:rPr>
        <w:t>t</w:t>
      </w:r>
      <w:r>
        <w:rPr>
          <w:rFonts w:ascii="Arial" w:eastAsia="Arial" w:hAnsi="Arial" w:cs="Arial"/>
          <w:spacing w:val="-1"/>
        </w:rPr>
        <w:t>i</w:t>
      </w:r>
      <w:r>
        <w:rPr>
          <w:rFonts w:ascii="Arial" w:eastAsia="Arial" w:hAnsi="Arial" w:cs="Arial"/>
        </w:rPr>
        <w:t>on; an</w:t>
      </w:r>
      <w:r>
        <w:rPr>
          <w:rFonts w:ascii="Arial" w:eastAsia="Arial" w:hAnsi="Arial" w:cs="Arial"/>
          <w:spacing w:val="-3"/>
        </w:rPr>
        <w:t>d</w:t>
      </w:r>
      <w:r>
        <w:rPr>
          <w:rFonts w:ascii="Arial" w:eastAsia="Arial" w:hAnsi="Arial" w:cs="Arial"/>
        </w:rPr>
        <w:t>,</w:t>
      </w:r>
    </w:p>
    <w:p w:rsidR="000A5570" w:rsidRDefault="000A5570">
      <w:pPr>
        <w:spacing w:before="18" w:after="0" w:line="220" w:lineRule="exact"/>
      </w:pPr>
    </w:p>
    <w:p w:rsidR="000A5570" w:rsidRDefault="00863EB5">
      <w:pPr>
        <w:spacing w:after="0" w:line="240" w:lineRule="auto"/>
        <w:ind w:left="723" w:right="96"/>
        <w:jc w:val="both"/>
        <w:rPr>
          <w:rFonts w:ascii="Arial" w:eastAsia="Arial" w:hAnsi="Arial" w:cs="Arial"/>
        </w:rPr>
      </w:pPr>
      <w:r>
        <w:rPr>
          <w:rFonts w:ascii="Arial" w:eastAsia="Arial" w:hAnsi="Arial" w:cs="Arial"/>
          <w:b/>
          <w:bCs/>
          <w:spacing w:val="-1"/>
        </w:rPr>
        <w:t>REC</w:t>
      </w:r>
      <w:r>
        <w:rPr>
          <w:rFonts w:ascii="Arial" w:eastAsia="Arial" w:hAnsi="Arial" w:cs="Arial"/>
          <w:b/>
          <w:bCs/>
          <w:spacing w:val="1"/>
        </w:rPr>
        <w:t>OMM</w:t>
      </w:r>
      <w:r>
        <w:rPr>
          <w:rFonts w:ascii="Arial" w:eastAsia="Arial" w:hAnsi="Arial" w:cs="Arial"/>
          <w:b/>
          <w:bCs/>
          <w:spacing w:val="-1"/>
        </w:rPr>
        <w:t>END</w:t>
      </w:r>
      <w:r>
        <w:rPr>
          <w:rFonts w:ascii="Arial" w:eastAsia="Arial" w:hAnsi="Arial" w:cs="Arial"/>
          <w:b/>
          <w:bCs/>
        </w:rPr>
        <w:t>S</w:t>
      </w:r>
      <w:r>
        <w:rPr>
          <w:rFonts w:ascii="Arial" w:eastAsia="Arial" w:hAnsi="Arial" w:cs="Arial"/>
          <w:b/>
          <w:bCs/>
          <w:spacing w:val="3"/>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3"/>
        </w:rPr>
        <w:t>a</w:t>
      </w:r>
      <w:r>
        <w:rPr>
          <w:rFonts w:ascii="Arial" w:eastAsia="Arial" w:hAnsi="Arial" w:cs="Arial"/>
        </w:rPr>
        <w:t>t</w:t>
      </w:r>
      <w:r>
        <w:rPr>
          <w:rFonts w:ascii="Arial" w:eastAsia="Arial" w:hAnsi="Arial" w:cs="Arial"/>
          <w:spacing w:val="4"/>
        </w:rPr>
        <w:t xml:space="preserve"> </w:t>
      </w:r>
      <w:r>
        <w:rPr>
          <w:rFonts w:ascii="Arial" w:eastAsia="Arial" w:hAnsi="Arial" w:cs="Arial"/>
          <w:spacing w:val="-4"/>
        </w:rPr>
        <w:t>N</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rPr>
        <w:t>onal</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e</w:t>
      </w:r>
      <w:r>
        <w:rPr>
          <w:rFonts w:ascii="Arial" w:eastAsia="Arial" w:hAnsi="Arial" w:cs="Arial"/>
          <w:spacing w:val="1"/>
        </w:rPr>
        <w:t>m</w:t>
      </w:r>
      <w:r>
        <w:rPr>
          <w:rFonts w:ascii="Arial" w:eastAsia="Arial" w:hAnsi="Arial" w:cs="Arial"/>
        </w:rPr>
        <w:t>be</w:t>
      </w:r>
      <w:r>
        <w:rPr>
          <w:rFonts w:ascii="Arial" w:eastAsia="Arial" w:hAnsi="Arial" w:cs="Arial"/>
          <w:spacing w:val="1"/>
        </w:rPr>
        <w:t>r</w:t>
      </w:r>
      <w:r>
        <w:rPr>
          <w:rFonts w:ascii="Arial" w:eastAsia="Arial" w:hAnsi="Arial" w:cs="Arial"/>
        </w:rPr>
        <w:t>s</w:t>
      </w:r>
      <w:r>
        <w:rPr>
          <w:rFonts w:ascii="Arial" w:eastAsia="Arial" w:hAnsi="Arial" w:cs="Arial"/>
          <w:spacing w:val="3"/>
        </w:rPr>
        <w:t xml:space="preserve"> </w:t>
      </w:r>
      <w:r>
        <w:rPr>
          <w:rFonts w:ascii="Arial" w:eastAsia="Arial" w:hAnsi="Arial" w:cs="Arial"/>
        </w:rPr>
        <w:t>and</w:t>
      </w:r>
      <w:r>
        <w:rPr>
          <w:rFonts w:ascii="Arial" w:eastAsia="Arial" w:hAnsi="Arial" w:cs="Arial"/>
          <w:spacing w:val="3"/>
        </w:rPr>
        <w:t xml:space="preserve"> </w:t>
      </w:r>
      <w:r>
        <w:rPr>
          <w:rFonts w:ascii="Arial" w:eastAsia="Arial" w:hAnsi="Arial" w:cs="Arial"/>
        </w:rPr>
        <w:t>o</w:t>
      </w:r>
      <w:r>
        <w:rPr>
          <w:rFonts w:ascii="Arial" w:eastAsia="Arial" w:hAnsi="Arial" w:cs="Arial"/>
          <w:spacing w:val="1"/>
        </w:rPr>
        <w:t>t</w:t>
      </w:r>
      <w:r>
        <w:rPr>
          <w:rFonts w:ascii="Arial" w:eastAsia="Arial" w:hAnsi="Arial" w:cs="Arial"/>
        </w:rPr>
        <w:t>her</w:t>
      </w:r>
      <w:r>
        <w:rPr>
          <w:rFonts w:ascii="Arial" w:eastAsia="Arial" w:hAnsi="Arial" w:cs="Arial"/>
          <w:spacing w:val="4"/>
        </w:rPr>
        <w:t xml:space="preserve"> </w:t>
      </w:r>
      <w:r>
        <w:rPr>
          <w:rFonts w:ascii="Arial" w:eastAsia="Arial" w:hAnsi="Arial" w:cs="Arial"/>
        </w:rPr>
        <w:t>ap</w:t>
      </w:r>
      <w:r>
        <w:rPr>
          <w:rFonts w:ascii="Arial" w:eastAsia="Arial" w:hAnsi="Arial" w:cs="Arial"/>
          <w:spacing w:val="-3"/>
        </w:rPr>
        <w:t>p</w:t>
      </w:r>
      <w:r>
        <w:rPr>
          <w:rFonts w:ascii="Arial" w:eastAsia="Arial" w:hAnsi="Arial" w:cs="Arial"/>
          <w:spacing w:val="1"/>
        </w:rPr>
        <w:t>r</w:t>
      </w:r>
      <w:r>
        <w:rPr>
          <w:rFonts w:ascii="Arial" w:eastAsia="Arial" w:hAnsi="Arial" w:cs="Arial"/>
        </w:rPr>
        <w:t>op</w:t>
      </w:r>
      <w:r>
        <w:rPr>
          <w:rFonts w:ascii="Arial" w:eastAsia="Arial" w:hAnsi="Arial" w:cs="Arial"/>
          <w:spacing w:val="1"/>
        </w:rPr>
        <w:t>r</w:t>
      </w:r>
      <w:r>
        <w:rPr>
          <w:rFonts w:ascii="Arial" w:eastAsia="Arial" w:hAnsi="Arial" w:cs="Arial"/>
        </w:rPr>
        <w:t>ia</w:t>
      </w:r>
      <w:r>
        <w:rPr>
          <w:rFonts w:ascii="Arial" w:eastAsia="Arial" w:hAnsi="Arial" w:cs="Arial"/>
          <w:spacing w:val="1"/>
        </w:rPr>
        <w:t>t</w:t>
      </w:r>
      <w:r>
        <w:rPr>
          <w:rFonts w:ascii="Arial" w:eastAsia="Arial" w:hAnsi="Arial" w:cs="Arial"/>
        </w:rPr>
        <w:t xml:space="preserve">e </w:t>
      </w:r>
      <w:r>
        <w:rPr>
          <w:rFonts w:ascii="Arial" w:eastAsia="Arial" w:hAnsi="Arial" w:cs="Arial"/>
          <w:spacing w:val="-1"/>
        </w:rPr>
        <w:t>A</w:t>
      </w:r>
      <w:r>
        <w:rPr>
          <w:rFonts w:ascii="Arial" w:eastAsia="Arial" w:hAnsi="Arial" w:cs="Arial"/>
        </w:rPr>
        <w:t>u</w:t>
      </w:r>
      <w:r>
        <w:rPr>
          <w:rFonts w:ascii="Arial" w:eastAsia="Arial" w:hAnsi="Arial" w:cs="Arial"/>
          <w:spacing w:val="1"/>
        </w:rPr>
        <w:t>t</w:t>
      </w:r>
      <w:r>
        <w:rPr>
          <w:rFonts w:ascii="Arial" w:eastAsia="Arial" w:hAnsi="Arial" w:cs="Arial"/>
        </w:rPr>
        <w:t>h</w:t>
      </w:r>
      <w:r>
        <w:rPr>
          <w:rFonts w:ascii="Arial" w:eastAsia="Arial" w:hAnsi="Arial" w:cs="Arial"/>
          <w:spacing w:val="-3"/>
        </w:rPr>
        <w:t>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es,</w:t>
      </w:r>
      <w:r>
        <w:rPr>
          <w:rFonts w:ascii="Arial" w:eastAsia="Arial" w:hAnsi="Arial" w:cs="Arial"/>
          <w:spacing w:val="4"/>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rPr>
        <w:t>o</w:t>
      </w:r>
      <w:r>
        <w:rPr>
          <w:rFonts w:ascii="Arial" w:eastAsia="Arial" w:hAnsi="Arial" w:cs="Arial"/>
          <w:spacing w:val="-2"/>
        </w:rPr>
        <w:t>v</w:t>
      </w:r>
      <w:r>
        <w:rPr>
          <w:rFonts w:ascii="Arial" w:eastAsia="Arial" w:hAnsi="Arial" w:cs="Arial"/>
          <w:spacing w:val="-1"/>
        </w:rPr>
        <w:t>i</w:t>
      </w:r>
      <w:r>
        <w:rPr>
          <w:rFonts w:ascii="Arial" w:eastAsia="Arial" w:hAnsi="Arial" w:cs="Arial"/>
        </w:rPr>
        <w:t>d</w:t>
      </w:r>
      <w:r>
        <w:rPr>
          <w:rFonts w:ascii="Arial" w:eastAsia="Arial" w:hAnsi="Arial" w:cs="Arial"/>
          <w:spacing w:val="-1"/>
        </w:rPr>
        <w:t>i</w:t>
      </w:r>
      <w:r>
        <w:rPr>
          <w:rFonts w:ascii="Arial" w:eastAsia="Arial" w:hAnsi="Arial" w:cs="Arial"/>
        </w:rPr>
        <w:t>ng</w:t>
      </w:r>
      <w:r>
        <w:rPr>
          <w:rFonts w:ascii="Arial" w:eastAsia="Arial" w:hAnsi="Arial" w:cs="Arial"/>
          <w:spacing w:val="5"/>
        </w:rPr>
        <w:t xml:space="preserve"> </w:t>
      </w:r>
      <w:r>
        <w:rPr>
          <w:rFonts w:ascii="Arial" w:eastAsia="Arial" w:hAnsi="Arial" w:cs="Arial"/>
          <w:spacing w:val="-3"/>
        </w:rPr>
        <w:t>o</w:t>
      </w:r>
      <w:r>
        <w:rPr>
          <w:rFonts w:ascii="Arial" w:eastAsia="Arial" w:hAnsi="Arial" w:cs="Arial"/>
        </w:rPr>
        <w:t xml:space="preserve">r </w:t>
      </w:r>
      <w:r>
        <w:rPr>
          <w:rFonts w:ascii="Arial" w:eastAsia="Arial" w:hAnsi="Arial" w:cs="Arial"/>
          <w:spacing w:val="-1"/>
        </w:rPr>
        <w:t>i</w:t>
      </w:r>
      <w:r>
        <w:rPr>
          <w:rFonts w:ascii="Arial" w:eastAsia="Arial" w:hAnsi="Arial" w:cs="Arial"/>
        </w:rPr>
        <w:t>n</w:t>
      </w:r>
      <w:r>
        <w:rPr>
          <w:rFonts w:ascii="Arial" w:eastAsia="Arial" w:hAnsi="Arial" w:cs="Arial"/>
          <w:spacing w:val="1"/>
        </w:rPr>
        <w:t>t</w:t>
      </w:r>
      <w:r>
        <w:rPr>
          <w:rFonts w:ascii="Arial" w:eastAsia="Arial" w:hAnsi="Arial" w:cs="Arial"/>
        </w:rPr>
        <w:t>end</w:t>
      </w:r>
      <w:r>
        <w:rPr>
          <w:rFonts w:ascii="Arial" w:eastAsia="Arial" w:hAnsi="Arial" w:cs="Arial"/>
          <w:spacing w:val="-1"/>
        </w:rPr>
        <w:t>i</w:t>
      </w:r>
      <w:r>
        <w:rPr>
          <w:rFonts w:ascii="Arial" w:eastAsia="Arial" w:hAnsi="Arial" w:cs="Arial"/>
        </w:rPr>
        <w:t>ng</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r</w:t>
      </w:r>
      <w:r>
        <w:rPr>
          <w:rFonts w:ascii="Arial" w:eastAsia="Arial" w:hAnsi="Arial" w:cs="Arial"/>
        </w:rPr>
        <w:t>o</w:t>
      </w:r>
      <w:r>
        <w:rPr>
          <w:rFonts w:ascii="Arial" w:eastAsia="Arial" w:hAnsi="Arial" w:cs="Arial"/>
          <w:spacing w:val="-2"/>
        </w:rPr>
        <w:t>v</w:t>
      </w:r>
      <w:r>
        <w:rPr>
          <w:rFonts w:ascii="Arial" w:eastAsia="Arial" w:hAnsi="Arial" w:cs="Arial"/>
          <w:spacing w:val="-1"/>
        </w:rPr>
        <w:t>i</w:t>
      </w:r>
      <w:r>
        <w:rPr>
          <w:rFonts w:ascii="Arial" w:eastAsia="Arial" w:hAnsi="Arial" w:cs="Arial"/>
        </w:rPr>
        <w:t>de</w:t>
      </w:r>
      <w:r>
        <w:rPr>
          <w:rFonts w:ascii="Arial" w:eastAsia="Arial" w:hAnsi="Arial" w:cs="Arial"/>
          <w:spacing w:val="1"/>
        </w:rPr>
        <w:t xml:space="preserve"> </w:t>
      </w:r>
      <w:r>
        <w:rPr>
          <w:rFonts w:ascii="Arial" w:eastAsia="Arial" w:hAnsi="Arial" w:cs="Arial"/>
          <w:spacing w:val="-1"/>
        </w:rPr>
        <w:t>V</w:t>
      </w:r>
      <w:r>
        <w:rPr>
          <w:rFonts w:ascii="Arial" w:eastAsia="Arial" w:hAnsi="Arial" w:cs="Arial"/>
        </w:rPr>
        <w:t xml:space="preserve">essel </w:t>
      </w:r>
      <w:r>
        <w:rPr>
          <w:rFonts w:ascii="Arial" w:eastAsia="Arial" w:hAnsi="Arial" w:cs="Arial"/>
          <w:spacing w:val="2"/>
        </w:rPr>
        <w:t>T</w:t>
      </w:r>
      <w:r>
        <w:rPr>
          <w:rFonts w:ascii="Arial" w:eastAsia="Arial" w:hAnsi="Arial" w:cs="Arial"/>
          <w:spacing w:val="1"/>
        </w:rPr>
        <w:t>r</w:t>
      </w:r>
      <w:r>
        <w:rPr>
          <w:rFonts w:ascii="Arial" w:eastAsia="Arial" w:hAnsi="Arial" w:cs="Arial"/>
          <w:spacing w:val="-3"/>
        </w:rPr>
        <w:t>a</w:t>
      </w:r>
      <w:r>
        <w:rPr>
          <w:rFonts w:ascii="Arial" w:eastAsia="Arial" w:hAnsi="Arial" w:cs="Arial"/>
          <w:spacing w:val="1"/>
        </w:rPr>
        <w:t>ff</w:t>
      </w:r>
      <w:r>
        <w:rPr>
          <w:rFonts w:ascii="Arial" w:eastAsia="Arial" w:hAnsi="Arial" w:cs="Arial"/>
          <w:spacing w:val="-1"/>
        </w:rPr>
        <w:t>i</w:t>
      </w:r>
      <w:r>
        <w:rPr>
          <w:rFonts w:ascii="Arial" w:eastAsia="Arial" w:hAnsi="Arial" w:cs="Arial"/>
        </w:rPr>
        <w:t>c</w:t>
      </w:r>
      <w:r>
        <w:rPr>
          <w:rFonts w:ascii="Arial" w:eastAsia="Arial" w:hAnsi="Arial" w:cs="Arial"/>
          <w:spacing w:val="1"/>
        </w:rPr>
        <w:t xml:space="preserve"> </w:t>
      </w:r>
      <w:r>
        <w:rPr>
          <w:rFonts w:ascii="Arial" w:eastAsia="Arial" w:hAnsi="Arial" w:cs="Arial"/>
          <w:spacing w:val="-1"/>
        </w:rPr>
        <w:t>S</w:t>
      </w:r>
      <w:r>
        <w:rPr>
          <w:rFonts w:ascii="Arial" w:eastAsia="Arial" w:hAnsi="Arial" w:cs="Arial"/>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2"/>
        </w:rPr>
        <w:t>s</w:t>
      </w:r>
      <w:r>
        <w:rPr>
          <w:rFonts w:ascii="Arial" w:eastAsia="Arial" w:hAnsi="Arial" w:cs="Arial"/>
        </w:rPr>
        <w:t>,</w:t>
      </w:r>
      <w:r>
        <w:rPr>
          <w:rFonts w:ascii="Arial" w:eastAsia="Arial" w:hAnsi="Arial" w:cs="Arial"/>
          <w:spacing w:val="2"/>
        </w:rPr>
        <w:t xml:space="preserve"> </w:t>
      </w:r>
      <w:r>
        <w:rPr>
          <w:rFonts w:ascii="Arial" w:eastAsia="Arial" w:hAnsi="Arial" w:cs="Arial"/>
        </w:rPr>
        <w:t>use</w:t>
      </w:r>
      <w:r>
        <w:rPr>
          <w:rFonts w:ascii="Arial" w:eastAsia="Arial" w:hAnsi="Arial" w:cs="Arial"/>
          <w:spacing w:val="1"/>
        </w:rPr>
        <w:t xml:space="preserve"> t</w:t>
      </w:r>
      <w:r>
        <w:rPr>
          <w:rFonts w:ascii="Arial" w:eastAsia="Arial" w:hAnsi="Arial" w:cs="Arial"/>
        </w:rPr>
        <w:t>he</w:t>
      </w:r>
      <w:r>
        <w:rPr>
          <w:rFonts w:ascii="Arial" w:eastAsia="Arial" w:hAnsi="Arial" w:cs="Arial"/>
          <w:spacing w:val="1"/>
        </w:rPr>
        <w:t xml:space="preserve"> I</w:t>
      </w:r>
      <w:r>
        <w:rPr>
          <w:rFonts w:ascii="Arial" w:eastAsia="Arial" w:hAnsi="Arial" w:cs="Arial"/>
          <w:spacing w:val="-1"/>
        </w:rPr>
        <w:t>A</w:t>
      </w:r>
      <w:r>
        <w:rPr>
          <w:rFonts w:ascii="Arial" w:eastAsia="Arial" w:hAnsi="Arial" w:cs="Arial"/>
        </w:rPr>
        <w:t>LA s</w:t>
      </w:r>
      <w:r>
        <w:rPr>
          <w:rFonts w:ascii="Arial" w:eastAsia="Arial" w:hAnsi="Arial" w:cs="Arial"/>
          <w:spacing w:val="1"/>
        </w:rPr>
        <w:t>t</w:t>
      </w:r>
      <w:r>
        <w:rPr>
          <w:rFonts w:ascii="Arial" w:eastAsia="Arial" w:hAnsi="Arial" w:cs="Arial"/>
        </w:rPr>
        <w:t>anda</w:t>
      </w:r>
      <w:r>
        <w:rPr>
          <w:rFonts w:ascii="Arial" w:eastAsia="Arial" w:hAnsi="Arial" w:cs="Arial"/>
          <w:spacing w:val="1"/>
        </w:rPr>
        <w:t>r</w:t>
      </w:r>
      <w:r>
        <w:rPr>
          <w:rFonts w:ascii="Arial" w:eastAsia="Arial" w:hAnsi="Arial" w:cs="Arial"/>
        </w:rPr>
        <w:t>d</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rPr>
        <w:t>and</w:t>
      </w:r>
      <w:r>
        <w:rPr>
          <w:rFonts w:ascii="Arial" w:eastAsia="Arial" w:hAnsi="Arial" w:cs="Arial"/>
          <w:spacing w:val="1"/>
        </w:rPr>
        <w:t xml:space="preserve"> t</w:t>
      </w:r>
      <w:r>
        <w:rPr>
          <w:rFonts w:ascii="Arial" w:eastAsia="Arial" w:hAnsi="Arial" w:cs="Arial"/>
        </w:rPr>
        <w:t xml:space="preserve">he </w:t>
      </w:r>
      <w:r>
        <w:rPr>
          <w:rFonts w:ascii="Arial" w:eastAsia="Arial" w:hAnsi="Arial" w:cs="Arial"/>
          <w:spacing w:val="1"/>
        </w:rPr>
        <w:t>r</w:t>
      </w:r>
      <w:r>
        <w:rPr>
          <w:rFonts w:ascii="Arial" w:eastAsia="Arial" w:hAnsi="Arial" w:cs="Arial"/>
        </w:rPr>
        <w:t>e</w:t>
      </w:r>
      <w:r>
        <w:rPr>
          <w:rFonts w:ascii="Arial" w:eastAsia="Arial" w:hAnsi="Arial" w:cs="Arial"/>
          <w:spacing w:val="-1"/>
        </w:rPr>
        <w:t>l</w:t>
      </w:r>
      <w:r>
        <w:rPr>
          <w:rFonts w:ascii="Arial" w:eastAsia="Arial" w:hAnsi="Arial" w:cs="Arial"/>
        </w:rPr>
        <w:t>a</w:t>
      </w:r>
      <w:r>
        <w:rPr>
          <w:rFonts w:ascii="Arial" w:eastAsia="Arial" w:hAnsi="Arial" w:cs="Arial"/>
          <w:spacing w:val="1"/>
        </w:rPr>
        <w:t>t</w:t>
      </w:r>
      <w:r>
        <w:rPr>
          <w:rFonts w:ascii="Arial" w:eastAsia="Arial" w:hAnsi="Arial" w:cs="Arial"/>
        </w:rPr>
        <w:t>ed</w:t>
      </w:r>
      <w:r>
        <w:rPr>
          <w:rFonts w:ascii="Arial" w:eastAsia="Arial" w:hAnsi="Arial" w:cs="Arial"/>
          <w:spacing w:val="1"/>
        </w:rPr>
        <w:t xml:space="preserve"> </w:t>
      </w:r>
      <w:r>
        <w:rPr>
          <w:rFonts w:ascii="Arial" w:eastAsia="Arial" w:hAnsi="Arial" w:cs="Arial"/>
          <w:spacing w:val="-4"/>
        </w:rPr>
        <w:t>M</w:t>
      </w:r>
      <w:r>
        <w:rPr>
          <w:rFonts w:ascii="Arial" w:eastAsia="Arial" w:hAnsi="Arial" w:cs="Arial"/>
        </w:rPr>
        <w:t xml:space="preserve">odel </w:t>
      </w:r>
      <w:r>
        <w:rPr>
          <w:rFonts w:ascii="Arial" w:eastAsia="Arial" w:hAnsi="Arial" w:cs="Arial"/>
          <w:spacing w:val="-1"/>
        </w:rPr>
        <w:t>C</w:t>
      </w:r>
      <w:r>
        <w:rPr>
          <w:rFonts w:ascii="Arial" w:eastAsia="Arial" w:hAnsi="Arial" w:cs="Arial"/>
        </w:rPr>
        <w:t>ou</w:t>
      </w:r>
      <w:r>
        <w:rPr>
          <w:rFonts w:ascii="Arial" w:eastAsia="Arial" w:hAnsi="Arial" w:cs="Arial"/>
          <w:spacing w:val="1"/>
        </w:rPr>
        <w:t>r</w:t>
      </w:r>
      <w:r>
        <w:rPr>
          <w:rFonts w:ascii="Arial" w:eastAsia="Arial" w:hAnsi="Arial" w:cs="Arial"/>
        </w:rPr>
        <w:t>ses</w:t>
      </w:r>
      <w:r>
        <w:rPr>
          <w:rFonts w:ascii="Arial" w:eastAsia="Arial" w:hAnsi="Arial" w:cs="Arial"/>
          <w:spacing w:val="1"/>
        </w:rPr>
        <w:t xml:space="preserve"> </w:t>
      </w:r>
      <w:r>
        <w:rPr>
          <w:rFonts w:ascii="Arial" w:eastAsia="Arial" w:hAnsi="Arial" w:cs="Arial"/>
          <w:spacing w:val="-3"/>
        </w:rPr>
        <w:t>a</w:t>
      </w:r>
      <w:r>
        <w:rPr>
          <w:rFonts w:ascii="Arial" w:eastAsia="Arial" w:hAnsi="Arial" w:cs="Arial"/>
        </w:rPr>
        <w:t>s</w:t>
      </w:r>
      <w:r>
        <w:rPr>
          <w:rFonts w:ascii="Arial" w:eastAsia="Arial" w:hAnsi="Arial" w:cs="Arial"/>
          <w:spacing w:val="1"/>
        </w:rPr>
        <w:t xml:space="preserve"> t</w:t>
      </w:r>
      <w:r>
        <w:rPr>
          <w:rFonts w:ascii="Arial" w:eastAsia="Arial" w:hAnsi="Arial" w:cs="Arial"/>
        </w:rPr>
        <w:t>he</w:t>
      </w:r>
      <w:r>
        <w:rPr>
          <w:rFonts w:ascii="Arial" w:eastAsia="Arial" w:hAnsi="Arial" w:cs="Arial"/>
          <w:spacing w:val="-2"/>
        </w:rPr>
        <w:t xml:space="preserve"> </w:t>
      </w:r>
      <w:r>
        <w:rPr>
          <w:rFonts w:ascii="Arial" w:eastAsia="Arial" w:hAnsi="Arial" w:cs="Arial"/>
        </w:rPr>
        <w:t>bas</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f</w:t>
      </w:r>
      <w:r>
        <w:rPr>
          <w:rFonts w:ascii="Arial" w:eastAsia="Arial" w:hAnsi="Arial" w:cs="Arial"/>
        </w:rPr>
        <w:t xml:space="preserve">or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1"/>
        </w:rPr>
        <w: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w:t>
      </w:r>
      <w:r>
        <w:rPr>
          <w:rFonts w:ascii="Arial" w:eastAsia="Arial" w:hAnsi="Arial" w:cs="Arial"/>
        </w:rPr>
        <w:t>and</w:t>
      </w:r>
      <w:r>
        <w:rPr>
          <w:rFonts w:ascii="Arial" w:eastAsia="Arial" w:hAnsi="Arial" w:cs="Arial"/>
          <w:spacing w:val="1"/>
        </w:rPr>
        <w:t xml:space="preserve"> </w:t>
      </w:r>
      <w:r>
        <w:rPr>
          <w:rFonts w:ascii="Arial" w:eastAsia="Arial" w:hAnsi="Arial" w:cs="Arial"/>
        </w:rPr>
        <w:t>c</w:t>
      </w:r>
      <w:r>
        <w:rPr>
          <w:rFonts w:ascii="Arial" w:eastAsia="Arial" w:hAnsi="Arial" w:cs="Arial"/>
          <w:spacing w:val="-3"/>
        </w:rPr>
        <w:t>e</w:t>
      </w:r>
      <w:r>
        <w:rPr>
          <w:rFonts w:ascii="Arial" w:eastAsia="Arial" w:hAnsi="Arial" w:cs="Arial"/>
          <w:spacing w:val="1"/>
        </w:rPr>
        <w:t>rt</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3"/>
        </w:rPr>
        <w:t>V</w:t>
      </w:r>
      <w:r>
        <w:rPr>
          <w:rFonts w:ascii="Arial" w:eastAsia="Arial" w:hAnsi="Arial" w:cs="Arial"/>
        </w:rPr>
        <w:t>TS pe</w:t>
      </w:r>
      <w:r>
        <w:rPr>
          <w:rFonts w:ascii="Arial" w:eastAsia="Arial" w:hAnsi="Arial" w:cs="Arial"/>
          <w:spacing w:val="1"/>
        </w:rPr>
        <w:t>r</w:t>
      </w:r>
      <w:r>
        <w:rPr>
          <w:rFonts w:ascii="Arial" w:eastAsia="Arial" w:hAnsi="Arial" w:cs="Arial"/>
        </w:rPr>
        <w:t>sonne</w:t>
      </w:r>
      <w:r>
        <w:rPr>
          <w:rFonts w:ascii="Arial" w:eastAsia="Arial" w:hAnsi="Arial" w:cs="Arial"/>
          <w:spacing w:val="1"/>
        </w:rPr>
        <w:t>l</w:t>
      </w:r>
      <w:r>
        <w:rPr>
          <w:rFonts w:ascii="Arial" w:eastAsia="Arial" w:hAnsi="Arial" w:cs="Arial"/>
        </w:rPr>
        <w:t>.</w:t>
      </w:r>
    </w:p>
    <w:p w:rsidR="000A5570" w:rsidRDefault="000A5570">
      <w:pPr>
        <w:spacing w:after="0"/>
        <w:jc w:val="both"/>
        <w:sectPr w:rsidR="000A5570">
          <w:pgSz w:w="11920" w:h="16840"/>
          <w:pgMar w:top="1100" w:right="980" w:bottom="780" w:left="1120" w:header="591" w:footer="596" w:gutter="0"/>
          <w:cols w:space="720"/>
        </w:sectPr>
      </w:pP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863EB5">
      <w:pPr>
        <w:spacing w:before="18" w:after="0" w:line="240" w:lineRule="auto"/>
        <w:ind w:left="3595" w:right="3674"/>
        <w:jc w:val="center"/>
        <w:rPr>
          <w:rFonts w:ascii="Arial" w:eastAsia="Arial" w:hAnsi="Arial" w:cs="Arial"/>
          <w:sz w:val="32"/>
          <w:szCs w:val="32"/>
        </w:rPr>
      </w:pPr>
      <w:r>
        <w:rPr>
          <w:rFonts w:ascii="Arial" w:eastAsia="Arial" w:hAnsi="Arial" w:cs="Arial"/>
          <w:b/>
          <w:bCs/>
          <w:spacing w:val="-25"/>
          <w:sz w:val="32"/>
          <w:szCs w:val="32"/>
        </w:rPr>
        <w:t>T</w:t>
      </w:r>
      <w:r>
        <w:rPr>
          <w:rFonts w:ascii="Arial" w:eastAsia="Arial" w:hAnsi="Arial" w:cs="Arial"/>
          <w:b/>
          <w:bCs/>
          <w:sz w:val="32"/>
          <w:szCs w:val="32"/>
        </w:rPr>
        <w:t>a</w:t>
      </w:r>
      <w:r>
        <w:rPr>
          <w:rFonts w:ascii="Arial" w:eastAsia="Arial" w:hAnsi="Arial" w:cs="Arial"/>
          <w:b/>
          <w:bCs/>
          <w:spacing w:val="-1"/>
          <w:sz w:val="32"/>
          <w:szCs w:val="32"/>
        </w:rPr>
        <w:t>b</w:t>
      </w:r>
      <w:r>
        <w:rPr>
          <w:rFonts w:ascii="Arial" w:eastAsia="Arial" w:hAnsi="Arial" w:cs="Arial"/>
          <w:b/>
          <w:bCs/>
          <w:sz w:val="32"/>
          <w:szCs w:val="32"/>
        </w:rPr>
        <w:t>le</w:t>
      </w:r>
      <w:r>
        <w:rPr>
          <w:rFonts w:ascii="Arial" w:eastAsia="Arial" w:hAnsi="Arial" w:cs="Arial"/>
          <w:b/>
          <w:bCs/>
          <w:spacing w:val="-6"/>
          <w:sz w:val="32"/>
          <w:szCs w:val="32"/>
        </w:rPr>
        <w:t xml:space="preserve"> </w:t>
      </w:r>
      <w:r>
        <w:rPr>
          <w:rFonts w:ascii="Arial" w:eastAsia="Arial" w:hAnsi="Arial" w:cs="Arial"/>
          <w:b/>
          <w:bCs/>
          <w:spacing w:val="-1"/>
          <w:sz w:val="32"/>
          <w:szCs w:val="32"/>
        </w:rPr>
        <w:t>o</w:t>
      </w:r>
      <w:r>
        <w:rPr>
          <w:rFonts w:ascii="Arial" w:eastAsia="Arial" w:hAnsi="Arial" w:cs="Arial"/>
          <w:b/>
          <w:bCs/>
          <w:sz w:val="32"/>
          <w:szCs w:val="32"/>
        </w:rPr>
        <w:t>f</w:t>
      </w:r>
      <w:r>
        <w:rPr>
          <w:rFonts w:ascii="Arial" w:eastAsia="Arial" w:hAnsi="Arial" w:cs="Arial"/>
          <w:b/>
          <w:bCs/>
          <w:spacing w:val="-1"/>
          <w:sz w:val="32"/>
          <w:szCs w:val="32"/>
        </w:rPr>
        <w:t xml:space="preserve"> </w:t>
      </w:r>
      <w:r>
        <w:rPr>
          <w:rFonts w:ascii="Arial" w:eastAsia="Arial" w:hAnsi="Arial" w:cs="Arial"/>
          <w:b/>
          <w:bCs/>
          <w:w w:val="99"/>
          <w:sz w:val="32"/>
          <w:szCs w:val="32"/>
        </w:rPr>
        <w:t>C</w:t>
      </w:r>
      <w:r>
        <w:rPr>
          <w:rFonts w:ascii="Arial" w:eastAsia="Arial" w:hAnsi="Arial" w:cs="Arial"/>
          <w:b/>
          <w:bCs/>
          <w:spacing w:val="2"/>
          <w:w w:val="99"/>
          <w:sz w:val="32"/>
          <w:szCs w:val="32"/>
        </w:rPr>
        <w:t>o</w:t>
      </w:r>
      <w:r>
        <w:rPr>
          <w:rFonts w:ascii="Arial" w:eastAsia="Arial" w:hAnsi="Arial" w:cs="Arial"/>
          <w:b/>
          <w:bCs/>
          <w:spacing w:val="-1"/>
          <w:w w:val="99"/>
          <w:sz w:val="32"/>
          <w:szCs w:val="32"/>
        </w:rPr>
        <w:t>nt</w:t>
      </w:r>
      <w:r>
        <w:rPr>
          <w:rFonts w:ascii="Arial" w:eastAsia="Arial" w:hAnsi="Arial" w:cs="Arial"/>
          <w:b/>
          <w:bCs/>
          <w:spacing w:val="3"/>
          <w:w w:val="99"/>
          <w:sz w:val="32"/>
          <w:szCs w:val="32"/>
        </w:rPr>
        <w:t>e</w:t>
      </w:r>
      <w:r>
        <w:rPr>
          <w:rFonts w:ascii="Arial" w:eastAsia="Arial" w:hAnsi="Arial" w:cs="Arial"/>
          <w:b/>
          <w:bCs/>
          <w:spacing w:val="2"/>
          <w:w w:val="99"/>
          <w:sz w:val="32"/>
          <w:szCs w:val="32"/>
        </w:rPr>
        <w:t>n</w:t>
      </w:r>
      <w:r>
        <w:rPr>
          <w:rFonts w:ascii="Arial" w:eastAsia="Arial" w:hAnsi="Arial" w:cs="Arial"/>
          <w:b/>
          <w:bCs/>
          <w:spacing w:val="-10"/>
          <w:w w:val="99"/>
          <w:sz w:val="32"/>
          <w:szCs w:val="32"/>
        </w:rPr>
        <w:t>t</w:t>
      </w:r>
      <w:r>
        <w:rPr>
          <w:rFonts w:ascii="Arial" w:eastAsia="Arial" w:hAnsi="Arial" w:cs="Arial"/>
          <w:b/>
          <w:bCs/>
          <w:w w:val="99"/>
          <w:sz w:val="32"/>
          <w:szCs w:val="32"/>
        </w:rPr>
        <w:t>s</w:t>
      </w:r>
    </w:p>
    <w:p w:rsidR="000A5570" w:rsidRDefault="000A5570">
      <w:pPr>
        <w:spacing w:before="9" w:after="0" w:line="110" w:lineRule="exact"/>
        <w:rPr>
          <w:sz w:val="11"/>
          <w:szCs w:val="11"/>
        </w:rPr>
      </w:pPr>
    </w:p>
    <w:p w:rsidR="000A5570" w:rsidRDefault="00863EB5">
      <w:pPr>
        <w:tabs>
          <w:tab w:val="left" w:pos="9800"/>
        </w:tabs>
        <w:spacing w:after="0" w:line="240" w:lineRule="auto"/>
        <w:ind w:left="298" w:right="-20"/>
        <w:rPr>
          <w:rFonts w:ascii="Arial" w:eastAsia="Arial" w:hAnsi="Arial" w:cs="Arial"/>
        </w:rPr>
      </w:pPr>
      <w:r>
        <w:rPr>
          <w:rFonts w:ascii="Arial" w:eastAsia="Arial" w:hAnsi="Arial" w:cs="Arial"/>
          <w:b/>
          <w:bCs/>
          <w:spacing w:val="-1"/>
        </w:rPr>
        <w:t>D</w:t>
      </w:r>
      <w:r>
        <w:rPr>
          <w:rFonts w:ascii="Arial" w:eastAsia="Arial" w:hAnsi="Arial" w:cs="Arial"/>
          <w:b/>
          <w:bCs/>
          <w:spacing w:val="1"/>
        </w:rPr>
        <w:t>O</w:t>
      </w:r>
      <w:r>
        <w:rPr>
          <w:rFonts w:ascii="Arial" w:eastAsia="Arial" w:hAnsi="Arial" w:cs="Arial"/>
          <w:b/>
          <w:bCs/>
          <w:spacing w:val="-1"/>
        </w:rPr>
        <w:t>CU</w:t>
      </w:r>
      <w:r>
        <w:rPr>
          <w:rFonts w:ascii="Arial" w:eastAsia="Arial" w:hAnsi="Arial" w:cs="Arial"/>
          <w:b/>
          <w:bCs/>
          <w:spacing w:val="1"/>
        </w:rPr>
        <w:t>M</w:t>
      </w:r>
      <w:r>
        <w:rPr>
          <w:rFonts w:ascii="Arial" w:eastAsia="Arial" w:hAnsi="Arial" w:cs="Arial"/>
          <w:b/>
          <w:bCs/>
          <w:spacing w:val="-1"/>
        </w:rPr>
        <w:t>EN</w:t>
      </w:r>
      <w:r>
        <w:rPr>
          <w:rFonts w:ascii="Arial" w:eastAsia="Arial" w:hAnsi="Arial" w:cs="Arial"/>
          <w:b/>
          <w:bCs/>
        </w:rPr>
        <w:t>T</w:t>
      </w:r>
      <w:r>
        <w:rPr>
          <w:rFonts w:ascii="Arial" w:eastAsia="Arial" w:hAnsi="Arial" w:cs="Arial"/>
          <w:b/>
          <w:bCs/>
          <w:spacing w:val="-2"/>
        </w:rPr>
        <w:t xml:space="preserve"> </w:t>
      </w:r>
      <w:r>
        <w:rPr>
          <w:rFonts w:ascii="Arial" w:eastAsia="Arial" w:hAnsi="Arial" w:cs="Arial"/>
          <w:b/>
          <w:bCs/>
          <w:spacing w:val="-1"/>
        </w:rPr>
        <w:t>REV</w:t>
      </w:r>
      <w:r>
        <w:rPr>
          <w:rFonts w:ascii="Arial" w:eastAsia="Arial" w:hAnsi="Arial" w:cs="Arial"/>
          <w:b/>
          <w:bCs/>
          <w:spacing w:val="1"/>
        </w:rPr>
        <w:t>I</w:t>
      </w:r>
      <w:r>
        <w:rPr>
          <w:rFonts w:ascii="Arial" w:eastAsia="Arial" w:hAnsi="Arial" w:cs="Arial"/>
          <w:b/>
          <w:bCs/>
          <w:spacing w:val="-1"/>
        </w:rPr>
        <w:t>S</w:t>
      </w:r>
      <w:r>
        <w:rPr>
          <w:rFonts w:ascii="Arial" w:eastAsia="Arial" w:hAnsi="Arial" w:cs="Arial"/>
          <w:b/>
          <w:bCs/>
          <w:spacing w:val="1"/>
        </w:rPr>
        <w:t>IO</w:t>
      </w:r>
      <w:r>
        <w:rPr>
          <w:rFonts w:ascii="Arial" w:eastAsia="Arial" w:hAnsi="Arial" w:cs="Arial"/>
          <w:b/>
          <w:bCs/>
          <w:spacing w:val="-3"/>
        </w:rPr>
        <w:t>N</w:t>
      </w:r>
      <w:r>
        <w:rPr>
          <w:rFonts w:ascii="Arial" w:eastAsia="Arial" w:hAnsi="Arial" w:cs="Arial"/>
          <w:b/>
          <w:bCs/>
        </w:rPr>
        <w:t>S</w:t>
      </w:r>
      <w:r>
        <w:rPr>
          <w:rFonts w:ascii="Arial" w:eastAsia="Arial" w:hAnsi="Arial" w:cs="Arial"/>
          <w:b/>
          <w:bCs/>
        </w:rPr>
        <w:tab/>
        <w:t>2</w:t>
      </w:r>
    </w:p>
    <w:p w:rsidR="000A5570" w:rsidRDefault="000A5570">
      <w:pPr>
        <w:spacing w:before="1" w:after="0" w:line="120" w:lineRule="exact"/>
        <w:rPr>
          <w:sz w:val="12"/>
          <w:szCs w:val="12"/>
        </w:rPr>
      </w:pPr>
    </w:p>
    <w:p w:rsidR="000A5570" w:rsidRDefault="00863EB5">
      <w:pPr>
        <w:tabs>
          <w:tab w:val="left" w:pos="9800"/>
        </w:tabs>
        <w:spacing w:after="0" w:line="240" w:lineRule="auto"/>
        <w:ind w:left="298" w:right="-20"/>
        <w:rPr>
          <w:rFonts w:ascii="Arial" w:eastAsia="Arial" w:hAnsi="Arial" w:cs="Arial"/>
        </w:rPr>
      </w:pPr>
      <w:r>
        <w:rPr>
          <w:rFonts w:ascii="Arial" w:eastAsia="Arial" w:hAnsi="Arial" w:cs="Arial"/>
          <w:b/>
          <w:bCs/>
          <w:spacing w:val="2"/>
        </w:rPr>
        <w:t>T</w:t>
      </w:r>
      <w:r>
        <w:rPr>
          <w:rFonts w:ascii="Arial" w:eastAsia="Arial" w:hAnsi="Arial" w:cs="Arial"/>
          <w:b/>
          <w:bCs/>
          <w:spacing w:val="-6"/>
        </w:rPr>
        <w:t>A</w:t>
      </w:r>
      <w:r>
        <w:rPr>
          <w:rFonts w:ascii="Arial" w:eastAsia="Arial" w:hAnsi="Arial" w:cs="Arial"/>
          <w:b/>
          <w:bCs/>
          <w:spacing w:val="-1"/>
        </w:rPr>
        <w:t>B</w:t>
      </w:r>
      <w:r>
        <w:rPr>
          <w:rFonts w:ascii="Arial" w:eastAsia="Arial" w:hAnsi="Arial" w:cs="Arial"/>
          <w:b/>
          <w:bCs/>
          <w:spacing w:val="2"/>
        </w:rPr>
        <w:t>L</w:t>
      </w:r>
      <w:r>
        <w:rPr>
          <w:rFonts w:ascii="Arial" w:eastAsia="Arial" w:hAnsi="Arial" w:cs="Arial"/>
          <w:b/>
          <w:bCs/>
        </w:rPr>
        <w:t xml:space="preserve">E </w:t>
      </w:r>
      <w:r>
        <w:rPr>
          <w:rFonts w:ascii="Arial" w:eastAsia="Arial" w:hAnsi="Arial" w:cs="Arial"/>
          <w:b/>
          <w:bCs/>
          <w:spacing w:val="1"/>
        </w:rPr>
        <w:t>O</w:t>
      </w:r>
      <w:r>
        <w:rPr>
          <w:rFonts w:ascii="Arial" w:eastAsia="Arial" w:hAnsi="Arial" w:cs="Arial"/>
          <w:b/>
          <w:bCs/>
        </w:rPr>
        <w:t>F</w:t>
      </w:r>
      <w:r>
        <w:rPr>
          <w:rFonts w:ascii="Arial" w:eastAsia="Arial" w:hAnsi="Arial" w:cs="Arial"/>
          <w:b/>
          <w:bCs/>
          <w:spacing w:val="1"/>
        </w:rPr>
        <w:t xml:space="preserve"> </w:t>
      </w:r>
      <w:r>
        <w:rPr>
          <w:rFonts w:ascii="Arial" w:eastAsia="Arial" w:hAnsi="Arial" w:cs="Arial"/>
          <w:b/>
          <w:bCs/>
          <w:spacing w:val="-4"/>
        </w:rPr>
        <w:t>C</w:t>
      </w:r>
      <w:r>
        <w:rPr>
          <w:rFonts w:ascii="Arial" w:eastAsia="Arial" w:hAnsi="Arial" w:cs="Arial"/>
          <w:b/>
          <w:bCs/>
          <w:spacing w:val="1"/>
        </w:rPr>
        <w:t>O</w:t>
      </w:r>
      <w:r>
        <w:rPr>
          <w:rFonts w:ascii="Arial" w:eastAsia="Arial" w:hAnsi="Arial" w:cs="Arial"/>
          <w:b/>
          <w:bCs/>
          <w:spacing w:val="-1"/>
        </w:rPr>
        <w:t>N</w:t>
      </w:r>
      <w:r>
        <w:rPr>
          <w:rFonts w:ascii="Arial" w:eastAsia="Arial" w:hAnsi="Arial" w:cs="Arial"/>
          <w:b/>
          <w:bCs/>
          <w:spacing w:val="-3"/>
        </w:rPr>
        <w:t>T</w:t>
      </w:r>
      <w:r>
        <w:rPr>
          <w:rFonts w:ascii="Arial" w:eastAsia="Arial" w:hAnsi="Arial" w:cs="Arial"/>
          <w:b/>
          <w:bCs/>
          <w:spacing w:val="-1"/>
        </w:rPr>
        <w:t>E</w:t>
      </w:r>
      <w:r>
        <w:rPr>
          <w:rFonts w:ascii="Arial" w:eastAsia="Arial" w:hAnsi="Arial" w:cs="Arial"/>
          <w:b/>
          <w:bCs/>
          <w:spacing w:val="1"/>
        </w:rPr>
        <w:t>N</w:t>
      </w:r>
      <w:r>
        <w:rPr>
          <w:rFonts w:ascii="Arial" w:eastAsia="Arial" w:hAnsi="Arial" w:cs="Arial"/>
          <w:b/>
          <w:bCs/>
          <w:spacing w:val="-3"/>
        </w:rPr>
        <w:t>T</w:t>
      </w:r>
      <w:r>
        <w:rPr>
          <w:rFonts w:ascii="Arial" w:eastAsia="Arial" w:hAnsi="Arial" w:cs="Arial"/>
          <w:b/>
          <w:bCs/>
        </w:rPr>
        <w:t>S</w:t>
      </w:r>
      <w:r>
        <w:rPr>
          <w:rFonts w:ascii="Arial" w:eastAsia="Arial" w:hAnsi="Arial" w:cs="Arial"/>
          <w:b/>
          <w:bCs/>
        </w:rPr>
        <w:tab/>
        <w:t>4</w:t>
      </w:r>
    </w:p>
    <w:p w:rsidR="000A5570" w:rsidRDefault="000A5570">
      <w:pPr>
        <w:spacing w:before="9" w:after="0" w:line="110" w:lineRule="exact"/>
        <w:rPr>
          <w:sz w:val="11"/>
          <w:szCs w:val="11"/>
        </w:rPr>
      </w:pPr>
    </w:p>
    <w:p w:rsidR="000A5570" w:rsidRDefault="00863EB5">
      <w:pPr>
        <w:tabs>
          <w:tab w:val="left" w:pos="9800"/>
        </w:tabs>
        <w:spacing w:after="0" w:line="240" w:lineRule="auto"/>
        <w:ind w:left="298" w:right="-20"/>
        <w:rPr>
          <w:rFonts w:ascii="Arial" w:eastAsia="Arial" w:hAnsi="Arial" w:cs="Arial"/>
        </w:rPr>
      </w:pPr>
      <w:r>
        <w:rPr>
          <w:rFonts w:ascii="Arial" w:eastAsia="Arial" w:hAnsi="Arial" w:cs="Arial"/>
          <w:b/>
          <w:bCs/>
          <w:spacing w:val="1"/>
        </w:rPr>
        <w:t>I</w:t>
      </w:r>
      <w:r>
        <w:rPr>
          <w:rFonts w:ascii="Arial" w:eastAsia="Arial" w:hAnsi="Arial" w:cs="Arial"/>
          <w:b/>
          <w:bCs/>
          <w:spacing w:val="-1"/>
        </w:rPr>
        <w:t>NDE</w:t>
      </w:r>
      <w:r>
        <w:rPr>
          <w:rFonts w:ascii="Arial" w:eastAsia="Arial" w:hAnsi="Arial" w:cs="Arial"/>
          <w:b/>
          <w:bCs/>
        </w:rPr>
        <w:t xml:space="preserve">X </w:t>
      </w:r>
      <w:r>
        <w:rPr>
          <w:rFonts w:ascii="Arial" w:eastAsia="Arial" w:hAnsi="Arial" w:cs="Arial"/>
          <w:b/>
          <w:bCs/>
          <w:spacing w:val="1"/>
        </w:rPr>
        <w:t>O</w:t>
      </w:r>
      <w:r>
        <w:rPr>
          <w:rFonts w:ascii="Arial" w:eastAsia="Arial" w:hAnsi="Arial" w:cs="Arial"/>
          <w:b/>
          <w:bCs/>
        </w:rPr>
        <w:t>F</w:t>
      </w:r>
      <w:r>
        <w:rPr>
          <w:rFonts w:ascii="Arial" w:eastAsia="Arial" w:hAnsi="Arial" w:cs="Arial"/>
          <w:b/>
          <w:bCs/>
          <w:spacing w:val="-2"/>
        </w:rPr>
        <w:t xml:space="preserve"> </w:t>
      </w:r>
      <w:r>
        <w:rPr>
          <w:rFonts w:ascii="Arial" w:eastAsia="Arial" w:hAnsi="Arial" w:cs="Arial"/>
          <w:b/>
          <w:bCs/>
        </w:rPr>
        <w:t>F</w:t>
      </w:r>
      <w:r>
        <w:rPr>
          <w:rFonts w:ascii="Arial" w:eastAsia="Arial" w:hAnsi="Arial" w:cs="Arial"/>
          <w:b/>
          <w:bCs/>
          <w:spacing w:val="-1"/>
        </w:rPr>
        <w:t>I</w:t>
      </w:r>
      <w:r>
        <w:rPr>
          <w:rFonts w:ascii="Arial" w:eastAsia="Arial" w:hAnsi="Arial" w:cs="Arial"/>
          <w:b/>
          <w:bCs/>
          <w:spacing w:val="1"/>
        </w:rPr>
        <w:t>G</w:t>
      </w:r>
      <w:r>
        <w:rPr>
          <w:rFonts w:ascii="Arial" w:eastAsia="Arial" w:hAnsi="Arial" w:cs="Arial"/>
          <w:b/>
          <w:bCs/>
          <w:spacing w:val="-1"/>
        </w:rPr>
        <w:t>URE</w:t>
      </w:r>
      <w:r>
        <w:rPr>
          <w:rFonts w:ascii="Arial" w:eastAsia="Arial" w:hAnsi="Arial" w:cs="Arial"/>
          <w:b/>
          <w:bCs/>
        </w:rPr>
        <w:t>S</w:t>
      </w:r>
      <w:r>
        <w:rPr>
          <w:rFonts w:ascii="Arial" w:eastAsia="Arial" w:hAnsi="Arial" w:cs="Arial"/>
          <w:b/>
          <w:bCs/>
        </w:rPr>
        <w:tab/>
        <w:t>5</w:t>
      </w:r>
    </w:p>
    <w:p w:rsidR="000A5570" w:rsidRDefault="000A5570">
      <w:pPr>
        <w:spacing w:before="1" w:after="0" w:line="120" w:lineRule="exact"/>
        <w:rPr>
          <w:sz w:val="12"/>
          <w:szCs w:val="12"/>
        </w:rPr>
      </w:pPr>
    </w:p>
    <w:p w:rsidR="000A5570" w:rsidRDefault="00863EB5">
      <w:pPr>
        <w:tabs>
          <w:tab w:val="left" w:pos="9800"/>
        </w:tabs>
        <w:spacing w:after="0" w:line="240" w:lineRule="auto"/>
        <w:ind w:left="298" w:right="-20"/>
        <w:rPr>
          <w:rFonts w:ascii="Arial" w:eastAsia="Arial" w:hAnsi="Arial" w:cs="Arial"/>
        </w:rPr>
      </w:pPr>
      <w:r>
        <w:rPr>
          <w:rFonts w:ascii="Arial" w:eastAsia="Arial" w:hAnsi="Arial" w:cs="Arial"/>
          <w:b/>
          <w:bCs/>
          <w:spacing w:val="-6"/>
        </w:rPr>
        <w:t>A</w:t>
      </w:r>
      <w:r>
        <w:rPr>
          <w:rFonts w:ascii="Arial" w:eastAsia="Arial" w:hAnsi="Arial" w:cs="Arial"/>
          <w:b/>
          <w:bCs/>
          <w:spacing w:val="1"/>
        </w:rPr>
        <w:t>NN</w:t>
      </w:r>
      <w:r>
        <w:rPr>
          <w:rFonts w:ascii="Arial" w:eastAsia="Arial" w:hAnsi="Arial" w:cs="Arial"/>
          <w:b/>
          <w:bCs/>
          <w:spacing w:val="-1"/>
        </w:rPr>
        <w:t>E</w:t>
      </w:r>
      <w:r>
        <w:rPr>
          <w:rFonts w:ascii="Arial" w:eastAsia="Arial" w:hAnsi="Arial" w:cs="Arial"/>
          <w:b/>
          <w:bCs/>
        </w:rPr>
        <w:t>X</w:t>
      </w:r>
      <w:r>
        <w:rPr>
          <w:rFonts w:ascii="Arial" w:eastAsia="Arial" w:hAnsi="Arial" w:cs="Arial"/>
          <w:b/>
          <w:bCs/>
        </w:rPr>
        <w:tab/>
        <w:t>6</w:t>
      </w:r>
    </w:p>
    <w:p w:rsidR="000A5570" w:rsidRDefault="000A5570">
      <w:pPr>
        <w:spacing w:before="9" w:after="0" w:line="110" w:lineRule="exact"/>
        <w:rPr>
          <w:sz w:val="11"/>
          <w:szCs w:val="11"/>
        </w:rPr>
      </w:pPr>
    </w:p>
    <w:p w:rsidR="000A5570" w:rsidRDefault="00863EB5">
      <w:pPr>
        <w:tabs>
          <w:tab w:val="left" w:pos="860"/>
          <w:tab w:val="left" w:pos="9800"/>
        </w:tabs>
        <w:spacing w:after="0" w:line="240" w:lineRule="auto"/>
        <w:ind w:left="298" w:right="-20"/>
        <w:rPr>
          <w:rFonts w:ascii="Arial" w:eastAsia="Arial" w:hAnsi="Arial" w:cs="Arial"/>
        </w:rPr>
      </w:pPr>
      <w:r>
        <w:rPr>
          <w:rFonts w:ascii="Arial" w:eastAsia="Arial" w:hAnsi="Arial" w:cs="Arial"/>
          <w:b/>
          <w:bCs/>
        </w:rPr>
        <w:t>1</w:t>
      </w:r>
      <w:r>
        <w:rPr>
          <w:rFonts w:ascii="Arial" w:eastAsia="Arial" w:hAnsi="Arial" w:cs="Arial"/>
          <w:b/>
          <w:bCs/>
        </w:rPr>
        <w:tab/>
      </w:r>
      <w:r>
        <w:rPr>
          <w:rFonts w:ascii="Arial" w:eastAsia="Arial" w:hAnsi="Arial" w:cs="Arial"/>
          <w:b/>
          <w:bCs/>
          <w:spacing w:val="1"/>
        </w:rPr>
        <w:t>I</w:t>
      </w:r>
      <w:r>
        <w:rPr>
          <w:rFonts w:ascii="Arial" w:eastAsia="Arial" w:hAnsi="Arial" w:cs="Arial"/>
          <w:b/>
          <w:bCs/>
          <w:spacing w:val="-1"/>
        </w:rPr>
        <w:t>N</w:t>
      </w:r>
      <w:r>
        <w:rPr>
          <w:rFonts w:ascii="Arial" w:eastAsia="Arial" w:hAnsi="Arial" w:cs="Arial"/>
          <w:b/>
          <w:bCs/>
          <w:spacing w:val="-3"/>
        </w:rPr>
        <w:t>T</w:t>
      </w:r>
      <w:r>
        <w:rPr>
          <w:rFonts w:ascii="Arial" w:eastAsia="Arial" w:hAnsi="Arial" w:cs="Arial"/>
          <w:b/>
          <w:bCs/>
          <w:spacing w:val="-1"/>
        </w:rPr>
        <w:t>R</w:t>
      </w:r>
      <w:r>
        <w:rPr>
          <w:rFonts w:ascii="Arial" w:eastAsia="Arial" w:hAnsi="Arial" w:cs="Arial"/>
          <w:b/>
          <w:bCs/>
          <w:spacing w:val="1"/>
        </w:rPr>
        <w:t>O</w:t>
      </w:r>
      <w:r>
        <w:rPr>
          <w:rFonts w:ascii="Arial" w:eastAsia="Arial" w:hAnsi="Arial" w:cs="Arial"/>
          <w:b/>
          <w:bCs/>
          <w:spacing w:val="-1"/>
        </w:rPr>
        <w:t>DU</w:t>
      </w:r>
      <w:r>
        <w:rPr>
          <w:rFonts w:ascii="Arial" w:eastAsia="Arial" w:hAnsi="Arial" w:cs="Arial"/>
          <w:b/>
          <w:bCs/>
          <w:spacing w:val="1"/>
        </w:rPr>
        <w:t>C</w:t>
      </w:r>
      <w:r>
        <w:rPr>
          <w:rFonts w:ascii="Arial" w:eastAsia="Arial" w:hAnsi="Arial" w:cs="Arial"/>
          <w:b/>
          <w:bCs/>
          <w:spacing w:val="-3"/>
        </w:rPr>
        <w:t>T</w:t>
      </w:r>
      <w:r>
        <w:rPr>
          <w:rFonts w:ascii="Arial" w:eastAsia="Arial" w:hAnsi="Arial" w:cs="Arial"/>
          <w:b/>
          <w:bCs/>
          <w:spacing w:val="1"/>
        </w:rPr>
        <w:t>IO</w:t>
      </w:r>
      <w:r>
        <w:rPr>
          <w:rFonts w:ascii="Arial" w:eastAsia="Arial" w:hAnsi="Arial" w:cs="Arial"/>
          <w:b/>
          <w:bCs/>
        </w:rPr>
        <w:t>N</w:t>
      </w:r>
      <w:r>
        <w:rPr>
          <w:rFonts w:ascii="Arial" w:eastAsia="Arial" w:hAnsi="Arial" w:cs="Arial"/>
          <w:b/>
          <w:bCs/>
        </w:rPr>
        <w:tab/>
        <w:t>6</w:t>
      </w:r>
    </w:p>
    <w:p w:rsidR="000A5570" w:rsidRDefault="000A5570">
      <w:pPr>
        <w:spacing w:before="1" w:after="0" w:line="120" w:lineRule="exact"/>
        <w:rPr>
          <w:sz w:val="12"/>
          <w:szCs w:val="12"/>
        </w:rPr>
      </w:pPr>
    </w:p>
    <w:p w:rsidR="000A5570" w:rsidRDefault="00863EB5">
      <w:pPr>
        <w:tabs>
          <w:tab w:val="left" w:pos="1140"/>
          <w:tab w:val="left" w:pos="9800"/>
        </w:tabs>
        <w:spacing w:after="0" w:line="240" w:lineRule="auto"/>
        <w:ind w:left="298" w:right="-20"/>
        <w:rPr>
          <w:rFonts w:ascii="Arial" w:eastAsia="Arial" w:hAnsi="Arial" w:cs="Arial"/>
        </w:rPr>
      </w:pPr>
      <w:r>
        <w:rPr>
          <w:rFonts w:ascii="Arial" w:eastAsia="Arial" w:hAnsi="Arial" w:cs="Arial"/>
        </w:rPr>
        <w:t>1</w:t>
      </w:r>
      <w:r>
        <w:rPr>
          <w:rFonts w:ascii="Arial" w:eastAsia="Arial" w:hAnsi="Arial" w:cs="Arial"/>
          <w:spacing w:val="1"/>
        </w:rPr>
        <w:t>.</w:t>
      </w:r>
      <w:r>
        <w:rPr>
          <w:rFonts w:ascii="Arial" w:eastAsia="Arial" w:hAnsi="Arial" w:cs="Arial"/>
        </w:rPr>
        <w:t>1</w:t>
      </w:r>
      <w:r>
        <w:rPr>
          <w:rFonts w:ascii="Arial" w:eastAsia="Arial" w:hAnsi="Arial" w:cs="Arial"/>
        </w:rPr>
        <w:tab/>
      </w:r>
      <w:r>
        <w:rPr>
          <w:rFonts w:ascii="Arial" w:eastAsia="Arial" w:hAnsi="Arial" w:cs="Arial"/>
          <w:spacing w:val="1"/>
        </w:rPr>
        <w:t>G</w:t>
      </w:r>
      <w:r>
        <w:rPr>
          <w:rFonts w:ascii="Arial" w:eastAsia="Arial" w:hAnsi="Arial" w:cs="Arial"/>
        </w:rPr>
        <w:t>ene</w:t>
      </w:r>
      <w:r>
        <w:rPr>
          <w:rFonts w:ascii="Arial" w:eastAsia="Arial" w:hAnsi="Arial" w:cs="Arial"/>
          <w:spacing w:val="1"/>
        </w:rPr>
        <w:t>r</w:t>
      </w:r>
      <w:r>
        <w:rPr>
          <w:rFonts w:ascii="Arial" w:eastAsia="Arial" w:hAnsi="Arial" w:cs="Arial"/>
        </w:rPr>
        <w:t>al</w:t>
      </w:r>
      <w:r>
        <w:rPr>
          <w:rFonts w:ascii="Arial" w:eastAsia="Arial" w:hAnsi="Arial" w:cs="Arial"/>
        </w:rPr>
        <w:tab/>
        <w:t>6</w:t>
      </w:r>
    </w:p>
    <w:p w:rsidR="000A5570" w:rsidRDefault="000A5570">
      <w:pPr>
        <w:spacing w:before="1" w:after="0" w:line="120" w:lineRule="exact"/>
        <w:rPr>
          <w:sz w:val="12"/>
          <w:szCs w:val="12"/>
        </w:rPr>
      </w:pPr>
    </w:p>
    <w:p w:rsidR="000A5570" w:rsidRDefault="00863EB5">
      <w:pPr>
        <w:tabs>
          <w:tab w:val="left" w:pos="1140"/>
          <w:tab w:val="left" w:pos="9800"/>
        </w:tabs>
        <w:spacing w:after="0" w:line="240" w:lineRule="auto"/>
        <w:ind w:left="298" w:right="-20"/>
        <w:rPr>
          <w:rFonts w:ascii="Arial" w:eastAsia="Arial" w:hAnsi="Arial" w:cs="Arial"/>
        </w:rPr>
      </w:pPr>
      <w:r>
        <w:rPr>
          <w:rFonts w:ascii="Arial" w:eastAsia="Arial" w:hAnsi="Arial" w:cs="Arial"/>
        </w:rPr>
        <w:t>1</w:t>
      </w:r>
      <w:r>
        <w:rPr>
          <w:rFonts w:ascii="Arial" w:eastAsia="Arial" w:hAnsi="Arial" w:cs="Arial"/>
          <w:spacing w:val="1"/>
        </w:rPr>
        <w:t>.</w:t>
      </w:r>
      <w:r>
        <w:rPr>
          <w:rFonts w:ascii="Arial" w:eastAsia="Arial" w:hAnsi="Arial" w:cs="Arial"/>
        </w:rPr>
        <w:t>2</w:t>
      </w:r>
      <w:r>
        <w:rPr>
          <w:rFonts w:ascii="Arial" w:eastAsia="Arial" w:hAnsi="Arial" w:cs="Arial"/>
        </w:rPr>
        <w:tab/>
      </w:r>
      <w:r>
        <w:rPr>
          <w:rFonts w:ascii="Arial" w:eastAsia="Arial" w:hAnsi="Arial" w:cs="Arial"/>
          <w:spacing w:val="1"/>
        </w:rPr>
        <w:t>O</w:t>
      </w:r>
      <w:r>
        <w:rPr>
          <w:rFonts w:ascii="Arial" w:eastAsia="Arial" w:hAnsi="Arial" w:cs="Arial"/>
        </w:rPr>
        <w:t>b</w:t>
      </w:r>
      <w:r>
        <w:rPr>
          <w:rFonts w:ascii="Arial" w:eastAsia="Arial" w:hAnsi="Arial" w:cs="Arial"/>
          <w:spacing w:val="1"/>
        </w:rPr>
        <w:t>j</w:t>
      </w:r>
      <w:r>
        <w:rPr>
          <w:rFonts w:ascii="Arial" w:eastAsia="Arial" w:hAnsi="Arial" w:cs="Arial"/>
          <w:spacing w:val="-3"/>
        </w:rPr>
        <w:t>e</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spacing w:val="-2"/>
        </w:rPr>
        <w:t>v</w:t>
      </w:r>
      <w:r>
        <w:rPr>
          <w:rFonts w:ascii="Arial" w:eastAsia="Arial" w:hAnsi="Arial" w:cs="Arial"/>
        </w:rPr>
        <w:t>es</w:t>
      </w:r>
      <w:r>
        <w:rPr>
          <w:rFonts w:ascii="Arial" w:eastAsia="Arial" w:hAnsi="Arial" w:cs="Arial"/>
        </w:rPr>
        <w:tab/>
        <w:t>6</w:t>
      </w:r>
    </w:p>
    <w:p w:rsidR="000A5570" w:rsidRDefault="000A5570">
      <w:pPr>
        <w:spacing w:before="9" w:after="0" w:line="110" w:lineRule="exact"/>
        <w:rPr>
          <w:sz w:val="11"/>
          <w:szCs w:val="11"/>
        </w:rPr>
      </w:pPr>
    </w:p>
    <w:p w:rsidR="000A5570" w:rsidRDefault="00863EB5">
      <w:pPr>
        <w:tabs>
          <w:tab w:val="left" w:pos="1140"/>
          <w:tab w:val="left" w:pos="9800"/>
        </w:tabs>
        <w:spacing w:after="0" w:line="240" w:lineRule="auto"/>
        <w:ind w:left="298" w:right="-20"/>
        <w:rPr>
          <w:rFonts w:ascii="Arial" w:eastAsia="Arial" w:hAnsi="Arial" w:cs="Arial"/>
        </w:rPr>
      </w:pPr>
      <w:r>
        <w:rPr>
          <w:rFonts w:ascii="Arial" w:eastAsia="Arial" w:hAnsi="Arial" w:cs="Arial"/>
        </w:rPr>
        <w:t>1</w:t>
      </w:r>
      <w:r>
        <w:rPr>
          <w:rFonts w:ascii="Arial" w:eastAsia="Arial" w:hAnsi="Arial" w:cs="Arial"/>
          <w:spacing w:val="1"/>
        </w:rPr>
        <w:t>.</w:t>
      </w:r>
      <w:r>
        <w:rPr>
          <w:rFonts w:ascii="Arial" w:eastAsia="Arial" w:hAnsi="Arial" w:cs="Arial"/>
        </w:rPr>
        <w:t>3</w:t>
      </w:r>
      <w:r>
        <w:rPr>
          <w:rFonts w:ascii="Arial" w:eastAsia="Arial" w:hAnsi="Arial" w:cs="Arial"/>
        </w:rPr>
        <w:tab/>
      </w:r>
      <w:r>
        <w:rPr>
          <w:rFonts w:ascii="Arial" w:eastAsia="Arial" w:hAnsi="Arial" w:cs="Arial"/>
          <w:spacing w:val="-1"/>
        </w:rPr>
        <w:t>D</w:t>
      </w:r>
      <w:r>
        <w:rPr>
          <w:rFonts w:ascii="Arial" w:eastAsia="Arial" w:hAnsi="Arial" w:cs="Arial"/>
        </w:rPr>
        <w:t>e</w:t>
      </w:r>
      <w:r>
        <w:rPr>
          <w:rFonts w:ascii="Arial" w:eastAsia="Arial" w:hAnsi="Arial" w:cs="Arial"/>
          <w:spacing w:val="3"/>
        </w:rPr>
        <w:t>f</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ons</w:t>
      </w:r>
      <w:r>
        <w:rPr>
          <w:rFonts w:ascii="Arial" w:eastAsia="Arial" w:hAnsi="Arial" w:cs="Arial"/>
          <w:spacing w:val="-1"/>
        </w:rPr>
        <w:t xml:space="preserve"> </w:t>
      </w:r>
      <w:r>
        <w:rPr>
          <w:rFonts w:ascii="Arial" w:eastAsia="Arial" w:hAnsi="Arial" w:cs="Arial"/>
        </w:rPr>
        <w:t>and</w:t>
      </w:r>
      <w:r>
        <w:rPr>
          <w:rFonts w:ascii="Arial" w:eastAsia="Arial" w:hAnsi="Arial" w:cs="Arial"/>
          <w:spacing w:val="1"/>
        </w:rPr>
        <w:t xml:space="preserve"> </w:t>
      </w:r>
      <w:r>
        <w:rPr>
          <w:rFonts w:ascii="Arial" w:eastAsia="Arial" w:hAnsi="Arial" w:cs="Arial"/>
          <w:spacing w:val="-1"/>
        </w:rPr>
        <w:t>Cl</w:t>
      </w:r>
      <w:r>
        <w:rPr>
          <w:rFonts w:ascii="Arial" w:eastAsia="Arial" w:hAnsi="Arial" w:cs="Arial"/>
        </w:rPr>
        <w:t>a</w:t>
      </w:r>
      <w:r>
        <w:rPr>
          <w:rFonts w:ascii="Arial" w:eastAsia="Arial" w:hAnsi="Arial" w:cs="Arial"/>
          <w:spacing w:val="1"/>
        </w:rPr>
        <w:t>r</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ons</w:t>
      </w:r>
      <w:r>
        <w:rPr>
          <w:rFonts w:ascii="Arial" w:eastAsia="Arial" w:hAnsi="Arial" w:cs="Arial"/>
        </w:rPr>
        <w:tab/>
        <w:t>7</w:t>
      </w:r>
    </w:p>
    <w:p w:rsidR="000A5570" w:rsidRDefault="000A5570">
      <w:pPr>
        <w:spacing w:before="1" w:after="0" w:line="120" w:lineRule="exact"/>
        <w:rPr>
          <w:sz w:val="12"/>
          <w:szCs w:val="12"/>
        </w:rPr>
      </w:pPr>
    </w:p>
    <w:p w:rsidR="000A5570" w:rsidRDefault="00863EB5">
      <w:pPr>
        <w:tabs>
          <w:tab w:val="left" w:pos="1140"/>
          <w:tab w:val="left" w:pos="9800"/>
        </w:tabs>
        <w:spacing w:after="0" w:line="240" w:lineRule="auto"/>
        <w:ind w:left="298" w:right="-20"/>
        <w:rPr>
          <w:rFonts w:ascii="Arial" w:eastAsia="Arial" w:hAnsi="Arial" w:cs="Arial"/>
        </w:rPr>
      </w:pPr>
      <w:r>
        <w:rPr>
          <w:rFonts w:ascii="Arial" w:eastAsia="Arial" w:hAnsi="Arial" w:cs="Arial"/>
        </w:rPr>
        <w:t>1</w:t>
      </w:r>
      <w:r>
        <w:rPr>
          <w:rFonts w:ascii="Arial" w:eastAsia="Arial" w:hAnsi="Arial" w:cs="Arial"/>
          <w:spacing w:val="1"/>
        </w:rPr>
        <w:t>.</w:t>
      </w:r>
      <w:r>
        <w:rPr>
          <w:rFonts w:ascii="Arial" w:eastAsia="Arial" w:hAnsi="Arial" w:cs="Arial"/>
        </w:rPr>
        <w:t>4</w:t>
      </w:r>
      <w:r>
        <w:rPr>
          <w:rFonts w:ascii="Arial" w:eastAsia="Arial" w:hAnsi="Arial" w:cs="Arial"/>
        </w:rPr>
        <w:tab/>
      </w:r>
      <w:r>
        <w:rPr>
          <w:rFonts w:ascii="Arial" w:eastAsia="Arial" w:hAnsi="Arial" w:cs="Arial"/>
          <w:spacing w:val="-1"/>
        </w:rPr>
        <w:t>A</w:t>
      </w:r>
      <w:r>
        <w:rPr>
          <w:rFonts w:ascii="Arial" w:eastAsia="Arial" w:hAnsi="Arial" w:cs="Arial"/>
        </w:rPr>
        <w:t>bb</w:t>
      </w:r>
      <w:r>
        <w:rPr>
          <w:rFonts w:ascii="Arial" w:eastAsia="Arial" w:hAnsi="Arial" w:cs="Arial"/>
          <w:spacing w:val="1"/>
        </w:rPr>
        <w:t>r</w:t>
      </w:r>
      <w:r>
        <w:rPr>
          <w:rFonts w:ascii="Arial" w:eastAsia="Arial" w:hAnsi="Arial" w:cs="Arial"/>
        </w:rPr>
        <w:t>e</w:t>
      </w:r>
      <w:r>
        <w:rPr>
          <w:rFonts w:ascii="Arial" w:eastAsia="Arial" w:hAnsi="Arial" w:cs="Arial"/>
          <w:spacing w:val="-2"/>
        </w:rPr>
        <w:t>v</w:t>
      </w:r>
      <w:r>
        <w:rPr>
          <w:rFonts w:ascii="Arial" w:eastAsia="Arial" w:hAnsi="Arial" w:cs="Arial"/>
          <w:spacing w:val="-1"/>
        </w:rPr>
        <w:t>i</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rPr>
        <w:t>ons</w:t>
      </w:r>
      <w:r>
        <w:rPr>
          <w:rFonts w:ascii="Arial" w:eastAsia="Arial" w:hAnsi="Arial" w:cs="Arial"/>
        </w:rPr>
        <w:tab/>
        <w:t>8</w:t>
      </w:r>
    </w:p>
    <w:p w:rsidR="000A5570" w:rsidRDefault="000A5570">
      <w:pPr>
        <w:spacing w:before="9" w:after="0" w:line="110" w:lineRule="exact"/>
        <w:rPr>
          <w:sz w:val="11"/>
          <w:szCs w:val="11"/>
        </w:rPr>
      </w:pPr>
    </w:p>
    <w:p w:rsidR="000A5570" w:rsidRDefault="00863EB5">
      <w:pPr>
        <w:tabs>
          <w:tab w:val="left" w:pos="1140"/>
          <w:tab w:val="left" w:pos="9800"/>
        </w:tabs>
        <w:spacing w:after="0" w:line="240" w:lineRule="auto"/>
        <w:ind w:left="298" w:right="-20"/>
        <w:rPr>
          <w:rFonts w:ascii="Arial" w:eastAsia="Arial" w:hAnsi="Arial" w:cs="Arial"/>
        </w:rPr>
      </w:pPr>
      <w:r>
        <w:rPr>
          <w:rFonts w:ascii="Arial" w:eastAsia="Arial" w:hAnsi="Arial" w:cs="Arial"/>
        </w:rPr>
        <w:t>1</w:t>
      </w:r>
      <w:r>
        <w:rPr>
          <w:rFonts w:ascii="Arial" w:eastAsia="Arial" w:hAnsi="Arial" w:cs="Arial"/>
          <w:spacing w:val="1"/>
        </w:rPr>
        <w:t>.</w:t>
      </w:r>
      <w:r>
        <w:rPr>
          <w:rFonts w:ascii="Arial" w:eastAsia="Arial" w:hAnsi="Arial" w:cs="Arial"/>
        </w:rPr>
        <w:t>5</w:t>
      </w:r>
      <w:r>
        <w:rPr>
          <w:rFonts w:ascii="Arial" w:eastAsia="Arial" w:hAnsi="Arial" w:cs="Arial"/>
        </w:rPr>
        <w:tab/>
      </w:r>
      <w:r>
        <w:rPr>
          <w:rFonts w:ascii="Arial" w:eastAsia="Arial" w:hAnsi="Arial" w:cs="Arial"/>
          <w:spacing w:val="-1"/>
        </w:rPr>
        <w:t>R</w:t>
      </w:r>
      <w:r>
        <w:rPr>
          <w:rFonts w:ascii="Arial" w:eastAsia="Arial" w:hAnsi="Arial" w:cs="Arial"/>
        </w:rPr>
        <w:t>e</w:t>
      </w:r>
      <w:r>
        <w:rPr>
          <w:rFonts w:ascii="Arial" w:eastAsia="Arial" w:hAnsi="Arial" w:cs="Arial"/>
          <w:spacing w:val="3"/>
        </w:rPr>
        <w:t>f</w:t>
      </w:r>
      <w:r>
        <w:rPr>
          <w:rFonts w:ascii="Arial" w:eastAsia="Arial" w:hAnsi="Arial" w:cs="Arial"/>
          <w:spacing w:val="-3"/>
        </w:rPr>
        <w:t>e</w:t>
      </w:r>
      <w:r>
        <w:rPr>
          <w:rFonts w:ascii="Arial" w:eastAsia="Arial" w:hAnsi="Arial" w:cs="Arial"/>
          <w:spacing w:val="1"/>
        </w:rPr>
        <w:t>r</w:t>
      </w:r>
      <w:r>
        <w:rPr>
          <w:rFonts w:ascii="Arial" w:eastAsia="Arial" w:hAnsi="Arial" w:cs="Arial"/>
        </w:rPr>
        <w:t>ences</w:t>
      </w:r>
      <w:r>
        <w:rPr>
          <w:rFonts w:ascii="Arial" w:eastAsia="Arial" w:hAnsi="Arial" w:cs="Arial"/>
        </w:rPr>
        <w:tab/>
        <w:t>9</w:t>
      </w:r>
    </w:p>
    <w:p w:rsidR="000A5570" w:rsidRDefault="000A5570">
      <w:pPr>
        <w:spacing w:before="7" w:after="0" w:line="110" w:lineRule="exact"/>
        <w:rPr>
          <w:sz w:val="11"/>
          <w:szCs w:val="11"/>
        </w:rPr>
      </w:pPr>
    </w:p>
    <w:p w:rsidR="000A5570" w:rsidRDefault="00863EB5">
      <w:pPr>
        <w:tabs>
          <w:tab w:val="left" w:pos="860"/>
          <w:tab w:val="left" w:pos="9800"/>
        </w:tabs>
        <w:spacing w:after="0" w:line="240" w:lineRule="auto"/>
        <w:ind w:left="298" w:right="-20"/>
        <w:rPr>
          <w:rFonts w:ascii="Arial" w:eastAsia="Arial" w:hAnsi="Arial" w:cs="Arial"/>
        </w:rPr>
      </w:pPr>
      <w:r>
        <w:rPr>
          <w:rFonts w:ascii="Arial" w:eastAsia="Arial" w:hAnsi="Arial" w:cs="Arial"/>
          <w:b/>
          <w:bCs/>
        </w:rPr>
        <w:t>2</w:t>
      </w:r>
      <w:r>
        <w:rPr>
          <w:rFonts w:ascii="Arial" w:eastAsia="Arial" w:hAnsi="Arial" w:cs="Arial"/>
          <w:b/>
          <w:bCs/>
        </w:rPr>
        <w:tab/>
      </w:r>
      <w:r>
        <w:rPr>
          <w:rFonts w:ascii="Arial" w:eastAsia="Arial" w:hAnsi="Arial" w:cs="Arial"/>
          <w:b/>
          <w:bCs/>
          <w:spacing w:val="1"/>
        </w:rPr>
        <w:t>G</w:t>
      </w:r>
      <w:r>
        <w:rPr>
          <w:rFonts w:ascii="Arial" w:eastAsia="Arial" w:hAnsi="Arial" w:cs="Arial"/>
          <w:b/>
          <w:bCs/>
          <w:spacing w:val="-1"/>
        </w:rPr>
        <w:t>ENE</w:t>
      </w:r>
      <w:r>
        <w:rPr>
          <w:rFonts w:ascii="Arial" w:eastAsia="Arial" w:hAnsi="Arial" w:cs="Arial"/>
          <w:b/>
          <w:bCs/>
          <w:spacing w:val="1"/>
        </w:rPr>
        <w:t>R</w:t>
      </w:r>
      <w:r>
        <w:rPr>
          <w:rFonts w:ascii="Arial" w:eastAsia="Arial" w:hAnsi="Arial" w:cs="Arial"/>
          <w:b/>
          <w:bCs/>
          <w:spacing w:val="-6"/>
        </w:rPr>
        <w:t>A</w:t>
      </w:r>
      <w:r>
        <w:rPr>
          <w:rFonts w:ascii="Arial" w:eastAsia="Arial" w:hAnsi="Arial" w:cs="Arial"/>
          <w:b/>
          <w:bCs/>
        </w:rPr>
        <w:t>L</w:t>
      </w:r>
      <w:r>
        <w:rPr>
          <w:rFonts w:ascii="Arial" w:eastAsia="Arial" w:hAnsi="Arial" w:cs="Arial"/>
          <w:b/>
          <w:bCs/>
          <w:spacing w:val="1"/>
        </w:rPr>
        <w:t xml:space="preserve"> </w:t>
      </w:r>
      <w:r>
        <w:rPr>
          <w:rFonts w:ascii="Arial" w:eastAsia="Arial" w:hAnsi="Arial" w:cs="Arial"/>
          <w:b/>
          <w:bCs/>
          <w:spacing w:val="-1"/>
        </w:rPr>
        <w:t>PR</w:t>
      </w:r>
      <w:r>
        <w:rPr>
          <w:rFonts w:ascii="Arial" w:eastAsia="Arial" w:hAnsi="Arial" w:cs="Arial"/>
          <w:b/>
          <w:bCs/>
          <w:spacing w:val="1"/>
        </w:rPr>
        <w:t>O</w:t>
      </w:r>
      <w:r>
        <w:rPr>
          <w:rFonts w:ascii="Arial" w:eastAsia="Arial" w:hAnsi="Arial" w:cs="Arial"/>
          <w:b/>
          <w:bCs/>
          <w:spacing w:val="-1"/>
        </w:rPr>
        <w:t>V</w:t>
      </w:r>
      <w:r>
        <w:rPr>
          <w:rFonts w:ascii="Arial" w:eastAsia="Arial" w:hAnsi="Arial" w:cs="Arial"/>
          <w:b/>
          <w:bCs/>
          <w:spacing w:val="1"/>
        </w:rPr>
        <w:t>I</w:t>
      </w:r>
      <w:r>
        <w:rPr>
          <w:rFonts w:ascii="Arial" w:eastAsia="Arial" w:hAnsi="Arial" w:cs="Arial"/>
          <w:b/>
          <w:bCs/>
          <w:spacing w:val="-1"/>
        </w:rPr>
        <w:t>S</w:t>
      </w:r>
      <w:r>
        <w:rPr>
          <w:rFonts w:ascii="Arial" w:eastAsia="Arial" w:hAnsi="Arial" w:cs="Arial"/>
          <w:b/>
          <w:bCs/>
          <w:spacing w:val="1"/>
        </w:rPr>
        <w:t>IO</w:t>
      </w:r>
      <w:r>
        <w:rPr>
          <w:rFonts w:ascii="Arial" w:eastAsia="Arial" w:hAnsi="Arial" w:cs="Arial"/>
          <w:b/>
          <w:bCs/>
          <w:spacing w:val="-3"/>
        </w:rPr>
        <w:t>N</w:t>
      </w:r>
      <w:r>
        <w:rPr>
          <w:rFonts w:ascii="Arial" w:eastAsia="Arial" w:hAnsi="Arial" w:cs="Arial"/>
          <w:b/>
          <w:bCs/>
        </w:rPr>
        <w:t>S</w:t>
      </w:r>
      <w:r>
        <w:rPr>
          <w:rFonts w:ascii="Arial" w:eastAsia="Arial" w:hAnsi="Arial" w:cs="Arial"/>
          <w:b/>
          <w:bCs/>
        </w:rPr>
        <w:tab/>
        <w:t>9</w:t>
      </w:r>
    </w:p>
    <w:p w:rsidR="000A5570" w:rsidRDefault="000A5570">
      <w:pPr>
        <w:spacing w:before="4" w:after="0" w:line="120" w:lineRule="exact"/>
        <w:rPr>
          <w:sz w:val="12"/>
          <w:szCs w:val="12"/>
        </w:rPr>
      </w:pPr>
    </w:p>
    <w:p w:rsidR="000A5570" w:rsidRDefault="00863EB5">
      <w:pPr>
        <w:tabs>
          <w:tab w:val="left" w:pos="1140"/>
          <w:tab w:val="left" w:pos="9800"/>
        </w:tabs>
        <w:spacing w:after="0" w:line="240" w:lineRule="auto"/>
        <w:ind w:left="298" w:right="-20"/>
        <w:rPr>
          <w:rFonts w:ascii="Arial" w:eastAsia="Arial" w:hAnsi="Arial" w:cs="Arial"/>
        </w:rPr>
      </w:pPr>
      <w:r>
        <w:rPr>
          <w:rFonts w:ascii="Arial" w:eastAsia="Arial" w:hAnsi="Arial" w:cs="Arial"/>
        </w:rPr>
        <w:t>2</w:t>
      </w:r>
      <w:r>
        <w:rPr>
          <w:rFonts w:ascii="Arial" w:eastAsia="Arial" w:hAnsi="Arial" w:cs="Arial"/>
          <w:spacing w:val="1"/>
        </w:rPr>
        <w:t>.</w:t>
      </w:r>
      <w:r>
        <w:rPr>
          <w:rFonts w:ascii="Arial" w:eastAsia="Arial" w:hAnsi="Arial" w:cs="Arial"/>
        </w:rPr>
        <w:t>1</w:t>
      </w:r>
      <w:r>
        <w:rPr>
          <w:rFonts w:ascii="Arial" w:eastAsia="Arial" w:hAnsi="Arial" w:cs="Arial"/>
        </w:rPr>
        <w:tab/>
      </w:r>
      <w:r>
        <w:rPr>
          <w:rFonts w:ascii="Arial" w:eastAsia="Arial" w:hAnsi="Arial" w:cs="Arial"/>
          <w:spacing w:val="-1"/>
        </w:rPr>
        <w:t>R</w:t>
      </w:r>
      <w:r>
        <w:rPr>
          <w:rFonts w:ascii="Arial" w:eastAsia="Arial" w:hAnsi="Arial" w:cs="Arial"/>
        </w:rPr>
        <w:t>espons</w:t>
      </w:r>
      <w:r>
        <w:rPr>
          <w:rFonts w:ascii="Arial" w:eastAsia="Arial" w:hAnsi="Arial" w:cs="Arial"/>
          <w:spacing w:val="-1"/>
        </w:rPr>
        <w:t>i</w:t>
      </w:r>
      <w:r>
        <w:rPr>
          <w:rFonts w:ascii="Arial" w:eastAsia="Arial" w:hAnsi="Arial" w:cs="Arial"/>
        </w:rPr>
        <w:t>b</w:t>
      </w:r>
      <w:r>
        <w:rPr>
          <w:rFonts w:ascii="Arial" w:eastAsia="Arial" w:hAnsi="Arial" w:cs="Arial"/>
          <w:spacing w:val="-1"/>
        </w:rPr>
        <w:t>ili</w:t>
      </w:r>
      <w:r>
        <w:rPr>
          <w:rFonts w:ascii="Arial" w:eastAsia="Arial" w:hAnsi="Arial" w:cs="Arial"/>
          <w:spacing w:val="1"/>
        </w:rPr>
        <w:t>t</w:t>
      </w:r>
      <w:r>
        <w:rPr>
          <w:rFonts w:ascii="Arial" w:eastAsia="Arial" w:hAnsi="Arial" w:cs="Arial"/>
          <w:spacing w:val="-1"/>
        </w:rPr>
        <w:t>i</w:t>
      </w:r>
      <w:r>
        <w:rPr>
          <w:rFonts w:ascii="Arial" w:eastAsia="Arial" w:hAnsi="Arial" w:cs="Arial"/>
        </w:rPr>
        <w:t>es</w:t>
      </w:r>
      <w:r>
        <w:rPr>
          <w:rFonts w:ascii="Arial" w:eastAsia="Arial" w:hAnsi="Arial" w:cs="Arial"/>
        </w:rPr>
        <w:tab/>
        <w:t>9</w:t>
      </w:r>
    </w:p>
    <w:p w:rsidR="000A5570" w:rsidRDefault="000A5570">
      <w:pPr>
        <w:spacing w:before="9" w:after="0" w:line="110" w:lineRule="exact"/>
        <w:rPr>
          <w:sz w:val="11"/>
          <w:szCs w:val="11"/>
        </w:rPr>
      </w:pPr>
    </w:p>
    <w:p w:rsidR="000A5570" w:rsidRDefault="00863EB5">
      <w:pPr>
        <w:tabs>
          <w:tab w:val="left" w:pos="1140"/>
          <w:tab w:val="left" w:pos="9800"/>
        </w:tabs>
        <w:spacing w:after="0" w:line="240" w:lineRule="auto"/>
        <w:ind w:left="297" w:right="-20"/>
        <w:rPr>
          <w:rFonts w:ascii="Arial" w:eastAsia="Arial" w:hAnsi="Arial" w:cs="Arial"/>
        </w:rPr>
      </w:pPr>
      <w:r>
        <w:rPr>
          <w:rFonts w:ascii="Arial" w:eastAsia="Arial" w:hAnsi="Arial" w:cs="Arial"/>
        </w:rPr>
        <w:t>2</w:t>
      </w:r>
      <w:r>
        <w:rPr>
          <w:rFonts w:ascii="Arial" w:eastAsia="Arial" w:hAnsi="Arial" w:cs="Arial"/>
          <w:spacing w:val="1"/>
        </w:rPr>
        <w:t>.</w:t>
      </w:r>
      <w:r>
        <w:rPr>
          <w:rFonts w:ascii="Arial" w:eastAsia="Arial" w:hAnsi="Arial" w:cs="Arial"/>
        </w:rPr>
        <w:t>2</w:t>
      </w:r>
      <w:r>
        <w:rPr>
          <w:rFonts w:ascii="Arial" w:eastAsia="Arial" w:hAnsi="Arial" w:cs="Arial"/>
        </w:rPr>
        <w:tab/>
      </w:r>
      <w:r>
        <w:rPr>
          <w:rFonts w:ascii="Arial" w:eastAsia="Arial" w:hAnsi="Arial" w:cs="Arial"/>
          <w:spacing w:val="-1"/>
        </w:rPr>
        <w:t>P</w:t>
      </w:r>
      <w:r>
        <w:rPr>
          <w:rFonts w:ascii="Arial" w:eastAsia="Arial" w:hAnsi="Arial" w:cs="Arial"/>
          <w:spacing w:val="1"/>
        </w:rPr>
        <w:t>r</w:t>
      </w:r>
      <w:r>
        <w:rPr>
          <w:rFonts w:ascii="Arial" w:eastAsia="Arial" w:hAnsi="Arial" w:cs="Arial"/>
          <w:spacing w:val="-1"/>
        </w:rPr>
        <w:t>i</w:t>
      </w:r>
      <w:r>
        <w:rPr>
          <w:rFonts w:ascii="Arial" w:eastAsia="Arial" w:hAnsi="Arial" w:cs="Arial"/>
        </w:rPr>
        <w:t>nc</w:t>
      </w:r>
      <w:r>
        <w:rPr>
          <w:rFonts w:ascii="Arial" w:eastAsia="Arial" w:hAnsi="Arial" w:cs="Arial"/>
          <w:spacing w:val="-1"/>
        </w:rPr>
        <w:t>i</w:t>
      </w:r>
      <w:r>
        <w:rPr>
          <w:rFonts w:ascii="Arial" w:eastAsia="Arial" w:hAnsi="Arial" w:cs="Arial"/>
        </w:rPr>
        <w:t>p</w:t>
      </w:r>
      <w:r>
        <w:rPr>
          <w:rFonts w:ascii="Arial" w:eastAsia="Arial" w:hAnsi="Arial" w:cs="Arial"/>
          <w:spacing w:val="-1"/>
        </w:rPr>
        <w:t>l</w:t>
      </w:r>
      <w:r>
        <w:rPr>
          <w:rFonts w:ascii="Arial" w:eastAsia="Arial" w:hAnsi="Arial" w:cs="Arial"/>
        </w:rPr>
        <w:t>es</w:t>
      </w:r>
      <w:r>
        <w:rPr>
          <w:rFonts w:ascii="Arial" w:eastAsia="Arial" w:hAnsi="Arial" w:cs="Arial"/>
        </w:rPr>
        <w:tab/>
        <w:t>9</w:t>
      </w:r>
    </w:p>
    <w:p w:rsidR="000A5570" w:rsidRDefault="000A5570">
      <w:pPr>
        <w:spacing w:before="1" w:after="0" w:line="120" w:lineRule="exact"/>
        <w:rPr>
          <w:sz w:val="12"/>
          <w:szCs w:val="12"/>
        </w:rPr>
      </w:pPr>
    </w:p>
    <w:p w:rsidR="000A5570" w:rsidRDefault="00863EB5">
      <w:pPr>
        <w:tabs>
          <w:tab w:val="left" w:pos="1140"/>
          <w:tab w:val="left" w:pos="9680"/>
        </w:tabs>
        <w:spacing w:after="0" w:line="240" w:lineRule="auto"/>
        <w:ind w:left="297" w:right="-20"/>
        <w:rPr>
          <w:rFonts w:ascii="Arial" w:eastAsia="Arial" w:hAnsi="Arial" w:cs="Arial"/>
        </w:rPr>
      </w:pPr>
      <w:r>
        <w:rPr>
          <w:rFonts w:ascii="Arial" w:eastAsia="Arial" w:hAnsi="Arial" w:cs="Arial"/>
        </w:rPr>
        <w:t>2</w:t>
      </w:r>
      <w:r>
        <w:rPr>
          <w:rFonts w:ascii="Arial" w:eastAsia="Arial" w:hAnsi="Arial" w:cs="Arial"/>
          <w:spacing w:val="1"/>
        </w:rPr>
        <w:t>.</w:t>
      </w:r>
      <w:r>
        <w:rPr>
          <w:rFonts w:ascii="Arial" w:eastAsia="Arial" w:hAnsi="Arial" w:cs="Arial"/>
        </w:rPr>
        <w:t>3</w:t>
      </w:r>
      <w:r>
        <w:rPr>
          <w:rFonts w:ascii="Arial" w:eastAsia="Arial" w:hAnsi="Arial" w:cs="Arial"/>
        </w:rPr>
        <w:tab/>
      </w:r>
      <w:r>
        <w:rPr>
          <w:rFonts w:ascii="Arial" w:eastAsia="Arial" w:hAnsi="Arial" w:cs="Arial"/>
          <w:spacing w:val="1"/>
        </w:rPr>
        <w:t>I</w:t>
      </w:r>
      <w:r>
        <w:rPr>
          <w:rFonts w:ascii="Arial" w:eastAsia="Arial" w:hAnsi="Arial" w:cs="Arial"/>
          <w:spacing w:val="-1"/>
        </w:rPr>
        <w:t>A</w:t>
      </w:r>
      <w:r>
        <w:rPr>
          <w:rFonts w:ascii="Arial" w:eastAsia="Arial" w:hAnsi="Arial" w:cs="Arial"/>
        </w:rPr>
        <w:t xml:space="preserve">LA </w:t>
      </w:r>
      <w:r>
        <w:rPr>
          <w:rFonts w:ascii="Arial" w:eastAsia="Arial" w:hAnsi="Arial" w:cs="Arial"/>
          <w:spacing w:val="-4"/>
        </w:rPr>
        <w:t>M</w:t>
      </w:r>
      <w:r>
        <w:rPr>
          <w:rFonts w:ascii="Arial" w:eastAsia="Arial" w:hAnsi="Arial" w:cs="Arial"/>
        </w:rPr>
        <w:t xml:space="preserve">odel </w:t>
      </w:r>
      <w:r>
        <w:rPr>
          <w:rFonts w:ascii="Arial" w:eastAsia="Arial" w:hAnsi="Arial" w:cs="Arial"/>
          <w:spacing w:val="-1"/>
        </w:rPr>
        <w:t>C</w:t>
      </w:r>
      <w:r>
        <w:rPr>
          <w:rFonts w:ascii="Arial" w:eastAsia="Arial" w:hAnsi="Arial" w:cs="Arial"/>
        </w:rPr>
        <w:t>ou</w:t>
      </w:r>
      <w:r>
        <w:rPr>
          <w:rFonts w:ascii="Arial" w:eastAsia="Arial" w:hAnsi="Arial" w:cs="Arial"/>
          <w:spacing w:val="1"/>
        </w:rPr>
        <w:t>r</w:t>
      </w:r>
      <w:r>
        <w:rPr>
          <w:rFonts w:ascii="Arial" w:eastAsia="Arial" w:hAnsi="Arial" w:cs="Arial"/>
        </w:rPr>
        <w:t>ses</w:t>
      </w:r>
      <w:r>
        <w:rPr>
          <w:rFonts w:ascii="Arial" w:eastAsia="Arial" w:hAnsi="Arial" w:cs="Arial"/>
        </w:rPr>
        <w:tab/>
        <w:t>10</w:t>
      </w:r>
    </w:p>
    <w:p w:rsidR="000A5570" w:rsidRDefault="000A5570">
      <w:pPr>
        <w:spacing w:before="9" w:after="0" w:line="110" w:lineRule="exact"/>
        <w:rPr>
          <w:sz w:val="11"/>
          <w:szCs w:val="11"/>
        </w:rPr>
      </w:pPr>
    </w:p>
    <w:p w:rsidR="000A5570" w:rsidRDefault="00863EB5">
      <w:pPr>
        <w:tabs>
          <w:tab w:val="left" w:pos="1140"/>
          <w:tab w:val="left" w:pos="9680"/>
        </w:tabs>
        <w:spacing w:after="0" w:line="240" w:lineRule="auto"/>
        <w:ind w:left="297" w:right="-20"/>
        <w:rPr>
          <w:rFonts w:ascii="Arial" w:eastAsia="Arial" w:hAnsi="Arial" w:cs="Arial"/>
        </w:rPr>
      </w:pPr>
      <w:r>
        <w:rPr>
          <w:rFonts w:ascii="Arial" w:eastAsia="Arial" w:hAnsi="Arial" w:cs="Arial"/>
        </w:rPr>
        <w:t>2</w:t>
      </w:r>
      <w:r>
        <w:rPr>
          <w:rFonts w:ascii="Arial" w:eastAsia="Arial" w:hAnsi="Arial" w:cs="Arial"/>
          <w:spacing w:val="1"/>
        </w:rPr>
        <w:t>.</w:t>
      </w:r>
      <w:r>
        <w:rPr>
          <w:rFonts w:ascii="Arial" w:eastAsia="Arial" w:hAnsi="Arial" w:cs="Arial"/>
        </w:rPr>
        <w:t>4</w:t>
      </w:r>
      <w:r>
        <w:rPr>
          <w:rFonts w:ascii="Arial" w:eastAsia="Arial" w:hAnsi="Arial" w:cs="Arial"/>
        </w:rPr>
        <w:tab/>
      </w:r>
      <w:r>
        <w:rPr>
          <w:rFonts w:ascii="Arial" w:eastAsia="Arial" w:hAnsi="Arial" w:cs="Arial"/>
          <w:spacing w:val="-1"/>
        </w:rPr>
        <w:t>A</w:t>
      </w:r>
      <w:r>
        <w:rPr>
          <w:rFonts w:ascii="Arial" w:eastAsia="Arial" w:hAnsi="Arial" w:cs="Arial"/>
        </w:rPr>
        <w:t>cc</w:t>
      </w:r>
      <w:r>
        <w:rPr>
          <w:rFonts w:ascii="Arial" w:eastAsia="Arial" w:hAnsi="Arial" w:cs="Arial"/>
          <w:spacing w:val="1"/>
        </w:rPr>
        <w:t>r</w:t>
      </w:r>
      <w:r>
        <w:rPr>
          <w:rFonts w:ascii="Arial" w:eastAsia="Arial" w:hAnsi="Arial" w:cs="Arial"/>
        </w:rPr>
        <w:t>ed</w:t>
      </w:r>
      <w:r>
        <w:rPr>
          <w:rFonts w:ascii="Arial" w:eastAsia="Arial" w:hAnsi="Arial" w:cs="Arial"/>
          <w:spacing w:val="-1"/>
        </w:rPr>
        <w:t>i</w:t>
      </w:r>
      <w:r>
        <w:rPr>
          <w:rFonts w:ascii="Arial" w:eastAsia="Arial" w:hAnsi="Arial" w:cs="Arial"/>
          <w:spacing w:val="1"/>
        </w:rPr>
        <w:t>t</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2"/>
        </w:rPr>
        <w:t xml:space="preserve"> </w:t>
      </w:r>
      <w:r>
        <w:rPr>
          <w:rFonts w:ascii="Arial" w:eastAsia="Arial" w:hAnsi="Arial" w:cs="Arial"/>
          <w:spacing w:val="2"/>
        </w:rPr>
        <w:t>T</w:t>
      </w:r>
      <w:r>
        <w:rPr>
          <w:rFonts w:ascii="Arial" w:eastAsia="Arial" w:hAnsi="Arial" w:cs="Arial"/>
          <w:spacing w:val="1"/>
        </w:rPr>
        <w:t>r</w:t>
      </w:r>
      <w:r>
        <w:rPr>
          <w:rFonts w:ascii="Arial" w:eastAsia="Arial" w:hAnsi="Arial" w:cs="Arial"/>
        </w:rPr>
        <w:t>a</w:t>
      </w:r>
      <w:r>
        <w:rPr>
          <w:rFonts w:ascii="Arial" w:eastAsia="Arial" w:hAnsi="Arial" w:cs="Arial"/>
          <w:spacing w:val="-3"/>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rPr>
        <w:tab/>
        <w:t>10</w:t>
      </w:r>
    </w:p>
    <w:p w:rsidR="000A5570" w:rsidRDefault="000A5570">
      <w:pPr>
        <w:spacing w:before="9" w:after="0" w:line="110" w:lineRule="exact"/>
        <w:rPr>
          <w:sz w:val="11"/>
          <w:szCs w:val="11"/>
        </w:rPr>
      </w:pPr>
    </w:p>
    <w:p w:rsidR="000A5570" w:rsidRDefault="00863EB5">
      <w:pPr>
        <w:tabs>
          <w:tab w:val="left" w:pos="1140"/>
          <w:tab w:val="left" w:pos="9680"/>
        </w:tabs>
        <w:spacing w:after="0" w:line="240" w:lineRule="auto"/>
        <w:ind w:left="296" w:right="-20"/>
        <w:rPr>
          <w:rFonts w:ascii="Arial" w:eastAsia="Arial" w:hAnsi="Arial" w:cs="Arial"/>
        </w:rPr>
      </w:pPr>
      <w:r>
        <w:rPr>
          <w:rFonts w:ascii="Arial" w:eastAsia="Arial" w:hAnsi="Arial" w:cs="Arial"/>
        </w:rPr>
        <w:t>2</w:t>
      </w:r>
      <w:r>
        <w:rPr>
          <w:rFonts w:ascii="Arial" w:eastAsia="Arial" w:hAnsi="Arial" w:cs="Arial"/>
          <w:spacing w:val="1"/>
        </w:rPr>
        <w:t>.</w:t>
      </w:r>
      <w:r>
        <w:rPr>
          <w:rFonts w:ascii="Arial" w:eastAsia="Arial" w:hAnsi="Arial" w:cs="Arial"/>
        </w:rPr>
        <w:t>5</w:t>
      </w:r>
      <w:r>
        <w:rPr>
          <w:rFonts w:ascii="Arial" w:eastAsia="Arial" w:hAnsi="Arial" w:cs="Arial"/>
        </w:rPr>
        <w:tab/>
      </w:r>
      <w:r>
        <w:rPr>
          <w:rFonts w:ascii="Arial" w:eastAsia="Arial" w:hAnsi="Arial" w:cs="Arial"/>
          <w:spacing w:val="-1"/>
        </w:rPr>
        <w:t>R</w:t>
      </w:r>
      <w:r>
        <w:rPr>
          <w:rFonts w:ascii="Arial" w:eastAsia="Arial" w:hAnsi="Arial" w:cs="Arial"/>
        </w:rPr>
        <w:t>eco</w:t>
      </w:r>
      <w:r>
        <w:rPr>
          <w:rFonts w:ascii="Arial" w:eastAsia="Arial" w:hAnsi="Arial" w:cs="Arial"/>
          <w:spacing w:val="2"/>
        </w:rPr>
        <w:t>g</w:t>
      </w:r>
      <w:r>
        <w:rPr>
          <w:rFonts w:ascii="Arial" w:eastAsia="Arial" w:hAnsi="Arial" w:cs="Arial"/>
        </w:rPr>
        <w:t>n</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C</w:t>
      </w:r>
      <w:r>
        <w:rPr>
          <w:rFonts w:ascii="Arial" w:eastAsia="Arial" w:hAnsi="Arial" w:cs="Arial"/>
          <w:spacing w:val="-3"/>
        </w:rPr>
        <w:t>e</w:t>
      </w:r>
      <w:r>
        <w:rPr>
          <w:rFonts w:ascii="Arial" w:eastAsia="Arial" w:hAnsi="Arial" w:cs="Arial"/>
          <w:spacing w:val="1"/>
        </w:rPr>
        <w:t>rt</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3"/>
        </w:rPr>
        <w:t>a</w:t>
      </w:r>
      <w:r>
        <w:rPr>
          <w:rFonts w:ascii="Arial" w:eastAsia="Arial" w:hAnsi="Arial" w:cs="Arial"/>
          <w:spacing w:val="-1"/>
        </w:rPr>
        <w:t>t</w:t>
      </w:r>
      <w:r>
        <w:rPr>
          <w:rFonts w:ascii="Arial" w:eastAsia="Arial" w:hAnsi="Arial" w:cs="Arial"/>
        </w:rPr>
        <w:t>es</w:t>
      </w:r>
      <w:r>
        <w:rPr>
          <w:rFonts w:ascii="Arial" w:eastAsia="Arial" w:hAnsi="Arial" w:cs="Arial"/>
        </w:rPr>
        <w:tab/>
        <w:t>11</w:t>
      </w:r>
    </w:p>
    <w:p w:rsidR="000A5570" w:rsidRDefault="000A5570">
      <w:pPr>
        <w:spacing w:before="9" w:after="0" w:line="110" w:lineRule="exact"/>
        <w:rPr>
          <w:sz w:val="11"/>
          <w:szCs w:val="11"/>
        </w:rPr>
      </w:pPr>
    </w:p>
    <w:p w:rsidR="000A5570" w:rsidRDefault="00863EB5">
      <w:pPr>
        <w:tabs>
          <w:tab w:val="left" w:pos="860"/>
          <w:tab w:val="left" w:pos="9680"/>
        </w:tabs>
        <w:spacing w:after="0" w:line="240" w:lineRule="auto"/>
        <w:ind w:left="296" w:right="-20"/>
        <w:rPr>
          <w:rFonts w:ascii="Arial" w:eastAsia="Arial" w:hAnsi="Arial" w:cs="Arial"/>
        </w:rPr>
      </w:pPr>
      <w:r>
        <w:rPr>
          <w:rFonts w:ascii="Arial" w:eastAsia="Arial" w:hAnsi="Arial" w:cs="Arial"/>
          <w:b/>
          <w:bCs/>
        </w:rPr>
        <w:t>3</w:t>
      </w:r>
      <w:r>
        <w:rPr>
          <w:rFonts w:ascii="Arial" w:eastAsia="Arial" w:hAnsi="Arial" w:cs="Arial"/>
          <w:b/>
          <w:bCs/>
        </w:rPr>
        <w:tab/>
      </w:r>
      <w:r>
        <w:rPr>
          <w:rFonts w:ascii="Arial" w:eastAsia="Arial" w:hAnsi="Arial" w:cs="Arial"/>
          <w:b/>
          <w:bCs/>
          <w:spacing w:val="-1"/>
        </w:rPr>
        <w:t>V</w:t>
      </w:r>
      <w:r>
        <w:rPr>
          <w:rFonts w:ascii="Arial" w:eastAsia="Arial" w:hAnsi="Arial" w:cs="Arial"/>
          <w:b/>
          <w:bCs/>
          <w:spacing w:val="-3"/>
        </w:rPr>
        <w:t>T</w:t>
      </w:r>
      <w:r>
        <w:rPr>
          <w:rFonts w:ascii="Arial" w:eastAsia="Arial" w:hAnsi="Arial" w:cs="Arial"/>
          <w:b/>
          <w:bCs/>
        </w:rPr>
        <w:t xml:space="preserve">S </w:t>
      </w:r>
      <w:r>
        <w:rPr>
          <w:rFonts w:ascii="Arial" w:eastAsia="Arial" w:hAnsi="Arial" w:cs="Arial"/>
          <w:b/>
          <w:bCs/>
          <w:spacing w:val="-1"/>
        </w:rPr>
        <w:t>PERS</w:t>
      </w:r>
      <w:r>
        <w:rPr>
          <w:rFonts w:ascii="Arial" w:eastAsia="Arial" w:hAnsi="Arial" w:cs="Arial"/>
          <w:b/>
          <w:bCs/>
          <w:spacing w:val="1"/>
        </w:rPr>
        <w:t>O</w:t>
      </w:r>
      <w:r>
        <w:rPr>
          <w:rFonts w:ascii="Arial" w:eastAsia="Arial" w:hAnsi="Arial" w:cs="Arial"/>
          <w:b/>
          <w:bCs/>
          <w:spacing w:val="-1"/>
        </w:rPr>
        <w:t>NNE</w:t>
      </w:r>
      <w:r>
        <w:rPr>
          <w:rFonts w:ascii="Arial" w:eastAsia="Arial" w:hAnsi="Arial" w:cs="Arial"/>
          <w:b/>
          <w:bCs/>
        </w:rPr>
        <w:t>L</w:t>
      </w:r>
      <w:r>
        <w:rPr>
          <w:rFonts w:ascii="Arial" w:eastAsia="Arial" w:hAnsi="Arial" w:cs="Arial"/>
          <w:b/>
          <w:bCs/>
        </w:rPr>
        <w:tab/>
        <w:t>11</w:t>
      </w:r>
    </w:p>
    <w:p w:rsidR="000A5570" w:rsidRDefault="000A5570">
      <w:pPr>
        <w:spacing w:before="1" w:after="0" w:line="120" w:lineRule="exact"/>
        <w:rPr>
          <w:sz w:val="12"/>
          <w:szCs w:val="12"/>
        </w:rPr>
      </w:pPr>
    </w:p>
    <w:p w:rsidR="000A5570" w:rsidRDefault="00863EB5">
      <w:pPr>
        <w:tabs>
          <w:tab w:val="left" w:pos="1140"/>
          <w:tab w:val="left" w:pos="9680"/>
        </w:tabs>
        <w:spacing w:after="0" w:line="240" w:lineRule="auto"/>
        <w:ind w:left="296" w:right="-20"/>
        <w:rPr>
          <w:rFonts w:ascii="Arial" w:eastAsia="Arial" w:hAnsi="Arial" w:cs="Arial"/>
        </w:rPr>
      </w:pPr>
      <w:r>
        <w:rPr>
          <w:rFonts w:ascii="Arial" w:eastAsia="Arial" w:hAnsi="Arial" w:cs="Arial"/>
        </w:rPr>
        <w:t>3</w:t>
      </w:r>
      <w:r>
        <w:rPr>
          <w:rFonts w:ascii="Arial" w:eastAsia="Arial" w:hAnsi="Arial" w:cs="Arial"/>
          <w:spacing w:val="1"/>
        </w:rPr>
        <w:t>.</w:t>
      </w:r>
      <w:r>
        <w:rPr>
          <w:rFonts w:ascii="Arial" w:eastAsia="Arial" w:hAnsi="Arial" w:cs="Arial"/>
        </w:rPr>
        <w:t>1</w:t>
      </w:r>
      <w:r>
        <w:rPr>
          <w:rFonts w:ascii="Arial" w:eastAsia="Arial" w:hAnsi="Arial" w:cs="Arial"/>
        </w:rPr>
        <w:tab/>
      </w:r>
      <w:r>
        <w:rPr>
          <w:rFonts w:ascii="Arial" w:eastAsia="Arial" w:hAnsi="Arial" w:cs="Arial"/>
          <w:spacing w:val="-1"/>
        </w:rPr>
        <w:t>V</w:t>
      </w:r>
      <w:r>
        <w:rPr>
          <w:rFonts w:ascii="Arial" w:eastAsia="Arial" w:hAnsi="Arial" w:cs="Arial"/>
          <w:spacing w:val="2"/>
        </w:rPr>
        <w:t>T</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O</w:t>
      </w:r>
      <w:r>
        <w:rPr>
          <w:rFonts w:ascii="Arial" w:eastAsia="Arial" w:hAnsi="Arial" w:cs="Arial"/>
        </w:rPr>
        <w:t>pe</w:t>
      </w:r>
      <w:r>
        <w:rPr>
          <w:rFonts w:ascii="Arial" w:eastAsia="Arial" w:hAnsi="Arial" w:cs="Arial"/>
          <w:spacing w:val="1"/>
        </w:rPr>
        <w:t>r</w:t>
      </w:r>
      <w:r>
        <w:rPr>
          <w:rFonts w:ascii="Arial" w:eastAsia="Arial" w:hAnsi="Arial" w:cs="Arial"/>
          <w:spacing w:val="-3"/>
        </w:rPr>
        <w:t>a</w:t>
      </w:r>
      <w:r>
        <w:rPr>
          <w:rFonts w:ascii="Arial" w:eastAsia="Arial" w:hAnsi="Arial" w:cs="Arial"/>
          <w:spacing w:val="1"/>
        </w:rPr>
        <w:t>t</w:t>
      </w:r>
      <w:r>
        <w:rPr>
          <w:rFonts w:ascii="Arial" w:eastAsia="Arial" w:hAnsi="Arial" w:cs="Arial"/>
        </w:rPr>
        <w:t>o</w:t>
      </w:r>
      <w:r>
        <w:rPr>
          <w:rFonts w:ascii="Arial" w:eastAsia="Arial" w:hAnsi="Arial" w:cs="Arial"/>
          <w:spacing w:val="-2"/>
        </w:rPr>
        <w:t>r</w:t>
      </w:r>
      <w:r>
        <w:rPr>
          <w:rFonts w:ascii="Arial" w:eastAsia="Arial" w:hAnsi="Arial" w:cs="Arial"/>
        </w:rPr>
        <w:t>s</w:t>
      </w:r>
      <w:r>
        <w:rPr>
          <w:rFonts w:ascii="Arial" w:eastAsia="Arial" w:hAnsi="Arial" w:cs="Arial"/>
          <w:spacing w:val="1"/>
        </w:rPr>
        <w:t xml:space="preserve"> </w:t>
      </w:r>
      <w:r>
        <w:rPr>
          <w:rFonts w:ascii="Arial" w:eastAsia="Arial" w:hAnsi="Arial" w:cs="Arial"/>
        </w:rPr>
        <w:t>and</w:t>
      </w:r>
      <w:r>
        <w:rPr>
          <w:rFonts w:ascii="Arial" w:eastAsia="Arial" w:hAnsi="Arial" w:cs="Arial"/>
          <w:spacing w:val="-2"/>
        </w:rPr>
        <w:t xml:space="preserve"> </w:t>
      </w:r>
      <w:r>
        <w:rPr>
          <w:rFonts w:ascii="Arial" w:eastAsia="Arial" w:hAnsi="Arial" w:cs="Arial"/>
          <w:spacing w:val="-1"/>
        </w:rPr>
        <w:t>S</w:t>
      </w:r>
      <w:r>
        <w:rPr>
          <w:rFonts w:ascii="Arial" w:eastAsia="Arial" w:hAnsi="Arial" w:cs="Arial"/>
        </w:rPr>
        <w:t>u</w:t>
      </w:r>
      <w:r>
        <w:rPr>
          <w:rFonts w:ascii="Arial" w:eastAsia="Arial" w:hAnsi="Arial" w:cs="Arial"/>
          <w:spacing w:val="-3"/>
        </w:rPr>
        <w:t>p</w:t>
      </w:r>
      <w:r>
        <w:rPr>
          <w:rFonts w:ascii="Arial" w:eastAsia="Arial" w:hAnsi="Arial" w:cs="Arial"/>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so</w:t>
      </w:r>
      <w:r>
        <w:rPr>
          <w:rFonts w:ascii="Arial" w:eastAsia="Arial" w:hAnsi="Arial" w:cs="Arial"/>
          <w:spacing w:val="1"/>
        </w:rPr>
        <w:t>r</w:t>
      </w:r>
      <w:r>
        <w:rPr>
          <w:rFonts w:ascii="Arial" w:eastAsia="Arial" w:hAnsi="Arial" w:cs="Arial"/>
        </w:rPr>
        <w:t>s</w:t>
      </w:r>
      <w:r>
        <w:rPr>
          <w:rFonts w:ascii="Arial" w:eastAsia="Arial" w:hAnsi="Arial" w:cs="Arial"/>
        </w:rPr>
        <w:tab/>
        <w:t>11</w:t>
      </w:r>
    </w:p>
    <w:p w:rsidR="000A5570" w:rsidRDefault="000A5570">
      <w:pPr>
        <w:spacing w:before="10" w:after="0" w:line="110" w:lineRule="exact"/>
        <w:rPr>
          <w:sz w:val="11"/>
          <w:szCs w:val="11"/>
        </w:rPr>
      </w:pPr>
    </w:p>
    <w:p w:rsidR="000A5570" w:rsidRDefault="00863EB5">
      <w:pPr>
        <w:tabs>
          <w:tab w:val="left" w:pos="2000"/>
          <w:tab w:val="left" w:pos="9700"/>
        </w:tabs>
        <w:spacing w:after="0" w:line="240" w:lineRule="auto"/>
        <w:ind w:left="1150" w:right="-20"/>
        <w:rPr>
          <w:rFonts w:ascii="Arial" w:eastAsia="Arial" w:hAnsi="Arial" w:cs="Arial"/>
          <w:sz w:val="20"/>
          <w:szCs w:val="20"/>
        </w:rPr>
      </w:pPr>
      <w:r>
        <w:rPr>
          <w:rFonts w:ascii="Arial" w:eastAsia="Arial" w:hAnsi="Arial" w:cs="Arial"/>
          <w:sz w:val="20"/>
          <w:szCs w:val="20"/>
        </w:rPr>
        <w:t>3.1.1</w:t>
      </w:r>
      <w:r>
        <w:rPr>
          <w:rFonts w:ascii="Arial" w:eastAsia="Arial" w:hAnsi="Arial" w:cs="Arial"/>
          <w:sz w:val="20"/>
          <w:szCs w:val="20"/>
        </w:rPr>
        <w:tab/>
      </w:r>
      <w:r>
        <w:rPr>
          <w:rFonts w:ascii="Arial" w:eastAsia="Arial" w:hAnsi="Arial" w:cs="Arial"/>
          <w:spacing w:val="1"/>
          <w:sz w:val="20"/>
          <w:szCs w:val="20"/>
        </w:rPr>
        <w:t>O</w:t>
      </w:r>
      <w:r>
        <w:rPr>
          <w:rFonts w:ascii="Arial" w:eastAsia="Arial" w:hAnsi="Arial" w:cs="Arial"/>
          <w:sz w:val="20"/>
          <w:szCs w:val="20"/>
        </w:rPr>
        <w:t>pe</w:t>
      </w:r>
      <w:r>
        <w:rPr>
          <w:rFonts w:ascii="Arial" w:eastAsia="Arial" w:hAnsi="Arial" w:cs="Arial"/>
          <w:spacing w:val="1"/>
          <w:sz w:val="20"/>
          <w:szCs w:val="20"/>
        </w:rPr>
        <w:t>r</w:t>
      </w:r>
      <w:r>
        <w:rPr>
          <w:rFonts w:ascii="Arial" w:eastAsia="Arial" w:hAnsi="Arial" w:cs="Arial"/>
          <w:sz w:val="20"/>
          <w:szCs w:val="20"/>
        </w:rPr>
        <w:t>at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2"/>
          <w:sz w:val="20"/>
          <w:szCs w:val="20"/>
        </w:rPr>
        <w:t>a</w:t>
      </w:r>
      <w:r>
        <w:rPr>
          <w:rFonts w:ascii="Arial" w:eastAsia="Arial" w:hAnsi="Arial" w:cs="Arial"/>
          <w:sz w:val="20"/>
          <w:szCs w:val="20"/>
        </w:rPr>
        <w:t>l</w:t>
      </w:r>
      <w:r>
        <w:rPr>
          <w:rFonts w:ascii="Arial" w:eastAsia="Arial" w:hAnsi="Arial" w:cs="Arial"/>
          <w:spacing w:val="-11"/>
          <w:sz w:val="20"/>
          <w:szCs w:val="20"/>
        </w:rPr>
        <w:t xml:space="preserve"> </w:t>
      </w:r>
      <w:r>
        <w:rPr>
          <w:rFonts w:ascii="Arial" w:eastAsia="Arial" w:hAnsi="Arial" w:cs="Arial"/>
          <w:spacing w:val="1"/>
          <w:sz w:val="20"/>
          <w:szCs w:val="20"/>
        </w:rPr>
        <w:t>J</w:t>
      </w:r>
      <w:r>
        <w:rPr>
          <w:rFonts w:ascii="Arial" w:eastAsia="Arial" w:hAnsi="Arial" w:cs="Arial"/>
          <w:sz w:val="20"/>
          <w:szCs w:val="20"/>
        </w:rPr>
        <w:t>ob</w:t>
      </w:r>
      <w:r>
        <w:rPr>
          <w:rFonts w:ascii="Arial" w:eastAsia="Arial" w:hAnsi="Arial" w:cs="Arial"/>
          <w:spacing w:val="-1"/>
          <w:sz w:val="20"/>
          <w:szCs w:val="20"/>
        </w:rPr>
        <w:t xml:space="preserve"> </w:t>
      </w:r>
      <w:r>
        <w:rPr>
          <w:rFonts w:ascii="Arial" w:eastAsia="Arial" w:hAnsi="Arial" w:cs="Arial"/>
          <w:sz w:val="20"/>
          <w:szCs w:val="20"/>
        </w:rPr>
        <w:t>De</w:t>
      </w:r>
      <w:r>
        <w:rPr>
          <w:rFonts w:ascii="Arial" w:eastAsia="Arial" w:hAnsi="Arial" w:cs="Arial"/>
          <w:spacing w:val="1"/>
          <w:sz w:val="20"/>
          <w:szCs w:val="20"/>
        </w:rPr>
        <w:t>scr</w:t>
      </w:r>
      <w:r>
        <w:rPr>
          <w:rFonts w:ascii="Arial" w:eastAsia="Arial" w:hAnsi="Arial" w:cs="Arial"/>
          <w:spacing w:val="-1"/>
          <w:sz w:val="20"/>
          <w:szCs w:val="20"/>
        </w:rPr>
        <w:t>i</w:t>
      </w:r>
      <w:r>
        <w:rPr>
          <w:rFonts w:ascii="Arial" w:eastAsia="Arial" w:hAnsi="Arial" w:cs="Arial"/>
          <w:sz w:val="20"/>
          <w:szCs w:val="20"/>
        </w:rPr>
        <w:t>p</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pacing w:val="2"/>
          <w:sz w:val="20"/>
          <w:szCs w:val="20"/>
        </w:rPr>
        <w:t>o</w:t>
      </w:r>
      <w:r>
        <w:rPr>
          <w:rFonts w:ascii="Arial" w:eastAsia="Arial" w:hAnsi="Arial" w:cs="Arial"/>
          <w:sz w:val="20"/>
          <w:szCs w:val="20"/>
        </w:rPr>
        <w:t>ns</w:t>
      </w:r>
      <w:r>
        <w:rPr>
          <w:rFonts w:ascii="Arial" w:eastAsia="Arial" w:hAnsi="Arial" w:cs="Arial"/>
          <w:sz w:val="20"/>
          <w:szCs w:val="20"/>
        </w:rPr>
        <w:tab/>
        <w:t>11</w:t>
      </w:r>
    </w:p>
    <w:p w:rsidR="000A5570" w:rsidRDefault="000A5570">
      <w:pPr>
        <w:spacing w:before="8" w:after="0" w:line="110" w:lineRule="exact"/>
        <w:rPr>
          <w:sz w:val="11"/>
          <w:szCs w:val="11"/>
        </w:rPr>
      </w:pPr>
    </w:p>
    <w:p w:rsidR="000A5570" w:rsidRDefault="00863EB5">
      <w:pPr>
        <w:tabs>
          <w:tab w:val="left" w:pos="1140"/>
          <w:tab w:val="left" w:pos="9680"/>
        </w:tabs>
        <w:spacing w:after="0" w:line="240" w:lineRule="auto"/>
        <w:ind w:left="298" w:right="-20"/>
        <w:rPr>
          <w:rFonts w:ascii="Arial" w:eastAsia="Arial" w:hAnsi="Arial" w:cs="Arial"/>
        </w:rPr>
      </w:pPr>
      <w:r>
        <w:rPr>
          <w:rFonts w:ascii="Arial" w:eastAsia="Arial" w:hAnsi="Arial" w:cs="Arial"/>
        </w:rPr>
        <w:t>3</w:t>
      </w:r>
      <w:r>
        <w:rPr>
          <w:rFonts w:ascii="Arial" w:eastAsia="Arial" w:hAnsi="Arial" w:cs="Arial"/>
          <w:spacing w:val="1"/>
        </w:rPr>
        <w:t>.</w:t>
      </w:r>
      <w:r>
        <w:rPr>
          <w:rFonts w:ascii="Arial" w:eastAsia="Arial" w:hAnsi="Arial" w:cs="Arial"/>
        </w:rPr>
        <w:t>2</w:t>
      </w:r>
      <w:r>
        <w:rPr>
          <w:rFonts w:ascii="Arial" w:eastAsia="Arial" w:hAnsi="Arial" w:cs="Arial"/>
        </w:rPr>
        <w:tab/>
      </w:r>
      <w:r>
        <w:rPr>
          <w:rFonts w:ascii="Arial" w:eastAsia="Arial" w:hAnsi="Arial" w:cs="Arial"/>
          <w:spacing w:val="-1"/>
        </w:rPr>
        <w:t>V</w:t>
      </w:r>
      <w:r>
        <w:rPr>
          <w:rFonts w:ascii="Arial" w:eastAsia="Arial" w:hAnsi="Arial" w:cs="Arial"/>
          <w:spacing w:val="2"/>
        </w:rPr>
        <w:t>T</w:t>
      </w:r>
      <w:r>
        <w:rPr>
          <w:rFonts w:ascii="Arial" w:eastAsia="Arial" w:hAnsi="Arial" w:cs="Arial"/>
        </w:rPr>
        <w:t xml:space="preserve">S </w:t>
      </w:r>
      <w:r>
        <w:rPr>
          <w:rFonts w:ascii="Arial" w:eastAsia="Arial" w:hAnsi="Arial" w:cs="Arial"/>
          <w:spacing w:val="-4"/>
        </w:rPr>
        <w:t>M</w:t>
      </w:r>
      <w:r>
        <w:rPr>
          <w:rFonts w:ascii="Arial" w:eastAsia="Arial" w:hAnsi="Arial" w:cs="Arial"/>
        </w:rPr>
        <w:t>ana</w:t>
      </w:r>
      <w:r>
        <w:rPr>
          <w:rFonts w:ascii="Arial" w:eastAsia="Arial" w:hAnsi="Arial" w:cs="Arial"/>
          <w:spacing w:val="2"/>
        </w:rPr>
        <w:t>g</w:t>
      </w:r>
      <w:r>
        <w:rPr>
          <w:rFonts w:ascii="Arial" w:eastAsia="Arial" w:hAnsi="Arial" w:cs="Arial"/>
        </w:rPr>
        <w:t>er</w:t>
      </w:r>
      <w:r>
        <w:rPr>
          <w:rFonts w:ascii="Arial" w:eastAsia="Arial" w:hAnsi="Arial" w:cs="Arial"/>
        </w:rPr>
        <w:tab/>
        <w:t>11</w:t>
      </w:r>
    </w:p>
    <w:p w:rsidR="000A5570" w:rsidRDefault="000A5570">
      <w:pPr>
        <w:spacing w:before="1" w:after="0" w:line="120" w:lineRule="exact"/>
        <w:rPr>
          <w:sz w:val="12"/>
          <w:szCs w:val="12"/>
        </w:rPr>
      </w:pPr>
    </w:p>
    <w:p w:rsidR="000A5570" w:rsidRDefault="00863EB5">
      <w:pPr>
        <w:tabs>
          <w:tab w:val="left" w:pos="1140"/>
          <w:tab w:val="left" w:pos="9680"/>
        </w:tabs>
        <w:spacing w:after="0" w:line="240" w:lineRule="auto"/>
        <w:ind w:left="298" w:right="-20"/>
        <w:rPr>
          <w:rFonts w:ascii="Arial" w:eastAsia="Arial" w:hAnsi="Arial" w:cs="Arial"/>
        </w:rPr>
      </w:pPr>
      <w:r>
        <w:rPr>
          <w:rFonts w:ascii="Arial" w:eastAsia="Arial" w:hAnsi="Arial" w:cs="Arial"/>
        </w:rPr>
        <w:t>3</w:t>
      </w:r>
      <w:r>
        <w:rPr>
          <w:rFonts w:ascii="Arial" w:eastAsia="Arial" w:hAnsi="Arial" w:cs="Arial"/>
          <w:spacing w:val="1"/>
        </w:rPr>
        <w:t>.</w:t>
      </w:r>
      <w:r>
        <w:rPr>
          <w:rFonts w:ascii="Arial" w:eastAsia="Arial" w:hAnsi="Arial" w:cs="Arial"/>
        </w:rPr>
        <w:t>3</w:t>
      </w:r>
      <w:r>
        <w:rPr>
          <w:rFonts w:ascii="Arial" w:eastAsia="Arial" w:hAnsi="Arial" w:cs="Arial"/>
        </w:rPr>
        <w:tab/>
      </w:r>
      <w:r>
        <w:rPr>
          <w:rFonts w:ascii="Arial" w:eastAsia="Arial" w:hAnsi="Arial" w:cs="Arial"/>
          <w:spacing w:val="-1"/>
        </w:rPr>
        <w:t>V</w:t>
      </w:r>
      <w:r>
        <w:rPr>
          <w:rFonts w:ascii="Arial" w:eastAsia="Arial" w:hAnsi="Arial" w:cs="Arial"/>
          <w:spacing w:val="2"/>
        </w:rPr>
        <w:t>T</w:t>
      </w:r>
      <w:r>
        <w:rPr>
          <w:rFonts w:ascii="Arial" w:eastAsia="Arial" w:hAnsi="Arial" w:cs="Arial"/>
        </w:rPr>
        <w:t xml:space="preserve">S </w:t>
      </w:r>
      <w:r>
        <w:rPr>
          <w:rFonts w:ascii="Arial" w:eastAsia="Arial" w:hAnsi="Arial" w:cs="Arial"/>
          <w:spacing w:val="-1"/>
        </w:rPr>
        <w:t>C</w:t>
      </w:r>
      <w:r>
        <w:rPr>
          <w:rFonts w:ascii="Arial" w:eastAsia="Arial" w:hAnsi="Arial" w:cs="Arial"/>
          <w:spacing w:val="-3"/>
        </w:rPr>
        <w:t>a</w:t>
      </w:r>
      <w:r>
        <w:rPr>
          <w:rFonts w:ascii="Arial" w:eastAsia="Arial" w:hAnsi="Arial" w:cs="Arial"/>
          <w:spacing w:val="1"/>
        </w:rPr>
        <w:t>r</w:t>
      </w:r>
      <w:r>
        <w:rPr>
          <w:rFonts w:ascii="Arial" w:eastAsia="Arial" w:hAnsi="Arial" w:cs="Arial"/>
        </w:rPr>
        <w:t xml:space="preserve">eer </w:t>
      </w:r>
      <w:r>
        <w:rPr>
          <w:rFonts w:ascii="Arial" w:eastAsia="Arial" w:hAnsi="Arial" w:cs="Arial"/>
          <w:spacing w:val="-1"/>
        </w:rPr>
        <w:t>P</w:t>
      </w:r>
      <w:r>
        <w:rPr>
          <w:rFonts w:ascii="Arial" w:eastAsia="Arial" w:hAnsi="Arial" w:cs="Arial"/>
          <w:spacing w:val="1"/>
        </w:rPr>
        <w:t>r</w:t>
      </w:r>
      <w:r>
        <w:rPr>
          <w:rFonts w:ascii="Arial" w:eastAsia="Arial" w:hAnsi="Arial" w:cs="Arial"/>
          <w:spacing w:val="-3"/>
        </w:rPr>
        <w:t>o</w:t>
      </w:r>
      <w:r>
        <w:rPr>
          <w:rFonts w:ascii="Arial" w:eastAsia="Arial" w:hAnsi="Arial" w:cs="Arial"/>
          <w:spacing w:val="2"/>
        </w:rPr>
        <w:t>g</w:t>
      </w:r>
      <w:r>
        <w:rPr>
          <w:rFonts w:ascii="Arial" w:eastAsia="Arial" w:hAnsi="Arial" w:cs="Arial"/>
          <w:spacing w:val="1"/>
        </w:rPr>
        <w:t>r</w:t>
      </w:r>
      <w:r>
        <w:rPr>
          <w:rFonts w:ascii="Arial" w:eastAsia="Arial" w:hAnsi="Arial" w:cs="Arial"/>
          <w:spacing w:val="-3"/>
        </w:rPr>
        <w:t>e</w:t>
      </w:r>
      <w:r>
        <w:rPr>
          <w:rFonts w:ascii="Arial" w:eastAsia="Arial" w:hAnsi="Arial" w:cs="Arial"/>
        </w:rPr>
        <w:t>ss</w:t>
      </w:r>
      <w:r>
        <w:rPr>
          <w:rFonts w:ascii="Arial" w:eastAsia="Arial" w:hAnsi="Arial" w:cs="Arial"/>
          <w:spacing w:val="-1"/>
        </w:rPr>
        <w:t>i</w:t>
      </w:r>
      <w:r>
        <w:rPr>
          <w:rFonts w:ascii="Arial" w:eastAsia="Arial" w:hAnsi="Arial" w:cs="Arial"/>
        </w:rPr>
        <w:t>on</w:t>
      </w:r>
      <w:r>
        <w:rPr>
          <w:rFonts w:ascii="Arial" w:eastAsia="Arial" w:hAnsi="Arial" w:cs="Arial"/>
        </w:rPr>
        <w:tab/>
        <w:t>11</w:t>
      </w:r>
    </w:p>
    <w:p w:rsidR="000A5570" w:rsidRDefault="000A5570">
      <w:pPr>
        <w:spacing w:before="9" w:after="0" w:line="110" w:lineRule="exact"/>
        <w:rPr>
          <w:sz w:val="11"/>
          <w:szCs w:val="11"/>
        </w:rPr>
      </w:pPr>
    </w:p>
    <w:p w:rsidR="000A5570" w:rsidRDefault="00863EB5">
      <w:pPr>
        <w:tabs>
          <w:tab w:val="left" w:pos="1140"/>
          <w:tab w:val="left" w:pos="9680"/>
        </w:tabs>
        <w:spacing w:after="0" w:line="240" w:lineRule="auto"/>
        <w:ind w:left="298" w:right="-20"/>
        <w:rPr>
          <w:rFonts w:ascii="Arial" w:eastAsia="Arial" w:hAnsi="Arial" w:cs="Arial"/>
        </w:rPr>
      </w:pPr>
      <w:r>
        <w:rPr>
          <w:rFonts w:ascii="Arial" w:eastAsia="Arial" w:hAnsi="Arial" w:cs="Arial"/>
        </w:rPr>
        <w:t>3</w:t>
      </w:r>
      <w:r>
        <w:rPr>
          <w:rFonts w:ascii="Arial" w:eastAsia="Arial" w:hAnsi="Arial" w:cs="Arial"/>
          <w:spacing w:val="1"/>
        </w:rPr>
        <w:t>.</w:t>
      </w:r>
      <w:r>
        <w:rPr>
          <w:rFonts w:ascii="Arial" w:eastAsia="Arial" w:hAnsi="Arial" w:cs="Arial"/>
        </w:rPr>
        <w:t>4</w:t>
      </w:r>
      <w:r>
        <w:rPr>
          <w:rFonts w:ascii="Arial" w:eastAsia="Arial" w:hAnsi="Arial" w:cs="Arial"/>
        </w:rPr>
        <w:tab/>
      </w:r>
      <w:r>
        <w:rPr>
          <w:rFonts w:ascii="Arial" w:eastAsia="Arial" w:hAnsi="Arial" w:cs="Arial"/>
          <w:spacing w:val="1"/>
        </w:rPr>
        <w:t>I</w:t>
      </w:r>
      <w:r>
        <w:rPr>
          <w:rFonts w:ascii="Arial" w:eastAsia="Arial" w:hAnsi="Arial" w:cs="Arial"/>
        </w:rPr>
        <w:t>ns</w:t>
      </w:r>
      <w:r>
        <w:rPr>
          <w:rFonts w:ascii="Arial" w:eastAsia="Arial" w:hAnsi="Arial" w:cs="Arial"/>
          <w:spacing w:val="-1"/>
        </w:rPr>
        <w:t>t</w:t>
      </w:r>
      <w:r>
        <w:rPr>
          <w:rFonts w:ascii="Arial" w:eastAsia="Arial" w:hAnsi="Arial" w:cs="Arial"/>
          <w:spacing w:val="1"/>
        </w:rPr>
        <w:t>r</w:t>
      </w:r>
      <w:r>
        <w:rPr>
          <w:rFonts w:ascii="Arial" w:eastAsia="Arial" w:hAnsi="Arial" w:cs="Arial"/>
        </w:rPr>
        <w:t>uc</w:t>
      </w:r>
      <w:r>
        <w:rPr>
          <w:rFonts w:ascii="Arial" w:eastAsia="Arial" w:hAnsi="Arial" w:cs="Arial"/>
          <w:spacing w:val="1"/>
        </w:rPr>
        <w:t>t</w:t>
      </w:r>
      <w:r>
        <w:rPr>
          <w:rFonts w:ascii="Arial" w:eastAsia="Arial" w:hAnsi="Arial" w:cs="Arial"/>
          <w:spacing w:val="-3"/>
        </w:rPr>
        <w:t>o</w:t>
      </w:r>
      <w:r>
        <w:rPr>
          <w:rFonts w:ascii="Arial" w:eastAsia="Arial" w:hAnsi="Arial" w:cs="Arial"/>
          <w:spacing w:val="1"/>
        </w:rPr>
        <w:t>r</w:t>
      </w:r>
      <w:r>
        <w:rPr>
          <w:rFonts w:ascii="Arial" w:eastAsia="Arial" w:hAnsi="Arial" w:cs="Arial"/>
        </w:rPr>
        <w:t>s</w:t>
      </w:r>
      <w:r>
        <w:rPr>
          <w:rFonts w:ascii="Arial" w:eastAsia="Arial" w:hAnsi="Arial" w:cs="Arial"/>
        </w:rPr>
        <w:tab/>
        <w:t>12</w:t>
      </w:r>
    </w:p>
    <w:p w:rsidR="000A5570" w:rsidRDefault="000A5570">
      <w:pPr>
        <w:spacing w:before="9" w:after="0" w:line="110" w:lineRule="exact"/>
        <w:rPr>
          <w:sz w:val="11"/>
          <w:szCs w:val="11"/>
        </w:rPr>
      </w:pPr>
    </w:p>
    <w:p w:rsidR="000A5570" w:rsidRDefault="00863EB5">
      <w:pPr>
        <w:tabs>
          <w:tab w:val="left" w:pos="860"/>
          <w:tab w:val="left" w:pos="9680"/>
        </w:tabs>
        <w:spacing w:after="0" w:line="240" w:lineRule="auto"/>
        <w:ind w:left="298" w:right="-20"/>
        <w:rPr>
          <w:rFonts w:ascii="Arial" w:eastAsia="Arial" w:hAnsi="Arial" w:cs="Arial"/>
        </w:rPr>
      </w:pPr>
      <w:r>
        <w:rPr>
          <w:rFonts w:ascii="Arial" w:eastAsia="Arial" w:hAnsi="Arial" w:cs="Arial"/>
          <w:b/>
          <w:bCs/>
        </w:rPr>
        <w:t>4</w:t>
      </w:r>
      <w:r>
        <w:rPr>
          <w:rFonts w:ascii="Arial" w:eastAsia="Arial" w:hAnsi="Arial" w:cs="Arial"/>
          <w:b/>
          <w:bCs/>
        </w:rPr>
        <w:tab/>
      </w:r>
      <w:r>
        <w:rPr>
          <w:rFonts w:ascii="Arial" w:eastAsia="Arial" w:hAnsi="Arial" w:cs="Arial"/>
          <w:b/>
          <w:bCs/>
          <w:spacing w:val="-1"/>
        </w:rPr>
        <w:t>SE</w:t>
      </w:r>
      <w:r>
        <w:rPr>
          <w:rFonts w:ascii="Arial" w:eastAsia="Arial" w:hAnsi="Arial" w:cs="Arial"/>
          <w:b/>
          <w:bCs/>
        </w:rPr>
        <w:t>L</w:t>
      </w:r>
      <w:r>
        <w:rPr>
          <w:rFonts w:ascii="Arial" w:eastAsia="Arial" w:hAnsi="Arial" w:cs="Arial"/>
          <w:b/>
          <w:bCs/>
          <w:spacing w:val="-1"/>
        </w:rPr>
        <w:t>E</w:t>
      </w:r>
      <w:r>
        <w:rPr>
          <w:rFonts w:ascii="Arial" w:eastAsia="Arial" w:hAnsi="Arial" w:cs="Arial"/>
          <w:b/>
          <w:bCs/>
          <w:spacing w:val="1"/>
        </w:rPr>
        <w:t>C</w:t>
      </w:r>
      <w:r>
        <w:rPr>
          <w:rFonts w:ascii="Arial" w:eastAsia="Arial" w:hAnsi="Arial" w:cs="Arial"/>
          <w:b/>
          <w:bCs/>
          <w:spacing w:val="-3"/>
        </w:rPr>
        <w:t>T</w:t>
      </w:r>
      <w:r>
        <w:rPr>
          <w:rFonts w:ascii="Arial" w:eastAsia="Arial" w:hAnsi="Arial" w:cs="Arial"/>
          <w:b/>
          <w:bCs/>
          <w:spacing w:val="1"/>
        </w:rPr>
        <w:t>IO</w:t>
      </w:r>
      <w:r>
        <w:rPr>
          <w:rFonts w:ascii="Arial" w:eastAsia="Arial" w:hAnsi="Arial" w:cs="Arial"/>
          <w:b/>
          <w:bCs/>
        </w:rPr>
        <w:t>N</w:t>
      </w:r>
      <w:r>
        <w:rPr>
          <w:rFonts w:ascii="Arial" w:eastAsia="Arial" w:hAnsi="Arial" w:cs="Arial"/>
          <w:b/>
          <w:bCs/>
          <w:spacing w:val="2"/>
        </w:rPr>
        <w:t xml:space="preserve"> </w:t>
      </w:r>
      <w:r>
        <w:rPr>
          <w:rFonts w:ascii="Arial" w:eastAsia="Arial" w:hAnsi="Arial" w:cs="Arial"/>
          <w:b/>
          <w:bCs/>
          <w:spacing w:val="-8"/>
        </w:rPr>
        <w:t>A</w:t>
      </w:r>
      <w:r>
        <w:rPr>
          <w:rFonts w:ascii="Arial" w:eastAsia="Arial" w:hAnsi="Arial" w:cs="Arial"/>
          <w:b/>
          <w:bCs/>
          <w:spacing w:val="1"/>
        </w:rPr>
        <w:t>N</w:t>
      </w:r>
      <w:r>
        <w:rPr>
          <w:rFonts w:ascii="Arial" w:eastAsia="Arial" w:hAnsi="Arial" w:cs="Arial"/>
          <w:b/>
          <w:bCs/>
        </w:rPr>
        <w:t xml:space="preserve">D </w:t>
      </w:r>
      <w:r>
        <w:rPr>
          <w:rFonts w:ascii="Arial" w:eastAsia="Arial" w:hAnsi="Arial" w:cs="Arial"/>
          <w:b/>
          <w:bCs/>
          <w:spacing w:val="-1"/>
        </w:rPr>
        <w:t>RE</w:t>
      </w:r>
      <w:r>
        <w:rPr>
          <w:rFonts w:ascii="Arial" w:eastAsia="Arial" w:hAnsi="Arial" w:cs="Arial"/>
          <w:b/>
          <w:bCs/>
          <w:spacing w:val="1"/>
        </w:rPr>
        <w:t>C</w:t>
      </w:r>
      <w:r>
        <w:rPr>
          <w:rFonts w:ascii="Arial" w:eastAsia="Arial" w:hAnsi="Arial" w:cs="Arial"/>
          <w:b/>
          <w:bCs/>
          <w:spacing w:val="-1"/>
        </w:rPr>
        <w:t>RU</w:t>
      </w:r>
      <w:r>
        <w:rPr>
          <w:rFonts w:ascii="Arial" w:eastAsia="Arial" w:hAnsi="Arial" w:cs="Arial"/>
          <w:b/>
          <w:bCs/>
          <w:spacing w:val="1"/>
        </w:rPr>
        <w:t>I</w:t>
      </w:r>
      <w:r>
        <w:rPr>
          <w:rFonts w:ascii="Arial" w:eastAsia="Arial" w:hAnsi="Arial" w:cs="Arial"/>
          <w:b/>
          <w:bCs/>
          <w:spacing w:val="-3"/>
        </w:rPr>
        <w:t>T</w:t>
      </w:r>
      <w:r>
        <w:rPr>
          <w:rFonts w:ascii="Arial" w:eastAsia="Arial" w:hAnsi="Arial" w:cs="Arial"/>
          <w:b/>
          <w:bCs/>
          <w:spacing w:val="1"/>
        </w:rPr>
        <w:t>M</w:t>
      </w:r>
      <w:r>
        <w:rPr>
          <w:rFonts w:ascii="Arial" w:eastAsia="Arial" w:hAnsi="Arial" w:cs="Arial"/>
          <w:b/>
          <w:bCs/>
          <w:spacing w:val="-1"/>
        </w:rPr>
        <w:t>E</w:t>
      </w:r>
      <w:r>
        <w:rPr>
          <w:rFonts w:ascii="Arial" w:eastAsia="Arial" w:hAnsi="Arial" w:cs="Arial"/>
          <w:b/>
          <w:bCs/>
          <w:spacing w:val="1"/>
        </w:rPr>
        <w:t>N</w:t>
      </w:r>
      <w:r>
        <w:rPr>
          <w:rFonts w:ascii="Arial" w:eastAsia="Arial" w:hAnsi="Arial" w:cs="Arial"/>
          <w:b/>
          <w:bCs/>
        </w:rPr>
        <w:t>T</w:t>
      </w:r>
      <w:r>
        <w:rPr>
          <w:rFonts w:ascii="Arial" w:eastAsia="Arial" w:hAnsi="Arial" w:cs="Arial"/>
          <w:b/>
          <w:bCs/>
        </w:rPr>
        <w:tab/>
        <w:t>14</w:t>
      </w:r>
    </w:p>
    <w:p w:rsidR="000A5570" w:rsidRDefault="000A5570">
      <w:pPr>
        <w:spacing w:before="1" w:after="0" w:line="120" w:lineRule="exact"/>
        <w:rPr>
          <w:sz w:val="12"/>
          <w:szCs w:val="12"/>
        </w:rPr>
      </w:pPr>
    </w:p>
    <w:p w:rsidR="000A5570" w:rsidRDefault="00863EB5">
      <w:pPr>
        <w:tabs>
          <w:tab w:val="left" w:pos="1140"/>
          <w:tab w:val="left" w:pos="9680"/>
        </w:tabs>
        <w:spacing w:after="0" w:line="240" w:lineRule="auto"/>
        <w:ind w:left="298" w:right="-20"/>
        <w:rPr>
          <w:rFonts w:ascii="Arial" w:eastAsia="Arial" w:hAnsi="Arial" w:cs="Arial"/>
        </w:rPr>
      </w:pPr>
      <w:r>
        <w:rPr>
          <w:rFonts w:ascii="Arial" w:eastAsia="Arial" w:hAnsi="Arial" w:cs="Arial"/>
        </w:rPr>
        <w:t>4</w:t>
      </w:r>
      <w:r>
        <w:rPr>
          <w:rFonts w:ascii="Arial" w:eastAsia="Arial" w:hAnsi="Arial" w:cs="Arial"/>
          <w:spacing w:val="1"/>
        </w:rPr>
        <w:t>.</w:t>
      </w:r>
      <w:r>
        <w:rPr>
          <w:rFonts w:ascii="Arial" w:eastAsia="Arial" w:hAnsi="Arial" w:cs="Arial"/>
        </w:rPr>
        <w:t>1</w:t>
      </w:r>
      <w:r>
        <w:rPr>
          <w:rFonts w:ascii="Arial" w:eastAsia="Arial" w:hAnsi="Arial" w:cs="Arial"/>
        </w:rPr>
        <w:tab/>
      </w:r>
      <w:r>
        <w:rPr>
          <w:rFonts w:ascii="Arial" w:eastAsia="Arial" w:hAnsi="Arial" w:cs="Arial"/>
          <w:spacing w:val="-1"/>
        </w:rPr>
        <w:t>E</w:t>
      </w:r>
      <w:r>
        <w:rPr>
          <w:rFonts w:ascii="Arial" w:eastAsia="Arial" w:hAnsi="Arial" w:cs="Arial"/>
        </w:rPr>
        <w:t>n</w:t>
      </w:r>
      <w:r>
        <w:rPr>
          <w:rFonts w:ascii="Arial" w:eastAsia="Arial" w:hAnsi="Arial" w:cs="Arial"/>
          <w:spacing w:val="1"/>
        </w:rPr>
        <w:t>tr</w:t>
      </w:r>
      <w:r>
        <w:rPr>
          <w:rFonts w:ascii="Arial" w:eastAsia="Arial" w:hAnsi="Arial" w:cs="Arial"/>
        </w:rPr>
        <w:t>y</w:t>
      </w:r>
      <w:r>
        <w:rPr>
          <w:rFonts w:ascii="Arial" w:eastAsia="Arial" w:hAnsi="Arial" w:cs="Arial"/>
          <w:spacing w:val="-1"/>
        </w:rPr>
        <w:t xml:space="preserve"> R</w:t>
      </w:r>
      <w:r>
        <w:rPr>
          <w:rFonts w:ascii="Arial" w:eastAsia="Arial" w:hAnsi="Arial" w:cs="Arial"/>
        </w:rPr>
        <w:t>e</w:t>
      </w:r>
      <w:r>
        <w:rPr>
          <w:rFonts w:ascii="Arial" w:eastAsia="Arial" w:hAnsi="Arial" w:cs="Arial"/>
          <w:spacing w:val="2"/>
        </w:rPr>
        <w:t>q</w:t>
      </w:r>
      <w:r>
        <w:rPr>
          <w:rFonts w:ascii="Arial" w:eastAsia="Arial" w:hAnsi="Arial" w:cs="Arial"/>
        </w:rPr>
        <w:t>u</w:t>
      </w:r>
      <w:r>
        <w:rPr>
          <w:rFonts w:ascii="Arial" w:eastAsia="Arial" w:hAnsi="Arial" w:cs="Arial"/>
          <w:spacing w:val="-4"/>
        </w:rPr>
        <w:t>i</w:t>
      </w:r>
      <w:r>
        <w:rPr>
          <w:rFonts w:ascii="Arial" w:eastAsia="Arial" w:hAnsi="Arial" w:cs="Arial"/>
          <w:spacing w:val="1"/>
        </w:rPr>
        <w:t>r</w:t>
      </w:r>
      <w:r>
        <w:rPr>
          <w:rFonts w:ascii="Arial" w:eastAsia="Arial" w:hAnsi="Arial" w:cs="Arial"/>
        </w:rPr>
        <w:t>e</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rPr>
        <w:t>s</w:t>
      </w:r>
      <w:r>
        <w:rPr>
          <w:rFonts w:ascii="Arial" w:eastAsia="Arial" w:hAnsi="Arial" w:cs="Arial"/>
        </w:rPr>
        <w:tab/>
        <w:t>14</w:t>
      </w:r>
    </w:p>
    <w:p w:rsidR="000A5570" w:rsidRDefault="000A5570">
      <w:pPr>
        <w:spacing w:before="9" w:after="0" w:line="110" w:lineRule="exact"/>
        <w:rPr>
          <w:sz w:val="11"/>
          <w:szCs w:val="11"/>
        </w:rPr>
      </w:pPr>
    </w:p>
    <w:p w:rsidR="000A5570" w:rsidRDefault="00863EB5">
      <w:pPr>
        <w:tabs>
          <w:tab w:val="left" w:pos="1140"/>
          <w:tab w:val="left" w:pos="9680"/>
        </w:tabs>
        <w:spacing w:after="0" w:line="240" w:lineRule="auto"/>
        <w:ind w:left="297" w:right="-20"/>
        <w:rPr>
          <w:rFonts w:ascii="Arial" w:eastAsia="Arial" w:hAnsi="Arial" w:cs="Arial"/>
        </w:rPr>
      </w:pPr>
      <w:r>
        <w:rPr>
          <w:rFonts w:ascii="Arial" w:eastAsia="Arial" w:hAnsi="Arial" w:cs="Arial"/>
        </w:rPr>
        <w:t>4</w:t>
      </w:r>
      <w:r>
        <w:rPr>
          <w:rFonts w:ascii="Arial" w:eastAsia="Arial" w:hAnsi="Arial" w:cs="Arial"/>
          <w:spacing w:val="1"/>
        </w:rPr>
        <w:t>.</w:t>
      </w:r>
      <w:r>
        <w:rPr>
          <w:rFonts w:ascii="Arial" w:eastAsia="Arial" w:hAnsi="Arial" w:cs="Arial"/>
        </w:rPr>
        <w:t>2</w:t>
      </w:r>
      <w:r>
        <w:rPr>
          <w:rFonts w:ascii="Arial" w:eastAsia="Arial" w:hAnsi="Arial" w:cs="Arial"/>
        </w:rPr>
        <w:tab/>
      </w:r>
      <w:r>
        <w:rPr>
          <w:rFonts w:ascii="Arial" w:eastAsia="Arial" w:hAnsi="Arial" w:cs="Arial"/>
          <w:spacing w:val="-1"/>
        </w:rPr>
        <w:t>S</w:t>
      </w:r>
      <w:r>
        <w:rPr>
          <w:rFonts w:ascii="Arial" w:eastAsia="Arial" w:hAnsi="Arial" w:cs="Arial"/>
        </w:rPr>
        <w:t>e</w:t>
      </w:r>
      <w:r>
        <w:rPr>
          <w:rFonts w:ascii="Arial" w:eastAsia="Arial" w:hAnsi="Arial" w:cs="Arial"/>
          <w:spacing w:val="-1"/>
        </w:rPr>
        <w:t>l</w:t>
      </w:r>
      <w:r>
        <w:rPr>
          <w:rFonts w:ascii="Arial" w:eastAsia="Arial" w:hAnsi="Arial" w:cs="Arial"/>
        </w:rPr>
        <w:t>ec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1"/>
        </w:rPr>
        <w:t>P</w:t>
      </w:r>
      <w:r>
        <w:rPr>
          <w:rFonts w:ascii="Arial" w:eastAsia="Arial" w:hAnsi="Arial" w:cs="Arial"/>
          <w:spacing w:val="1"/>
        </w:rPr>
        <w:t>r</w:t>
      </w:r>
      <w:r>
        <w:rPr>
          <w:rFonts w:ascii="Arial" w:eastAsia="Arial" w:hAnsi="Arial" w:cs="Arial"/>
        </w:rPr>
        <w:t>ocess</w:t>
      </w:r>
      <w:r>
        <w:rPr>
          <w:rFonts w:ascii="Arial" w:eastAsia="Arial" w:hAnsi="Arial" w:cs="Arial"/>
        </w:rPr>
        <w:tab/>
        <w:t>15</w:t>
      </w:r>
    </w:p>
    <w:p w:rsidR="000A5570" w:rsidRDefault="000A5570">
      <w:pPr>
        <w:spacing w:before="1" w:after="0" w:line="120" w:lineRule="exact"/>
        <w:rPr>
          <w:sz w:val="12"/>
          <w:szCs w:val="12"/>
        </w:rPr>
      </w:pPr>
    </w:p>
    <w:p w:rsidR="000A5570" w:rsidRDefault="00863EB5">
      <w:pPr>
        <w:tabs>
          <w:tab w:val="left" w:pos="2000"/>
          <w:tab w:val="left" w:pos="9700"/>
        </w:tabs>
        <w:spacing w:after="0" w:line="240" w:lineRule="auto"/>
        <w:ind w:left="1150" w:right="-20"/>
        <w:rPr>
          <w:rFonts w:ascii="Arial" w:eastAsia="Arial" w:hAnsi="Arial" w:cs="Arial"/>
          <w:sz w:val="20"/>
          <w:szCs w:val="20"/>
        </w:rPr>
      </w:pPr>
      <w:r>
        <w:rPr>
          <w:rFonts w:ascii="Arial" w:eastAsia="Arial" w:hAnsi="Arial" w:cs="Arial"/>
          <w:sz w:val="20"/>
          <w:szCs w:val="20"/>
        </w:rPr>
        <w:t>4.2.1</w:t>
      </w:r>
      <w:r>
        <w:rPr>
          <w:rFonts w:ascii="Arial" w:eastAsia="Arial" w:hAnsi="Arial" w:cs="Arial"/>
          <w:sz w:val="20"/>
          <w:szCs w:val="20"/>
        </w:rPr>
        <w:tab/>
      </w:r>
      <w:r>
        <w:rPr>
          <w:rFonts w:ascii="Arial" w:eastAsia="Arial" w:hAnsi="Arial" w:cs="Arial"/>
          <w:spacing w:val="-1"/>
          <w:sz w:val="20"/>
          <w:szCs w:val="20"/>
        </w:rPr>
        <w:t>A</w:t>
      </w:r>
      <w:r>
        <w:rPr>
          <w:rFonts w:ascii="Arial" w:eastAsia="Arial" w:hAnsi="Arial" w:cs="Arial"/>
          <w:sz w:val="20"/>
          <w:szCs w:val="20"/>
        </w:rPr>
        <w:t>p</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z w:val="20"/>
          <w:szCs w:val="20"/>
        </w:rPr>
        <w:t>tu</w:t>
      </w:r>
      <w:r>
        <w:rPr>
          <w:rFonts w:ascii="Arial" w:eastAsia="Arial" w:hAnsi="Arial" w:cs="Arial"/>
          <w:spacing w:val="2"/>
          <w:sz w:val="20"/>
          <w:szCs w:val="20"/>
        </w:rPr>
        <w:t>d</w:t>
      </w:r>
      <w:r>
        <w:rPr>
          <w:rFonts w:ascii="Arial" w:eastAsia="Arial" w:hAnsi="Arial" w:cs="Arial"/>
          <w:sz w:val="20"/>
          <w:szCs w:val="20"/>
        </w:rPr>
        <w:t>e</w:t>
      </w:r>
      <w:r>
        <w:rPr>
          <w:rFonts w:ascii="Arial" w:eastAsia="Arial" w:hAnsi="Arial" w:cs="Arial"/>
          <w:spacing w:val="-5"/>
          <w:sz w:val="20"/>
          <w:szCs w:val="20"/>
        </w:rPr>
        <w:t xml:space="preserve"> </w:t>
      </w:r>
      <w:r>
        <w:rPr>
          <w:rFonts w:ascii="Arial" w:eastAsia="Arial" w:hAnsi="Arial" w:cs="Arial"/>
          <w:spacing w:val="-1"/>
          <w:sz w:val="20"/>
          <w:szCs w:val="20"/>
        </w:rPr>
        <w:t>A</w:t>
      </w:r>
      <w:r>
        <w:rPr>
          <w:rFonts w:ascii="Arial" w:eastAsia="Arial" w:hAnsi="Arial" w:cs="Arial"/>
          <w:spacing w:val="1"/>
          <w:sz w:val="20"/>
          <w:szCs w:val="20"/>
        </w:rPr>
        <w:t>ss</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pacing w:val="-1"/>
          <w:sz w:val="20"/>
          <w:szCs w:val="20"/>
        </w:rPr>
        <w:t>s</w:t>
      </w:r>
      <w:r>
        <w:rPr>
          <w:rFonts w:ascii="Arial" w:eastAsia="Arial" w:hAnsi="Arial" w:cs="Arial"/>
          <w:spacing w:val="4"/>
          <w:sz w:val="20"/>
          <w:szCs w:val="20"/>
        </w:rPr>
        <w:t>m</w:t>
      </w:r>
      <w:r>
        <w:rPr>
          <w:rFonts w:ascii="Arial" w:eastAsia="Arial" w:hAnsi="Arial" w:cs="Arial"/>
          <w:sz w:val="20"/>
          <w:szCs w:val="20"/>
        </w:rPr>
        <w:t>ent</w:t>
      </w:r>
      <w:r>
        <w:rPr>
          <w:rFonts w:ascii="Arial" w:eastAsia="Arial" w:hAnsi="Arial" w:cs="Arial"/>
          <w:sz w:val="20"/>
          <w:szCs w:val="20"/>
        </w:rPr>
        <w:tab/>
        <w:t>15</w:t>
      </w:r>
    </w:p>
    <w:p w:rsidR="000A5570" w:rsidRDefault="000A5570">
      <w:pPr>
        <w:spacing w:before="1" w:after="0" w:line="120" w:lineRule="exact"/>
        <w:rPr>
          <w:sz w:val="12"/>
          <w:szCs w:val="12"/>
        </w:rPr>
      </w:pPr>
    </w:p>
    <w:p w:rsidR="000A5570" w:rsidRDefault="00863EB5">
      <w:pPr>
        <w:tabs>
          <w:tab w:val="left" w:pos="1140"/>
          <w:tab w:val="left" w:pos="9680"/>
        </w:tabs>
        <w:spacing w:after="0" w:line="240" w:lineRule="auto"/>
        <w:ind w:left="298" w:right="-20"/>
        <w:rPr>
          <w:rFonts w:ascii="Arial" w:eastAsia="Arial" w:hAnsi="Arial" w:cs="Arial"/>
        </w:rPr>
      </w:pPr>
      <w:r>
        <w:rPr>
          <w:rFonts w:ascii="Arial" w:eastAsia="Arial" w:hAnsi="Arial" w:cs="Arial"/>
        </w:rPr>
        <w:t>4</w:t>
      </w:r>
      <w:r>
        <w:rPr>
          <w:rFonts w:ascii="Arial" w:eastAsia="Arial" w:hAnsi="Arial" w:cs="Arial"/>
          <w:spacing w:val="1"/>
        </w:rPr>
        <w:t>.</w:t>
      </w:r>
      <w:r>
        <w:rPr>
          <w:rFonts w:ascii="Arial" w:eastAsia="Arial" w:hAnsi="Arial" w:cs="Arial"/>
        </w:rPr>
        <w:t>3</w:t>
      </w:r>
      <w:r>
        <w:rPr>
          <w:rFonts w:ascii="Arial" w:eastAsia="Arial" w:hAnsi="Arial" w:cs="Arial"/>
        </w:rPr>
        <w:tab/>
      </w:r>
      <w:r>
        <w:rPr>
          <w:rFonts w:ascii="Arial" w:eastAsia="Arial" w:hAnsi="Arial" w:cs="Arial"/>
          <w:spacing w:val="-1"/>
        </w:rPr>
        <w:t>A</w:t>
      </w:r>
      <w:r>
        <w:rPr>
          <w:rFonts w:ascii="Arial" w:eastAsia="Arial" w:hAnsi="Arial" w:cs="Arial"/>
        </w:rPr>
        <w:t>ssess</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spacing w:val="-1"/>
        </w:rPr>
        <w:t>i</w:t>
      </w:r>
      <w:r>
        <w:rPr>
          <w:rFonts w:ascii="Arial" w:eastAsia="Arial" w:hAnsi="Arial" w:cs="Arial"/>
        </w:rPr>
        <w:t>or</w:t>
      </w:r>
      <w:r>
        <w:rPr>
          <w:rFonts w:ascii="Arial" w:eastAsia="Arial" w:hAnsi="Arial" w:cs="Arial"/>
          <w:spacing w:val="2"/>
        </w:rPr>
        <w:t xml:space="preserve"> </w:t>
      </w:r>
      <w:r>
        <w:rPr>
          <w:rFonts w:ascii="Arial" w:eastAsia="Arial" w:hAnsi="Arial" w:cs="Arial"/>
        </w:rPr>
        <w:t>Le</w:t>
      </w:r>
      <w:r>
        <w:rPr>
          <w:rFonts w:ascii="Arial" w:eastAsia="Arial" w:hAnsi="Arial" w:cs="Arial"/>
          <w:spacing w:val="-3"/>
        </w:rPr>
        <w:t>a</w:t>
      </w:r>
      <w:r>
        <w:rPr>
          <w:rFonts w:ascii="Arial" w:eastAsia="Arial" w:hAnsi="Arial" w:cs="Arial"/>
          <w:spacing w:val="1"/>
        </w:rPr>
        <w:t>r</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w:t>
      </w:r>
      <w:r>
        <w:rPr>
          <w:rFonts w:ascii="Arial" w:eastAsia="Arial" w:hAnsi="Arial" w:cs="Arial"/>
          <w:spacing w:val="-1"/>
        </w:rPr>
        <w:t>AP</w:t>
      </w:r>
      <w:r>
        <w:rPr>
          <w:rFonts w:ascii="Arial" w:eastAsia="Arial" w:hAnsi="Arial" w:cs="Arial"/>
        </w:rPr>
        <w:t>L)</w:t>
      </w:r>
      <w:r>
        <w:rPr>
          <w:rFonts w:ascii="Arial" w:eastAsia="Arial" w:hAnsi="Arial" w:cs="Arial"/>
        </w:rPr>
        <w:tab/>
        <w:t>15</w:t>
      </w:r>
    </w:p>
    <w:p w:rsidR="000A5570" w:rsidRDefault="000A5570">
      <w:pPr>
        <w:spacing w:before="9" w:after="0" w:line="110" w:lineRule="exact"/>
        <w:rPr>
          <w:sz w:val="11"/>
          <w:szCs w:val="11"/>
        </w:rPr>
      </w:pPr>
    </w:p>
    <w:p w:rsidR="000A5570" w:rsidRDefault="00863EB5">
      <w:pPr>
        <w:tabs>
          <w:tab w:val="left" w:pos="1140"/>
          <w:tab w:val="left" w:pos="9680"/>
        </w:tabs>
        <w:spacing w:after="0" w:line="240" w:lineRule="auto"/>
        <w:ind w:left="298" w:right="-20"/>
        <w:rPr>
          <w:rFonts w:ascii="Arial" w:eastAsia="Arial" w:hAnsi="Arial" w:cs="Arial"/>
        </w:rPr>
      </w:pPr>
      <w:r>
        <w:rPr>
          <w:rFonts w:ascii="Arial" w:eastAsia="Arial" w:hAnsi="Arial" w:cs="Arial"/>
        </w:rPr>
        <w:t>4</w:t>
      </w:r>
      <w:r>
        <w:rPr>
          <w:rFonts w:ascii="Arial" w:eastAsia="Arial" w:hAnsi="Arial" w:cs="Arial"/>
          <w:spacing w:val="1"/>
        </w:rPr>
        <w:t>.</w:t>
      </w:r>
      <w:r>
        <w:rPr>
          <w:rFonts w:ascii="Arial" w:eastAsia="Arial" w:hAnsi="Arial" w:cs="Arial"/>
        </w:rPr>
        <w:t>4</w:t>
      </w:r>
      <w:r>
        <w:rPr>
          <w:rFonts w:ascii="Arial" w:eastAsia="Arial" w:hAnsi="Arial" w:cs="Arial"/>
        </w:rPr>
        <w:tab/>
      </w:r>
      <w:r>
        <w:rPr>
          <w:rFonts w:ascii="Arial" w:eastAsia="Arial" w:hAnsi="Arial" w:cs="Arial"/>
          <w:spacing w:val="-4"/>
        </w:rPr>
        <w:t>M</w:t>
      </w:r>
      <w:r>
        <w:rPr>
          <w:rFonts w:ascii="Arial" w:eastAsia="Arial" w:hAnsi="Arial" w:cs="Arial"/>
        </w:rPr>
        <w:t>e</w:t>
      </w:r>
      <w:r>
        <w:rPr>
          <w:rFonts w:ascii="Arial" w:eastAsia="Arial" w:hAnsi="Arial" w:cs="Arial"/>
          <w:spacing w:val="2"/>
        </w:rPr>
        <w:t>d</w:t>
      </w:r>
      <w:r>
        <w:rPr>
          <w:rFonts w:ascii="Arial" w:eastAsia="Arial" w:hAnsi="Arial" w:cs="Arial"/>
          <w:spacing w:val="-1"/>
        </w:rPr>
        <w:t>i</w:t>
      </w:r>
      <w:r>
        <w:rPr>
          <w:rFonts w:ascii="Arial" w:eastAsia="Arial" w:hAnsi="Arial" w:cs="Arial"/>
        </w:rPr>
        <w:t>ca</w:t>
      </w:r>
      <w:r>
        <w:rPr>
          <w:rFonts w:ascii="Arial" w:eastAsia="Arial" w:hAnsi="Arial" w:cs="Arial"/>
          <w:spacing w:val="-1"/>
        </w:rPr>
        <w:t>l</w:t>
      </w:r>
      <w:r>
        <w:rPr>
          <w:rFonts w:ascii="Arial" w:eastAsia="Arial" w:hAnsi="Arial" w:cs="Arial"/>
          <w:spacing w:val="1"/>
        </w:rPr>
        <w:t>/</w:t>
      </w:r>
      <w:r>
        <w:rPr>
          <w:rFonts w:ascii="Arial" w:eastAsia="Arial" w:hAnsi="Arial" w:cs="Arial"/>
          <w:spacing w:val="-1"/>
        </w:rPr>
        <w:t>P</w:t>
      </w:r>
      <w:r>
        <w:rPr>
          <w:rFonts w:ascii="Arial" w:eastAsia="Arial" w:hAnsi="Arial" w:cs="Arial"/>
        </w:rPr>
        <w:t>h</w:t>
      </w:r>
      <w:r>
        <w:rPr>
          <w:rFonts w:ascii="Arial" w:eastAsia="Arial" w:hAnsi="Arial" w:cs="Arial"/>
          <w:spacing w:val="-2"/>
        </w:rPr>
        <w:t>y</w:t>
      </w:r>
      <w:r>
        <w:rPr>
          <w:rFonts w:ascii="Arial" w:eastAsia="Arial" w:hAnsi="Arial" w:cs="Arial"/>
          <w:spacing w:val="2"/>
        </w:rPr>
        <w:t>s</w:t>
      </w:r>
      <w:r>
        <w:rPr>
          <w:rFonts w:ascii="Arial" w:eastAsia="Arial" w:hAnsi="Arial" w:cs="Arial"/>
          <w:spacing w:val="-1"/>
        </w:rPr>
        <w:t>i</w:t>
      </w:r>
      <w:r>
        <w:rPr>
          <w:rFonts w:ascii="Arial" w:eastAsia="Arial" w:hAnsi="Arial" w:cs="Arial"/>
        </w:rPr>
        <w:t xml:space="preserve">cal </w:t>
      </w:r>
      <w:r>
        <w:rPr>
          <w:rFonts w:ascii="Arial" w:eastAsia="Arial" w:hAnsi="Arial" w:cs="Arial"/>
          <w:spacing w:val="-1"/>
        </w:rPr>
        <w:t>R</w:t>
      </w:r>
      <w:r>
        <w:rPr>
          <w:rFonts w:ascii="Arial" w:eastAsia="Arial" w:hAnsi="Arial" w:cs="Arial"/>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2"/>
        </w:rPr>
        <w:t>r</w:t>
      </w:r>
      <w:r>
        <w:rPr>
          <w:rFonts w:ascii="Arial" w:eastAsia="Arial" w:hAnsi="Arial" w:cs="Arial"/>
        </w:rPr>
        <w:t>e</w:t>
      </w:r>
      <w:r>
        <w:rPr>
          <w:rFonts w:ascii="Arial" w:eastAsia="Arial" w:hAnsi="Arial" w:cs="Arial"/>
          <w:spacing w:val="1"/>
        </w:rPr>
        <w:t>m</w:t>
      </w:r>
      <w:r>
        <w:rPr>
          <w:rFonts w:ascii="Arial" w:eastAsia="Arial" w:hAnsi="Arial" w:cs="Arial"/>
        </w:rPr>
        <w:t>en</w:t>
      </w:r>
      <w:r>
        <w:rPr>
          <w:rFonts w:ascii="Arial" w:eastAsia="Arial" w:hAnsi="Arial" w:cs="Arial"/>
          <w:spacing w:val="1"/>
        </w:rPr>
        <w:t>t</w:t>
      </w:r>
      <w:r>
        <w:rPr>
          <w:rFonts w:ascii="Arial" w:eastAsia="Arial" w:hAnsi="Arial" w:cs="Arial"/>
        </w:rPr>
        <w:t>s</w:t>
      </w:r>
      <w:r>
        <w:rPr>
          <w:rFonts w:ascii="Arial" w:eastAsia="Arial" w:hAnsi="Arial" w:cs="Arial"/>
        </w:rPr>
        <w:tab/>
        <w:t>16</w:t>
      </w:r>
    </w:p>
    <w:p w:rsidR="000A5570" w:rsidRDefault="000A5570">
      <w:pPr>
        <w:spacing w:before="1" w:after="0" w:line="120" w:lineRule="exact"/>
        <w:rPr>
          <w:sz w:val="12"/>
          <w:szCs w:val="12"/>
        </w:rPr>
      </w:pPr>
    </w:p>
    <w:p w:rsidR="000A5570" w:rsidRDefault="00863EB5">
      <w:pPr>
        <w:tabs>
          <w:tab w:val="left" w:pos="1140"/>
          <w:tab w:val="left" w:pos="9680"/>
        </w:tabs>
        <w:spacing w:after="0" w:line="240" w:lineRule="auto"/>
        <w:ind w:left="298" w:right="-20"/>
        <w:rPr>
          <w:rFonts w:ascii="Arial" w:eastAsia="Arial" w:hAnsi="Arial" w:cs="Arial"/>
        </w:rPr>
      </w:pPr>
      <w:r>
        <w:rPr>
          <w:rFonts w:ascii="Arial" w:eastAsia="Arial" w:hAnsi="Arial" w:cs="Arial"/>
        </w:rPr>
        <w:t>4</w:t>
      </w:r>
      <w:r>
        <w:rPr>
          <w:rFonts w:ascii="Arial" w:eastAsia="Arial" w:hAnsi="Arial" w:cs="Arial"/>
          <w:spacing w:val="1"/>
        </w:rPr>
        <w:t>.</w:t>
      </w:r>
      <w:r>
        <w:rPr>
          <w:rFonts w:ascii="Arial" w:eastAsia="Arial" w:hAnsi="Arial" w:cs="Arial"/>
        </w:rPr>
        <w:t>5</w:t>
      </w:r>
      <w:r>
        <w:rPr>
          <w:rFonts w:ascii="Arial" w:eastAsia="Arial" w:hAnsi="Arial" w:cs="Arial"/>
        </w:rPr>
        <w:tab/>
      </w:r>
      <w:r>
        <w:rPr>
          <w:rFonts w:ascii="Arial" w:eastAsia="Arial" w:hAnsi="Arial" w:cs="Arial"/>
          <w:spacing w:val="-1"/>
        </w:rPr>
        <w:t>P</w:t>
      </w:r>
      <w:r>
        <w:rPr>
          <w:rFonts w:ascii="Arial" w:eastAsia="Arial" w:hAnsi="Arial" w:cs="Arial"/>
        </w:rPr>
        <w:t>e</w:t>
      </w:r>
      <w:r>
        <w:rPr>
          <w:rFonts w:ascii="Arial" w:eastAsia="Arial" w:hAnsi="Arial" w:cs="Arial"/>
          <w:spacing w:val="1"/>
        </w:rPr>
        <w:t>r</w:t>
      </w:r>
      <w:r>
        <w:rPr>
          <w:rFonts w:ascii="Arial" w:eastAsia="Arial" w:hAnsi="Arial" w:cs="Arial"/>
        </w:rPr>
        <w:t xml:space="preserve">sonal </w:t>
      </w:r>
      <w:r>
        <w:rPr>
          <w:rFonts w:ascii="Arial" w:eastAsia="Arial" w:hAnsi="Arial" w:cs="Arial"/>
          <w:spacing w:val="-1"/>
        </w:rPr>
        <w:t>At</w:t>
      </w:r>
      <w:r>
        <w:rPr>
          <w:rFonts w:ascii="Arial" w:eastAsia="Arial" w:hAnsi="Arial" w:cs="Arial"/>
          <w:spacing w:val="1"/>
        </w:rPr>
        <w:t>tr</w:t>
      </w:r>
      <w:r>
        <w:rPr>
          <w:rFonts w:ascii="Arial" w:eastAsia="Arial" w:hAnsi="Arial" w:cs="Arial"/>
          <w:spacing w:val="-1"/>
        </w:rPr>
        <w:t>i</w:t>
      </w:r>
      <w:r>
        <w:rPr>
          <w:rFonts w:ascii="Arial" w:eastAsia="Arial" w:hAnsi="Arial" w:cs="Arial"/>
        </w:rPr>
        <w:t>bu</w:t>
      </w:r>
      <w:r>
        <w:rPr>
          <w:rFonts w:ascii="Arial" w:eastAsia="Arial" w:hAnsi="Arial" w:cs="Arial"/>
          <w:spacing w:val="1"/>
        </w:rPr>
        <w:t>t</w:t>
      </w:r>
      <w:r>
        <w:rPr>
          <w:rFonts w:ascii="Arial" w:eastAsia="Arial" w:hAnsi="Arial" w:cs="Arial"/>
        </w:rPr>
        <w:t>es</w:t>
      </w:r>
      <w:r>
        <w:rPr>
          <w:rFonts w:ascii="Arial" w:eastAsia="Arial" w:hAnsi="Arial" w:cs="Arial"/>
        </w:rPr>
        <w:tab/>
        <w:t>16</w:t>
      </w:r>
    </w:p>
    <w:p w:rsidR="000A5570" w:rsidRDefault="000A5570">
      <w:pPr>
        <w:spacing w:before="7" w:after="0" w:line="110" w:lineRule="exact"/>
        <w:rPr>
          <w:sz w:val="11"/>
          <w:szCs w:val="11"/>
        </w:rPr>
      </w:pPr>
    </w:p>
    <w:p w:rsidR="000A5570" w:rsidRDefault="00863EB5">
      <w:pPr>
        <w:tabs>
          <w:tab w:val="left" w:pos="860"/>
          <w:tab w:val="left" w:pos="9680"/>
        </w:tabs>
        <w:spacing w:after="0" w:line="240" w:lineRule="auto"/>
        <w:ind w:left="298" w:right="-20"/>
        <w:rPr>
          <w:rFonts w:ascii="Arial" w:eastAsia="Arial" w:hAnsi="Arial" w:cs="Arial"/>
        </w:rPr>
      </w:pPr>
      <w:r>
        <w:rPr>
          <w:rFonts w:ascii="Arial" w:eastAsia="Arial" w:hAnsi="Arial" w:cs="Arial"/>
          <w:b/>
          <w:bCs/>
        </w:rPr>
        <w:t>5</w:t>
      </w:r>
      <w:r>
        <w:rPr>
          <w:rFonts w:ascii="Arial" w:eastAsia="Arial" w:hAnsi="Arial" w:cs="Arial"/>
          <w:b/>
          <w:bCs/>
        </w:rPr>
        <w:tab/>
      </w:r>
      <w:r>
        <w:rPr>
          <w:rFonts w:ascii="Arial" w:eastAsia="Arial" w:hAnsi="Arial" w:cs="Arial"/>
          <w:b/>
          <w:bCs/>
          <w:spacing w:val="1"/>
        </w:rPr>
        <w:t>QU</w:t>
      </w:r>
      <w:r>
        <w:rPr>
          <w:rFonts w:ascii="Arial" w:eastAsia="Arial" w:hAnsi="Arial" w:cs="Arial"/>
          <w:b/>
          <w:bCs/>
          <w:spacing w:val="-6"/>
        </w:rPr>
        <w:t>A</w:t>
      </w:r>
      <w:r>
        <w:rPr>
          <w:rFonts w:ascii="Arial" w:eastAsia="Arial" w:hAnsi="Arial" w:cs="Arial"/>
          <w:b/>
          <w:bCs/>
        </w:rPr>
        <w:t>L</w:t>
      </w:r>
      <w:r>
        <w:rPr>
          <w:rFonts w:ascii="Arial" w:eastAsia="Arial" w:hAnsi="Arial" w:cs="Arial"/>
          <w:b/>
          <w:bCs/>
          <w:spacing w:val="1"/>
        </w:rPr>
        <w:t>I</w:t>
      </w:r>
      <w:r>
        <w:rPr>
          <w:rFonts w:ascii="Arial" w:eastAsia="Arial" w:hAnsi="Arial" w:cs="Arial"/>
          <w:b/>
          <w:bCs/>
        </w:rPr>
        <w:t>F</w:t>
      </w:r>
      <w:r>
        <w:rPr>
          <w:rFonts w:ascii="Arial" w:eastAsia="Arial" w:hAnsi="Arial" w:cs="Arial"/>
          <w:b/>
          <w:bCs/>
          <w:spacing w:val="1"/>
        </w:rPr>
        <w:t>IC</w:t>
      </w:r>
      <w:r>
        <w:rPr>
          <w:rFonts w:ascii="Arial" w:eastAsia="Arial" w:hAnsi="Arial" w:cs="Arial"/>
          <w:b/>
          <w:bCs/>
          <w:spacing w:val="-6"/>
        </w:rPr>
        <w:t>A</w:t>
      </w:r>
      <w:r>
        <w:rPr>
          <w:rFonts w:ascii="Arial" w:eastAsia="Arial" w:hAnsi="Arial" w:cs="Arial"/>
          <w:b/>
          <w:bCs/>
        </w:rPr>
        <w:t>T</w:t>
      </w:r>
      <w:r>
        <w:rPr>
          <w:rFonts w:ascii="Arial" w:eastAsia="Arial" w:hAnsi="Arial" w:cs="Arial"/>
          <w:b/>
          <w:bCs/>
          <w:spacing w:val="1"/>
        </w:rPr>
        <w:t>IO</w:t>
      </w:r>
      <w:r>
        <w:rPr>
          <w:rFonts w:ascii="Arial" w:eastAsia="Arial" w:hAnsi="Arial" w:cs="Arial"/>
          <w:b/>
          <w:bCs/>
        </w:rPr>
        <w:t>N</w:t>
      </w:r>
      <w:r>
        <w:rPr>
          <w:rFonts w:ascii="Arial" w:eastAsia="Arial" w:hAnsi="Arial" w:cs="Arial"/>
          <w:b/>
          <w:bCs/>
          <w:spacing w:val="2"/>
        </w:rPr>
        <w:t xml:space="preserve"> </w:t>
      </w:r>
      <w:r>
        <w:rPr>
          <w:rFonts w:ascii="Arial" w:eastAsia="Arial" w:hAnsi="Arial" w:cs="Arial"/>
          <w:b/>
          <w:bCs/>
          <w:spacing w:val="-6"/>
        </w:rPr>
        <w:t>A</w:t>
      </w:r>
      <w:r>
        <w:rPr>
          <w:rFonts w:ascii="Arial" w:eastAsia="Arial" w:hAnsi="Arial" w:cs="Arial"/>
          <w:b/>
          <w:bCs/>
          <w:spacing w:val="-1"/>
        </w:rPr>
        <w:t>N</w:t>
      </w:r>
      <w:r>
        <w:rPr>
          <w:rFonts w:ascii="Arial" w:eastAsia="Arial" w:hAnsi="Arial" w:cs="Arial"/>
          <w:b/>
          <w:bCs/>
        </w:rPr>
        <w:t>D</w:t>
      </w:r>
      <w:r>
        <w:rPr>
          <w:rFonts w:ascii="Arial" w:eastAsia="Arial" w:hAnsi="Arial" w:cs="Arial"/>
          <w:b/>
          <w:bCs/>
          <w:spacing w:val="2"/>
        </w:rPr>
        <w:t xml:space="preserve"> </w:t>
      </w:r>
      <w:r>
        <w:rPr>
          <w:rFonts w:ascii="Arial" w:eastAsia="Arial" w:hAnsi="Arial" w:cs="Arial"/>
          <w:b/>
          <w:bCs/>
          <w:spacing w:val="-1"/>
        </w:rPr>
        <w:t>CE</w:t>
      </w:r>
      <w:r>
        <w:rPr>
          <w:rFonts w:ascii="Arial" w:eastAsia="Arial" w:hAnsi="Arial" w:cs="Arial"/>
          <w:b/>
          <w:bCs/>
          <w:spacing w:val="1"/>
        </w:rPr>
        <w:t>R</w:t>
      </w:r>
      <w:r>
        <w:rPr>
          <w:rFonts w:ascii="Arial" w:eastAsia="Arial" w:hAnsi="Arial" w:cs="Arial"/>
          <w:b/>
          <w:bCs/>
          <w:spacing w:val="-3"/>
        </w:rPr>
        <w:t>T</w:t>
      </w:r>
      <w:r>
        <w:rPr>
          <w:rFonts w:ascii="Arial" w:eastAsia="Arial" w:hAnsi="Arial" w:cs="Arial"/>
          <w:b/>
          <w:bCs/>
          <w:spacing w:val="1"/>
        </w:rPr>
        <w:t>I</w:t>
      </w:r>
      <w:r>
        <w:rPr>
          <w:rFonts w:ascii="Arial" w:eastAsia="Arial" w:hAnsi="Arial" w:cs="Arial"/>
          <w:b/>
          <w:bCs/>
        </w:rPr>
        <w:t>F</w:t>
      </w:r>
      <w:r>
        <w:rPr>
          <w:rFonts w:ascii="Arial" w:eastAsia="Arial" w:hAnsi="Arial" w:cs="Arial"/>
          <w:b/>
          <w:bCs/>
          <w:spacing w:val="1"/>
        </w:rPr>
        <w:t>IC</w:t>
      </w:r>
      <w:r>
        <w:rPr>
          <w:rFonts w:ascii="Arial" w:eastAsia="Arial" w:hAnsi="Arial" w:cs="Arial"/>
          <w:b/>
          <w:bCs/>
          <w:spacing w:val="-6"/>
        </w:rPr>
        <w:t>A</w:t>
      </w:r>
      <w:r>
        <w:rPr>
          <w:rFonts w:ascii="Arial" w:eastAsia="Arial" w:hAnsi="Arial" w:cs="Arial"/>
          <w:b/>
          <w:bCs/>
          <w:spacing w:val="-3"/>
        </w:rPr>
        <w:t>T</w:t>
      </w:r>
      <w:r>
        <w:rPr>
          <w:rFonts w:ascii="Arial" w:eastAsia="Arial" w:hAnsi="Arial" w:cs="Arial"/>
          <w:b/>
          <w:bCs/>
          <w:spacing w:val="1"/>
        </w:rPr>
        <w:t>IO</w:t>
      </w:r>
      <w:r>
        <w:rPr>
          <w:rFonts w:ascii="Arial" w:eastAsia="Arial" w:hAnsi="Arial" w:cs="Arial"/>
          <w:b/>
          <w:bCs/>
        </w:rPr>
        <w:t>N</w:t>
      </w:r>
      <w:r>
        <w:rPr>
          <w:rFonts w:ascii="Arial" w:eastAsia="Arial" w:hAnsi="Arial" w:cs="Arial"/>
          <w:b/>
          <w:bCs/>
        </w:rPr>
        <w:tab/>
        <w:t>16</w:t>
      </w:r>
    </w:p>
    <w:p w:rsidR="000A5570" w:rsidRDefault="000A5570">
      <w:pPr>
        <w:spacing w:before="1" w:after="0" w:line="120" w:lineRule="exact"/>
        <w:rPr>
          <w:sz w:val="12"/>
          <w:szCs w:val="12"/>
        </w:rPr>
      </w:pPr>
    </w:p>
    <w:p w:rsidR="000A5570" w:rsidRDefault="00863EB5">
      <w:pPr>
        <w:tabs>
          <w:tab w:val="left" w:pos="1140"/>
          <w:tab w:val="left" w:pos="9680"/>
        </w:tabs>
        <w:spacing w:after="0" w:line="240" w:lineRule="auto"/>
        <w:ind w:left="298" w:right="-20"/>
        <w:rPr>
          <w:rFonts w:ascii="Arial" w:eastAsia="Arial" w:hAnsi="Arial" w:cs="Arial"/>
        </w:rPr>
      </w:pPr>
      <w:r>
        <w:rPr>
          <w:rFonts w:ascii="Arial" w:eastAsia="Arial" w:hAnsi="Arial" w:cs="Arial"/>
        </w:rPr>
        <w:t>5</w:t>
      </w:r>
      <w:r>
        <w:rPr>
          <w:rFonts w:ascii="Arial" w:eastAsia="Arial" w:hAnsi="Arial" w:cs="Arial"/>
          <w:spacing w:val="1"/>
        </w:rPr>
        <w:t>.</w:t>
      </w:r>
      <w:r>
        <w:rPr>
          <w:rFonts w:ascii="Arial" w:eastAsia="Arial" w:hAnsi="Arial" w:cs="Arial"/>
        </w:rPr>
        <w:t>1</w:t>
      </w:r>
      <w:r>
        <w:rPr>
          <w:rFonts w:ascii="Arial" w:eastAsia="Arial" w:hAnsi="Arial" w:cs="Arial"/>
        </w:rPr>
        <w:tab/>
      </w:r>
      <w:r>
        <w:rPr>
          <w:rFonts w:ascii="Arial" w:eastAsia="Arial" w:hAnsi="Arial" w:cs="Arial"/>
          <w:spacing w:val="1"/>
        </w:rPr>
        <w:t>Q</w:t>
      </w:r>
      <w:r>
        <w:rPr>
          <w:rFonts w:ascii="Arial" w:eastAsia="Arial" w:hAnsi="Arial" w:cs="Arial"/>
        </w:rPr>
        <w:t>ua</w:t>
      </w:r>
      <w:r>
        <w:rPr>
          <w:rFonts w:ascii="Arial" w:eastAsia="Arial" w:hAnsi="Arial" w:cs="Arial"/>
          <w:spacing w:val="-1"/>
        </w:rPr>
        <w:t>l</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rPr>
        <w:tab/>
        <w:t>16</w:t>
      </w:r>
    </w:p>
    <w:p w:rsidR="000A5570" w:rsidRDefault="000A5570">
      <w:pPr>
        <w:spacing w:before="1" w:after="0" w:line="120" w:lineRule="exact"/>
        <w:rPr>
          <w:sz w:val="12"/>
          <w:szCs w:val="12"/>
        </w:rPr>
      </w:pPr>
    </w:p>
    <w:p w:rsidR="000A5570" w:rsidRDefault="00863EB5">
      <w:pPr>
        <w:tabs>
          <w:tab w:val="left" w:pos="2000"/>
          <w:tab w:val="left" w:pos="9700"/>
        </w:tabs>
        <w:spacing w:after="0" w:line="240" w:lineRule="auto"/>
        <w:ind w:left="1150" w:right="-20"/>
        <w:rPr>
          <w:rFonts w:ascii="Arial" w:eastAsia="Arial" w:hAnsi="Arial" w:cs="Arial"/>
          <w:sz w:val="20"/>
          <w:szCs w:val="20"/>
        </w:rPr>
      </w:pPr>
      <w:r>
        <w:rPr>
          <w:rFonts w:ascii="Arial" w:eastAsia="Arial" w:hAnsi="Arial" w:cs="Arial"/>
          <w:sz w:val="20"/>
          <w:szCs w:val="20"/>
        </w:rPr>
        <w:t>5.1.1</w:t>
      </w:r>
      <w:r>
        <w:rPr>
          <w:rFonts w:ascii="Arial" w:eastAsia="Arial" w:hAnsi="Arial" w:cs="Arial"/>
          <w:sz w:val="20"/>
          <w:szCs w:val="20"/>
        </w:rPr>
        <w:tab/>
      </w:r>
      <w:r>
        <w:rPr>
          <w:rFonts w:ascii="Arial" w:eastAsia="Arial" w:hAnsi="Arial" w:cs="Arial"/>
          <w:spacing w:val="-1"/>
          <w:sz w:val="20"/>
          <w:szCs w:val="20"/>
        </w:rPr>
        <w:t>V</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2"/>
          <w:sz w:val="20"/>
          <w:szCs w:val="20"/>
        </w:rPr>
        <w:t>d</w:t>
      </w:r>
      <w:r>
        <w:rPr>
          <w:rFonts w:ascii="Arial" w:eastAsia="Arial" w:hAnsi="Arial" w:cs="Arial"/>
          <w:spacing w:val="-1"/>
          <w:sz w:val="20"/>
          <w:szCs w:val="20"/>
        </w:rPr>
        <w:t>i</w:t>
      </w:r>
      <w:r>
        <w:rPr>
          <w:rFonts w:ascii="Arial" w:eastAsia="Arial" w:hAnsi="Arial" w:cs="Arial"/>
          <w:spacing w:val="5"/>
          <w:sz w:val="20"/>
          <w:szCs w:val="20"/>
        </w:rPr>
        <w:t>t</w:t>
      </w:r>
      <w:r>
        <w:rPr>
          <w:rFonts w:ascii="Arial" w:eastAsia="Arial" w:hAnsi="Arial" w:cs="Arial"/>
          <w:sz w:val="20"/>
          <w:szCs w:val="20"/>
        </w:rPr>
        <w:t>y</w:t>
      </w:r>
      <w:r>
        <w:rPr>
          <w:rFonts w:ascii="Arial" w:eastAsia="Arial" w:hAnsi="Arial" w:cs="Arial"/>
          <w:sz w:val="20"/>
          <w:szCs w:val="20"/>
        </w:rPr>
        <w:tab/>
        <w:t>16</w:t>
      </w:r>
    </w:p>
    <w:p w:rsidR="000A5570" w:rsidRDefault="000A5570">
      <w:pPr>
        <w:spacing w:before="1" w:after="0" w:line="120" w:lineRule="exact"/>
        <w:rPr>
          <w:sz w:val="12"/>
          <w:szCs w:val="12"/>
        </w:rPr>
      </w:pPr>
    </w:p>
    <w:p w:rsidR="000A5570" w:rsidRDefault="00863EB5">
      <w:pPr>
        <w:tabs>
          <w:tab w:val="left" w:pos="1140"/>
          <w:tab w:val="left" w:pos="9680"/>
        </w:tabs>
        <w:spacing w:after="0" w:line="240" w:lineRule="auto"/>
        <w:ind w:left="298" w:right="-20"/>
        <w:rPr>
          <w:rFonts w:ascii="Arial" w:eastAsia="Arial" w:hAnsi="Arial" w:cs="Arial"/>
        </w:rPr>
      </w:pPr>
      <w:r>
        <w:rPr>
          <w:rFonts w:ascii="Arial" w:eastAsia="Arial" w:hAnsi="Arial" w:cs="Arial"/>
        </w:rPr>
        <w:t>5</w:t>
      </w:r>
      <w:r>
        <w:rPr>
          <w:rFonts w:ascii="Arial" w:eastAsia="Arial" w:hAnsi="Arial" w:cs="Arial"/>
          <w:spacing w:val="1"/>
        </w:rPr>
        <w:t>.</w:t>
      </w:r>
      <w:r>
        <w:rPr>
          <w:rFonts w:ascii="Arial" w:eastAsia="Arial" w:hAnsi="Arial" w:cs="Arial"/>
        </w:rPr>
        <w:t>2</w:t>
      </w:r>
      <w:r>
        <w:rPr>
          <w:rFonts w:ascii="Arial" w:eastAsia="Arial" w:hAnsi="Arial" w:cs="Arial"/>
        </w:rPr>
        <w:tab/>
      </w:r>
      <w:r>
        <w:rPr>
          <w:rFonts w:ascii="Arial" w:eastAsia="Arial" w:hAnsi="Arial" w:cs="Arial"/>
          <w:spacing w:val="-1"/>
        </w:rPr>
        <w:t>C</w:t>
      </w:r>
      <w:r>
        <w:rPr>
          <w:rFonts w:ascii="Arial" w:eastAsia="Arial" w:hAnsi="Arial" w:cs="Arial"/>
        </w:rPr>
        <w:t>e</w:t>
      </w:r>
      <w:r>
        <w:rPr>
          <w:rFonts w:ascii="Arial" w:eastAsia="Arial" w:hAnsi="Arial" w:cs="Arial"/>
          <w:spacing w:val="1"/>
        </w:rPr>
        <w:t>rt</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rPr>
        <w:tab/>
        <w:t>16</w:t>
      </w:r>
    </w:p>
    <w:p w:rsidR="000A5570" w:rsidRDefault="000A5570">
      <w:pPr>
        <w:spacing w:before="9" w:after="0" w:line="110" w:lineRule="exact"/>
        <w:rPr>
          <w:sz w:val="11"/>
          <w:szCs w:val="11"/>
        </w:rPr>
      </w:pPr>
    </w:p>
    <w:p w:rsidR="000A5570" w:rsidRDefault="00863EB5">
      <w:pPr>
        <w:tabs>
          <w:tab w:val="left" w:pos="2000"/>
          <w:tab w:val="left" w:pos="9700"/>
        </w:tabs>
        <w:spacing w:after="0" w:line="240" w:lineRule="auto"/>
        <w:ind w:left="1150" w:right="-20"/>
        <w:rPr>
          <w:rFonts w:ascii="Arial" w:eastAsia="Arial" w:hAnsi="Arial" w:cs="Arial"/>
          <w:sz w:val="20"/>
          <w:szCs w:val="20"/>
        </w:rPr>
      </w:pPr>
      <w:r>
        <w:rPr>
          <w:rFonts w:ascii="Arial" w:eastAsia="Arial" w:hAnsi="Arial" w:cs="Arial"/>
          <w:sz w:val="20"/>
          <w:szCs w:val="20"/>
        </w:rPr>
        <w:t>5.2.1</w:t>
      </w:r>
      <w:r>
        <w:rPr>
          <w:rFonts w:ascii="Arial" w:eastAsia="Arial" w:hAnsi="Arial" w:cs="Arial"/>
          <w:sz w:val="20"/>
          <w:szCs w:val="20"/>
        </w:rPr>
        <w:tab/>
      </w:r>
      <w:r>
        <w:rPr>
          <w:rFonts w:ascii="Arial" w:eastAsia="Arial" w:hAnsi="Arial" w:cs="Arial"/>
          <w:spacing w:val="-1"/>
          <w:sz w:val="20"/>
          <w:szCs w:val="20"/>
        </w:rPr>
        <w:t>V</w:t>
      </w:r>
      <w:r>
        <w:rPr>
          <w:rFonts w:ascii="Arial" w:eastAsia="Arial" w:hAnsi="Arial" w:cs="Arial"/>
          <w:spacing w:val="3"/>
          <w:sz w:val="20"/>
          <w:szCs w:val="20"/>
        </w:rPr>
        <w:t>T</w:t>
      </w:r>
      <w:r>
        <w:rPr>
          <w:rFonts w:ascii="Arial" w:eastAsia="Arial" w:hAnsi="Arial" w:cs="Arial"/>
          <w:sz w:val="20"/>
          <w:szCs w:val="20"/>
        </w:rPr>
        <w:t>S</w:t>
      </w:r>
      <w:r>
        <w:rPr>
          <w:rFonts w:ascii="Arial" w:eastAsia="Arial" w:hAnsi="Arial" w:cs="Arial"/>
          <w:spacing w:val="-5"/>
          <w:sz w:val="20"/>
          <w:szCs w:val="20"/>
        </w:rPr>
        <w:t xml:space="preserve"> </w:t>
      </w:r>
      <w:r>
        <w:rPr>
          <w:rFonts w:ascii="Arial" w:eastAsia="Arial" w:hAnsi="Arial" w:cs="Arial"/>
          <w:spacing w:val="1"/>
          <w:sz w:val="20"/>
          <w:szCs w:val="20"/>
        </w:rPr>
        <w:t>O</w:t>
      </w:r>
      <w:r>
        <w:rPr>
          <w:rFonts w:ascii="Arial" w:eastAsia="Arial" w:hAnsi="Arial" w:cs="Arial"/>
          <w:sz w:val="20"/>
          <w:szCs w:val="20"/>
        </w:rPr>
        <w:t>pe</w:t>
      </w:r>
      <w:r>
        <w:rPr>
          <w:rFonts w:ascii="Arial" w:eastAsia="Arial" w:hAnsi="Arial" w:cs="Arial"/>
          <w:spacing w:val="1"/>
          <w:sz w:val="20"/>
          <w:szCs w:val="20"/>
        </w:rPr>
        <w:t>r</w:t>
      </w:r>
      <w:r>
        <w:rPr>
          <w:rFonts w:ascii="Arial" w:eastAsia="Arial" w:hAnsi="Arial" w:cs="Arial"/>
          <w:sz w:val="20"/>
          <w:szCs w:val="20"/>
        </w:rPr>
        <w:t>ator</w:t>
      </w:r>
      <w:r>
        <w:rPr>
          <w:rFonts w:ascii="Arial" w:eastAsia="Arial" w:hAnsi="Arial" w:cs="Arial"/>
          <w:spacing w:val="-8"/>
          <w:sz w:val="20"/>
          <w:szCs w:val="20"/>
        </w:rPr>
        <w:t xml:space="preserve"> </w:t>
      </w:r>
      <w:r>
        <w:rPr>
          <w:rFonts w:ascii="Arial" w:eastAsia="Arial" w:hAnsi="Arial" w:cs="Arial"/>
          <w:spacing w:val="3"/>
          <w:sz w:val="20"/>
          <w:szCs w:val="20"/>
        </w:rPr>
        <w:t>C</w:t>
      </w:r>
      <w:r>
        <w:rPr>
          <w:rFonts w:ascii="Arial" w:eastAsia="Arial" w:hAnsi="Arial" w:cs="Arial"/>
          <w:sz w:val="20"/>
          <w:szCs w:val="20"/>
        </w:rPr>
        <w:t>ou</w:t>
      </w:r>
      <w:r>
        <w:rPr>
          <w:rFonts w:ascii="Arial" w:eastAsia="Arial" w:hAnsi="Arial" w:cs="Arial"/>
          <w:spacing w:val="1"/>
          <w:sz w:val="20"/>
          <w:szCs w:val="20"/>
        </w:rPr>
        <w:t>rs</w:t>
      </w:r>
      <w:r>
        <w:rPr>
          <w:rFonts w:ascii="Arial" w:eastAsia="Arial" w:hAnsi="Arial" w:cs="Arial"/>
          <w:sz w:val="20"/>
          <w:szCs w:val="20"/>
        </w:rPr>
        <w:t>e</w:t>
      </w:r>
      <w:r>
        <w:rPr>
          <w:rFonts w:ascii="Arial" w:eastAsia="Arial" w:hAnsi="Arial" w:cs="Arial"/>
          <w:spacing w:val="-7"/>
          <w:sz w:val="20"/>
          <w:szCs w:val="20"/>
        </w:rPr>
        <w:t xml:space="preserve"> </w:t>
      </w:r>
      <w:r>
        <w:rPr>
          <w:rFonts w:ascii="Arial" w:eastAsia="Arial" w:hAnsi="Arial" w:cs="Arial"/>
          <w:spacing w:val="3"/>
          <w:sz w:val="20"/>
          <w:szCs w:val="20"/>
        </w:rPr>
        <w:t>C</w:t>
      </w:r>
      <w:r>
        <w:rPr>
          <w:rFonts w:ascii="Arial" w:eastAsia="Arial" w:hAnsi="Arial" w:cs="Arial"/>
          <w:sz w:val="20"/>
          <w:szCs w:val="20"/>
        </w:rPr>
        <w:t>e</w:t>
      </w:r>
      <w:r>
        <w:rPr>
          <w:rFonts w:ascii="Arial" w:eastAsia="Arial" w:hAnsi="Arial" w:cs="Arial"/>
          <w:spacing w:val="1"/>
          <w:sz w:val="20"/>
          <w:szCs w:val="20"/>
        </w:rPr>
        <w:t>r</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pacing w:val="2"/>
          <w:sz w:val="20"/>
          <w:szCs w:val="20"/>
        </w:rPr>
        <w:t>f</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z w:val="20"/>
          <w:szCs w:val="20"/>
        </w:rPr>
        <w:t>ate</w:t>
      </w:r>
      <w:r>
        <w:rPr>
          <w:rFonts w:ascii="Arial" w:eastAsia="Arial" w:hAnsi="Arial" w:cs="Arial"/>
          <w:sz w:val="20"/>
          <w:szCs w:val="20"/>
        </w:rPr>
        <w:tab/>
        <w:t>17</w:t>
      </w:r>
    </w:p>
    <w:p w:rsidR="000A5570" w:rsidRDefault="00863EB5">
      <w:pPr>
        <w:tabs>
          <w:tab w:val="left" w:pos="2000"/>
          <w:tab w:val="left" w:pos="9700"/>
        </w:tabs>
        <w:spacing w:after="0" w:line="240" w:lineRule="auto"/>
        <w:ind w:left="1150" w:right="-20"/>
        <w:rPr>
          <w:rFonts w:ascii="Arial" w:eastAsia="Arial" w:hAnsi="Arial" w:cs="Arial"/>
          <w:sz w:val="20"/>
          <w:szCs w:val="20"/>
        </w:rPr>
      </w:pPr>
      <w:r>
        <w:rPr>
          <w:rFonts w:ascii="Arial" w:eastAsia="Arial" w:hAnsi="Arial" w:cs="Arial"/>
          <w:sz w:val="20"/>
          <w:szCs w:val="20"/>
        </w:rPr>
        <w:t>5.2.2</w:t>
      </w:r>
      <w:r>
        <w:rPr>
          <w:rFonts w:ascii="Arial" w:eastAsia="Arial" w:hAnsi="Arial" w:cs="Arial"/>
          <w:sz w:val="20"/>
          <w:szCs w:val="20"/>
        </w:rPr>
        <w:tab/>
      </w:r>
      <w:r>
        <w:rPr>
          <w:rFonts w:ascii="Arial" w:eastAsia="Arial" w:hAnsi="Arial" w:cs="Arial"/>
          <w:spacing w:val="-1"/>
          <w:sz w:val="20"/>
          <w:szCs w:val="20"/>
        </w:rPr>
        <w:t>V</w:t>
      </w:r>
      <w:r>
        <w:rPr>
          <w:rFonts w:ascii="Arial" w:eastAsia="Arial" w:hAnsi="Arial" w:cs="Arial"/>
          <w:spacing w:val="3"/>
          <w:sz w:val="20"/>
          <w:szCs w:val="20"/>
        </w:rPr>
        <w:t>T</w:t>
      </w:r>
      <w:r>
        <w:rPr>
          <w:rFonts w:ascii="Arial" w:eastAsia="Arial" w:hAnsi="Arial" w:cs="Arial"/>
          <w:sz w:val="20"/>
          <w:szCs w:val="20"/>
        </w:rPr>
        <w:t>S</w:t>
      </w:r>
      <w:r>
        <w:rPr>
          <w:rFonts w:ascii="Arial" w:eastAsia="Arial" w:hAnsi="Arial" w:cs="Arial"/>
          <w:spacing w:val="-5"/>
          <w:sz w:val="20"/>
          <w:szCs w:val="20"/>
        </w:rPr>
        <w:t xml:space="preserve"> </w:t>
      </w:r>
      <w:r>
        <w:rPr>
          <w:rFonts w:ascii="Arial" w:eastAsia="Arial" w:hAnsi="Arial" w:cs="Arial"/>
          <w:sz w:val="20"/>
          <w:szCs w:val="20"/>
        </w:rPr>
        <w:t>Ce</w:t>
      </w:r>
      <w:r>
        <w:rPr>
          <w:rFonts w:ascii="Arial" w:eastAsia="Arial" w:hAnsi="Arial" w:cs="Arial"/>
          <w:spacing w:val="1"/>
          <w:sz w:val="20"/>
          <w:szCs w:val="20"/>
        </w:rPr>
        <w:t>r</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pacing w:val="2"/>
          <w:sz w:val="20"/>
          <w:szCs w:val="20"/>
        </w:rPr>
        <w:t>f</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z w:val="20"/>
          <w:szCs w:val="20"/>
        </w:rPr>
        <w:t>a</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9"/>
          <w:sz w:val="20"/>
          <w:szCs w:val="20"/>
        </w:rPr>
        <w:t xml:space="preserve"> </w:t>
      </w:r>
      <w:r>
        <w:rPr>
          <w:rFonts w:ascii="Arial" w:eastAsia="Arial" w:hAnsi="Arial" w:cs="Arial"/>
          <w:sz w:val="20"/>
          <w:szCs w:val="20"/>
        </w:rPr>
        <w:t>Log</w:t>
      </w:r>
      <w:r>
        <w:rPr>
          <w:rFonts w:ascii="Arial" w:eastAsia="Arial" w:hAnsi="Arial" w:cs="Arial"/>
          <w:sz w:val="20"/>
          <w:szCs w:val="20"/>
        </w:rPr>
        <w:tab/>
        <w:t>17</w:t>
      </w:r>
    </w:p>
    <w:p w:rsidR="000A5570" w:rsidRDefault="000A5570">
      <w:pPr>
        <w:spacing w:before="1" w:after="0" w:line="120" w:lineRule="exact"/>
        <w:rPr>
          <w:sz w:val="12"/>
          <w:szCs w:val="12"/>
        </w:rPr>
      </w:pPr>
    </w:p>
    <w:p w:rsidR="000A5570" w:rsidRDefault="00863EB5">
      <w:pPr>
        <w:tabs>
          <w:tab w:val="left" w:pos="1140"/>
          <w:tab w:val="left" w:pos="9680"/>
        </w:tabs>
        <w:spacing w:after="0" w:line="240" w:lineRule="auto"/>
        <w:ind w:left="298" w:right="-20"/>
        <w:rPr>
          <w:rFonts w:ascii="Arial" w:eastAsia="Arial" w:hAnsi="Arial" w:cs="Arial"/>
        </w:rPr>
      </w:pPr>
      <w:r>
        <w:rPr>
          <w:rFonts w:ascii="Arial" w:eastAsia="Arial" w:hAnsi="Arial" w:cs="Arial"/>
        </w:rPr>
        <w:t>5</w:t>
      </w:r>
      <w:r>
        <w:rPr>
          <w:rFonts w:ascii="Arial" w:eastAsia="Arial" w:hAnsi="Arial" w:cs="Arial"/>
          <w:spacing w:val="1"/>
        </w:rPr>
        <w:t>.</w:t>
      </w:r>
      <w:r>
        <w:rPr>
          <w:rFonts w:ascii="Arial" w:eastAsia="Arial" w:hAnsi="Arial" w:cs="Arial"/>
        </w:rPr>
        <w:t>3</w:t>
      </w:r>
      <w:r>
        <w:rPr>
          <w:rFonts w:ascii="Arial" w:eastAsia="Arial" w:hAnsi="Arial" w:cs="Arial"/>
        </w:rPr>
        <w:tab/>
      </w:r>
      <w:r>
        <w:rPr>
          <w:rFonts w:ascii="Arial" w:eastAsia="Arial" w:hAnsi="Arial" w:cs="Arial"/>
          <w:spacing w:val="-4"/>
        </w:rPr>
        <w:t>M</w:t>
      </w:r>
      <w:r>
        <w:rPr>
          <w:rFonts w:ascii="Arial" w:eastAsia="Arial" w:hAnsi="Arial" w:cs="Arial"/>
          <w:spacing w:val="2"/>
        </w:rPr>
        <w:t>a</w:t>
      </w:r>
      <w:r>
        <w:rPr>
          <w:rFonts w:ascii="Arial" w:eastAsia="Arial" w:hAnsi="Arial" w:cs="Arial"/>
          <w:spacing w:val="-1"/>
        </w:rPr>
        <w:t>i</w:t>
      </w:r>
      <w:r>
        <w:rPr>
          <w:rFonts w:ascii="Arial" w:eastAsia="Arial" w:hAnsi="Arial" w:cs="Arial"/>
        </w:rPr>
        <w:t>n</w:t>
      </w:r>
      <w:r>
        <w:rPr>
          <w:rFonts w:ascii="Arial" w:eastAsia="Arial" w:hAnsi="Arial" w:cs="Arial"/>
          <w:spacing w:val="1"/>
        </w:rPr>
        <w:t>t</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3"/>
        </w:rPr>
        <w:t xml:space="preserve"> </w:t>
      </w:r>
      <w:r>
        <w:rPr>
          <w:rFonts w:ascii="Arial" w:eastAsia="Arial" w:hAnsi="Arial" w:cs="Arial"/>
          <w:spacing w:val="-1"/>
        </w:rPr>
        <w:t>C</w:t>
      </w:r>
      <w:r>
        <w:rPr>
          <w:rFonts w:ascii="Arial" w:eastAsia="Arial" w:hAnsi="Arial" w:cs="Arial"/>
        </w:rPr>
        <w:t>e</w:t>
      </w:r>
      <w:r>
        <w:rPr>
          <w:rFonts w:ascii="Arial" w:eastAsia="Arial" w:hAnsi="Arial" w:cs="Arial"/>
          <w:spacing w:val="1"/>
        </w:rPr>
        <w:t>rt</w:t>
      </w:r>
      <w:r>
        <w:rPr>
          <w:rFonts w:ascii="Arial" w:eastAsia="Arial" w:hAnsi="Arial" w:cs="Arial"/>
          <w:spacing w:val="-3"/>
        </w:rPr>
        <w:t>i</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rPr>
        <w:tab/>
        <w:t>17</w:t>
      </w:r>
    </w:p>
    <w:p w:rsidR="000A5570" w:rsidRDefault="000A5570">
      <w:pPr>
        <w:spacing w:before="9" w:after="0" w:line="110" w:lineRule="exact"/>
        <w:rPr>
          <w:sz w:val="11"/>
          <w:szCs w:val="11"/>
        </w:rPr>
      </w:pPr>
    </w:p>
    <w:p w:rsidR="000A5570" w:rsidRDefault="00863EB5">
      <w:pPr>
        <w:tabs>
          <w:tab w:val="left" w:pos="2000"/>
          <w:tab w:val="left" w:pos="9700"/>
        </w:tabs>
        <w:spacing w:after="0" w:line="240" w:lineRule="auto"/>
        <w:ind w:left="1150" w:right="-20"/>
        <w:rPr>
          <w:rFonts w:ascii="Arial" w:eastAsia="Arial" w:hAnsi="Arial" w:cs="Arial"/>
          <w:sz w:val="20"/>
          <w:szCs w:val="20"/>
        </w:rPr>
      </w:pPr>
      <w:r>
        <w:rPr>
          <w:rFonts w:ascii="Arial" w:eastAsia="Arial" w:hAnsi="Arial" w:cs="Arial"/>
          <w:sz w:val="20"/>
          <w:szCs w:val="20"/>
        </w:rPr>
        <w:t>5.3.1</w:t>
      </w:r>
      <w:r>
        <w:rPr>
          <w:rFonts w:ascii="Arial" w:eastAsia="Arial" w:hAnsi="Arial" w:cs="Arial"/>
          <w:sz w:val="20"/>
          <w:szCs w:val="20"/>
        </w:rPr>
        <w:tab/>
        <w:t>Reg</w:t>
      </w:r>
      <w:r>
        <w:rPr>
          <w:rFonts w:ascii="Arial" w:eastAsia="Arial" w:hAnsi="Arial" w:cs="Arial"/>
          <w:spacing w:val="2"/>
          <w:sz w:val="20"/>
          <w:szCs w:val="20"/>
        </w:rPr>
        <w:t>u</w:t>
      </w:r>
      <w:r>
        <w:rPr>
          <w:rFonts w:ascii="Arial" w:eastAsia="Arial" w:hAnsi="Arial" w:cs="Arial"/>
          <w:spacing w:val="-1"/>
          <w:sz w:val="20"/>
          <w:szCs w:val="20"/>
        </w:rPr>
        <w:t>l</w:t>
      </w:r>
      <w:r>
        <w:rPr>
          <w:rFonts w:ascii="Arial" w:eastAsia="Arial" w:hAnsi="Arial" w:cs="Arial"/>
          <w:sz w:val="20"/>
          <w:szCs w:val="20"/>
        </w:rPr>
        <w:t>ar</w:t>
      </w:r>
      <w:r>
        <w:rPr>
          <w:rFonts w:ascii="Arial" w:eastAsia="Arial" w:hAnsi="Arial" w:cs="Arial"/>
          <w:spacing w:val="-4"/>
          <w:sz w:val="20"/>
          <w:szCs w:val="20"/>
        </w:rPr>
        <w:t xml:space="preserve"> </w:t>
      </w:r>
      <w:r>
        <w:rPr>
          <w:rFonts w:ascii="Arial" w:eastAsia="Arial" w:hAnsi="Arial" w:cs="Arial"/>
          <w:spacing w:val="-1"/>
          <w:sz w:val="20"/>
          <w:szCs w:val="20"/>
        </w:rPr>
        <w:t>A</w:t>
      </w:r>
      <w:r>
        <w:rPr>
          <w:rFonts w:ascii="Arial" w:eastAsia="Arial" w:hAnsi="Arial" w:cs="Arial"/>
          <w:spacing w:val="1"/>
          <w:sz w:val="20"/>
          <w:szCs w:val="20"/>
        </w:rPr>
        <w:t>ss</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pacing w:val="-1"/>
          <w:sz w:val="20"/>
          <w:szCs w:val="20"/>
        </w:rPr>
        <w:t>s</w:t>
      </w:r>
      <w:r>
        <w:rPr>
          <w:rFonts w:ascii="Arial" w:eastAsia="Arial" w:hAnsi="Arial" w:cs="Arial"/>
          <w:spacing w:val="4"/>
          <w:sz w:val="20"/>
          <w:szCs w:val="20"/>
        </w:rPr>
        <w:t>m</w:t>
      </w:r>
      <w:r>
        <w:rPr>
          <w:rFonts w:ascii="Arial" w:eastAsia="Arial" w:hAnsi="Arial" w:cs="Arial"/>
          <w:sz w:val="20"/>
          <w:szCs w:val="20"/>
        </w:rPr>
        <w:t>ent</w:t>
      </w:r>
      <w:r>
        <w:rPr>
          <w:rFonts w:ascii="Arial" w:eastAsia="Arial" w:hAnsi="Arial" w:cs="Arial"/>
          <w:sz w:val="20"/>
          <w:szCs w:val="20"/>
        </w:rPr>
        <w:tab/>
        <w:t>18</w:t>
      </w:r>
    </w:p>
    <w:p w:rsidR="000A5570" w:rsidRDefault="00863EB5">
      <w:pPr>
        <w:tabs>
          <w:tab w:val="left" w:pos="2000"/>
          <w:tab w:val="left" w:pos="9700"/>
        </w:tabs>
        <w:spacing w:after="0" w:line="240" w:lineRule="auto"/>
        <w:ind w:left="1150" w:right="-20"/>
        <w:rPr>
          <w:rFonts w:ascii="Arial" w:eastAsia="Arial" w:hAnsi="Arial" w:cs="Arial"/>
          <w:sz w:val="20"/>
          <w:szCs w:val="20"/>
        </w:rPr>
      </w:pPr>
      <w:r>
        <w:rPr>
          <w:rFonts w:ascii="Arial" w:eastAsia="Arial" w:hAnsi="Arial" w:cs="Arial"/>
          <w:sz w:val="20"/>
          <w:szCs w:val="20"/>
        </w:rPr>
        <w:t>5.3.2</w:t>
      </w:r>
      <w:r>
        <w:rPr>
          <w:rFonts w:ascii="Arial" w:eastAsia="Arial" w:hAnsi="Arial" w:cs="Arial"/>
          <w:sz w:val="20"/>
          <w:szCs w:val="20"/>
        </w:rPr>
        <w:tab/>
        <w:t>Re</w:t>
      </w:r>
      <w:r>
        <w:rPr>
          <w:rFonts w:ascii="Arial" w:eastAsia="Arial" w:hAnsi="Arial" w:cs="Arial"/>
          <w:spacing w:val="2"/>
          <w:sz w:val="20"/>
          <w:szCs w:val="20"/>
        </w:rPr>
        <w:t>f</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her</w:t>
      </w:r>
      <w:r>
        <w:rPr>
          <w:rFonts w:ascii="Arial" w:eastAsia="Arial" w:hAnsi="Arial" w:cs="Arial"/>
          <w:spacing w:val="-9"/>
          <w:sz w:val="20"/>
          <w:szCs w:val="20"/>
        </w:rPr>
        <w:t xml:space="preserve"> </w:t>
      </w:r>
      <w:r>
        <w:rPr>
          <w:rFonts w:ascii="Arial" w:eastAsia="Arial" w:hAnsi="Arial" w:cs="Arial"/>
          <w:sz w:val="20"/>
          <w:szCs w:val="20"/>
        </w:rPr>
        <w:t>t</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1"/>
          <w:sz w:val="20"/>
          <w:szCs w:val="20"/>
        </w:rPr>
        <w:t>i</w:t>
      </w:r>
      <w:r>
        <w:rPr>
          <w:rFonts w:ascii="Arial" w:eastAsia="Arial" w:hAnsi="Arial" w:cs="Arial"/>
          <w:spacing w:val="2"/>
          <w:sz w:val="20"/>
          <w:szCs w:val="20"/>
        </w:rPr>
        <w:t>n</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z w:val="20"/>
          <w:szCs w:val="20"/>
        </w:rPr>
        <w:tab/>
        <w:t>18</w:t>
      </w:r>
    </w:p>
    <w:p w:rsidR="000A5570" w:rsidRDefault="000A5570">
      <w:pPr>
        <w:spacing w:after="0"/>
        <w:sectPr w:rsidR="000A5570">
          <w:pgSz w:w="11920" w:h="16840"/>
          <w:pgMar w:top="1100" w:right="740" w:bottom="780" w:left="1120" w:header="591" w:footer="596" w:gutter="0"/>
          <w:cols w:space="720"/>
        </w:sectPr>
      </w:pPr>
    </w:p>
    <w:p w:rsidR="000A5570" w:rsidRDefault="000A5570">
      <w:pPr>
        <w:spacing w:before="7" w:after="0" w:line="160" w:lineRule="exact"/>
        <w:rPr>
          <w:sz w:val="16"/>
          <w:szCs w:val="16"/>
        </w:rPr>
      </w:pPr>
    </w:p>
    <w:tbl>
      <w:tblPr>
        <w:tblW w:w="0" w:type="auto"/>
        <w:tblInd w:w="257" w:type="dxa"/>
        <w:tblLayout w:type="fixed"/>
        <w:tblCellMar>
          <w:left w:w="0" w:type="dxa"/>
          <w:right w:w="0" w:type="dxa"/>
        </w:tblCellMar>
        <w:tblLook w:val="01E0" w:firstRow="1" w:lastRow="1" w:firstColumn="1" w:lastColumn="1" w:noHBand="0" w:noVBand="0"/>
      </w:tblPr>
      <w:tblGrid>
        <w:gridCol w:w="478"/>
        <w:gridCol w:w="1226"/>
        <w:gridCol w:w="6423"/>
        <w:gridCol w:w="1592"/>
      </w:tblGrid>
      <w:tr w:rsidR="000A5570">
        <w:trPr>
          <w:trHeight w:hRule="exact" w:val="315"/>
        </w:trPr>
        <w:tc>
          <w:tcPr>
            <w:tcW w:w="478" w:type="dxa"/>
            <w:vMerge w:val="restart"/>
            <w:tcBorders>
              <w:top w:val="nil"/>
              <w:left w:val="nil"/>
              <w:right w:val="nil"/>
            </w:tcBorders>
          </w:tcPr>
          <w:p w:rsidR="000A5570" w:rsidRDefault="000A5570"/>
        </w:tc>
        <w:tc>
          <w:tcPr>
            <w:tcW w:w="1226" w:type="dxa"/>
            <w:tcBorders>
              <w:top w:val="nil"/>
              <w:left w:val="nil"/>
              <w:bottom w:val="nil"/>
              <w:right w:val="nil"/>
            </w:tcBorders>
          </w:tcPr>
          <w:p w:rsidR="000A5570" w:rsidRDefault="00863EB5">
            <w:pPr>
              <w:spacing w:before="74" w:after="0" w:line="240" w:lineRule="auto"/>
              <w:ind w:left="415" w:right="-20"/>
              <w:rPr>
                <w:rFonts w:ascii="Arial" w:eastAsia="Arial" w:hAnsi="Arial" w:cs="Arial"/>
                <w:sz w:val="20"/>
                <w:szCs w:val="20"/>
              </w:rPr>
            </w:pPr>
            <w:r>
              <w:rPr>
                <w:rFonts w:ascii="Arial" w:eastAsia="Arial" w:hAnsi="Arial" w:cs="Arial"/>
                <w:sz w:val="20"/>
                <w:szCs w:val="20"/>
              </w:rPr>
              <w:t>5.3.3</w:t>
            </w:r>
          </w:p>
        </w:tc>
        <w:tc>
          <w:tcPr>
            <w:tcW w:w="6423" w:type="dxa"/>
            <w:tcBorders>
              <w:top w:val="nil"/>
              <w:left w:val="nil"/>
              <w:bottom w:val="nil"/>
              <w:right w:val="nil"/>
            </w:tcBorders>
          </w:tcPr>
          <w:p w:rsidR="000A5570" w:rsidRDefault="00863EB5">
            <w:pPr>
              <w:spacing w:before="74" w:after="0" w:line="240" w:lineRule="auto"/>
              <w:ind w:left="39" w:right="-20"/>
              <w:rPr>
                <w:rFonts w:ascii="Arial" w:eastAsia="Arial" w:hAnsi="Arial" w:cs="Arial"/>
                <w:sz w:val="20"/>
                <w:szCs w:val="20"/>
              </w:rPr>
            </w:pPr>
            <w:r>
              <w:rPr>
                <w:rFonts w:ascii="Arial" w:eastAsia="Arial" w:hAnsi="Arial" w:cs="Arial"/>
                <w:sz w:val="20"/>
                <w:szCs w:val="20"/>
              </w:rPr>
              <w:t>Re</w:t>
            </w:r>
            <w:r>
              <w:rPr>
                <w:rFonts w:ascii="Arial" w:eastAsia="Arial" w:hAnsi="Arial" w:cs="Arial"/>
                <w:spacing w:val="1"/>
                <w:sz w:val="20"/>
                <w:szCs w:val="20"/>
              </w:rPr>
              <w:t>v</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z w:val="20"/>
                <w:szCs w:val="20"/>
              </w:rPr>
              <w:t>da</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pacing w:val="2"/>
                <w:sz w:val="20"/>
                <w:szCs w:val="20"/>
              </w:rPr>
              <w:t>o</w:t>
            </w:r>
            <w:r>
              <w:rPr>
                <w:rFonts w:ascii="Arial" w:eastAsia="Arial" w:hAnsi="Arial" w:cs="Arial"/>
                <w:sz w:val="20"/>
                <w:szCs w:val="20"/>
              </w:rPr>
              <w:t>n</w:t>
            </w:r>
          </w:p>
        </w:tc>
        <w:tc>
          <w:tcPr>
            <w:tcW w:w="1592" w:type="dxa"/>
            <w:tcBorders>
              <w:top w:val="nil"/>
              <w:left w:val="nil"/>
              <w:bottom w:val="nil"/>
              <w:right w:val="nil"/>
            </w:tcBorders>
          </w:tcPr>
          <w:p w:rsidR="000A5570" w:rsidRDefault="00863EB5">
            <w:pPr>
              <w:spacing w:before="74" w:after="0" w:line="240" w:lineRule="auto"/>
              <w:ind w:right="22"/>
              <w:jc w:val="right"/>
              <w:rPr>
                <w:rFonts w:ascii="Arial" w:eastAsia="Arial" w:hAnsi="Arial" w:cs="Arial"/>
                <w:sz w:val="20"/>
                <w:szCs w:val="20"/>
              </w:rPr>
            </w:pPr>
            <w:r>
              <w:rPr>
                <w:rFonts w:ascii="Arial" w:eastAsia="Arial" w:hAnsi="Arial" w:cs="Arial"/>
                <w:w w:val="99"/>
                <w:sz w:val="20"/>
                <w:szCs w:val="20"/>
              </w:rPr>
              <w:t>18</w:t>
            </w:r>
          </w:p>
        </w:tc>
      </w:tr>
      <w:tr w:rsidR="000A5570">
        <w:trPr>
          <w:trHeight w:hRule="exact" w:val="230"/>
        </w:trPr>
        <w:tc>
          <w:tcPr>
            <w:tcW w:w="478" w:type="dxa"/>
            <w:vMerge/>
            <w:tcBorders>
              <w:left w:val="nil"/>
              <w:right w:val="nil"/>
            </w:tcBorders>
          </w:tcPr>
          <w:p w:rsidR="000A5570" w:rsidRDefault="000A5570"/>
        </w:tc>
        <w:tc>
          <w:tcPr>
            <w:tcW w:w="1226" w:type="dxa"/>
            <w:tcBorders>
              <w:top w:val="nil"/>
              <w:left w:val="nil"/>
              <w:bottom w:val="nil"/>
              <w:right w:val="nil"/>
            </w:tcBorders>
          </w:tcPr>
          <w:p w:rsidR="000A5570" w:rsidRDefault="00863EB5">
            <w:pPr>
              <w:spacing w:after="0" w:line="219" w:lineRule="exact"/>
              <w:ind w:left="415" w:right="-20"/>
              <w:rPr>
                <w:rFonts w:ascii="Arial" w:eastAsia="Arial" w:hAnsi="Arial" w:cs="Arial"/>
                <w:sz w:val="20"/>
                <w:szCs w:val="20"/>
              </w:rPr>
            </w:pPr>
            <w:r>
              <w:rPr>
                <w:rFonts w:ascii="Arial" w:eastAsia="Arial" w:hAnsi="Arial" w:cs="Arial"/>
                <w:sz w:val="20"/>
                <w:szCs w:val="20"/>
              </w:rPr>
              <w:t>5.3.4</w:t>
            </w:r>
          </w:p>
        </w:tc>
        <w:tc>
          <w:tcPr>
            <w:tcW w:w="6423" w:type="dxa"/>
            <w:tcBorders>
              <w:top w:val="nil"/>
              <w:left w:val="nil"/>
              <w:bottom w:val="nil"/>
              <w:right w:val="nil"/>
            </w:tcBorders>
          </w:tcPr>
          <w:p w:rsidR="000A5570" w:rsidRDefault="00863EB5">
            <w:pPr>
              <w:spacing w:after="0" w:line="219" w:lineRule="exact"/>
              <w:ind w:left="39" w:right="-20"/>
              <w:rPr>
                <w:rFonts w:ascii="Arial" w:eastAsia="Arial" w:hAnsi="Arial" w:cs="Arial"/>
                <w:sz w:val="20"/>
                <w:szCs w:val="20"/>
              </w:rPr>
            </w:pPr>
            <w:r>
              <w:rPr>
                <w:rFonts w:ascii="Arial" w:eastAsia="Arial" w:hAnsi="Arial" w:cs="Arial"/>
                <w:spacing w:val="1"/>
                <w:sz w:val="20"/>
                <w:szCs w:val="20"/>
              </w:rPr>
              <w:t>Q</w:t>
            </w:r>
            <w:r>
              <w:rPr>
                <w:rFonts w:ascii="Arial" w:eastAsia="Arial" w:hAnsi="Arial" w:cs="Arial"/>
                <w:sz w:val="20"/>
                <w:szCs w:val="20"/>
              </w:rPr>
              <w:t>ua</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2"/>
                <w:sz w:val="20"/>
                <w:szCs w:val="20"/>
              </w:rPr>
              <w:t>f</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z w:val="20"/>
                <w:szCs w:val="20"/>
              </w:rPr>
              <w:t>at</w:t>
            </w:r>
            <w:r>
              <w:rPr>
                <w:rFonts w:ascii="Arial" w:eastAsia="Arial" w:hAnsi="Arial" w:cs="Arial"/>
                <w:spacing w:val="-1"/>
                <w:sz w:val="20"/>
                <w:szCs w:val="20"/>
              </w:rPr>
              <w:t>i</w:t>
            </w:r>
            <w:r>
              <w:rPr>
                <w:rFonts w:ascii="Arial" w:eastAsia="Arial" w:hAnsi="Arial" w:cs="Arial"/>
                <w:spacing w:val="2"/>
                <w:sz w:val="20"/>
                <w:szCs w:val="20"/>
              </w:rPr>
              <w:t>o</w:t>
            </w:r>
            <w:r>
              <w:rPr>
                <w:rFonts w:ascii="Arial" w:eastAsia="Arial" w:hAnsi="Arial" w:cs="Arial"/>
                <w:sz w:val="20"/>
                <w:szCs w:val="20"/>
              </w:rPr>
              <w:t>ns</w:t>
            </w:r>
            <w:r>
              <w:rPr>
                <w:rFonts w:ascii="Arial" w:eastAsia="Arial" w:hAnsi="Arial" w:cs="Arial"/>
                <w:spacing w:val="-11"/>
                <w:sz w:val="20"/>
                <w:szCs w:val="20"/>
              </w:rPr>
              <w:t xml:space="preserve"> </w:t>
            </w:r>
            <w:r>
              <w:rPr>
                <w:rFonts w:ascii="Arial" w:eastAsia="Arial" w:hAnsi="Arial" w:cs="Arial"/>
                <w:sz w:val="20"/>
                <w:szCs w:val="20"/>
              </w:rPr>
              <w:t>of In</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1"/>
                <w:sz w:val="20"/>
                <w:szCs w:val="20"/>
              </w:rPr>
              <w:t>r</w:t>
            </w:r>
            <w:r>
              <w:rPr>
                <w:rFonts w:ascii="Arial" w:eastAsia="Arial" w:hAnsi="Arial" w:cs="Arial"/>
                <w:sz w:val="20"/>
                <w:szCs w:val="20"/>
              </w:rPr>
              <w:t>u</w:t>
            </w:r>
            <w:r>
              <w:rPr>
                <w:rFonts w:ascii="Arial" w:eastAsia="Arial" w:hAnsi="Arial" w:cs="Arial"/>
                <w:spacing w:val="1"/>
                <w:sz w:val="20"/>
                <w:szCs w:val="20"/>
              </w:rPr>
              <w:t>c</w:t>
            </w:r>
            <w:r>
              <w:rPr>
                <w:rFonts w:ascii="Arial" w:eastAsia="Arial" w:hAnsi="Arial" w:cs="Arial"/>
                <w:sz w:val="20"/>
                <w:szCs w:val="20"/>
              </w:rPr>
              <w:t>to</w:t>
            </w:r>
            <w:r>
              <w:rPr>
                <w:rFonts w:ascii="Arial" w:eastAsia="Arial" w:hAnsi="Arial" w:cs="Arial"/>
                <w:spacing w:val="1"/>
                <w:sz w:val="20"/>
                <w:szCs w:val="20"/>
              </w:rPr>
              <w:t>r</w:t>
            </w:r>
            <w:r>
              <w:rPr>
                <w:rFonts w:ascii="Arial" w:eastAsia="Arial" w:hAnsi="Arial" w:cs="Arial"/>
                <w:sz w:val="20"/>
                <w:szCs w:val="20"/>
              </w:rPr>
              <w:t>s</w:t>
            </w:r>
            <w:r>
              <w:rPr>
                <w:rFonts w:ascii="Arial" w:eastAsia="Arial" w:hAnsi="Arial" w:cs="Arial"/>
                <w:spacing w:val="-8"/>
                <w:sz w:val="20"/>
                <w:szCs w:val="20"/>
              </w:rPr>
              <w:t xml:space="preserve"> </w:t>
            </w:r>
            <w:r>
              <w:rPr>
                <w:rFonts w:ascii="Arial" w:eastAsia="Arial" w:hAnsi="Arial" w:cs="Arial"/>
                <w:sz w:val="20"/>
                <w:szCs w:val="20"/>
              </w:rPr>
              <w:t>and</w:t>
            </w:r>
            <w:r>
              <w:rPr>
                <w:rFonts w:ascii="Arial" w:eastAsia="Arial" w:hAnsi="Arial" w:cs="Arial"/>
                <w:spacing w:val="-1"/>
                <w:sz w:val="20"/>
                <w:szCs w:val="20"/>
              </w:rPr>
              <w:t xml:space="preserve"> A</w:t>
            </w:r>
            <w:r>
              <w:rPr>
                <w:rFonts w:ascii="Arial" w:eastAsia="Arial" w:hAnsi="Arial" w:cs="Arial"/>
                <w:spacing w:val="1"/>
                <w:sz w:val="20"/>
                <w:szCs w:val="20"/>
              </w:rPr>
              <w:t>ss</w:t>
            </w:r>
            <w:r>
              <w:rPr>
                <w:rFonts w:ascii="Arial" w:eastAsia="Arial" w:hAnsi="Arial" w:cs="Arial"/>
                <w:sz w:val="20"/>
                <w:szCs w:val="20"/>
              </w:rPr>
              <w:t>e</w:t>
            </w:r>
            <w:r>
              <w:rPr>
                <w:rFonts w:ascii="Arial" w:eastAsia="Arial" w:hAnsi="Arial" w:cs="Arial"/>
                <w:spacing w:val="1"/>
                <w:sz w:val="20"/>
                <w:szCs w:val="20"/>
              </w:rPr>
              <w:t>ss</w:t>
            </w:r>
            <w:r>
              <w:rPr>
                <w:rFonts w:ascii="Arial" w:eastAsia="Arial" w:hAnsi="Arial" w:cs="Arial"/>
                <w:sz w:val="20"/>
                <w:szCs w:val="20"/>
              </w:rPr>
              <w:t>o</w:t>
            </w:r>
            <w:r>
              <w:rPr>
                <w:rFonts w:ascii="Arial" w:eastAsia="Arial" w:hAnsi="Arial" w:cs="Arial"/>
                <w:spacing w:val="1"/>
                <w:sz w:val="20"/>
                <w:szCs w:val="20"/>
              </w:rPr>
              <w:t>r</w:t>
            </w:r>
            <w:r>
              <w:rPr>
                <w:rFonts w:ascii="Arial" w:eastAsia="Arial" w:hAnsi="Arial" w:cs="Arial"/>
                <w:sz w:val="20"/>
                <w:szCs w:val="20"/>
              </w:rPr>
              <w:t>s</w:t>
            </w:r>
          </w:p>
        </w:tc>
        <w:tc>
          <w:tcPr>
            <w:tcW w:w="1592" w:type="dxa"/>
            <w:tcBorders>
              <w:top w:val="nil"/>
              <w:left w:val="nil"/>
              <w:bottom w:val="nil"/>
              <w:right w:val="nil"/>
            </w:tcBorders>
          </w:tcPr>
          <w:p w:rsidR="000A5570" w:rsidRDefault="00863EB5">
            <w:pPr>
              <w:spacing w:after="0" w:line="219" w:lineRule="exact"/>
              <w:ind w:right="22"/>
              <w:jc w:val="right"/>
              <w:rPr>
                <w:rFonts w:ascii="Arial" w:eastAsia="Arial" w:hAnsi="Arial" w:cs="Arial"/>
                <w:sz w:val="20"/>
                <w:szCs w:val="20"/>
              </w:rPr>
            </w:pPr>
            <w:r>
              <w:rPr>
                <w:rFonts w:ascii="Arial" w:eastAsia="Arial" w:hAnsi="Arial" w:cs="Arial"/>
                <w:w w:val="99"/>
                <w:sz w:val="20"/>
                <w:szCs w:val="20"/>
              </w:rPr>
              <w:t>18</w:t>
            </w:r>
          </w:p>
        </w:tc>
      </w:tr>
      <w:tr w:rsidR="000A5570">
        <w:trPr>
          <w:trHeight w:hRule="exact" w:val="229"/>
        </w:trPr>
        <w:tc>
          <w:tcPr>
            <w:tcW w:w="478" w:type="dxa"/>
            <w:vMerge/>
            <w:tcBorders>
              <w:left w:val="nil"/>
              <w:right w:val="nil"/>
            </w:tcBorders>
          </w:tcPr>
          <w:p w:rsidR="000A5570" w:rsidRDefault="000A5570"/>
        </w:tc>
        <w:tc>
          <w:tcPr>
            <w:tcW w:w="1226" w:type="dxa"/>
            <w:tcBorders>
              <w:top w:val="nil"/>
              <w:left w:val="nil"/>
              <w:bottom w:val="nil"/>
              <w:right w:val="nil"/>
            </w:tcBorders>
          </w:tcPr>
          <w:p w:rsidR="000A5570" w:rsidRDefault="00863EB5">
            <w:pPr>
              <w:spacing w:after="0" w:line="219" w:lineRule="exact"/>
              <w:ind w:left="415" w:right="-20"/>
              <w:rPr>
                <w:rFonts w:ascii="Arial" w:eastAsia="Arial" w:hAnsi="Arial" w:cs="Arial"/>
                <w:sz w:val="20"/>
                <w:szCs w:val="20"/>
              </w:rPr>
            </w:pPr>
            <w:r>
              <w:rPr>
                <w:rFonts w:ascii="Arial" w:eastAsia="Arial" w:hAnsi="Arial" w:cs="Arial"/>
                <w:sz w:val="20"/>
                <w:szCs w:val="20"/>
              </w:rPr>
              <w:t>5.3.5</w:t>
            </w:r>
          </w:p>
        </w:tc>
        <w:tc>
          <w:tcPr>
            <w:tcW w:w="6423" w:type="dxa"/>
            <w:tcBorders>
              <w:top w:val="nil"/>
              <w:left w:val="nil"/>
              <w:bottom w:val="nil"/>
              <w:right w:val="nil"/>
            </w:tcBorders>
          </w:tcPr>
          <w:p w:rsidR="000A5570" w:rsidRDefault="00863EB5">
            <w:pPr>
              <w:spacing w:after="0" w:line="219" w:lineRule="exact"/>
              <w:ind w:left="39" w:right="-20"/>
              <w:rPr>
                <w:rFonts w:ascii="Arial" w:eastAsia="Arial" w:hAnsi="Arial" w:cs="Arial"/>
                <w:sz w:val="20"/>
                <w:szCs w:val="20"/>
              </w:rPr>
            </w:pPr>
            <w:r>
              <w:rPr>
                <w:rFonts w:ascii="Arial" w:eastAsia="Arial" w:hAnsi="Arial" w:cs="Arial"/>
                <w:sz w:val="20"/>
                <w:szCs w:val="20"/>
              </w:rPr>
              <w:t>In</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1"/>
                <w:sz w:val="20"/>
                <w:szCs w:val="20"/>
              </w:rPr>
              <w:t>r</w:t>
            </w:r>
            <w:r>
              <w:rPr>
                <w:rFonts w:ascii="Arial" w:eastAsia="Arial" w:hAnsi="Arial" w:cs="Arial"/>
                <w:sz w:val="20"/>
                <w:szCs w:val="20"/>
              </w:rPr>
              <w:t>u</w:t>
            </w:r>
            <w:r>
              <w:rPr>
                <w:rFonts w:ascii="Arial" w:eastAsia="Arial" w:hAnsi="Arial" w:cs="Arial"/>
                <w:spacing w:val="1"/>
                <w:sz w:val="20"/>
                <w:szCs w:val="20"/>
              </w:rPr>
              <w:t>c</w:t>
            </w:r>
            <w:r>
              <w:rPr>
                <w:rFonts w:ascii="Arial" w:eastAsia="Arial" w:hAnsi="Arial" w:cs="Arial"/>
                <w:sz w:val="20"/>
                <w:szCs w:val="20"/>
              </w:rPr>
              <w:t>to</w:t>
            </w:r>
            <w:r>
              <w:rPr>
                <w:rFonts w:ascii="Arial" w:eastAsia="Arial" w:hAnsi="Arial" w:cs="Arial"/>
                <w:spacing w:val="1"/>
                <w:sz w:val="20"/>
                <w:szCs w:val="20"/>
              </w:rPr>
              <w:t>r</w:t>
            </w:r>
            <w:r>
              <w:rPr>
                <w:rFonts w:ascii="Arial" w:eastAsia="Arial" w:hAnsi="Arial" w:cs="Arial"/>
                <w:sz w:val="20"/>
                <w:szCs w:val="20"/>
              </w:rPr>
              <w:t>s</w:t>
            </w:r>
          </w:p>
        </w:tc>
        <w:tc>
          <w:tcPr>
            <w:tcW w:w="1592" w:type="dxa"/>
            <w:tcBorders>
              <w:top w:val="nil"/>
              <w:left w:val="nil"/>
              <w:bottom w:val="nil"/>
              <w:right w:val="nil"/>
            </w:tcBorders>
          </w:tcPr>
          <w:p w:rsidR="000A5570" w:rsidRDefault="00863EB5">
            <w:pPr>
              <w:spacing w:after="0" w:line="219" w:lineRule="exact"/>
              <w:ind w:right="22"/>
              <w:jc w:val="right"/>
              <w:rPr>
                <w:rFonts w:ascii="Arial" w:eastAsia="Arial" w:hAnsi="Arial" w:cs="Arial"/>
                <w:sz w:val="20"/>
                <w:szCs w:val="20"/>
              </w:rPr>
            </w:pPr>
            <w:r>
              <w:rPr>
                <w:rFonts w:ascii="Arial" w:eastAsia="Arial" w:hAnsi="Arial" w:cs="Arial"/>
                <w:w w:val="99"/>
                <w:sz w:val="20"/>
                <w:szCs w:val="20"/>
              </w:rPr>
              <w:t>18</w:t>
            </w:r>
          </w:p>
        </w:tc>
      </w:tr>
      <w:tr w:rsidR="000A5570">
        <w:trPr>
          <w:trHeight w:hRule="exact" w:val="289"/>
        </w:trPr>
        <w:tc>
          <w:tcPr>
            <w:tcW w:w="478" w:type="dxa"/>
            <w:vMerge/>
            <w:tcBorders>
              <w:left w:val="nil"/>
              <w:bottom w:val="nil"/>
              <w:right w:val="nil"/>
            </w:tcBorders>
          </w:tcPr>
          <w:p w:rsidR="000A5570" w:rsidRDefault="000A5570"/>
        </w:tc>
        <w:tc>
          <w:tcPr>
            <w:tcW w:w="1226" w:type="dxa"/>
            <w:tcBorders>
              <w:top w:val="nil"/>
              <w:left w:val="nil"/>
              <w:bottom w:val="nil"/>
              <w:right w:val="nil"/>
            </w:tcBorders>
          </w:tcPr>
          <w:p w:rsidR="000A5570" w:rsidRDefault="00863EB5">
            <w:pPr>
              <w:spacing w:after="0" w:line="218" w:lineRule="exact"/>
              <w:ind w:left="415" w:right="-20"/>
              <w:rPr>
                <w:rFonts w:ascii="Arial" w:eastAsia="Arial" w:hAnsi="Arial" w:cs="Arial"/>
                <w:sz w:val="20"/>
                <w:szCs w:val="20"/>
              </w:rPr>
            </w:pPr>
            <w:r>
              <w:rPr>
                <w:rFonts w:ascii="Arial" w:eastAsia="Arial" w:hAnsi="Arial" w:cs="Arial"/>
                <w:sz w:val="20"/>
                <w:szCs w:val="20"/>
              </w:rPr>
              <w:t>5.3.6</w:t>
            </w:r>
          </w:p>
        </w:tc>
        <w:tc>
          <w:tcPr>
            <w:tcW w:w="6423" w:type="dxa"/>
            <w:tcBorders>
              <w:top w:val="nil"/>
              <w:left w:val="nil"/>
              <w:bottom w:val="nil"/>
              <w:right w:val="nil"/>
            </w:tcBorders>
          </w:tcPr>
          <w:p w:rsidR="000A5570" w:rsidRDefault="00863EB5">
            <w:pPr>
              <w:spacing w:after="0" w:line="218" w:lineRule="exact"/>
              <w:ind w:left="39" w:right="-20"/>
              <w:rPr>
                <w:rFonts w:ascii="Arial" w:eastAsia="Arial" w:hAnsi="Arial" w:cs="Arial"/>
                <w:sz w:val="20"/>
                <w:szCs w:val="20"/>
              </w:rPr>
            </w:pPr>
            <w:r>
              <w:rPr>
                <w:rFonts w:ascii="Arial" w:eastAsia="Arial" w:hAnsi="Arial" w:cs="Arial"/>
                <w:spacing w:val="-1"/>
                <w:sz w:val="20"/>
                <w:szCs w:val="20"/>
              </w:rPr>
              <w:t>A</w:t>
            </w:r>
            <w:r>
              <w:rPr>
                <w:rFonts w:ascii="Arial" w:eastAsia="Arial" w:hAnsi="Arial" w:cs="Arial"/>
                <w:spacing w:val="1"/>
                <w:sz w:val="20"/>
                <w:szCs w:val="20"/>
              </w:rPr>
              <w:t>ss</w:t>
            </w:r>
            <w:r>
              <w:rPr>
                <w:rFonts w:ascii="Arial" w:eastAsia="Arial" w:hAnsi="Arial" w:cs="Arial"/>
                <w:sz w:val="20"/>
                <w:szCs w:val="20"/>
              </w:rPr>
              <w:t>e</w:t>
            </w:r>
            <w:r>
              <w:rPr>
                <w:rFonts w:ascii="Arial" w:eastAsia="Arial" w:hAnsi="Arial" w:cs="Arial"/>
                <w:spacing w:val="1"/>
                <w:sz w:val="20"/>
                <w:szCs w:val="20"/>
              </w:rPr>
              <w:t>ss</w:t>
            </w:r>
            <w:r>
              <w:rPr>
                <w:rFonts w:ascii="Arial" w:eastAsia="Arial" w:hAnsi="Arial" w:cs="Arial"/>
                <w:sz w:val="20"/>
                <w:szCs w:val="20"/>
              </w:rPr>
              <w:t>o</w:t>
            </w:r>
            <w:r>
              <w:rPr>
                <w:rFonts w:ascii="Arial" w:eastAsia="Arial" w:hAnsi="Arial" w:cs="Arial"/>
                <w:spacing w:val="1"/>
                <w:sz w:val="20"/>
                <w:szCs w:val="20"/>
              </w:rPr>
              <w:t>r</w:t>
            </w:r>
            <w:r>
              <w:rPr>
                <w:rFonts w:ascii="Arial" w:eastAsia="Arial" w:hAnsi="Arial" w:cs="Arial"/>
                <w:sz w:val="20"/>
                <w:szCs w:val="20"/>
              </w:rPr>
              <w:t>s</w:t>
            </w:r>
          </w:p>
        </w:tc>
        <w:tc>
          <w:tcPr>
            <w:tcW w:w="1592" w:type="dxa"/>
            <w:tcBorders>
              <w:top w:val="nil"/>
              <w:left w:val="nil"/>
              <w:bottom w:val="nil"/>
              <w:right w:val="nil"/>
            </w:tcBorders>
          </w:tcPr>
          <w:p w:rsidR="000A5570" w:rsidRDefault="00863EB5">
            <w:pPr>
              <w:spacing w:after="0" w:line="218" w:lineRule="exact"/>
              <w:ind w:right="22"/>
              <w:jc w:val="right"/>
              <w:rPr>
                <w:rFonts w:ascii="Arial" w:eastAsia="Arial" w:hAnsi="Arial" w:cs="Arial"/>
                <w:sz w:val="20"/>
                <w:szCs w:val="20"/>
              </w:rPr>
            </w:pPr>
            <w:r>
              <w:rPr>
                <w:rFonts w:ascii="Arial" w:eastAsia="Arial" w:hAnsi="Arial" w:cs="Arial"/>
                <w:w w:val="99"/>
                <w:sz w:val="20"/>
                <w:szCs w:val="20"/>
              </w:rPr>
              <w:t>19</w:t>
            </w:r>
          </w:p>
        </w:tc>
      </w:tr>
      <w:tr w:rsidR="000A5570">
        <w:trPr>
          <w:trHeight w:hRule="exact" w:val="374"/>
        </w:trPr>
        <w:tc>
          <w:tcPr>
            <w:tcW w:w="478" w:type="dxa"/>
            <w:tcBorders>
              <w:top w:val="nil"/>
              <w:left w:val="nil"/>
              <w:bottom w:val="nil"/>
              <w:right w:val="nil"/>
            </w:tcBorders>
          </w:tcPr>
          <w:p w:rsidR="000A5570" w:rsidRDefault="00863EB5">
            <w:pPr>
              <w:spacing w:before="48" w:after="0" w:line="240" w:lineRule="auto"/>
              <w:ind w:left="41" w:right="-20"/>
              <w:rPr>
                <w:rFonts w:ascii="Arial" w:eastAsia="Arial" w:hAnsi="Arial" w:cs="Arial"/>
              </w:rPr>
            </w:pPr>
            <w:r>
              <w:rPr>
                <w:rFonts w:ascii="Arial" w:eastAsia="Arial" w:hAnsi="Arial" w:cs="Arial"/>
                <w:b/>
                <w:bCs/>
              </w:rPr>
              <w:t>6</w:t>
            </w:r>
          </w:p>
        </w:tc>
        <w:tc>
          <w:tcPr>
            <w:tcW w:w="1226" w:type="dxa"/>
            <w:tcBorders>
              <w:top w:val="nil"/>
              <w:left w:val="nil"/>
              <w:bottom w:val="nil"/>
              <w:right w:val="nil"/>
            </w:tcBorders>
          </w:tcPr>
          <w:p w:rsidR="000A5570" w:rsidRDefault="00863EB5">
            <w:pPr>
              <w:spacing w:before="48" w:after="0" w:line="240" w:lineRule="auto"/>
              <w:ind w:left="129" w:right="-20"/>
              <w:rPr>
                <w:rFonts w:ascii="Arial" w:eastAsia="Arial" w:hAnsi="Arial" w:cs="Arial"/>
              </w:rPr>
            </w:pPr>
            <w:r>
              <w:rPr>
                <w:rFonts w:ascii="Arial" w:eastAsia="Arial" w:hAnsi="Arial" w:cs="Arial"/>
                <w:b/>
                <w:bCs/>
                <w:spacing w:val="-3"/>
              </w:rPr>
              <w:t>T</w:t>
            </w:r>
            <w:r>
              <w:rPr>
                <w:rFonts w:ascii="Arial" w:eastAsia="Arial" w:hAnsi="Arial" w:cs="Arial"/>
                <w:b/>
                <w:bCs/>
                <w:spacing w:val="4"/>
              </w:rPr>
              <w:t>R</w:t>
            </w:r>
            <w:r>
              <w:rPr>
                <w:rFonts w:ascii="Arial" w:eastAsia="Arial" w:hAnsi="Arial" w:cs="Arial"/>
                <w:b/>
                <w:bCs/>
                <w:spacing w:val="-6"/>
              </w:rPr>
              <w:t>A</w:t>
            </w:r>
            <w:r>
              <w:rPr>
                <w:rFonts w:ascii="Arial" w:eastAsia="Arial" w:hAnsi="Arial" w:cs="Arial"/>
                <w:b/>
                <w:bCs/>
                <w:spacing w:val="1"/>
              </w:rPr>
              <w:t>I</w:t>
            </w:r>
            <w:r>
              <w:rPr>
                <w:rFonts w:ascii="Arial" w:eastAsia="Arial" w:hAnsi="Arial" w:cs="Arial"/>
                <w:b/>
                <w:bCs/>
                <w:spacing w:val="-1"/>
              </w:rPr>
              <w:t>N</w:t>
            </w:r>
            <w:r>
              <w:rPr>
                <w:rFonts w:ascii="Arial" w:eastAsia="Arial" w:hAnsi="Arial" w:cs="Arial"/>
                <w:b/>
                <w:bCs/>
                <w:spacing w:val="1"/>
              </w:rPr>
              <w:t>I</w:t>
            </w:r>
            <w:r>
              <w:rPr>
                <w:rFonts w:ascii="Arial" w:eastAsia="Arial" w:hAnsi="Arial" w:cs="Arial"/>
                <w:b/>
                <w:bCs/>
                <w:spacing w:val="-1"/>
              </w:rPr>
              <w:t>NG</w:t>
            </w:r>
          </w:p>
        </w:tc>
        <w:tc>
          <w:tcPr>
            <w:tcW w:w="6423" w:type="dxa"/>
            <w:tcBorders>
              <w:top w:val="nil"/>
              <w:left w:val="nil"/>
              <w:bottom w:val="nil"/>
              <w:right w:val="nil"/>
            </w:tcBorders>
          </w:tcPr>
          <w:p w:rsidR="000A5570" w:rsidRDefault="000A5570"/>
        </w:tc>
        <w:tc>
          <w:tcPr>
            <w:tcW w:w="1592" w:type="dxa"/>
            <w:tcBorders>
              <w:top w:val="nil"/>
              <w:left w:val="nil"/>
              <w:bottom w:val="nil"/>
              <w:right w:val="nil"/>
            </w:tcBorders>
          </w:tcPr>
          <w:p w:rsidR="000A5570" w:rsidRDefault="00863EB5">
            <w:pPr>
              <w:spacing w:before="48" w:after="0" w:line="240" w:lineRule="auto"/>
              <w:ind w:right="20"/>
              <w:jc w:val="right"/>
              <w:rPr>
                <w:rFonts w:ascii="Arial" w:eastAsia="Arial" w:hAnsi="Arial" w:cs="Arial"/>
              </w:rPr>
            </w:pPr>
            <w:r>
              <w:rPr>
                <w:rFonts w:ascii="Arial" w:eastAsia="Arial" w:hAnsi="Arial" w:cs="Arial"/>
                <w:b/>
                <w:bCs/>
              </w:rPr>
              <w:t>19</w:t>
            </w:r>
          </w:p>
        </w:tc>
      </w:tr>
      <w:tr w:rsidR="000A5570">
        <w:trPr>
          <w:trHeight w:hRule="exact" w:val="374"/>
        </w:trPr>
        <w:tc>
          <w:tcPr>
            <w:tcW w:w="478" w:type="dxa"/>
            <w:tcBorders>
              <w:top w:val="nil"/>
              <w:left w:val="nil"/>
              <w:bottom w:val="nil"/>
              <w:right w:val="nil"/>
            </w:tcBorders>
          </w:tcPr>
          <w:p w:rsidR="000A5570" w:rsidRDefault="00863EB5">
            <w:pPr>
              <w:spacing w:before="50" w:after="0" w:line="240" w:lineRule="auto"/>
              <w:ind w:left="40" w:right="-20"/>
              <w:rPr>
                <w:rFonts w:ascii="Arial" w:eastAsia="Arial" w:hAnsi="Arial" w:cs="Arial"/>
              </w:rPr>
            </w:pPr>
            <w:r>
              <w:rPr>
                <w:rFonts w:ascii="Arial" w:eastAsia="Arial" w:hAnsi="Arial" w:cs="Arial"/>
              </w:rPr>
              <w:t>6</w:t>
            </w:r>
            <w:r>
              <w:rPr>
                <w:rFonts w:ascii="Arial" w:eastAsia="Arial" w:hAnsi="Arial" w:cs="Arial"/>
                <w:spacing w:val="1"/>
              </w:rPr>
              <w:t>.</w:t>
            </w:r>
            <w:r>
              <w:rPr>
                <w:rFonts w:ascii="Arial" w:eastAsia="Arial" w:hAnsi="Arial" w:cs="Arial"/>
              </w:rPr>
              <w:t>1</w:t>
            </w:r>
          </w:p>
        </w:tc>
        <w:tc>
          <w:tcPr>
            <w:tcW w:w="7649" w:type="dxa"/>
            <w:gridSpan w:val="2"/>
            <w:tcBorders>
              <w:top w:val="nil"/>
              <w:left w:val="nil"/>
              <w:bottom w:val="nil"/>
              <w:right w:val="nil"/>
            </w:tcBorders>
          </w:tcPr>
          <w:p w:rsidR="000A5570" w:rsidRDefault="00863EB5">
            <w:pPr>
              <w:spacing w:before="50" w:after="0" w:line="240" w:lineRule="auto"/>
              <w:ind w:left="415" w:right="-20"/>
              <w:rPr>
                <w:rFonts w:ascii="Arial" w:eastAsia="Arial" w:hAnsi="Arial" w:cs="Arial"/>
              </w:rPr>
            </w:pPr>
            <w:r>
              <w:rPr>
                <w:rFonts w:ascii="Arial" w:eastAsia="Arial" w:hAnsi="Arial" w:cs="Arial"/>
                <w:spacing w:val="1"/>
              </w:rPr>
              <w:t>I</w:t>
            </w:r>
            <w:r>
              <w:rPr>
                <w:rFonts w:ascii="Arial" w:eastAsia="Arial" w:hAnsi="Arial" w:cs="Arial"/>
              </w:rPr>
              <w:t>n</w:t>
            </w:r>
            <w:r>
              <w:rPr>
                <w:rFonts w:ascii="Arial" w:eastAsia="Arial" w:hAnsi="Arial" w:cs="Arial"/>
                <w:spacing w:val="-1"/>
              </w:rPr>
              <w:t>t</w:t>
            </w:r>
            <w:r>
              <w:rPr>
                <w:rFonts w:ascii="Arial" w:eastAsia="Arial" w:hAnsi="Arial" w:cs="Arial"/>
                <w:spacing w:val="1"/>
              </w:rPr>
              <w:t>r</w:t>
            </w:r>
            <w:r>
              <w:rPr>
                <w:rFonts w:ascii="Arial" w:eastAsia="Arial" w:hAnsi="Arial" w:cs="Arial"/>
              </w:rPr>
              <w:t>oduc</w:t>
            </w:r>
            <w:r>
              <w:rPr>
                <w:rFonts w:ascii="Arial" w:eastAsia="Arial" w:hAnsi="Arial" w:cs="Arial"/>
                <w:spacing w:val="1"/>
              </w:rPr>
              <w:t>t</w:t>
            </w:r>
            <w:r>
              <w:rPr>
                <w:rFonts w:ascii="Arial" w:eastAsia="Arial" w:hAnsi="Arial" w:cs="Arial"/>
                <w:spacing w:val="-1"/>
              </w:rPr>
              <w:t>i</w:t>
            </w:r>
            <w:r>
              <w:rPr>
                <w:rFonts w:ascii="Arial" w:eastAsia="Arial" w:hAnsi="Arial" w:cs="Arial"/>
              </w:rPr>
              <w:t>on</w:t>
            </w:r>
          </w:p>
        </w:tc>
        <w:tc>
          <w:tcPr>
            <w:tcW w:w="1592" w:type="dxa"/>
            <w:tcBorders>
              <w:top w:val="nil"/>
              <w:left w:val="nil"/>
              <w:bottom w:val="nil"/>
              <w:right w:val="nil"/>
            </w:tcBorders>
          </w:tcPr>
          <w:p w:rsidR="000A5570" w:rsidRDefault="00863EB5">
            <w:pPr>
              <w:spacing w:before="50" w:after="0" w:line="240" w:lineRule="auto"/>
              <w:ind w:right="20"/>
              <w:jc w:val="right"/>
              <w:rPr>
                <w:rFonts w:ascii="Arial" w:eastAsia="Arial" w:hAnsi="Arial" w:cs="Arial"/>
              </w:rPr>
            </w:pPr>
            <w:r>
              <w:rPr>
                <w:rFonts w:ascii="Arial" w:eastAsia="Arial" w:hAnsi="Arial" w:cs="Arial"/>
              </w:rPr>
              <w:t>19</w:t>
            </w:r>
          </w:p>
        </w:tc>
      </w:tr>
      <w:tr w:rsidR="000A5570">
        <w:trPr>
          <w:trHeight w:hRule="exact" w:val="371"/>
        </w:trPr>
        <w:tc>
          <w:tcPr>
            <w:tcW w:w="478" w:type="dxa"/>
            <w:tcBorders>
              <w:top w:val="nil"/>
              <w:left w:val="nil"/>
              <w:bottom w:val="nil"/>
              <w:right w:val="nil"/>
            </w:tcBorders>
          </w:tcPr>
          <w:p w:rsidR="000A5570" w:rsidRDefault="00863EB5">
            <w:pPr>
              <w:spacing w:before="48" w:after="0" w:line="240" w:lineRule="auto"/>
              <w:ind w:left="40" w:right="-20"/>
              <w:rPr>
                <w:rFonts w:ascii="Arial" w:eastAsia="Arial" w:hAnsi="Arial" w:cs="Arial"/>
              </w:rPr>
            </w:pPr>
            <w:r>
              <w:rPr>
                <w:rFonts w:ascii="Arial" w:eastAsia="Arial" w:hAnsi="Arial" w:cs="Arial"/>
              </w:rPr>
              <w:t>6</w:t>
            </w:r>
            <w:r>
              <w:rPr>
                <w:rFonts w:ascii="Arial" w:eastAsia="Arial" w:hAnsi="Arial" w:cs="Arial"/>
                <w:spacing w:val="1"/>
              </w:rPr>
              <w:t>.</w:t>
            </w:r>
            <w:r>
              <w:rPr>
                <w:rFonts w:ascii="Arial" w:eastAsia="Arial" w:hAnsi="Arial" w:cs="Arial"/>
              </w:rPr>
              <w:t>2</w:t>
            </w:r>
          </w:p>
        </w:tc>
        <w:tc>
          <w:tcPr>
            <w:tcW w:w="7649" w:type="dxa"/>
            <w:gridSpan w:val="2"/>
            <w:tcBorders>
              <w:top w:val="nil"/>
              <w:left w:val="nil"/>
              <w:bottom w:val="nil"/>
              <w:right w:val="nil"/>
            </w:tcBorders>
          </w:tcPr>
          <w:p w:rsidR="000A5570" w:rsidRDefault="00863EB5">
            <w:pPr>
              <w:spacing w:before="48" w:after="0" w:line="240" w:lineRule="auto"/>
              <w:ind w:left="415" w:right="-20"/>
              <w:rPr>
                <w:rFonts w:ascii="Arial" w:eastAsia="Arial" w:hAnsi="Arial" w:cs="Arial"/>
              </w:rPr>
            </w:pPr>
            <w:r>
              <w:rPr>
                <w:rFonts w:ascii="Arial" w:eastAsia="Arial" w:hAnsi="Arial" w:cs="Arial"/>
                <w:spacing w:val="-4"/>
              </w:rPr>
              <w:t>M</w:t>
            </w:r>
            <w:r>
              <w:rPr>
                <w:rFonts w:ascii="Arial" w:eastAsia="Arial" w:hAnsi="Arial" w:cs="Arial"/>
              </w:rPr>
              <w:t>od</w:t>
            </w:r>
            <w:r>
              <w:rPr>
                <w:rFonts w:ascii="Arial" w:eastAsia="Arial" w:hAnsi="Arial" w:cs="Arial"/>
                <w:spacing w:val="2"/>
              </w:rPr>
              <w:t>e</w:t>
            </w:r>
            <w:r>
              <w:rPr>
                <w:rFonts w:ascii="Arial" w:eastAsia="Arial" w:hAnsi="Arial" w:cs="Arial"/>
              </w:rPr>
              <w:t xml:space="preserve">l </w:t>
            </w:r>
            <w:r>
              <w:rPr>
                <w:rFonts w:ascii="Arial" w:eastAsia="Arial" w:hAnsi="Arial" w:cs="Arial"/>
                <w:spacing w:val="-1"/>
              </w:rPr>
              <w:t>C</w:t>
            </w:r>
            <w:r>
              <w:rPr>
                <w:rFonts w:ascii="Arial" w:eastAsia="Arial" w:hAnsi="Arial" w:cs="Arial"/>
              </w:rPr>
              <w:t>ou</w:t>
            </w:r>
            <w:r>
              <w:rPr>
                <w:rFonts w:ascii="Arial" w:eastAsia="Arial" w:hAnsi="Arial" w:cs="Arial"/>
                <w:spacing w:val="1"/>
              </w:rPr>
              <w:t>r</w:t>
            </w:r>
            <w:r>
              <w:rPr>
                <w:rFonts w:ascii="Arial" w:eastAsia="Arial" w:hAnsi="Arial" w:cs="Arial"/>
              </w:rPr>
              <w:t>ses</w:t>
            </w:r>
          </w:p>
        </w:tc>
        <w:tc>
          <w:tcPr>
            <w:tcW w:w="1592" w:type="dxa"/>
            <w:tcBorders>
              <w:top w:val="nil"/>
              <w:left w:val="nil"/>
              <w:bottom w:val="nil"/>
              <w:right w:val="nil"/>
            </w:tcBorders>
          </w:tcPr>
          <w:p w:rsidR="000A5570" w:rsidRDefault="00863EB5">
            <w:pPr>
              <w:spacing w:before="48" w:after="0" w:line="240" w:lineRule="auto"/>
              <w:ind w:right="20"/>
              <w:jc w:val="right"/>
              <w:rPr>
                <w:rFonts w:ascii="Arial" w:eastAsia="Arial" w:hAnsi="Arial" w:cs="Arial"/>
              </w:rPr>
            </w:pPr>
            <w:r>
              <w:rPr>
                <w:rFonts w:ascii="Arial" w:eastAsia="Arial" w:hAnsi="Arial" w:cs="Arial"/>
              </w:rPr>
              <w:t>20</w:t>
            </w:r>
          </w:p>
        </w:tc>
      </w:tr>
      <w:tr w:rsidR="000A5570">
        <w:trPr>
          <w:trHeight w:hRule="exact" w:val="289"/>
        </w:trPr>
        <w:tc>
          <w:tcPr>
            <w:tcW w:w="1704" w:type="dxa"/>
            <w:gridSpan w:val="2"/>
            <w:tcBorders>
              <w:top w:val="nil"/>
              <w:left w:val="nil"/>
              <w:bottom w:val="nil"/>
              <w:right w:val="nil"/>
            </w:tcBorders>
          </w:tcPr>
          <w:p w:rsidR="000A5570" w:rsidRDefault="00863EB5">
            <w:pPr>
              <w:spacing w:before="48" w:after="0" w:line="240" w:lineRule="auto"/>
              <w:ind w:left="893" w:right="-20"/>
              <w:rPr>
                <w:rFonts w:ascii="Arial" w:eastAsia="Arial" w:hAnsi="Arial" w:cs="Arial"/>
                <w:sz w:val="20"/>
                <w:szCs w:val="20"/>
              </w:rPr>
            </w:pPr>
            <w:r>
              <w:rPr>
                <w:rFonts w:ascii="Arial" w:eastAsia="Arial" w:hAnsi="Arial" w:cs="Arial"/>
                <w:sz w:val="20"/>
                <w:szCs w:val="20"/>
              </w:rPr>
              <w:t>6.2.1</w:t>
            </w:r>
          </w:p>
        </w:tc>
        <w:tc>
          <w:tcPr>
            <w:tcW w:w="6423" w:type="dxa"/>
            <w:tcBorders>
              <w:top w:val="nil"/>
              <w:left w:val="nil"/>
              <w:bottom w:val="nil"/>
              <w:right w:val="nil"/>
            </w:tcBorders>
          </w:tcPr>
          <w:p w:rsidR="000A5570" w:rsidRDefault="00863EB5">
            <w:pPr>
              <w:spacing w:before="48" w:after="0" w:line="240" w:lineRule="auto"/>
              <w:ind w:left="39" w:right="-20"/>
              <w:rPr>
                <w:rFonts w:ascii="Arial" w:eastAsia="Arial" w:hAnsi="Arial" w:cs="Arial"/>
                <w:sz w:val="20"/>
                <w:szCs w:val="20"/>
              </w:rPr>
            </w:pPr>
            <w:r>
              <w:rPr>
                <w:rFonts w:ascii="Arial" w:eastAsia="Arial" w:hAnsi="Arial" w:cs="Arial"/>
                <w:spacing w:val="-1"/>
                <w:sz w:val="20"/>
                <w:szCs w:val="20"/>
              </w:rPr>
              <w:t>V</w:t>
            </w:r>
            <w:r>
              <w:rPr>
                <w:rFonts w:ascii="Arial" w:eastAsia="Arial" w:hAnsi="Arial" w:cs="Arial"/>
                <w:spacing w:val="3"/>
                <w:sz w:val="20"/>
                <w:szCs w:val="20"/>
              </w:rPr>
              <w:t>T</w:t>
            </w:r>
            <w:r>
              <w:rPr>
                <w:rFonts w:ascii="Arial" w:eastAsia="Arial" w:hAnsi="Arial" w:cs="Arial"/>
                <w:sz w:val="20"/>
                <w:szCs w:val="20"/>
              </w:rPr>
              <w:t>S</w:t>
            </w:r>
            <w:r>
              <w:rPr>
                <w:rFonts w:ascii="Arial" w:eastAsia="Arial" w:hAnsi="Arial" w:cs="Arial"/>
                <w:spacing w:val="-5"/>
                <w:sz w:val="20"/>
                <w:szCs w:val="20"/>
              </w:rPr>
              <w:t xml:space="preserve"> </w:t>
            </w:r>
            <w:r>
              <w:rPr>
                <w:rFonts w:ascii="Arial" w:eastAsia="Arial" w:hAnsi="Arial" w:cs="Arial"/>
                <w:spacing w:val="1"/>
                <w:sz w:val="20"/>
                <w:szCs w:val="20"/>
              </w:rPr>
              <w:t>O</w:t>
            </w:r>
            <w:r>
              <w:rPr>
                <w:rFonts w:ascii="Arial" w:eastAsia="Arial" w:hAnsi="Arial" w:cs="Arial"/>
                <w:sz w:val="20"/>
                <w:szCs w:val="20"/>
              </w:rPr>
              <w:t>pe</w:t>
            </w:r>
            <w:r>
              <w:rPr>
                <w:rFonts w:ascii="Arial" w:eastAsia="Arial" w:hAnsi="Arial" w:cs="Arial"/>
                <w:spacing w:val="1"/>
                <w:sz w:val="20"/>
                <w:szCs w:val="20"/>
              </w:rPr>
              <w:t>r</w:t>
            </w:r>
            <w:r>
              <w:rPr>
                <w:rFonts w:ascii="Arial" w:eastAsia="Arial" w:hAnsi="Arial" w:cs="Arial"/>
                <w:sz w:val="20"/>
                <w:szCs w:val="20"/>
              </w:rPr>
              <w:t>ator</w:t>
            </w:r>
            <w:r>
              <w:rPr>
                <w:rFonts w:ascii="Arial" w:eastAsia="Arial" w:hAnsi="Arial" w:cs="Arial"/>
                <w:spacing w:val="-5"/>
                <w:sz w:val="20"/>
                <w:szCs w:val="20"/>
              </w:rPr>
              <w:t xml:space="preserve"> </w:t>
            </w:r>
            <w:r>
              <w:rPr>
                <w:rFonts w:ascii="Arial" w:eastAsia="Arial" w:hAnsi="Arial" w:cs="Arial"/>
                <w:sz w:val="20"/>
                <w:szCs w:val="20"/>
              </w:rPr>
              <w:t>Mo</w:t>
            </w:r>
            <w:r>
              <w:rPr>
                <w:rFonts w:ascii="Arial" w:eastAsia="Arial" w:hAnsi="Arial" w:cs="Arial"/>
                <w:spacing w:val="2"/>
                <w:sz w:val="20"/>
                <w:szCs w:val="20"/>
              </w:rPr>
              <w:t>d</w:t>
            </w:r>
            <w:r>
              <w:rPr>
                <w:rFonts w:ascii="Arial" w:eastAsia="Arial" w:hAnsi="Arial" w:cs="Arial"/>
                <w:sz w:val="20"/>
                <w:szCs w:val="20"/>
              </w:rPr>
              <w:t>el</w:t>
            </w:r>
            <w:r>
              <w:rPr>
                <w:rFonts w:ascii="Arial" w:eastAsia="Arial" w:hAnsi="Arial" w:cs="Arial"/>
                <w:spacing w:val="-4"/>
                <w:sz w:val="20"/>
                <w:szCs w:val="20"/>
              </w:rPr>
              <w:t xml:space="preserve"> </w:t>
            </w:r>
            <w:r>
              <w:rPr>
                <w:rFonts w:ascii="Arial" w:eastAsia="Arial" w:hAnsi="Arial" w:cs="Arial"/>
                <w:sz w:val="20"/>
                <w:szCs w:val="20"/>
              </w:rPr>
              <w:t>Cou</w:t>
            </w:r>
            <w:r>
              <w:rPr>
                <w:rFonts w:ascii="Arial" w:eastAsia="Arial" w:hAnsi="Arial" w:cs="Arial"/>
                <w:spacing w:val="1"/>
                <w:sz w:val="20"/>
                <w:szCs w:val="20"/>
              </w:rPr>
              <w:t>r</w:t>
            </w:r>
            <w:r>
              <w:rPr>
                <w:rFonts w:ascii="Arial" w:eastAsia="Arial" w:hAnsi="Arial" w:cs="Arial"/>
                <w:spacing w:val="4"/>
                <w:sz w:val="20"/>
                <w:szCs w:val="20"/>
              </w:rPr>
              <w:t>s</w:t>
            </w:r>
            <w:r>
              <w:rPr>
                <w:rFonts w:ascii="Arial" w:eastAsia="Arial" w:hAnsi="Arial" w:cs="Arial"/>
                <w:sz w:val="20"/>
                <w:szCs w:val="20"/>
              </w:rPr>
              <w:t>e</w:t>
            </w:r>
            <w:r>
              <w:rPr>
                <w:rFonts w:ascii="Arial" w:eastAsia="Arial" w:hAnsi="Arial" w:cs="Arial"/>
                <w:spacing w:val="-7"/>
                <w:sz w:val="20"/>
                <w:szCs w:val="20"/>
              </w:rPr>
              <w:t xml:space="preserve"> </w:t>
            </w:r>
            <w:r>
              <w:rPr>
                <w:rFonts w:ascii="Arial" w:eastAsia="Arial" w:hAnsi="Arial" w:cs="Arial"/>
                <w:sz w:val="20"/>
                <w:szCs w:val="20"/>
              </w:rPr>
              <w:t>V</w:t>
            </w:r>
            <w:r>
              <w:rPr>
                <w:rFonts w:ascii="Arial" w:eastAsia="Arial" w:hAnsi="Arial" w:cs="Arial"/>
                <w:spacing w:val="1"/>
                <w:sz w:val="20"/>
                <w:szCs w:val="20"/>
              </w:rPr>
              <w:t>-</w:t>
            </w:r>
            <w:r>
              <w:rPr>
                <w:rFonts w:ascii="Arial" w:eastAsia="Arial" w:hAnsi="Arial" w:cs="Arial"/>
                <w:spacing w:val="2"/>
                <w:sz w:val="20"/>
                <w:szCs w:val="20"/>
              </w:rPr>
              <w:t>1</w:t>
            </w:r>
            <w:r>
              <w:rPr>
                <w:rFonts w:ascii="Arial" w:eastAsia="Arial" w:hAnsi="Arial" w:cs="Arial"/>
                <w:sz w:val="20"/>
                <w:szCs w:val="20"/>
              </w:rPr>
              <w:t>03/1</w:t>
            </w:r>
          </w:p>
        </w:tc>
        <w:tc>
          <w:tcPr>
            <w:tcW w:w="1592" w:type="dxa"/>
            <w:tcBorders>
              <w:top w:val="nil"/>
              <w:left w:val="nil"/>
              <w:bottom w:val="nil"/>
              <w:right w:val="nil"/>
            </w:tcBorders>
          </w:tcPr>
          <w:p w:rsidR="000A5570" w:rsidRDefault="00863EB5">
            <w:pPr>
              <w:spacing w:before="48" w:after="0" w:line="240" w:lineRule="auto"/>
              <w:ind w:right="22"/>
              <w:jc w:val="right"/>
              <w:rPr>
                <w:rFonts w:ascii="Arial" w:eastAsia="Arial" w:hAnsi="Arial" w:cs="Arial"/>
                <w:sz w:val="20"/>
                <w:szCs w:val="20"/>
              </w:rPr>
            </w:pPr>
            <w:r>
              <w:rPr>
                <w:rFonts w:ascii="Arial" w:eastAsia="Arial" w:hAnsi="Arial" w:cs="Arial"/>
                <w:w w:val="99"/>
                <w:sz w:val="20"/>
                <w:szCs w:val="20"/>
              </w:rPr>
              <w:t>20</w:t>
            </w:r>
          </w:p>
        </w:tc>
      </w:tr>
      <w:tr w:rsidR="000A5570">
        <w:trPr>
          <w:trHeight w:hRule="exact" w:val="230"/>
        </w:trPr>
        <w:tc>
          <w:tcPr>
            <w:tcW w:w="1704" w:type="dxa"/>
            <w:gridSpan w:val="2"/>
            <w:tcBorders>
              <w:top w:val="nil"/>
              <w:left w:val="nil"/>
              <w:bottom w:val="nil"/>
              <w:right w:val="nil"/>
            </w:tcBorders>
          </w:tcPr>
          <w:p w:rsidR="000A5570" w:rsidRDefault="00863EB5">
            <w:pPr>
              <w:spacing w:after="0" w:line="219" w:lineRule="exact"/>
              <w:ind w:left="893" w:right="-20"/>
              <w:rPr>
                <w:rFonts w:ascii="Arial" w:eastAsia="Arial" w:hAnsi="Arial" w:cs="Arial"/>
                <w:sz w:val="20"/>
                <w:szCs w:val="20"/>
              </w:rPr>
            </w:pPr>
            <w:r>
              <w:rPr>
                <w:rFonts w:ascii="Arial" w:eastAsia="Arial" w:hAnsi="Arial" w:cs="Arial"/>
                <w:sz w:val="20"/>
                <w:szCs w:val="20"/>
              </w:rPr>
              <w:t>6.2.2</w:t>
            </w:r>
          </w:p>
        </w:tc>
        <w:tc>
          <w:tcPr>
            <w:tcW w:w="6423" w:type="dxa"/>
            <w:tcBorders>
              <w:top w:val="nil"/>
              <w:left w:val="nil"/>
              <w:bottom w:val="nil"/>
              <w:right w:val="nil"/>
            </w:tcBorders>
          </w:tcPr>
          <w:p w:rsidR="000A5570" w:rsidRDefault="00863EB5">
            <w:pPr>
              <w:spacing w:after="0" w:line="219" w:lineRule="exact"/>
              <w:ind w:left="39" w:right="-20"/>
              <w:rPr>
                <w:rFonts w:ascii="Arial" w:eastAsia="Arial" w:hAnsi="Arial" w:cs="Arial"/>
                <w:sz w:val="20"/>
                <w:szCs w:val="20"/>
              </w:rPr>
            </w:pPr>
            <w:r>
              <w:rPr>
                <w:rFonts w:ascii="Arial" w:eastAsia="Arial" w:hAnsi="Arial" w:cs="Arial"/>
                <w:spacing w:val="-1"/>
                <w:sz w:val="20"/>
                <w:szCs w:val="20"/>
              </w:rPr>
              <w:t>V</w:t>
            </w:r>
            <w:r>
              <w:rPr>
                <w:rFonts w:ascii="Arial" w:eastAsia="Arial" w:hAnsi="Arial" w:cs="Arial"/>
                <w:spacing w:val="3"/>
                <w:sz w:val="20"/>
                <w:szCs w:val="20"/>
              </w:rPr>
              <w:t>T</w:t>
            </w:r>
            <w:r>
              <w:rPr>
                <w:rFonts w:ascii="Arial" w:eastAsia="Arial" w:hAnsi="Arial" w:cs="Arial"/>
                <w:sz w:val="20"/>
                <w:szCs w:val="20"/>
              </w:rPr>
              <w:t>S</w:t>
            </w:r>
            <w:r>
              <w:rPr>
                <w:rFonts w:ascii="Arial" w:eastAsia="Arial" w:hAnsi="Arial" w:cs="Arial"/>
                <w:spacing w:val="-5"/>
                <w:sz w:val="20"/>
                <w:szCs w:val="20"/>
              </w:rPr>
              <w:t xml:space="preserve"> </w:t>
            </w:r>
            <w:r>
              <w:rPr>
                <w:rFonts w:ascii="Arial" w:eastAsia="Arial" w:hAnsi="Arial" w:cs="Arial"/>
                <w:spacing w:val="-1"/>
                <w:sz w:val="20"/>
                <w:szCs w:val="20"/>
              </w:rPr>
              <w:t>S</w:t>
            </w:r>
            <w:r>
              <w:rPr>
                <w:rFonts w:ascii="Arial" w:eastAsia="Arial" w:hAnsi="Arial" w:cs="Arial"/>
                <w:spacing w:val="2"/>
                <w:sz w:val="20"/>
                <w:szCs w:val="20"/>
              </w:rPr>
              <w:t>u</w:t>
            </w:r>
            <w:r>
              <w:rPr>
                <w:rFonts w:ascii="Arial" w:eastAsia="Arial" w:hAnsi="Arial" w:cs="Arial"/>
                <w:sz w:val="20"/>
                <w:szCs w:val="20"/>
              </w:rPr>
              <w:t>pe</w:t>
            </w:r>
            <w:r>
              <w:rPr>
                <w:rFonts w:ascii="Arial" w:eastAsia="Arial" w:hAnsi="Arial" w:cs="Arial"/>
                <w:spacing w:val="1"/>
                <w:sz w:val="20"/>
                <w:szCs w:val="20"/>
              </w:rPr>
              <w:t>rv</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z w:val="20"/>
                <w:szCs w:val="20"/>
              </w:rPr>
              <w:t>or</w:t>
            </w:r>
            <w:r>
              <w:rPr>
                <w:rFonts w:ascii="Arial" w:eastAsia="Arial" w:hAnsi="Arial" w:cs="Arial"/>
                <w:spacing w:val="-10"/>
                <w:sz w:val="20"/>
                <w:szCs w:val="20"/>
              </w:rPr>
              <w:t xml:space="preserve"> </w:t>
            </w:r>
            <w:r>
              <w:rPr>
                <w:rFonts w:ascii="Arial" w:eastAsia="Arial" w:hAnsi="Arial" w:cs="Arial"/>
                <w:spacing w:val="2"/>
                <w:sz w:val="20"/>
                <w:szCs w:val="20"/>
              </w:rPr>
              <w:t>M</w:t>
            </w:r>
            <w:r>
              <w:rPr>
                <w:rFonts w:ascii="Arial" w:eastAsia="Arial" w:hAnsi="Arial" w:cs="Arial"/>
                <w:sz w:val="20"/>
                <w:szCs w:val="20"/>
              </w:rPr>
              <w:t>od</w:t>
            </w:r>
            <w:r>
              <w:rPr>
                <w:rFonts w:ascii="Arial" w:eastAsia="Arial" w:hAnsi="Arial" w:cs="Arial"/>
                <w:spacing w:val="2"/>
                <w:sz w:val="20"/>
                <w:szCs w:val="20"/>
              </w:rPr>
              <w:t>e</w:t>
            </w:r>
            <w:r>
              <w:rPr>
                <w:rFonts w:ascii="Arial" w:eastAsia="Arial" w:hAnsi="Arial" w:cs="Arial"/>
                <w:sz w:val="20"/>
                <w:szCs w:val="20"/>
              </w:rPr>
              <w:t>l</w:t>
            </w:r>
            <w:r>
              <w:rPr>
                <w:rFonts w:ascii="Arial" w:eastAsia="Arial" w:hAnsi="Arial" w:cs="Arial"/>
                <w:spacing w:val="-6"/>
                <w:sz w:val="20"/>
                <w:szCs w:val="20"/>
              </w:rPr>
              <w:t xml:space="preserve"> </w:t>
            </w:r>
            <w:r>
              <w:rPr>
                <w:rFonts w:ascii="Arial" w:eastAsia="Arial" w:hAnsi="Arial" w:cs="Arial"/>
                <w:sz w:val="20"/>
                <w:szCs w:val="20"/>
              </w:rPr>
              <w:t>C</w:t>
            </w:r>
            <w:r>
              <w:rPr>
                <w:rFonts w:ascii="Arial" w:eastAsia="Arial" w:hAnsi="Arial" w:cs="Arial"/>
                <w:spacing w:val="2"/>
                <w:sz w:val="20"/>
                <w:szCs w:val="20"/>
              </w:rPr>
              <w:t>ou</w:t>
            </w:r>
            <w:r>
              <w:rPr>
                <w:rFonts w:ascii="Arial" w:eastAsia="Arial" w:hAnsi="Arial" w:cs="Arial"/>
                <w:spacing w:val="1"/>
                <w:sz w:val="20"/>
                <w:szCs w:val="20"/>
              </w:rPr>
              <w:t>rs</w:t>
            </w:r>
            <w:r>
              <w:rPr>
                <w:rFonts w:ascii="Arial" w:eastAsia="Arial" w:hAnsi="Arial" w:cs="Arial"/>
                <w:sz w:val="20"/>
                <w:szCs w:val="20"/>
              </w:rPr>
              <w:t>e</w:t>
            </w:r>
            <w:r>
              <w:rPr>
                <w:rFonts w:ascii="Arial" w:eastAsia="Arial" w:hAnsi="Arial" w:cs="Arial"/>
                <w:spacing w:val="-7"/>
                <w:sz w:val="20"/>
                <w:szCs w:val="20"/>
              </w:rPr>
              <w:t xml:space="preserve"> </w:t>
            </w:r>
            <w:r>
              <w:rPr>
                <w:rFonts w:ascii="Arial" w:eastAsia="Arial" w:hAnsi="Arial" w:cs="Arial"/>
                <w:sz w:val="20"/>
                <w:szCs w:val="20"/>
              </w:rPr>
              <w:t>V</w:t>
            </w:r>
            <w:r>
              <w:rPr>
                <w:rFonts w:ascii="Arial" w:eastAsia="Arial" w:hAnsi="Arial" w:cs="Arial"/>
                <w:spacing w:val="1"/>
                <w:sz w:val="20"/>
                <w:szCs w:val="20"/>
              </w:rPr>
              <w:t>-</w:t>
            </w:r>
            <w:r>
              <w:rPr>
                <w:rFonts w:ascii="Arial" w:eastAsia="Arial" w:hAnsi="Arial" w:cs="Arial"/>
                <w:sz w:val="20"/>
                <w:szCs w:val="20"/>
              </w:rPr>
              <w:t>103</w:t>
            </w:r>
            <w:r>
              <w:rPr>
                <w:rFonts w:ascii="Arial" w:eastAsia="Arial" w:hAnsi="Arial" w:cs="Arial"/>
                <w:spacing w:val="2"/>
                <w:sz w:val="20"/>
                <w:szCs w:val="20"/>
              </w:rPr>
              <w:t>/</w:t>
            </w:r>
            <w:r>
              <w:rPr>
                <w:rFonts w:ascii="Arial" w:eastAsia="Arial" w:hAnsi="Arial" w:cs="Arial"/>
                <w:sz w:val="20"/>
                <w:szCs w:val="20"/>
              </w:rPr>
              <w:t>2</w:t>
            </w:r>
          </w:p>
        </w:tc>
        <w:tc>
          <w:tcPr>
            <w:tcW w:w="1592" w:type="dxa"/>
            <w:tcBorders>
              <w:top w:val="nil"/>
              <w:left w:val="nil"/>
              <w:bottom w:val="nil"/>
              <w:right w:val="nil"/>
            </w:tcBorders>
          </w:tcPr>
          <w:p w:rsidR="000A5570" w:rsidRDefault="00863EB5">
            <w:pPr>
              <w:spacing w:after="0" w:line="219" w:lineRule="exact"/>
              <w:ind w:right="22"/>
              <w:jc w:val="right"/>
              <w:rPr>
                <w:rFonts w:ascii="Arial" w:eastAsia="Arial" w:hAnsi="Arial" w:cs="Arial"/>
                <w:sz w:val="20"/>
                <w:szCs w:val="20"/>
              </w:rPr>
            </w:pPr>
            <w:r>
              <w:rPr>
                <w:rFonts w:ascii="Arial" w:eastAsia="Arial" w:hAnsi="Arial" w:cs="Arial"/>
                <w:w w:val="99"/>
                <w:sz w:val="20"/>
                <w:szCs w:val="20"/>
              </w:rPr>
              <w:t>20</w:t>
            </w:r>
          </w:p>
        </w:tc>
      </w:tr>
      <w:tr w:rsidR="000A5570">
        <w:trPr>
          <w:trHeight w:hRule="exact" w:val="230"/>
        </w:trPr>
        <w:tc>
          <w:tcPr>
            <w:tcW w:w="1704" w:type="dxa"/>
            <w:gridSpan w:val="2"/>
            <w:tcBorders>
              <w:top w:val="nil"/>
              <w:left w:val="nil"/>
              <w:bottom w:val="nil"/>
              <w:right w:val="nil"/>
            </w:tcBorders>
          </w:tcPr>
          <w:p w:rsidR="000A5570" w:rsidRDefault="00863EB5">
            <w:pPr>
              <w:spacing w:after="0" w:line="219" w:lineRule="exact"/>
              <w:ind w:left="893" w:right="-20"/>
              <w:rPr>
                <w:rFonts w:ascii="Arial" w:eastAsia="Arial" w:hAnsi="Arial" w:cs="Arial"/>
                <w:sz w:val="20"/>
                <w:szCs w:val="20"/>
              </w:rPr>
            </w:pPr>
            <w:r>
              <w:rPr>
                <w:rFonts w:ascii="Arial" w:eastAsia="Arial" w:hAnsi="Arial" w:cs="Arial"/>
                <w:sz w:val="20"/>
                <w:szCs w:val="20"/>
              </w:rPr>
              <w:t>6.2.3</w:t>
            </w:r>
          </w:p>
        </w:tc>
        <w:tc>
          <w:tcPr>
            <w:tcW w:w="6423" w:type="dxa"/>
            <w:tcBorders>
              <w:top w:val="nil"/>
              <w:left w:val="nil"/>
              <w:bottom w:val="nil"/>
              <w:right w:val="nil"/>
            </w:tcBorders>
          </w:tcPr>
          <w:p w:rsidR="000A5570" w:rsidRDefault="00863EB5">
            <w:pPr>
              <w:spacing w:after="0" w:line="219" w:lineRule="exact"/>
              <w:ind w:left="39" w:right="-20"/>
              <w:rPr>
                <w:rFonts w:ascii="Arial" w:eastAsia="Arial" w:hAnsi="Arial" w:cs="Arial"/>
                <w:sz w:val="20"/>
                <w:szCs w:val="20"/>
              </w:rPr>
            </w:pPr>
            <w:r>
              <w:rPr>
                <w:rFonts w:ascii="Arial" w:eastAsia="Arial" w:hAnsi="Arial" w:cs="Arial"/>
                <w:spacing w:val="1"/>
                <w:sz w:val="20"/>
                <w:szCs w:val="20"/>
              </w:rPr>
              <w:t>O</w:t>
            </w:r>
            <w:r>
              <w:rPr>
                <w:rFonts w:ascii="Arial" w:eastAsia="Arial" w:hAnsi="Arial" w:cs="Arial"/>
                <w:sz w:val="20"/>
                <w:szCs w:val="20"/>
              </w:rPr>
              <w:t>n</w:t>
            </w:r>
            <w:r>
              <w:rPr>
                <w:rFonts w:ascii="Arial" w:eastAsia="Arial" w:hAnsi="Arial" w:cs="Arial"/>
                <w:spacing w:val="1"/>
                <w:sz w:val="20"/>
                <w:szCs w:val="20"/>
              </w:rPr>
              <w:t>-</w:t>
            </w:r>
            <w:r>
              <w:rPr>
                <w:rFonts w:ascii="Arial" w:eastAsia="Arial" w:hAnsi="Arial" w:cs="Arial"/>
                <w:sz w:val="20"/>
                <w:szCs w:val="20"/>
              </w:rPr>
              <w:t>the</w:t>
            </w:r>
            <w:r>
              <w:rPr>
                <w:rFonts w:ascii="Arial" w:eastAsia="Arial" w:hAnsi="Arial" w:cs="Arial"/>
                <w:spacing w:val="1"/>
                <w:sz w:val="20"/>
                <w:szCs w:val="20"/>
              </w:rPr>
              <w:t>-J</w:t>
            </w:r>
            <w:r>
              <w:rPr>
                <w:rFonts w:ascii="Arial" w:eastAsia="Arial" w:hAnsi="Arial" w:cs="Arial"/>
                <w:sz w:val="20"/>
                <w:szCs w:val="20"/>
              </w:rPr>
              <w:t>ob</w:t>
            </w:r>
            <w:r>
              <w:rPr>
                <w:rFonts w:ascii="Arial" w:eastAsia="Arial" w:hAnsi="Arial" w:cs="Arial"/>
                <w:spacing w:val="-11"/>
                <w:sz w:val="20"/>
                <w:szCs w:val="20"/>
              </w:rPr>
              <w:t xml:space="preserve"> </w:t>
            </w:r>
            <w:r>
              <w:rPr>
                <w:rFonts w:ascii="Arial" w:eastAsia="Arial" w:hAnsi="Arial" w:cs="Arial"/>
                <w:spacing w:val="3"/>
                <w:sz w:val="20"/>
                <w:szCs w:val="20"/>
              </w:rPr>
              <w:t>T</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8"/>
                <w:sz w:val="20"/>
                <w:szCs w:val="20"/>
              </w:rPr>
              <w:t xml:space="preserve"> </w:t>
            </w:r>
            <w:r>
              <w:rPr>
                <w:rFonts w:ascii="Arial" w:eastAsia="Arial" w:hAnsi="Arial" w:cs="Arial"/>
                <w:spacing w:val="1"/>
                <w:sz w:val="20"/>
                <w:szCs w:val="20"/>
              </w:rPr>
              <w:t>(OJ</w:t>
            </w:r>
            <w:r>
              <w:rPr>
                <w:rFonts w:ascii="Arial" w:eastAsia="Arial" w:hAnsi="Arial" w:cs="Arial"/>
                <w:spacing w:val="3"/>
                <w:sz w:val="20"/>
                <w:szCs w:val="20"/>
              </w:rPr>
              <w:t>T</w:t>
            </w:r>
            <w:r>
              <w:rPr>
                <w:rFonts w:ascii="Arial" w:eastAsia="Arial" w:hAnsi="Arial" w:cs="Arial"/>
                <w:sz w:val="20"/>
                <w:szCs w:val="20"/>
              </w:rPr>
              <w:t>)</w:t>
            </w:r>
            <w:r>
              <w:rPr>
                <w:rFonts w:ascii="Arial" w:eastAsia="Arial" w:hAnsi="Arial" w:cs="Arial"/>
                <w:spacing w:val="-7"/>
                <w:sz w:val="20"/>
                <w:szCs w:val="20"/>
              </w:rPr>
              <w:t xml:space="preserve"> </w:t>
            </w:r>
            <w:r>
              <w:rPr>
                <w:rFonts w:ascii="Arial" w:eastAsia="Arial" w:hAnsi="Arial" w:cs="Arial"/>
                <w:sz w:val="20"/>
                <w:szCs w:val="20"/>
              </w:rPr>
              <w:t>Mod</w:t>
            </w:r>
            <w:r>
              <w:rPr>
                <w:rFonts w:ascii="Arial" w:eastAsia="Arial" w:hAnsi="Arial" w:cs="Arial"/>
                <w:spacing w:val="2"/>
                <w:sz w:val="20"/>
                <w:szCs w:val="20"/>
              </w:rPr>
              <w:t>e</w:t>
            </w:r>
            <w:r>
              <w:rPr>
                <w:rFonts w:ascii="Arial" w:eastAsia="Arial" w:hAnsi="Arial" w:cs="Arial"/>
                <w:sz w:val="20"/>
                <w:szCs w:val="20"/>
              </w:rPr>
              <w:t>l</w:t>
            </w:r>
            <w:r>
              <w:rPr>
                <w:rFonts w:ascii="Arial" w:eastAsia="Arial" w:hAnsi="Arial" w:cs="Arial"/>
                <w:spacing w:val="-6"/>
                <w:sz w:val="20"/>
                <w:szCs w:val="20"/>
              </w:rPr>
              <w:t xml:space="preserve"> </w:t>
            </w:r>
            <w:r>
              <w:rPr>
                <w:rFonts w:ascii="Arial" w:eastAsia="Arial" w:hAnsi="Arial" w:cs="Arial"/>
                <w:spacing w:val="3"/>
                <w:sz w:val="20"/>
                <w:szCs w:val="20"/>
              </w:rPr>
              <w:t>C</w:t>
            </w:r>
            <w:r>
              <w:rPr>
                <w:rFonts w:ascii="Arial" w:eastAsia="Arial" w:hAnsi="Arial" w:cs="Arial"/>
                <w:sz w:val="20"/>
                <w:szCs w:val="20"/>
              </w:rPr>
              <w:t>ou</w:t>
            </w:r>
            <w:r>
              <w:rPr>
                <w:rFonts w:ascii="Arial" w:eastAsia="Arial" w:hAnsi="Arial" w:cs="Arial"/>
                <w:spacing w:val="1"/>
                <w:sz w:val="20"/>
                <w:szCs w:val="20"/>
              </w:rPr>
              <w:t>rs</w:t>
            </w:r>
            <w:r>
              <w:rPr>
                <w:rFonts w:ascii="Arial" w:eastAsia="Arial" w:hAnsi="Arial" w:cs="Arial"/>
                <w:sz w:val="20"/>
                <w:szCs w:val="20"/>
              </w:rPr>
              <w:t>e</w:t>
            </w:r>
            <w:r>
              <w:rPr>
                <w:rFonts w:ascii="Arial" w:eastAsia="Arial" w:hAnsi="Arial" w:cs="Arial"/>
                <w:spacing w:val="-4"/>
                <w:sz w:val="20"/>
                <w:szCs w:val="20"/>
              </w:rPr>
              <w:t xml:space="preserve"> </w:t>
            </w:r>
            <w:r>
              <w:rPr>
                <w:rFonts w:ascii="Arial" w:eastAsia="Arial" w:hAnsi="Arial" w:cs="Arial"/>
                <w:sz w:val="20"/>
                <w:szCs w:val="20"/>
              </w:rPr>
              <w:t>V</w:t>
            </w:r>
            <w:r>
              <w:rPr>
                <w:rFonts w:ascii="Arial" w:eastAsia="Arial" w:hAnsi="Arial" w:cs="Arial"/>
                <w:spacing w:val="1"/>
                <w:sz w:val="20"/>
                <w:szCs w:val="20"/>
              </w:rPr>
              <w:t>-</w:t>
            </w:r>
            <w:r>
              <w:rPr>
                <w:rFonts w:ascii="Arial" w:eastAsia="Arial" w:hAnsi="Arial" w:cs="Arial"/>
                <w:sz w:val="20"/>
                <w:szCs w:val="20"/>
              </w:rPr>
              <w:t>103</w:t>
            </w:r>
            <w:r>
              <w:rPr>
                <w:rFonts w:ascii="Arial" w:eastAsia="Arial" w:hAnsi="Arial" w:cs="Arial"/>
                <w:spacing w:val="2"/>
                <w:sz w:val="20"/>
                <w:szCs w:val="20"/>
              </w:rPr>
              <w:t>/</w:t>
            </w:r>
            <w:r>
              <w:rPr>
                <w:rFonts w:ascii="Arial" w:eastAsia="Arial" w:hAnsi="Arial" w:cs="Arial"/>
                <w:sz w:val="20"/>
                <w:szCs w:val="20"/>
              </w:rPr>
              <w:t>3</w:t>
            </w:r>
          </w:p>
        </w:tc>
        <w:tc>
          <w:tcPr>
            <w:tcW w:w="1592" w:type="dxa"/>
            <w:tcBorders>
              <w:top w:val="nil"/>
              <w:left w:val="nil"/>
              <w:bottom w:val="nil"/>
              <w:right w:val="nil"/>
            </w:tcBorders>
          </w:tcPr>
          <w:p w:rsidR="000A5570" w:rsidRDefault="00863EB5">
            <w:pPr>
              <w:spacing w:after="0" w:line="219" w:lineRule="exact"/>
              <w:ind w:right="23"/>
              <w:jc w:val="right"/>
              <w:rPr>
                <w:rFonts w:ascii="Arial" w:eastAsia="Arial" w:hAnsi="Arial" w:cs="Arial"/>
                <w:sz w:val="20"/>
                <w:szCs w:val="20"/>
              </w:rPr>
            </w:pPr>
            <w:r>
              <w:rPr>
                <w:rFonts w:ascii="Arial" w:eastAsia="Arial" w:hAnsi="Arial" w:cs="Arial"/>
                <w:w w:val="99"/>
                <w:sz w:val="20"/>
                <w:szCs w:val="20"/>
              </w:rPr>
              <w:t>20</w:t>
            </w:r>
          </w:p>
        </w:tc>
      </w:tr>
      <w:tr w:rsidR="000A5570">
        <w:trPr>
          <w:trHeight w:hRule="exact" w:val="290"/>
        </w:trPr>
        <w:tc>
          <w:tcPr>
            <w:tcW w:w="1704" w:type="dxa"/>
            <w:gridSpan w:val="2"/>
            <w:tcBorders>
              <w:top w:val="nil"/>
              <w:left w:val="nil"/>
              <w:bottom w:val="nil"/>
              <w:right w:val="nil"/>
            </w:tcBorders>
          </w:tcPr>
          <w:p w:rsidR="000A5570" w:rsidRDefault="00863EB5">
            <w:pPr>
              <w:spacing w:after="0" w:line="219" w:lineRule="exact"/>
              <w:ind w:left="893" w:right="-20"/>
              <w:rPr>
                <w:rFonts w:ascii="Arial" w:eastAsia="Arial" w:hAnsi="Arial" w:cs="Arial"/>
                <w:sz w:val="20"/>
                <w:szCs w:val="20"/>
              </w:rPr>
            </w:pPr>
            <w:r>
              <w:rPr>
                <w:rFonts w:ascii="Arial" w:eastAsia="Arial" w:hAnsi="Arial" w:cs="Arial"/>
                <w:sz w:val="20"/>
                <w:szCs w:val="20"/>
              </w:rPr>
              <w:t>6.2.4</w:t>
            </w:r>
          </w:p>
        </w:tc>
        <w:tc>
          <w:tcPr>
            <w:tcW w:w="6423" w:type="dxa"/>
            <w:tcBorders>
              <w:top w:val="nil"/>
              <w:left w:val="nil"/>
              <w:bottom w:val="nil"/>
              <w:right w:val="nil"/>
            </w:tcBorders>
          </w:tcPr>
          <w:p w:rsidR="000A5570" w:rsidRDefault="00863EB5">
            <w:pPr>
              <w:spacing w:after="0" w:line="219" w:lineRule="exact"/>
              <w:ind w:left="39" w:right="-20"/>
              <w:rPr>
                <w:rFonts w:ascii="Arial" w:eastAsia="Arial" w:hAnsi="Arial" w:cs="Arial"/>
                <w:sz w:val="20"/>
                <w:szCs w:val="20"/>
              </w:rPr>
            </w:pPr>
            <w:r>
              <w:rPr>
                <w:rFonts w:ascii="Arial" w:eastAsia="Arial" w:hAnsi="Arial" w:cs="Arial"/>
                <w:spacing w:val="1"/>
                <w:sz w:val="20"/>
                <w:szCs w:val="20"/>
              </w:rPr>
              <w:t>O</w:t>
            </w:r>
            <w:r>
              <w:rPr>
                <w:rFonts w:ascii="Arial" w:eastAsia="Arial" w:hAnsi="Arial" w:cs="Arial"/>
                <w:sz w:val="20"/>
                <w:szCs w:val="20"/>
              </w:rPr>
              <w:t>n</w:t>
            </w:r>
            <w:r>
              <w:rPr>
                <w:rFonts w:ascii="Arial" w:eastAsia="Arial" w:hAnsi="Arial" w:cs="Arial"/>
                <w:spacing w:val="1"/>
                <w:sz w:val="20"/>
                <w:szCs w:val="20"/>
              </w:rPr>
              <w:t>-</w:t>
            </w:r>
            <w:r>
              <w:rPr>
                <w:rFonts w:ascii="Arial" w:eastAsia="Arial" w:hAnsi="Arial" w:cs="Arial"/>
                <w:sz w:val="20"/>
                <w:szCs w:val="20"/>
              </w:rPr>
              <w:t>the</w:t>
            </w:r>
            <w:r>
              <w:rPr>
                <w:rFonts w:ascii="Arial" w:eastAsia="Arial" w:hAnsi="Arial" w:cs="Arial"/>
                <w:spacing w:val="1"/>
                <w:sz w:val="20"/>
                <w:szCs w:val="20"/>
              </w:rPr>
              <w:t>-J</w:t>
            </w:r>
            <w:r>
              <w:rPr>
                <w:rFonts w:ascii="Arial" w:eastAsia="Arial" w:hAnsi="Arial" w:cs="Arial"/>
                <w:sz w:val="20"/>
                <w:szCs w:val="20"/>
              </w:rPr>
              <w:t>ob</w:t>
            </w:r>
            <w:r>
              <w:rPr>
                <w:rFonts w:ascii="Arial" w:eastAsia="Arial" w:hAnsi="Arial" w:cs="Arial"/>
                <w:spacing w:val="-11"/>
                <w:sz w:val="20"/>
                <w:szCs w:val="20"/>
              </w:rPr>
              <w:t xml:space="preserve"> </w:t>
            </w:r>
            <w:r>
              <w:rPr>
                <w:rFonts w:ascii="Arial" w:eastAsia="Arial" w:hAnsi="Arial" w:cs="Arial"/>
                <w:spacing w:val="3"/>
                <w:sz w:val="20"/>
                <w:szCs w:val="20"/>
              </w:rPr>
              <w:t>T</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8"/>
                <w:sz w:val="20"/>
                <w:szCs w:val="20"/>
              </w:rPr>
              <w:t xml:space="preserve"> </w:t>
            </w:r>
            <w:r>
              <w:rPr>
                <w:rFonts w:ascii="Arial" w:eastAsia="Arial" w:hAnsi="Arial" w:cs="Arial"/>
                <w:spacing w:val="2"/>
                <w:sz w:val="20"/>
                <w:szCs w:val="20"/>
              </w:rPr>
              <w:t>I</w:t>
            </w:r>
            <w:r>
              <w:rPr>
                <w:rFonts w:ascii="Arial" w:eastAsia="Arial" w:hAnsi="Arial" w:cs="Arial"/>
                <w:sz w:val="20"/>
                <w:szCs w:val="20"/>
              </w:rPr>
              <w:t>n</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1"/>
                <w:sz w:val="20"/>
                <w:szCs w:val="20"/>
              </w:rPr>
              <w:t>r</w:t>
            </w:r>
            <w:r>
              <w:rPr>
                <w:rFonts w:ascii="Arial" w:eastAsia="Arial" w:hAnsi="Arial" w:cs="Arial"/>
                <w:sz w:val="20"/>
                <w:szCs w:val="20"/>
              </w:rPr>
              <w:t>u</w:t>
            </w:r>
            <w:r>
              <w:rPr>
                <w:rFonts w:ascii="Arial" w:eastAsia="Arial" w:hAnsi="Arial" w:cs="Arial"/>
                <w:spacing w:val="1"/>
                <w:sz w:val="20"/>
                <w:szCs w:val="20"/>
              </w:rPr>
              <w:t>c</w:t>
            </w:r>
            <w:r>
              <w:rPr>
                <w:rFonts w:ascii="Arial" w:eastAsia="Arial" w:hAnsi="Arial" w:cs="Arial"/>
                <w:sz w:val="20"/>
                <w:szCs w:val="20"/>
              </w:rPr>
              <w:t>tor</w:t>
            </w:r>
            <w:r>
              <w:rPr>
                <w:rFonts w:ascii="Arial" w:eastAsia="Arial" w:hAnsi="Arial" w:cs="Arial"/>
                <w:spacing w:val="-8"/>
                <w:sz w:val="20"/>
                <w:szCs w:val="20"/>
              </w:rPr>
              <w:t xml:space="preserve"> </w:t>
            </w:r>
            <w:r>
              <w:rPr>
                <w:rFonts w:ascii="Arial" w:eastAsia="Arial" w:hAnsi="Arial" w:cs="Arial"/>
                <w:sz w:val="20"/>
                <w:szCs w:val="20"/>
              </w:rPr>
              <w:t>M</w:t>
            </w:r>
            <w:r>
              <w:rPr>
                <w:rFonts w:ascii="Arial" w:eastAsia="Arial" w:hAnsi="Arial" w:cs="Arial"/>
                <w:spacing w:val="2"/>
                <w:sz w:val="20"/>
                <w:szCs w:val="20"/>
              </w:rPr>
              <w:t>o</w:t>
            </w:r>
            <w:r>
              <w:rPr>
                <w:rFonts w:ascii="Arial" w:eastAsia="Arial" w:hAnsi="Arial" w:cs="Arial"/>
                <w:sz w:val="20"/>
                <w:szCs w:val="20"/>
              </w:rPr>
              <w:t>del</w:t>
            </w:r>
            <w:r>
              <w:rPr>
                <w:rFonts w:ascii="Arial" w:eastAsia="Arial" w:hAnsi="Arial" w:cs="Arial"/>
                <w:spacing w:val="-4"/>
                <w:sz w:val="20"/>
                <w:szCs w:val="20"/>
              </w:rPr>
              <w:t xml:space="preserve"> </w:t>
            </w:r>
            <w:r>
              <w:rPr>
                <w:rFonts w:ascii="Arial" w:eastAsia="Arial" w:hAnsi="Arial" w:cs="Arial"/>
                <w:sz w:val="20"/>
                <w:szCs w:val="20"/>
              </w:rPr>
              <w:t>Cou</w:t>
            </w:r>
            <w:r>
              <w:rPr>
                <w:rFonts w:ascii="Arial" w:eastAsia="Arial" w:hAnsi="Arial" w:cs="Arial"/>
                <w:spacing w:val="1"/>
                <w:sz w:val="20"/>
                <w:szCs w:val="20"/>
              </w:rPr>
              <w:t>rs</w:t>
            </w:r>
            <w:r>
              <w:rPr>
                <w:rFonts w:ascii="Arial" w:eastAsia="Arial" w:hAnsi="Arial" w:cs="Arial"/>
                <w:sz w:val="20"/>
                <w:szCs w:val="20"/>
              </w:rPr>
              <w:t>e</w:t>
            </w:r>
            <w:r>
              <w:rPr>
                <w:rFonts w:ascii="Arial" w:eastAsia="Arial" w:hAnsi="Arial" w:cs="Arial"/>
                <w:spacing w:val="-4"/>
                <w:sz w:val="20"/>
                <w:szCs w:val="20"/>
              </w:rPr>
              <w:t xml:space="preserve"> </w:t>
            </w:r>
            <w:r>
              <w:rPr>
                <w:rFonts w:ascii="Arial" w:eastAsia="Arial" w:hAnsi="Arial" w:cs="Arial"/>
                <w:sz w:val="20"/>
                <w:szCs w:val="20"/>
              </w:rPr>
              <w:t>V</w:t>
            </w:r>
            <w:r>
              <w:rPr>
                <w:rFonts w:ascii="Arial" w:eastAsia="Arial" w:hAnsi="Arial" w:cs="Arial"/>
                <w:spacing w:val="1"/>
                <w:sz w:val="20"/>
                <w:szCs w:val="20"/>
              </w:rPr>
              <w:t>-</w:t>
            </w:r>
            <w:r>
              <w:rPr>
                <w:rFonts w:ascii="Arial" w:eastAsia="Arial" w:hAnsi="Arial" w:cs="Arial"/>
                <w:sz w:val="20"/>
                <w:szCs w:val="20"/>
              </w:rPr>
              <w:t>1</w:t>
            </w:r>
            <w:r>
              <w:rPr>
                <w:rFonts w:ascii="Arial" w:eastAsia="Arial" w:hAnsi="Arial" w:cs="Arial"/>
                <w:spacing w:val="2"/>
                <w:sz w:val="20"/>
                <w:szCs w:val="20"/>
              </w:rPr>
              <w:t>0</w:t>
            </w:r>
            <w:r>
              <w:rPr>
                <w:rFonts w:ascii="Arial" w:eastAsia="Arial" w:hAnsi="Arial" w:cs="Arial"/>
                <w:sz w:val="20"/>
                <w:szCs w:val="20"/>
              </w:rPr>
              <w:t>3/4</w:t>
            </w:r>
          </w:p>
        </w:tc>
        <w:tc>
          <w:tcPr>
            <w:tcW w:w="1592" w:type="dxa"/>
            <w:tcBorders>
              <w:top w:val="nil"/>
              <w:left w:val="nil"/>
              <w:bottom w:val="nil"/>
              <w:right w:val="nil"/>
            </w:tcBorders>
          </w:tcPr>
          <w:p w:rsidR="000A5570" w:rsidRDefault="00863EB5">
            <w:pPr>
              <w:spacing w:after="0" w:line="219" w:lineRule="exact"/>
              <w:ind w:right="22"/>
              <w:jc w:val="right"/>
              <w:rPr>
                <w:rFonts w:ascii="Arial" w:eastAsia="Arial" w:hAnsi="Arial" w:cs="Arial"/>
                <w:sz w:val="20"/>
                <w:szCs w:val="20"/>
              </w:rPr>
            </w:pPr>
            <w:r>
              <w:rPr>
                <w:rFonts w:ascii="Arial" w:eastAsia="Arial" w:hAnsi="Arial" w:cs="Arial"/>
                <w:w w:val="99"/>
                <w:sz w:val="20"/>
                <w:szCs w:val="20"/>
              </w:rPr>
              <w:t>21</w:t>
            </w:r>
          </w:p>
        </w:tc>
      </w:tr>
      <w:tr w:rsidR="000A5570">
        <w:trPr>
          <w:trHeight w:hRule="exact" w:val="372"/>
        </w:trPr>
        <w:tc>
          <w:tcPr>
            <w:tcW w:w="1704" w:type="dxa"/>
            <w:gridSpan w:val="2"/>
            <w:tcBorders>
              <w:top w:val="nil"/>
              <w:left w:val="nil"/>
              <w:bottom w:val="nil"/>
              <w:right w:val="nil"/>
            </w:tcBorders>
          </w:tcPr>
          <w:p w:rsidR="000A5570" w:rsidRDefault="00863EB5">
            <w:pPr>
              <w:spacing w:before="48" w:after="0" w:line="240" w:lineRule="auto"/>
              <w:ind w:left="41" w:right="-20"/>
              <w:rPr>
                <w:rFonts w:ascii="Arial" w:eastAsia="Arial" w:hAnsi="Arial" w:cs="Arial"/>
              </w:rPr>
            </w:pPr>
            <w:r>
              <w:rPr>
                <w:rFonts w:ascii="Arial" w:eastAsia="Arial" w:hAnsi="Arial" w:cs="Arial"/>
                <w:b/>
                <w:bCs/>
                <w:spacing w:val="-6"/>
              </w:rPr>
              <w:t>A</w:t>
            </w:r>
            <w:r>
              <w:rPr>
                <w:rFonts w:ascii="Arial" w:eastAsia="Arial" w:hAnsi="Arial" w:cs="Arial"/>
                <w:b/>
                <w:bCs/>
                <w:spacing w:val="2"/>
              </w:rPr>
              <w:t>PP</w:t>
            </w:r>
            <w:r>
              <w:rPr>
                <w:rFonts w:ascii="Arial" w:eastAsia="Arial" w:hAnsi="Arial" w:cs="Arial"/>
                <w:b/>
                <w:bCs/>
                <w:spacing w:val="-1"/>
              </w:rPr>
              <w:t>END</w:t>
            </w:r>
            <w:r>
              <w:rPr>
                <w:rFonts w:ascii="Arial" w:eastAsia="Arial" w:hAnsi="Arial" w:cs="Arial"/>
                <w:b/>
                <w:bCs/>
                <w:spacing w:val="1"/>
              </w:rPr>
              <w:t>I</w:t>
            </w:r>
            <w:r>
              <w:rPr>
                <w:rFonts w:ascii="Arial" w:eastAsia="Arial" w:hAnsi="Arial" w:cs="Arial"/>
                <w:b/>
                <w:bCs/>
              </w:rPr>
              <w:t>X 1</w:t>
            </w:r>
          </w:p>
        </w:tc>
        <w:tc>
          <w:tcPr>
            <w:tcW w:w="6423" w:type="dxa"/>
            <w:tcBorders>
              <w:top w:val="nil"/>
              <w:left w:val="nil"/>
              <w:bottom w:val="nil"/>
              <w:right w:val="nil"/>
            </w:tcBorders>
          </w:tcPr>
          <w:p w:rsidR="000A5570" w:rsidRDefault="00863EB5">
            <w:pPr>
              <w:spacing w:before="48" w:after="0" w:line="240" w:lineRule="auto"/>
              <w:ind w:left="322" w:right="-20"/>
              <w:rPr>
                <w:rFonts w:ascii="Arial" w:eastAsia="Arial" w:hAnsi="Arial" w:cs="Arial"/>
              </w:rPr>
            </w:pPr>
            <w:r>
              <w:rPr>
                <w:rFonts w:ascii="Arial" w:eastAsia="Arial" w:hAnsi="Arial" w:cs="Arial"/>
                <w:b/>
                <w:bCs/>
                <w:spacing w:val="-1"/>
              </w:rPr>
              <w:t>V</w:t>
            </w:r>
            <w:r>
              <w:rPr>
                <w:rFonts w:ascii="Arial" w:eastAsia="Arial" w:hAnsi="Arial" w:cs="Arial"/>
                <w:b/>
                <w:bCs/>
                <w:spacing w:val="-3"/>
              </w:rPr>
              <w:t>T</w:t>
            </w:r>
            <w:r>
              <w:rPr>
                <w:rFonts w:ascii="Arial" w:eastAsia="Arial" w:hAnsi="Arial" w:cs="Arial"/>
                <w:b/>
                <w:bCs/>
              </w:rPr>
              <w:t xml:space="preserve">S </w:t>
            </w:r>
            <w:r>
              <w:rPr>
                <w:rFonts w:ascii="Arial" w:eastAsia="Arial" w:hAnsi="Arial" w:cs="Arial"/>
                <w:b/>
                <w:bCs/>
                <w:spacing w:val="1"/>
              </w:rPr>
              <w:t>O</w:t>
            </w:r>
            <w:r>
              <w:rPr>
                <w:rFonts w:ascii="Arial" w:eastAsia="Arial" w:hAnsi="Arial" w:cs="Arial"/>
                <w:b/>
                <w:bCs/>
              </w:rPr>
              <w:t>pera</w:t>
            </w:r>
            <w:r>
              <w:rPr>
                <w:rFonts w:ascii="Arial" w:eastAsia="Arial" w:hAnsi="Arial" w:cs="Arial"/>
                <w:b/>
                <w:bCs/>
                <w:spacing w:val="1"/>
              </w:rPr>
              <w:t>t</w:t>
            </w:r>
            <w:r>
              <w:rPr>
                <w:rFonts w:ascii="Arial" w:eastAsia="Arial" w:hAnsi="Arial" w:cs="Arial"/>
                <w:b/>
                <w:bCs/>
              </w:rPr>
              <w:t>or</w:t>
            </w:r>
            <w:r>
              <w:rPr>
                <w:rFonts w:ascii="Arial" w:eastAsia="Arial" w:hAnsi="Arial" w:cs="Arial"/>
                <w:b/>
                <w:bCs/>
                <w:spacing w:val="-1"/>
              </w:rPr>
              <w:t xml:space="preserve"> j</w:t>
            </w:r>
            <w:r>
              <w:rPr>
                <w:rFonts w:ascii="Arial" w:eastAsia="Arial" w:hAnsi="Arial" w:cs="Arial"/>
                <w:b/>
                <w:bCs/>
              </w:rPr>
              <w:t>ob</w:t>
            </w:r>
            <w:r>
              <w:rPr>
                <w:rFonts w:ascii="Arial" w:eastAsia="Arial" w:hAnsi="Arial" w:cs="Arial"/>
                <w:b/>
                <w:bCs/>
                <w:spacing w:val="1"/>
              </w:rPr>
              <w:t xml:space="preserve"> </w:t>
            </w:r>
            <w:r>
              <w:rPr>
                <w:rFonts w:ascii="Arial" w:eastAsia="Arial" w:hAnsi="Arial" w:cs="Arial"/>
                <w:b/>
                <w:bCs/>
              </w:rPr>
              <w:t>des</w:t>
            </w:r>
            <w:r>
              <w:rPr>
                <w:rFonts w:ascii="Arial" w:eastAsia="Arial" w:hAnsi="Arial" w:cs="Arial"/>
                <w:b/>
                <w:bCs/>
                <w:spacing w:val="-3"/>
              </w:rPr>
              <w:t>c</w:t>
            </w:r>
            <w:r>
              <w:rPr>
                <w:rFonts w:ascii="Arial" w:eastAsia="Arial" w:hAnsi="Arial" w:cs="Arial"/>
                <w:b/>
                <w:bCs/>
              </w:rPr>
              <w:t>r</w:t>
            </w:r>
            <w:r>
              <w:rPr>
                <w:rFonts w:ascii="Arial" w:eastAsia="Arial" w:hAnsi="Arial" w:cs="Arial"/>
                <w:b/>
                <w:bCs/>
                <w:spacing w:val="1"/>
              </w:rPr>
              <w:t>i</w:t>
            </w:r>
            <w:r>
              <w:rPr>
                <w:rFonts w:ascii="Arial" w:eastAsia="Arial" w:hAnsi="Arial" w:cs="Arial"/>
                <w:b/>
                <w:bCs/>
              </w:rPr>
              <w:t>p</w:t>
            </w:r>
            <w:r>
              <w:rPr>
                <w:rFonts w:ascii="Arial" w:eastAsia="Arial" w:hAnsi="Arial" w:cs="Arial"/>
                <w:b/>
                <w:bCs/>
                <w:spacing w:val="-2"/>
              </w:rPr>
              <w:t>t</w:t>
            </w:r>
            <w:r>
              <w:rPr>
                <w:rFonts w:ascii="Arial" w:eastAsia="Arial" w:hAnsi="Arial" w:cs="Arial"/>
                <w:b/>
                <w:bCs/>
                <w:spacing w:val="1"/>
              </w:rPr>
              <w:t>i</w:t>
            </w:r>
            <w:r>
              <w:rPr>
                <w:rFonts w:ascii="Arial" w:eastAsia="Arial" w:hAnsi="Arial" w:cs="Arial"/>
                <w:b/>
                <w:bCs/>
              </w:rPr>
              <w:t>on</w:t>
            </w:r>
          </w:p>
        </w:tc>
        <w:tc>
          <w:tcPr>
            <w:tcW w:w="1592" w:type="dxa"/>
            <w:tcBorders>
              <w:top w:val="nil"/>
              <w:left w:val="nil"/>
              <w:bottom w:val="nil"/>
              <w:right w:val="nil"/>
            </w:tcBorders>
          </w:tcPr>
          <w:p w:rsidR="000A5570" w:rsidRDefault="00863EB5">
            <w:pPr>
              <w:spacing w:before="48" w:after="0" w:line="240" w:lineRule="auto"/>
              <w:ind w:right="20"/>
              <w:jc w:val="right"/>
              <w:rPr>
                <w:rFonts w:ascii="Arial" w:eastAsia="Arial" w:hAnsi="Arial" w:cs="Arial"/>
              </w:rPr>
            </w:pPr>
            <w:r>
              <w:rPr>
                <w:rFonts w:ascii="Arial" w:eastAsia="Arial" w:hAnsi="Arial" w:cs="Arial"/>
                <w:b/>
                <w:bCs/>
              </w:rPr>
              <w:t>22</w:t>
            </w:r>
          </w:p>
        </w:tc>
      </w:tr>
      <w:tr w:rsidR="000A5570">
        <w:trPr>
          <w:trHeight w:hRule="exact" w:val="373"/>
        </w:trPr>
        <w:tc>
          <w:tcPr>
            <w:tcW w:w="1704" w:type="dxa"/>
            <w:gridSpan w:val="2"/>
            <w:tcBorders>
              <w:top w:val="nil"/>
              <w:left w:val="nil"/>
              <w:bottom w:val="nil"/>
              <w:right w:val="nil"/>
            </w:tcBorders>
          </w:tcPr>
          <w:p w:rsidR="000A5570" w:rsidRDefault="00863EB5">
            <w:pPr>
              <w:spacing w:before="48" w:after="0" w:line="240" w:lineRule="auto"/>
              <w:ind w:left="40" w:right="-20"/>
              <w:rPr>
                <w:rFonts w:ascii="Arial" w:eastAsia="Arial" w:hAnsi="Arial" w:cs="Arial"/>
              </w:rPr>
            </w:pPr>
            <w:r>
              <w:rPr>
                <w:rFonts w:ascii="Arial" w:eastAsia="Arial" w:hAnsi="Arial" w:cs="Arial"/>
                <w:b/>
                <w:bCs/>
                <w:spacing w:val="-6"/>
              </w:rPr>
              <w:t>A</w:t>
            </w:r>
            <w:r>
              <w:rPr>
                <w:rFonts w:ascii="Arial" w:eastAsia="Arial" w:hAnsi="Arial" w:cs="Arial"/>
                <w:b/>
                <w:bCs/>
                <w:spacing w:val="2"/>
              </w:rPr>
              <w:t>PP</w:t>
            </w:r>
            <w:r>
              <w:rPr>
                <w:rFonts w:ascii="Arial" w:eastAsia="Arial" w:hAnsi="Arial" w:cs="Arial"/>
                <w:b/>
                <w:bCs/>
                <w:spacing w:val="-1"/>
              </w:rPr>
              <w:t>END</w:t>
            </w:r>
            <w:r>
              <w:rPr>
                <w:rFonts w:ascii="Arial" w:eastAsia="Arial" w:hAnsi="Arial" w:cs="Arial"/>
                <w:b/>
                <w:bCs/>
                <w:spacing w:val="1"/>
              </w:rPr>
              <w:t>I</w:t>
            </w:r>
            <w:r>
              <w:rPr>
                <w:rFonts w:ascii="Arial" w:eastAsia="Arial" w:hAnsi="Arial" w:cs="Arial"/>
                <w:b/>
                <w:bCs/>
              </w:rPr>
              <w:t>X 2</w:t>
            </w:r>
          </w:p>
        </w:tc>
        <w:tc>
          <w:tcPr>
            <w:tcW w:w="6423" w:type="dxa"/>
            <w:tcBorders>
              <w:top w:val="nil"/>
              <w:left w:val="nil"/>
              <w:bottom w:val="nil"/>
              <w:right w:val="nil"/>
            </w:tcBorders>
          </w:tcPr>
          <w:p w:rsidR="000A5570" w:rsidRDefault="00863EB5">
            <w:pPr>
              <w:spacing w:before="48" w:after="0" w:line="240" w:lineRule="auto"/>
              <w:ind w:left="321" w:right="-20"/>
              <w:rPr>
                <w:rFonts w:ascii="Arial" w:eastAsia="Arial" w:hAnsi="Arial" w:cs="Arial"/>
              </w:rPr>
            </w:pPr>
            <w:r>
              <w:rPr>
                <w:rFonts w:ascii="Arial" w:eastAsia="Arial" w:hAnsi="Arial" w:cs="Arial"/>
                <w:b/>
                <w:bCs/>
                <w:spacing w:val="-1"/>
              </w:rPr>
              <w:t>V</w:t>
            </w:r>
            <w:r>
              <w:rPr>
                <w:rFonts w:ascii="Arial" w:eastAsia="Arial" w:hAnsi="Arial" w:cs="Arial"/>
                <w:b/>
                <w:bCs/>
                <w:spacing w:val="-3"/>
              </w:rPr>
              <w:t>T</w:t>
            </w:r>
            <w:r>
              <w:rPr>
                <w:rFonts w:ascii="Arial" w:eastAsia="Arial" w:hAnsi="Arial" w:cs="Arial"/>
                <w:b/>
                <w:bCs/>
              </w:rPr>
              <w:t xml:space="preserve">S </w:t>
            </w:r>
            <w:r>
              <w:rPr>
                <w:rFonts w:ascii="Arial" w:eastAsia="Arial" w:hAnsi="Arial" w:cs="Arial"/>
                <w:b/>
                <w:bCs/>
                <w:spacing w:val="-1"/>
              </w:rPr>
              <w:t>S</w:t>
            </w:r>
            <w:r>
              <w:rPr>
                <w:rFonts w:ascii="Arial" w:eastAsia="Arial" w:hAnsi="Arial" w:cs="Arial"/>
                <w:b/>
                <w:bCs/>
              </w:rPr>
              <w:t>upe</w:t>
            </w:r>
            <w:r>
              <w:rPr>
                <w:rFonts w:ascii="Arial" w:eastAsia="Arial" w:hAnsi="Arial" w:cs="Arial"/>
                <w:b/>
                <w:bCs/>
                <w:spacing w:val="3"/>
              </w:rPr>
              <w:t>r</w:t>
            </w:r>
            <w:r>
              <w:rPr>
                <w:rFonts w:ascii="Arial" w:eastAsia="Arial" w:hAnsi="Arial" w:cs="Arial"/>
                <w:b/>
                <w:bCs/>
                <w:spacing w:val="-3"/>
              </w:rPr>
              <w:t>v</w:t>
            </w:r>
            <w:r>
              <w:rPr>
                <w:rFonts w:ascii="Arial" w:eastAsia="Arial" w:hAnsi="Arial" w:cs="Arial"/>
                <w:b/>
                <w:bCs/>
                <w:spacing w:val="1"/>
              </w:rPr>
              <w:t>i</w:t>
            </w:r>
            <w:r>
              <w:rPr>
                <w:rFonts w:ascii="Arial" w:eastAsia="Arial" w:hAnsi="Arial" w:cs="Arial"/>
                <w:b/>
                <w:bCs/>
              </w:rPr>
              <w:t>sor</w:t>
            </w:r>
            <w:r>
              <w:rPr>
                <w:rFonts w:ascii="Arial" w:eastAsia="Arial" w:hAnsi="Arial" w:cs="Arial"/>
                <w:b/>
                <w:bCs/>
                <w:spacing w:val="2"/>
              </w:rPr>
              <w:t xml:space="preserve"> </w:t>
            </w:r>
            <w:r>
              <w:rPr>
                <w:rFonts w:ascii="Arial" w:eastAsia="Arial" w:hAnsi="Arial" w:cs="Arial"/>
                <w:b/>
                <w:bCs/>
                <w:spacing w:val="-1"/>
              </w:rPr>
              <w:t>j</w:t>
            </w:r>
            <w:r>
              <w:rPr>
                <w:rFonts w:ascii="Arial" w:eastAsia="Arial" w:hAnsi="Arial" w:cs="Arial"/>
                <w:b/>
                <w:bCs/>
              </w:rPr>
              <w:t>ob</w:t>
            </w:r>
            <w:r>
              <w:rPr>
                <w:rFonts w:ascii="Arial" w:eastAsia="Arial" w:hAnsi="Arial" w:cs="Arial"/>
                <w:b/>
                <w:bCs/>
                <w:spacing w:val="1"/>
              </w:rPr>
              <w:t xml:space="preserve"> </w:t>
            </w:r>
            <w:r>
              <w:rPr>
                <w:rFonts w:ascii="Arial" w:eastAsia="Arial" w:hAnsi="Arial" w:cs="Arial"/>
                <w:b/>
                <w:bCs/>
              </w:rPr>
              <w:t>d</w:t>
            </w:r>
            <w:r>
              <w:rPr>
                <w:rFonts w:ascii="Arial" w:eastAsia="Arial" w:hAnsi="Arial" w:cs="Arial"/>
                <w:b/>
                <w:bCs/>
                <w:spacing w:val="-3"/>
              </w:rPr>
              <w:t>e</w:t>
            </w:r>
            <w:r>
              <w:rPr>
                <w:rFonts w:ascii="Arial" w:eastAsia="Arial" w:hAnsi="Arial" w:cs="Arial"/>
                <w:b/>
                <w:bCs/>
              </w:rPr>
              <w:t>scr</w:t>
            </w:r>
            <w:r>
              <w:rPr>
                <w:rFonts w:ascii="Arial" w:eastAsia="Arial" w:hAnsi="Arial" w:cs="Arial"/>
                <w:b/>
                <w:bCs/>
                <w:spacing w:val="1"/>
              </w:rPr>
              <w:t>i</w:t>
            </w:r>
            <w:r>
              <w:rPr>
                <w:rFonts w:ascii="Arial" w:eastAsia="Arial" w:hAnsi="Arial" w:cs="Arial"/>
                <w:b/>
                <w:bCs/>
              </w:rPr>
              <w:t>p</w:t>
            </w:r>
            <w:r>
              <w:rPr>
                <w:rFonts w:ascii="Arial" w:eastAsia="Arial" w:hAnsi="Arial" w:cs="Arial"/>
                <w:b/>
                <w:bCs/>
                <w:spacing w:val="-2"/>
              </w:rPr>
              <w:t>t</w:t>
            </w:r>
            <w:r>
              <w:rPr>
                <w:rFonts w:ascii="Arial" w:eastAsia="Arial" w:hAnsi="Arial" w:cs="Arial"/>
                <w:b/>
                <w:bCs/>
                <w:spacing w:val="1"/>
              </w:rPr>
              <w:t>i</w:t>
            </w:r>
            <w:r>
              <w:rPr>
                <w:rFonts w:ascii="Arial" w:eastAsia="Arial" w:hAnsi="Arial" w:cs="Arial"/>
                <w:b/>
                <w:bCs/>
              </w:rPr>
              <w:t>on</w:t>
            </w:r>
          </w:p>
        </w:tc>
        <w:tc>
          <w:tcPr>
            <w:tcW w:w="1592" w:type="dxa"/>
            <w:tcBorders>
              <w:top w:val="nil"/>
              <w:left w:val="nil"/>
              <w:bottom w:val="nil"/>
              <w:right w:val="nil"/>
            </w:tcBorders>
          </w:tcPr>
          <w:p w:rsidR="000A5570" w:rsidRDefault="00863EB5">
            <w:pPr>
              <w:spacing w:before="48" w:after="0" w:line="240" w:lineRule="auto"/>
              <w:ind w:right="20"/>
              <w:jc w:val="right"/>
              <w:rPr>
                <w:rFonts w:ascii="Arial" w:eastAsia="Arial" w:hAnsi="Arial" w:cs="Arial"/>
              </w:rPr>
            </w:pPr>
            <w:r>
              <w:rPr>
                <w:rFonts w:ascii="Arial" w:eastAsia="Arial" w:hAnsi="Arial" w:cs="Arial"/>
                <w:b/>
                <w:bCs/>
              </w:rPr>
              <w:t>23</w:t>
            </w:r>
          </w:p>
        </w:tc>
      </w:tr>
      <w:tr w:rsidR="000A5570">
        <w:trPr>
          <w:trHeight w:hRule="exact" w:val="373"/>
        </w:trPr>
        <w:tc>
          <w:tcPr>
            <w:tcW w:w="1704" w:type="dxa"/>
            <w:gridSpan w:val="2"/>
            <w:tcBorders>
              <w:top w:val="nil"/>
              <w:left w:val="nil"/>
              <w:bottom w:val="nil"/>
              <w:right w:val="nil"/>
            </w:tcBorders>
          </w:tcPr>
          <w:p w:rsidR="000A5570" w:rsidRDefault="00863EB5">
            <w:pPr>
              <w:spacing w:before="49" w:after="0" w:line="240" w:lineRule="auto"/>
              <w:ind w:left="40" w:right="-20"/>
              <w:rPr>
                <w:rFonts w:ascii="Arial" w:eastAsia="Arial" w:hAnsi="Arial" w:cs="Arial"/>
              </w:rPr>
            </w:pPr>
            <w:r>
              <w:rPr>
                <w:rFonts w:ascii="Arial" w:eastAsia="Arial" w:hAnsi="Arial" w:cs="Arial"/>
                <w:b/>
                <w:bCs/>
                <w:spacing w:val="-6"/>
              </w:rPr>
              <w:t>A</w:t>
            </w:r>
            <w:r>
              <w:rPr>
                <w:rFonts w:ascii="Arial" w:eastAsia="Arial" w:hAnsi="Arial" w:cs="Arial"/>
                <w:b/>
                <w:bCs/>
                <w:spacing w:val="2"/>
              </w:rPr>
              <w:t>PP</w:t>
            </w:r>
            <w:r>
              <w:rPr>
                <w:rFonts w:ascii="Arial" w:eastAsia="Arial" w:hAnsi="Arial" w:cs="Arial"/>
                <w:b/>
                <w:bCs/>
                <w:spacing w:val="-1"/>
              </w:rPr>
              <w:t>END</w:t>
            </w:r>
            <w:r>
              <w:rPr>
                <w:rFonts w:ascii="Arial" w:eastAsia="Arial" w:hAnsi="Arial" w:cs="Arial"/>
                <w:b/>
                <w:bCs/>
                <w:spacing w:val="1"/>
              </w:rPr>
              <w:t>I</w:t>
            </w:r>
            <w:r>
              <w:rPr>
                <w:rFonts w:ascii="Arial" w:eastAsia="Arial" w:hAnsi="Arial" w:cs="Arial"/>
                <w:b/>
                <w:bCs/>
              </w:rPr>
              <w:t>X 3</w:t>
            </w:r>
          </w:p>
        </w:tc>
        <w:tc>
          <w:tcPr>
            <w:tcW w:w="6423" w:type="dxa"/>
            <w:tcBorders>
              <w:top w:val="nil"/>
              <w:left w:val="nil"/>
              <w:bottom w:val="nil"/>
              <w:right w:val="nil"/>
            </w:tcBorders>
          </w:tcPr>
          <w:p w:rsidR="000A5570" w:rsidRDefault="00863EB5">
            <w:pPr>
              <w:spacing w:before="49" w:after="0" w:line="240" w:lineRule="auto"/>
              <w:ind w:left="321" w:right="-20"/>
              <w:rPr>
                <w:rFonts w:ascii="Arial" w:eastAsia="Arial" w:hAnsi="Arial" w:cs="Arial"/>
              </w:rPr>
            </w:pPr>
            <w:r>
              <w:rPr>
                <w:rFonts w:ascii="Arial" w:eastAsia="Arial" w:hAnsi="Arial" w:cs="Arial"/>
                <w:b/>
                <w:bCs/>
                <w:spacing w:val="-1"/>
              </w:rPr>
              <w:t>V</w:t>
            </w:r>
            <w:r>
              <w:rPr>
                <w:rFonts w:ascii="Arial" w:eastAsia="Arial" w:hAnsi="Arial" w:cs="Arial"/>
                <w:b/>
                <w:bCs/>
                <w:spacing w:val="-3"/>
              </w:rPr>
              <w:t>T</w:t>
            </w:r>
            <w:r>
              <w:rPr>
                <w:rFonts w:ascii="Arial" w:eastAsia="Arial" w:hAnsi="Arial" w:cs="Arial"/>
                <w:b/>
                <w:bCs/>
              </w:rPr>
              <w:t xml:space="preserve">S </w:t>
            </w:r>
            <w:r>
              <w:rPr>
                <w:rFonts w:ascii="Arial" w:eastAsia="Arial" w:hAnsi="Arial" w:cs="Arial"/>
                <w:b/>
                <w:bCs/>
                <w:spacing w:val="1"/>
              </w:rPr>
              <w:t>M</w:t>
            </w:r>
            <w:r>
              <w:rPr>
                <w:rFonts w:ascii="Arial" w:eastAsia="Arial" w:hAnsi="Arial" w:cs="Arial"/>
                <w:b/>
                <w:bCs/>
              </w:rPr>
              <w:t>anager</w:t>
            </w:r>
            <w:r>
              <w:rPr>
                <w:rFonts w:ascii="Arial" w:eastAsia="Arial" w:hAnsi="Arial" w:cs="Arial"/>
                <w:b/>
                <w:bCs/>
                <w:spacing w:val="2"/>
              </w:rPr>
              <w:t xml:space="preserve"> </w:t>
            </w:r>
            <w:r>
              <w:rPr>
                <w:rFonts w:ascii="Arial" w:eastAsia="Arial" w:hAnsi="Arial" w:cs="Arial"/>
                <w:b/>
                <w:bCs/>
                <w:spacing w:val="-1"/>
              </w:rPr>
              <w:t>j</w:t>
            </w:r>
            <w:r>
              <w:rPr>
                <w:rFonts w:ascii="Arial" w:eastAsia="Arial" w:hAnsi="Arial" w:cs="Arial"/>
                <w:b/>
                <w:bCs/>
              </w:rPr>
              <w:t>ob</w:t>
            </w:r>
            <w:r>
              <w:rPr>
                <w:rFonts w:ascii="Arial" w:eastAsia="Arial" w:hAnsi="Arial" w:cs="Arial"/>
                <w:b/>
                <w:bCs/>
                <w:spacing w:val="1"/>
              </w:rPr>
              <w:t xml:space="preserve"> </w:t>
            </w:r>
            <w:r>
              <w:rPr>
                <w:rFonts w:ascii="Arial" w:eastAsia="Arial" w:hAnsi="Arial" w:cs="Arial"/>
                <w:b/>
                <w:bCs/>
              </w:rPr>
              <w:t>desc</w:t>
            </w:r>
            <w:r>
              <w:rPr>
                <w:rFonts w:ascii="Arial" w:eastAsia="Arial" w:hAnsi="Arial" w:cs="Arial"/>
                <w:b/>
                <w:bCs/>
                <w:spacing w:val="-2"/>
              </w:rPr>
              <w:t>r</w:t>
            </w:r>
            <w:r>
              <w:rPr>
                <w:rFonts w:ascii="Arial" w:eastAsia="Arial" w:hAnsi="Arial" w:cs="Arial"/>
                <w:b/>
                <w:bCs/>
                <w:spacing w:val="1"/>
              </w:rPr>
              <w:t>i</w:t>
            </w:r>
            <w:r>
              <w:rPr>
                <w:rFonts w:ascii="Arial" w:eastAsia="Arial" w:hAnsi="Arial" w:cs="Arial"/>
                <w:b/>
                <w:bCs/>
              </w:rPr>
              <w:t>p</w:t>
            </w:r>
            <w:r>
              <w:rPr>
                <w:rFonts w:ascii="Arial" w:eastAsia="Arial" w:hAnsi="Arial" w:cs="Arial"/>
                <w:b/>
                <w:bCs/>
                <w:spacing w:val="-2"/>
              </w:rPr>
              <w:t>t</w:t>
            </w:r>
            <w:r>
              <w:rPr>
                <w:rFonts w:ascii="Arial" w:eastAsia="Arial" w:hAnsi="Arial" w:cs="Arial"/>
                <w:b/>
                <w:bCs/>
                <w:spacing w:val="1"/>
              </w:rPr>
              <w:t>i</w:t>
            </w:r>
            <w:r>
              <w:rPr>
                <w:rFonts w:ascii="Arial" w:eastAsia="Arial" w:hAnsi="Arial" w:cs="Arial"/>
                <w:b/>
                <w:bCs/>
              </w:rPr>
              <w:t>on</w:t>
            </w:r>
          </w:p>
        </w:tc>
        <w:tc>
          <w:tcPr>
            <w:tcW w:w="1592" w:type="dxa"/>
            <w:tcBorders>
              <w:top w:val="nil"/>
              <w:left w:val="nil"/>
              <w:bottom w:val="nil"/>
              <w:right w:val="nil"/>
            </w:tcBorders>
          </w:tcPr>
          <w:p w:rsidR="000A5570" w:rsidRDefault="00863EB5">
            <w:pPr>
              <w:spacing w:before="49" w:after="0" w:line="240" w:lineRule="auto"/>
              <w:ind w:right="20"/>
              <w:jc w:val="right"/>
              <w:rPr>
                <w:rFonts w:ascii="Arial" w:eastAsia="Arial" w:hAnsi="Arial" w:cs="Arial"/>
              </w:rPr>
            </w:pPr>
            <w:r>
              <w:rPr>
                <w:rFonts w:ascii="Arial" w:eastAsia="Arial" w:hAnsi="Arial" w:cs="Arial"/>
                <w:b/>
                <w:bCs/>
              </w:rPr>
              <w:t>24</w:t>
            </w:r>
          </w:p>
        </w:tc>
      </w:tr>
      <w:tr w:rsidR="000A5570">
        <w:trPr>
          <w:trHeight w:hRule="exact" w:val="372"/>
        </w:trPr>
        <w:tc>
          <w:tcPr>
            <w:tcW w:w="1704" w:type="dxa"/>
            <w:gridSpan w:val="2"/>
            <w:tcBorders>
              <w:top w:val="nil"/>
              <w:left w:val="nil"/>
              <w:bottom w:val="nil"/>
              <w:right w:val="nil"/>
            </w:tcBorders>
          </w:tcPr>
          <w:p w:rsidR="000A5570" w:rsidRDefault="00863EB5">
            <w:pPr>
              <w:spacing w:before="48" w:after="0" w:line="240" w:lineRule="auto"/>
              <w:ind w:left="40" w:right="-20"/>
              <w:rPr>
                <w:rFonts w:ascii="Arial" w:eastAsia="Arial" w:hAnsi="Arial" w:cs="Arial"/>
              </w:rPr>
            </w:pPr>
            <w:r>
              <w:rPr>
                <w:rFonts w:ascii="Arial" w:eastAsia="Arial" w:hAnsi="Arial" w:cs="Arial"/>
                <w:b/>
                <w:bCs/>
                <w:spacing w:val="-6"/>
              </w:rPr>
              <w:t>A</w:t>
            </w:r>
            <w:r>
              <w:rPr>
                <w:rFonts w:ascii="Arial" w:eastAsia="Arial" w:hAnsi="Arial" w:cs="Arial"/>
                <w:b/>
                <w:bCs/>
                <w:spacing w:val="2"/>
              </w:rPr>
              <w:t>PP</w:t>
            </w:r>
            <w:r>
              <w:rPr>
                <w:rFonts w:ascii="Arial" w:eastAsia="Arial" w:hAnsi="Arial" w:cs="Arial"/>
                <w:b/>
                <w:bCs/>
                <w:spacing w:val="-1"/>
              </w:rPr>
              <w:t>END</w:t>
            </w:r>
            <w:r>
              <w:rPr>
                <w:rFonts w:ascii="Arial" w:eastAsia="Arial" w:hAnsi="Arial" w:cs="Arial"/>
                <w:b/>
                <w:bCs/>
                <w:spacing w:val="1"/>
              </w:rPr>
              <w:t>I</w:t>
            </w:r>
            <w:r>
              <w:rPr>
                <w:rFonts w:ascii="Arial" w:eastAsia="Arial" w:hAnsi="Arial" w:cs="Arial"/>
                <w:b/>
                <w:bCs/>
              </w:rPr>
              <w:t>X 4</w:t>
            </w:r>
          </w:p>
        </w:tc>
        <w:tc>
          <w:tcPr>
            <w:tcW w:w="6423" w:type="dxa"/>
            <w:tcBorders>
              <w:top w:val="nil"/>
              <w:left w:val="nil"/>
              <w:bottom w:val="nil"/>
              <w:right w:val="nil"/>
            </w:tcBorders>
          </w:tcPr>
          <w:p w:rsidR="000A5570" w:rsidRDefault="00863EB5">
            <w:pPr>
              <w:spacing w:before="48" w:after="0" w:line="240" w:lineRule="auto"/>
              <w:ind w:left="321" w:right="-20"/>
              <w:rPr>
                <w:rFonts w:ascii="Arial" w:eastAsia="Arial" w:hAnsi="Arial" w:cs="Arial"/>
              </w:rPr>
            </w:pPr>
            <w:r>
              <w:rPr>
                <w:rFonts w:ascii="Arial" w:eastAsia="Arial" w:hAnsi="Arial" w:cs="Arial"/>
                <w:b/>
                <w:bCs/>
                <w:spacing w:val="-6"/>
              </w:rPr>
              <w:t>A</w:t>
            </w:r>
            <w:r>
              <w:rPr>
                <w:rFonts w:ascii="Arial" w:eastAsia="Arial" w:hAnsi="Arial" w:cs="Arial"/>
                <w:b/>
                <w:bCs/>
                <w:spacing w:val="2"/>
              </w:rPr>
              <w:t>p</w:t>
            </w:r>
            <w:r>
              <w:rPr>
                <w:rFonts w:ascii="Arial" w:eastAsia="Arial" w:hAnsi="Arial" w:cs="Arial"/>
                <w:b/>
                <w:bCs/>
                <w:spacing w:val="1"/>
              </w:rPr>
              <w:t>tit</w:t>
            </w:r>
            <w:r>
              <w:rPr>
                <w:rFonts w:ascii="Arial" w:eastAsia="Arial" w:hAnsi="Arial" w:cs="Arial"/>
                <w:b/>
                <w:bCs/>
              </w:rPr>
              <w:t>ude</w:t>
            </w:r>
            <w:r>
              <w:rPr>
                <w:rFonts w:ascii="Arial" w:eastAsia="Arial" w:hAnsi="Arial" w:cs="Arial"/>
                <w:b/>
                <w:bCs/>
                <w:spacing w:val="1"/>
              </w:rPr>
              <w:t xml:space="preserve"> </w:t>
            </w:r>
            <w:r>
              <w:rPr>
                <w:rFonts w:ascii="Arial" w:eastAsia="Arial" w:hAnsi="Arial" w:cs="Arial"/>
                <w:b/>
                <w:bCs/>
                <w:spacing w:val="-3"/>
              </w:rPr>
              <w:t>T</w:t>
            </w:r>
            <w:r>
              <w:rPr>
                <w:rFonts w:ascii="Arial" w:eastAsia="Arial" w:hAnsi="Arial" w:cs="Arial"/>
                <w:b/>
                <w:bCs/>
              </w:rPr>
              <w:t>es</w:t>
            </w:r>
            <w:r>
              <w:rPr>
                <w:rFonts w:ascii="Arial" w:eastAsia="Arial" w:hAnsi="Arial" w:cs="Arial"/>
                <w:b/>
                <w:bCs/>
                <w:spacing w:val="1"/>
              </w:rPr>
              <w:t>ti</w:t>
            </w:r>
            <w:r>
              <w:rPr>
                <w:rFonts w:ascii="Arial" w:eastAsia="Arial" w:hAnsi="Arial" w:cs="Arial"/>
                <w:b/>
                <w:bCs/>
              </w:rPr>
              <w:t>ng</w:t>
            </w:r>
          </w:p>
        </w:tc>
        <w:tc>
          <w:tcPr>
            <w:tcW w:w="1592" w:type="dxa"/>
            <w:tcBorders>
              <w:top w:val="nil"/>
              <w:left w:val="nil"/>
              <w:bottom w:val="nil"/>
              <w:right w:val="nil"/>
            </w:tcBorders>
          </w:tcPr>
          <w:p w:rsidR="000A5570" w:rsidRDefault="00863EB5">
            <w:pPr>
              <w:spacing w:before="48" w:after="0" w:line="240" w:lineRule="auto"/>
              <w:ind w:right="20"/>
              <w:jc w:val="right"/>
              <w:rPr>
                <w:rFonts w:ascii="Arial" w:eastAsia="Arial" w:hAnsi="Arial" w:cs="Arial"/>
              </w:rPr>
            </w:pPr>
            <w:r>
              <w:rPr>
                <w:rFonts w:ascii="Arial" w:eastAsia="Arial" w:hAnsi="Arial" w:cs="Arial"/>
                <w:b/>
                <w:bCs/>
              </w:rPr>
              <w:t>25</w:t>
            </w:r>
          </w:p>
        </w:tc>
      </w:tr>
      <w:tr w:rsidR="000A5570">
        <w:trPr>
          <w:trHeight w:hRule="exact" w:val="396"/>
        </w:trPr>
        <w:tc>
          <w:tcPr>
            <w:tcW w:w="1704" w:type="dxa"/>
            <w:gridSpan w:val="2"/>
            <w:tcBorders>
              <w:top w:val="nil"/>
              <w:left w:val="nil"/>
              <w:bottom w:val="nil"/>
              <w:right w:val="nil"/>
            </w:tcBorders>
          </w:tcPr>
          <w:p w:rsidR="000A5570" w:rsidRDefault="00863EB5">
            <w:pPr>
              <w:spacing w:before="48" w:after="0" w:line="240" w:lineRule="auto"/>
              <w:ind w:left="40" w:right="-20"/>
              <w:rPr>
                <w:rFonts w:ascii="Arial" w:eastAsia="Arial" w:hAnsi="Arial" w:cs="Arial"/>
              </w:rPr>
            </w:pPr>
            <w:r>
              <w:rPr>
                <w:rFonts w:ascii="Arial" w:eastAsia="Arial" w:hAnsi="Arial" w:cs="Arial"/>
                <w:b/>
                <w:bCs/>
                <w:spacing w:val="-6"/>
              </w:rPr>
              <w:t>A</w:t>
            </w:r>
            <w:r>
              <w:rPr>
                <w:rFonts w:ascii="Arial" w:eastAsia="Arial" w:hAnsi="Arial" w:cs="Arial"/>
                <w:b/>
                <w:bCs/>
                <w:spacing w:val="2"/>
              </w:rPr>
              <w:t>PP</w:t>
            </w:r>
            <w:r>
              <w:rPr>
                <w:rFonts w:ascii="Arial" w:eastAsia="Arial" w:hAnsi="Arial" w:cs="Arial"/>
                <w:b/>
                <w:bCs/>
                <w:spacing w:val="-1"/>
              </w:rPr>
              <w:t>END</w:t>
            </w:r>
            <w:r>
              <w:rPr>
                <w:rFonts w:ascii="Arial" w:eastAsia="Arial" w:hAnsi="Arial" w:cs="Arial"/>
                <w:b/>
                <w:bCs/>
                <w:spacing w:val="1"/>
              </w:rPr>
              <w:t>I</w:t>
            </w:r>
            <w:r>
              <w:rPr>
                <w:rFonts w:ascii="Arial" w:eastAsia="Arial" w:hAnsi="Arial" w:cs="Arial"/>
                <w:b/>
                <w:bCs/>
              </w:rPr>
              <w:t>X 5</w:t>
            </w:r>
          </w:p>
        </w:tc>
        <w:tc>
          <w:tcPr>
            <w:tcW w:w="6423" w:type="dxa"/>
            <w:tcBorders>
              <w:top w:val="nil"/>
              <w:left w:val="nil"/>
              <w:bottom w:val="nil"/>
              <w:right w:val="nil"/>
            </w:tcBorders>
          </w:tcPr>
          <w:p w:rsidR="000A5570" w:rsidRDefault="00863EB5">
            <w:pPr>
              <w:spacing w:before="48" w:after="0" w:line="240" w:lineRule="auto"/>
              <w:ind w:left="321" w:right="-20"/>
              <w:rPr>
                <w:rFonts w:ascii="Arial" w:eastAsia="Arial" w:hAnsi="Arial" w:cs="Arial"/>
              </w:rPr>
            </w:pPr>
            <w:r>
              <w:rPr>
                <w:rFonts w:ascii="Arial" w:eastAsia="Arial" w:hAnsi="Arial" w:cs="Arial"/>
                <w:b/>
                <w:bCs/>
                <w:spacing w:val="-1"/>
              </w:rPr>
              <w:t>E</w:t>
            </w:r>
            <w:r>
              <w:rPr>
                <w:rFonts w:ascii="Arial" w:eastAsia="Arial" w:hAnsi="Arial" w:cs="Arial"/>
                <w:b/>
                <w:bCs/>
              </w:rPr>
              <w:t>xamp</w:t>
            </w:r>
            <w:r>
              <w:rPr>
                <w:rFonts w:ascii="Arial" w:eastAsia="Arial" w:hAnsi="Arial" w:cs="Arial"/>
                <w:b/>
                <w:bCs/>
                <w:spacing w:val="1"/>
              </w:rPr>
              <w:t>l</w:t>
            </w:r>
            <w:r>
              <w:rPr>
                <w:rFonts w:ascii="Arial" w:eastAsia="Arial" w:hAnsi="Arial" w:cs="Arial"/>
                <w:b/>
                <w:bCs/>
              </w:rPr>
              <w:t>e</w:t>
            </w:r>
            <w:r>
              <w:rPr>
                <w:rFonts w:ascii="Arial" w:eastAsia="Arial" w:hAnsi="Arial" w:cs="Arial"/>
                <w:b/>
                <w:bCs/>
                <w:spacing w:val="1"/>
              </w:rPr>
              <w:t xml:space="preserve"> </w:t>
            </w:r>
            <w:r>
              <w:rPr>
                <w:rFonts w:ascii="Arial" w:eastAsia="Arial" w:hAnsi="Arial" w:cs="Arial"/>
                <w:b/>
                <w:bCs/>
                <w:spacing w:val="-3"/>
              </w:rPr>
              <w:t>o</w:t>
            </w:r>
            <w:r>
              <w:rPr>
                <w:rFonts w:ascii="Arial" w:eastAsia="Arial" w:hAnsi="Arial" w:cs="Arial"/>
                <w:b/>
                <w:bCs/>
              </w:rPr>
              <w:t>f</w:t>
            </w:r>
            <w:r>
              <w:rPr>
                <w:rFonts w:ascii="Arial" w:eastAsia="Arial" w:hAnsi="Arial" w:cs="Arial"/>
                <w:b/>
                <w:bCs/>
                <w:spacing w:val="2"/>
              </w:rPr>
              <w:t xml:space="preserve"> </w:t>
            </w:r>
            <w:r>
              <w:rPr>
                <w:rFonts w:ascii="Arial" w:eastAsia="Arial" w:hAnsi="Arial" w:cs="Arial"/>
                <w:b/>
                <w:bCs/>
              </w:rPr>
              <w:t>a</w:t>
            </w:r>
            <w:r>
              <w:rPr>
                <w:rFonts w:ascii="Arial" w:eastAsia="Arial" w:hAnsi="Arial" w:cs="Arial"/>
                <w:b/>
                <w:bCs/>
                <w:spacing w:val="-2"/>
              </w:rPr>
              <w:t xml:space="preserve"> </w:t>
            </w:r>
            <w:r>
              <w:rPr>
                <w:rFonts w:ascii="Arial" w:eastAsia="Arial" w:hAnsi="Arial" w:cs="Arial"/>
                <w:b/>
                <w:bCs/>
                <w:spacing w:val="-1"/>
              </w:rPr>
              <w:t>V</w:t>
            </w:r>
            <w:r>
              <w:rPr>
                <w:rFonts w:ascii="Arial" w:eastAsia="Arial" w:hAnsi="Arial" w:cs="Arial"/>
                <w:b/>
                <w:bCs/>
                <w:spacing w:val="-3"/>
              </w:rPr>
              <w:t>T</w:t>
            </w:r>
            <w:r>
              <w:rPr>
                <w:rFonts w:ascii="Arial" w:eastAsia="Arial" w:hAnsi="Arial" w:cs="Arial"/>
                <w:b/>
                <w:bCs/>
              </w:rPr>
              <w:t xml:space="preserve">S </w:t>
            </w:r>
            <w:r>
              <w:rPr>
                <w:rFonts w:ascii="Arial" w:eastAsia="Arial" w:hAnsi="Arial" w:cs="Arial"/>
                <w:b/>
                <w:bCs/>
                <w:spacing w:val="1"/>
              </w:rPr>
              <w:t>O</w:t>
            </w:r>
            <w:r>
              <w:rPr>
                <w:rFonts w:ascii="Arial" w:eastAsia="Arial" w:hAnsi="Arial" w:cs="Arial"/>
                <w:b/>
                <w:bCs/>
              </w:rPr>
              <w:t>pe</w:t>
            </w:r>
            <w:r>
              <w:rPr>
                <w:rFonts w:ascii="Arial" w:eastAsia="Arial" w:hAnsi="Arial" w:cs="Arial"/>
                <w:b/>
                <w:bCs/>
                <w:spacing w:val="-2"/>
              </w:rPr>
              <w:t>r</w:t>
            </w:r>
            <w:r>
              <w:rPr>
                <w:rFonts w:ascii="Arial" w:eastAsia="Arial" w:hAnsi="Arial" w:cs="Arial"/>
                <w:b/>
                <w:bCs/>
              </w:rPr>
              <w:t>a</w:t>
            </w:r>
            <w:r>
              <w:rPr>
                <w:rFonts w:ascii="Arial" w:eastAsia="Arial" w:hAnsi="Arial" w:cs="Arial"/>
                <w:b/>
                <w:bCs/>
                <w:spacing w:val="1"/>
              </w:rPr>
              <w:t>t</w:t>
            </w:r>
            <w:r>
              <w:rPr>
                <w:rFonts w:ascii="Arial" w:eastAsia="Arial" w:hAnsi="Arial" w:cs="Arial"/>
                <w:b/>
                <w:bCs/>
              </w:rPr>
              <w:t>or</w:t>
            </w:r>
            <w:r>
              <w:rPr>
                <w:rFonts w:ascii="Arial" w:eastAsia="Arial" w:hAnsi="Arial" w:cs="Arial"/>
                <w:b/>
                <w:bCs/>
                <w:spacing w:val="2"/>
              </w:rPr>
              <w:t xml:space="preserve"> </w:t>
            </w:r>
            <w:r>
              <w:rPr>
                <w:rFonts w:ascii="Arial" w:eastAsia="Arial" w:hAnsi="Arial" w:cs="Arial"/>
                <w:b/>
                <w:bCs/>
                <w:spacing w:val="-1"/>
              </w:rPr>
              <w:t>C</w:t>
            </w:r>
            <w:r>
              <w:rPr>
                <w:rFonts w:ascii="Arial" w:eastAsia="Arial" w:hAnsi="Arial" w:cs="Arial"/>
                <w:b/>
                <w:bCs/>
              </w:rPr>
              <w:t>ourse</w:t>
            </w:r>
            <w:r>
              <w:rPr>
                <w:rFonts w:ascii="Arial" w:eastAsia="Arial" w:hAnsi="Arial" w:cs="Arial"/>
                <w:b/>
                <w:bCs/>
                <w:spacing w:val="-2"/>
              </w:rPr>
              <w:t xml:space="preserve"> </w:t>
            </w:r>
            <w:r>
              <w:rPr>
                <w:rFonts w:ascii="Arial" w:eastAsia="Arial" w:hAnsi="Arial" w:cs="Arial"/>
                <w:b/>
                <w:bCs/>
                <w:spacing w:val="-1"/>
              </w:rPr>
              <w:t>C</w:t>
            </w:r>
            <w:r>
              <w:rPr>
                <w:rFonts w:ascii="Arial" w:eastAsia="Arial" w:hAnsi="Arial" w:cs="Arial"/>
                <w:b/>
                <w:bCs/>
              </w:rPr>
              <w:t>e</w:t>
            </w:r>
            <w:r>
              <w:rPr>
                <w:rFonts w:ascii="Arial" w:eastAsia="Arial" w:hAnsi="Arial" w:cs="Arial"/>
                <w:b/>
                <w:bCs/>
                <w:spacing w:val="-2"/>
              </w:rPr>
              <w:t>r</w:t>
            </w:r>
            <w:r>
              <w:rPr>
                <w:rFonts w:ascii="Arial" w:eastAsia="Arial" w:hAnsi="Arial" w:cs="Arial"/>
                <w:b/>
                <w:bCs/>
                <w:spacing w:val="1"/>
              </w:rPr>
              <w:t>t</w:t>
            </w:r>
            <w:r>
              <w:rPr>
                <w:rFonts w:ascii="Arial" w:eastAsia="Arial" w:hAnsi="Arial" w:cs="Arial"/>
                <w:b/>
                <w:bCs/>
                <w:spacing w:val="-1"/>
              </w:rPr>
              <w:t>i</w:t>
            </w:r>
            <w:r>
              <w:rPr>
                <w:rFonts w:ascii="Arial" w:eastAsia="Arial" w:hAnsi="Arial" w:cs="Arial"/>
                <w:b/>
                <w:bCs/>
                <w:spacing w:val="1"/>
              </w:rPr>
              <w:t>fi</w:t>
            </w:r>
            <w:r>
              <w:rPr>
                <w:rFonts w:ascii="Arial" w:eastAsia="Arial" w:hAnsi="Arial" w:cs="Arial"/>
                <w:b/>
                <w:bCs/>
              </w:rPr>
              <w:t>c</w:t>
            </w:r>
            <w:r>
              <w:rPr>
                <w:rFonts w:ascii="Arial" w:eastAsia="Arial" w:hAnsi="Arial" w:cs="Arial"/>
                <w:b/>
                <w:bCs/>
                <w:spacing w:val="-3"/>
              </w:rPr>
              <w:t>a</w:t>
            </w:r>
            <w:r>
              <w:rPr>
                <w:rFonts w:ascii="Arial" w:eastAsia="Arial" w:hAnsi="Arial" w:cs="Arial"/>
                <w:b/>
                <w:bCs/>
                <w:spacing w:val="1"/>
              </w:rPr>
              <w:t>t</w:t>
            </w:r>
            <w:r>
              <w:rPr>
                <w:rFonts w:ascii="Arial" w:eastAsia="Arial" w:hAnsi="Arial" w:cs="Arial"/>
                <w:b/>
                <w:bCs/>
              </w:rPr>
              <w:t>e</w:t>
            </w:r>
          </w:p>
        </w:tc>
        <w:tc>
          <w:tcPr>
            <w:tcW w:w="1592" w:type="dxa"/>
            <w:tcBorders>
              <w:top w:val="nil"/>
              <w:left w:val="nil"/>
              <w:bottom w:val="nil"/>
              <w:right w:val="nil"/>
            </w:tcBorders>
          </w:tcPr>
          <w:p w:rsidR="000A5570" w:rsidRDefault="00863EB5">
            <w:pPr>
              <w:spacing w:before="48" w:after="0" w:line="240" w:lineRule="auto"/>
              <w:ind w:right="20"/>
              <w:jc w:val="right"/>
              <w:rPr>
                <w:rFonts w:ascii="Arial" w:eastAsia="Arial" w:hAnsi="Arial" w:cs="Arial"/>
              </w:rPr>
            </w:pPr>
            <w:r>
              <w:rPr>
                <w:rFonts w:ascii="Arial" w:eastAsia="Arial" w:hAnsi="Arial" w:cs="Arial"/>
                <w:b/>
                <w:bCs/>
              </w:rPr>
              <w:t>26</w:t>
            </w:r>
          </w:p>
        </w:tc>
      </w:tr>
    </w:tbl>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0A5570">
      <w:pPr>
        <w:spacing w:before="14" w:after="0" w:line="200" w:lineRule="exact"/>
        <w:rPr>
          <w:sz w:val="20"/>
          <w:szCs w:val="20"/>
        </w:rPr>
      </w:pPr>
    </w:p>
    <w:p w:rsidR="000A5570" w:rsidRDefault="00863EB5">
      <w:pPr>
        <w:spacing w:before="18" w:after="0" w:line="240" w:lineRule="auto"/>
        <w:ind w:left="3694" w:right="3813"/>
        <w:jc w:val="center"/>
        <w:rPr>
          <w:rFonts w:ascii="Arial" w:eastAsia="Arial" w:hAnsi="Arial" w:cs="Arial"/>
          <w:sz w:val="32"/>
          <w:szCs w:val="32"/>
        </w:rPr>
      </w:pPr>
      <w:r>
        <w:rPr>
          <w:rFonts w:ascii="Arial" w:eastAsia="Arial" w:hAnsi="Arial" w:cs="Arial"/>
          <w:b/>
          <w:bCs/>
          <w:sz w:val="32"/>
          <w:szCs w:val="32"/>
        </w:rPr>
        <w:t>I</w:t>
      </w:r>
      <w:r>
        <w:rPr>
          <w:rFonts w:ascii="Arial" w:eastAsia="Arial" w:hAnsi="Arial" w:cs="Arial"/>
          <w:b/>
          <w:bCs/>
          <w:spacing w:val="-1"/>
          <w:sz w:val="32"/>
          <w:szCs w:val="32"/>
        </w:rPr>
        <w:t>nd</w:t>
      </w:r>
      <w:r>
        <w:rPr>
          <w:rFonts w:ascii="Arial" w:eastAsia="Arial" w:hAnsi="Arial" w:cs="Arial"/>
          <w:b/>
          <w:bCs/>
          <w:sz w:val="32"/>
          <w:szCs w:val="32"/>
        </w:rPr>
        <w:t>ex</w:t>
      </w:r>
      <w:r>
        <w:rPr>
          <w:rFonts w:ascii="Arial" w:eastAsia="Arial" w:hAnsi="Arial" w:cs="Arial"/>
          <w:b/>
          <w:bCs/>
          <w:spacing w:val="-6"/>
          <w:sz w:val="32"/>
          <w:szCs w:val="32"/>
        </w:rPr>
        <w:t xml:space="preserve"> </w:t>
      </w:r>
      <w:r>
        <w:rPr>
          <w:rFonts w:ascii="Arial" w:eastAsia="Arial" w:hAnsi="Arial" w:cs="Arial"/>
          <w:b/>
          <w:bCs/>
          <w:spacing w:val="-1"/>
          <w:sz w:val="32"/>
          <w:szCs w:val="32"/>
        </w:rPr>
        <w:t>o</w:t>
      </w:r>
      <w:r>
        <w:rPr>
          <w:rFonts w:ascii="Arial" w:eastAsia="Arial" w:hAnsi="Arial" w:cs="Arial"/>
          <w:b/>
          <w:bCs/>
          <w:sz w:val="32"/>
          <w:szCs w:val="32"/>
        </w:rPr>
        <w:t>f</w:t>
      </w:r>
      <w:r>
        <w:rPr>
          <w:rFonts w:ascii="Arial" w:eastAsia="Arial" w:hAnsi="Arial" w:cs="Arial"/>
          <w:b/>
          <w:bCs/>
          <w:spacing w:val="-1"/>
          <w:sz w:val="32"/>
          <w:szCs w:val="32"/>
        </w:rPr>
        <w:t xml:space="preserve"> </w:t>
      </w:r>
      <w:r>
        <w:rPr>
          <w:rFonts w:ascii="Arial" w:eastAsia="Arial" w:hAnsi="Arial" w:cs="Arial"/>
          <w:b/>
          <w:bCs/>
          <w:spacing w:val="-1"/>
          <w:w w:val="99"/>
          <w:sz w:val="32"/>
          <w:szCs w:val="32"/>
        </w:rPr>
        <w:t>F</w:t>
      </w:r>
      <w:r>
        <w:rPr>
          <w:rFonts w:ascii="Arial" w:eastAsia="Arial" w:hAnsi="Arial" w:cs="Arial"/>
          <w:b/>
          <w:bCs/>
          <w:w w:val="99"/>
          <w:sz w:val="32"/>
          <w:szCs w:val="32"/>
        </w:rPr>
        <w:t>i</w:t>
      </w:r>
      <w:r>
        <w:rPr>
          <w:rFonts w:ascii="Arial" w:eastAsia="Arial" w:hAnsi="Arial" w:cs="Arial"/>
          <w:b/>
          <w:bCs/>
          <w:spacing w:val="2"/>
          <w:w w:val="99"/>
          <w:sz w:val="32"/>
          <w:szCs w:val="32"/>
        </w:rPr>
        <w:t>g</w:t>
      </w:r>
      <w:r>
        <w:rPr>
          <w:rFonts w:ascii="Arial" w:eastAsia="Arial" w:hAnsi="Arial" w:cs="Arial"/>
          <w:b/>
          <w:bCs/>
          <w:spacing w:val="-1"/>
          <w:w w:val="99"/>
          <w:sz w:val="32"/>
          <w:szCs w:val="32"/>
        </w:rPr>
        <w:t>u</w:t>
      </w:r>
      <w:r>
        <w:rPr>
          <w:rFonts w:ascii="Arial" w:eastAsia="Arial" w:hAnsi="Arial" w:cs="Arial"/>
          <w:b/>
          <w:bCs/>
          <w:spacing w:val="1"/>
          <w:w w:val="99"/>
          <w:sz w:val="32"/>
          <w:szCs w:val="32"/>
        </w:rPr>
        <w:t>r</w:t>
      </w:r>
      <w:r>
        <w:rPr>
          <w:rFonts w:ascii="Arial" w:eastAsia="Arial" w:hAnsi="Arial" w:cs="Arial"/>
          <w:b/>
          <w:bCs/>
          <w:spacing w:val="3"/>
          <w:w w:val="99"/>
          <w:sz w:val="32"/>
          <w:szCs w:val="32"/>
        </w:rPr>
        <w:t>e</w:t>
      </w:r>
      <w:r>
        <w:rPr>
          <w:rFonts w:ascii="Arial" w:eastAsia="Arial" w:hAnsi="Arial" w:cs="Arial"/>
          <w:b/>
          <w:bCs/>
          <w:w w:val="99"/>
          <w:sz w:val="32"/>
          <w:szCs w:val="32"/>
        </w:rPr>
        <w:t>s</w:t>
      </w:r>
    </w:p>
    <w:p w:rsidR="000A5570" w:rsidRDefault="00863EB5">
      <w:pPr>
        <w:tabs>
          <w:tab w:val="left" w:pos="1700"/>
          <w:tab w:val="left" w:pos="9680"/>
        </w:tabs>
        <w:spacing w:before="62" w:after="0" w:line="240" w:lineRule="auto"/>
        <w:ind w:left="298" w:right="-20"/>
        <w:rPr>
          <w:rFonts w:ascii="Arial" w:eastAsia="Arial" w:hAnsi="Arial" w:cs="Arial"/>
        </w:rPr>
      </w:pPr>
      <w:r>
        <w:rPr>
          <w:rFonts w:ascii="Arial" w:eastAsia="Arial" w:hAnsi="Arial" w:cs="Arial"/>
        </w:rPr>
        <w:t>F</w:t>
      </w:r>
      <w:r>
        <w:rPr>
          <w:rFonts w:ascii="Arial" w:eastAsia="Arial" w:hAnsi="Arial" w:cs="Arial"/>
          <w:spacing w:val="-1"/>
        </w:rPr>
        <w:t>i</w:t>
      </w:r>
      <w:r>
        <w:rPr>
          <w:rFonts w:ascii="Arial" w:eastAsia="Arial" w:hAnsi="Arial" w:cs="Arial"/>
          <w:spacing w:val="2"/>
        </w:rPr>
        <w:t>g</w:t>
      </w:r>
      <w:r>
        <w:rPr>
          <w:rFonts w:ascii="Arial" w:eastAsia="Arial" w:hAnsi="Arial" w:cs="Arial"/>
        </w:rPr>
        <w:t>u</w:t>
      </w:r>
      <w:r>
        <w:rPr>
          <w:rFonts w:ascii="Arial" w:eastAsia="Arial" w:hAnsi="Arial" w:cs="Arial"/>
          <w:spacing w:val="1"/>
        </w:rPr>
        <w:t>r</w:t>
      </w:r>
      <w:r>
        <w:rPr>
          <w:rFonts w:ascii="Arial" w:eastAsia="Arial" w:hAnsi="Arial" w:cs="Arial"/>
        </w:rPr>
        <w:t>e</w:t>
      </w:r>
      <w:r>
        <w:rPr>
          <w:rFonts w:ascii="Arial" w:eastAsia="Arial" w:hAnsi="Arial" w:cs="Arial"/>
          <w:spacing w:val="-2"/>
        </w:rPr>
        <w:t xml:space="preserve"> </w:t>
      </w:r>
      <w:r>
        <w:rPr>
          <w:rFonts w:ascii="Arial" w:eastAsia="Arial" w:hAnsi="Arial" w:cs="Arial"/>
        </w:rPr>
        <w:t>1</w:t>
      </w:r>
      <w:r>
        <w:rPr>
          <w:rFonts w:ascii="Arial" w:eastAsia="Arial" w:hAnsi="Arial" w:cs="Arial"/>
        </w:rPr>
        <w:tab/>
      </w:r>
      <w:r>
        <w:rPr>
          <w:rFonts w:ascii="Arial" w:eastAsia="Arial" w:hAnsi="Arial" w:cs="Arial"/>
          <w:spacing w:val="-1"/>
        </w:rPr>
        <w:t>C</w:t>
      </w:r>
      <w:r>
        <w:rPr>
          <w:rFonts w:ascii="Arial" w:eastAsia="Arial" w:hAnsi="Arial" w:cs="Arial"/>
        </w:rPr>
        <w:t>a</w:t>
      </w:r>
      <w:r>
        <w:rPr>
          <w:rFonts w:ascii="Arial" w:eastAsia="Arial" w:hAnsi="Arial" w:cs="Arial"/>
          <w:spacing w:val="1"/>
        </w:rPr>
        <w:t>r</w:t>
      </w:r>
      <w:r>
        <w:rPr>
          <w:rFonts w:ascii="Arial" w:eastAsia="Arial" w:hAnsi="Arial" w:cs="Arial"/>
        </w:rPr>
        <w:t>eer</w:t>
      </w:r>
      <w:r>
        <w:rPr>
          <w:rFonts w:ascii="Arial" w:eastAsia="Arial" w:hAnsi="Arial" w:cs="Arial"/>
          <w:spacing w:val="2"/>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spacing w:val="-3"/>
        </w:rPr>
        <w:t>o</w:t>
      </w:r>
      <w:r>
        <w:rPr>
          <w:rFonts w:ascii="Arial" w:eastAsia="Arial" w:hAnsi="Arial" w:cs="Arial"/>
          <w:spacing w:val="2"/>
        </w:rPr>
        <w:t>g</w:t>
      </w:r>
      <w:r>
        <w:rPr>
          <w:rFonts w:ascii="Arial" w:eastAsia="Arial" w:hAnsi="Arial" w:cs="Arial"/>
          <w:spacing w:val="1"/>
        </w:rPr>
        <w:t>r</w:t>
      </w:r>
      <w:r>
        <w:rPr>
          <w:rFonts w:ascii="Arial" w:eastAsia="Arial" w:hAnsi="Arial" w:cs="Arial"/>
        </w:rPr>
        <w:t>ess</w:t>
      </w:r>
      <w:r>
        <w:rPr>
          <w:rFonts w:ascii="Arial" w:eastAsia="Arial" w:hAnsi="Arial" w:cs="Arial"/>
          <w:spacing w:val="-1"/>
        </w:rPr>
        <w:t>i</w:t>
      </w:r>
      <w:r>
        <w:rPr>
          <w:rFonts w:ascii="Arial" w:eastAsia="Arial" w:hAnsi="Arial" w:cs="Arial"/>
        </w:rPr>
        <w:t>on</w:t>
      </w:r>
      <w:r>
        <w:rPr>
          <w:rFonts w:ascii="Arial" w:eastAsia="Arial" w:hAnsi="Arial" w:cs="Arial"/>
        </w:rPr>
        <w:tab/>
        <w:t>13</w:t>
      </w:r>
    </w:p>
    <w:p w:rsidR="000A5570" w:rsidRDefault="00863EB5">
      <w:pPr>
        <w:tabs>
          <w:tab w:val="left" w:pos="1700"/>
          <w:tab w:val="left" w:pos="9680"/>
        </w:tabs>
        <w:spacing w:before="59" w:after="0" w:line="240" w:lineRule="auto"/>
        <w:ind w:left="298" w:right="-20"/>
        <w:rPr>
          <w:rFonts w:ascii="Arial" w:eastAsia="Arial" w:hAnsi="Arial" w:cs="Arial"/>
        </w:rPr>
      </w:pPr>
      <w:r>
        <w:rPr>
          <w:rFonts w:ascii="Arial" w:eastAsia="Arial" w:hAnsi="Arial" w:cs="Arial"/>
        </w:rPr>
        <w:t>F</w:t>
      </w:r>
      <w:r>
        <w:rPr>
          <w:rFonts w:ascii="Arial" w:eastAsia="Arial" w:hAnsi="Arial" w:cs="Arial"/>
          <w:spacing w:val="-1"/>
        </w:rPr>
        <w:t>i</w:t>
      </w:r>
      <w:r>
        <w:rPr>
          <w:rFonts w:ascii="Arial" w:eastAsia="Arial" w:hAnsi="Arial" w:cs="Arial"/>
          <w:spacing w:val="2"/>
        </w:rPr>
        <w:t>g</w:t>
      </w:r>
      <w:r>
        <w:rPr>
          <w:rFonts w:ascii="Arial" w:eastAsia="Arial" w:hAnsi="Arial" w:cs="Arial"/>
        </w:rPr>
        <w:t>u</w:t>
      </w:r>
      <w:r>
        <w:rPr>
          <w:rFonts w:ascii="Arial" w:eastAsia="Arial" w:hAnsi="Arial" w:cs="Arial"/>
          <w:spacing w:val="1"/>
        </w:rPr>
        <w:t>r</w:t>
      </w:r>
      <w:r>
        <w:rPr>
          <w:rFonts w:ascii="Arial" w:eastAsia="Arial" w:hAnsi="Arial" w:cs="Arial"/>
        </w:rPr>
        <w:t>e</w:t>
      </w:r>
      <w:r>
        <w:rPr>
          <w:rFonts w:ascii="Arial" w:eastAsia="Arial" w:hAnsi="Arial" w:cs="Arial"/>
          <w:spacing w:val="-2"/>
        </w:rPr>
        <w:t xml:space="preserve"> </w:t>
      </w:r>
      <w:r>
        <w:rPr>
          <w:rFonts w:ascii="Arial" w:eastAsia="Arial" w:hAnsi="Arial" w:cs="Arial"/>
        </w:rPr>
        <w:t>2</w:t>
      </w:r>
      <w:r>
        <w:rPr>
          <w:rFonts w:ascii="Arial" w:eastAsia="Arial" w:hAnsi="Arial" w:cs="Arial"/>
        </w:rPr>
        <w:tab/>
      </w:r>
      <w:r>
        <w:rPr>
          <w:rFonts w:ascii="Arial" w:eastAsia="Arial" w:hAnsi="Arial" w:cs="Arial"/>
          <w:spacing w:val="-1"/>
        </w:rPr>
        <w:t>E</w:t>
      </w:r>
      <w:r>
        <w:rPr>
          <w:rFonts w:ascii="Arial" w:eastAsia="Arial" w:hAnsi="Arial" w:cs="Arial"/>
          <w:spacing w:val="-2"/>
        </w:rPr>
        <w:t>x</w:t>
      </w:r>
      <w:r>
        <w:rPr>
          <w:rFonts w:ascii="Arial" w:eastAsia="Arial" w:hAnsi="Arial" w:cs="Arial"/>
        </w:rPr>
        <w:t>a</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e</w:t>
      </w:r>
      <w:r>
        <w:rPr>
          <w:rFonts w:ascii="Arial" w:eastAsia="Arial" w:hAnsi="Arial" w:cs="Arial"/>
          <w:spacing w:val="1"/>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O</w:t>
      </w:r>
      <w:r>
        <w:rPr>
          <w:rFonts w:ascii="Arial" w:eastAsia="Arial" w:hAnsi="Arial" w:cs="Arial"/>
        </w:rPr>
        <w:t>pe</w:t>
      </w:r>
      <w:r>
        <w:rPr>
          <w:rFonts w:ascii="Arial" w:eastAsia="Arial" w:hAnsi="Arial" w:cs="Arial"/>
          <w:spacing w:val="1"/>
        </w:rPr>
        <w:t>r</w:t>
      </w:r>
      <w:r>
        <w:rPr>
          <w:rFonts w:ascii="Arial" w:eastAsia="Arial" w:hAnsi="Arial" w:cs="Arial"/>
          <w:spacing w:val="-3"/>
        </w:rPr>
        <w:t>a</w:t>
      </w:r>
      <w:r>
        <w:rPr>
          <w:rFonts w:ascii="Arial" w:eastAsia="Arial" w:hAnsi="Arial" w:cs="Arial"/>
          <w:spacing w:val="1"/>
        </w:rPr>
        <w:t>t</w:t>
      </w:r>
      <w:r>
        <w:rPr>
          <w:rFonts w:ascii="Arial" w:eastAsia="Arial" w:hAnsi="Arial" w:cs="Arial"/>
        </w:rPr>
        <w:t>or</w:t>
      </w:r>
      <w:r>
        <w:rPr>
          <w:rFonts w:ascii="Arial" w:eastAsia="Arial" w:hAnsi="Arial" w:cs="Arial"/>
          <w:spacing w:val="-3"/>
        </w:rPr>
        <w:t xml:space="preserve"> </w:t>
      </w:r>
      <w:r>
        <w:rPr>
          <w:rFonts w:ascii="Arial" w:eastAsia="Arial" w:hAnsi="Arial" w:cs="Arial"/>
          <w:spacing w:val="-1"/>
        </w:rPr>
        <w:t>C</w:t>
      </w:r>
      <w:r>
        <w:rPr>
          <w:rFonts w:ascii="Arial" w:eastAsia="Arial" w:hAnsi="Arial" w:cs="Arial"/>
        </w:rPr>
        <w:t>ou</w:t>
      </w:r>
      <w:r>
        <w:rPr>
          <w:rFonts w:ascii="Arial" w:eastAsia="Arial" w:hAnsi="Arial" w:cs="Arial"/>
          <w:spacing w:val="1"/>
        </w:rPr>
        <w:t>r</w:t>
      </w:r>
      <w:r>
        <w:rPr>
          <w:rFonts w:ascii="Arial" w:eastAsia="Arial" w:hAnsi="Arial" w:cs="Arial"/>
        </w:rPr>
        <w:t>se</w:t>
      </w:r>
      <w:r>
        <w:rPr>
          <w:rFonts w:ascii="Arial" w:eastAsia="Arial" w:hAnsi="Arial" w:cs="Arial"/>
          <w:spacing w:val="1"/>
        </w:rPr>
        <w:t xml:space="preserve"> </w:t>
      </w:r>
      <w:r>
        <w:rPr>
          <w:rFonts w:ascii="Arial" w:eastAsia="Arial" w:hAnsi="Arial" w:cs="Arial"/>
          <w:spacing w:val="-1"/>
        </w:rPr>
        <w:t>C</w:t>
      </w:r>
      <w:r>
        <w:rPr>
          <w:rFonts w:ascii="Arial" w:eastAsia="Arial" w:hAnsi="Arial" w:cs="Arial"/>
        </w:rPr>
        <w:t>e</w:t>
      </w:r>
      <w:r>
        <w:rPr>
          <w:rFonts w:ascii="Arial" w:eastAsia="Arial" w:hAnsi="Arial" w:cs="Arial"/>
          <w:spacing w:val="-2"/>
        </w:rPr>
        <w:t>r</w:t>
      </w:r>
      <w:r>
        <w:rPr>
          <w:rFonts w:ascii="Arial" w:eastAsia="Arial" w:hAnsi="Arial" w:cs="Arial"/>
          <w:spacing w:val="1"/>
        </w:rPr>
        <w:t>t</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ca</w:t>
      </w:r>
      <w:r>
        <w:rPr>
          <w:rFonts w:ascii="Arial" w:eastAsia="Arial" w:hAnsi="Arial" w:cs="Arial"/>
          <w:spacing w:val="1"/>
        </w:rPr>
        <w:t>t</w:t>
      </w:r>
      <w:r>
        <w:rPr>
          <w:rFonts w:ascii="Arial" w:eastAsia="Arial" w:hAnsi="Arial" w:cs="Arial"/>
        </w:rPr>
        <w:t>e</w:t>
      </w:r>
      <w:r>
        <w:rPr>
          <w:rFonts w:ascii="Arial" w:eastAsia="Arial" w:hAnsi="Arial" w:cs="Arial"/>
        </w:rPr>
        <w:tab/>
        <w:t>26</w:t>
      </w:r>
    </w:p>
    <w:p w:rsidR="000A5570" w:rsidRDefault="000A5570">
      <w:pPr>
        <w:spacing w:after="0"/>
        <w:sectPr w:rsidR="000A5570">
          <w:pgSz w:w="11920" w:h="16840"/>
          <w:pgMar w:top="1100" w:right="700" w:bottom="780" w:left="1120" w:header="591" w:footer="596" w:gutter="0"/>
          <w:cols w:space="720"/>
        </w:sectPr>
      </w:pPr>
    </w:p>
    <w:p w:rsidR="000A5570" w:rsidRDefault="000A5570">
      <w:pPr>
        <w:spacing w:after="0" w:line="280" w:lineRule="exact"/>
        <w:rPr>
          <w:sz w:val="28"/>
          <w:szCs w:val="28"/>
        </w:rPr>
      </w:pPr>
    </w:p>
    <w:p w:rsidR="000A5570" w:rsidRDefault="00863EB5">
      <w:pPr>
        <w:spacing w:before="18" w:after="0" w:line="240" w:lineRule="auto"/>
        <w:ind w:left="4440" w:right="4282"/>
        <w:jc w:val="center"/>
        <w:rPr>
          <w:rFonts w:ascii="Arial" w:eastAsia="Arial" w:hAnsi="Arial" w:cs="Arial"/>
          <w:sz w:val="32"/>
          <w:szCs w:val="32"/>
        </w:rPr>
      </w:pPr>
      <w:r>
        <w:rPr>
          <w:rFonts w:ascii="Arial" w:eastAsia="Arial" w:hAnsi="Arial" w:cs="Arial"/>
          <w:b/>
          <w:bCs/>
          <w:spacing w:val="-5"/>
          <w:w w:val="99"/>
          <w:sz w:val="32"/>
          <w:szCs w:val="32"/>
        </w:rPr>
        <w:t>A</w:t>
      </w:r>
      <w:r>
        <w:rPr>
          <w:rFonts w:ascii="Arial" w:eastAsia="Arial" w:hAnsi="Arial" w:cs="Arial"/>
          <w:b/>
          <w:bCs/>
          <w:spacing w:val="2"/>
          <w:w w:val="99"/>
          <w:sz w:val="32"/>
          <w:szCs w:val="32"/>
        </w:rPr>
        <w:t>nn</w:t>
      </w:r>
      <w:r>
        <w:rPr>
          <w:rFonts w:ascii="Arial" w:eastAsia="Arial" w:hAnsi="Arial" w:cs="Arial"/>
          <w:b/>
          <w:bCs/>
          <w:spacing w:val="3"/>
          <w:w w:val="99"/>
          <w:sz w:val="32"/>
          <w:szCs w:val="32"/>
        </w:rPr>
        <w:t>e</w:t>
      </w:r>
      <w:r>
        <w:rPr>
          <w:rFonts w:ascii="Arial" w:eastAsia="Arial" w:hAnsi="Arial" w:cs="Arial"/>
          <w:b/>
          <w:bCs/>
          <w:w w:val="99"/>
          <w:sz w:val="32"/>
          <w:szCs w:val="32"/>
        </w:rPr>
        <w:t>x</w:t>
      </w:r>
    </w:p>
    <w:p w:rsidR="000A5570" w:rsidRDefault="00863EB5">
      <w:pPr>
        <w:spacing w:before="59" w:after="0" w:line="241" w:lineRule="auto"/>
        <w:ind w:left="1044" w:right="883"/>
        <w:jc w:val="center"/>
        <w:rPr>
          <w:rFonts w:ascii="Arial" w:eastAsia="Arial" w:hAnsi="Arial" w:cs="Arial"/>
          <w:sz w:val="32"/>
          <w:szCs w:val="32"/>
        </w:rPr>
      </w:pPr>
      <w:r>
        <w:rPr>
          <w:rFonts w:ascii="Arial" w:eastAsia="Arial" w:hAnsi="Arial" w:cs="Arial"/>
          <w:b/>
          <w:bCs/>
          <w:spacing w:val="-1"/>
          <w:sz w:val="32"/>
          <w:szCs w:val="32"/>
        </w:rPr>
        <w:t>Th</w:t>
      </w:r>
      <w:r>
        <w:rPr>
          <w:rFonts w:ascii="Arial" w:eastAsia="Arial" w:hAnsi="Arial" w:cs="Arial"/>
          <w:b/>
          <w:bCs/>
          <w:sz w:val="32"/>
          <w:szCs w:val="32"/>
        </w:rPr>
        <w:t>e</w:t>
      </w:r>
      <w:r>
        <w:rPr>
          <w:rFonts w:ascii="Arial" w:eastAsia="Arial" w:hAnsi="Arial" w:cs="Arial"/>
          <w:b/>
          <w:bCs/>
          <w:spacing w:val="-6"/>
          <w:sz w:val="32"/>
          <w:szCs w:val="32"/>
        </w:rPr>
        <w:t xml:space="preserve"> </w:t>
      </w:r>
      <w:r>
        <w:rPr>
          <w:rFonts w:ascii="Arial" w:eastAsia="Arial" w:hAnsi="Arial" w:cs="Arial"/>
          <w:b/>
          <w:bCs/>
          <w:spacing w:val="1"/>
          <w:sz w:val="32"/>
          <w:szCs w:val="32"/>
        </w:rPr>
        <w:t>S</w:t>
      </w:r>
      <w:r>
        <w:rPr>
          <w:rFonts w:ascii="Arial" w:eastAsia="Arial" w:hAnsi="Arial" w:cs="Arial"/>
          <w:b/>
          <w:bCs/>
          <w:spacing w:val="2"/>
          <w:sz w:val="32"/>
          <w:szCs w:val="32"/>
        </w:rPr>
        <w:t>t</w:t>
      </w:r>
      <w:r>
        <w:rPr>
          <w:rFonts w:ascii="Arial" w:eastAsia="Arial" w:hAnsi="Arial" w:cs="Arial"/>
          <w:b/>
          <w:bCs/>
          <w:sz w:val="32"/>
          <w:szCs w:val="32"/>
        </w:rPr>
        <w:t>a</w:t>
      </w:r>
      <w:r>
        <w:rPr>
          <w:rFonts w:ascii="Arial" w:eastAsia="Arial" w:hAnsi="Arial" w:cs="Arial"/>
          <w:b/>
          <w:bCs/>
          <w:spacing w:val="2"/>
          <w:sz w:val="32"/>
          <w:szCs w:val="32"/>
        </w:rPr>
        <w:t>n</w:t>
      </w:r>
      <w:r>
        <w:rPr>
          <w:rFonts w:ascii="Arial" w:eastAsia="Arial" w:hAnsi="Arial" w:cs="Arial"/>
          <w:b/>
          <w:bCs/>
          <w:spacing w:val="-1"/>
          <w:sz w:val="32"/>
          <w:szCs w:val="32"/>
        </w:rPr>
        <w:t>d</w:t>
      </w:r>
      <w:r>
        <w:rPr>
          <w:rFonts w:ascii="Arial" w:eastAsia="Arial" w:hAnsi="Arial" w:cs="Arial"/>
          <w:b/>
          <w:bCs/>
          <w:sz w:val="32"/>
          <w:szCs w:val="32"/>
        </w:rPr>
        <w:t>a</w:t>
      </w:r>
      <w:r>
        <w:rPr>
          <w:rFonts w:ascii="Arial" w:eastAsia="Arial" w:hAnsi="Arial" w:cs="Arial"/>
          <w:b/>
          <w:bCs/>
          <w:spacing w:val="1"/>
          <w:sz w:val="32"/>
          <w:szCs w:val="32"/>
        </w:rPr>
        <w:t>r</w:t>
      </w:r>
      <w:r>
        <w:rPr>
          <w:rFonts w:ascii="Arial" w:eastAsia="Arial" w:hAnsi="Arial" w:cs="Arial"/>
          <w:b/>
          <w:bCs/>
          <w:spacing w:val="-1"/>
          <w:sz w:val="32"/>
          <w:szCs w:val="32"/>
        </w:rPr>
        <w:t>d</w:t>
      </w:r>
      <w:r>
        <w:rPr>
          <w:rFonts w:ascii="Arial" w:eastAsia="Arial" w:hAnsi="Arial" w:cs="Arial"/>
          <w:b/>
          <w:bCs/>
          <w:sz w:val="32"/>
          <w:szCs w:val="32"/>
        </w:rPr>
        <w:t>s</w:t>
      </w:r>
      <w:r>
        <w:rPr>
          <w:rFonts w:ascii="Arial" w:eastAsia="Arial" w:hAnsi="Arial" w:cs="Arial"/>
          <w:b/>
          <w:bCs/>
          <w:spacing w:val="-14"/>
          <w:sz w:val="32"/>
          <w:szCs w:val="32"/>
        </w:rPr>
        <w:t xml:space="preserve"> </w:t>
      </w:r>
      <w:r>
        <w:rPr>
          <w:rFonts w:ascii="Arial" w:eastAsia="Arial" w:hAnsi="Arial" w:cs="Arial"/>
          <w:b/>
          <w:bCs/>
          <w:spacing w:val="2"/>
          <w:sz w:val="32"/>
          <w:szCs w:val="32"/>
        </w:rPr>
        <w:t>f</w:t>
      </w:r>
      <w:r>
        <w:rPr>
          <w:rFonts w:ascii="Arial" w:eastAsia="Arial" w:hAnsi="Arial" w:cs="Arial"/>
          <w:b/>
          <w:bCs/>
          <w:spacing w:val="-1"/>
          <w:sz w:val="32"/>
          <w:szCs w:val="32"/>
        </w:rPr>
        <w:t>o</w:t>
      </w:r>
      <w:r>
        <w:rPr>
          <w:rFonts w:ascii="Arial" w:eastAsia="Arial" w:hAnsi="Arial" w:cs="Arial"/>
          <w:b/>
          <w:bCs/>
          <w:sz w:val="32"/>
          <w:szCs w:val="32"/>
        </w:rPr>
        <w:t>r</w:t>
      </w:r>
      <w:r>
        <w:rPr>
          <w:rFonts w:ascii="Arial" w:eastAsia="Arial" w:hAnsi="Arial" w:cs="Arial"/>
          <w:b/>
          <w:bCs/>
          <w:spacing w:val="-4"/>
          <w:sz w:val="32"/>
          <w:szCs w:val="32"/>
        </w:rPr>
        <w:t xml:space="preserve"> </w:t>
      </w:r>
      <w:r>
        <w:rPr>
          <w:rFonts w:ascii="Arial" w:eastAsia="Arial" w:hAnsi="Arial" w:cs="Arial"/>
          <w:b/>
          <w:bCs/>
          <w:spacing w:val="-1"/>
          <w:sz w:val="32"/>
          <w:szCs w:val="32"/>
        </w:rPr>
        <w:t>T</w:t>
      </w:r>
      <w:r>
        <w:rPr>
          <w:rFonts w:ascii="Arial" w:eastAsia="Arial" w:hAnsi="Arial" w:cs="Arial"/>
          <w:b/>
          <w:bCs/>
          <w:spacing w:val="1"/>
          <w:sz w:val="32"/>
          <w:szCs w:val="32"/>
        </w:rPr>
        <w:t>r</w:t>
      </w:r>
      <w:r>
        <w:rPr>
          <w:rFonts w:ascii="Arial" w:eastAsia="Arial" w:hAnsi="Arial" w:cs="Arial"/>
          <w:b/>
          <w:bCs/>
          <w:sz w:val="32"/>
          <w:szCs w:val="32"/>
        </w:rPr>
        <w:t>ai</w:t>
      </w:r>
      <w:r>
        <w:rPr>
          <w:rFonts w:ascii="Arial" w:eastAsia="Arial" w:hAnsi="Arial" w:cs="Arial"/>
          <w:b/>
          <w:bCs/>
          <w:spacing w:val="-1"/>
          <w:sz w:val="32"/>
          <w:szCs w:val="32"/>
        </w:rPr>
        <w:t>n</w:t>
      </w:r>
      <w:r>
        <w:rPr>
          <w:rFonts w:ascii="Arial" w:eastAsia="Arial" w:hAnsi="Arial" w:cs="Arial"/>
          <w:b/>
          <w:bCs/>
          <w:spacing w:val="3"/>
          <w:sz w:val="32"/>
          <w:szCs w:val="32"/>
        </w:rPr>
        <w:t>i</w:t>
      </w:r>
      <w:r>
        <w:rPr>
          <w:rFonts w:ascii="Arial" w:eastAsia="Arial" w:hAnsi="Arial" w:cs="Arial"/>
          <w:b/>
          <w:bCs/>
          <w:spacing w:val="-1"/>
          <w:sz w:val="32"/>
          <w:szCs w:val="32"/>
        </w:rPr>
        <w:t>n</w:t>
      </w:r>
      <w:r>
        <w:rPr>
          <w:rFonts w:ascii="Arial" w:eastAsia="Arial" w:hAnsi="Arial" w:cs="Arial"/>
          <w:b/>
          <w:bCs/>
          <w:sz w:val="32"/>
          <w:szCs w:val="32"/>
        </w:rPr>
        <w:t>g</w:t>
      </w:r>
      <w:r>
        <w:rPr>
          <w:rFonts w:ascii="Arial" w:eastAsia="Arial" w:hAnsi="Arial" w:cs="Arial"/>
          <w:b/>
          <w:bCs/>
          <w:spacing w:val="-11"/>
          <w:sz w:val="32"/>
          <w:szCs w:val="32"/>
        </w:rPr>
        <w:t xml:space="preserve"> </w:t>
      </w:r>
      <w:r>
        <w:rPr>
          <w:rFonts w:ascii="Arial" w:eastAsia="Arial" w:hAnsi="Arial" w:cs="Arial"/>
          <w:b/>
          <w:bCs/>
          <w:sz w:val="32"/>
          <w:szCs w:val="32"/>
        </w:rPr>
        <w:t>a</w:t>
      </w:r>
      <w:r>
        <w:rPr>
          <w:rFonts w:ascii="Arial" w:eastAsia="Arial" w:hAnsi="Arial" w:cs="Arial"/>
          <w:b/>
          <w:bCs/>
          <w:spacing w:val="-1"/>
          <w:sz w:val="32"/>
          <w:szCs w:val="32"/>
        </w:rPr>
        <w:t>n</w:t>
      </w:r>
      <w:r>
        <w:rPr>
          <w:rFonts w:ascii="Arial" w:eastAsia="Arial" w:hAnsi="Arial" w:cs="Arial"/>
          <w:b/>
          <w:bCs/>
          <w:sz w:val="32"/>
          <w:szCs w:val="32"/>
        </w:rPr>
        <w:t>d</w:t>
      </w:r>
      <w:r>
        <w:rPr>
          <w:rFonts w:ascii="Arial" w:eastAsia="Arial" w:hAnsi="Arial" w:cs="Arial"/>
          <w:b/>
          <w:bCs/>
          <w:spacing w:val="-2"/>
          <w:sz w:val="32"/>
          <w:szCs w:val="32"/>
        </w:rPr>
        <w:t xml:space="preserve"> </w:t>
      </w:r>
      <w:r>
        <w:rPr>
          <w:rFonts w:ascii="Arial" w:eastAsia="Arial" w:hAnsi="Arial" w:cs="Arial"/>
          <w:b/>
          <w:bCs/>
          <w:sz w:val="32"/>
          <w:szCs w:val="32"/>
        </w:rPr>
        <w:t>Ce</w:t>
      </w:r>
      <w:r>
        <w:rPr>
          <w:rFonts w:ascii="Arial" w:eastAsia="Arial" w:hAnsi="Arial" w:cs="Arial"/>
          <w:b/>
          <w:bCs/>
          <w:spacing w:val="1"/>
          <w:sz w:val="32"/>
          <w:szCs w:val="32"/>
        </w:rPr>
        <w:t>r</w:t>
      </w:r>
      <w:r>
        <w:rPr>
          <w:rFonts w:ascii="Arial" w:eastAsia="Arial" w:hAnsi="Arial" w:cs="Arial"/>
          <w:b/>
          <w:bCs/>
          <w:spacing w:val="-1"/>
          <w:sz w:val="32"/>
          <w:szCs w:val="32"/>
        </w:rPr>
        <w:t>t</w:t>
      </w:r>
      <w:r>
        <w:rPr>
          <w:rFonts w:ascii="Arial" w:eastAsia="Arial" w:hAnsi="Arial" w:cs="Arial"/>
          <w:b/>
          <w:bCs/>
          <w:sz w:val="32"/>
          <w:szCs w:val="32"/>
        </w:rPr>
        <w:t>i</w:t>
      </w:r>
      <w:r>
        <w:rPr>
          <w:rFonts w:ascii="Arial" w:eastAsia="Arial" w:hAnsi="Arial" w:cs="Arial"/>
          <w:b/>
          <w:bCs/>
          <w:spacing w:val="-1"/>
          <w:sz w:val="32"/>
          <w:szCs w:val="32"/>
        </w:rPr>
        <w:t>f</w:t>
      </w:r>
      <w:r>
        <w:rPr>
          <w:rFonts w:ascii="Arial" w:eastAsia="Arial" w:hAnsi="Arial" w:cs="Arial"/>
          <w:b/>
          <w:bCs/>
          <w:sz w:val="32"/>
          <w:szCs w:val="32"/>
        </w:rPr>
        <w:t>i</w:t>
      </w:r>
      <w:r>
        <w:rPr>
          <w:rFonts w:ascii="Arial" w:eastAsia="Arial" w:hAnsi="Arial" w:cs="Arial"/>
          <w:b/>
          <w:bCs/>
          <w:spacing w:val="3"/>
          <w:sz w:val="32"/>
          <w:szCs w:val="32"/>
        </w:rPr>
        <w:t>c</w:t>
      </w:r>
      <w:r>
        <w:rPr>
          <w:rFonts w:ascii="Arial" w:eastAsia="Arial" w:hAnsi="Arial" w:cs="Arial"/>
          <w:b/>
          <w:bCs/>
          <w:sz w:val="32"/>
          <w:szCs w:val="32"/>
        </w:rPr>
        <w:t>a</w:t>
      </w:r>
      <w:r>
        <w:rPr>
          <w:rFonts w:ascii="Arial" w:eastAsia="Arial" w:hAnsi="Arial" w:cs="Arial"/>
          <w:b/>
          <w:bCs/>
          <w:spacing w:val="-1"/>
          <w:sz w:val="32"/>
          <w:szCs w:val="32"/>
        </w:rPr>
        <w:t>t</w:t>
      </w:r>
      <w:r>
        <w:rPr>
          <w:rFonts w:ascii="Arial" w:eastAsia="Arial" w:hAnsi="Arial" w:cs="Arial"/>
          <w:b/>
          <w:bCs/>
          <w:sz w:val="32"/>
          <w:szCs w:val="32"/>
        </w:rPr>
        <w:t>i</w:t>
      </w:r>
      <w:r>
        <w:rPr>
          <w:rFonts w:ascii="Arial" w:eastAsia="Arial" w:hAnsi="Arial" w:cs="Arial"/>
          <w:b/>
          <w:bCs/>
          <w:spacing w:val="2"/>
          <w:sz w:val="32"/>
          <w:szCs w:val="32"/>
        </w:rPr>
        <w:t>o</w:t>
      </w:r>
      <w:r>
        <w:rPr>
          <w:rFonts w:ascii="Arial" w:eastAsia="Arial" w:hAnsi="Arial" w:cs="Arial"/>
          <w:b/>
          <w:bCs/>
          <w:sz w:val="32"/>
          <w:szCs w:val="32"/>
        </w:rPr>
        <w:t>n</w:t>
      </w:r>
      <w:r>
        <w:rPr>
          <w:rFonts w:ascii="Arial" w:eastAsia="Arial" w:hAnsi="Arial" w:cs="Arial"/>
          <w:b/>
          <w:bCs/>
          <w:spacing w:val="-19"/>
          <w:sz w:val="32"/>
          <w:szCs w:val="32"/>
        </w:rPr>
        <w:t xml:space="preserve"> </w:t>
      </w:r>
      <w:r>
        <w:rPr>
          <w:rFonts w:ascii="Arial" w:eastAsia="Arial" w:hAnsi="Arial" w:cs="Arial"/>
          <w:b/>
          <w:bCs/>
          <w:spacing w:val="2"/>
          <w:sz w:val="32"/>
          <w:szCs w:val="32"/>
        </w:rPr>
        <w:t>o</w:t>
      </w:r>
      <w:r>
        <w:rPr>
          <w:rFonts w:ascii="Arial" w:eastAsia="Arial" w:hAnsi="Arial" w:cs="Arial"/>
          <w:b/>
          <w:bCs/>
          <w:sz w:val="32"/>
          <w:szCs w:val="32"/>
        </w:rPr>
        <w:t>f</w:t>
      </w:r>
      <w:r>
        <w:rPr>
          <w:rFonts w:ascii="Arial" w:eastAsia="Arial" w:hAnsi="Arial" w:cs="Arial"/>
          <w:b/>
          <w:bCs/>
          <w:spacing w:val="-1"/>
          <w:sz w:val="32"/>
          <w:szCs w:val="32"/>
        </w:rPr>
        <w:t xml:space="preserve"> </w:t>
      </w:r>
      <w:r>
        <w:rPr>
          <w:rFonts w:ascii="Arial" w:eastAsia="Arial" w:hAnsi="Arial" w:cs="Arial"/>
          <w:b/>
          <w:bCs/>
          <w:spacing w:val="1"/>
          <w:w w:val="99"/>
          <w:sz w:val="32"/>
          <w:szCs w:val="32"/>
        </w:rPr>
        <w:t>V</w:t>
      </w:r>
      <w:r>
        <w:rPr>
          <w:rFonts w:ascii="Arial" w:eastAsia="Arial" w:hAnsi="Arial" w:cs="Arial"/>
          <w:b/>
          <w:bCs/>
          <w:spacing w:val="-1"/>
          <w:w w:val="99"/>
          <w:sz w:val="32"/>
          <w:szCs w:val="32"/>
        </w:rPr>
        <w:t xml:space="preserve">TS </w:t>
      </w:r>
      <w:r>
        <w:rPr>
          <w:rFonts w:ascii="Arial" w:eastAsia="Arial" w:hAnsi="Arial" w:cs="Arial"/>
          <w:b/>
          <w:bCs/>
          <w:spacing w:val="1"/>
          <w:w w:val="99"/>
          <w:sz w:val="32"/>
          <w:szCs w:val="32"/>
        </w:rPr>
        <w:t>P</w:t>
      </w:r>
      <w:r>
        <w:rPr>
          <w:rFonts w:ascii="Arial" w:eastAsia="Arial" w:hAnsi="Arial" w:cs="Arial"/>
          <w:b/>
          <w:bCs/>
          <w:w w:val="99"/>
          <w:sz w:val="32"/>
          <w:szCs w:val="32"/>
        </w:rPr>
        <w:t>e</w:t>
      </w:r>
      <w:r>
        <w:rPr>
          <w:rFonts w:ascii="Arial" w:eastAsia="Arial" w:hAnsi="Arial" w:cs="Arial"/>
          <w:b/>
          <w:bCs/>
          <w:spacing w:val="1"/>
          <w:w w:val="99"/>
          <w:sz w:val="32"/>
          <w:szCs w:val="32"/>
        </w:rPr>
        <w:t>r</w:t>
      </w:r>
      <w:r>
        <w:rPr>
          <w:rFonts w:ascii="Arial" w:eastAsia="Arial" w:hAnsi="Arial" w:cs="Arial"/>
          <w:b/>
          <w:bCs/>
          <w:w w:val="99"/>
          <w:sz w:val="32"/>
          <w:szCs w:val="32"/>
        </w:rPr>
        <w:t>s</w:t>
      </w:r>
      <w:r>
        <w:rPr>
          <w:rFonts w:ascii="Arial" w:eastAsia="Arial" w:hAnsi="Arial" w:cs="Arial"/>
          <w:b/>
          <w:bCs/>
          <w:spacing w:val="-1"/>
          <w:w w:val="99"/>
          <w:sz w:val="32"/>
          <w:szCs w:val="32"/>
        </w:rPr>
        <w:t>o</w:t>
      </w:r>
      <w:r>
        <w:rPr>
          <w:rFonts w:ascii="Arial" w:eastAsia="Arial" w:hAnsi="Arial" w:cs="Arial"/>
          <w:b/>
          <w:bCs/>
          <w:spacing w:val="2"/>
          <w:w w:val="99"/>
          <w:sz w:val="32"/>
          <w:szCs w:val="32"/>
        </w:rPr>
        <w:t>n</w:t>
      </w:r>
      <w:r>
        <w:rPr>
          <w:rFonts w:ascii="Arial" w:eastAsia="Arial" w:hAnsi="Arial" w:cs="Arial"/>
          <w:b/>
          <w:bCs/>
          <w:spacing w:val="-1"/>
          <w:w w:val="99"/>
          <w:sz w:val="32"/>
          <w:szCs w:val="32"/>
        </w:rPr>
        <w:t>n</w:t>
      </w:r>
      <w:r>
        <w:rPr>
          <w:rFonts w:ascii="Arial" w:eastAsia="Arial" w:hAnsi="Arial" w:cs="Arial"/>
          <w:b/>
          <w:bCs/>
          <w:w w:val="99"/>
          <w:sz w:val="32"/>
          <w:szCs w:val="32"/>
        </w:rPr>
        <w:t>el</w:t>
      </w:r>
    </w:p>
    <w:p w:rsidR="000A5570" w:rsidRDefault="000A5570">
      <w:pPr>
        <w:spacing w:before="18" w:after="0" w:line="220" w:lineRule="exact"/>
      </w:pPr>
    </w:p>
    <w:p w:rsidR="000A5570" w:rsidRDefault="00863EB5">
      <w:pPr>
        <w:spacing w:after="0" w:line="240" w:lineRule="auto"/>
        <w:ind w:left="298" w:right="7047"/>
        <w:jc w:val="both"/>
        <w:rPr>
          <w:rFonts w:ascii="Arial" w:eastAsia="Arial" w:hAnsi="Arial" w:cs="Arial"/>
          <w:sz w:val="24"/>
          <w:szCs w:val="24"/>
        </w:rPr>
      </w:pPr>
      <w:r>
        <w:rPr>
          <w:rFonts w:ascii="Arial" w:eastAsia="Arial" w:hAnsi="Arial" w:cs="Arial"/>
          <w:b/>
          <w:bCs/>
          <w:sz w:val="24"/>
          <w:szCs w:val="24"/>
        </w:rPr>
        <w:t xml:space="preserve">1     </w:t>
      </w:r>
      <w:r>
        <w:rPr>
          <w:rFonts w:ascii="Arial" w:eastAsia="Arial" w:hAnsi="Arial" w:cs="Arial"/>
          <w:b/>
          <w:bCs/>
          <w:spacing w:val="33"/>
          <w:sz w:val="24"/>
          <w:szCs w:val="24"/>
        </w:rPr>
        <w:t xml:space="preserve"> </w:t>
      </w:r>
      <w:r>
        <w:rPr>
          <w:rFonts w:ascii="Arial" w:eastAsia="Arial" w:hAnsi="Arial" w:cs="Arial"/>
          <w:b/>
          <w:bCs/>
          <w:sz w:val="24"/>
          <w:szCs w:val="24"/>
        </w:rPr>
        <w:t>INTRODUCTION</w:t>
      </w:r>
    </w:p>
    <w:p w:rsidR="000A5570" w:rsidRDefault="000A5570">
      <w:pPr>
        <w:spacing w:before="20" w:after="0" w:line="220" w:lineRule="exact"/>
      </w:pPr>
    </w:p>
    <w:p w:rsidR="000A5570" w:rsidRDefault="00863EB5">
      <w:pPr>
        <w:spacing w:after="0" w:line="240" w:lineRule="auto"/>
        <w:ind w:left="298" w:right="7783"/>
        <w:jc w:val="both"/>
        <w:rPr>
          <w:rFonts w:ascii="Arial" w:eastAsia="Arial" w:hAnsi="Arial" w:cs="Arial"/>
        </w:rPr>
      </w:pPr>
      <w:r>
        <w:rPr>
          <w:rFonts w:ascii="Arial" w:eastAsia="Arial" w:hAnsi="Arial" w:cs="Arial"/>
          <w:b/>
          <w:bCs/>
        </w:rPr>
        <w:t>1</w:t>
      </w:r>
      <w:r>
        <w:rPr>
          <w:rFonts w:ascii="Arial" w:eastAsia="Arial" w:hAnsi="Arial" w:cs="Arial"/>
          <w:b/>
          <w:bCs/>
          <w:spacing w:val="1"/>
        </w:rPr>
        <w:t>.</w:t>
      </w:r>
      <w:r>
        <w:rPr>
          <w:rFonts w:ascii="Arial" w:eastAsia="Arial" w:hAnsi="Arial" w:cs="Arial"/>
          <w:b/>
          <w:bCs/>
        </w:rPr>
        <w:t xml:space="preserve">1       </w:t>
      </w:r>
      <w:r>
        <w:rPr>
          <w:rFonts w:ascii="Arial" w:eastAsia="Arial" w:hAnsi="Arial" w:cs="Arial"/>
          <w:b/>
          <w:bCs/>
          <w:spacing w:val="55"/>
        </w:rPr>
        <w:t xml:space="preserve"> </w:t>
      </w:r>
      <w:r>
        <w:rPr>
          <w:rFonts w:ascii="Arial" w:eastAsia="Arial" w:hAnsi="Arial" w:cs="Arial"/>
          <w:b/>
          <w:bCs/>
          <w:spacing w:val="1"/>
        </w:rPr>
        <w:t>G</w:t>
      </w:r>
      <w:r>
        <w:rPr>
          <w:rFonts w:ascii="Arial" w:eastAsia="Arial" w:hAnsi="Arial" w:cs="Arial"/>
          <w:b/>
          <w:bCs/>
        </w:rPr>
        <w:t>ener</w:t>
      </w:r>
      <w:r>
        <w:rPr>
          <w:rFonts w:ascii="Arial" w:eastAsia="Arial" w:hAnsi="Arial" w:cs="Arial"/>
          <w:b/>
          <w:bCs/>
          <w:spacing w:val="-3"/>
        </w:rPr>
        <w:t>a</w:t>
      </w:r>
      <w:r>
        <w:rPr>
          <w:rFonts w:ascii="Arial" w:eastAsia="Arial" w:hAnsi="Arial" w:cs="Arial"/>
          <w:b/>
          <w:bCs/>
        </w:rPr>
        <w:t>l</w:t>
      </w:r>
    </w:p>
    <w:p w:rsidR="000A5570" w:rsidRDefault="000A5570">
      <w:pPr>
        <w:spacing w:before="1" w:after="0" w:line="120" w:lineRule="exact"/>
        <w:rPr>
          <w:sz w:val="12"/>
          <w:szCs w:val="12"/>
        </w:rPr>
      </w:pPr>
    </w:p>
    <w:p w:rsidR="000A5570" w:rsidRDefault="00863EB5">
      <w:pPr>
        <w:spacing w:after="0" w:line="240" w:lineRule="auto"/>
        <w:ind w:left="298" w:right="95"/>
        <w:jc w:val="both"/>
        <w:rPr>
          <w:rFonts w:ascii="Arial" w:eastAsia="Arial" w:hAnsi="Arial" w:cs="Arial"/>
        </w:rPr>
      </w:pPr>
      <w:r>
        <w:rPr>
          <w:rFonts w:ascii="Arial" w:eastAsia="Arial" w:hAnsi="Arial" w:cs="Arial"/>
          <w:spacing w:val="1"/>
        </w:rPr>
        <w:t>I</w:t>
      </w:r>
      <w:r>
        <w:rPr>
          <w:rFonts w:ascii="Arial" w:eastAsia="Arial" w:hAnsi="Arial" w:cs="Arial"/>
        </w:rPr>
        <w:t>n</w:t>
      </w:r>
      <w:r>
        <w:rPr>
          <w:rFonts w:ascii="Arial" w:eastAsia="Arial" w:hAnsi="Arial" w:cs="Arial"/>
          <w:spacing w:val="1"/>
        </w:rPr>
        <w:t>t</w:t>
      </w:r>
      <w:r>
        <w:rPr>
          <w:rFonts w:ascii="Arial" w:eastAsia="Arial" w:hAnsi="Arial" w:cs="Arial"/>
          <w:spacing w:val="-3"/>
        </w:rPr>
        <w:t>e</w:t>
      </w:r>
      <w:r>
        <w:rPr>
          <w:rFonts w:ascii="Arial" w:eastAsia="Arial" w:hAnsi="Arial" w:cs="Arial"/>
          <w:spacing w:val="1"/>
        </w:rPr>
        <w:t>r</w:t>
      </w:r>
      <w:r>
        <w:rPr>
          <w:rFonts w:ascii="Arial" w:eastAsia="Arial" w:hAnsi="Arial" w:cs="Arial"/>
        </w:rPr>
        <w:t>na</w:t>
      </w:r>
      <w:r>
        <w:rPr>
          <w:rFonts w:ascii="Arial" w:eastAsia="Arial" w:hAnsi="Arial" w:cs="Arial"/>
          <w:spacing w:val="1"/>
        </w:rPr>
        <w:t>t</w:t>
      </w:r>
      <w:r>
        <w:rPr>
          <w:rFonts w:ascii="Arial" w:eastAsia="Arial" w:hAnsi="Arial" w:cs="Arial"/>
          <w:spacing w:val="-1"/>
        </w:rPr>
        <w:t>i</w:t>
      </w:r>
      <w:r>
        <w:rPr>
          <w:rFonts w:ascii="Arial" w:eastAsia="Arial" w:hAnsi="Arial" w:cs="Arial"/>
        </w:rPr>
        <w:t>onal</w:t>
      </w:r>
      <w:r>
        <w:rPr>
          <w:rFonts w:ascii="Arial" w:eastAsia="Arial" w:hAnsi="Arial" w:cs="Arial"/>
          <w:spacing w:val="1"/>
        </w:rPr>
        <w:t xml:space="preserve"> </w:t>
      </w:r>
      <w:r>
        <w:rPr>
          <w:rFonts w:ascii="Arial" w:eastAsia="Arial" w:hAnsi="Arial" w:cs="Arial"/>
        </w:rPr>
        <w:t>sh</w:t>
      </w:r>
      <w:r>
        <w:rPr>
          <w:rFonts w:ascii="Arial" w:eastAsia="Arial" w:hAnsi="Arial" w:cs="Arial"/>
          <w:spacing w:val="-1"/>
        </w:rPr>
        <w:t>i</w:t>
      </w:r>
      <w:r>
        <w:rPr>
          <w:rFonts w:ascii="Arial" w:eastAsia="Arial" w:hAnsi="Arial" w:cs="Arial"/>
        </w:rPr>
        <w:t>pp</w:t>
      </w:r>
      <w:r>
        <w:rPr>
          <w:rFonts w:ascii="Arial" w:eastAsia="Arial" w:hAnsi="Arial" w:cs="Arial"/>
          <w:spacing w:val="-1"/>
        </w:rPr>
        <w:t>i</w:t>
      </w:r>
      <w:r>
        <w:rPr>
          <w:rFonts w:ascii="Arial" w:eastAsia="Arial" w:hAnsi="Arial" w:cs="Arial"/>
        </w:rPr>
        <w:t>ng</w:t>
      </w:r>
      <w:r>
        <w:rPr>
          <w:rFonts w:ascii="Arial" w:eastAsia="Arial" w:hAnsi="Arial" w:cs="Arial"/>
          <w:spacing w:val="5"/>
        </w:rPr>
        <w:t xml:space="preserve"> </w:t>
      </w:r>
      <w:r>
        <w:rPr>
          <w:rFonts w:ascii="Arial" w:eastAsia="Arial" w:hAnsi="Arial" w:cs="Arial"/>
        </w:rPr>
        <w:t>o</w:t>
      </w:r>
      <w:r>
        <w:rPr>
          <w:rFonts w:ascii="Arial" w:eastAsia="Arial" w:hAnsi="Arial" w:cs="Arial"/>
          <w:spacing w:val="-3"/>
        </w:rPr>
        <w:t>p</w:t>
      </w:r>
      <w:r>
        <w:rPr>
          <w:rFonts w:ascii="Arial" w:eastAsia="Arial" w:hAnsi="Arial" w:cs="Arial"/>
        </w:rPr>
        <w:t>e</w:t>
      </w:r>
      <w:r>
        <w:rPr>
          <w:rFonts w:ascii="Arial" w:eastAsia="Arial" w:hAnsi="Arial" w:cs="Arial"/>
          <w:spacing w:val="1"/>
        </w:rPr>
        <w:t>r</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rPr>
        <w:t>ons</w:t>
      </w:r>
      <w:r>
        <w:rPr>
          <w:rFonts w:ascii="Arial" w:eastAsia="Arial" w:hAnsi="Arial" w:cs="Arial"/>
          <w:spacing w:val="3"/>
        </w:rPr>
        <w:t xml:space="preserve"> </w:t>
      </w:r>
      <w:r>
        <w:rPr>
          <w:rFonts w:ascii="Arial" w:eastAsia="Arial" w:hAnsi="Arial" w:cs="Arial"/>
        </w:rPr>
        <w:t>need</w:t>
      </w:r>
      <w:r>
        <w:rPr>
          <w:rFonts w:ascii="Arial" w:eastAsia="Arial" w:hAnsi="Arial" w:cs="Arial"/>
          <w:spacing w:val="2"/>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rPr>
        <w:t>c</w:t>
      </w:r>
      <w:r>
        <w:rPr>
          <w:rFonts w:ascii="Arial" w:eastAsia="Arial" w:hAnsi="Arial" w:cs="Arial"/>
          <w:spacing w:val="-3"/>
        </w:rPr>
        <w:t>o</w:t>
      </w:r>
      <w:r>
        <w:rPr>
          <w:rFonts w:ascii="Arial" w:eastAsia="Arial" w:hAnsi="Arial" w:cs="Arial"/>
          <w:spacing w:val="-2"/>
        </w:rPr>
        <w:t>m</w:t>
      </w:r>
      <w:r>
        <w:rPr>
          <w:rFonts w:ascii="Arial" w:eastAsia="Arial" w:hAnsi="Arial" w:cs="Arial"/>
          <w:spacing w:val="1"/>
        </w:rPr>
        <w:t>m</w:t>
      </w:r>
      <w:r>
        <w:rPr>
          <w:rFonts w:ascii="Arial" w:eastAsia="Arial" w:hAnsi="Arial" w:cs="Arial"/>
        </w:rPr>
        <w:t>on app</w:t>
      </w:r>
      <w:r>
        <w:rPr>
          <w:rFonts w:ascii="Arial" w:eastAsia="Arial" w:hAnsi="Arial" w:cs="Arial"/>
          <w:spacing w:val="1"/>
        </w:rPr>
        <w:t>r</w:t>
      </w:r>
      <w:r>
        <w:rPr>
          <w:rFonts w:ascii="Arial" w:eastAsia="Arial" w:hAnsi="Arial" w:cs="Arial"/>
        </w:rPr>
        <w:t>oach</w:t>
      </w:r>
      <w:r>
        <w:rPr>
          <w:rFonts w:ascii="Arial" w:eastAsia="Arial" w:hAnsi="Arial" w:cs="Arial"/>
          <w:spacing w:val="2"/>
        </w:rPr>
        <w:t xml:space="preserve"> </w:t>
      </w:r>
      <w:r>
        <w:rPr>
          <w:rFonts w:ascii="Arial" w:eastAsia="Arial" w:hAnsi="Arial" w:cs="Arial"/>
        </w:rPr>
        <w:t>and</w:t>
      </w:r>
      <w:r>
        <w:rPr>
          <w:rFonts w:ascii="Arial" w:eastAsia="Arial" w:hAnsi="Arial" w:cs="Arial"/>
          <w:spacing w:val="2"/>
        </w:rPr>
        <w:t xml:space="preserve"> </w:t>
      </w:r>
      <w:r>
        <w:rPr>
          <w:rFonts w:ascii="Arial" w:eastAsia="Arial" w:hAnsi="Arial" w:cs="Arial"/>
        </w:rPr>
        <w:t>un</w:t>
      </w:r>
      <w:r>
        <w:rPr>
          <w:rFonts w:ascii="Arial" w:eastAsia="Arial" w:hAnsi="Arial" w:cs="Arial"/>
          <w:spacing w:val="-1"/>
        </w:rPr>
        <w:t>i</w:t>
      </w:r>
      <w:r>
        <w:rPr>
          <w:rFonts w:ascii="Arial" w:eastAsia="Arial" w:hAnsi="Arial" w:cs="Arial"/>
          <w:spacing w:val="-2"/>
        </w:rPr>
        <w:t>v</w:t>
      </w:r>
      <w:r>
        <w:rPr>
          <w:rFonts w:ascii="Arial" w:eastAsia="Arial" w:hAnsi="Arial" w:cs="Arial"/>
        </w:rPr>
        <w:t>e</w:t>
      </w:r>
      <w:r>
        <w:rPr>
          <w:rFonts w:ascii="Arial" w:eastAsia="Arial" w:hAnsi="Arial" w:cs="Arial"/>
          <w:spacing w:val="1"/>
        </w:rPr>
        <w:t>r</w:t>
      </w:r>
      <w:r>
        <w:rPr>
          <w:rFonts w:ascii="Arial" w:eastAsia="Arial" w:hAnsi="Arial" w:cs="Arial"/>
        </w:rPr>
        <w:t>sa</w:t>
      </w:r>
      <w:r>
        <w:rPr>
          <w:rFonts w:ascii="Arial" w:eastAsia="Arial" w:hAnsi="Arial" w:cs="Arial"/>
          <w:spacing w:val="-1"/>
        </w:rPr>
        <w:t>ll</w:t>
      </w:r>
      <w:r>
        <w:rPr>
          <w:rFonts w:ascii="Arial" w:eastAsia="Arial" w:hAnsi="Arial" w:cs="Arial"/>
        </w:rPr>
        <w:t>y</w:t>
      </w:r>
      <w:r>
        <w:rPr>
          <w:rFonts w:ascii="Arial" w:eastAsia="Arial" w:hAnsi="Arial" w:cs="Arial"/>
          <w:spacing w:val="5"/>
        </w:rPr>
        <w:t xml:space="preserve"> </w:t>
      </w:r>
      <w:r>
        <w:rPr>
          <w:rFonts w:ascii="Arial" w:eastAsia="Arial" w:hAnsi="Arial" w:cs="Arial"/>
        </w:rPr>
        <w:t>a</w:t>
      </w:r>
      <w:r>
        <w:rPr>
          <w:rFonts w:ascii="Arial" w:eastAsia="Arial" w:hAnsi="Arial" w:cs="Arial"/>
          <w:spacing w:val="2"/>
        </w:rPr>
        <w:t>g</w:t>
      </w:r>
      <w:r>
        <w:rPr>
          <w:rFonts w:ascii="Arial" w:eastAsia="Arial" w:hAnsi="Arial" w:cs="Arial"/>
          <w:spacing w:val="1"/>
        </w:rPr>
        <w:t>r</w:t>
      </w:r>
      <w:r>
        <w:rPr>
          <w:rFonts w:ascii="Arial" w:eastAsia="Arial" w:hAnsi="Arial" w:cs="Arial"/>
        </w:rPr>
        <w:t>eed</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r</w:t>
      </w:r>
      <w:r>
        <w:rPr>
          <w:rFonts w:ascii="Arial" w:eastAsia="Arial" w:hAnsi="Arial" w:cs="Arial"/>
          <w:spacing w:val="-3"/>
        </w:rPr>
        <w:t>o</w:t>
      </w:r>
      <w:r>
        <w:rPr>
          <w:rFonts w:ascii="Arial" w:eastAsia="Arial" w:hAnsi="Arial" w:cs="Arial"/>
          <w:spacing w:val="1"/>
        </w:rPr>
        <w:t>f</w:t>
      </w:r>
      <w:r>
        <w:rPr>
          <w:rFonts w:ascii="Arial" w:eastAsia="Arial" w:hAnsi="Arial" w:cs="Arial"/>
        </w:rPr>
        <w:t>ess</w:t>
      </w:r>
      <w:r>
        <w:rPr>
          <w:rFonts w:ascii="Arial" w:eastAsia="Arial" w:hAnsi="Arial" w:cs="Arial"/>
          <w:spacing w:val="-1"/>
        </w:rPr>
        <w:t>i</w:t>
      </w:r>
      <w:r>
        <w:rPr>
          <w:rFonts w:ascii="Arial" w:eastAsia="Arial" w:hAnsi="Arial" w:cs="Arial"/>
        </w:rPr>
        <w:t>onal s</w:t>
      </w:r>
      <w:r>
        <w:rPr>
          <w:rFonts w:ascii="Arial" w:eastAsia="Arial" w:hAnsi="Arial" w:cs="Arial"/>
          <w:spacing w:val="1"/>
        </w:rPr>
        <w:t>t</w:t>
      </w:r>
      <w:r>
        <w:rPr>
          <w:rFonts w:ascii="Arial" w:eastAsia="Arial" w:hAnsi="Arial" w:cs="Arial"/>
        </w:rPr>
        <w:t>anda</w:t>
      </w:r>
      <w:r>
        <w:rPr>
          <w:rFonts w:ascii="Arial" w:eastAsia="Arial" w:hAnsi="Arial" w:cs="Arial"/>
          <w:spacing w:val="1"/>
        </w:rPr>
        <w:t>r</w:t>
      </w:r>
      <w:r>
        <w:rPr>
          <w:rFonts w:ascii="Arial" w:eastAsia="Arial" w:hAnsi="Arial" w:cs="Arial"/>
        </w:rPr>
        <w:t>ds</w:t>
      </w:r>
      <w:r>
        <w:rPr>
          <w:rFonts w:ascii="Arial" w:eastAsia="Arial" w:hAnsi="Arial" w:cs="Arial"/>
          <w:spacing w:val="28"/>
        </w:rPr>
        <w:t xml:space="preserve"> </w:t>
      </w:r>
      <w:r>
        <w:rPr>
          <w:rFonts w:ascii="Arial" w:eastAsia="Arial" w:hAnsi="Arial" w:cs="Arial"/>
        </w:rPr>
        <w:t>and</w:t>
      </w:r>
      <w:r>
        <w:rPr>
          <w:rFonts w:ascii="Arial" w:eastAsia="Arial" w:hAnsi="Arial" w:cs="Arial"/>
          <w:spacing w:val="27"/>
        </w:rPr>
        <w:t xml:space="preserve"> </w:t>
      </w:r>
      <w:r>
        <w:rPr>
          <w:rFonts w:ascii="Arial" w:eastAsia="Arial" w:hAnsi="Arial" w:cs="Arial"/>
        </w:rPr>
        <w:t>c</w:t>
      </w:r>
      <w:r>
        <w:rPr>
          <w:rFonts w:ascii="Arial" w:eastAsia="Arial" w:hAnsi="Arial" w:cs="Arial"/>
          <w:spacing w:val="-3"/>
        </w:rPr>
        <w:t>o</w:t>
      </w:r>
      <w:r>
        <w:rPr>
          <w:rFonts w:ascii="Arial" w:eastAsia="Arial" w:hAnsi="Arial" w:cs="Arial"/>
          <w:spacing w:val="1"/>
        </w:rPr>
        <w:t>m</w:t>
      </w:r>
      <w:r>
        <w:rPr>
          <w:rFonts w:ascii="Arial" w:eastAsia="Arial" w:hAnsi="Arial" w:cs="Arial"/>
        </w:rPr>
        <w:t>pe</w:t>
      </w:r>
      <w:r>
        <w:rPr>
          <w:rFonts w:ascii="Arial" w:eastAsia="Arial" w:hAnsi="Arial" w:cs="Arial"/>
          <w:spacing w:val="1"/>
        </w:rPr>
        <w:t>t</w:t>
      </w:r>
      <w:r>
        <w:rPr>
          <w:rFonts w:ascii="Arial" w:eastAsia="Arial" w:hAnsi="Arial" w:cs="Arial"/>
          <w:spacing w:val="-3"/>
        </w:rPr>
        <w:t>e</w:t>
      </w:r>
      <w:r>
        <w:rPr>
          <w:rFonts w:ascii="Arial" w:eastAsia="Arial" w:hAnsi="Arial" w:cs="Arial"/>
        </w:rPr>
        <w:t>nce</w:t>
      </w:r>
      <w:r>
        <w:rPr>
          <w:rFonts w:ascii="Arial" w:eastAsia="Arial" w:hAnsi="Arial" w:cs="Arial"/>
          <w:spacing w:val="27"/>
        </w:rPr>
        <w:t xml:space="preserve"> </w:t>
      </w:r>
      <w:r>
        <w:rPr>
          <w:rFonts w:ascii="Arial" w:eastAsia="Arial" w:hAnsi="Arial" w:cs="Arial"/>
          <w:spacing w:val="1"/>
        </w:rPr>
        <w:t>f</w:t>
      </w:r>
      <w:r>
        <w:rPr>
          <w:rFonts w:ascii="Arial" w:eastAsia="Arial" w:hAnsi="Arial" w:cs="Arial"/>
        </w:rPr>
        <w:t>or</w:t>
      </w:r>
      <w:r>
        <w:rPr>
          <w:rFonts w:ascii="Arial" w:eastAsia="Arial" w:hAnsi="Arial" w:cs="Arial"/>
          <w:spacing w:val="28"/>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7"/>
        </w:rPr>
        <w:t xml:space="preserve"> </w:t>
      </w:r>
      <w:r>
        <w:rPr>
          <w:rFonts w:ascii="Arial" w:eastAsia="Arial" w:hAnsi="Arial" w:cs="Arial"/>
        </w:rPr>
        <w:t>de</w:t>
      </w:r>
      <w:r>
        <w:rPr>
          <w:rFonts w:ascii="Arial" w:eastAsia="Arial" w:hAnsi="Arial" w:cs="Arial"/>
          <w:spacing w:val="-1"/>
        </w:rPr>
        <w:t>li</w:t>
      </w:r>
      <w:r>
        <w:rPr>
          <w:rFonts w:ascii="Arial" w:eastAsia="Arial" w:hAnsi="Arial" w:cs="Arial"/>
          <w:spacing w:val="-2"/>
        </w:rPr>
        <w:t>v</w:t>
      </w:r>
      <w:r>
        <w:rPr>
          <w:rFonts w:ascii="Arial" w:eastAsia="Arial" w:hAnsi="Arial" w:cs="Arial"/>
        </w:rPr>
        <w:t>e</w:t>
      </w:r>
      <w:r>
        <w:rPr>
          <w:rFonts w:ascii="Arial" w:eastAsia="Arial" w:hAnsi="Arial" w:cs="Arial"/>
          <w:spacing w:val="1"/>
        </w:rPr>
        <w:t>r</w:t>
      </w:r>
      <w:r>
        <w:rPr>
          <w:rFonts w:ascii="Arial" w:eastAsia="Arial" w:hAnsi="Arial" w:cs="Arial"/>
        </w:rPr>
        <w:t>y</w:t>
      </w:r>
      <w:r>
        <w:rPr>
          <w:rFonts w:ascii="Arial" w:eastAsia="Arial" w:hAnsi="Arial" w:cs="Arial"/>
          <w:spacing w:val="25"/>
        </w:rPr>
        <w:t xml:space="preserve"> </w:t>
      </w:r>
      <w:r>
        <w:rPr>
          <w:rFonts w:ascii="Arial" w:eastAsia="Arial" w:hAnsi="Arial" w:cs="Arial"/>
        </w:rPr>
        <w:t>of</w:t>
      </w:r>
      <w:r>
        <w:rPr>
          <w:rFonts w:ascii="Arial" w:eastAsia="Arial" w:hAnsi="Arial" w:cs="Arial"/>
          <w:spacing w:val="31"/>
        </w:rPr>
        <w:t xml:space="preserve"> </w:t>
      </w:r>
      <w:r>
        <w:rPr>
          <w:rFonts w:ascii="Arial" w:eastAsia="Arial" w:hAnsi="Arial" w:cs="Arial"/>
          <w:spacing w:val="-1"/>
        </w:rPr>
        <w:t>V</w:t>
      </w:r>
      <w:r>
        <w:rPr>
          <w:rFonts w:ascii="Arial" w:eastAsia="Arial" w:hAnsi="Arial" w:cs="Arial"/>
        </w:rPr>
        <w:t>essel</w:t>
      </w:r>
      <w:r>
        <w:rPr>
          <w:rFonts w:ascii="Arial" w:eastAsia="Arial" w:hAnsi="Arial" w:cs="Arial"/>
          <w:spacing w:val="26"/>
        </w:rPr>
        <w:t xml:space="preserve"> </w:t>
      </w:r>
      <w:r>
        <w:rPr>
          <w:rFonts w:ascii="Arial" w:eastAsia="Arial" w:hAnsi="Arial" w:cs="Arial"/>
          <w:spacing w:val="2"/>
        </w:rPr>
        <w:t>T</w:t>
      </w:r>
      <w:r>
        <w:rPr>
          <w:rFonts w:ascii="Arial" w:eastAsia="Arial" w:hAnsi="Arial" w:cs="Arial"/>
          <w:spacing w:val="1"/>
        </w:rPr>
        <w:t>r</w:t>
      </w:r>
      <w:r>
        <w:rPr>
          <w:rFonts w:ascii="Arial" w:eastAsia="Arial" w:hAnsi="Arial" w:cs="Arial"/>
          <w:spacing w:val="-3"/>
        </w:rPr>
        <w:t>a</w:t>
      </w:r>
      <w:r>
        <w:rPr>
          <w:rFonts w:ascii="Arial" w:eastAsia="Arial" w:hAnsi="Arial" w:cs="Arial"/>
          <w:spacing w:val="1"/>
        </w:rPr>
        <w:t>ff</w:t>
      </w:r>
      <w:r>
        <w:rPr>
          <w:rFonts w:ascii="Arial" w:eastAsia="Arial" w:hAnsi="Arial" w:cs="Arial"/>
          <w:spacing w:val="-1"/>
        </w:rPr>
        <w:t>i</w:t>
      </w:r>
      <w:r>
        <w:rPr>
          <w:rFonts w:ascii="Arial" w:eastAsia="Arial" w:hAnsi="Arial" w:cs="Arial"/>
        </w:rPr>
        <w:t>c</w:t>
      </w:r>
      <w:r>
        <w:rPr>
          <w:rFonts w:ascii="Arial" w:eastAsia="Arial" w:hAnsi="Arial" w:cs="Arial"/>
          <w:spacing w:val="28"/>
        </w:rPr>
        <w:t xml:space="preserve"> </w:t>
      </w:r>
      <w:r>
        <w:rPr>
          <w:rFonts w:ascii="Arial" w:eastAsia="Arial" w:hAnsi="Arial" w:cs="Arial"/>
          <w:spacing w:val="-1"/>
        </w:rPr>
        <w:t>S</w:t>
      </w:r>
      <w:r>
        <w:rPr>
          <w:rFonts w:ascii="Arial" w:eastAsia="Arial" w:hAnsi="Arial" w:cs="Arial"/>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ces</w:t>
      </w:r>
      <w:r>
        <w:rPr>
          <w:rFonts w:ascii="Arial" w:eastAsia="Arial" w:hAnsi="Arial" w:cs="Arial"/>
          <w:spacing w:val="28"/>
        </w:rPr>
        <w:t xml:space="preserve"> </w:t>
      </w:r>
      <w:r>
        <w:rPr>
          <w:rFonts w:ascii="Arial" w:eastAsia="Arial" w:hAnsi="Arial" w:cs="Arial"/>
          <w:spacing w:val="-2"/>
        </w:rPr>
        <w:t>(</w:t>
      </w:r>
      <w:r>
        <w:rPr>
          <w:rFonts w:ascii="Arial" w:eastAsia="Arial" w:hAnsi="Arial" w:cs="Arial"/>
          <w:spacing w:val="-1"/>
        </w:rPr>
        <w:t>V</w:t>
      </w:r>
      <w:r>
        <w:rPr>
          <w:rFonts w:ascii="Arial" w:eastAsia="Arial" w:hAnsi="Arial" w:cs="Arial"/>
          <w:spacing w:val="2"/>
        </w:rPr>
        <w:t>T</w:t>
      </w:r>
      <w:r>
        <w:rPr>
          <w:rFonts w:ascii="Arial" w:eastAsia="Arial" w:hAnsi="Arial" w:cs="Arial"/>
          <w:spacing w:val="-1"/>
        </w:rPr>
        <w:t>S</w:t>
      </w:r>
      <w:r>
        <w:rPr>
          <w:rFonts w:ascii="Arial" w:eastAsia="Arial" w:hAnsi="Arial" w:cs="Arial"/>
          <w:spacing w:val="-2"/>
        </w:rPr>
        <w:t>)</w:t>
      </w:r>
      <w:r>
        <w:rPr>
          <w:rFonts w:ascii="Arial" w:eastAsia="Arial" w:hAnsi="Arial" w:cs="Arial"/>
        </w:rPr>
        <w:t xml:space="preserve">. </w:t>
      </w:r>
      <w:r>
        <w:rPr>
          <w:rFonts w:ascii="Arial" w:eastAsia="Arial" w:hAnsi="Arial" w:cs="Arial"/>
          <w:spacing w:val="56"/>
        </w:rPr>
        <w:t xml:space="preserve"> </w:t>
      </w:r>
      <w:r>
        <w:rPr>
          <w:rFonts w:ascii="Arial" w:eastAsia="Arial" w:hAnsi="Arial" w:cs="Arial"/>
          <w:spacing w:val="2"/>
        </w:rPr>
        <w:t>T</w:t>
      </w:r>
      <w:r>
        <w:rPr>
          <w:rFonts w:ascii="Arial" w:eastAsia="Arial" w:hAnsi="Arial" w:cs="Arial"/>
        </w:rPr>
        <w:t>he</w:t>
      </w:r>
      <w:r>
        <w:rPr>
          <w:rFonts w:ascii="Arial" w:eastAsia="Arial" w:hAnsi="Arial" w:cs="Arial"/>
          <w:spacing w:val="27"/>
        </w:rPr>
        <w:t xml:space="preserve"> </w:t>
      </w:r>
      <w:r>
        <w:rPr>
          <w:rFonts w:ascii="Arial" w:eastAsia="Arial" w:hAnsi="Arial" w:cs="Arial"/>
        </w:rPr>
        <w:t>su</w:t>
      </w:r>
      <w:r>
        <w:rPr>
          <w:rFonts w:ascii="Arial" w:eastAsia="Arial" w:hAnsi="Arial" w:cs="Arial"/>
          <w:spacing w:val="-2"/>
        </w:rPr>
        <w:t>c</w:t>
      </w:r>
      <w:r>
        <w:rPr>
          <w:rFonts w:ascii="Arial" w:eastAsia="Arial" w:hAnsi="Arial" w:cs="Arial"/>
        </w:rPr>
        <w:t>ces</w:t>
      </w:r>
      <w:r>
        <w:rPr>
          <w:rFonts w:ascii="Arial" w:eastAsia="Arial" w:hAnsi="Arial" w:cs="Arial"/>
          <w:spacing w:val="-2"/>
        </w:rPr>
        <w:t>s</w:t>
      </w:r>
      <w:r>
        <w:rPr>
          <w:rFonts w:ascii="Arial" w:eastAsia="Arial" w:hAnsi="Arial" w:cs="Arial"/>
          <w:spacing w:val="3"/>
        </w:rPr>
        <w:t>f</w:t>
      </w:r>
      <w:r>
        <w:rPr>
          <w:rFonts w:ascii="Arial" w:eastAsia="Arial" w:hAnsi="Arial" w:cs="Arial"/>
          <w:spacing w:val="-3"/>
        </w:rPr>
        <w:t>u</w:t>
      </w:r>
      <w:r>
        <w:rPr>
          <w:rFonts w:ascii="Arial" w:eastAsia="Arial" w:hAnsi="Arial" w:cs="Arial"/>
        </w:rPr>
        <w:t>l de</w:t>
      </w:r>
      <w:r>
        <w:rPr>
          <w:rFonts w:ascii="Arial" w:eastAsia="Arial" w:hAnsi="Arial" w:cs="Arial"/>
          <w:spacing w:val="-1"/>
        </w:rPr>
        <w:t>l</w:t>
      </w:r>
      <w:r>
        <w:rPr>
          <w:rFonts w:ascii="Arial" w:eastAsia="Arial" w:hAnsi="Arial" w:cs="Arial"/>
          <w:spacing w:val="1"/>
        </w:rPr>
        <w:t>i</w:t>
      </w:r>
      <w:r>
        <w:rPr>
          <w:rFonts w:ascii="Arial" w:eastAsia="Arial" w:hAnsi="Arial" w:cs="Arial"/>
          <w:spacing w:val="-2"/>
        </w:rPr>
        <w:t>v</w:t>
      </w:r>
      <w:r>
        <w:rPr>
          <w:rFonts w:ascii="Arial" w:eastAsia="Arial" w:hAnsi="Arial" w:cs="Arial"/>
        </w:rPr>
        <w:t>e</w:t>
      </w:r>
      <w:r>
        <w:rPr>
          <w:rFonts w:ascii="Arial" w:eastAsia="Arial" w:hAnsi="Arial" w:cs="Arial"/>
          <w:spacing w:val="1"/>
        </w:rPr>
        <w:t>r</w:t>
      </w:r>
      <w:r>
        <w:rPr>
          <w:rFonts w:ascii="Arial" w:eastAsia="Arial" w:hAnsi="Arial" w:cs="Arial"/>
        </w:rPr>
        <w:t>y of</w:t>
      </w:r>
      <w:r>
        <w:rPr>
          <w:rFonts w:ascii="Arial" w:eastAsia="Arial" w:hAnsi="Arial" w:cs="Arial"/>
          <w:spacing w:val="5"/>
        </w:rPr>
        <w:t xml:space="preserve"> </w:t>
      </w:r>
      <w:r>
        <w:rPr>
          <w:rFonts w:ascii="Arial" w:eastAsia="Arial" w:hAnsi="Arial" w:cs="Arial"/>
        </w:rPr>
        <w:t>such</w:t>
      </w:r>
      <w:r>
        <w:rPr>
          <w:rFonts w:ascii="Arial" w:eastAsia="Arial" w:hAnsi="Arial" w:cs="Arial"/>
          <w:spacing w:val="2"/>
        </w:rPr>
        <w:t xml:space="preserve"> </w:t>
      </w:r>
      <w:r>
        <w:rPr>
          <w:rFonts w:ascii="Arial" w:eastAsia="Arial" w:hAnsi="Arial" w:cs="Arial"/>
        </w:rPr>
        <w:t>s</w:t>
      </w:r>
      <w:r>
        <w:rPr>
          <w:rFonts w:ascii="Arial" w:eastAsia="Arial" w:hAnsi="Arial" w:cs="Arial"/>
          <w:spacing w:val="-3"/>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ces</w:t>
      </w:r>
      <w:r>
        <w:rPr>
          <w:rFonts w:ascii="Arial" w:eastAsia="Arial" w:hAnsi="Arial" w:cs="Arial"/>
          <w:spacing w:val="2"/>
        </w:rPr>
        <w:t xml:space="preserve"> </w:t>
      </w:r>
      <w:r>
        <w:rPr>
          <w:rFonts w:ascii="Arial" w:eastAsia="Arial" w:hAnsi="Arial" w:cs="Arial"/>
        </w:rPr>
        <w:t>depends</w:t>
      </w:r>
      <w:r>
        <w:rPr>
          <w:rFonts w:ascii="Arial" w:eastAsia="Arial" w:hAnsi="Arial" w:cs="Arial"/>
          <w:spacing w:val="2"/>
        </w:rPr>
        <w:t xml:space="preserve"> </w:t>
      </w:r>
      <w:r>
        <w:rPr>
          <w:rFonts w:ascii="Arial" w:eastAsia="Arial" w:hAnsi="Arial" w:cs="Arial"/>
        </w:rPr>
        <w:t>upon</w:t>
      </w:r>
      <w:r>
        <w:rPr>
          <w:rFonts w:ascii="Arial" w:eastAsia="Arial" w:hAnsi="Arial" w:cs="Arial"/>
          <w:spacing w:val="2"/>
        </w:rPr>
        <w:t xml:space="preserve"> </w:t>
      </w:r>
      <w:r>
        <w:rPr>
          <w:rFonts w:ascii="Arial" w:eastAsia="Arial" w:hAnsi="Arial" w:cs="Arial"/>
        </w:rPr>
        <w:t>co</w:t>
      </w:r>
      <w:r>
        <w:rPr>
          <w:rFonts w:ascii="Arial" w:eastAsia="Arial" w:hAnsi="Arial" w:cs="Arial"/>
          <w:spacing w:val="1"/>
        </w:rPr>
        <w:t>m</w:t>
      </w:r>
      <w:r>
        <w:rPr>
          <w:rFonts w:ascii="Arial" w:eastAsia="Arial" w:hAnsi="Arial" w:cs="Arial"/>
        </w:rPr>
        <w:t>p</w:t>
      </w:r>
      <w:r>
        <w:rPr>
          <w:rFonts w:ascii="Arial" w:eastAsia="Arial" w:hAnsi="Arial" w:cs="Arial"/>
          <w:spacing w:val="-3"/>
        </w:rPr>
        <w:t>e</w:t>
      </w:r>
      <w:r>
        <w:rPr>
          <w:rFonts w:ascii="Arial" w:eastAsia="Arial" w:hAnsi="Arial" w:cs="Arial"/>
          <w:spacing w:val="1"/>
        </w:rPr>
        <w:t>t</w:t>
      </w:r>
      <w:r>
        <w:rPr>
          <w:rFonts w:ascii="Arial" w:eastAsia="Arial" w:hAnsi="Arial" w:cs="Arial"/>
          <w:spacing w:val="-3"/>
        </w:rPr>
        <w:t>e</w:t>
      </w:r>
      <w:r>
        <w:rPr>
          <w:rFonts w:ascii="Arial" w:eastAsia="Arial" w:hAnsi="Arial" w:cs="Arial"/>
        </w:rPr>
        <w:t>nt</w:t>
      </w:r>
      <w:r>
        <w:rPr>
          <w:rFonts w:ascii="Arial" w:eastAsia="Arial" w:hAnsi="Arial" w:cs="Arial"/>
          <w:spacing w:val="3"/>
        </w:rPr>
        <w:t xml:space="preserve"> </w:t>
      </w:r>
      <w:r>
        <w:rPr>
          <w:rFonts w:ascii="Arial" w:eastAsia="Arial" w:hAnsi="Arial" w:cs="Arial"/>
        </w:rPr>
        <w:t>and</w:t>
      </w:r>
      <w:r>
        <w:rPr>
          <w:rFonts w:ascii="Arial" w:eastAsia="Arial" w:hAnsi="Arial" w:cs="Arial"/>
          <w:spacing w:val="2"/>
        </w:rPr>
        <w:t xml:space="preserve"> </w:t>
      </w:r>
      <w:r>
        <w:rPr>
          <w:rFonts w:ascii="Arial" w:eastAsia="Arial" w:hAnsi="Arial" w:cs="Arial"/>
        </w:rPr>
        <w:t>e</w:t>
      </w:r>
      <w:r>
        <w:rPr>
          <w:rFonts w:ascii="Arial" w:eastAsia="Arial" w:hAnsi="Arial" w:cs="Arial"/>
          <w:spacing w:val="-2"/>
        </w:rPr>
        <w:t>x</w:t>
      </w:r>
      <w:r>
        <w:rPr>
          <w:rFonts w:ascii="Arial" w:eastAsia="Arial" w:hAnsi="Arial" w:cs="Arial"/>
        </w:rPr>
        <w:t>pe</w:t>
      </w:r>
      <w:r>
        <w:rPr>
          <w:rFonts w:ascii="Arial" w:eastAsia="Arial" w:hAnsi="Arial" w:cs="Arial"/>
          <w:spacing w:val="1"/>
        </w:rPr>
        <w:t>r</w:t>
      </w:r>
      <w:r>
        <w:rPr>
          <w:rFonts w:ascii="Arial" w:eastAsia="Arial" w:hAnsi="Arial" w:cs="Arial"/>
          <w:spacing w:val="-1"/>
        </w:rPr>
        <w:t>i</w:t>
      </w:r>
      <w:r>
        <w:rPr>
          <w:rFonts w:ascii="Arial" w:eastAsia="Arial" w:hAnsi="Arial" w:cs="Arial"/>
        </w:rPr>
        <w:t>enced</w:t>
      </w:r>
      <w:r>
        <w:rPr>
          <w:rFonts w:ascii="Arial" w:eastAsia="Arial" w:hAnsi="Arial" w:cs="Arial"/>
          <w:spacing w:val="2"/>
        </w:rPr>
        <w:t xml:space="preserve"> </w:t>
      </w:r>
      <w:r>
        <w:rPr>
          <w:rFonts w:ascii="Arial" w:eastAsia="Arial" w:hAnsi="Arial" w:cs="Arial"/>
        </w:rPr>
        <w:t>pe</w:t>
      </w:r>
      <w:r>
        <w:rPr>
          <w:rFonts w:ascii="Arial" w:eastAsia="Arial" w:hAnsi="Arial" w:cs="Arial"/>
          <w:spacing w:val="1"/>
        </w:rPr>
        <w:t>r</w:t>
      </w:r>
      <w:r>
        <w:rPr>
          <w:rFonts w:ascii="Arial" w:eastAsia="Arial" w:hAnsi="Arial" w:cs="Arial"/>
          <w:spacing w:val="-2"/>
        </w:rPr>
        <w:t>s</w:t>
      </w:r>
      <w:r>
        <w:rPr>
          <w:rFonts w:ascii="Arial" w:eastAsia="Arial" w:hAnsi="Arial" w:cs="Arial"/>
        </w:rPr>
        <w:t>onnel</w:t>
      </w:r>
      <w:r>
        <w:rPr>
          <w:rFonts w:ascii="Arial" w:eastAsia="Arial" w:hAnsi="Arial" w:cs="Arial"/>
          <w:spacing w:val="1"/>
        </w:rPr>
        <w:t xml:space="preserve"> t</w:t>
      </w:r>
      <w:r>
        <w:rPr>
          <w:rFonts w:ascii="Arial" w:eastAsia="Arial" w:hAnsi="Arial" w:cs="Arial"/>
        </w:rPr>
        <w:t>o</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i</w:t>
      </w:r>
      <w:r>
        <w:rPr>
          <w:rFonts w:ascii="Arial" w:eastAsia="Arial" w:hAnsi="Arial" w:cs="Arial"/>
        </w:rPr>
        <w:t>scha</w:t>
      </w:r>
      <w:r>
        <w:rPr>
          <w:rFonts w:ascii="Arial" w:eastAsia="Arial" w:hAnsi="Arial" w:cs="Arial"/>
          <w:spacing w:val="-2"/>
        </w:rPr>
        <w:t>r</w:t>
      </w:r>
      <w:r>
        <w:rPr>
          <w:rFonts w:ascii="Arial" w:eastAsia="Arial" w:hAnsi="Arial" w:cs="Arial"/>
          <w:spacing w:val="2"/>
        </w:rPr>
        <w:t>g</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 xml:space="preserve">e </w:t>
      </w:r>
      <w:r>
        <w:rPr>
          <w:rFonts w:ascii="Arial" w:eastAsia="Arial" w:hAnsi="Arial" w:cs="Arial"/>
          <w:spacing w:val="1"/>
        </w:rPr>
        <w:t>r</w:t>
      </w:r>
      <w:r>
        <w:rPr>
          <w:rFonts w:ascii="Arial" w:eastAsia="Arial" w:hAnsi="Arial" w:cs="Arial"/>
        </w:rPr>
        <w:t>espons</w:t>
      </w:r>
      <w:r>
        <w:rPr>
          <w:rFonts w:ascii="Arial" w:eastAsia="Arial" w:hAnsi="Arial" w:cs="Arial"/>
          <w:spacing w:val="-1"/>
        </w:rPr>
        <w:t>i</w:t>
      </w:r>
      <w:r>
        <w:rPr>
          <w:rFonts w:ascii="Arial" w:eastAsia="Arial" w:hAnsi="Arial" w:cs="Arial"/>
        </w:rPr>
        <w:t>b</w:t>
      </w:r>
      <w:r>
        <w:rPr>
          <w:rFonts w:ascii="Arial" w:eastAsia="Arial" w:hAnsi="Arial" w:cs="Arial"/>
          <w:spacing w:val="-1"/>
        </w:rPr>
        <w:t>ili</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es </w:t>
      </w:r>
      <w:r>
        <w:rPr>
          <w:rFonts w:ascii="Arial" w:eastAsia="Arial" w:hAnsi="Arial" w:cs="Arial"/>
          <w:spacing w:val="1"/>
        </w:rPr>
        <w:t xml:space="preserve"> </w:t>
      </w:r>
      <w:r>
        <w:rPr>
          <w:rFonts w:ascii="Arial" w:eastAsia="Arial" w:hAnsi="Arial" w:cs="Arial"/>
        </w:rPr>
        <w:t xml:space="preserve">of </w:t>
      </w:r>
      <w:r>
        <w:rPr>
          <w:rFonts w:ascii="Arial" w:eastAsia="Arial" w:hAnsi="Arial" w:cs="Arial"/>
          <w:spacing w:val="4"/>
        </w:rPr>
        <w:t xml:space="preserve"> </w:t>
      </w:r>
      <w:r>
        <w:rPr>
          <w:rFonts w:ascii="Arial" w:eastAsia="Arial" w:hAnsi="Arial" w:cs="Arial"/>
        </w:rPr>
        <w:t xml:space="preserve">a  </w:t>
      </w:r>
      <w:r>
        <w:rPr>
          <w:rFonts w:ascii="Arial" w:eastAsia="Arial" w:hAnsi="Arial" w:cs="Arial"/>
          <w:spacing w:val="-1"/>
        </w:rPr>
        <w:t>V</w:t>
      </w:r>
      <w:r>
        <w:rPr>
          <w:rFonts w:ascii="Arial" w:eastAsia="Arial" w:hAnsi="Arial" w:cs="Arial"/>
          <w:spacing w:val="2"/>
        </w:rPr>
        <w:t>T</w:t>
      </w:r>
      <w:r>
        <w:rPr>
          <w:rFonts w:ascii="Arial" w:eastAsia="Arial" w:hAnsi="Arial" w:cs="Arial"/>
        </w:rPr>
        <w:t xml:space="preserve">S  </w:t>
      </w:r>
      <w:r>
        <w:rPr>
          <w:rFonts w:ascii="Arial" w:eastAsia="Arial" w:hAnsi="Arial" w:cs="Arial"/>
          <w:spacing w:val="-1"/>
        </w:rPr>
        <w:t>A</w:t>
      </w:r>
      <w:r>
        <w:rPr>
          <w:rFonts w:ascii="Arial" w:eastAsia="Arial" w:hAnsi="Arial" w:cs="Arial"/>
        </w:rPr>
        <w:t>u</w:t>
      </w:r>
      <w:r>
        <w:rPr>
          <w:rFonts w:ascii="Arial" w:eastAsia="Arial" w:hAnsi="Arial" w:cs="Arial"/>
          <w:spacing w:val="1"/>
        </w:rPr>
        <w:t>t</w:t>
      </w:r>
      <w:r>
        <w:rPr>
          <w:rFonts w:ascii="Arial" w:eastAsia="Arial" w:hAnsi="Arial" w:cs="Arial"/>
        </w:rPr>
        <w:t>ho</w:t>
      </w:r>
      <w:r>
        <w:rPr>
          <w:rFonts w:ascii="Arial" w:eastAsia="Arial" w:hAnsi="Arial" w:cs="Arial"/>
          <w:spacing w:val="1"/>
        </w:rPr>
        <w:t>r</w:t>
      </w:r>
      <w:r>
        <w:rPr>
          <w:rFonts w:ascii="Arial" w:eastAsia="Arial" w:hAnsi="Arial" w:cs="Arial"/>
          <w:spacing w:val="-3"/>
        </w:rPr>
        <w:t>i</w:t>
      </w:r>
      <w:r>
        <w:rPr>
          <w:rFonts w:ascii="Arial" w:eastAsia="Arial" w:hAnsi="Arial" w:cs="Arial"/>
          <w:spacing w:val="1"/>
        </w:rPr>
        <w:t>t</w:t>
      </w:r>
      <w:r>
        <w:rPr>
          <w:rFonts w:ascii="Arial" w:eastAsia="Arial" w:hAnsi="Arial" w:cs="Arial"/>
          <w:spacing w:val="-2"/>
        </w:rPr>
        <w:t>y</w:t>
      </w:r>
      <w:r>
        <w:rPr>
          <w:rFonts w:ascii="Arial" w:eastAsia="Arial" w:hAnsi="Arial" w:cs="Arial"/>
        </w:rPr>
        <w:t xml:space="preserve">. </w:t>
      </w:r>
      <w:r>
        <w:rPr>
          <w:rFonts w:ascii="Arial" w:eastAsia="Arial" w:hAnsi="Arial" w:cs="Arial"/>
          <w:spacing w:val="3"/>
        </w:rPr>
        <w:t xml:space="preserve"> </w:t>
      </w:r>
      <w:r>
        <w:rPr>
          <w:rFonts w:ascii="Arial" w:eastAsia="Arial" w:hAnsi="Arial" w:cs="Arial"/>
          <w:spacing w:val="-1"/>
        </w:rPr>
        <w:t>R</w:t>
      </w:r>
      <w:r>
        <w:rPr>
          <w:rFonts w:ascii="Arial" w:eastAsia="Arial" w:hAnsi="Arial" w:cs="Arial"/>
        </w:rPr>
        <w:t>eco</w:t>
      </w:r>
      <w:r>
        <w:rPr>
          <w:rFonts w:ascii="Arial" w:eastAsia="Arial" w:hAnsi="Arial" w:cs="Arial"/>
          <w:spacing w:val="2"/>
        </w:rPr>
        <w:t>g</w:t>
      </w:r>
      <w:r>
        <w:rPr>
          <w:rFonts w:ascii="Arial" w:eastAsia="Arial" w:hAnsi="Arial" w:cs="Arial"/>
        </w:rPr>
        <w:t>n</w:t>
      </w:r>
      <w:r>
        <w:rPr>
          <w:rFonts w:ascii="Arial" w:eastAsia="Arial" w:hAnsi="Arial" w:cs="Arial"/>
          <w:spacing w:val="-1"/>
        </w:rPr>
        <w:t>i</w:t>
      </w:r>
      <w:r>
        <w:rPr>
          <w:rFonts w:ascii="Arial" w:eastAsia="Arial" w:hAnsi="Arial" w:cs="Arial"/>
          <w:spacing w:val="-2"/>
        </w:rPr>
        <w:t>s</w:t>
      </w:r>
      <w:r>
        <w:rPr>
          <w:rFonts w:ascii="Arial" w:eastAsia="Arial" w:hAnsi="Arial" w:cs="Arial"/>
          <w:spacing w:val="-1"/>
        </w:rPr>
        <w:t>i</w:t>
      </w:r>
      <w:r>
        <w:rPr>
          <w:rFonts w:ascii="Arial" w:eastAsia="Arial" w:hAnsi="Arial" w:cs="Arial"/>
        </w:rPr>
        <w:t xml:space="preserve">ng </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 xml:space="preserve">hat </w:t>
      </w:r>
      <w:r>
        <w:rPr>
          <w:rFonts w:ascii="Arial" w:eastAsia="Arial" w:hAnsi="Arial" w:cs="Arial"/>
          <w:spacing w:val="2"/>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  pe</w:t>
      </w:r>
      <w:r>
        <w:rPr>
          <w:rFonts w:ascii="Arial" w:eastAsia="Arial" w:hAnsi="Arial" w:cs="Arial"/>
          <w:spacing w:val="1"/>
        </w:rPr>
        <w:t>r</w:t>
      </w:r>
      <w:r>
        <w:rPr>
          <w:rFonts w:ascii="Arial" w:eastAsia="Arial" w:hAnsi="Arial" w:cs="Arial"/>
        </w:rPr>
        <w:t>sonn</w:t>
      </w:r>
      <w:r>
        <w:rPr>
          <w:rFonts w:ascii="Arial" w:eastAsia="Arial" w:hAnsi="Arial" w:cs="Arial"/>
          <w:spacing w:val="-3"/>
        </w:rPr>
        <w:t>e</w:t>
      </w:r>
      <w:r>
        <w:rPr>
          <w:rFonts w:ascii="Arial" w:eastAsia="Arial" w:hAnsi="Arial" w:cs="Arial"/>
        </w:rPr>
        <w:t>l  a</w:t>
      </w:r>
      <w:r>
        <w:rPr>
          <w:rFonts w:ascii="Arial" w:eastAsia="Arial" w:hAnsi="Arial" w:cs="Arial"/>
          <w:spacing w:val="1"/>
        </w:rPr>
        <w:t>r</w:t>
      </w:r>
      <w:r>
        <w:rPr>
          <w:rFonts w:ascii="Arial" w:eastAsia="Arial" w:hAnsi="Arial" w:cs="Arial"/>
        </w:rPr>
        <w:t xml:space="preserve">e  </w:t>
      </w:r>
      <w:r>
        <w:rPr>
          <w:rFonts w:ascii="Arial" w:eastAsia="Arial" w:hAnsi="Arial" w:cs="Arial"/>
          <w:spacing w:val="1"/>
        </w:rPr>
        <w:t>m</w:t>
      </w:r>
      <w:r>
        <w:rPr>
          <w:rFonts w:ascii="Arial" w:eastAsia="Arial" w:hAnsi="Arial" w:cs="Arial"/>
        </w:rPr>
        <w:t>e</w:t>
      </w:r>
      <w:r>
        <w:rPr>
          <w:rFonts w:ascii="Arial" w:eastAsia="Arial" w:hAnsi="Arial" w:cs="Arial"/>
          <w:spacing w:val="1"/>
        </w:rPr>
        <w:t>m</w:t>
      </w:r>
      <w:r>
        <w:rPr>
          <w:rFonts w:ascii="Arial" w:eastAsia="Arial" w:hAnsi="Arial" w:cs="Arial"/>
        </w:rPr>
        <w:t>be</w:t>
      </w:r>
      <w:r>
        <w:rPr>
          <w:rFonts w:ascii="Arial" w:eastAsia="Arial" w:hAnsi="Arial" w:cs="Arial"/>
          <w:spacing w:val="-2"/>
        </w:rPr>
        <w:t>r</w:t>
      </w:r>
      <w:r>
        <w:rPr>
          <w:rFonts w:ascii="Arial" w:eastAsia="Arial" w:hAnsi="Arial" w:cs="Arial"/>
        </w:rPr>
        <w:t xml:space="preserve">s </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2"/>
        </w:rPr>
        <w:t xml:space="preserve"> </w:t>
      </w:r>
      <w:r>
        <w:rPr>
          <w:rFonts w:ascii="Arial" w:eastAsia="Arial" w:hAnsi="Arial" w:cs="Arial"/>
        </w:rPr>
        <w:t>a p</w:t>
      </w:r>
      <w:r>
        <w:rPr>
          <w:rFonts w:ascii="Arial" w:eastAsia="Arial" w:hAnsi="Arial" w:cs="Arial"/>
          <w:spacing w:val="1"/>
        </w:rPr>
        <w:t>r</w:t>
      </w:r>
      <w:r>
        <w:rPr>
          <w:rFonts w:ascii="Arial" w:eastAsia="Arial" w:hAnsi="Arial" w:cs="Arial"/>
          <w:spacing w:val="-3"/>
        </w:rPr>
        <w:t>o</w:t>
      </w:r>
      <w:r>
        <w:rPr>
          <w:rFonts w:ascii="Arial" w:eastAsia="Arial" w:hAnsi="Arial" w:cs="Arial"/>
          <w:spacing w:val="3"/>
        </w:rPr>
        <w:t>f</w:t>
      </w:r>
      <w:r>
        <w:rPr>
          <w:rFonts w:ascii="Arial" w:eastAsia="Arial" w:hAnsi="Arial" w:cs="Arial"/>
        </w:rPr>
        <w:t>ess</w:t>
      </w:r>
      <w:r>
        <w:rPr>
          <w:rFonts w:ascii="Arial" w:eastAsia="Arial" w:hAnsi="Arial" w:cs="Arial"/>
          <w:spacing w:val="-1"/>
        </w:rPr>
        <w:t>i</w:t>
      </w:r>
      <w:r>
        <w:rPr>
          <w:rFonts w:ascii="Arial" w:eastAsia="Arial" w:hAnsi="Arial" w:cs="Arial"/>
        </w:rPr>
        <w:t xml:space="preserve">on </w:t>
      </w:r>
      <w:r>
        <w:rPr>
          <w:rFonts w:ascii="Arial" w:eastAsia="Arial" w:hAnsi="Arial" w:cs="Arial"/>
          <w:spacing w:val="-4"/>
        </w:rPr>
        <w:t>w</w:t>
      </w:r>
      <w:r>
        <w:rPr>
          <w:rFonts w:ascii="Arial" w:eastAsia="Arial" w:hAnsi="Arial" w:cs="Arial"/>
        </w:rPr>
        <w:t>hose p</w:t>
      </w:r>
      <w:r>
        <w:rPr>
          <w:rFonts w:ascii="Arial" w:eastAsia="Arial" w:hAnsi="Arial" w:cs="Arial"/>
          <w:spacing w:val="1"/>
        </w:rPr>
        <w:t>r</w:t>
      </w:r>
      <w:r>
        <w:rPr>
          <w:rFonts w:ascii="Arial" w:eastAsia="Arial" w:hAnsi="Arial" w:cs="Arial"/>
          <w:spacing w:val="-1"/>
        </w:rPr>
        <w:t>i</w:t>
      </w:r>
      <w:r>
        <w:rPr>
          <w:rFonts w:ascii="Arial" w:eastAsia="Arial" w:hAnsi="Arial" w:cs="Arial"/>
        </w:rPr>
        <w:t>nc</w:t>
      </w:r>
      <w:r>
        <w:rPr>
          <w:rFonts w:ascii="Arial" w:eastAsia="Arial" w:hAnsi="Arial" w:cs="Arial"/>
          <w:spacing w:val="1"/>
        </w:rPr>
        <w:t>i</w:t>
      </w:r>
      <w:r>
        <w:rPr>
          <w:rFonts w:ascii="Arial" w:eastAsia="Arial" w:hAnsi="Arial" w:cs="Arial"/>
        </w:rPr>
        <w:t>p</w:t>
      </w:r>
      <w:r>
        <w:rPr>
          <w:rFonts w:ascii="Arial" w:eastAsia="Arial" w:hAnsi="Arial" w:cs="Arial"/>
          <w:spacing w:val="-1"/>
        </w:rPr>
        <w:t>l</w:t>
      </w:r>
      <w:r>
        <w:rPr>
          <w:rFonts w:ascii="Arial" w:eastAsia="Arial" w:hAnsi="Arial" w:cs="Arial"/>
        </w:rPr>
        <w:t xml:space="preserve">e  </w:t>
      </w:r>
      <w:r>
        <w:rPr>
          <w:rFonts w:ascii="Arial" w:eastAsia="Arial" w:hAnsi="Arial" w:cs="Arial"/>
          <w:spacing w:val="14"/>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t</w:t>
      </w:r>
      <w:r>
        <w:rPr>
          <w:rFonts w:ascii="Arial" w:eastAsia="Arial" w:hAnsi="Arial" w:cs="Arial"/>
        </w:rPr>
        <w:t>e</w:t>
      </w:r>
      <w:r>
        <w:rPr>
          <w:rFonts w:ascii="Arial" w:eastAsia="Arial" w:hAnsi="Arial" w:cs="Arial"/>
          <w:spacing w:val="1"/>
        </w:rPr>
        <w:t>r</w:t>
      </w:r>
      <w:r>
        <w:rPr>
          <w:rFonts w:ascii="Arial" w:eastAsia="Arial" w:hAnsi="Arial" w:cs="Arial"/>
        </w:rPr>
        <w:t>ac</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1"/>
        </w:rPr>
        <w:t>i</w:t>
      </w:r>
      <w:r>
        <w:rPr>
          <w:rFonts w:ascii="Arial" w:eastAsia="Arial" w:hAnsi="Arial" w:cs="Arial"/>
        </w:rPr>
        <w:t xml:space="preserve">s </w:t>
      </w:r>
      <w:r>
        <w:rPr>
          <w:rFonts w:ascii="Arial" w:eastAsia="Arial" w:hAnsi="Arial" w:cs="Arial"/>
          <w:spacing w:val="-1"/>
        </w:rPr>
        <w:t>wi</w:t>
      </w:r>
      <w:r>
        <w:rPr>
          <w:rFonts w:ascii="Arial" w:eastAsia="Arial" w:hAnsi="Arial" w:cs="Arial"/>
          <w:spacing w:val="1"/>
        </w:rPr>
        <w:t>t</w:t>
      </w:r>
      <w:r>
        <w:rPr>
          <w:rFonts w:ascii="Arial" w:eastAsia="Arial" w:hAnsi="Arial" w:cs="Arial"/>
        </w:rPr>
        <w:t xml:space="preserve">h </w:t>
      </w:r>
      <w:r>
        <w:rPr>
          <w:rFonts w:ascii="Arial" w:eastAsia="Arial" w:hAnsi="Arial" w:cs="Arial"/>
          <w:spacing w:val="1"/>
        </w:rPr>
        <w:t>m</w:t>
      </w:r>
      <w:r>
        <w:rPr>
          <w:rFonts w:ascii="Arial" w:eastAsia="Arial" w:hAnsi="Arial" w:cs="Arial"/>
        </w:rPr>
        <w:t>a</w:t>
      </w:r>
      <w:r>
        <w:rPr>
          <w:rFonts w:ascii="Arial" w:eastAsia="Arial" w:hAnsi="Arial" w:cs="Arial"/>
          <w:spacing w:val="1"/>
        </w:rPr>
        <w:t>r</w:t>
      </w:r>
      <w:r>
        <w:rPr>
          <w:rFonts w:ascii="Arial" w:eastAsia="Arial" w:hAnsi="Arial" w:cs="Arial"/>
          <w:spacing w:val="-1"/>
        </w:rPr>
        <w:t>i</w:t>
      </w:r>
      <w:r>
        <w:rPr>
          <w:rFonts w:ascii="Arial" w:eastAsia="Arial" w:hAnsi="Arial" w:cs="Arial"/>
        </w:rPr>
        <w:t>ne</w:t>
      </w:r>
      <w:r>
        <w:rPr>
          <w:rFonts w:ascii="Arial" w:eastAsia="Arial" w:hAnsi="Arial" w:cs="Arial"/>
          <w:spacing w:val="1"/>
        </w:rPr>
        <w:t>r</w:t>
      </w:r>
      <w:r>
        <w:rPr>
          <w:rFonts w:ascii="Arial" w:eastAsia="Arial" w:hAnsi="Arial" w:cs="Arial"/>
        </w:rPr>
        <w:t xml:space="preserve">s and </w:t>
      </w:r>
      <w:r>
        <w:rPr>
          <w:rFonts w:ascii="Arial" w:eastAsia="Arial" w:hAnsi="Arial" w:cs="Arial"/>
          <w:spacing w:val="1"/>
        </w:rPr>
        <w:t>m</w:t>
      </w:r>
      <w:r>
        <w:rPr>
          <w:rFonts w:ascii="Arial" w:eastAsia="Arial" w:hAnsi="Arial" w:cs="Arial"/>
        </w:rPr>
        <w:t>a</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3"/>
        </w:rPr>
        <w:t>i</w:t>
      </w:r>
      <w:r>
        <w:rPr>
          <w:rFonts w:ascii="Arial" w:eastAsia="Arial" w:hAnsi="Arial" w:cs="Arial"/>
          <w:spacing w:val="-2"/>
        </w:rPr>
        <w:t>m</w:t>
      </w:r>
      <w:r>
        <w:rPr>
          <w:rFonts w:ascii="Arial" w:eastAsia="Arial" w:hAnsi="Arial" w:cs="Arial"/>
        </w:rPr>
        <w:t>e p</w:t>
      </w:r>
      <w:r>
        <w:rPr>
          <w:rFonts w:ascii="Arial" w:eastAsia="Arial" w:hAnsi="Arial" w:cs="Arial"/>
          <w:spacing w:val="-1"/>
        </w:rPr>
        <w:t>il</w:t>
      </w:r>
      <w:r>
        <w:rPr>
          <w:rFonts w:ascii="Arial" w:eastAsia="Arial" w:hAnsi="Arial" w:cs="Arial"/>
        </w:rPr>
        <w:t>o</w:t>
      </w:r>
      <w:r>
        <w:rPr>
          <w:rFonts w:ascii="Arial" w:eastAsia="Arial" w:hAnsi="Arial" w:cs="Arial"/>
          <w:spacing w:val="1"/>
        </w:rPr>
        <w:t>t</w:t>
      </w:r>
      <w:r>
        <w:rPr>
          <w:rFonts w:ascii="Arial" w:eastAsia="Arial" w:hAnsi="Arial" w:cs="Arial"/>
        </w:rPr>
        <w:t xml:space="preserve">s </w:t>
      </w:r>
      <w:r>
        <w:rPr>
          <w:rFonts w:ascii="Arial" w:eastAsia="Arial" w:hAnsi="Arial" w:cs="Arial"/>
          <w:spacing w:val="3"/>
        </w:rPr>
        <w:t>f</w:t>
      </w:r>
      <w:r>
        <w:rPr>
          <w:rFonts w:ascii="Arial" w:eastAsia="Arial" w:hAnsi="Arial" w:cs="Arial"/>
        </w:rPr>
        <w:t>or</w:t>
      </w:r>
      <w:r>
        <w:rPr>
          <w:rFonts w:ascii="Arial" w:eastAsia="Arial" w:hAnsi="Arial" w:cs="Arial"/>
          <w:spacing w:val="1"/>
        </w:rPr>
        <w:t xml:space="preserve"> t</w:t>
      </w:r>
      <w:r>
        <w:rPr>
          <w:rFonts w:ascii="Arial" w:eastAsia="Arial" w:hAnsi="Arial" w:cs="Arial"/>
        </w:rPr>
        <w:t>he s</w:t>
      </w:r>
      <w:r>
        <w:rPr>
          <w:rFonts w:ascii="Arial" w:eastAsia="Arial" w:hAnsi="Arial" w:cs="Arial"/>
          <w:spacing w:val="-3"/>
        </w:rPr>
        <w:t>a</w:t>
      </w:r>
      <w:r>
        <w:rPr>
          <w:rFonts w:ascii="Arial" w:eastAsia="Arial" w:hAnsi="Arial" w:cs="Arial"/>
          <w:spacing w:val="1"/>
        </w:rPr>
        <w:t>f</w:t>
      </w:r>
      <w:r>
        <w:rPr>
          <w:rFonts w:ascii="Arial" w:eastAsia="Arial" w:hAnsi="Arial" w:cs="Arial"/>
        </w:rPr>
        <w:t xml:space="preserve">e </w:t>
      </w:r>
      <w:r>
        <w:rPr>
          <w:rFonts w:ascii="Arial" w:eastAsia="Arial" w:hAnsi="Arial" w:cs="Arial"/>
          <w:spacing w:val="1"/>
        </w:rPr>
        <w:t>m</w:t>
      </w:r>
      <w:r>
        <w:rPr>
          <w:rFonts w:ascii="Arial" w:eastAsia="Arial" w:hAnsi="Arial" w:cs="Arial"/>
        </w:rPr>
        <w:t>an</w:t>
      </w:r>
      <w:r>
        <w:rPr>
          <w:rFonts w:ascii="Arial" w:eastAsia="Arial" w:hAnsi="Arial" w:cs="Arial"/>
          <w:spacing w:val="-3"/>
        </w:rPr>
        <w:t>a</w:t>
      </w:r>
      <w:r>
        <w:rPr>
          <w:rFonts w:ascii="Arial" w:eastAsia="Arial" w:hAnsi="Arial" w:cs="Arial"/>
          <w:spacing w:val="2"/>
        </w:rPr>
        <w:t>g</w:t>
      </w:r>
      <w:r>
        <w:rPr>
          <w:rFonts w:ascii="Arial" w:eastAsia="Arial" w:hAnsi="Arial" w:cs="Arial"/>
        </w:rPr>
        <w:t>e</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3"/>
        </w:rPr>
        <w:t xml:space="preserve"> </w:t>
      </w:r>
      <w:r>
        <w:rPr>
          <w:rFonts w:ascii="Arial" w:eastAsia="Arial" w:hAnsi="Arial" w:cs="Arial"/>
          <w:spacing w:val="1"/>
        </w:rPr>
        <w:t>m</w:t>
      </w:r>
      <w:r>
        <w:rPr>
          <w:rFonts w:ascii="Arial" w:eastAsia="Arial" w:hAnsi="Arial" w:cs="Arial"/>
          <w:spacing w:val="-3"/>
        </w:rPr>
        <w:t>a</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4"/>
        </w:rPr>
        <w:t>i</w:t>
      </w:r>
      <w:r>
        <w:rPr>
          <w:rFonts w:ascii="Arial" w:eastAsia="Arial" w:hAnsi="Arial" w:cs="Arial"/>
          <w:spacing w:val="1"/>
        </w:rPr>
        <w:t>m</w:t>
      </w:r>
      <w:r>
        <w:rPr>
          <w:rFonts w:ascii="Arial" w:eastAsia="Arial" w:hAnsi="Arial" w:cs="Arial"/>
        </w:rPr>
        <w:t xml:space="preserve">e </w:t>
      </w:r>
      <w:r>
        <w:rPr>
          <w:rFonts w:ascii="Arial" w:eastAsia="Arial" w:hAnsi="Arial" w:cs="Arial"/>
          <w:spacing w:val="1"/>
        </w:rPr>
        <w:t>tr</w:t>
      </w:r>
      <w:r>
        <w:rPr>
          <w:rFonts w:ascii="Arial" w:eastAsia="Arial" w:hAnsi="Arial" w:cs="Arial"/>
          <w:spacing w:val="-3"/>
        </w:rPr>
        <w:t>a</w:t>
      </w:r>
      <w:r>
        <w:rPr>
          <w:rFonts w:ascii="Arial" w:eastAsia="Arial" w:hAnsi="Arial" w:cs="Arial"/>
          <w:spacing w:val="1"/>
        </w:rPr>
        <w:t>ff</w:t>
      </w:r>
      <w:r>
        <w:rPr>
          <w:rFonts w:ascii="Arial" w:eastAsia="Arial" w:hAnsi="Arial" w:cs="Arial"/>
          <w:spacing w:val="-1"/>
        </w:rPr>
        <w:t>i</w:t>
      </w:r>
      <w:r>
        <w:rPr>
          <w:rFonts w:ascii="Arial" w:eastAsia="Arial" w:hAnsi="Arial" w:cs="Arial"/>
          <w:spacing w:val="-2"/>
        </w:rPr>
        <w:t>c</w:t>
      </w:r>
      <w:r>
        <w:rPr>
          <w:rFonts w:ascii="Arial" w:eastAsia="Arial" w:hAnsi="Arial" w:cs="Arial"/>
        </w:rPr>
        <w:t>,</w:t>
      </w:r>
      <w:r>
        <w:rPr>
          <w:rFonts w:ascii="Arial" w:eastAsia="Arial" w:hAnsi="Arial" w:cs="Arial"/>
          <w:spacing w:val="1"/>
        </w:rPr>
        <w:t xml:space="preserve"> t</w:t>
      </w:r>
      <w:r>
        <w:rPr>
          <w:rFonts w:ascii="Arial" w:eastAsia="Arial" w:hAnsi="Arial" w:cs="Arial"/>
        </w:rPr>
        <w:t>he</w:t>
      </w:r>
      <w:r>
        <w:rPr>
          <w:rFonts w:ascii="Arial" w:eastAsia="Arial" w:hAnsi="Arial" w:cs="Arial"/>
          <w:spacing w:val="-1"/>
        </w:rPr>
        <w:t>i</w:t>
      </w:r>
      <w:r>
        <w:rPr>
          <w:rFonts w:ascii="Arial" w:eastAsia="Arial" w:hAnsi="Arial" w:cs="Arial"/>
        </w:rPr>
        <w:t>r</w:t>
      </w:r>
      <w:r>
        <w:rPr>
          <w:rFonts w:ascii="Arial" w:eastAsia="Arial" w:hAnsi="Arial" w:cs="Arial"/>
          <w:spacing w:val="1"/>
        </w:rPr>
        <w:t xml:space="preserve"> </w:t>
      </w:r>
      <w:r>
        <w:rPr>
          <w:rFonts w:ascii="Arial" w:eastAsia="Arial" w:hAnsi="Arial" w:cs="Arial"/>
        </w:rPr>
        <w:t>c</w:t>
      </w:r>
      <w:r>
        <w:rPr>
          <w:rFonts w:ascii="Arial" w:eastAsia="Arial" w:hAnsi="Arial" w:cs="Arial"/>
          <w:spacing w:val="-3"/>
        </w:rPr>
        <w:t>o</w:t>
      </w:r>
      <w:r>
        <w:rPr>
          <w:rFonts w:ascii="Arial" w:eastAsia="Arial" w:hAnsi="Arial" w:cs="Arial"/>
          <w:spacing w:val="1"/>
        </w:rPr>
        <w:t>m</w:t>
      </w:r>
      <w:r>
        <w:rPr>
          <w:rFonts w:ascii="Arial" w:eastAsia="Arial" w:hAnsi="Arial" w:cs="Arial"/>
          <w:spacing w:val="-3"/>
        </w:rPr>
        <w:t>p</w:t>
      </w:r>
      <w:r>
        <w:rPr>
          <w:rFonts w:ascii="Arial" w:eastAsia="Arial" w:hAnsi="Arial" w:cs="Arial"/>
        </w:rPr>
        <w:t>e</w:t>
      </w:r>
      <w:r>
        <w:rPr>
          <w:rFonts w:ascii="Arial" w:eastAsia="Arial" w:hAnsi="Arial" w:cs="Arial"/>
          <w:spacing w:val="1"/>
        </w:rPr>
        <w:t>t</w:t>
      </w:r>
      <w:r>
        <w:rPr>
          <w:rFonts w:ascii="Arial" w:eastAsia="Arial" w:hAnsi="Arial" w:cs="Arial"/>
        </w:rPr>
        <w:t xml:space="preserve">ence needs </w:t>
      </w:r>
      <w:r>
        <w:rPr>
          <w:rFonts w:ascii="Arial" w:eastAsia="Arial" w:hAnsi="Arial" w:cs="Arial"/>
          <w:spacing w:val="1"/>
        </w:rPr>
        <w:t>t</w:t>
      </w:r>
      <w:r>
        <w:rPr>
          <w:rFonts w:ascii="Arial" w:eastAsia="Arial" w:hAnsi="Arial" w:cs="Arial"/>
        </w:rPr>
        <w:t xml:space="preserve">o </w:t>
      </w:r>
      <w:r>
        <w:rPr>
          <w:rFonts w:ascii="Arial" w:eastAsia="Arial" w:hAnsi="Arial" w:cs="Arial"/>
          <w:spacing w:val="1"/>
        </w:rPr>
        <w:t>r</w:t>
      </w:r>
      <w:r>
        <w:rPr>
          <w:rFonts w:ascii="Arial" w:eastAsia="Arial" w:hAnsi="Arial" w:cs="Arial"/>
          <w:spacing w:val="-3"/>
        </w:rPr>
        <w:t>e</w:t>
      </w:r>
      <w:r>
        <w:rPr>
          <w:rFonts w:ascii="Arial" w:eastAsia="Arial" w:hAnsi="Arial" w:cs="Arial"/>
          <w:spacing w:val="3"/>
        </w:rPr>
        <w:t>f</w:t>
      </w:r>
      <w:r>
        <w:rPr>
          <w:rFonts w:ascii="Arial" w:eastAsia="Arial" w:hAnsi="Arial" w:cs="Arial"/>
          <w:spacing w:val="-1"/>
        </w:rPr>
        <w:t>l</w:t>
      </w:r>
      <w:r>
        <w:rPr>
          <w:rFonts w:ascii="Arial" w:eastAsia="Arial" w:hAnsi="Arial" w:cs="Arial"/>
          <w:spacing w:val="-3"/>
        </w:rPr>
        <w:t>e</w:t>
      </w:r>
      <w:r>
        <w:rPr>
          <w:rFonts w:ascii="Arial" w:eastAsia="Arial" w:hAnsi="Arial" w:cs="Arial"/>
        </w:rPr>
        <w:t xml:space="preserve">ct  </w:t>
      </w:r>
      <w:r>
        <w:rPr>
          <w:rFonts w:ascii="Arial" w:eastAsia="Arial" w:hAnsi="Arial" w:cs="Arial"/>
          <w:spacing w:val="49"/>
        </w:rPr>
        <w:t xml:space="preserve"> </w:t>
      </w:r>
      <w:r>
        <w:rPr>
          <w:rFonts w:ascii="Arial" w:eastAsia="Arial" w:hAnsi="Arial" w:cs="Arial"/>
          <w:spacing w:val="1"/>
        </w:rPr>
        <w:t>t</w:t>
      </w:r>
      <w:r>
        <w:rPr>
          <w:rFonts w:ascii="Arial" w:eastAsia="Arial" w:hAnsi="Arial" w:cs="Arial"/>
        </w:rPr>
        <w:t>hat</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r</w:t>
      </w:r>
      <w:r>
        <w:rPr>
          <w:rFonts w:ascii="Arial" w:eastAsia="Arial" w:hAnsi="Arial" w:cs="Arial"/>
          <w:spacing w:val="-3"/>
        </w:rPr>
        <w:t>o</w:t>
      </w:r>
      <w:r>
        <w:rPr>
          <w:rFonts w:ascii="Arial" w:eastAsia="Arial" w:hAnsi="Arial" w:cs="Arial"/>
          <w:spacing w:val="1"/>
        </w:rPr>
        <w:t>f</w:t>
      </w:r>
      <w:r>
        <w:rPr>
          <w:rFonts w:ascii="Arial" w:eastAsia="Arial" w:hAnsi="Arial" w:cs="Arial"/>
        </w:rPr>
        <w:t>ess</w:t>
      </w:r>
      <w:r>
        <w:rPr>
          <w:rFonts w:ascii="Arial" w:eastAsia="Arial" w:hAnsi="Arial" w:cs="Arial"/>
          <w:spacing w:val="-1"/>
        </w:rPr>
        <w:t>i</w:t>
      </w:r>
      <w:r>
        <w:rPr>
          <w:rFonts w:ascii="Arial" w:eastAsia="Arial" w:hAnsi="Arial" w:cs="Arial"/>
        </w:rPr>
        <w:t xml:space="preserve">onal </w:t>
      </w:r>
      <w:r>
        <w:rPr>
          <w:rFonts w:ascii="Arial" w:eastAsia="Arial" w:hAnsi="Arial" w:cs="Arial"/>
          <w:spacing w:val="1"/>
        </w:rPr>
        <w:t>r</w:t>
      </w:r>
      <w:r>
        <w:rPr>
          <w:rFonts w:ascii="Arial" w:eastAsia="Arial" w:hAnsi="Arial" w:cs="Arial"/>
        </w:rPr>
        <w:t>espons</w:t>
      </w:r>
      <w:r>
        <w:rPr>
          <w:rFonts w:ascii="Arial" w:eastAsia="Arial" w:hAnsi="Arial" w:cs="Arial"/>
          <w:spacing w:val="-1"/>
        </w:rPr>
        <w:t>i</w:t>
      </w:r>
      <w:r>
        <w:rPr>
          <w:rFonts w:ascii="Arial" w:eastAsia="Arial" w:hAnsi="Arial" w:cs="Arial"/>
        </w:rPr>
        <w:t>b</w:t>
      </w:r>
      <w:r>
        <w:rPr>
          <w:rFonts w:ascii="Arial" w:eastAsia="Arial" w:hAnsi="Arial" w:cs="Arial"/>
          <w:spacing w:val="-1"/>
        </w:rPr>
        <w:t>ili</w:t>
      </w:r>
      <w:r>
        <w:rPr>
          <w:rFonts w:ascii="Arial" w:eastAsia="Arial" w:hAnsi="Arial" w:cs="Arial"/>
          <w:spacing w:val="1"/>
        </w:rPr>
        <w:t>t</w:t>
      </w:r>
      <w:r>
        <w:rPr>
          <w:rFonts w:ascii="Arial" w:eastAsia="Arial" w:hAnsi="Arial" w:cs="Arial"/>
          <w:spacing w:val="-2"/>
        </w:rPr>
        <w:t>y</w:t>
      </w:r>
      <w:r>
        <w:rPr>
          <w:rFonts w:ascii="Arial" w:eastAsia="Arial" w:hAnsi="Arial" w:cs="Arial"/>
        </w:rPr>
        <w:t>.</w:t>
      </w:r>
    </w:p>
    <w:p w:rsidR="000A5570" w:rsidRDefault="000A5570">
      <w:pPr>
        <w:spacing w:before="3" w:after="0" w:line="170" w:lineRule="exact"/>
        <w:rPr>
          <w:sz w:val="17"/>
          <w:szCs w:val="17"/>
        </w:rPr>
      </w:pPr>
    </w:p>
    <w:p w:rsidR="000A5570" w:rsidRDefault="000A5570">
      <w:pPr>
        <w:spacing w:after="0" w:line="200" w:lineRule="exact"/>
        <w:rPr>
          <w:sz w:val="20"/>
          <w:szCs w:val="20"/>
        </w:rPr>
      </w:pPr>
    </w:p>
    <w:p w:rsidR="000A5570" w:rsidRDefault="00863EB5">
      <w:pPr>
        <w:spacing w:after="0" w:line="239" w:lineRule="auto"/>
        <w:ind w:left="298" w:right="98"/>
        <w:jc w:val="both"/>
        <w:rPr>
          <w:rFonts w:ascii="Arial" w:eastAsia="Arial" w:hAnsi="Arial" w:cs="Arial"/>
        </w:rPr>
      </w:pPr>
      <w:r>
        <w:rPr>
          <w:rFonts w:ascii="Arial" w:eastAsia="Arial" w:hAnsi="Arial" w:cs="Arial"/>
          <w:spacing w:val="2"/>
        </w:rPr>
        <w:t>T</w:t>
      </w:r>
      <w:r>
        <w:rPr>
          <w:rFonts w:ascii="Arial" w:eastAsia="Arial" w:hAnsi="Arial" w:cs="Arial"/>
        </w:rPr>
        <w:t xml:space="preserve">he </w:t>
      </w:r>
      <w:r>
        <w:rPr>
          <w:rFonts w:ascii="Arial" w:eastAsia="Arial" w:hAnsi="Arial" w:cs="Arial"/>
          <w:spacing w:val="1"/>
        </w:rPr>
        <w:t>r</w:t>
      </w:r>
      <w:r>
        <w:rPr>
          <w:rFonts w:ascii="Arial" w:eastAsia="Arial" w:hAnsi="Arial" w:cs="Arial"/>
        </w:rPr>
        <w:t>e</w:t>
      </w:r>
      <w:r>
        <w:rPr>
          <w:rFonts w:ascii="Arial" w:eastAsia="Arial" w:hAnsi="Arial" w:cs="Arial"/>
          <w:spacing w:val="-2"/>
        </w:rPr>
        <w:t>c</w:t>
      </w:r>
      <w:r>
        <w:rPr>
          <w:rFonts w:ascii="Arial" w:eastAsia="Arial" w:hAnsi="Arial" w:cs="Arial"/>
          <w:spacing w:val="1"/>
        </w:rPr>
        <w:t>r</w:t>
      </w:r>
      <w:r>
        <w:rPr>
          <w:rFonts w:ascii="Arial" w:eastAsia="Arial" w:hAnsi="Arial" w:cs="Arial"/>
        </w:rPr>
        <w:t>u</w:t>
      </w:r>
      <w:r>
        <w:rPr>
          <w:rFonts w:ascii="Arial" w:eastAsia="Arial" w:hAnsi="Arial" w:cs="Arial"/>
          <w:spacing w:val="-1"/>
        </w:rPr>
        <w:t>i</w:t>
      </w:r>
      <w:r>
        <w:rPr>
          <w:rFonts w:ascii="Arial" w:eastAsia="Arial" w:hAnsi="Arial" w:cs="Arial"/>
          <w:spacing w:val="1"/>
        </w:rPr>
        <w:t>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rPr>
        <w:t>,</w:t>
      </w:r>
      <w:r>
        <w:rPr>
          <w:rFonts w:ascii="Arial" w:eastAsia="Arial" w:hAnsi="Arial" w:cs="Arial"/>
          <w:spacing w:val="4"/>
        </w:rPr>
        <w:t xml:space="preserve"> </w:t>
      </w:r>
      <w:r>
        <w:rPr>
          <w:rFonts w:ascii="Arial" w:eastAsia="Arial" w:hAnsi="Arial" w:cs="Arial"/>
        </w:rPr>
        <w:t>se</w:t>
      </w:r>
      <w:r>
        <w:rPr>
          <w:rFonts w:ascii="Arial" w:eastAsia="Arial" w:hAnsi="Arial" w:cs="Arial"/>
          <w:spacing w:val="-1"/>
        </w:rPr>
        <w:t>l</w:t>
      </w:r>
      <w:r>
        <w:rPr>
          <w:rFonts w:ascii="Arial" w:eastAsia="Arial" w:hAnsi="Arial" w:cs="Arial"/>
        </w:rPr>
        <w:t>e</w:t>
      </w:r>
      <w:r>
        <w:rPr>
          <w:rFonts w:ascii="Arial" w:eastAsia="Arial" w:hAnsi="Arial" w:cs="Arial"/>
          <w:spacing w:val="-2"/>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rPr>
        <w:t>and</w:t>
      </w:r>
      <w:r>
        <w:rPr>
          <w:rFonts w:ascii="Arial" w:eastAsia="Arial" w:hAnsi="Arial" w:cs="Arial"/>
          <w:spacing w:val="1"/>
        </w:rPr>
        <w:t xml:space="preserve"> 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rPr>
        <w:t>su</w:t>
      </w:r>
      <w:r>
        <w:rPr>
          <w:rFonts w:ascii="Arial" w:eastAsia="Arial" w:hAnsi="Arial" w:cs="Arial"/>
          <w:spacing w:val="-1"/>
        </w:rPr>
        <w:t>i</w:t>
      </w:r>
      <w:r>
        <w:rPr>
          <w:rFonts w:ascii="Arial" w:eastAsia="Arial" w:hAnsi="Arial" w:cs="Arial"/>
          <w:spacing w:val="1"/>
        </w:rPr>
        <w:t>t</w:t>
      </w:r>
      <w:r>
        <w:rPr>
          <w:rFonts w:ascii="Arial" w:eastAsia="Arial" w:hAnsi="Arial" w:cs="Arial"/>
        </w:rPr>
        <w:t>ab</w:t>
      </w:r>
      <w:r>
        <w:rPr>
          <w:rFonts w:ascii="Arial" w:eastAsia="Arial" w:hAnsi="Arial" w:cs="Arial"/>
          <w:spacing w:val="-1"/>
        </w:rPr>
        <w:t>l</w:t>
      </w:r>
      <w:r>
        <w:rPr>
          <w:rFonts w:ascii="Arial" w:eastAsia="Arial" w:hAnsi="Arial" w:cs="Arial"/>
        </w:rPr>
        <w:t>e pe</w:t>
      </w:r>
      <w:r>
        <w:rPr>
          <w:rFonts w:ascii="Arial" w:eastAsia="Arial" w:hAnsi="Arial" w:cs="Arial"/>
          <w:spacing w:val="1"/>
        </w:rPr>
        <w:t>r</w:t>
      </w:r>
      <w:r>
        <w:rPr>
          <w:rFonts w:ascii="Arial" w:eastAsia="Arial" w:hAnsi="Arial" w:cs="Arial"/>
        </w:rPr>
        <w:t>sonnel</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s a</w:t>
      </w:r>
      <w:r>
        <w:rPr>
          <w:rFonts w:ascii="Arial" w:eastAsia="Arial" w:hAnsi="Arial" w:cs="Arial"/>
          <w:spacing w:val="2"/>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rPr>
        <w:t>e</w:t>
      </w:r>
      <w:r>
        <w:rPr>
          <w:rFonts w:ascii="Arial" w:eastAsia="Arial" w:hAnsi="Arial" w:cs="Arial"/>
          <w:spacing w:val="1"/>
        </w:rPr>
        <w:t>-r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spacing w:val="1"/>
        </w:rPr>
        <w:t>t</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 xml:space="preserve">o </w:t>
      </w:r>
      <w:r>
        <w:rPr>
          <w:rFonts w:ascii="Arial" w:eastAsia="Arial" w:hAnsi="Arial" w:cs="Arial"/>
          <w:spacing w:val="1"/>
        </w:rPr>
        <w:t>t</w:t>
      </w:r>
      <w:r>
        <w:rPr>
          <w:rFonts w:ascii="Arial" w:eastAsia="Arial" w:hAnsi="Arial" w:cs="Arial"/>
        </w:rPr>
        <w:t>he p</w:t>
      </w:r>
      <w:r>
        <w:rPr>
          <w:rFonts w:ascii="Arial" w:eastAsia="Arial" w:hAnsi="Arial" w:cs="Arial"/>
          <w:spacing w:val="1"/>
        </w:rPr>
        <w:t>r</w:t>
      </w:r>
      <w:r>
        <w:rPr>
          <w:rFonts w:ascii="Arial" w:eastAsia="Arial" w:hAnsi="Arial" w:cs="Arial"/>
        </w:rPr>
        <w:t>o</w:t>
      </w:r>
      <w:r>
        <w:rPr>
          <w:rFonts w:ascii="Arial" w:eastAsia="Arial" w:hAnsi="Arial" w:cs="Arial"/>
          <w:spacing w:val="-2"/>
        </w:rPr>
        <w:t>v</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 xml:space="preserve">on </w:t>
      </w:r>
      <w:r>
        <w:rPr>
          <w:rFonts w:ascii="Arial" w:eastAsia="Arial" w:hAnsi="Arial" w:cs="Arial"/>
          <w:spacing w:val="-3"/>
        </w:rPr>
        <w:t>o</w:t>
      </w:r>
      <w:r>
        <w:rPr>
          <w:rFonts w:ascii="Arial" w:eastAsia="Arial" w:hAnsi="Arial" w:cs="Arial"/>
        </w:rPr>
        <w:t>f p</w:t>
      </w:r>
      <w:r>
        <w:rPr>
          <w:rFonts w:ascii="Arial" w:eastAsia="Arial" w:hAnsi="Arial" w:cs="Arial"/>
          <w:spacing w:val="1"/>
        </w:rPr>
        <w:t>r</w:t>
      </w:r>
      <w:r>
        <w:rPr>
          <w:rFonts w:ascii="Arial" w:eastAsia="Arial" w:hAnsi="Arial" w:cs="Arial"/>
          <w:spacing w:val="-3"/>
        </w:rPr>
        <w:t>o</w:t>
      </w:r>
      <w:r>
        <w:rPr>
          <w:rFonts w:ascii="Arial" w:eastAsia="Arial" w:hAnsi="Arial" w:cs="Arial"/>
          <w:spacing w:val="3"/>
        </w:rPr>
        <w:t>f</w:t>
      </w:r>
      <w:r>
        <w:rPr>
          <w:rFonts w:ascii="Arial" w:eastAsia="Arial" w:hAnsi="Arial" w:cs="Arial"/>
        </w:rPr>
        <w:t>ess</w:t>
      </w:r>
      <w:r>
        <w:rPr>
          <w:rFonts w:ascii="Arial" w:eastAsia="Arial" w:hAnsi="Arial" w:cs="Arial"/>
          <w:spacing w:val="-1"/>
        </w:rPr>
        <w:t>i</w:t>
      </w:r>
      <w:r>
        <w:rPr>
          <w:rFonts w:ascii="Arial" w:eastAsia="Arial" w:hAnsi="Arial" w:cs="Arial"/>
        </w:rPr>
        <w:t>ona</w:t>
      </w:r>
      <w:r>
        <w:rPr>
          <w:rFonts w:ascii="Arial" w:eastAsia="Arial" w:hAnsi="Arial" w:cs="Arial"/>
          <w:spacing w:val="-1"/>
        </w:rPr>
        <w:t>ll</w:t>
      </w:r>
      <w:r>
        <w:rPr>
          <w:rFonts w:ascii="Arial" w:eastAsia="Arial" w:hAnsi="Arial" w:cs="Arial"/>
        </w:rPr>
        <w:t xml:space="preserve">y </w:t>
      </w:r>
      <w:r>
        <w:rPr>
          <w:rFonts w:ascii="Arial" w:eastAsia="Arial" w:hAnsi="Arial" w:cs="Arial"/>
          <w:spacing w:val="48"/>
        </w:rPr>
        <w:t xml:space="preserve"> </w:t>
      </w:r>
      <w:r>
        <w:rPr>
          <w:rFonts w:ascii="Arial" w:eastAsia="Arial" w:hAnsi="Arial" w:cs="Arial"/>
          <w:spacing w:val="2"/>
        </w:rPr>
        <w:t>q</w:t>
      </w:r>
      <w:r>
        <w:rPr>
          <w:rFonts w:ascii="Arial" w:eastAsia="Arial" w:hAnsi="Arial" w:cs="Arial"/>
        </w:rPr>
        <w:t>ua</w:t>
      </w:r>
      <w:r>
        <w:rPr>
          <w:rFonts w:ascii="Arial" w:eastAsia="Arial" w:hAnsi="Arial" w:cs="Arial"/>
          <w:spacing w:val="-1"/>
        </w:rPr>
        <w:t>li</w:t>
      </w:r>
      <w:r>
        <w:rPr>
          <w:rFonts w:ascii="Arial" w:eastAsia="Arial" w:hAnsi="Arial" w:cs="Arial"/>
          <w:spacing w:val="3"/>
        </w:rPr>
        <w:t>f</w:t>
      </w:r>
      <w:r>
        <w:rPr>
          <w:rFonts w:ascii="Arial" w:eastAsia="Arial" w:hAnsi="Arial" w:cs="Arial"/>
          <w:spacing w:val="-1"/>
        </w:rPr>
        <w:t>i</w:t>
      </w:r>
      <w:r>
        <w:rPr>
          <w:rFonts w:ascii="Arial" w:eastAsia="Arial" w:hAnsi="Arial" w:cs="Arial"/>
        </w:rPr>
        <w:t xml:space="preserve">ed </w:t>
      </w:r>
      <w:r>
        <w:rPr>
          <w:rFonts w:ascii="Arial" w:eastAsia="Arial" w:hAnsi="Arial" w:cs="Arial"/>
          <w:spacing w:val="48"/>
        </w:rPr>
        <w:t xml:space="preserve"> </w:t>
      </w:r>
      <w:r>
        <w:rPr>
          <w:rFonts w:ascii="Arial" w:eastAsia="Arial" w:hAnsi="Arial" w:cs="Arial"/>
        </w:rPr>
        <w:t>pe</w:t>
      </w:r>
      <w:r>
        <w:rPr>
          <w:rFonts w:ascii="Arial" w:eastAsia="Arial" w:hAnsi="Arial" w:cs="Arial"/>
          <w:spacing w:val="1"/>
        </w:rPr>
        <w:t>r</w:t>
      </w:r>
      <w:r>
        <w:rPr>
          <w:rFonts w:ascii="Arial" w:eastAsia="Arial" w:hAnsi="Arial" w:cs="Arial"/>
        </w:rPr>
        <w:t xml:space="preserve">sonnel </w:t>
      </w:r>
      <w:r>
        <w:rPr>
          <w:rFonts w:ascii="Arial" w:eastAsia="Arial" w:hAnsi="Arial" w:cs="Arial"/>
          <w:spacing w:val="49"/>
        </w:rPr>
        <w:t xml:space="preserve"> </w:t>
      </w:r>
      <w:r>
        <w:rPr>
          <w:rFonts w:ascii="Arial" w:eastAsia="Arial" w:hAnsi="Arial" w:cs="Arial"/>
        </w:rPr>
        <w:t>capab</w:t>
      </w:r>
      <w:r>
        <w:rPr>
          <w:rFonts w:ascii="Arial" w:eastAsia="Arial" w:hAnsi="Arial" w:cs="Arial"/>
          <w:spacing w:val="-1"/>
        </w:rPr>
        <w:t>l</w:t>
      </w:r>
      <w:r>
        <w:rPr>
          <w:rFonts w:ascii="Arial" w:eastAsia="Arial" w:hAnsi="Arial" w:cs="Arial"/>
        </w:rPr>
        <w:t xml:space="preserve">e </w:t>
      </w:r>
      <w:r>
        <w:rPr>
          <w:rFonts w:ascii="Arial" w:eastAsia="Arial" w:hAnsi="Arial" w:cs="Arial"/>
          <w:spacing w:val="50"/>
        </w:rPr>
        <w:t xml:space="preserve"> </w:t>
      </w:r>
      <w:r>
        <w:rPr>
          <w:rFonts w:ascii="Arial" w:eastAsia="Arial" w:hAnsi="Arial" w:cs="Arial"/>
        </w:rPr>
        <w:t xml:space="preserve">of </w:t>
      </w:r>
      <w:r>
        <w:rPr>
          <w:rFonts w:ascii="Arial" w:eastAsia="Arial" w:hAnsi="Arial" w:cs="Arial"/>
          <w:spacing w:val="52"/>
        </w:rPr>
        <w:t xml:space="preserve"> </w:t>
      </w:r>
      <w:r>
        <w:rPr>
          <w:rFonts w:ascii="Arial" w:eastAsia="Arial" w:hAnsi="Arial" w:cs="Arial"/>
        </w:rPr>
        <w:t>con</w:t>
      </w:r>
      <w:r>
        <w:rPr>
          <w:rFonts w:ascii="Arial" w:eastAsia="Arial" w:hAnsi="Arial" w:cs="Arial"/>
          <w:spacing w:val="1"/>
        </w:rPr>
        <w:t>tr</w:t>
      </w:r>
      <w:r>
        <w:rPr>
          <w:rFonts w:ascii="Arial" w:eastAsia="Arial" w:hAnsi="Arial" w:cs="Arial"/>
          <w:spacing w:val="-1"/>
        </w:rPr>
        <w:t>i</w:t>
      </w:r>
      <w:r>
        <w:rPr>
          <w:rFonts w:ascii="Arial" w:eastAsia="Arial" w:hAnsi="Arial" w:cs="Arial"/>
        </w:rPr>
        <w:t>bu</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rPr>
        <w:t xml:space="preserve">g </w:t>
      </w:r>
      <w:r>
        <w:rPr>
          <w:rFonts w:ascii="Arial" w:eastAsia="Arial" w:hAnsi="Arial" w:cs="Arial"/>
          <w:spacing w:val="52"/>
        </w:rPr>
        <w:t xml:space="preserve"> </w:t>
      </w:r>
      <w:r>
        <w:rPr>
          <w:rFonts w:ascii="Arial" w:eastAsia="Arial" w:hAnsi="Arial" w:cs="Arial"/>
          <w:spacing w:val="1"/>
        </w:rPr>
        <w:t>t</w:t>
      </w:r>
      <w:r>
        <w:rPr>
          <w:rFonts w:ascii="Arial" w:eastAsia="Arial" w:hAnsi="Arial" w:cs="Arial"/>
        </w:rPr>
        <w:t xml:space="preserve">o </w:t>
      </w:r>
      <w:r>
        <w:rPr>
          <w:rFonts w:ascii="Arial" w:eastAsia="Arial" w:hAnsi="Arial" w:cs="Arial"/>
          <w:spacing w:val="50"/>
        </w:rPr>
        <w:t xml:space="preserve"> </w:t>
      </w:r>
      <w:r>
        <w:rPr>
          <w:rFonts w:ascii="Arial" w:eastAsia="Arial" w:hAnsi="Arial" w:cs="Arial"/>
        </w:rPr>
        <w:t>s</w:t>
      </w:r>
      <w:r>
        <w:rPr>
          <w:rFonts w:ascii="Arial" w:eastAsia="Arial" w:hAnsi="Arial" w:cs="Arial"/>
          <w:spacing w:val="-3"/>
        </w:rPr>
        <w:t>a</w:t>
      </w:r>
      <w:r>
        <w:rPr>
          <w:rFonts w:ascii="Arial" w:eastAsia="Arial" w:hAnsi="Arial" w:cs="Arial"/>
          <w:spacing w:val="3"/>
        </w:rPr>
        <w:t>f</w:t>
      </w:r>
      <w:r>
        <w:rPr>
          <w:rFonts w:ascii="Arial" w:eastAsia="Arial" w:hAnsi="Arial" w:cs="Arial"/>
        </w:rPr>
        <w:t xml:space="preserve">e </w:t>
      </w:r>
      <w:r>
        <w:rPr>
          <w:rFonts w:ascii="Arial" w:eastAsia="Arial" w:hAnsi="Arial" w:cs="Arial"/>
          <w:spacing w:val="48"/>
        </w:rPr>
        <w:t xml:space="preserve"> </w:t>
      </w:r>
      <w:r>
        <w:rPr>
          <w:rFonts w:ascii="Arial" w:eastAsia="Arial" w:hAnsi="Arial" w:cs="Arial"/>
        </w:rPr>
        <w:t xml:space="preserve">and </w:t>
      </w:r>
      <w:r>
        <w:rPr>
          <w:rFonts w:ascii="Arial" w:eastAsia="Arial" w:hAnsi="Arial" w:cs="Arial"/>
          <w:spacing w:val="50"/>
        </w:rPr>
        <w:t xml:space="preserve"> </w:t>
      </w:r>
      <w:r>
        <w:rPr>
          <w:rFonts w:ascii="Arial" w:eastAsia="Arial" w:hAnsi="Arial" w:cs="Arial"/>
        </w:rPr>
        <w:t>e</w:t>
      </w:r>
      <w:r>
        <w:rPr>
          <w:rFonts w:ascii="Arial" w:eastAsia="Arial" w:hAnsi="Arial" w:cs="Arial"/>
          <w:spacing w:val="1"/>
        </w:rPr>
        <w:t>f</w:t>
      </w:r>
      <w:r>
        <w:rPr>
          <w:rFonts w:ascii="Arial" w:eastAsia="Arial" w:hAnsi="Arial" w:cs="Arial"/>
          <w:spacing w:val="3"/>
        </w:rPr>
        <w:t>f</w:t>
      </w:r>
      <w:r>
        <w:rPr>
          <w:rFonts w:ascii="Arial" w:eastAsia="Arial" w:hAnsi="Arial" w:cs="Arial"/>
          <w:spacing w:val="-4"/>
        </w:rPr>
        <w:t>i</w:t>
      </w:r>
      <w:r>
        <w:rPr>
          <w:rFonts w:ascii="Arial" w:eastAsia="Arial" w:hAnsi="Arial" w:cs="Arial"/>
        </w:rPr>
        <w:t>c</w:t>
      </w:r>
      <w:r>
        <w:rPr>
          <w:rFonts w:ascii="Arial" w:eastAsia="Arial" w:hAnsi="Arial" w:cs="Arial"/>
          <w:spacing w:val="-1"/>
        </w:rPr>
        <w:t>i</w:t>
      </w:r>
      <w:r>
        <w:rPr>
          <w:rFonts w:ascii="Arial" w:eastAsia="Arial" w:hAnsi="Arial" w:cs="Arial"/>
        </w:rPr>
        <w:t xml:space="preserve">ent </w:t>
      </w:r>
      <w:r>
        <w:rPr>
          <w:rFonts w:ascii="Arial" w:eastAsia="Arial" w:hAnsi="Arial" w:cs="Arial"/>
          <w:spacing w:val="52"/>
        </w:rPr>
        <w:t xml:space="preserve"> </w:t>
      </w:r>
      <w:r>
        <w:rPr>
          <w:rFonts w:ascii="Arial" w:eastAsia="Arial" w:hAnsi="Arial" w:cs="Arial"/>
          <w:spacing w:val="1"/>
        </w:rPr>
        <w:t>m</w:t>
      </w:r>
      <w:r>
        <w:rPr>
          <w:rFonts w:ascii="Arial" w:eastAsia="Arial" w:hAnsi="Arial" w:cs="Arial"/>
          <w:spacing w:val="-3"/>
        </w:rPr>
        <w:t>a</w:t>
      </w:r>
      <w:r>
        <w:rPr>
          <w:rFonts w:ascii="Arial" w:eastAsia="Arial" w:hAnsi="Arial" w:cs="Arial"/>
          <w:spacing w:val="1"/>
        </w:rPr>
        <w:t>r</w:t>
      </w:r>
      <w:r>
        <w:rPr>
          <w:rFonts w:ascii="Arial" w:eastAsia="Arial" w:hAnsi="Arial" w:cs="Arial"/>
          <w:spacing w:val="-1"/>
        </w:rPr>
        <w:t>i</w:t>
      </w:r>
      <w:r>
        <w:rPr>
          <w:rFonts w:ascii="Arial" w:eastAsia="Arial" w:hAnsi="Arial" w:cs="Arial"/>
        </w:rPr>
        <w:t>ne ope</w:t>
      </w:r>
      <w:r>
        <w:rPr>
          <w:rFonts w:ascii="Arial" w:eastAsia="Arial" w:hAnsi="Arial" w:cs="Arial"/>
          <w:spacing w:val="1"/>
        </w:rPr>
        <w:t>r</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ons. </w:t>
      </w:r>
      <w:r>
        <w:rPr>
          <w:rFonts w:ascii="Arial" w:eastAsia="Arial" w:hAnsi="Arial" w:cs="Arial"/>
          <w:spacing w:val="32"/>
        </w:rPr>
        <w:t xml:space="preserve"> </w:t>
      </w:r>
      <w:r>
        <w:rPr>
          <w:rFonts w:ascii="Arial" w:eastAsia="Arial" w:hAnsi="Arial" w:cs="Arial"/>
          <w:spacing w:val="-1"/>
        </w:rPr>
        <w:t>S</w:t>
      </w:r>
      <w:r>
        <w:rPr>
          <w:rFonts w:ascii="Arial" w:eastAsia="Arial" w:hAnsi="Arial" w:cs="Arial"/>
        </w:rPr>
        <w:t>uch</w:t>
      </w:r>
      <w:r>
        <w:rPr>
          <w:rFonts w:ascii="Arial" w:eastAsia="Arial" w:hAnsi="Arial" w:cs="Arial"/>
          <w:spacing w:val="15"/>
        </w:rPr>
        <w:t xml:space="preserve"> </w:t>
      </w:r>
      <w:r>
        <w:rPr>
          <w:rFonts w:ascii="Arial" w:eastAsia="Arial" w:hAnsi="Arial" w:cs="Arial"/>
        </w:rPr>
        <w:t>pe</w:t>
      </w:r>
      <w:r>
        <w:rPr>
          <w:rFonts w:ascii="Arial" w:eastAsia="Arial" w:hAnsi="Arial" w:cs="Arial"/>
          <w:spacing w:val="1"/>
        </w:rPr>
        <w:t>r</w:t>
      </w:r>
      <w:r>
        <w:rPr>
          <w:rFonts w:ascii="Arial" w:eastAsia="Arial" w:hAnsi="Arial" w:cs="Arial"/>
        </w:rPr>
        <w:t>s</w:t>
      </w:r>
      <w:r>
        <w:rPr>
          <w:rFonts w:ascii="Arial" w:eastAsia="Arial" w:hAnsi="Arial" w:cs="Arial"/>
          <w:spacing w:val="-3"/>
        </w:rPr>
        <w:t>o</w:t>
      </w:r>
      <w:r>
        <w:rPr>
          <w:rFonts w:ascii="Arial" w:eastAsia="Arial" w:hAnsi="Arial" w:cs="Arial"/>
        </w:rPr>
        <w:t>nnel</w:t>
      </w:r>
      <w:r>
        <w:rPr>
          <w:rFonts w:ascii="Arial" w:eastAsia="Arial" w:hAnsi="Arial" w:cs="Arial"/>
          <w:spacing w:val="17"/>
        </w:rPr>
        <w:t xml:space="preserve"> </w:t>
      </w:r>
      <w:r>
        <w:rPr>
          <w:rFonts w:ascii="Arial" w:eastAsia="Arial" w:hAnsi="Arial" w:cs="Arial"/>
          <w:spacing w:val="-4"/>
        </w:rPr>
        <w:t>w</w:t>
      </w:r>
      <w:r>
        <w:rPr>
          <w:rFonts w:ascii="Arial" w:eastAsia="Arial" w:hAnsi="Arial" w:cs="Arial"/>
          <w:spacing w:val="1"/>
        </w:rPr>
        <w:t>i</w:t>
      </w:r>
      <w:r>
        <w:rPr>
          <w:rFonts w:ascii="Arial" w:eastAsia="Arial" w:hAnsi="Arial" w:cs="Arial"/>
          <w:spacing w:val="-1"/>
        </w:rPr>
        <w:t>l</w:t>
      </w:r>
      <w:r>
        <w:rPr>
          <w:rFonts w:ascii="Arial" w:eastAsia="Arial" w:hAnsi="Arial" w:cs="Arial"/>
        </w:rPr>
        <w:t>l</w:t>
      </w:r>
      <w:r>
        <w:rPr>
          <w:rFonts w:ascii="Arial" w:eastAsia="Arial" w:hAnsi="Arial" w:cs="Arial"/>
          <w:spacing w:val="15"/>
        </w:rPr>
        <w:t xml:space="preserve"> </w:t>
      </w:r>
      <w:r>
        <w:rPr>
          <w:rFonts w:ascii="Arial" w:eastAsia="Arial" w:hAnsi="Arial" w:cs="Arial"/>
        </w:rPr>
        <w:t>h</w:t>
      </w:r>
      <w:r>
        <w:rPr>
          <w:rFonts w:ascii="Arial" w:eastAsia="Arial" w:hAnsi="Arial" w:cs="Arial"/>
          <w:spacing w:val="2"/>
        </w:rPr>
        <w:t>e</w:t>
      </w:r>
      <w:r>
        <w:rPr>
          <w:rFonts w:ascii="Arial" w:eastAsia="Arial" w:hAnsi="Arial" w:cs="Arial"/>
          <w:spacing w:val="-1"/>
        </w:rPr>
        <w:t>l</w:t>
      </w:r>
      <w:r>
        <w:rPr>
          <w:rFonts w:ascii="Arial" w:eastAsia="Arial" w:hAnsi="Arial" w:cs="Arial"/>
        </w:rPr>
        <w:t>p</w:t>
      </w:r>
      <w:r>
        <w:rPr>
          <w:rFonts w:ascii="Arial" w:eastAsia="Arial" w:hAnsi="Arial" w:cs="Arial"/>
          <w:spacing w:val="15"/>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5"/>
        </w:rPr>
        <w:t xml:space="preserve"> </w:t>
      </w:r>
      <w:r>
        <w:rPr>
          <w:rFonts w:ascii="Arial" w:eastAsia="Arial" w:hAnsi="Arial" w:cs="Arial"/>
        </w:rPr>
        <w:t>ensu</w:t>
      </w:r>
      <w:r>
        <w:rPr>
          <w:rFonts w:ascii="Arial" w:eastAsia="Arial" w:hAnsi="Arial" w:cs="Arial"/>
          <w:spacing w:val="1"/>
        </w:rPr>
        <w:t>r</w:t>
      </w:r>
      <w:r>
        <w:rPr>
          <w:rFonts w:ascii="Arial" w:eastAsia="Arial" w:hAnsi="Arial" w:cs="Arial"/>
        </w:rPr>
        <w:t>e</w:t>
      </w:r>
      <w:r>
        <w:rPr>
          <w:rFonts w:ascii="Arial" w:eastAsia="Arial" w:hAnsi="Arial" w:cs="Arial"/>
          <w:spacing w:val="15"/>
        </w:rPr>
        <w:t xml:space="preserve"> </w:t>
      </w:r>
      <w:r>
        <w:rPr>
          <w:rFonts w:ascii="Arial" w:eastAsia="Arial" w:hAnsi="Arial" w:cs="Arial"/>
          <w:spacing w:val="1"/>
        </w:rPr>
        <w:t>t</w:t>
      </w:r>
      <w:r>
        <w:rPr>
          <w:rFonts w:ascii="Arial" w:eastAsia="Arial" w:hAnsi="Arial" w:cs="Arial"/>
        </w:rPr>
        <w:t>hat</w:t>
      </w:r>
      <w:r>
        <w:rPr>
          <w:rFonts w:ascii="Arial" w:eastAsia="Arial" w:hAnsi="Arial" w:cs="Arial"/>
          <w:spacing w:val="14"/>
        </w:rPr>
        <w:t xml:space="preserve"> </w:t>
      </w:r>
      <w:r>
        <w:rPr>
          <w:rFonts w:ascii="Arial" w:eastAsia="Arial" w:hAnsi="Arial" w:cs="Arial"/>
          <w:spacing w:val="3"/>
        </w:rPr>
        <w:t>f</w:t>
      </w:r>
      <w:r>
        <w:rPr>
          <w:rFonts w:ascii="Arial" w:eastAsia="Arial" w:hAnsi="Arial" w:cs="Arial"/>
        </w:rPr>
        <w:t>u</w:t>
      </w:r>
      <w:r>
        <w:rPr>
          <w:rFonts w:ascii="Arial" w:eastAsia="Arial" w:hAnsi="Arial" w:cs="Arial"/>
          <w:spacing w:val="-1"/>
        </w:rPr>
        <w:t>l</w:t>
      </w:r>
      <w:r>
        <w:rPr>
          <w:rFonts w:ascii="Arial" w:eastAsia="Arial" w:hAnsi="Arial" w:cs="Arial"/>
        </w:rPr>
        <w:t>l</w:t>
      </w:r>
      <w:r>
        <w:rPr>
          <w:rFonts w:ascii="Arial" w:eastAsia="Arial" w:hAnsi="Arial" w:cs="Arial"/>
          <w:spacing w:val="15"/>
        </w:rPr>
        <w:t xml:space="preserve"> </w:t>
      </w:r>
      <w:r>
        <w:rPr>
          <w:rFonts w:ascii="Arial" w:eastAsia="Arial" w:hAnsi="Arial" w:cs="Arial"/>
        </w:rPr>
        <w:t>and</w:t>
      </w:r>
      <w:r>
        <w:rPr>
          <w:rFonts w:ascii="Arial" w:eastAsia="Arial" w:hAnsi="Arial" w:cs="Arial"/>
          <w:spacing w:val="15"/>
        </w:rPr>
        <w:t xml:space="preserve"> </w:t>
      </w:r>
      <w:r>
        <w:rPr>
          <w:rFonts w:ascii="Arial" w:eastAsia="Arial" w:hAnsi="Arial" w:cs="Arial"/>
        </w:rPr>
        <w:t>due</w:t>
      </w:r>
      <w:r>
        <w:rPr>
          <w:rFonts w:ascii="Arial" w:eastAsia="Arial" w:hAnsi="Arial" w:cs="Arial"/>
          <w:spacing w:val="15"/>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2"/>
        </w:rPr>
        <w:t>g</w:t>
      </w:r>
      <w:r>
        <w:rPr>
          <w:rFonts w:ascii="Arial" w:eastAsia="Arial" w:hAnsi="Arial" w:cs="Arial"/>
        </w:rPr>
        <w:t>a</w:t>
      </w:r>
      <w:r>
        <w:rPr>
          <w:rFonts w:ascii="Arial" w:eastAsia="Arial" w:hAnsi="Arial" w:cs="Arial"/>
          <w:spacing w:val="1"/>
        </w:rPr>
        <w:t>r</w:t>
      </w:r>
      <w:r>
        <w:rPr>
          <w:rFonts w:ascii="Arial" w:eastAsia="Arial" w:hAnsi="Arial" w:cs="Arial"/>
        </w:rPr>
        <w:t>d</w:t>
      </w:r>
      <w:r>
        <w:rPr>
          <w:rFonts w:ascii="Arial" w:eastAsia="Arial" w:hAnsi="Arial" w:cs="Arial"/>
          <w:spacing w:val="15"/>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16"/>
        </w:rPr>
        <w:t xml:space="preserve"> </w:t>
      </w:r>
      <w:r>
        <w:rPr>
          <w:rFonts w:ascii="Arial" w:eastAsia="Arial" w:hAnsi="Arial" w:cs="Arial"/>
          <w:spacing w:val="2"/>
        </w:rPr>
        <w:t>g</w:t>
      </w:r>
      <w:r>
        <w:rPr>
          <w:rFonts w:ascii="Arial" w:eastAsia="Arial" w:hAnsi="Arial" w:cs="Arial"/>
          <w:spacing w:val="-1"/>
        </w:rPr>
        <w:t>i</w:t>
      </w:r>
      <w:r>
        <w:rPr>
          <w:rFonts w:ascii="Arial" w:eastAsia="Arial" w:hAnsi="Arial" w:cs="Arial"/>
          <w:spacing w:val="-2"/>
        </w:rPr>
        <w:t>v</w:t>
      </w:r>
      <w:r>
        <w:rPr>
          <w:rFonts w:ascii="Arial" w:eastAsia="Arial" w:hAnsi="Arial" w:cs="Arial"/>
        </w:rPr>
        <w:t>en</w:t>
      </w:r>
      <w:r>
        <w:rPr>
          <w:rFonts w:ascii="Arial" w:eastAsia="Arial" w:hAnsi="Arial" w:cs="Arial"/>
          <w:spacing w:val="15"/>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5"/>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5"/>
        </w:rPr>
        <w:t xml:space="preserve"> </w:t>
      </w:r>
      <w:r>
        <w:rPr>
          <w:rFonts w:ascii="Arial" w:eastAsia="Arial" w:hAnsi="Arial" w:cs="Arial"/>
        </w:rPr>
        <w:t>d</w:t>
      </w:r>
      <w:r>
        <w:rPr>
          <w:rFonts w:ascii="Arial" w:eastAsia="Arial" w:hAnsi="Arial" w:cs="Arial"/>
          <w:spacing w:val="-1"/>
        </w:rPr>
        <w:t>i</w:t>
      </w:r>
      <w:r>
        <w:rPr>
          <w:rFonts w:ascii="Arial" w:eastAsia="Arial" w:hAnsi="Arial" w:cs="Arial"/>
          <w:spacing w:val="-2"/>
        </w:rPr>
        <w:t>v</w:t>
      </w:r>
      <w:r>
        <w:rPr>
          <w:rFonts w:ascii="Arial" w:eastAsia="Arial" w:hAnsi="Arial" w:cs="Arial"/>
        </w:rPr>
        <w:t>e</w:t>
      </w:r>
      <w:r>
        <w:rPr>
          <w:rFonts w:ascii="Arial" w:eastAsia="Arial" w:hAnsi="Arial" w:cs="Arial"/>
          <w:spacing w:val="1"/>
        </w:rPr>
        <w:t>r</w:t>
      </w:r>
      <w:r>
        <w:rPr>
          <w:rFonts w:ascii="Arial" w:eastAsia="Arial" w:hAnsi="Arial" w:cs="Arial"/>
        </w:rPr>
        <w:t xml:space="preserve">se </w:t>
      </w:r>
      <w:r>
        <w:rPr>
          <w:rFonts w:ascii="Arial" w:eastAsia="Arial" w:hAnsi="Arial" w:cs="Arial"/>
          <w:spacing w:val="1"/>
        </w:rPr>
        <w:t>t</w:t>
      </w:r>
      <w:r>
        <w:rPr>
          <w:rFonts w:ascii="Arial" w:eastAsia="Arial" w:hAnsi="Arial" w:cs="Arial"/>
        </w:rPr>
        <w:t>a</w:t>
      </w:r>
      <w:r>
        <w:rPr>
          <w:rFonts w:ascii="Arial" w:eastAsia="Arial" w:hAnsi="Arial" w:cs="Arial"/>
          <w:spacing w:val="-2"/>
        </w:rPr>
        <w:t>s</w:t>
      </w:r>
      <w:r>
        <w:rPr>
          <w:rFonts w:ascii="Arial" w:eastAsia="Arial" w:hAnsi="Arial" w:cs="Arial"/>
          <w:spacing w:val="2"/>
        </w:rPr>
        <w:t>k</w:t>
      </w:r>
      <w:r>
        <w:rPr>
          <w:rFonts w:ascii="Arial" w:eastAsia="Arial" w:hAnsi="Arial" w:cs="Arial"/>
        </w:rPr>
        <w:t>s</w:t>
      </w:r>
      <w:r>
        <w:rPr>
          <w:rFonts w:ascii="Arial" w:eastAsia="Arial" w:hAnsi="Arial" w:cs="Arial"/>
          <w:spacing w:val="-1"/>
        </w:rPr>
        <w:t xml:space="preserve"> i</w:t>
      </w:r>
      <w:r>
        <w:rPr>
          <w:rFonts w:ascii="Arial" w:eastAsia="Arial" w:hAnsi="Arial" w:cs="Arial"/>
        </w:rPr>
        <w:t>nhe</w:t>
      </w:r>
      <w:r>
        <w:rPr>
          <w:rFonts w:ascii="Arial" w:eastAsia="Arial" w:hAnsi="Arial" w:cs="Arial"/>
          <w:spacing w:val="1"/>
        </w:rPr>
        <w:t>r</w:t>
      </w:r>
      <w:r>
        <w:rPr>
          <w:rFonts w:ascii="Arial" w:eastAsia="Arial" w:hAnsi="Arial" w:cs="Arial"/>
        </w:rPr>
        <w:t xml:space="preserve">ent </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 a</w:t>
      </w:r>
      <w:r>
        <w:rPr>
          <w:rFonts w:ascii="Arial" w:eastAsia="Arial" w:hAnsi="Arial" w:cs="Arial"/>
          <w:spacing w:val="-2"/>
        </w:rPr>
        <w:t>c</w:t>
      </w:r>
      <w:r>
        <w:rPr>
          <w:rFonts w:ascii="Arial" w:eastAsia="Arial" w:hAnsi="Arial" w:cs="Arial"/>
          <w:spacing w:val="-1"/>
        </w:rPr>
        <w:t>ti</w:t>
      </w:r>
      <w:r>
        <w:rPr>
          <w:rFonts w:ascii="Arial" w:eastAsia="Arial" w:hAnsi="Arial" w:cs="Arial"/>
        </w:rPr>
        <w:t>v</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es.</w:t>
      </w:r>
    </w:p>
    <w:p w:rsidR="000A5570" w:rsidRDefault="000A5570">
      <w:pPr>
        <w:spacing w:before="9" w:after="0" w:line="110" w:lineRule="exact"/>
        <w:rPr>
          <w:sz w:val="11"/>
          <w:szCs w:val="11"/>
        </w:rPr>
      </w:pPr>
    </w:p>
    <w:p w:rsidR="000A5570" w:rsidRDefault="00863EB5">
      <w:pPr>
        <w:spacing w:after="0" w:line="239" w:lineRule="auto"/>
        <w:ind w:left="298" w:right="96"/>
        <w:jc w:val="both"/>
        <w:rPr>
          <w:rFonts w:ascii="Arial" w:eastAsia="Arial" w:hAnsi="Arial" w:cs="Arial"/>
        </w:rPr>
      </w:pPr>
      <w:r>
        <w:rPr>
          <w:rFonts w:ascii="Arial" w:eastAsia="Arial" w:hAnsi="Arial" w:cs="Arial"/>
          <w:spacing w:val="2"/>
        </w:rPr>
        <w:t>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3"/>
        </w:rPr>
        <w:t xml:space="preserve"> </w:t>
      </w:r>
      <w:r>
        <w:rPr>
          <w:rFonts w:ascii="Arial" w:eastAsia="Arial" w:hAnsi="Arial" w:cs="Arial"/>
          <w:spacing w:val="-1"/>
        </w:rPr>
        <w:t>R</w:t>
      </w:r>
      <w:r>
        <w:rPr>
          <w:rFonts w:ascii="Arial" w:eastAsia="Arial" w:hAnsi="Arial" w:cs="Arial"/>
        </w:rPr>
        <w:t>eco</w:t>
      </w:r>
      <w:r>
        <w:rPr>
          <w:rFonts w:ascii="Arial" w:eastAsia="Arial" w:hAnsi="Arial" w:cs="Arial"/>
          <w:spacing w:val="-2"/>
        </w:rPr>
        <w:t>m</w:t>
      </w:r>
      <w:r>
        <w:rPr>
          <w:rFonts w:ascii="Arial" w:eastAsia="Arial" w:hAnsi="Arial" w:cs="Arial"/>
          <w:spacing w:val="1"/>
        </w:rPr>
        <w:t>m</w:t>
      </w:r>
      <w:r>
        <w:rPr>
          <w:rFonts w:ascii="Arial" w:eastAsia="Arial" w:hAnsi="Arial" w:cs="Arial"/>
        </w:rPr>
        <w:t>enda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spacing w:val="-2"/>
        </w:rPr>
        <w:t>s</w:t>
      </w:r>
      <w:r>
        <w:rPr>
          <w:rFonts w:ascii="Arial" w:eastAsia="Arial" w:hAnsi="Arial" w:cs="Arial"/>
        </w:rPr>
        <w:t>e</w:t>
      </w:r>
      <w:r>
        <w:rPr>
          <w:rFonts w:ascii="Arial" w:eastAsia="Arial" w:hAnsi="Arial" w:cs="Arial"/>
          <w:spacing w:val="1"/>
        </w:rPr>
        <w:t>t</w:t>
      </w:r>
      <w:r>
        <w:rPr>
          <w:rFonts w:ascii="Arial" w:eastAsia="Arial" w:hAnsi="Arial" w:cs="Arial"/>
        </w:rPr>
        <w:t>s</w:t>
      </w:r>
      <w:r>
        <w:rPr>
          <w:rFonts w:ascii="Arial" w:eastAsia="Arial" w:hAnsi="Arial" w:cs="Arial"/>
          <w:spacing w:val="3"/>
        </w:rPr>
        <w:t xml:space="preserve"> </w:t>
      </w:r>
      <w:r>
        <w:rPr>
          <w:rFonts w:ascii="Arial" w:eastAsia="Arial" w:hAnsi="Arial" w:cs="Arial"/>
        </w:rPr>
        <w:t>out</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2"/>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q</w:t>
      </w:r>
      <w:r>
        <w:rPr>
          <w:rFonts w:ascii="Arial" w:eastAsia="Arial" w:hAnsi="Arial" w:cs="Arial"/>
          <w:spacing w:val="-3"/>
        </w:rPr>
        <w:t>u</w:t>
      </w:r>
      <w:r>
        <w:rPr>
          <w:rFonts w:ascii="Arial" w:eastAsia="Arial" w:hAnsi="Arial" w:cs="Arial"/>
          <w:spacing w:val="-1"/>
        </w:rPr>
        <w:t>i</w:t>
      </w:r>
      <w:r>
        <w:rPr>
          <w:rFonts w:ascii="Arial" w:eastAsia="Arial" w:hAnsi="Arial" w:cs="Arial"/>
          <w:spacing w:val="1"/>
        </w:rPr>
        <w:t>r</w:t>
      </w:r>
      <w:r>
        <w:rPr>
          <w:rFonts w:ascii="Arial" w:eastAsia="Arial" w:hAnsi="Arial" w:cs="Arial"/>
        </w:rPr>
        <w:t>e</w:t>
      </w:r>
      <w:r>
        <w:rPr>
          <w:rFonts w:ascii="Arial" w:eastAsia="Arial" w:hAnsi="Arial" w:cs="Arial"/>
          <w:spacing w:val="1"/>
        </w:rPr>
        <w:t>m</w:t>
      </w:r>
      <w:r>
        <w:rPr>
          <w:rFonts w:ascii="Arial" w:eastAsia="Arial" w:hAnsi="Arial" w:cs="Arial"/>
        </w:rPr>
        <w:t>en</w:t>
      </w:r>
      <w:r>
        <w:rPr>
          <w:rFonts w:ascii="Arial" w:eastAsia="Arial" w:hAnsi="Arial" w:cs="Arial"/>
          <w:spacing w:val="1"/>
        </w:rPr>
        <w:t>t</w:t>
      </w:r>
      <w:r>
        <w:rPr>
          <w:rFonts w:ascii="Arial" w:eastAsia="Arial" w:hAnsi="Arial" w:cs="Arial"/>
        </w:rPr>
        <w:t>s</w:t>
      </w:r>
      <w:r>
        <w:rPr>
          <w:rFonts w:ascii="Arial" w:eastAsia="Arial" w:hAnsi="Arial" w:cs="Arial"/>
          <w:spacing w:val="3"/>
        </w:rPr>
        <w:t xml:space="preserve"> </w:t>
      </w:r>
      <w:r>
        <w:rPr>
          <w:rFonts w:ascii="Arial" w:eastAsia="Arial" w:hAnsi="Arial" w:cs="Arial"/>
        </w:rPr>
        <w:t>and</w:t>
      </w:r>
      <w:r>
        <w:rPr>
          <w:rFonts w:ascii="Arial" w:eastAsia="Arial" w:hAnsi="Arial" w:cs="Arial"/>
          <w:spacing w:val="2"/>
        </w:rPr>
        <w:t xml:space="preserve"> </w:t>
      </w:r>
      <w:r>
        <w:rPr>
          <w:rFonts w:ascii="Arial" w:eastAsia="Arial" w:hAnsi="Arial" w:cs="Arial"/>
        </w:rPr>
        <w:t>c</w:t>
      </w:r>
      <w:r>
        <w:rPr>
          <w:rFonts w:ascii="Arial" w:eastAsia="Arial" w:hAnsi="Arial" w:cs="Arial"/>
          <w:spacing w:val="-3"/>
        </w:rPr>
        <w:t>e</w:t>
      </w:r>
      <w:r>
        <w:rPr>
          <w:rFonts w:ascii="Arial" w:eastAsia="Arial" w:hAnsi="Arial" w:cs="Arial"/>
          <w:spacing w:val="1"/>
        </w:rPr>
        <w:t>rt</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rPr>
        <w:t>s</w:t>
      </w:r>
      <w:r>
        <w:rPr>
          <w:rFonts w:ascii="Arial" w:eastAsia="Arial" w:hAnsi="Arial" w:cs="Arial"/>
          <w:spacing w:val="1"/>
        </w:rPr>
        <w:t>t</w:t>
      </w:r>
      <w:r>
        <w:rPr>
          <w:rFonts w:ascii="Arial" w:eastAsia="Arial" w:hAnsi="Arial" w:cs="Arial"/>
        </w:rPr>
        <w:t>anda</w:t>
      </w:r>
      <w:r>
        <w:rPr>
          <w:rFonts w:ascii="Arial" w:eastAsia="Arial" w:hAnsi="Arial" w:cs="Arial"/>
          <w:spacing w:val="1"/>
        </w:rPr>
        <w:t>r</w:t>
      </w:r>
      <w:r>
        <w:rPr>
          <w:rFonts w:ascii="Arial" w:eastAsia="Arial" w:hAnsi="Arial" w:cs="Arial"/>
        </w:rPr>
        <w:t xml:space="preserve">ds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4"/>
        </w:rPr>
        <w:t xml:space="preserve"> </w:t>
      </w:r>
      <w:r>
        <w:rPr>
          <w:rFonts w:ascii="Arial" w:eastAsia="Arial" w:hAnsi="Arial" w:cs="Arial"/>
          <w:spacing w:val="-1"/>
        </w:rPr>
        <w:t>V</w:t>
      </w:r>
      <w:r>
        <w:rPr>
          <w:rFonts w:ascii="Arial" w:eastAsia="Arial" w:hAnsi="Arial" w:cs="Arial"/>
        </w:rPr>
        <w:t>TS pe</w:t>
      </w:r>
      <w:r>
        <w:rPr>
          <w:rFonts w:ascii="Arial" w:eastAsia="Arial" w:hAnsi="Arial" w:cs="Arial"/>
          <w:spacing w:val="1"/>
        </w:rPr>
        <w:t>r</w:t>
      </w:r>
      <w:r>
        <w:rPr>
          <w:rFonts w:ascii="Arial" w:eastAsia="Arial" w:hAnsi="Arial" w:cs="Arial"/>
        </w:rPr>
        <w:t>sonne</w:t>
      </w:r>
      <w:r>
        <w:rPr>
          <w:rFonts w:ascii="Arial" w:eastAsia="Arial" w:hAnsi="Arial" w:cs="Arial"/>
          <w:spacing w:val="-1"/>
        </w:rPr>
        <w:t>l</w:t>
      </w:r>
      <w:r>
        <w:rPr>
          <w:rFonts w:ascii="Arial" w:eastAsia="Arial" w:hAnsi="Arial" w:cs="Arial"/>
        </w:rPr>
        <w:t xml:space="preserve">.  </w:t>
      </w:r>
      <w:r>
        <w:rPr>
          <w:rFonts w:ascii="Arial" w:eastAsia="Arial" w:hAnsi="Arial" w:cs="Arial"/>
          <w:spacing w:val="25"/>
        </w:rPr>
        <w:t xml:space="preserve"> </w:t>
      </w:r>
      <w:r>
        <w:rPr>
          <w:rFonts w:ascii="Arial" w:eastAsia="Arial" w:hAnsi="Arial" w:cs="Arial"/>
          <w:spacing w:val="2"/>
        </w:rPr>
        <w:t>T</w:t>
      </w:r>
      <w:r>
        <w:rPr>
          <w:rFonts w:ascii="Arial" w:eastAsia="Arial" w:hAnsi="Arial" w:cs="Arial"/>
        </w:rPr>
        <w:t>hese sh</w:t>
      </w:r>
      <w:r>
        <w:rPr>
          <w:rFonts w:ascii="Arial" w:eastAsia="Arial" w:hAnsi="Arial" w:cs="Arial"/>
          <w:spacing w:val="-3"/>
        </w:rPr>
        <w:t>o</w:t>
      </w:r>
      <w:r>
        <w:rPr>
          <w:rFonts w:ascii="Arial" w:eastAsia="Arial" w:hAnsi="Arial" w:cs="Arial"/>
        </w:rPr>
        <w:t>u</w:t>
      </w:r>
      <w:r>
        <w:rPr>
          <w:rFonts w:ascii="Arial" w:eastAsia="Arial" w:hAnsi="Arial" w:cs="Arial"/>
          <w:spacing w:val="-1"/>
        </w:rPr>
        <w:t>l</w:t>
      </w:r>
      <w:r>
        <w:rPr>
          <w:rFonts w:ascii="Arial" w:eastAsia="Arial" w:hAnsi="Arial" w:cs="Arial"/>
        </w:rPr>
        <w:t>d</w:t>
      </w:r>
      <w:r>
        <w:rPr>
          <w:rFonts w:ascii="Arial" w:eastAsia="Arial" w:hAnsi="Arial" w:cs="Arial"/>
          <w:spacing w:val="2"/>
        </w:rPr>
        <w:t xml:space="preserve"> </w:t>
      </w:r>
      <w:r>
        <w:rPr>
          <w:rFonts w:ascii="Arial" w:eastAsia="Arial" w:hAnsi="Arial" w:cs="Arial"/>
        </w:rPr>
        <w:t>be</w:t>
      </w:r>
      <w:r>
        <w:rPr>
          <w:rFonts w:ascii="Arial" w:eastAsia="Arial" w:hAnsi="Arial" w:cs="Arial"/>
          <w:spacing w:val="2"/>
        </w:rPr>
        <w:t xml:space="preserve"> </w:t>
      </w:r>
      <w:r>
        <w:rPr>
          <w:rFonts w:ascii="Arial" w:eastAsia="Arial" w:hAnsi="Arial" w:cs="Arial"/>
          <w:spacing w:val="-1"/>
        </w:rPr>
        <w:t>i</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e</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rPr>
        <w:t>ed</w:t>
      </w:r>
      <w:r>
        <w:rPr>
          <w:rFonts w:ascii="Arial" w:eastAsia="Arial" w:hAnsi="Arial" w:cs="Arial"/>
          <w:spacing w:val="2"/>
        </w:rPr>
        <w:t xml:space="preserve"> </w:t>
      </w:r>
      <w:r>
        <w:rPr>
          <w:rFonts w:ascii="Arial" w:eastAsia="Arial" w:hAnsi="Arial" w:cs="Arial"/>
          <w:spacing w:val="-3"/>
        </w:rPr>
        <w:t>b</w:t>
      </w:r>
      <w:r>
        <w:rPr>
          <w:rFonts w:ascii="Arial" w:eastAsia="Arial" w:hAnsi="Arial" w:cs="Arial"/>
        </w:rPr>
        <w:t xml:space="preserve">y </w:t>
      </w:r>
      <w:r>
        <w:rPr>
          <w:rFonts w:ascii="Arial" w:eastAsia="Arial" w:hAnsi="Arial" w:cs="Arial"/>
          <w:spacing w:val="-1"/>
        </w:rPr>
        <w:t>N</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rPr>
        <w:t>onal</w:t>
      </w:r>
      <w:r>
        <w:rPr>
          <w:rFonts w:ascii="Arial" w:eastAsia="Arial" w:hAnsi="Arial" w:cs="Arial"/>
          <w:spacing w:val="4"/>
        </w:rPr>
        <w:t xml:space="preserve"> </w:t>
      </w:r>
      <w:r>
        <w:rPr>
          <w:rFonts w:ascii="Arial" w:eastAsia="Arial" w:hAnsi="Arial" w:cs="Arial"/>
          <w:spacing w:val="-4"/>
        </w:rPr>
        <w:t>M</w:t>
      </w:r>
      <w:r>
        <w:rPr>
          <w:rFonts w:ascii="Arial" w:eastAsia="Arial" w:hAnsi="Arial" w:cs="Arial"/>
        </w:rPr>
        <w:t>e</w:t>
      </w:r>
      <w:r>
        <w:rPr>
          <w:rFonts w:ascii="Arial" w:eastAsia="Arial" w:hAnsi="Arial" w:cs="Arial"/>
          <w:spacing w:val="1"/>
        </w:rPr>
        <w:t>m</w:t>
      </w:r>
      <w:r>
        <w:rPr>
          <w:rFonts w:ascii="Arial" w:eastAsia="Arial" w:hAnsi="Arial" w:cs="Arial"/>
        </w:rPr>
        <w:t>be</w:t>
      </w:r>
      <w:r>
        <w:rPr>
          <w:rFonts w:ascii="Arial" w:eastAsia="Arial" w:hAnsi="Arial" w:cs="Arial"/>
          <w:spacing w:val="1"/>
        </w:rPr>
        <w:t>r</w:t>
      </w:r>
      <w:r>
        <w:rPr>
          <w:rFonts w:ascii="Arial" w:eastAsia="Arial" w:hAnsi="Arial" w:cs="Arial"/>
        </w:rPr>
        <w:t>s</w:t>
      </w:r>
      <w:r>
        <w:rPr>
          <w:rFonts w:ascii="Arial" w:eastAsia="Arial" w:hAnsi="Arial" w:cs="Arial"/>
          <w:spacing w:val="2"/>
        </w:rPr>
        <w:t xml:space="preserve"> </w:t>
      </w:r>
      <w:r>
        <w:rPr>
          <w:rFonts w:ascii="Arial" w:eastAsia="Arial" w:hAnsi="Arial" w:cs="Arial"/>
          <w:spacing w:val="-3"/>
        </w:rPr>
        <w:t>a</w:t>
      </w:r>
      <w:r>
        <w:rPr>
          <w:rFonts w:ascii="Arial" w:eastAsia="Arial" w:hAnsi="Arial" w:cs="Arial"/>
        </w:rPr>
        <w:t>nd</w:t>
      </w:r>
      <w:r>
        <w:rPr>
          <w:rFonts w:ascii="Arial" w:eastAsia="Arial" w:hAnsi="Arial" w:cs="Arial"/>
          <w:spacing w:val="2"/>
        </w:rPr>
        <w:t xml:space="preserve"> </w:t>
      </w:r>
      <w:r>
        <w:rPr>
          <w:rFonts w:ascii="Arial" w:eastAsia="Arial" w:hAnsi="Arial" w:cs="Arial"/>
        </w:rPr>
        <w:t>o</w:t>
      </w:r>
      <w:r>
        <w:rPr>
          <w:rFonts w:ascii="Arial" w:eastAsia="Arial" w:hAnsi="Arial" w:cs="Arial"/>
          <w:spacing w:val="1"/>
        </w:rPr>
        <w:t>t</w:t>
      </w:r>
      <w:r>
        <w:rPr>
          <w:rFonts w:ascii="Arial" w:eastAsia="Arial" w:hAnsi="Arial" w:cs="Arial"/>
        </w:rPr>
        <w:t>h</w:t>
      </w:r>
      <w:r>
        <w:rPr>
          <w:rFonts w:ascii="Arial" w:eastAsia="Arial" w:hAnsi="Arial" w:cs="Arial"/>
          <w:spacing w:val="-3"/>
        </w:rPr>
        <w:t>e</w:t>
      </w:r>
      <w:r>
        <w:rPr>
          <w:rFonts w:ascii="Arial" w:eastAsia="Arial" w:hAnsi="Arial" w:cs="Arial"/>
        </w:rPr>
        <w:t>r</w:t>
      </w:r>
      <w:r>
        <w:rPr>
          <w:rFonts w:ascii="Arial" w:eastAsia="Arial" w:hAnsi="Arial" w:cs="Arial"/>
          <w:spacing w:val="3"/>
        </w:rPr>
        <w:t xml:space="preserve"> </w:t>
      </w:r>
      <w:r>
        <w:rPr>
          <w:rFonts w:ascii="Arial" w:eastAsia="Arial" w:hAnsi="Arial" w:cs="Arial"/>
        </w:rPr>
        <w:t>app</w:t>
      </w:r>
      <w:r>
        <w:rPr>
          <w:rFonts w:ascii="Arial" w:eastAsia="Arial" w:hAnsi="Arial" w:cs="Arial"/>
          <w:spacing w:val="-2"/>
        </w:rPr>
        <w:t>r</w:t>
      </w:r>
      <w:r>
        <w:rPr>
          <w:rFonts w:ascii="Arial" w:eastAsia="Arial" w:hAnsi="Arial" w:cs="Arial"/>
        </w:rPr>
        <w:t>op</w:t>
      </w:r>
      <w:r>
        <w:rPr>
          <w:rFonts w:ascii="Arial" w:eastAsia="Arial" w:hAnsi="Arial" w:cs="Arial"/>
          <w:spacing w:val="1"/>
        </w:rPr>
        <w:t>r</w:t>
      </w:r>
      <w:r>
        <w:rPr>
          <w:rFonts w:ascii="Arial" w:eastAsia="Arial" w:hAnsi="Arial" w:cs="Arial"/>
          <w:spacing w:val="-1"/>
        </w:rPr>
        <w:t>i</w:t>
      </w:r>
      <w:r>
        <w:rPr>
          <w:rFonts w:ascii="Arial" w:eastAsia="Arial" w:hAnsi="Arial" w:cs="Arial"/>
        </w:rPr>
        <w:t>a</w:t>
      </w:r>
      <w:r>
        <w:rPr>
          <w:rFonts w:ascii="Arial" w:eastAsia="Arial" w:hAnsi="Arial" w:cs="Arial"/>
          <w:spacing w:val="-1"/>
        </w:rPr>
        <w:t>t</w:t>
      </w:r>
      <w:r>
        <w:rPr>
          <w:rFonts w:ascii="Arial" w:eastAsia="Arial" w:hAnsi="Arial" w:cs="Arial"/>
        </w:rPr>
        <w:t xml:space="preserve">e </w:t>
      </w:r>
      <w:r>
        <w:rPr>
          <w:rFonts w:ascii="Arial" w:eastAsia="Arial" w:hAnsi="Arial" w:cs="Arial"/>
          <w:spacing w:val="-1"/>
        </w:rPr>
        <w:t>A</w:t>
      </w:r>
      <w:r>
        <w:rPr>
          <w:rFonts w:ascii="Arial" w:eastAsia="Arial" w:hAnsi="Arial" w:cs="Arial"/>
        </w:rPr>
        <w:t>u</w:t>
      </w:r>
      <w:r>
        <w:rPr>
          <w:rFonts w:ascii="Arial" w:eastAsia="Arial" w:hAnsi="Arial" w:cs="Arial"/>
          <w:spacing w:val="1"/>
        </w:rPr>
        <w:t>t</w:t>
      </w:r>
      <w:r>
        <w:rPr>
          <w:rFonts w:ascii="Arial" w:eastAsia="Arial" w:hAnsi="Arial" w:cs="Arial"/>
        </w:rPr>
        <w:t>ho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es </w:t>
      </w:r>
      <w:r>
        <w:rPr>
          <w:rFonts w:ascii="Arial" w:eastAsia="Arial" w:hAnsi="Arial" w:cs="Arial"/>
          <w:spacing w:val="38"/>
        </w:rPr>
        <w:t xml:space="preserve"> </w:t>
      </w:r>
      <w:r>
        <w:rPr>
          <w:rFonts w:ascii="Arial" w:eastAsia="Arial" w:hAnsi="Arial" w:cs="Arial"/>
          <w:spacing w:val="1"/>
        </w:rPr>
        <w:t>t</w:t>
      </w:r>
      <w:r>
        <w:rPr>
          <w:rFonts w:ascii="Arial" w:eastAsia="Arial" w:hAnsi="Arial" w:cs="Arial"/>
        </w:rPr>
        <w:t xml:space="preserve">o </w:t>
      </w:r>
      <w:r>
        <w:rPr>
          <w:rFonts w:ascii="Arial" w:eastAsia="Arial" w:hAnsi="Arial" w:cs="Arial"/>
          <w:spacing w:val="38"/>
        </w:rPr>
        <w:t xml:space="preserve"> </w:t>
      </w:r>
      <w:r>
        <w:rPr>
          <w:rFonts w:ascii="Arial" w:eastAsia="Arial" w:hAnsi="Arial" w:cs="Arial"/>
        </w:rPr>
        <w:t>ens</w:t>
      </w:r>
      <w:r>
        <w:rPr>
          <w:rFonts w:ascii="Arial" w:eastAsia="Arial" w:hAnsi="Arial" w:cs="Arial"/>
          <w:spacing w:val="-3"/>
        </w:rPr>
        <w:t>u</w:t>
      </w:r>
      <w:r>
        <w:rPr>
          <w:rFonts w:ascii="Arial" w:eastAsia="Arial" w:hAnsi="Arial" w:cs="Arial"/>
          <w:spacing w:val="1"/>
        </w:rPr>
        <w:t>r</w:t>
      </w:r>
      <w:r>
        <w:rPr>
          <w:rFonts w:ascii="Arial" w:eastAsia="Arial" w:hAnsi="Arial" w:cs="Arial"/>
        </w:rPr>
        <w:t xml:space="preserve">e </w:t>
      </w:r>
      <w:r>
        <w:rPr>
          <w:rFonts w:ascii="Arial" w:eastAsia="Arial" w:hAnsi="Arial" w:cs="Arial"/>
          <w:spacing w:val="38"/>
        </w:rPr>
        <w:t xml:space="preserve"> </w:t>
      </w:r>
      <w:r>
        <w:rPr>
          <w:rFonts w:ascii="Arial" w:eastAsia="Arial" w:hAnsi="Arial" w:cs="Arial"/>
          <w:spacing w:val="-1"/>
        </w:rPr>
        <w:t>t</w:t>
      </w:r>
      <w:r>
        <w:rPr>
          <w:rFonts w:ascii="Arial" w:eastAsia="Arial" w:hAnsi="Arial" w:cs="Arial"/>
        </w:rPr>
        <w:t xml:space="preserve">hat </w:t>
      </w:r>
      <w:r>
        <w:rPr>
          <w:rFonts w:ascii="Arial" w:eastAsia="Arial" w:hAnsi="Arial" w:cs="Arial"/>
          <w:spacing w:val="39"/>
        </w:rPr>
        <w:t xml:space="preserve"> </w:t>
      </w:r>
      <w:r>
        <w:rPr>
          <w:rFonts w:ascii="Arial" w:eastAsia="Arial" w:hAnsi="Arial" w:cs="Arial"/>
        </w:rPr>
        <w:t>un</w:t>
      </w:r>
      <w:r>
        <w:rPr>
          <w:rFonts w:ascii="Arial" w:eastAsia="Arial" w:hAnsi="Arial" w:cs="Arial"/>
          <w:spacing w:val="-4"/>
        </w:rPr>
        <w:t>i</w:t>
      </w:r>
      <w:r>
        <w:rPr>
          <w:rFonts w:ascii="Arial" w:eastAsia="Arial" w:hAnsi="Arial" w:cs="Arial"/>
          <w:spacing w:val="3"/>
        </w:rPr>
        <w:t>f</w:t>
      </w:r>
      <w:r>
        <w:rPr>
          <w:rFonts w:ascii="Arial" w:eastAsia="Arial" w:hAnsi="Arial" w:cs="Arial"/>
        </w:rPr>
        <w:t>o</w:t>
      </w:r>
      <w:r>
        <w:rPr>
          <w:rFonts w:ascii="Arial" w:eastAsia="Arial" w:hAnsi="Arial" w:cs="Arial"/>
          <w:spacing w:val="-2"/>
        </w:rPr>
        <w:t>r</w:t>
      </w:r>
      <w:r>
        <w:rPr>
          <w:rFonts w:ascii="Arial" w:eastAsia="Arial" w:hAnsi="Arial" w:cs="Arial"/>
        </w:rPr>
        <w:t xml:space="preserve">m </w:t>
      </w:r>
      <w:r>
        <w:rPr>
          <w:rFonts w:ascii="Arial" w:eastAsia="Arial" w:hAnsi="Arial" w:cs="Arial"/>
          <w:spacing w:val="39"/>
        </w:rPr>
        <w:t xml:space="preserve"> </w:t>
      </w:r>
      <w:r>
        <w:rPr>
          <w:rFonts w:ascii="Arial" w:eastAsia="Arial" w:hAnsi="Arial" w:cs="Arial"/>
        </w:rPr>
        <w:t>s</w:t>
      </w:r>
      <w:r>
        <w:rPr>
          <w:rFonts w:ascii="Arial" w:eastAsia="Arial" w:hAnsi="Arial" w:cs="Arial"/>
          <w:spacing w:val="1"/>
        </w:rPr>
        <w:t>t</w:t>
      </w:r>
      <w:r>
        <w:rPr>
          <w:rFonts w:ascii="Arial" w:eastAsia="Arial" w:hAnsi="Arial" w:cs="Arial"/>
        </w:rPr>
        <w:t>and</w:t>
      </w:r>
      <w:r>
        <w:rPr>
          <w:rFonts w:ascii="Arial" w:eastAsia="Arial" w:hAnsi="Arial" w:cs="Arial"/>
          <w:spacing w:val="-3"/>
        </w:rPr>
        <w:t>a</w:t>
      </w:r>
      <w:r>
        <w:rPr>
          <w:rFonts w:ascii="Arial" w:eastAsia="Arial" w:hAnsi="Arial" w:cs="Arial"/>
          <w:spacing w:val="1"/>
        </w:rPr>
        <w:t>r</w:t>
      </w:r>
      <w:r>
        <w:rPr>
          <w:rFonts w:ascii="Arial" w:eastAsia="Arial" w:hAnsi="Arial" w:cs="Arial"/>
        </w:rPr>
        <w:t xml:space="preserve">ds </w:t>
      </w:r>
      <w:r>
        <w:rPr>
          <w:rFonts w:ascii="Arial" w:eastAsia="Arial" w:hAnsi="Arial" w:cs="Arial"/>
          <w:spacing w:val="36"/>
        </w:rPr>
        <w:t xml:space="preserve"> </w:t>
      </w:r>
      <w:r>
        <w:rPr>
          <w:rFonts w:ascii="Arial" w:eastAsia="Arial" w:hAnsi="Arial" w:cs="Arial"/>
        </w:rPr>
        <w:t xml:space="preserve">of </w:t>
      </w:r>
      <w:r>
        <w:rPr>
          <w:rFonts w:ascii="Arial" w:eastAsia="Arial" w:hAnsi="Arial" w:cs="Arial"/>
          <w:spacing w:val="42"/>
        </w:rPr>
        <w:t xml:space="preserve"> </w:t>
      </w:r>
      <w:r>
        <w:rPr>
          <w:rFonts w:ascii="Arial" w:eastAsia="Arial" w:hAnsi="Arial" w:cs="Arial"/>
          <w:spacing w:val="-3"/>
        </w:rPr>
        <w:t>p</w:t>
      </w:r>
      <w:r>
        <w:rPr>
          <w:rFonts w:ascii="Arial" w:eastAsia="Arial" w:hAnsi="Arial" w:cs="Arial"/>
          <w:spacing w:val="3"/>
        </w:rPr>
        <w:t>r</w:t>
      </w:r>
      <w:r>
        <w:rPr>
          <w:rFonts w:ascii="Arial" w:eastAsia="Arial" w:hAnsi="Arial" w:cs="Arial"/>
        </w:rPr>
        <w:t>ocedu</w:t>
      </w:r>
      <w:r>
        <w:rPr>
          <w:rFonts w:ascii="Arial" w:eastAsia="Arial" w:hAnsi="Arial" w:cs="Arial"/>
          <w:spacing w:val="1"/>
        </w:rPr>
        <w:t>r</w:t>
      </w:r>
      <w:r>
        <w:rPr>
          <w:rFonts w:ascii="Arial" w:eastAsia="Arial" w:hAnsi="Arial" w:cs="Arial"/>
        </w:rPr>
        <w:t>e</w:t>
      </w:r>
      <w:r>
        <w:rPr>
          <w:rFonts w:ascii="Arial" w:eastAsia="Arial" w:hAnsi="Arial" w:cs="Arial"/>
          <w:spacing w:val="-2"/>
        </w:rPr>
        <w:t>s</w:t>
      </w:r>
      <w:r>
        <w:rPr>
          <w:rFonts w:ascii="Arial" w:eastAsia="Arial" w:hAnsi="Arial" w:cs="Arial"/>
        </w:rPr>
        <w:t xml:space="preserve">, </w:t>
      </w:r>
      <w:r>
        <w:rPr>
          <w:rFonts w:ascii="Arial" w:eastAsia="Arial" w:hAnsi="Arial" w:cs="Arial"/>
          <w:spacing w:val="39"/>
        </w:rPr>
        <w:t xml:space="preserve"> </w:t>
      </w:r>
      <w:r>
        <w:rPr>
          <w:rFonts w:ascii="Arial" w:eastAsia="Arial" w:hAnsi="Arial" w:cs="Arial"/>
        </w:rPr>
        <w:t>p</w:t>
      </w:r>
      <w:r>
        <w:rPr>
          <w:rFonts w:ascii="Arial" w:eastAsia="Arial" w:hAnsi="Arial" w:cs="Arial"/>
          <w:spacing w:val="1"/>
        </w:rPr>
        <w:t>r</w:t>
      </w:r>
      <w:r>
        <w:rPr>
          <w:rFonts w:ascii="Arial" w:eastAsia="Arial" w:hAnsi="Arial" w:cs="Arial"/>
        </w:rPr>
        <w:t>a</w:t>
      </w:r>
      <w:r>
        <w:rPr>
          <w:rFonts w:ascii="Arial" w:eastAsia="Arial" w:hAnsi="Arial" w:cs="Arial"/>
          <w:spacing w:val="-2"/>
        </w:rPr>
        <w:t>c</w:t>
      </w:r>
      <w:r>
        <w:rPr>
          <w:rFonts w:ascii="Arial" w:eastAsia="Arial" w:hAnsi="Arial" w:cs="Arial"/>
          <w:spacing w:val="1"/>
        </w:rPr>
        <w:t>t</w:t>
      </w:r>
      <w:r>
        <w:rPr>
          <w:rFonts w:ascii="Arial" w:eastAsia="Arial" w:hAnsi="Arial" w:cs="Arial"/>
          <w:spacing w:val="-4"/>
        </w:rPr>
        <w:t>i</w:t>
      </w:r>
      <w:r>
        <w:rPr>
          <w:rFonts w:ascii="Arial" w:eastAsia="Arial" w:hAnsi="Arial" w:cs="Arial"/>
        </w:rPr>
        <w:t xml:space="preserve">ces </w:t>
      </w:r>
      <w:r>
        <w:rPr>
          <w:rFonts w:ascii="Arial" w:eastAsia="Arial" w:hAnsi="Arial" w:cs="Arial"/>
          <w:spacing w:val="38"/>
        </w:rPr>
        <w:t xml:space="preserve"> </w:t>
      </w:r>
      <w:r>
        <w:rPr>
          <w:rFonts w:ascii="Arial" w:eastAsia="Arial" w:hAnsi="Arial" w:cs="Arial"/>
        </w:rPr>
        <w:t xml:space="preserve">and </w:t>
      </w:r>
      <w:r>
        <w:rPr>
          <w:rFonts w:ascii="Arial" w:eastAsia="Arial" w:hAnsi="Arial" w:cs="Arial"/>
          <w:spacing w:val="38"/>
        </w:rPr>
        <w:t xml:space="preserve"> </w:t>
      </w:r>
      <w:r>
        <w:rPr>
          <w:rFonts w:ascii="Arial" w:eastAsia="Arial" w:hAnsi="Arial" w:cs="Arial"/>
        </w:rPr>
        <w:t>p</w:t>
      </w:r>
      <w:r>
        <w:rPr>
          <w:rFonts w:ascii="Arial" w:eastAsia="Arial" w:hAnsi="Arial" w:cs="Arial"/>
          <w:spacing w:val="1"/>
        </w:rPr>
        <w:t>r</w:t>
      </w:r>
      <w:r>
        <w:rPr>
          <w:rFonts w:ascii="Arial" w:eastAsia="Arial" w:hAnsi="Arial" w:cs="Arial"/>
          <w:spacing w:val="-3"/>
        </w:rPr>
        <w:t>o</w:t>
      </w:r>
      <w:r>
        <w:rPr>
          <w:rFonts w:ascii="Arial" w:eastAsia="Arial" w:hAnsi="Arial" w:cs="Arial"/>
          <w:spacing w:val="3"/>
        </w:rPr>
        <w:t>f</w:t>
      </w:r>
      <w:r>
        <w:rPr>
          <w:rFonts w:ascii="Arial" w:eastAsia="Arial" w:hAnsi="Arial" w:cs="Arial"/>
        </w:rPr>
        <w:t>ess</w:t>
      </w:r>
      <w:r>
        <w:rPr>
          <w:rFonts w:ascii="Arial" w:eastAsia="Arial" w:hAnsi="Arial" w:cs="Arial"/>
          <w:spacing w:val="-1"/>
        </w:rPr>
        <w:t>i</w:t>
      </w:r>
      <w:r>
        <w:rPr>
          <w:rFonts w:ascii="Arial" w:eastAsia="Arial" w:hAnsi="Arial" w:cs="Arial"/>
        </w:rPr>
        <w:t>onal s</w:t>
      </w:r>
      <w:r>
        <w:rPr>
          <w:rFonts w:ascii="Arial" w:eastAsia="Arial" w:hAnsi="Arial" w:cs="Arial"/>
          <w:spacing w:val="1"/>
        </w:rPr>
        <w:t>t</w:t>
      </w:r>
      <w:r>
        <w:rPr>
          <w:rFonts w:ascii="Arial" w:eastAsia="Arial" w:hAnsi="Arial" w:cs="Arial"/>
        </w:rPr>
        <w:t>anda</w:t>
      </w:r>
      <w:r>
        <w:rPr>
          <w:rFonts w:ascii="Arial" w:eastAsia="Arial" w:hAnsi="Arial" w:cs="Arial"/>
          <w:spacing w:val="1"/>
        </w:rPr>
        <w:t>r</w:t>
      </w:r>
      <w:r>
        <w:rPr>
          <w:rFonts w:ascii="Arial" w:eastAsia="Arial" w:hAnsi="Arial" w:cs="Arial"/>
        </w:rPr>
        <w:t>ds</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r</w:t>
      </w:r>
      <w:r>
        <w:rPr>
          <w:rFonts w:ascii="Arial" w:eastAsia="Arial" w:hAnsi="Arial" w:cs="Arial"/>
        </w:rPr>
        <w:t>e</w:t>
      </w:r>
      <w:r>
        <w:rPr>
          <w:rFonts w:ascii="Arial" w:eastAsia="Arial" w:hAnsi="Arial" w:cs="Arial"/>
          <w:spacing w:val="-2"/>
        </w:rPr>
        <w:t xml:space="preserve"> </w:t>
      </w:r>
      <w:r>
        <w:rPr>
          <w:rFonts w:ascii="Arial" w:eastAsia="Arial" w:hAnsi="Arial" w:cs="Arial"/>
        </w:rPr>
        <w:t>app</w:t>
      </w:r>
      <w:r>
        <w:rPr>
          <w:rFonts w:ascii="Arial" w:eastAsia="Arial" w:hAnsi="Arial" w:cs="Arial"/>
          <w:spacing w:val="-1"/>
        </w:rPr>
        <w:t>li</w:t>
      </w:r>
      <w:r>
        <w:rPr>
          <w:rFonts w:ascii="Arial" w:eastAsia="Arial" w:hAnsi="Arial" w:cs="Arial"/>
        </w:rPr>
        <w:t>ed</w:t>
      </w:r>
      <w:r>
        <w:rPr>
          <w:rFonts w:ascii="Arial" w:eastAsia="Arial" w:hAnsi="Arial" w:cs="Arial"/>
          <w:spacing w:val="1"/>
        </w:rPr>
        <w:t xml:space="preserve"> </w:t>
      </w:r>
      <w:r>
        <w:rPr>
          <w:rFonts w:ascii="Arial" w:eastAsia="Arial" w:hAnsi="Arial" w:cs="Arial"/>
        </w:rPr>
        <w:t>by</w:t>
      </w:r>
      <w:r>
        <w:rPr>
          <w:rFonts w:ascii="Arial" w:eastAsia="Arial" w:hAnsi="Arial" w:cs="Arial"/>
          <w:spacing w:val="-1"/>
        </w:rPr>
        <w:t xml:space="preserve"> V</w:t>
      </w:r>
      <w:r>
        <w:rPr>
          <w:rFonts w:ascii="Arial" w:eastAsia="Arial" w:hAnsi="Arial" w:cs="Arial"/>
        </w:rPr>
        <w:t>essel</w:t>
      </w:r>
      <w:r>
        <w:rPr>
          <w:rFonts w:ascii="Arial" w:eastAsia="Arial" w:hAnsi="Arial" w:cs="Arial"/>
          <w:spacing w:val="-2"/>
        </w:rPr>
        <w:t xml:space="preserve"> </w:t>
      </w:r>
      <w:r>
        <w:rPr>
          <w:rFonts w:ascii="Arial" w:eastAsia="Arial" w:hAnsi="Arial" w:cs="Arial"/>
          <w:spacing w:val="2"/>
        </w:rPr>
        <w:t>T</w:t>
      </w:r>
      <w:r>
        <w:rPr>
          <w:rFonts w:ascii="Arial" w:eastAsia="Arial" w:hAnsi="Arial" w:cs="Arial"/>
          <w:spacing w:val="1"/>
        </w:rPr>
        <w:t>r</w:t>
      </w:r>
      <w:r>
        <w:rPr>
          <w:rFonts w:ascii="Arial" w:eastAsia="Arial" w:hAnsi="Arial" w:cs="Arial"/>
          <w:spacing w:val="-3"/>
        </w:rPr>
        <w:t>a</w:t>
      </w:r>
      <w:r>
        <w:rPr>
          <w:rFonts w:ascii="Arial" w:eastAsia="Arial" w:hAnsi="Arial" w:cs="Arial"/>
          <w:spacing w:val="1"/>
        </w:rPr>
        <w:t>ff</w:t>
      </w:r>
      <w:r>
        <w:rPr>
          <w:rFonts w:ascii="Arial" w:eastAsia="Arial" w:hAnsi="Arial" w:cs="Arial"/>
          <w:spacing w:val="-1"/>
        </w:rPr>
        <w:t>i</w:t>
      </w:r>
      <w:r>
        <w:rPr>
          <w:rFonts w:ascii="Arial" w:eastAsia="Arial" w:hAnsi="Arial" w:cs="Arial"/>
        </w:rPr>
        <w:t>c</w:t>
      </w:r>
      <w:r>
        <w:rPr>
          <w:rFonts w:ascii="Arial" w:eastAsia="Arial" w:hAnsi="Arial" w:cs="Arial"/>
          <w:spacing w:val="-1"/>
        </w:rPr>
        <w:t xml:space="preserve"> S</w:t>
      </w:r>
      <w:r>
        <w:rPr>
          <w:rFonts w:ascii="Arial" w:eastAsia="Arial" w:hAnsi="Arial" w:cs="Arial"/>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ces</w:t>
      </w:r>
      <w:r>
        <w:rPr>
          <w:rFonts w:ascii="Arial" w:eastAsia="Arial" w:hAnsi="Arial" w:cs="Arial"/>
          <w:spacing w:val="-1"/>
        </w:rPr>
        <w:t xml:space="preserve"> </w:t>
      </w:r>
      <w:r>
        <w:rPr>
          <w:rFonts w:ascii="Arial" w:eastAsia="Arial" w:hAnsi="Arial" w:cs="Arial"/>
          <w:spacing w:val="-4"/>
        </w:rPr>
        <w:t>w</w:t>
      </w:r>
      <w:r>
        <w:rPr>
          <w:rFonts w:ascii="Arial" w:eastAsia="Arial" w:hAnsi="Arial" w:cs="Arial"/>
        </w:rPr>
        <w:t>o</w:t>
      </w:r>
      <w:r>
        <w:rPr>
          <w:rFonts w:ascii="Arial" w:eastAsia="Arial" w:hAnsi="Arial" w:cs="Arial"/>
          <w:spacing w:val="1"/>
        </w:rPr>
        <w:t>r</w:t>
      </w:r>
      <w:r>
        <w:rPr>
          <w:rFonts w:ascii="Arial" w:eastAsia="Arial" w:hAnsi="Arial" w:cs="Arial"/>
          <w:spacing w:val="-1"/>
        </w:rPr>
        <w:t>l</w:t>
      </w:r>
      <w:r>
        <w:rPr>
          <w:rFonts w:ascii="Arial" w:eastAsia="Arial" w:hAnsi="Arial" w:cs="Arial"/>
        </w:rPr>
        <w:t>d</w:t>
      </w:r>
      <w:r>
        <w:rPr>
          <w:rFonts w:ascii="Arial" w:eastAsia="Arial" w:hAnsi="Arial" w:cs="Arial"/>
          <w:spacing w:val="5"/>
        </w:rPr>
        <w:t>-</w:t>
      </w:r>
      <w:r>
        <w:rPr>
          <w:rFonts w:ascii="Arial" w:eastAsia="Arial" w:hAnsi="Arial" w:cs="Arial"/>
          <w:spacing w:val="-4"/>
        </w:rPr>
        <w:t>w</w:t>
      </w:r>
      <w:r>
        <w:rPr>
          <w:rFonts w:ascii="Arial" w:eastAsia="Arial" w:hAnsi="Arial" w:cs="Arial"/>
          <w:spacing w:val="-1"/>
        </w:rPr>
        <w:t>i</w:t>
      </w:r>
      <w:r>
        <w:rPr>
          <w:rFonts w:ascii="Arial" w:eastAsia="Arial" w:hAnsi="Arial" w:cs="Arial"/>
        </w:rPr>
        <w:t>de.</w:t>
      </w:r>
    </w:p>
    <w:p w:rsidR="000A5570" w:rsidRDefault="000A5570">
      <w:pPr>
        <w:spacing w:before="9" w:after="0" w:line="110" w:lineRule="exact"/>
        <w:rPr>
          <w:sz w:val="11"/>
          <w:szCs w:val="11"/>
        </w:rPr>
      </w:pPr>
    </w:p>
    <w:p w:rsidR="000A5570" w:rsidRDefault="00863EB5">
      <w:pPr>
        <w:spacing w:after="0" w:line="240" w:lineRule="auto"/>
        <w:ind w:left="298" w:right="7490"/>
        <w:jc w:val="both"/>
        <w:rPr>
          <w:rFonts w:ascii="Arial" w:eastAsia="Arial" w:hAnsi="Arial" w:cs="Arial"/>
        </w:rPr>
      </w:pPr>
      <w:r>
        <w:rPr>
          <w:rFonts w:ascii="Arial" w:eastAsia="Arial" w:hAnsi="Arial" w:cs="Arial"/>
          <w:b/>
          <w:bCs/>
        </w:rPr>
        <w:t>1</w:t>
      </w:r>
      <w:r>
        <w:rPr>
          <w:rFonts w:ascii="Arial" w:eastAsia="Arial" w:hAnsi="Arial" w:cs="Arial"/>
          <w:b/>
          <w:bCs/>
          <w:spacing w:val="1"/>
        </w:rPr>
        <w:t>.</w:t>
      </w:r>
      <w:r>
        <w:rPr>
          <w:rFonts w:ascii="Arial" w:eastAsia="Arial" w:hAnsi="Arial" w:cs="Arial"/>
          <w:b/>
          <w:bCs/>
        </w:rPr>
        <w:t xml:space="preserve">2       </w:t>
      </w:r>
      <w:r>
        <w:rPr>
          <w:rFonts w:ascii="Arial" w:eastAsia="Arial" w:hAnsi="Arial" w:cs="Arial"/>
          <w:b/>
          <w:bCs/>
          <w:spacing w:val="55"/>
        </w:rPr>
        <w:t xml:space="preserve"> </w:t>
      </w:r>
      <w:r>
        <w:rPr>
          <w:rFonts w:ascii="Arial" w:eastAsia="Arial" w:hAnsi="Arial" w:cs="Arial"/>
          <w:b/>
          <w:bCs/>
          <w:spacing w:val="1"/>
        </w:rPr>
        <w:t>O</w:t>
      </w:r>
      <w:r>
        <w:rPr>
          <w:rFonts w:ascii="Arial" w:eastAsia="Arial" w:hAnsi="Arial" w:cs="Arial"/>
          <w:b/>
          <w:bCs/>
        </w:rPr>
        <w:t>b</w:t>
      </w:r>
      <w:r>
        <w:rPr>
          <w:rFonts w:ascii="Arial" w:eastAsia="Arial" w:hAnsi="Arial" w:cs="Arial"/>
          <w:b/>
          <w:bCs/>
          <w:spacing w:val="-1"/>
        </w:rPr>
        <w:t>j</w:t>
      </w:r>
      <w:r>
        <w:rPr>
          <w:rFonts w:ascii="Arial" w:eastAsia="Arial" w:hAnsi="Arial" w:cs="Arial"/>
          <w:b/>
          <w:bCs/>
        </w:rPr>
        <w:t>ec</w:t>
      </w:r>
      <w:r>
        <w:rPr>
          <w:rFonts w:ascii="Arial" w:eastAsia="Arial" w:hAnsi="Arial" w:cs="Arial"/>
          <w:b/>
          <w:bCs/>
          <w:spacing w:val="1"/>
        </w:rPr>
        <w:t>ti</w:t>
      </w:r>
      <w:r>
        <w:rPr>
          <w:rFonts w:ascii="Arial" w:eastAsia="Arial" w:hAnsi="Arial" w:cs="Arial"/>
          <w:b/>
          <w:bCs/>
          <w:spacing w:val="-3"/>
        </w:rPr>
        <w:t>v</w:t>
      </w:r>
      <w:r>
        <w:rPr>
          <w:rFonts w:ascii="Arial" w:eastAsia="Arial" w:hAnsi="Arial" w:cs="Arial"/>
          <w:b/>
          <w:bCs/>
        </w:rPr>
        <w:t>es</w:t>
      </w:r>
    </w:p>
    <w:p w:rsidR="000A5570" w:rsidRDefault="000A5570">
      <w:pPr>
        <w:spacing w:before="1" w:after="0" w:line="120" w:lineRule="exact"/>
        <w:rPr>
          <w:sz w:val="12"/>
          <w:szCs w:val="12"/>
        </w:rPr>
      </w:pPr>
    </w:p>
    <w:p w:rsidR="000A5570" w:rsidRDefault="00863EB5">
      <w:pPr>
        <w:spacing w:after="0" w:line="240" w:lineRule="auto"/>
        <w:ind w:left="298" w:right="97"/>
        <w:jc w:val="both"/>
        <w:rPr>
          <w:rFonts w:ascii="Arial" w:eastAsia="Arial" w:hAnsi="Arial" w:cs="Arial"/>
        </w:rPr>
      </w:pPr>
      <w:r>
        <w:rPr>
          <w:rFonts w:ascii="Arial" w:eastAsia="Arial" w:hAnsi="Arial" w:cs="Arial"/>
          <w:spacing w:val="-1"/>
        </w:rPr>
        <w:t>C</w:t>
      </w:r>
      <w:r>
        <w:rPr>
          <w:rFonts w:ascii="Arial" w:eastAsia="Arial" w:hAnsi="Arial" w:cs="Arial"/>
        </w:rPr>
        <w:t>o</w:t>
      </w:r>
      <w:r>
        <w:rPr>
          <w:rFonts w:ascii="Arial" w:eastAsia="Arial" w:hAnsi="Arial" w:cs="Arial"/>
          <w:spacing w:val="1"/>
        </w:rPr>
        <w:t>m</w:t>
      </w:r>
      <w:r>
        <w:rPr>
          <w:rFonts w:ascii="Arial" w:eastAsia="Arial" w:hAnsi="Arial" w:cs="Arial"/>
        </w:rPr>
        <w:t>pe</w:t>
      </w:r>
      <w:r>
        <w:rPr>
          <w:rFonts w:ascii="Arial" w:eastAsia="Arial" w:hAnsi="Arial" w:cs="Arial"/>
          <w:spacing w:val="1"/>
        </w:rPr>
        <w:t>t</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26"/>
        </w:rPr>
        <w:t xml:space="preserve"> </w:t>
      </w:r>
      <w:r>
        <w:rPr>
          <w:rFonts w:ascii="Arial" w:eastAsia="Arial" w:hAnsi="Arial" w:cs="Arial"/>
        </w:rPr>
        <w:t xml:space="preserve">and </w:t>
      </w:r>
      <w:r>
        <w:rPr>
          <w:rFonts w:ascii="Arial" w:eastAsia="Arial" w:hAnsi="Arial" w:cs="Arial"/>
          <w:spacing w:val="50"/>
        </w:rPr>
        <w:t xml:space="preserve"> </w:t>
      </w:r>
      <w:r>
        <w:rPr>
          <w:rFonts w:ascii="Arial" w:eastAsia="Arial" w:hAnsi="Arial" w:cs="Arial"/>
        </w:rPr>
        <w:t>/</w:t>
      </w:r>
      <w:r>
        <w:rPr>
          <w:rFonts w:ascii="Arial" w:eastAsia="Arial" w:hAnsi="Arial" w:cs="Arial"/>
          <w:spacing w:val="26"/>
        </w:rPr>
        <w:t xml:space="preserve"> </w:t>
      </w:r>
      <w:r>
        <w:rPr>
          <w:rFonts w:ascii="Arial" w:eastAsia="Arial" w:hAnsi="Arial" w:cs="Arial"/>
          <w:spacing w:val="-3"/>
        </w:rPr>
        <w:t>o</w:t>
      </w:r>
      <w:r>
        <w:rPr>
          <w:rFonts w:ascii="Arial" w:eastAsia="Arial" w:hAnsi="Arial" w:cs="Arial"/>
        </w:rPr>
        <w:t>r</w:t>
      </w:r>
      <w:r>
        <w:rPr>
          <w:rFonts w:ascii="Arial" w:eastAsia="Arial" w:hAnsi="Arial" w:cs="Arial"/>
          <w:spacing w:val="26"/>
        </w:rPr>
        <w:t xml:space="preserve"> </w:t>
      </w:r>
      <w:r>
        <w:rPr>
          <w:rFonts w:ascii="Arial" w:eastAsia="Arial" w:hAnsi="Arial" w:cs="Arial"/>
          <w:spacing w:val="-1"/>
        </w:rPr>
        <w:t>V</w:t>
      </w:r>
      <w:r>
        <w:rPr>
          <w:rFonts w:ascii="Arial" w:eastAsia="Arial" w:hAnsi="Arial" w:cs="Arial"/>
        </w:rPr>
        <w:t>TS</w:t>
      </w:r>
      <w:r>
        <w:rPr>
          <w:rFonts w:ascii="Arial" w:eastAsia="Arial" w:hAnsi="Arial" w:cs="Arial"/>
          <w:spacing w:val="24"/>
        </w:rPr>
        <w:t xml:space="preserve"> </w:t>
      </w:r>
      <w:r>
        <w:rPr>
          <w:rFonts w:ascii="Arial" w:eastAsia="Arial" w:hAnsi="Arial" w:cs="Arial"/>
        </w:rPr>
        <w:t>au</w:t>
      </w:r>
      <w:r>
        <w:rPr>
          <w:rFonts w:ascii="Arial" w:eastAsia="Arial" w:hAnsi="Arial" w:cs="Arial"/>
          <w:spacing w:val="1"/>
        </w:rPr>
        <w:t>t</w:t>
      </w:r>
      <w:r>
        <w:rPr>
          <w:rFonts w:ascii="Arial" w:eastAsia="Arial" w:hAnsi="Arial" w:cs="Arial"/>
        </w:rPr>
        <w:t>ho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es</w:t>
      </w:r>
      <w:r>
        <w:rPr>
          <w:rFonts w:ascii="Arial" w:eastAsia="Arial" w:hAnsi="Arial" w:cs="Arial"/>
          <w:spacing w:val="25"/>
        </w:rPr>
        <w:t xml:space="preserve"> </w:t>
      </w:r>
      <w:r>
        <w:rPr>
          <w:rFonts w:ascii="Arial" w:eastAsia="Arial" w:hAnsi="Arial" w:cs="Arial"/>
        </w:rPr>
        <w:t>a</w:t>
      </w:r>
      <w:r>
        <w:rPr>
          <w:rFonts w:ascii="Arial" w:eastAsia="Arial" w:hAnsi="Arial" w:cs="Arial"/>
          <w:spacing w:val="1"/>
        </w:rPr>
        <w:t>r</w:t>
      </w:r>
      <w:r>
        <w:rPr>
          <w:rFonts w:ascii="Arial" w:eastAsia="Arial" w:hAnsi="Arial" w:cs="Arial"/>
        </w:rPr>
        <w:t>e</w:t>
      </w:r>
      <w:r>
        <w:rPr>
          <w:rFonts w:ascii="Arial" w:eastAsia="Arial" w:hAnsi="Arial" w:cs="Arial"/>
          <w:spacing w:val="25"/>
        </w:rPr>
        <w:t xml:space="preserve"> </w:t>
      </w:r>
      <w:r>
        <w:rPr>
          <w:rFonts w:ascii="Arial" w:eastAsia="Arial" w:hAnsi="Arial" w:cs="Arial"/>
        </w:rPr>
        <w:t>e</w:t>
      </w:r>
      <w:r>
        <w:rPr>
          <w:rFonts w:ascii="Arial" w:eastAsia="Arial" w:hAnsi="Arial" w:cs="Arial"/>
          <w:spacing w:val="-3"/>
        </w:rPr>
        <w:t>n</w:t>
      </w:r>
      <w:r>
        <w:rPr>
          <w:rFonts w:ascii="Arial" w:eastAsia="Arial" w:hAnsi="Arial" w:cs="Arial"/>
        </w:rPr>
        <w:t>cou</w:t>
      </w:r>
      <w:r>
        <w:rPr>
          <w:rFonts w:ascii="Arial" w:eastAsia="Arial" w:hAnsi="Arial" w:cs="Arial"/>
          <w:spacing w:val="-2"/>
        </w:rPr>
        <w:t>r</w:t>
      </w:r>
      <w:r>
        <w:rPr>
          <w:rFonts w:ascii="Arial" w:eastAsia="Arial" w:hAnsi="Arial" w:cs="Arial"/>
        </w:rPr>
        <w:t>a</w:t>
      </w:r>
      <w:r>
        <w:rPr>
          <w:rFonts w:ascii="Arial" w:eastAsia="Arial" w:hAnsi="Arial" w:cs="Arial"/>
          <w:spacing w:val="2"/>
        </w:rPr>
        <w:t>g</w:t>
      </w:r>
      <w:r>
        <w:rPr>
          <w:rFonts w:ascii="Arial" w:eastAsia="Arial" w:hAnsi="Arial" w:cs="Arial"/>
        </w:rPr>
        <w:t>ed</w:t>
      </w:r>
      <w:r>
        <w:rPr>
          <w:rFonts w:ascii="Arial" w:eastAsia="Arial" w:hAnsi="Arial" w:cs="Arial"/>
          <w:spacing w:val="2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5"/>
        </w:rPr>
        <w:t xml:space="preserve"> </w:t>
      </w:r>
      <w:r>
        <w:rPr>
          <w:rFonts w:ascii="Arial" w:eastAsia="Arial" w:hAnsi="Arial" w:cs="Arial"/>
        </w:rPr>
        <w:t>adopt</w:t>
      </w:r>
      <w:r>
        <w:rPr>
          <w:rFonts w:ascii="Arial" w:eastAsia="Arial" w:hAnsi="Arial" w:cs="Arial"/>
          <w:spacing w:val="24"/>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25"/>
        </w:rPr>
        <w:t xml:space="preserve"> </w:t>
      </w:r>
      <w:r>
        <w:rPr>
          <w:rFonts w:ascii="Arial" w:eastAsia="Arial" w:hAnsi="Arial" w:cs="Arial"/>
          <w:spacing w:val="-1"/>
        </w:rPr>
        <w:t>R</w:t>
      </w:r>
      <w:r>
        <w:rPr>
          <w:rFonts w:ascii="Arial" w:eastAsia="Arial" w:hAnsi="Arial" w:cs="Arial"/>
        </w:rPr>
        <w:t>ec</w:t>
      </w:r>
      <w:r>
        <w:rPr>
          <w:rFonts w:ascii="Arial" w:eastAsia="Arial" w:hAnsi="Arial" w:cs="Arial"/>
          <w:spacing w:val="-3"/>
        </w:rPr>
        <w:t>o</w:t>
      </w:r>
      <w:r>
        <w:rPr>
          <w:rFonts w:ascii="Arial" w:eastAsia="Arial" w:hAnsi="Arial" w:cs="Arial"/>
          <w:spacing w:val="1"/>
        </w:rPr>
        <w:t>mm</w:t>
      </w:r>
      <w:r>
        <w:rPr>
          <w:rFonts w:ascii="Arial" w:eastAsia="Arial" w:hAnsi="Arial" w:cs="Arial"/>
        </w:rPr>
        <w:t>end</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5"/>
        </w:rPr>
        <w:t xml:space="preserve"> </w:t>
      </w:r>
      <w:r>
        <w:rPr>
          <w:rFonts w:ascii="Arial" w:eastAsia="Arial" w:hAnsi="Arial" w:cs="Arial"/>
          <w:spacing w:val="1"/>
        </w:rPr>
        <w:t>t</w:t>
      </w:r>
      <w:r>
        <w:rPr>
          <w:rFonts w:ascii="Arial" w:eastAsia="Arial" w:hAnsi="Arial" w:cs="Arial"/>
          <w:spacing w:val="-3"/>
        </w:rPr>
        <w:t>o</w:t>
      </w:r>
      <w:r>
        <w:rPr>
          <w:rFonts w:ascii="Arial" w:eastAsia="Arial" w:hAnsi="Arial" w:cs="Arial"/>
          <w:spacing w:val="2"/>
        </w:rPr>
        <w:t>g</w:t>
      </w:r>
      <w:r>
        <w:rPr>
          <w:rFonts w:ascii="Arial" w:eastAsia="Arial" w:hAnsi="Arial" w:cs="Arial"/>
          <w:spacing w:val="-3"/>
        </w:rPr>
        <w:t>e</w:t>
      </w:r>
      <w:r>
        <w:rPr>
          <w:rFonts w:ascii="Arial" w:eastAsia="Arial" w:hAnsi="Arial" w:cs="Arial"/>
          <w:spacing w:val="1"/>
        </w:rPr>
        <w:t>t</w:t>
      </w:r>
      <w:r>
        <w:rPr>
          <w:rFonts w:ascii="Arial" w:eastAsia="Arial" w:hAnsi="Arial" w:cs="Arial"/>
        </w:rPr>
        <w:t>h</w:t>
      </w:r>
      <w:r>
        <w:rPr>
          <w:rFonts w:ascii="Arial" w:eastAsia="Arial" w:hAnsi="Arial" w:cs="Arial"/>
          <w:spacing w:val="-3"/>
        </w:rPr>
        <w:t>e</w:t>
      </w:r>
      <w:r>
        <w:rPr>
          <w:rFonts w:ascii="Arial" w:eastAsia="Arial" w:hAnsi="Arial" w:cs="Arial"/>
        </w:rPr>
        <w:t xml:space="preserve">r </w:t>
      </w:r>
      <w:r>
        <w:rPr>
          <w:rFonts w:ascii="Arial" w:eastAsia="Arial" w:hAnsi="Arial" w:cs="Arial"/>
          <w:spacing w:val="-1"/>
        </w:rPr>
        <w:t>wi</w:t>
      </w:r>
      <w:r>
        <w:rPr>
          <w:rFonts w:ascii="Arial" w:eastAsia="Arial" w:hAnsi="Arial" w:cs="Arial"/>
          <w:spacing w:val="1"/>
        </w:rPr>
        <w:t>t</w:t>
      </w:r>
      <w:r>
        <w:rPr>
          <w:rFonts w:ascii="Arial" w:eastAsia="Arial" w:hAnsi="Arial" w:cs="Arial"/>
        </w:rPr>
        <w:t>h</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17"/>
        </w:rPr>
        <w:t xml:space="preserve"> </w:t>
      </w:r>
      <w:r>
        <w:rPr>
          <w:rFonts w:ascii="Arial" w:eastAsia="Arial" w:hAnsi="Arial" w:cs="Arial"/>
        </w:rPr>
        <w:t>assoc</w:t>
      </w:r>
      <w:r>
        <w:rPr>
          <w:rFonts w:ascii="Arial" w:eastAsia="Arial" w:hAnsi="Arial" w:cs="Arial"/>
          <w:spacing w:val="-1"/>
        </w:rPr>
        <w:t>i</w:t>
      </w:r>
      <w:r>
        <w:rPr>
          <w:rFonts w:ascii="Arial" w:eastAsia="Arial" w:hAnsi="Arial" w:cs="Arial"/>
          <w:spacing w:val="-3"/>
        </w:rPr>
        <w:t>a</w:t>
      </w:r>
      <w:r>
        <w:rPr>
          <w:rFonts w:ascii="Arial" w:eastAsia="Arial" w:hAnsi="Arial" w:cs="Arial"/>
          <w:spacing w:val="1"/>
        </w:rPr>
        <w:t>t</w:t>
      </w:r>
      <w:r>
        <w:rPr>
          <w:rFonts w:ascii="Arial" w:eastAsia="Arial" w:hAnsi="Arial" w:cs="Arial"/>
        </w:rPr>
        <w:t>ed</w:t>
      </w:r>
      <w:r>
        <w:rPr>
          <w:rFonts w:ascii="Arial" w:eastAsia="Arial" w:hAnsi="Arial" w:cs="Arial"/>
          <w:spacing w:val="2"/>
        </w:rPr>
        <w:t xml:space="preserve"> </w:t>
      </w:r>
      <w:r>
        <w:rPr>
          <w:rFonts w:ascii="Arial" w:eastAsia="Arial" w:hAnsi="Arial" w:cs="Arial"/>
          <w:spacing w:val="1"/>
        </w:rPr>
        <w:t>m</w:t>
      </w:r>
      <w:r>
        <w:rPr>
          <w:rFonts w:ascii="Arial" w:eastAsia="Arial" w:hAnsi="Arial" w:cs="Arial"/>
          <w:spacing w:val="-3"/>
        </w:rPr>
        <w:t>o</w:t>
      </w:r>
      <w:r>
        <w:rPr>
          <w:rFonts w:ascii="Arial" w:eastAsia="Arial" w:hAnsi="Arial" w:cs="Arial"/>
        </w:rPr>
        <w:t>del</w:t>
      </w:r>
      <w:r>
        <w:rPr>
          <w:rFonts w:ascii="Arial" w:eastAsia="Arial" w:hAnsi="Arial" w:cs="Arial"/>
          <w:spacing w:val="4"/>
        </w:rPr>
        <w:t xml:space="preserve"> </w:t>
      </w:r>
      <w:r>
        <w:rPr>
          <w:rFonts w:ascii="Arial" w:eastAsia="Arial" w:hAnsi="Arial" w:cs="Arial"/>
        </w:rPr>
        <w:t>cou</w:t>
      </w:r>
      <w:r>
        <w:rPr>
          <w:rFonts w:ascii="Arial" w:eastAsia="Arial" w:hAnsi="Arial" w:cs="Arial"/>
          <w:spacing w:val="1"/>
        </w:rPr>
        <w:t>r</w:t>
      </w:r>
      <w:r>
        <w:rPr>
          <w:rFonts w:ascii="Arial" w:eastAsia="Arial" w:hAnsi="Arial" w:cs="Arial"/>
        </w:rPr>
        <w:t>ses</w:t>
      </w:r>
      <w:r>
        <w:rPr>
          <w:rFonts w:ascii="Arial" w:eastAsia="Arial" w:hAnsi="Arial" w:cs="Arial"/>
          <w:spacing w:val="2"/>
        </w:rPr>
        <w:t xml:space="preserve"> </w:t>
      </w:r>
      <w:r>
        <w:rPr>
          <w:rFonts w:ascii="Arial" w:eastAsia="Arial" w:hAnsi="Arial" w:cs="Arial"/>
        </w:rPr>
        <w:t>as</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4"/>
        </w:rPr>
        <w:t xml:space="preserve"> </w:t>
      </w:r>
      <w:r>
        <w:rPr>
          <w:rFonts w:ascii="Arial" w:eastAsia="Arial" w:hAnsi="Arial" w:cs="Arial"/>
        </w:rPr>
        <w:t>bas</w:t>
      </w:r>
      <w:r>
        <w:rPr>
          <w:rFonts w:ascii="Arial" w:eastAsia="Arial" w:hAnsi="Arial" w:cs="Arial"/>
          <w:spacing w:val="-1"/>
        </w:rPr>
        <w:t>i</w:t>
      </w:r>
      <w:r>
        <w:rPr>
          <w:rFonts w:ascii="Arial" w:eastAsia="Arial" w:hAnsi="Arial" w:cs="Arial"/>
        </w:rPr>
        <w:t xml:space="preserve">s </w:t>
      </w:r>
      <w:r>
        <w:rPr>
          <w:rFonts w:ascii="Arial" w:eastAsia="Arial" w:hAnsi="Arial" w:cs="Arial"/>
          <w:spacing w:val="3"/>
        </w:rPr>
        <w:t>f</w:t>
      </w:r>
      <w:r>
        <w:rPr>
          <w:rFonts w:ascii="Arial" w:eastAsia="Arial" w:hAnsi="Arial" w:cs="Arial"/>
        </w:rPr>
        <w:t>or</w:t>
      </w:r>
      <w:r>
        <w:rPr>
          <w:rFonts w:ascii="Arial" w:eastAsia="Arial" w:hAnsi="Arial" w:cs="Arial"/>
          <w:spacing w:val="1"/>
        </w:rPr>
        <w:t xml:space="preserve"> m</w:t>
      </w:r>
      <w:r>
        <w:rPr>
          <w:rFonts w:ascii="Arial" w:eastAsia="Arial" w:hAnsi="Arial" w:cs="Arial"/>
        </w:rPr>
        <w:t>anda</w:t>
      </w:r>
      <w:r>
        <w:rPr>
          <w:rFonts w:ascii="Arial" w:eastAsia="Arial" w:hAnsi="Arial" w:cs="Arial"/>
          <w:spacing w:val="3"/>
        </w:rPr>
        <w:t>t</w:t>
      </w:r>
      <w:r>
        <w:rPr>
          <w:rFonts w:ascii="Arial" w:eastAsia="Arial" w:hAnsi="Arial" w:cs="Arial"/>
          <w:spacing w:val="-3"/>
        </w:rPr>
        <w:t>o</w:t>
      </w:r>
      <w:r>
        <w:rPr>
          <w:rFonts w:ascii="Arial" w:eastAsia="Arial" w:hAnsi="Arial" w:cs="Arial"/>
          <w:spacing w:val="1"/>
        </w:rPr>
        <w:t>r</w:t>
      </w:r>
      <w:r>
        <w:rPr>
          <w:rFonts w:ascii="Arial" w:eastAsia="Arial" w:hAnsi="Arial" w:cs="Arial"/>
        </w:rPr>
        <w:t>y</w:t>
      </w:r>
      <w:r>
        <w:rPr>
          <w:rFonts w:ascii="Arial" w:eastAsia="Arial" w:hAnsi="Arial" w:cs="Arial"/>
          <w:spacing w:val="2"/>
        </w:rPr>
        <w:t xml:space="preserve">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7"/>
        </w:rPr>
        <w:t xml:space="preserve"> </w:t>
      </w:r>
      <w:r>
        <w:rPr>
          <w:rFonts w:ascii="Arial" w:eastAsia="Arial" w:hAnsi="Arial" w:cs="Arial"/>
          <w:spacing w:val="-3"/>
        </w:rPr>
        <w:t>i</w:t>
      </w:r>
      <w:r>
        <w:rPr>
          <w:rFonts w:ascii="Arial" w:eastAsia="Arial" w:hAnsi="Arial" w:cs="Arial"/>
        </w:rPr>
        <w:t>n</w:t>
      </w:r>
      <w:r>
        <w:rPr>
          <w:rFonts w:ascii="Arial" w:eastAsia="Arial" w:hAnsi="Arial" w:cs="Arial"/>
          <w:spacing w:val="4"/>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anner</w:t>
      </w:r>
      <w:r>
        <w:rPr>
          <w:rFonts w:ascii="Arial" w:eastAsia="Arial" w:hAnsi="Arial" w:cs="Arial"/>
          <w:spacing w:val="3"/>
        </w:rPr>
        <w:t xml:space="preserve"> </w:t>
      </w:r>
      <w:r>
        <w:rPr>
          <w:rFonts w:ascii="Arial" w:eastAsia="Arial" w:hAnsi="Arial" w:cs="Arial"/>
        </w:rPr>
        <w:t>cons</w:t>
      </w:r>
      <w:r>
        <w:rPr>
          <w:rFonts w:ascii="Arial" w:eastAsia="Arial" w:hAnsi="Arial" w:cs="Arial"/>
          <w:spacing w:val="-1"/>
        </w:rPr>
        <w:t>i</w:t>
      </w:r>
      <w:r>
        <w:rPr>
          <w:rFonts w:ascii="Arial" w:eastAsia="Arial" w:hAnsi="Arial" w:cs="Arial"/>
        </w:rPr>
        <w:t>s</w:t>
      </w:r>
      <w:r>
        <w:rPr>
          <w:rFonts w:ascii="Arial" w:eastAsia="Arial" w:hAnsi="Arial" w:cs="Arial"/>
          <w:spacing w:val="1"/>
        </w:rPr>
        <w:t>t</w:t>
      </w:r>
      <w:r>
        <w:rPr>
          <w:rFonts w:ascii="Arial" w:eastAsia="Arial" w:hAnsi="Arial" w:cs="Arial"/>
        </w:rPr>
        <w:t>e</w:t>
      </w:r>
      <w:r>
        <w:rPr>
          <w:rFonts w:ascii="Arial" w:eastAsia="Arial" w:hAnsi="Arial" w:cs="Arial"/>
          <w:spacing w:val="-3"/>
        </w:rPr>
        <w:t>n</w:t>
      </w:r>
      <w:r>
        <w:rPr>
          <w:rFonts w:ascii="Arial" w:eastAsia="Arial" w:hAnsi="Arial" w:cs="Arial"/>
        </w:rPr>
        <w:t xml:space="preserve">t </w:t>
      </w:r>
      <w:r>
        <w:rPr>
          <w:rFonts w:ascii="Arial" w:eastAsia="Arial" w:hAnsi="Arial" w:cs="Arial"/>
          <w:spacing w:val="-1"/>
        </w:rPr>
        <w:t>wi</w:t>
      </w:r>
      <w:r>
        <w:rPr>
          <w:rFonts w:ascii="Arial" w:eastAsia="Arial" w:hAnsi="Arial" w:cs="Arial"/>
          <w:spacing w:val="1"/>
        </w:rPr>
        <w:t>t</w:t>
      </w:r>
      <w:r>
        <w:rPr>
          <w:rFonts w:ascii="Arial" w:eastAsia="Arial" w:hAnsi="Arial" w:cs="Arial"/>
        </w:rPr>
        <w:t>h</w:t>
      </w:r>
      <w:r>
        <w:rPr>
          <w:rFonts w:ascii="Arial" w:eastAsia="Arial" w:hAnsi="Arial" w:cs="Arial"/>
          <w:spacing w:val="1"/>
        </w:rPr>
        <w:t xml:space="preserve"> t</w:t>
      </w:r>
      <w:r>
        <w:rPr>
          <w:rFonts w:ascii="Arial" w:eastAsia="Arial" w:hAnsi="Arial" w:cs="Arial"/>
        </w:rPr>
        <w:t>he</w:t>
      </w:r>
      <w:r>
        <w:rPr>
          <w:rFonts w:ascii="Arial" w:eastAsia="Arial" w:hAnsi="Arial" w:cs="Arial"/>
          <w:spacing w:val="-1"/>
        </w:rPr>
        <w:t>i</w:t>
      </w:r>
      <w:r>
        <w:rPr>
          <w:rFonts w:ascii="Arial" w:eastAsia="Arial" w:hAnsi="Arial" w:cs="Arial"/>
        </w:rPr>
        <w:t>r do</w:t>
      </w:r>
      <w:r>
        <w:rPr>
          <w:rFonts w:ascii="Arial" w:eastAsia="Arial" w:hAnsi="Arial" w:cs="Arial"/>
          <w:spacing w:val="1"/>
        </w:rPr>
        <w:t>m</w:t>
      </w:r>
      <w:r>
        <w:rPr>
          <w:rFonts w:ascii="Arial" w:eastAsia="Arial" w:hAnsi="Arial" w:cs="Arial"/>
          <w:spacing w:val="-3"/>
        </w:rPr>
        <w:t>e</w:t>
      </w:r>
      <w:r>
        <w:rPr>
          <w:rFonts w:ascii="Arial" w:eastAsia="Arial" w:hAnsi="Arial" w:cs="Arial"/>
        </w:rPr>
        <w:t>s</w:t>
      </w:r>
      <w:r>
        <w:rPr>
          <w:rFonts w:ascii="Arial" w:eastAsia="Arial" w:hAnsi="Arial" w:cs="Arial"/>
          <w:spacing w:val="1"/>
        </w:rPr>
        <w:t>t</w:t>
      </w:r>
      <w:r>
        <w:rPr>
          <w:rFonts w:ascii="Arial" w:eastAsia="Arial" w:hAnsi="Arial" w:cs="Arial"/>
          <w:spacing w:val="-1"/>
        </w:rPr>
        <w:t>i</w:t>
      </w:r>
      <w:r>
        <w:rPr>
          <w:rFonts w:ascii="Arial" w:eastAsia="Arial" w:hAnsi="Arial" w:cs="Arial"/>
        </w:rPr>
        <w:t>c</w:t>
      </w:r>
      <w:r>
        <w:rPr>
          <w:rFonts w:ascii="Arial" w:eastAsia="Arial" w:hAnsi="Arial" w:cs="Arial"/>
          <w:spacing w:val="1"/>
        </w:rPr>
        <w:t xml:space="preserve"> </w:t>
      </w:r>
      <w:r>
        <w:rPr>
          <w:rFonts w:ascii="Arial" w:eastAsia="Arial" w:hAnsi="Arial" w:cs="Arial"/>
          <w:spacing w:val="-1"/>
        </w:rPr>
        <w:t>l</w:t>
      </w:r>
      <w:r>
        <w:rPr>
          <w:rFonts w:ascii="Arial" w:eastAsia="Arial" w:hAnsi="Arial" w:cs="Arial"/>
          <w:spacing w:val="-3"/>
        </w:rPr>
        <w:t>e</w:t>
      </w:r>
      <w:r>
        <w:rPr>
          <w:rFonts w:ascii="Arial" w:eastAsia="Arial" w:hAnsi="Arial" w:cs="Arial"/>
          <w:spacing w:val="2"/>
        </w:rPr>
        <w:t>g</w:t>
      </w:r>
      <w:r>
        <w:rPr>
          <w:rFonts w:ascii="Arial" w:eastAsia="Arial" w:hAnsi="Arial" w:cs="Arial"/>
        </w:rPr>
        <w:t>al</w:t>
      </w:r>
      <w:r>
        <w:rPr>
          <w:rFonts w:ascii="Arial" w:eastAsia="Arial" w:hAnsi="Arial" w:cs="Arial"/>
          <w:spacing w:val="-2"/>
        </w:rPr>
        <w:t xml:space="preserve"> </w:t>
      </w:r>
      <w:r>
        <w:rPr>
          <w:rFonts w:ascii="Arial" w:eastAsia="Arial" w:hAnsi="Arial" w:cs="Arial"/>
          <w:spacing w:val="1"/>
        </w:rPr>
        <w:t>fr</w:t>
      </w:r>
      <w:r>
        <w:rPr>
          <w:rFonts w:ascii="Arial" w:eastAsia="Arial" w:hAnsi="Arial" w:cs="Arial"/>
          <w:spacing w:val="-3"/>
        </w:rPr>
        <w:t>a</w:t>
      </w:r>
      <w:r>
        <w:rPr>
          <w:rFonts w:ascii="Arial" w:eastAsia="Arial" w:hAnsi="Arial" w:cs="Arial"/>
          <w:spacing w:val="1"/>
        </w:rPr>
        <w:t>m</w:t>
      </w:r>
      <w:r>
        <w:rPr>
          <w:rFonts w:ascii="Arial" w:eastAsia="Arial" w:hAnsi="Arial" w:cs="Arial"/>
        </w:rPr>
        <w:t>e</w:t>
      </w:r>
      <w:r>
        <w:rPr>
          <w:rFonts w:ascii="Arial" w:eastAsia="Arial" w:hAnsi="Arial" w:cs="Arial"/>
          <w:spacing w:val="-3"/>
        </w:rPr>
        <w:t>w</w:t>
      </w:r>
      <w:r>
        <w:rPr>
          <w:rFonts w:ascii="Arial" w:eastAsia="Arial" w:hAnsi="Arial" w:cs="Arial"/>
        </w:rPr>
        <w:t>o</w:t>
      </w:r>
      <w:r>
        <w:rPr>
          <w:rFonts w:ascii="Arial" w:eastAsia="Arial" w:hAnsi="Arial" w:cs="Arial"/>
          <w:spacing w:val="1"/>
        </w:rPr>
        <w:t>r</w:t>
      </w:r>
      <w:r>
        <w:rPr>
          <w:rFonts w:ascii="Arial" w:eastAsia="Arial" w:hAnsi="Arial" w:cs="Arial"/>
        </w:rPr>
        <w:t>k</w:t>
      </w:r>
    </w:p>
    <w:p w:rsidR="000A5570" w:rsidRDefault="000A5570">
      <w:pPr>
        <w:spacing w:before="3" w:after="0" w:line="170" w:lineRule="exact"/>
        <w:rPr>
          <w:sz w:val="17"/>
          <w:szCs w:val="17"/>
        </w:rPr>
      </w:pPr>
    </w:p>
    <w:p w:rsidR="000A5570" w:rsidRDefault="000A5570">
      <w:pPr>
        <w:spacing w:after="0" w:line="200" w:lineRule="exact"/>
        <w:rPr>
          <w:sz w:val="20"/>
          <w:szCs w:val="20"/>
        </w:rPr>
      </w:pPr>
    </w:p>
    <w:p w:rsidR="000A5570" w:rsidRDefault="00863EB5">
      <w:pPr>
        <w:spacing w:after="0" w:line="240" w:lineRule="auto"/>
        <w:ind w:left="298" w:right="3379"/>
        <w:jc w:val="both"/>
        <w:rPr>
          <w:rFonts w:ascii="Arial" w:eastAsia="Arial" w:hAnsi="Arial" w:cs="Arial"/>
        </w:rPr>
      </w:pP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rPr>
        <w:t>ob</w:t>
      </w:r>
      <w:r>
        <w:rPr>
          <w:rFonts w:ascii="Arial" w:eastAsia="Arial" w:hAnsi="Arial" w:cs="Arial"/>
          <w:spacing w:val="1"/>
        </w:rPr>
        <w:t>j</w:t>
      </w:r>
      <w:r>
        <w:rPr>
          <w:rFonts w:ascii="Arial" w:eastAsia="Arial" w:hAnsi="Arial" w:cs="Arial"/>
        </w:rPr>
        <w:t>e</w:t>
      </w:r>
      <w:r>
        <w:rPr>
          <w:rFonts w:ascii="Arial" w:eastAsia="Arial" w:hAnsi="Arial" w:cs="Arial"/>
          <w:spacing w:val="-2"/>
        </w:rPr>
        <w:t>c</w:t>
      </w:r>
      <w:r>
        <w:rPr>
          <w:rFonts w:ascii="Arial" w:eastAsia="Arial" w:hAnsi="Arial" w:cs="Arial"/>
          <w:spacing w:val="1"/>
        </w:rPr>
        <w:t>t</w:t>
      </w:r>
      <w:r>
        <w:rPr>
          <w:rFonts w:ascii="Arial" w:eastAsia="Arial" w:hAnsi="Arial" w:cs="Arial"/>
          <w:spacing w:val="-1"/>
        </w:rPr>
        <w:t>i</w:t>
      </w:r>
      <w:r>
        <w:rPr>
          <w:rFonts w:ascii="Arial" w:eastAsia="Arial" w:hAnsi="Arial" w:cs="Arial"/>
          <w:spacing w:val="-2"/>
        </w:rPr>
        <w:t>v</w:t>
      </w:r>
      <w:r>
        <w:rPr>
          <w:rFonts w:ascii="Arial" w:eastAsia="Arial" w:hAnsi="Arial" w:cs="Arial"/>
        </w:rPr>
        <w:t>es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rPr>
        <w:t>co</w:t>
      </w:r>
      <w:r>
        <w:rPr>
          <w:rFonts w:ascii="Arial" w:eastAsia="Arial" w:hAnsi="Arial" w:cs="Arial"/>
          <w:spacing w:val="1"/>
        </w:rPr>
        <w:t>mm</w:t>
      </w:r>
      <w:r>
        <w:rPr>
          <w:rFonts w:ascii="Arial" w:eastAsia="Arial" w:hAnsi="Arial" w:cs="Arial"/>
        </w:rPr>
        <w:t>en</w:t>
      </w:r>
      <w:r>
        <w:rPr>
          <w:rFonts w:ascii="Arial" w:eastAsia="Arial" w:hAnsi="Arial" w:cs="Arial"/>
          <w:spacing w:val="-3"/>
        </w:rPr>
        <w:t>d</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3"/>
        </w:rPr>
        <w:t>a</w:t>
      </w:r>
      <w:r>
        <w:rPr>
          <w:rFonts w:ascii="Arial" w:eastAsia="Arial" w:hAnsi="Arial" w:cs="Arial"/>
          <w:spacing w:val="1"/>
        </w:rPr>
        <w:t>r</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spacing w:val="-3"/>
        </w:rPr>
        <w:t>o</w:t>
      </w:r>
      <w:r>
        <w:rPr>
          <w:rFonts w:ascii="Arial" w:eastAsia="Arial" w:hAnsi="Arial" w:cs="Arial"/>
          <w:spacing w:val="-2"/>
        </w:rPr>
        <w:t>v</w:t>
      </w:r>
      <w:r>
        <w:rPr>
          <w:rFonts w:ascii="Arial" w:eastAsia="Arial" w:hAnsi="Arial" w:cs="Arial"/>
          <w:spacing w:val="-1"/>
        </w:rPr>
        <w:t>i</w:t>
      </w:r>
      <w:r>
        <w:rPr>
          <w:rFonts w:ascii="Arial" w:eastAsia="Arial" w:hAnsi="Arial" w:cs="Arial"/>
        </w:rPr>
        <w:t>de</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 xml:space="preserve"> </w:t>
      </w:r>
      <w:r>
        <w:rPr>
          <w:rFonts w:ascii="Arial" w:eastAsia="Arial" w:hAnsi="Arial" w:cs="Arial"/>
        </w:rPr>
        <w:t>bas</w:t>
      </w:r>
      <w:r>
        <w:rPr>
          <w:rFonts w:ascii="Arial" w:eastAsia="Arial" w:hAnsi="Arial" w:cs="Arial"/>
          <w:spacing w:val="-1"/>
        </w:rPr>
        <w:t>i</w:t>
      </w:r>
      <w:r>
        <w:rPr>
          <w:rFonts w:ascii="Arial" w:eastAsia="Arial" w:hAnsi="Arial" w:cs="Arial"/>
        </w:rPr>
        <w:t>s:</w:t>
      </w:r>
    </w:p>
    <w:p w:rsidR="000A5570" w:rsidRDefault="000A5570">
      <w:pPr>
        <w:spacing w:before="3" w:after="0" w:line="130" w:lineRule="exact"/>
        <w:rPr>
          <w:sz w:val="13"/>
          <w:szCs w:val="13"/>
        </w:rPr>
      </w:pPr>
    </w:p>
    <w:p w:rsidR="000A5570" w:rsidRDefault="00071E95">
      <w:pPr>
        <w:tabs>
          <w:tab w:val="left" w:pos="980"/>
        </w:tabs>
        <w:spacing w:after="0" w:line="240" w:lineRule="auto"/>
        <w:ind w:left="622" w:right="3755"/>
        <w:jc w:val="center"/>
        <w:rPr>
          <w:rFonts w:ascii="Arial" w:eastAsia="Arial" w:hAnsi="Arial" w:cs="Arial"/>
        </w:rPr>
      </w:pPr>
      <w:r>
        <w:pict>
          <v:group id="_x0000_s1712" style="position:absolute;left:0;text-align:left;margin-left:88.4pt;margin-top:15.35pt;width:450.65pt;height:27.05pt;z-index:-251694592;mso-position-horizontal-relative:page" coordorigin="1768,307" coordsize="9013,541">
            <v:group id="_x0000_s1715" style="position:absolute;left:1778;top:317;width:8993;height:266" coordorigin="1778,317" coordsize="8993,266">
              <v:shape id="_x0000_s1716" style="position:absolute;left:1778;top:317;width:8993;height:266" coordorigin="1778,317" coordsize="8993,266" path="m1778,584r8993,l10771,317r-8993,l1778,584e" fillcolor="yellow" stroked="f">
                <v:path arrowok="t"/>
              </v:shape>
            </v:group>
            <v:group id="_x0000_s1713" style="position:absolute;left:2138;top:584;width:5846;height:254" coordorigin="2138,584" coordsize="5846,254">
              <v:shape id="_x0000_s1714" style="position:absolute;left:2138;top:584;width:5846;height:254" coordorigin="2138,584" coordsize="5846,254" path="m2138,838r5847,l7985,584r-5847,l2138,838e" fillcolor="yellow" stroked="f">
                <v:path arrowok="t"/>
              </v:shape>
            </v:group>
            <w10:wrap anchorx="page"/>
          </v:group>
        </w:pict>
      </w:r>
      <w:r w:rsidR="00863EB5">
        <w:rPr>
          <w:rFonts w:ascii="Times New Roman" w:eastAsia="Times New Roman" w:hAnsi="Times New Roman" w:cs="Times New Roman"/>
          <w:w w:val="131"/>
        </w:rPr>
        <w:t>•</w:t>
      </w:r>
      <w:r w:rsidR="00863EB5">
        <w:rPr>
          <w:rFonts w:ascii="Times New Roman" w:eastAsia="Times New Roman" w:hAnsi="Times New Roman" w:cs="Times New Roman"/>
        </w:rPr>
        <w:tab/>
      </w:r>
      <w:r w:rsidR="00863EB5">
        <w:rPr>
          <w:rFonts w:ascii="Arial" w:eastAsia="Arial" w:hAnsi="Arial" w:cs="Arial"/>
          <w:spacing w:val="1"/>
        </w:rPr>
        <w:t>f</w:t>
      </w:r>
      <w:r w:rsidR="00863EB5">
        <w:rPr>
          <w:rFonts w:ascii="Arial" w:eastAsia="Arial" w:hAnsi="Arial" w:cs="Arial"/>
        </w:rPr>
        <w:t xml:space="preserve">or </w:t>
      </w:r>
      <w:r w:rsidR="00863EB5">
        <w:rPr>
          <w:rFonts w:ascii="Arial" w:eastAsia="Arial" w:hAnsi="Arial" w:cs="Arial"/>
          <w:spacing w:val="-1"/>
        </w:rPr>
        <w:t>V</w:t>
      </w:r>
      <w:r w:rsidR="00863EB5">
        <w:rPr>
          <w:rFonts w:ascii="Arial" w:eastAsia="Arial" w:hAnsi="Arial" w:cs="Arial"/>
          <w:spacing w:val="2"/>
        </w:rPr>
        <w:t>T</w:t>
      </w:r>
      <w:r w:rsidR="00863EB5">
        <w:rPr>
          <w:rFonts w:ascii="Arial" w:eastAsia="Arial" w:hAnsi="Arial" w:cs="Arial"/>
        </w:rPr>
        <w:t>S</w:t>
      </w:r>
      <w:r w:rsidR="00863EB5">
        <w:rPr>
          <w:rFonts w:ascii="Arial" w:eastAsia="Arial" w:hAnsi="Arial" w:cs="Arial"/>
          <w:spacing w:val="-2"/>
        </w:rPr>
        <w:t xml:space="preserve"> </w:t>
      </w:r>
      <w:r w:rsidR="00863EB5">
        <w:rPr>
          <w:rFonts w:ascii="Arial" w:eastAsia="Arial" w:hAnsi="Arial" w:cs="Arial"/>
          <w:spacing w:val="-1"/>
        </w:rPr>
        <w:t>A</w:t>
      </w:r>
      <w:r w:rsidR="00863EB5">
        <w:rPr>
          <w:rFonts w:ascii="Arial" w:eastAsia="Arial" w:hAnsi="Arial" w:cs="Arial"/>
        </w:rPr>
        <w:t>u</w:t>
      </w:r>
      <w:r w:rsidR="00863EB5">
        <w:rPr>
          <w:rFonts w:ascii="Arial" w:eastAsia="Arial" w:hAnsi="Arial" w:cs="Arial"/>
          <w:spacing w:val="1"/>
        </w:rPr>
        <w:t>t</w:t>
      </w:r>
      <w:r w:rsidR="00863EB5">
        <w:rPr>
          <w:rFonts w:ascii="Arial" w:eastAsia="Arial" w:hAnsi="Arial" w:cs="Arial"/>
        </w:rPr>
        <w:t>h</w:t>
      </w:r>
      <w:r w:rsidR="00863EB5">
        <w:rPr>
          <w:rFonts w:ascii="Arial" w:eastAsia="Arial" w:hAnsi="Arial" w:cs="Arial"/>
          <w:spacing w:val="-3"/>
        </w:rPr>
        <w:t>o</w:t>
      </w:r>
      <w:r w:rsidR="00863EB5">
        <w:rPr>
          <w:rFonts w:ascii="Arial" w:eastAsia="Arial" w:hAnsi="Arial" w:cs="Arial"/>
          <w:spacing w:val="1"/>
        </w:rPr>
        <w:t>r</w:t>
      </w:r>
      <w:r w:rsidR="00863EB5">
        <w:rPr>
          <w:rFonts w:ascii="Arial" w:eastAsia="Arial" w:hAnsi="Arial" w:cs="Arial"/>
          <w:spacing w:val="-1"/>
        </w:rPr>
        <w:t>i</w:t>
      </w:r>
      <w:r w:rsidR="00863EB5">
        <w:rPr>
          <w:rFonts w:ascii="Arial" w:eastAsia="Arial" w:hAnsi="Arial" w:cs="Arial"/>
          <w:spacing w:val="1"/>
        </w:rPr>
        <w:t>t</w:t>
      </w:r>
      <w:r w:rsidR="00863EB5">
        <w:rPr>
          <w:rFonts w:ascii="Arial" w:eastAsia="Arial" w:hAnsi="Arial" w:cs="Arial"/>
          <w:spacing w:val="-1"/>
        </w:rPr>
        <w:t>i</w:t>
      </w:r>
      <w:r w:rsidR="00863EB5">
        <w:rPr>
          <w:rFonts w:ascii="Arial" w:eastAsia="Arial" w:hAnsi="Arial" w:cs="Arial"/>
        </w:rPr>
        <w:t>es</w:t>
      </w:r>
      <w:r w:rsidR="00863EB5">
        <w:rPr>
          <w:rFonts w:ascii="Arial" w:eastAsia="Arial" w:hAnsi="Arial" w:cs="Arial"/>
          <w:spacing w:val="1"/>
        </w:rPr>
        <w:t xml:space="preserve"> </w:t>
      </w:r>
      <w:r w:rsidR="00863EB5">
        <w:rPr>
          <w:rFonts w:ascii="Arial" w:eastAsia="Arial" w:hAnsi="Arial" w:cs="Arial"/>
          <w:spacing w:val="-3"/>
        </w:rPr>
        <w:t>w</w:t>
      </w:r>
      <w:r w:rsidR="00863EB5">
        <w:rPr>
          <w:rFonts w:ascii="Arial" w:eastAsia="Arial" w:hAnsi="Arial" w:cs="Arial"/>
        </w:rPr>
        <w:t>hen</w:t>
      </w:r>
      <w:r w:rsidR="00863EB5">
        <w:rPr>
          <w:rFonts w:ascii="Arial" w:eastAsia="Arial" w:hAnsi="Arial" w:cs="Arial"/>
          <w:spacing w:val="1"/>
        </w:rPr>
        <w:t xml:space="preserve"> r</w:t>
      </w:r>
      <w:r w:rsidR="00863EB5">
        <w:rPr>
          <w:rFonts w:ascii="Arial" w:eastAsia="Arial" w:hAnsi="Arial" w:cs="Arial"/>
        </w:rPr>
        <w:t>e</w:t>
      </w:r>
      <w:r w:rsidR="00863EB5">
        <w:rPr>
          <w:rFonts w:ascii="Arial" w:eastAsia="Arial" w:hAnsi="Arial" w:cs="Arial"/>
          <w:spacing w:val="-2"/>
        </w:rPr>
        <w:t>c</w:t>
      </w:r>
      <w:r w:rsidR="00863EB5">
        <w:rPr>
          <w:rFonts w:ascii="Arial" w:eastAsia="Arial" w:hAnsi="Arial" w:cs="Arial"/>
          <w:spacing w:val="1"/>
        </w:rPr>
        <w:t>r</w:t>
      </w:r>
      <w:r w:rsidR="00863EB5">
        <w:rPr>
          <w:rFonts w:ascii="Arial" w:eastAsia="Arial" w:hAnsi="Arial" w:cs="Arial"/>
        </w:rPr>
        <w:t>u</w:t>
      </w:r>
      <w:r w:rsidR="00863EB5">
        <w:rPr>
          <w:rFonts w:ascii="Arial" w:eastAsia="Arial" w:hAnsi="Arial" w:cs="Arial"/>
          <w:spacing w:val="-1"/>
        </w:rPr>
        <w:t>i</w:t>
      </w:r>
      <w:r w:rsidR="00863EB5">
        <w:rPr>
          <w:rFonts w:ascii="Arial" w:eastAsia="Arial" w:hAnsi="Arial" w:cs="Arial"/>
          <w:spacing w:val="1"/>
        </w:rPr>
        <w:t>t</w:t>
      </w:r>
      <w:r w:rsidR="00863EB5">
        <w:rPr>
          <w:rFonts w:ascii="Arial" w:eastAsia="Arial" w:hAnsi="Arial" w:cs="Arial"/>
          <w:spacing w:val="-1"/>
        </w:rPr>
        <w:t>i</w:t>
      </w:r>
      <w:r w:rsidR="00863EB5">
        <w:rPr>
          <w:rFonts w:ascii="Arial" w:eastAsia="Arial" w:hAnsi="Arial" w:cs="Arial"/>
        </w:rPr>
        <w:t>ng</w:t>
      </w:r>
      <w:r w:rsidR="00863EB5">
        <w:rPr>
          <w:rFonts w:ascii="Arial" w:eastAsia="Arial" w:hAnsi="Arial" w:cs="Arial"/>
          <w:spacing w:val="1"/>
        </w:rPr>
        <w:t xml:space="preserve"> </w:t>
      </w:r>
      <w:r w:rsidR="00863EB5">
        <w:rPr>
          <w:rFonts w:ascii="Arial" w:eastAsia="Arial" w:hAnsi="Arial" w:cs="Arial"/>
          <w:spacing w:val="-3"/>
        </w:rPr>
        <w:t>V</w:t>
      </w:r>
      <w:r w:rsidR="00863EB5">
        <w:rPr>
          <w:rFonts w:ascii="Arial" w:eastAsia="Arial" w:hAnsi="Arial" w:cs="Arial"/>
          <w:spacing w:val="2"/>
        </w:rPr>
        <w:t>T</w:t>
      </w:r>
      <w:r w:rsidR="00863EB5">
        <w:rPr>
          <w:rFonts w:ascii="Arial" w:eastAsia="Arial" w:hAnsi="Arial" w:cs="Arial"/>
        </w:rPr>
        <w:t>S p</w:t>
      </w:r>
      <w:r w:rsidR="00863EB5">
        <w:rPr>
          <w:rFonts w:ascii="Arial" w:eastAsia="Arial" w:hAnsi="Arial" w:cs="Arial"/>
          <w:spacing w:val="-3"/>
        </w:rPr>
        <w:t>e</w:t>
      </w:r>
      <w:r w:rsidR="00863EB5">
        <w:rPr>
          <w:rFonts w:ascii="Arial" w:eastAsia="Arial" w:hAnsi="Arial" w:cs="Arial"/>
          <w:spacing w:val="1"/>
        </w:rPr>
        <w:t>r</w:t>
      </w:r>
      <w:r w:rsidR="00863EB5">
        <w:rPr>
          <w:rFonts w:ascii="Arial" w:eastAsia="Arial" w:hAnsi="Arial" w:cs="Arial"/>
        </w:rPr>
        <w:t>sonn</w:t>
      </w:r>
      <w:r w:rsidR="00863EB5">
        <w:rPr>
          <w:rFonts w:ascii="Arial" w:eastAsia="Arial" w:hAnsi="Arial" w:cs="Arial"/>
          <w:spacing w:val="-3"/>
        </w:rPr>
        <w:t>e</w:t>
      </w:r>
      <w:r w:rsidR="00863EB5">
        <w:rPr>
          <w:rFonts w:ascii="Arial" w:eastAsia="Arial" w:hAnsi="Arial" w:cs="Arial"/>
        </w:rPr>
        <w:t>l;</w:t>
      </w:r>
    </w:p>
    <w:p w:rsidR="000A5570" w:rsidRDefault="00071E95">
      <w:pPr>
        <w:tabs>
          <w:tab w:val="left" w:pos="1000"/>
        </w:tabs>
        <w:spacing w:before="80" w:after="0" w:line="252" w:lineRule="exact"/>
        <w:ind w:left="1018" w:right="101" w:hanging="360"/>
        <w:rPr>
          <w:rFonts w:ascii="Arial" w:eastAsia="Arial" w:hAnsi="Arial" w:cs="Arial"/>
        </w:rPr>
      </w:pPr>
      <w:r>
        <w:pict>
          <v:group id="_x0000_s1707" style="position:absolute;left:0;text-align:left;margin-left:88.4pt;margin-top:31.7pt;width:450.65pt;height:27.05pt;z-index:-251693568;mso-position-horizontal-relative:page" coordorigin="1768,634" coordsize="9013,541">
            <v:group id="_x0000_s1710" style="position:absolute;left:1778;top:644;width:8993;height:266" coordorigin="1778,644" coordsize="8993,266">
              <v:shape id="_x0000_s1711" style="position:absolute;left:1778;top:644;width:8993;height:266" coordorigin="1778,644" coordsize="8993,266" path="m1778,910r8993,l10771,644r-8993,l1778,910e" fillcolor="aqua" stroked="f">
                <v:path arrowok="t"/>
              </v:shape>
            </v:group>
            <v:group id="_x0000_s1708" style="position:absolute;left:2138;top:910;width:4867;height:254" coordorigin="2138,910" coordsize="4867,254">
              <v:shape id="_x0000_s1709" style="position:absolute;left:2138;top:910;width:4867;height:254" coordorigin="2138,910" coordsize="4867,254" path="m2138,1165r4868,l7006,910r-4868,l2138,1165e" fillcolor="aqua" stroked="f">
                <v:path arrowok="t"/>
              </v:shape>
            </v:group>
            <w10:wrap anchorx="page"/>
          </v:group>
        </w:pict>
      </w:r>
      <w:r w:rsidR="00863EB5">
        <w:rPr>
          <w:rFonts w:ascii="Times New Roman" w:eastAsia="Times New Roman" w:hAnsi="Times New Roman" w:cs="Times New Roman"/>
          <w:w w:val="131"/>
        </w:rPr>
        <w:t>•</w:t>
      </w:r>
      <w:r w:rsidR="00863EB5">
        <w:rPr>
          <w:rFonts w:ascii="Times New Roman" w:eastAsia="Times New Roman" w:hAnsi="Times New Roman" w:cs="Times New Roman"/>
        </w:rPr>
        <w:tab/>
      </w:r>
      <w:r w:rsidR="00863EB5">
        <w:rPr>
          <w:rFonts w:ascii="Arial" w:eastAsia="Arial" w:hAnsi="Arial" w:cs="Arial"/>
          <w:spacing w:val="1"/>
        </w:rPr>
        <w:t>f</w:t>
      </w:r>
      <w:r w:rsidR="00863EB5">
        <w:rPr>
          <w:rFonts w:ascii="Arial" w:eastAsia="Arial" w:hAnsi="Arial" w:cs="Arial"/>
        </w:rPr>
        <w:t>or</w:t>
      </w:r>
      <w:r w:rsidR="00863EB5">
        <w:rPr>
          <w:rFonts w:ascii="Arial" w:eastAsia="Arial" w:hAnsi="Arial" w:cs="Arial"/>
          <w:spacing w:val="7"/>
        </w:rPr>
        <w:t xml:space="preserve"> </w:t>
      </w:r>
      <w:r w:rsidR="00863EB5">
        <w:rPr>
          <w:rFonts w:ascii="Arial" w:eastAsia="Arial" w:hAnsi="Arial" w:cs="Arial"/>
          <w:spacing w:val="-4"/>
        </w:rPr>
        <w:t>M</w:t>
      </w:r>
      <w:r w:rsidR="00863EB5">
        <w:rPr>
          <w:rFonts w:ascii="Arial" w:eastAsia="Arial" w:hAnsi="Arial" w:cs="Arial"/>
        </w:rPr>
        <w:t>odel</w:t>
      </w:r>
      <w:r w:rsidR="00863EB5">
        <w:rPr>
          <w:rFonts w:ascii="Arial" w:eastAsia="Arial" w:hAnsi="Arial" w:cs="Arial"/>
          <w:spacing w:val="5"/>
        </w:rPr>
        <w:t xml:space="preserve"> </w:t>
      </w:r>
      <w:r w:rsidR="00863EB5">
        <w:rPr>
          <w:rFonts w:ascii="Arial" w:eastAsia="Arial" w:hAnsi="Arial" w:cs="Arial"/>
          <w:spacing w:val="-1"/>
        </w:rPr>
        <w:t>C</w:t>
      </w:r>
      <w:r w:rsidR="00863EB5">
        <w:rPr>
          <w:rFonts w:ascii="Arial" w:eastAsia="Arial" w:hAnsi="Arial" w:cs="Arial"/>
        </w:rPr>
        <w:t>ou</w:t>
      </w:r>
      <w:r w:rsidR="00863EB5">
        <w:rPr>
          <w:rFonts w:ascii="Arial" w:eastAsia="Arial" w:hAnsi="Arial" w:cs="Arial"/>
          <w:spacing w:val="1"/>
        </w:rPr>
        <w:t>r</w:t>
      </w:r>
      <w:r w:rsidR="00863EB5">
        <w:rPr>
          <w:rFonts w:ascii="Arial" w:eastAsia="Arial" w:hAnsi="Arial" w:cs="Arial"/>
        </w:rPr>
        <w:t>ses</w:t>
      </w:r>
      <w:r w:rsidR="00863EB5">
        <w:rPr>
          <w:rFonts w:ascii="Arial" w:eastAsia="Arial" w:hAnsi="Arial" w:cs="Arial"/>
          <w:spacing w:val="6"/>
        </w:rPr>
        <w:t xml:space="preserve"> </w:t>
      </w:r>
      <w:r w:rsidR="00863EB5">
        <w:rPr>
          <w:rFonts w:ascii="Arial" w:eastAsia="Arial" w:hAnsi="Arial" w:cs="Arial"/>
          <w:spacing w:val="1"/>
        </w:rPr>
        <w:t>t</w:t>
      </w:r>
      <w:r w:rsidR="00863EB5">
        <w:rPr>
          <w:rFonts w:ascii="Arial" w:eastAsia="Arial" w:hAnsi="Arial" w:cs="Arial"/>
        </w:rPr>
        <w:t>o</w:t>
      </w:r>
      <w:r w:rsidR="00863EB5">
        <w:rPr>
          <w:rFonts w:ascii="Arial" w:eastAsia="Arial" w:hAnsi="Arial" w:cs="Arial"/>
          <w:spacing w:val="6"/>
        </w:rPr>
        <w:t xml:space="preserve"> </w:t>
      </w:r>
      <w:r w:rsidR="00863EB5">
        <w:rPr>
          <w:rFonts w:ascii="Arial" w:eastAsia="Arial" w:hAnsi="Arial" w:cs="Arial"/>
        </w:rPr>
        <w:t>e</w:t>
      </w:r>
      <w:r w:rsidR="00863EB5">
        <w:rPr>
          <w:rFonts w:ascii="Arial" w:eastAsia="Arial" w:hAnsi="Arial" w:cs="Arial"/>
          <w:spacing w:val="-2"/>
        </w:rPr>
        <w:t>s</w:t>
      </w:r>
      <w:r w:rsidR="00863EB5">
        <w:rPr>
          <w:rFonts w:ascii="Arial" w:eastAsia="Arial" w:hAnsi="Arial" w:cs="Arial"/>
          <w:spacing w:val="-1"/>
        </w:rPr>
        <w:t>t</w:t>
      </w:r>
      <w:r w:rsidR="00863EB5">
        <w:rPr>
          <w:rFonts w:ascii="Arial" w:eastAsia="Arial" w:hAnsi="Arial" w:cs="Arial"/>
        </w:rPr>
        <w:t>ab</w:t>
      </w:r>
      <w:r w:rsidR="00863EB5">
        <w:rPr>
          <w:rFonts w:ascii="Arial" w:eastAsia="Arial" w:hAnsi="Arial" w:cs="Arial"/>
          <w:spacing w:val="-1"/>
        </w:rPr>
        <w:t>li</w:t>
      </w:r>
      <w:r w:rsidR="00863EB5">
        <w:rPr>
          <w:rFonts w:ascii="Arial" w:eastAsia="Arial" w:hAnsi="Arial" w:cs="Arial"/>
        </w:rPr>
        <w:t>sh</w:t>
      </w:r>
      <w:r w:rsidR="00863EB5">
        <w:rPr>
          <w:rFonts w:ascii="Arial" w:eastAsia="Arial" w:hAnsi="Arial" w:cs="Arial"/>
          <w:spacing w:val="6"/>
        </w:rPr>
        <w:t xml:space="preserve"> </w:t>
      </w:r>
      <w:r w:rsidR="00863EB5">
        <w:rPr>
          <w:rFonts w:ascii="Arial" w:eastAsia="Arial" w:hAnsi="Arial" w:cs="Arial"/>
        </w:rPr>
        <w:t>a</w:t>
      </w:r>
      <w:r w:rsidR="00863EB5">
        <w:rPr>
          <w:rFonts w:ascii="Arial" w:eastAsia="Arial" w:hAnsi="Arial" w:cs="Arial"/>
          <w:spacing w:val="6"/>
        </w:rPr>
        <w:t xml:space="preserve"> </w:t>
      </w:r>
      <w:r w:rsidR="00863EB5">
        <w:rPr>
          <w:rFonts w:ascii="Arial" w:eastAsia="Arial" w:hAnsi="Arial" w:cs="Arial"/>
          <w:spacing w:val="1"/>
        </w:rPr>
        <w:t>tr</w:t>
      </w:r>
      <w:r w:rsidR="00863EB5">
        <w:rPr>
          <w:rFonts w:ascii="Arial" w:eastAsia="Arial" w:hAnsi="Arial" w:cs="Arial"/>
        </w:rPr>
        <w:t>a</w:t>
      </w:r>
      <w:r w:rsidR="00863EB5">
        <w:rPr>
          <w:rFonts w:ascii="Arial" w:eastAsia="Arial" w:hAnsi="Arial" w:cs="Arial"/>
          <w:spacing w:val="-1"/>
        </w:rPr>
        <w:t>i</w:t>
      </w:r>
      <w:r w:rsidR="00863EB5">
        <w:rPr>
          <w:rFonts w:ascii="Arial" w:eastAsia="Arial" w:hAnsi="Arial" w:cs="Arial"/>
        </w:rPr>
        <w:t>n</w:t>
      </w:r>
      <w:r w:rsidR="00863EB5">
        <w:rPr>
          <w:rFonts w:ascii="Arial" w:eastAsia="Arial" w:hAnsi="Arial" w:cs="Arial"/>
          <w:spacing w:val="-1"/>
        </w:rPr>
        <w:t>i</w:t>
      </w:r>
      <w:r w:rsidR="00863EB5">
        <w:rPr>
          <w:rFonts w:ascii="Arial" w:eastAsia="Arial" w:hAnsi="Arial" w:cs="Arial"/>
        </w:rPr>
        <w:t>ng</w:t>
      </w:r>
      <w:r w:rsidR="00863EB5">
        <w:rPr>
          <w:rFonts w:ascii="Arial" w:eastAsia="Arial" w:hAnsi="Arial" w:cs="Arial"/>
          <w:spacing w:val="8"/>
        </w:rPr>
        <w:t xml:space="preserve"> </w:t>
      </w:r>
      <w:r w:rsidR="00863EB5">
        <w:rPr>
          <w:rFonts w:ascii="Arial" w:eastAsia="Arial" w:hAnsi="Arial" w:cs="Arial"/>
          <w:spacing w:val="-3"/>
        </w:rPr>
        <w:t>p</w:t>
      </w:r>
      <w:r w:rsidR="00863EB5">
        <w:rPr>
          <w:rFonts w:ascii="Arial" w:eastAsia="Arial" w:hAnsi="Arial" w:cs="Arial"/>
          <w:spacing w:val="1"/>
        </w:rPr>
        <w:t>r</w:t>
      </w:r>
      <w:r w:rsidR="00863EB5">
        <w:rPr>
          <w:rFonts w:ascii="Arial" w:eastAsia="Arial" w:hAnsi="Arial" w:cs="Arial"/>
          <w:spacing w:val="-3"/>
        </w:rPr>
        <w:t>o</w:t>
      </w:r>
      <w:r w:rsidR="00863EB5">
        <w:rPr>
          <w:rFonts w:ascii="Arial" w:eastAsia="Arial" w:hAnsi="Arial" w:cs="Arial"/>
          <w:spacing w:val="2"/>
        </w:rPr>
        <w:t>g</w:t>
      </w:r>
      <w:r w:rsidR="00863EB5">
        <w:rPr>
          <w:rFonts w:ascii="Arial" w:eastAsia="Arial" w:hAnsi="Arial" w:cs="Arial"/>
          <w:spacing w:val="1"/>
        </w:rPr>
        <w:t>r</w:t>
      </w:r>
      <w:r w:rsidR="00863EB5">
        <w:rPr>
          <w:rFonts w:ascii="Arial" w:eastAsia="Arial" w:hAnsi="Arial" w:cs="Arial"/>
          <w:spacing w:val="-3"/>
        </w:rPr>
        <w:t>a</w:t>
      </w:r>
      <w:r w:rsidR="00863EB5">
        <w:rPr>
          <w:rFonts w:ascii="Arial" w:eastAsia="Arial" w:hAnsi="Arial" w:cs="Arial"/>
          <w:spacing w:val="-2"/>
        </w:rPr>
        <w:t>m</w:t>
      </w:r>
      <w:r w:rsidR="00863EB5">
        <w:rPr>
          <w:rFonts w:ascii="Arial" w:eastAsia="Arial" w:hAnsi="Arial" w:cs="Arial"/>
          <w:spacing w:val="1"/>
        </w:rPr>
        <w:t>m</w:t>
      </w:r>
      <w:r w:rsidR="00863EB5">
        <w:rPr>
          <w:rFonts w:ascii="Arial" w:eastAsia="Arial" w:hAnsi="Arial" w:cs="Arial"/>
        </w:rPr>
        <w:t>e</w:t>
      </w:r>
      <w:r w:rsidR="00863EB5">
        <w:rPr>
          <w:rFonts w:ascii="Arial" w:eastAsia="Arial" w:hAnsi="Arial" w:cs="Arial"/>
          <w:spacing w:val="6"/>
        </w:rPr>
        <w:t xml:space="preserve"> </w:t>
      </w:r>
      <w:r w:rsidR="00863EB5">
        <w:rPr>
          <w:rFonts w:ascii="Arial" w:eastAsia="Arial" w:hAnsi="Arial" w:cs="Arial"/>
        </w:rPr>
        <w:t>on</w:t>
      </w:r>
      <w:r w:rsidR="00863EB5">
        <w:rPr>
          <w:rFonts w:ascii="Arial" w:eastAsia="Arial" w:hAnsi="Arial" w:cs="Arial"/>
          <w:spacing w:val="3"/>
        </w:rPr>
        <w:t xml:space="preserve"> </w:t>
      </w:r>
      <w:r w:rsidR="00863EB5">
        <w:rPr>
          <w:rFonts w:ascii="Arial" w:eastAsia="Arial" w:hAnsi="Arial" w:cs="Arial"/>
          <w:spacing w:val="1"/>
        </w:rPr>
        <w:t>t</w:t>
      </w:r>
      <w:r w:rsidR="00863EB5">
        <w:rPr>
          <w:rFonts w:ascii="Arial" w:eastAsia="Arial" w:hAnsi="Arial" w:cs="Arial"/>
        </w:rPr>
        <w:t>he</w:t>
      </w:r>
      <w:r w:rsidR="00863EB5">
        <w:rPr>
          <w:rFonts w:ascii="Arial" w:eastAsia="Arial" w:hAnsi="Arial" w:cs="Arial"/>
          <w:spacing w:val="6"/>
        </w:rPr>
        <w:t xml:space="preserve"> </w:t>
      </w:r>
      <w:r w:rsidR="00863EB5">
        <w:rPr>
          <w:rFonts w:ascii="Arial" w:eastAsia="Arial" w:hAnsi="Arial" w:cs="Arial"/>
        </w:rPr>
        <w:t>spec</w:t>
      </w:r>
      <w:r w:rsidR="00863EB5">
        <w:rPr>
          <w:rFonts w:ascii="Arial" w:eastAsia="Arial" w:hAnsi="Arial" w:cs="Arial"/>
          <w:spacing w:val="-4"/>
        </w:rPr>
        <w:t>i</w:t>
      </w:r>
      <w:r w:rsidR="00863EB5">
        <w:rPr>
          <w:rFonts w:ascii="Arial" w:eastAsia="Arial" w:hAnsi="Arial" w:cs="Arial"/>
          <w:spacing w:val="3"/>
        </w:rPr>
        <w:t>f</w:t>
      </w:r>
      <w:r w:rsidR="00863EB5">
        <w:rPr>
          <w:rFonts w:ascii="Arial" w:eastAsia="Arial" w:hAnsi="Arial" w:cs="Arial"/>
          <w:spacing w:val="-1"/>
        </w:rPr>
        <w:t>i</w:t>
      </w:r>
      <w:r w:rsidR="00863EB5">
        <w:rPr>
          <w:rFonts w:ascii="Arial" w:eastAsia="Arial" w:hAnsi="Arial" w:cs="Arial"/>
        </w:rPr>
        <w:t>c</w:t>
      </w:r>
      <w:r w:rsidR="00863EB5">
        <w:rPr>
          <w:rFonts w:ascii="Arial" w:eastAsia="Arial" w:hAnsi="Arial" w:cs="Arial"/>
          <w:spacing w:val="4"/>
        </w:rPr>
        <w:t xml:space="preserve"> </w:t>
      </w:r>
      <w:r w:rsidR="00863EB5">
        <w:rPr>
          <w:rFonts w:ascii="Arial" w:eastAsia="Arial" w:hAnsi="Arial" w:cs="Arial"/>
          <w:spacing w:val="2"/>
        </w:rPr>
        <w:t>k</w:t>
      </w:r>
      <w:r w:rsidR="00863EB5">
        <w:rPr>
          <w:rFonts w:ascii="Arial" w:eastAsia="Arial" w:hAnsi="Arial" w:cs="Arial"/>
        </w:rPr>
        <w:t>no</w:t>
      </w:r>
      <w:r w:rsidR="00863EB5">
        <w:rPr>
          <w:rFonts w:ascii="Arial" w:eastAsia="Arial" w:hAnsi="Arial" w:cs="Arial"/>
          <w:spacing w:val="-4"/>
        </w:rPr>
        <w:t>w</w:t>
      </w:r>
      <w:r w:rsidR="00863EB5">
        <w:rPr>
          <w:rFonts w:ascii="Arial" w:eastAsia="Arial" w:hAnsi="Arial" w:cs="Arial"/>
          <w:spacing w:val="-1"/>
        </w:rPr>
        <w:t>l</w:t>
      </w:r>
      <w:r w:rsidR="00863EB5">
        <w:rPr>
          <w:rFonts w:ascii="Arial" w:eastAsia="Arial" w:hAnsi="Arial" w:cs="Arial"/>
        </w:rPr>
        <w:t>ed</w:t>
      </w:r>
      <w:r w:rsidR="00863EB5">
        <w:rPr>
          <w:rFonts w:ascii="Arial" w:eastAsia="Arial" w:hAnsi="Arial" w:cs="Arial"/>
          <w:spacing w:val="2"/>
        </w:rPr>
        <w:t>g</w:t>
      </w:r>
      <w:r w:rsidR="00863EB5">
        <w:rPr>
          <w:rFonts w:ascii="Arial" w:eastAsia="Arial" w:hAnsi="Arial" w:cs="Arial"/>
        </w:rPr>
        <w:t>e</w:t>
      </w:r>
      <w:r w:rsidR="00863EB5">
        <w:rPr>
          <w:rFonts w:ascii="Arial" w:eastAsia="Arial" w:hAnsi="Arial" w:cs="Arial"/>
          <w:spacing w:val="6"/>
        </w:rPr>
        <w:t xml:space="preserve"> </w:t>
      </w:r>
      <w:r w:rsidR="00863EB5">
        <w:rPr>
          <w:rFonts w:ascii="Arial" w:eastAsia="Arial" w:hAnsi="Arial" w:cs="Arial"/>
        </w:rPr>
        <w:t>and</w:t>
      </w:r>
      <w:r w:rsidR="00863EB5">
        <w:rPr>
          <w:rFonts w:ascii="Arial" w:eastAsia="Arial" w:hAnsi="Arial" w:cs="Arial"/>
          <w:spacing w:val="3"/>
        </w:rPr>
        <w:t xml:space="preserve"> </w:t>
      </w:r>
      <w:r w:rsidR="00863EB5">
        <w:rPr>
          <w:rFonts w:ascii="Arial" w:eastAsia="Arial" w:hAnsi="Arial" w:cs="Arial"/>
          <w:spacing w:val="-2"/>
        </w:rPr>
        <w:t>s</w:t>
      </w:r>
      <w:r w:rsidR="00863EB5">
        <w:rPr>
          <w:rFonts w:ascii="Arial" w:eastAsia="Arial" w:hAnsi="Arial" w:cs="Arial"/>
          <w:spacing w:val="2"/>
        </w:rPr>
        <w:t>k</w:t>
      </w:r>
      <w:r w:rsidR="00863EB5">
        <w:rPr>
          <w:rFonts w:ascii="Arial" w:eastAsia="Arial" w:hAnsi="Arial" w:cs="Arial"/>
          <w:spacing w:val="-1"/>
        </w:rPr>
        <w:t>il</w:t>
      </w:r>
      <w:r w:rsidR="00863EB5">
        <w:rPr>
          <w:rFonts w:ascii="Arial" w:eastAsia="Arial" w:hAnsi="Arial" w:cs="Arial"/>
        </w:rPr>
        <w:t xml:space="preserve">l </w:t>
      </w:r>
      <w:r w:rsidR="00863EB5">
        <w:rPr>
          <w:rFonts w:ascii="Arial" w:eastAsia="Arial" w:hAnsi="Arial" w:cs="Arial"/>
          <w:spacing w:val="1"/>
        </w:rPr>
        <w:t>r</w:t>
      </w:r>
      <w:r w:rsidR="00863EB5">
        <w:rPr>
          <w:rFonts w:ascii="Arial" w:eastAsia="Arial" w:hAnsi="Arial" w:cs="Arial"/>
          <w:spacing w:val="-3"/>
        </w:rPr>
        <w:t>e</w:t>
      </w:r>
      <w:r w:rsidR="00863EB5">
        <w:rPr>
          <w:rFonts w:ascii="Arial" w:eastAsia="Arial" w:hAnsi="Arial" w:cs="Arial"/>
          <w:spacing w:val="2"/>
        </w:rPr>
        <w:t>q</w:t>
      </w:r>
      <w:r w:rsidR="00863EB5">
        <w:rPr>
          <w:rFonts w:ascii="Arial" w:eastAsia="Arial" w:hAnsi="Arial" w:cs="Arial"/>
        </w:rPr>
        <w:t>u</w:t>
      </w:r>
      <w:r w:rsidR="00863EB5">
        <w:rPr>
          <w:rFonts w:ascii="Arial" w:eastAsia="Arial" w:hAnsi="Arial" w:cs="Arial"/>
          <w:spacing w:val="-1"/>
        </w:rPr>
        <w:t>i</w:t>
      </w:r>
      <w:r w:rsidR="00863EB5">
        <w:rPr>
          <w:rFonts w:ascii="Arial" w:eastAsia="Arial" w:hAnsi="Arial" w:cs="Arial"/>
          <w:spacing w:val="1"/>
        </w:rPr>
        <w:t>r</w:t>
      </w:r>
      <w:r w:rsidR="00863EB5">
        <w:rPr>
          <w:rFonts w:ascii="Arial" w:eastAsia="Arial" w:hAnsi="Arial" w:cs="Arial"/>
        </w:rPr>
        <w:t>e</w:t>
      </w:r>
      <w:r w:rsidR="00863EB5">
        <w:rPr>
          <w:rFonts w:ascii="Arial" w:eastAsia="Arial" w:hAnsi="Arial" w:cs="Arial"/>
          <w:spacing w:val="1"/>
        </w:rPr>
        <w:t>m</w:t>
      </w:r>
      <w:r w:rsidR="00863EB5">
        <w:rPr>
          <w:rFonts w:ascii="Arial" w:eastAsia="Arial" w:hAnsi="Arial" w:cs="Arial"/>
        </w:rPr>
        <w:t>e</w:t>
      </w:r>
      <w:r w:rsidR="00863EB5">
        <w:rPr>
          <w:rFonts w:ascii="Arial" w:eastAsia="Arial" w:hAnsi="Arial" w:cs="Arial"/>
          <w:spacing w:val="-3"/>
        </w:rPr>
        <w:t>n</w:t>
      </w:r>
      <w:r w:rsidR="00863EB5">
        <w:rPr>
          <w:rFonts w:ascii="Arial" w:eastAsia="Arial" w:hAnsi="Arial" w:cs="Arial"/>
          <w:spacing w:val="1"/>
        </w:rPr>
        <w:t>t</w:t>
      </w:r>
      <w:r w:rsidR="00863EB5">
        <w:rPr>
          <w:rFonts w:ascii="Arial" w:eastAsia="Arial" w:hAnsi="Arial" w:cs="Arial"/>
        </w:rPr>
        <w:t>s</w:t>
      </w:r>
      <w:r w:rsidR="00863EB5">
        <w:rPr>
          <w:rFonts w:ascii="Arial" w:eastAsia="Arial" w:hAnsi="Arial" w:cs="Arial"/>
          <w:spacing w:val="-1"/>
        </w:rPr>
        <w:t xml:space="preserve"> </w:t>
      </w:r>
      <w:r w:rsidR="00863EB5">
        <w:rPr>
          <w:rFonts w:ascii="Arial" w:eastAsia="Arial" w:hAnsi="Arial" w:cs="Arial"/>
        </w:rPr>
        <w:t>necess</w:t>
      </w:r>
      <w:r w:rsidR="00863EB5">
        <w:rPr>
          <w:rFonts w:ascii="Arial" w:eastAsia="Arial" w:hAnsi="Arial" w:cs="Arial"/>
          <w:spacing w:val="-3"/>
        </w:rPr>
        <w:t>a</w:t>
      </w:r>
      <w:r w:rsidR="00863EB5">
        <w:rPr>
          <w:rFonts w:ascii="Arial" w:eastAsia="Arial" w:hAnsi="Arial" w:cs="Arial"/>
          <w:spacing w:val="1"/>
        </w:rPr>
        <w:t>r</w:t>
      </w:r>
      <w:r w:rsidR="00863EB5">
        <w:rPr>
          <w:rFonts w:ascii="Arial" w:eastAsia="Arial" w:hAnsi="Arial" w:cs="Arial"/>
        </w:rPr>
        <w:t>y</w:t>
      </w:r>
      <w:r w:rsidR="00863EB5">
        <w:rPr>
          <w:rFonts w:ascii="Arial" w:eastAsia="Arial" w:hAnsi="Arial" w:cs="Arial"/>
          <w:spacing w:val="-1"/>
        </w:rPr>
        <w:t xml:space="preserve"> </w:t>
      </w:r>
      <w:r w:rsidR="00863EB5">
        <w:rPr>
          <w:rFonts w:ascii="Arial" w:eastAsia="Arial" w:hAnsi="Arial" w:cs="Arial"/>
          <w:spacing w:val="1"/>
        </w:rPr>
        <w:t>f</w:t>
      </w:r>
      <w:r w:rsidR="00863EB5">
        <w:rPr>
          <w:rFonts w:ascii="Arial" w:eastAsia="Arial" w:hAnsi="Arial" w:cs="Arial"/>
        </w:rPr>
        <w:t>or</w:t>
      </w:r>
      <w:r w:rsidR="00863EB5">
        <w:rPr>
          <w:rFonts w:ascii="Arial" w:eastAsia="Arial" w:hAnsi="Arial" w:cs="Arial"/>
          <w:spacing w:val="-3"/>
        </w:rPr>
        <w:t xml:space="preserve"> </w:t>
      </w:r>
      <w:r w:rsidR="00863EB5">
        <w:rPr>
          <w:rFonts w:ascii="Arial" w:eastAsia="Arial" w:hAnsi="Arial" w:cs="Arial"/>
          <w:spacing w:val="2"/>
        </w:rPr>
        <w:t>q</w:t>
      </w:r>
      <w:r w:rsidR="00863EB5">
        <w:rPr>
          <w:rFonts w:ascii="Arial" w:eastAsia="Arial" w:hAnsi="Arial" w:cs="Arial"/>
        </w:rPr>
        <w:t>ua</w:t>
      </w:r>
      <w:r w:rsidR="00863EB5">
        <w:rPr>
          <w:rFonts w:ascii="Arial" w:eastAsia="Arial" w:hAnsi="Arial" w:cs="Arial"/>
          <w:spacing w:val="-1"/>
        </w:rPr>
        <w:t>li</w:t>
      </w:r>
      <w:r w:rsidR="00863EB5">
        <w:rPr>
          <w:rFonts w:ascii="Arial" w:eastAsia="Arial" w:hAnsi="Arial" w:cs="Arial"/>
          <w:spacing w:val="3"/>
        </w:rPr>
        <w:t>f</w:t>
      </w:r>
      <w:r w:rsidR="00863EB5">
        <w:rPr>
          <w:rFonts w:ascii="Arial" w:eastAsia="Arial" w:hAnsi="Arial" w:cs="Arial"/>
          <w:spacing w:val="-1"/>
        </w:rPr>
        <w:t>i</w:t>
      </w:r>
      <w:r w:rsidR="00863EB5">
        <w:rPr>
          <w:rFonts w:ascii="Arial" w:eastAsia="Arial" w:hAnsi="Arial" w:cs="Arial"/>
        </w:rPr>
        <w:t>c</w:t>
      </w:r>
      <w:r w:rsidR="00863EB5">
        <w:rPr>
          <w:rFonts w:ascii="Arial" w:eastAsia="Arial" w:hAnsi="Arial" w:cs="Arial"/>
          <w:spacing w:val="-3"/>
        </w:rPr>
        <w:t>a</w:t>
      </w:r>
      <w:r w:rsidR="00863EB5">
        <w:rPr>
          <w:rFonts w:ascii="Arial" w:eastAsia="Arial" w:hAnsi="Arial" w:cs="Arial"/>
          <w:spacing w:val="1"/>
        </w:rPr>
        <w:t>t</w:t>
      </w:r>
      <w:r w:rsidR="00863EB5">
        <w:rPr>
          <w:rFonts w:ascii="Arial" w:eastAsia="Arial" w:hAnsi="Arial" w:cs="Arial"/>
          <w:spacing w:val="-1"/>
        </w:rPr>
        <w:t>i</w:t>
      </w:r>
      <w:r w:rsidR="00863EB5">
        <w:rPr>
          <w:rFonts w:ascii="Arial" w:eastAsia="Arial" w:hAnsi="Arial" w:cs="Arial"/>
        </w:rPr>
        <w:t>on</w:t>
      </w:r>
      <w:r w:rsidR="00863EB5">
        <w:rPr>
          <w:rFonts w:ascii="Arial" w:eastAsia="Arial" w:hAnsi="Arial" w:cs="Arial"/>
          <w:spacing w:val="1"/>
        </w:rPr>
        <w:t xml:space="preserve"> </w:t>
      </w:r>
      <w:r w:rsidR="00863EB5">
        <w:rPr>
          <w:rFonts w:ascii="Arial" w:eastAsia="Arial" w:hAnsi="Arial" w:cs="Arial"/>
        </w:rPr>
        <w:t>as</w:t>
      </w:r>
      <w:r w:rsidR="00863EB5">
        <w:rPr>
          <w:rFonts w:ascii="Arial" w:eastAsia="Arial" w:hAnsi="Arial" w:cs="Arial"/>
          <w:spacing w:val="-1"/>
        </w:rPr>
        <w:t xml:space="preserve"> </w:t>
      </w:r>
      <w:r w:rsidR="00863EB5">
        <w:rPr>
          <w:rFonts w:ascii="Arial" w:eastAsia="Arial" w:hAnsi="Arial" w:cs="Arial"/>
        </w:rPr>
        <w:t>a</w:t>
      </w:r>
      <w:r w:rsidR="00863EB5">
        <w:rPr>
          <w:rFonts w:ascii="Arial" w:eastAsia="Arial" w:hAnsi="Arial" w:cs="Arial"/>
          <w:spacing w:val="1"/>
        </w:rPr>
        <w:t xml:space="preserve"> </w:t>
      </w:r>
      <w:r w:rsidR="00863EB5">
        <w:rPr>
          <w:rFonts w:ascii="Arial" w:eastAsia="Arial" w:hAnsi="Arial" w:cs="Arial"/>
          <w:spacing w:val="-3"/>
        </w:rPr>
        <w:t>V</w:t>
      </w:r>
      <w:r w:rsidR="00863EB5">
        <w:rPr>
          <w:rFonts w:ascii="Arial" w:eastAsia="Arial" w:hAnsi="Arial" w:cs="Arial"/>
          <w:spacing w:val="2"/>
        </w:rPr>
        <w:t>T</w:t>
      </w:r>
      <w:r w:rsidR="00863EB5">
        <w:rPr>
          <w:rFonts w:ascii="Arial" w:eastAsia="Arial" w:hAnsi="Arial" w:cs="Arial"/>
        </w:rPr>
        <w:t>S</w:t>
      </w:r>
      <w:r w:rsidR="00863EB5">
        <w:rPr>
          <w:rFonts w:ascii="Arial" w:eastAsia="Arial" w:hAnsi="Arial" w:cs="Arial"/>
          <w:spacing w:val="-2"/>
        </w:rPr>
        <w:t xml:space="preserve"> </w:t>
      </w:r>
      <w:r w:rsidR="00863EB5">
        <w:rPr>
          <w:rFonts w:ascii="Arial" w:eastAsia="Arial" w:hAnsi="Arial" w:cs="Arial"/>
          <w:spacing w:val="1"/>
        </w:rPr>
        <w:t>O</w:t>
      </w:r>
      <w:r w:rsidR="00863EB5">
        <w:rPr>
          <w:rFonts w:ascii="Arial" w:eastAsia="Arial" w:hAnsi="Arial" w:cs="Arial"/>
        </w:rPr>
        <w:t>p</w:t>
      </w:r>
      <w:r w:rsidR="00863EB5">
        <w:rPr>
          <w:rFonts w:ascii="Arial" w:eastAsia="Arial" w:hAnsi="Arial" w:cs="Arial"/>
          <w:spacing w:val="-3"/>
        </w:rPr>
        <w:t>e</w:t>
      </w:r>
      <w:r w:rsidR="00863EB5">
        <w:rPr>
          <w:rFonts w:ascii="Arial" w:eastAsia="Arial" w:hAnsi="Arial" w:cs="Arial"/>
          <w:spacing w:val="1"/>
        </w:rPr>
        <w:t>r</w:t>
      </w:r>
      <w:r w:rsidR="00863EB5">
        <w:rPr>
          <w:rFonts w:ascii="Arial" w:eastAsia="Arial" w:hAnsi="Arial" w:cs="Arial"/>
        </w:rPr>
        <w:t>a</w:t>
      </w:r>
      <w:r w:rsidR="00863EB5">
        <w:rPr>
          <w:rFonts w:ascii="Arial" w:eastAsia="Arial" w:hAnsi="Arial" w:cs="Arial"/>
          <w:spacing w:val="1"/>
        </w:rPr>
        <w:t>t</w:t>
      </w:r>
      <w:r w:rsidR="00863EB5">
        <w:rPr>
          <w:rFonts w:ascii="Arial" w:eastAsia="Arial" w:hAnsi="Arial" w:cs="Arial"/>
          <w:spacing w:val="-3"/>
        </w:rPr>
        <w:t>o</w:t>
      </w:r>
      <w:r w:rsidR="00863EB5">
        <w:rPr>
          <w:rFonts w:ascii="Arial" w:eastAsia="Arial" w:hAnsi="Arial" w:cs="Arial"/>
          <w:spacing w:val="1"/>
        </w:rPr>
        <w:t>r</w:t>
      </w:r>
      <w:r w:rsidR="00863EB5">
        <w:rPr>
          <w:rFonts w:ascii="Arial" w:eastAsia="Arial" w:hAnsi="Arial" w:cs="Arial"/>
        </w:rPr>
        <w:t>;</w:t>
      </w:r>
    </w:p>
    <w:p w:rsidR="000A5570" w:rsidRDefault="00863EB5">
      <w:pPr>
        <w:tabs>
          <w:tab w:val="left" w:pos="1000"/>
        </w:tabs>
        <w:spacing w:before="77" w:after="0" w:line="252" w:lineRule="exact"/>
        <w:ind w:left="1018" w:right="101" w:hanging="36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f</w:t>
      </w:r>
      <w:r>
        <w:rPr>
          <w:rFonts w:ascii="Arial" w:eastAsia="Arial" w:hAnsi="Arial" w:cs="Arial"/>
        </w:rPr>
        <w:t>or</w:t>
      </w:r>
      <w:r>
        <w:rPr>
          <w:rFonts w:ascii="Arial" w:eastAsia="Arial" w:hAnsi="Arial" w:cs="Arial"/>
          <w:spacing w:val="7"/>
        </w:rPr>
        <w:t xml:space="preserve"> </w:t>
      </w:r>
      <w:r>
        <w:rPr>
          <w:rFonts w:ascii="Arial" w:eastAsia="Arial" w:hAnsi="Arial" w:cs="Arial"/>
          <w:spacing w:val="-4"/>
        </w:rPr>
        <w:t>M</w:t>
      </w:r>
      <w:r>
        <w:rPr>
          <w:rFonts w:ascii="Arial" w:eastAsia="Arial" w:hAnsi="Arial" w:cs="Arial"/>
        </w:rPr>
        <w:t>odel</w:t>
      </w:r>
      <w:r>
        <w:rPr>
          <w:rFonts w:ascii="Arial" w:eastAsia="Arial" w:hAnsi="Arial" w:cs="Arial"/>
          <w:spacing w:val="5"/>
        </w:rPr>
        <w:t xml:space="preserve"> </w:t>
      </w:r>
      <w:r>
        <w:rPr>
          <w:rFonts w:ascii="Arial" w:eastAsia="Arial" w:hAnsi="Arial" w:cs="Arial"/>
          <w:spacing w:val="-1"/>
        </w:rPr>
        <w:t>C</w:t>
      </w:r>
      <w:r>
        <w:rPr>
          <w:rFonts w:ascii="Arial" w:eastAsia="Arial" w:hAnsi="Arial" w:cs="Arial"/>
        </w:rPr>
        <w:t>ou</w:t>
      </w:r>
      <w:r>
        <w:rPr>
          <w:rFonts w:ascii="Arial" w:eastAsia="Arial" w:hAnsi="Arial" w:cs="Arial"/>
          <w:spacing w:val="1"/>
        </w:rPr>
        <w:t>r</w:t>
      </w:r>
      <w:r>
        <w:rPr>
          <w:rFonts w:ascii="Arial" w:eastAsia="Arial" w:hAnsi="Arial" w:cs="Arial"/>
        </w:rPr>
        <w:t>ses</w:t>
      </w:r>
      <w:r>
        <w:rPr>
          <w:rFonts w:ascii="Arial" w:eastAsia="Arial" w:hAnsi="Arial" w:cs="Arial"/>
          <w:spacing w:val="6"/>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6"/>
        </w:rPr>
        <w:t xml:space="preserve"> </w:t>
      </w:r>
      <w:r>
        <w:rPr>
          <w:rFonts w:ascii="Arial" w:eastAsia="Arial" w:hAnsi="Arial" w:cs="Arial"/>
        </w:rPr>
        <w:t>e</w:t>
      </w:r>
      <w:r>
        <w:rPr>
          <w:rFonts w:ascii="Arial" w:eastAsia="Arial" w:hAnsi="Arial" w:cs="Arial"/>
          <w:spacing w:val="-2"/>
        </w:rPr>
        <w:t>s</w:t>
      </w:r>
      <w:r>
        <w:rPr>
          <w:rFonts w:ascii="Arial" w:eastAsia="Arial" w:hAnsi="Arial" w:cs="Arial"/>
          <w:spacing w:val="-1"/>
        </w:rPr>
        <w:t>t</w:t>
      </w:r>
      <w:r>
        <w:rPr>
          <w:rFonts w:ascii="Arial" w:eastAsia="Arial" w:hAnsi="Arial" w:cs="Arial"/>
        </w:rPr>
        <w:t>ab</w:t>
      </w:r>
      <w:r>
        <w:rPr>
          <w:rFonts w:ascii="Arial" w:eastAsia="Arial" w:hAnsi="Arial" w:cs="Arial"/>
          <w:spacing w:val="-1"/>
        </w:rPr>
        <w:t>li</w:t>
      </w:r>
      <w:r>
        <w:rPr>
          <w:rFonts w:ascii="Arial" w:eastAsia="Arial" w:hAnsi="Arial" w:cs="Arial"/>
        </w:rPr>
        <w:t>sh</w:t>
      </w:r>
      <w:r>
        <w:rPr>
          <w:rFonts w:ascii="Arial" w:eastAsia="Arial" w:hAnsi="Arial" w:cs="Arial"/>
          <w:spacing w:val="6"/>
        </w:rPr>
        <w:t xml:space="preserve"> </w:t>
      </w:r>
      <w:r>
        <w:rPr>
          <w:rFonts w:ascii="Arial" w:eastAsia="Arial" w:hAnsi="Arial" w:cs="Arial"/>
        </w:rPr>
        <w:t>a</w:t>
      </w:r>
      <w:r>
        <w:rPr>
          <w:rFonts w:ascii="Arial" w:eastAsia="Arial" w:hAnsi="Arial" w:cs="Arial"/>
          <w:spacing w:val="6"/>
        </w:rPr>
        <w:t xml:space="preserve">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8"/>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spacing w:val="-3"/>
        </w:rPr>
        <w:t>o</w:t>
      </w:r>
      <w:r>
        <w:rPr>
          <w:rFonts w:ascii="Arial" w:eastAsia="Arial" w:hAnsi="Arial" w:cs="Arial"/>
          <w:spacing w:val="2"/>
        </w:rPr>
        <w:t>g</w:t>
      </w:r>
      <w:r>
        <w:rPr>
          <w:rFonts w:ascii="Arial" w:eastAsia="Arial" w:hAnsi="Arial" w:cs="Arial"/>
          <w:spacing w:val="1"/>
        </w:rPr>
        <w:t>r</w:t>
      </w:r>
      <w:r>
        <w:rPr>
          <w:rFonts w:ascii="Arial" w:eastAsia="Arial" w:hAnsi="Arial" w:cs="Arial"/>
          <w:spacing w:val="-3"/>
        </w:rPr>
        <w:t>a</w:t>
      </w:r>
      <w:r>
        <w:rPr>
          <w:rFonts w:ascii="Arial" w:eastAsia="Arial" w:hAnsi="Arial" w:cs="Arial"/>
          <w:spacing w:val="-2"/>
        </w:rPr>
        <w:t>m</w:t>
      </w:r>
      <w:r>
        <w:rPr>
          <w:rFonts w:ascii="Arial" w:eastAsia="Arial" w:hAnsi="Arial" w:cs="Arial"/>
          <w:spacing w:val="1"/>
        </w:rPr>
        <w:t>m</w:t>
      </w:r>
      <w:r>
        <w:rPr>
          <w:rFonts w:ascii="Arial" w:eastAsia="Arial" w:hAnsi="Arial" w:cs="Arial"/>
        </w:rPr>
        <w:t>e</w:t>
      </w:r>
      <w:r>
        <w:rPr>
          <w:rFonts w:ascii="Arial" w:eastAsia="Arial" w:hAnsi="Arial" w:cs="Arial"/>
          <w:spacing w:val="6"/>
        </w:rPr>
        <w:t xml:space="preserve"> </w:t>
      </w:r>
      <w:r>
        <w:rPr>
          <w:rFonts w:ascii="Arial" w:eastAsia="Arial" w:hAnsi="Arial" w:cs="Arial"/>
        </w:rPr>
        <w:t>on</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6"/>
        </w:rPr>
        <w:t xml:space="preserve"> </w:t>
      </w:r>
      <w:r>
        <w:rPr>
          <w:rFonts w:ascii="Arial" w:eastAsia="Arial" w:hAnsi="Arial" w:cs="Arial"/>
        </w:rPr>
        <w:t>spec</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4"/>
        </w:rPr>
        <w:t xml:space="preserve"> </w:t>
      </w:r>
      <w:r>
        <w:rPr>
          <w:rFonts w:ascii="Arial" w:eastAsia="Arial" w:hAnsi="Arial" w:cs="Arial"/>
          <w:spacing w:val="2"/>
        </w:rPr>
        <w:t>k</w:t>
      </w:r>
      <w:r>
        <w:rPr>
          <w:rFonts w:ascii="Arial" w:eastAsia="Arial" w:hAnsi="Arial" w:cs="Arial"/>
        </w:rPr>
        <w:t>no</w:t>
      </w:r>
      <w:r>
        <w:rPr>
          <w:rFonts w:ascii="Arial" w:eastAsia="Arial" w:hAnsi="Arial" w:cs="Arial"/>
          <w:spacing w:val="-4"/>
        </w:rPr>
        <w:t>w</w:t>
      </w:r>
      <w:r>
        <w:rPr>
          <w:rFonts w:ascii="Arial" w:eastAsia="Arial" w:hAnsi="Arial" w:cs="Arial"/>
          <w:spacing w:val="-1"/>
        </w:rPr>
        <w:t>l</w:t>
      </w:r>
      <w:r>
        <w:rPr>
          <w:rFonts w:ascii="Arial" w:eastAsia="Arial" w:hAnsi="Arial" w:cs="Arial"/>
        </w:rPr>
        <w:t>ed</w:t>
      </w:r>
      <w:r>
        <w:rPr>
          <w:rFonts w:ascii="Arial" w:eastAsia="Arial" w:hAnsi="Arial" w:cs="Arial"/>
          <w:spacing w:val="2"/>
        </w:rPr>
        <w:t>g</w:t>
      </w:r>
      <w:r>
        <w:rPr>
          <w:rFonts w:ascii="Arial" w:eastAsia="Arial" w:hAnsi="Arial" w:cs="Arial"/>
        </w:rPr>
        <w:t>e</w:t>
      </w:r>
      <w:r>
        <w:rPr>
          <w:rFonts w:ascii="Arial" w:eastAsia="Arial" w:hAnsi="Arial" w:cs="Arial"/>
          <w:spacing w:val="6"/>
        </w:rPr>
        <w:t xml:space="preserve"> </w:t>
      </w:r>
      <w:r>
        <w:rPr>
          <w:rFonts w:ascii="Arial" w:eastAsia="Arial" w:hAnsi="Arial" w:cs="Arial"/>
        </w:rPr>
        <w:t>and</w:t>
      </w:r>
      <w:r>
        <w:rPr>
          <w:rFonts w:ascii="Arial" w:eastAsia="Arial" w:hAnsi="Arial" w:cs="Arial"/>
          <w:spacing w:val="3"/>
        </w:rPr>
        <w:t xml:space="preserve"> </w:t>
      </w:r>
      <w:r>
        <w:rPr>
          <w:rFonts w:ascii="Arial" w:eastAsia="Arial" w:hAnsi="Arial" w:cs="Arial"/>
          <w:spacing w:val="-2"/>
        </w:rPr>
        <w:t>s</w:t>
      </w:r>
      <w:r>
        <w:rPr>
          <w:rFonts w:ascii="Arial" w:eastAsia="Arial" w:hAnsi="Arial" w:cs="Arial"/>
          <w:spacing w:val="2"/>
        </w:rPr>
        <w:t>k</w:t>
      </w:r>
      <w:r>
        <w:rPr>
          <w:rFonts w:ascii="Arial" w:eastAsia="Arial" w:hAnsi="Arial" w:cs="Arial"/>
          <w:spacing w:val="-1"/>
        </w:rPr>
        <w:t>il</w:t>
      </w:r>
      <w:r>
        <w:rPr>
          <w:rFonts w:ascii="Arial" w:eastAsia="Arial" w:hAnsi="Arial" w:cs="Arial"/>
        </w:rPr>
        <w:t xml:space="preserve">l </w:t>
      </w:r>
      <w:r>
        <w:rPr>
          <w:rFonts w:ascii="Arial" w:eastAsia="Arial" w:hAnsi="Arial" w:cs="Arial"/>
          <w:spacing w:val="1"/>
        </w:rPr>
        <w:t>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rPr>
        <w:t>e</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rPr>
        <w:t>necess</w:t>
      </w:r>
      <w:r>
        <w:rPr>
          <w:rFonts w:ascii="Arial" w:eastAsia="Arial" w:hAnsi="Arial" w:cs="Arial"/>
          <w:spacing w:val="-3"/>
        </w:rPr>
        <w:t>a</w:t>
      </w:r>
      <w:r>
        <w:rPr>
          <w:rFonts w:ascii="Arial" w:eastAsia="Arial" w:hAnsi="Arial" w:cs="Arial"/>
          <w:spacing w:val="1"/>
        </w:rPr>
        <w:t>r</w:t>
      </w:r>
      <w:r>
        <w:rPr>
          <w:rFonts w:ascii="Arial" w:eastAsia="Arial" w:hAnsi="Arial" w:cs="Arial"/>
        </w:rPr>
        <w:t>y</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2"/>
        </w:rPr>
        <w:t>q</w:t>
      </w:r>
      <w:r>
        <w:rPr>
          <w:rFonts w:ascii="Arial" w:eastAsia="Arial" w:hAnsi="Arial" w:cs="Arial"/>
        </w:rPr>
        <w:t>ua</w:t>
      </w:r>
      <w:r>
        <w:rPr>
          <w:rFonts w:ascii="Arial" w:eastAsia="Arial" w:hAnsi="Arial" w:cs="Arial"/>
          <w:spacing w:val="-1"/>
        </w:rPr>
        <w:t>l</w:t>
      </w:r>
      <w:r>
        <w:rPr>
          <w:rFonts w:ascii="Arial" w:eastAsia="Arial" w:hAnsi="Arial" w:cs="Arial"/>
          <w:spacing w:val="-4"/>
        </w:rPr>
        <w:t>i</w:t>
      </w:r>
      <w:r>
        <w:rPr>
          <w:rFonts w:ascii="Arial" w:eastAsia="Arial" w:hAnsi="Arial" w:cs="Arial"/>
          <w:spacing w:val="3"/>
        </w:rPr>
        <w:t>f</w:t>
      </w:r>
      <w:r>
        <w:rPr>
          <w:rFonts w:ascii="Arial" w:eastAsia="Arial" w:hAnsi="Arial" w:cs="Arial"/>
        </w:rPr>
        <w:t>y</w:t>
      </w:r>
      <w:r>
        <w:rPr>
          <w:rFonts w:ascii="Arial" w:eastAsia="Arial" w:hAnsi="Arial" w:cs="Arial"/>
          <w:spacing w:val="-1"/>
        </w:rPr>
        <w:t xml:space="preserve"> V</w:t>
      </w:r>
      <w:r>
        <w:rPr>
          <w:rFonts w:ascii="Arial" w:eastAsia="Arial" w:hAnsi="Arial" w:cs="Arial"/>
          <w:spacing w:val="2"/>
        </w:rPr>
        <w:t>T</w:t>
      </w:r>
      <w:r>
        <w:rPr>
          <w:rFonts w:ascii="Arial" w:eastAsia="Arial" w:hAnsi="Arial" w:cs="Arial"/>
        </w:rPr>
        <w:t>S</w:t>
      </w:r>
      <w:r>
        <w:rPr>
          <w:rFonts w:ascii="Arial" w:eastAsia="Arial" w:hAnsi="Arial" w:cs="Arial"/>
          <w:spacing w:val="-2"/>
        </w:rPr>
        <w:t xml:space="preserve"> </w:t>
      </w:r>
      <w:r>
        <w:rPr>
          <w:rFonts w:ascii="Arial" w:eastAsia="Arial" w:hAnsi="Arial" w:cs="Arial"/>
        </w:rPr>
        <w:t>pe</w:t>
      </w:r>
      <w:r>
        <w:rPr>
          <w:rFonts w:ascii="Arial" w:eastAsia="Arial" w:hAnsi="Arial" w:cs="Arial"/>
          <w:spacing w:val="-2"/>
        </w:rPr>
        <w:t>r</w:t>
      </w:r>
      <w:r>
        <w:rPr>
          <w:rFonts w:ascii="Arial" w:eastAsia="Arial" w:hAnsi="Arial" w:cs="Arial"/>
        </w:rPr>
        <w:t>sonne</w:t>
      </w:r>
      <w:r>
        <w:rPr>
          <w:rFonts w:ascii="Arial" w:eastAsia="Arial" w:hAnsi="Arial" w:cs="Arial"/>
          <w:spacing w:val="-1"/>
        </w:rPr>
        <w:t>l</w:t>
      </w:r>
      <w:r>
        <w:rPr>
          <w:rFonts w:ascii="Arial" w:eastAsia="Arial" w:hAnsi="Arial" w:cs="Arial"/>
        </w:rPr>
        <w:t>.</w:t>
      </w:r>
    </w:p>
    <w:p w:rsidR="000A5570" w:rsidRDefault="00071E95">
      <w:pPr>
        <w:tabs>
          <w:tab w:val="left" w:pos="1000"/>
        </w:tabs>
        <w:spacing w:before="77" w:after="0" w:line="252" w:lineRule="exact"/>
        <w:ind w:left="1019" w:right="97" w:hanging="360"/>
        <w:rPr>
          <w:rFonts w:ascii="Arial" w:eastAsia="Arial" w:hAnsi="Arial" w:cs="Arial"/>
        </w:rPr>
      </w:pPr>
      <w:r>
        <w:pict>
          <v:group id="_x0000_s1702" style="position:absolute;left:0;text-align:left;margin-left:88.4pt;margin-top:31.55pt;width:450.65pt;height:27.05pt;z-index:-251692544;mso-position-horizontal-relative:page" coordorigin="1768,631" coordsize="9013,541">
            <v:group id="_x0000_s1705" style="position:absolute;left:1778;top:641;width:8993;height:266" coordorigin="1778,641" coordsize="8993,266">
              <v:shape id="_x0000_s1706" style="position:absolute;left:1778;top:641;width:8993;height:266" coordorigin="1778,641" coordsize="8993,266" path="m1778,907r8993,l10771,641r-8993,l1778,907e" fillcolor="yellow" stroked="f">
                <v:path arrowok="t"/>
              </v:shape>
            </v:group>
            <v:group id="_x0000_s1703" style="position:absolute;left:2138;top:907;width:7010;height:254" coordorigin="2138,907" coordsize="7010,254">
              <v:shape id="_x0000_s1704" style="position:absolute;left:2138;top:907;width:7010;height:254" coordorigin="2138,907" coordsize="7010,254" path="m2138,1162r7011,l9149,907r-7011,l2138,1162e" fillcolor="yellow" stroked="f">
                <v:path arrowok="t"/>
              </v:shape>
            </v:group>
            <w10:wrap anchorx="page"/>
          </v:group>
        </w:pict>
      </w:r>
      <w:r w:rsidR="00863EB5">
        <w:rPr>
          <w:rFonts w:ascii="Times New Roman" w:eastAsia="Times New Roman" w:hAnsi="Times New Roman" w:cs="Times New Roman"/>
          <w:w w:val="131"/>
        </w:rPr>
        <w:t>•</w:t>
      </w:r>
      <w:r w:rsidR="00863EB5">
        <w:rPr>
          <w:rFonts w:ascii="Times New Roman" w:eastAsia="Times New Roman" w:hAnsi="Times New Roman" w:cs="Times New Roman"/>
        </w:rPr>
        <w:tab/>
      </w:r>
      <w:r w:rsidR="00863EB5">
        <w:rPr>
          <w:rFonts w:ascii="Arial" w:eastAsia="Arial" w:hAnsi="Arial" w:cs="Arial"/>
          <w:spacing w:val="1"/>
        </w:rPr>
        <w:t>t</w:t>
      </w:r>
      <w:r w:rsidR="00863EB5">
        <w:rPr>
          <w:rFonts w:ascii="Arial" w:eastAsia="Arial" w:hAnsi="Arial" w:cs="Arial"/>
        </w:rPr>
        <w:t>o</w:t>
      </w:r>
      <w:r w:rsidR="00863EB5">
        <w:rPr>
          <w:rFonts w:ascii="Arial" w:eastAsia="Arial" w:hAnsi="Arial" w:cs="Arial"/>
          <w:spacing w:val="27"/>
        </w:rPr>
        <w:t xml:space="preserve"> </w:t>
      </w:r>
      <w:r w:rsidR="00863EB5">
        <w:rPr>
          <w:rFonts w:ascii="Arial" w:eastAsia="Arial" w:hAnsi="Arial" w:cs="Arial"/>
        </w:rPr>
        <w:t>ensu</w:t>
      </w:r>
      <w:r w:rsidR="00863EB5">
        <w:rPr>
          <w:rFonts w:ascii="Arial" w:eastAsia="Arial" w:hAnsi="Arial" w:cs="Arial"/>
          <w:spacing w:val="1"/>
        </w:rPr>
        <w:t>r</w:t>
      </w:r>
      <w:r w:rsidR="00863EB5">
        <w:rPr>
          <w:rFonts w:ascii="Arial" w:eastAsia="Arial" w:hAnsi="Arial" w:cs="Arial"/>
        </w:rPr>
        <w:t>e</w:t>
      </w:r>
      <w:r w:rsidR="00863EB5">
        <w:rPr>
          <w:rFonts w:ascii="Arial" w:eastAsia="Arial" w:hAnsi="Arial" w:cs="Arial"/>
          <w:spacing w:val="27"/>
        </w:rPr>
        <w:t xml:space="preserve"> </w:t>
      </w:r>
      <w:r w:rsidR="00863EB5">
        <w:rPr>
          <w:rFonts w:ascii="Arial" w:eastAsia="Arial" w:hAnsi="Arial" w:cs="Arial"/>
          <w:spacing w:val="1"/>
        </w:rPr>
        <w:t>t</w:t>
      </w:r>
      <w:r w:rsidR="00863EB5">
        <w:rPr>
          <w:rFonts w:ascii="Arial" w:eastAsia="Arial" w:hAnsi="Arial" w:cs="Arial"/>
        </w:rPr>
        <w:t>hat</w:t>
      </w:r>
      <w:r w:rsidR="00863EB5">
        <w:rPr>
          <w:rFonts w:ascii="Arial" w:eastAsia="Arial" w:hAnsi="Arial" w:cs="Arial"/>
          <w:spacing w:val="29"/>
        </w:rPr>
        <w:t xml:space="preserve"> </w:t>
      </w:r>
      <w:r w:rsidR="00863EB5">
        <w:rPr>
          <w:rFonts w:ascii="Arial" w:eastAsia="Arial" w:hAnsi="Arial" w:cs="Arial"/>
          <w:spacing w:val="-3"/>
        </w:rPr>
        <w:t>V</w:t>
      </w:r>
      <w:r w:rsidR="00863EB5">
        <w:rPr>
          <w:rFonts w:ascii="Arial" w:eastAsia="Arial" w:hAnsi="Arial" w:cs="Arial"/>
          <w:spacing w:val="2"/>
        </w:rPr>
        <w:t>T</w:t>
      </w:r>
      <w:r w:rsidR="00863EB5">
        <w:rPr>
          <w:rFonts w:ascii="Arial" w:eastAsia="Arial" w:hAnsi="Arial" w:cs="Arial"/>
        </w:rPr>
        <w:t>S</w:t>
      </w:r>
      <w:r w:rsidR="00863EB5">
        <w:rPr>
          <w:rFonts w:ascii="Arial" w:eastAsia="Arial" w:hAnsi="Arial" w:cs="Arial"/>
          <w:spacing w:val="27"/>
        </w:rPr>
        <w:t xml:space="preserve"> </w:t>
      </w:r>
      <w:r w:rsidR="00863EB5">
        <w:rPr>
          <w:rFonts w:ascii="Arial" w:eastAsia="Arial" w:hAnsi="Arial" w:cs="Arial"/>
        </w:rPr>
        <w:t>pe</w:t>
      </w:r>
      <w:r w:rsidR="00863EB5">
        <w:rPr>
          <w:rFonts w:ascii="Arial" w:eastAsia="Arial" w:hAnsi="Arial" w:cs="Arial"/>
          <w:spacing w:val="1"/>
        </w:rPr>
        <w:t>r</w:t>
      </w:r>
      <w:r w:rsidR="00863EB5">
        <w:rPr>
          <w:rFonts w:ascii="Arial" w:eastAsia="Arial" w:hAnsi="Arial" w:cs="Arial"/>
          <w:spacing w:val="-2"/>
        </w:rPr>
        <w:t>s</w:t>
      </w:r>
      <w:r w:rsidR="00863EB5">
        <w:rPr>
          <w:rFonts w:ascii="Arial" w:eastAsia="Arial" w:hAnsi="Arial" w:cs="Arial"/>
        </w:rPr>
        <w:t>onnel</w:t>
      </w:r>
      <w:r w:rsidR="00863EB5">
        <w:rPr>
          <w:rFonts w:ascii="Arial" w:eastAsia="Arial" w:hAnsi="Arial" w:cs="Arial"/>
          <w:spacing w:val="26"/>
        </w:rPr>
        <w:t xml:space="preserve"> </w:t>
      </w:r>
      <w:r w:rsidR="00863EB5">
        <w:rPr>
          <w:rFonts w:ascii="Arial" w:eastAsia="Arial" w:hAnsi="Arial" w:cs="Arial"/>
        </w:rPr>
        <w:t>a</w:t>
      </w:r>
      <w:r w:rsidR="00863EB5">
        <w:rPr>
          <w:rFonts w:ascii="Arial" w:eastAsia="Arial" w:hAnsi="Arial" w:cs="Arial"/>
          <w:spacing w:val="1"/>
        </w:rPr>
        <w:t>r</w:t>
      </w:r>
      <w:r w:rsidR="00863EB5">
        <w:rPr>
          <w:rFonts w:ascii="Arial" w:eastAsia="Arial" w:hAnsi="Arial" w:cs="Arial"/>
        </w:rPr>
        <w:t>e</w:t>
      </w:r>
      <w:r w:rsidR="00863EB5">
        <w:rPr>
          <w:rFonts w:ascii="Arial" w:eastAsia="Arial" w:hAnsi="Arial" w:cs="Arial"/>
          <w:spacing w:val="27"/>
        </w:rPr>
        <w:t xml:space="preserve"> </w:t>
      </w:r>
      <w:r w:rsidR="00863EB5">
        <w:rPr>
          <w:rFonts w:ascii="Arial" w:eastAsia="Arial" w:hAnsi="Arial" w:cs="Arial"/>
          <w:spacing w:val="1"/>
        </w:rPr>
        <w:t>tr</w:t>
      </w:r>
      <w:r w:rsidR="00863EB5">
        <w:rPr>
          <w:rFonts w:ascii="Arial" w:eastAsia="Arial" w:hAnsi="Arial" w:cs="Arial"/>
        </w:rPr>
        <w:t>a</w:t>
      </w:r>
      <w:r w:rsidR="00863EB5">
        <w:rPr>
          <w:rFonts w:ascii="Arial" w:eastAsia="Arial" w:hAnsi="Arial" w:cs="Arial"/>
          <w:spacing w:val="-1"/>
        </w:rPr>
        <w:t>i</w:t>
      </w:r>
      <w:r w:rsidR="00863EB5">
        <w:rPr>
          <w:rFonts w:ascii="Arial" w:eastAsia="Arial" w:hAnsi="Arial" w:cs="Arial"/>
        </w:rPr>
        <w:t>ned</w:t>
      </w:r>
      <w:r w:rsidR="00863EB5">
        <w:rPr>
          <w:rFonts w:ascii="Arial" w:eastAsia="Arial" w:hAnsi="Arial" w:cs="Arial"/>
          <w:spacing w:val="29"/>
        </w:rPr>
        <w:t xml:space="preserve"> </w:t>
      </w:r>
      <w:r w:rsidR="00863EB5">
        <w:rPr>
          <w:rFonts w:ascii="Arial" w:eastAsia="Arial" w:hAnsi="Arial" w:cs="Arial"/>
        </w:rPr>
        <w:t>and</w:t>
      </w:r>
      <w:r w:rsidR="00863EB5">
        <w:rPr>
          <w:rFonts w:ascii="Arial" w:eastAsia="Arial" w:hAnsi="Arial" w:cs="Arial"/>
          <w:spacing w:val="27"/>
        </w:rPr>
        <w:t xml:space="preserve"> </w:t>
      </w:r>
      <w:r w:rsidR="00863EB5">
        <w:rPr>
          <w:rFonts w:ascii="Arial" w:eastAsia="Arial" w:hAnsi="Arial" w:cs="Arial"/>
          <w:spacing w:val="2"/>
        </w:rPr>
        <w:t>q</w:t>
      </w:r>
      <w:r w:rsidR="00863EB5">
        <w:rPr>
          <w:rFonts w:ascii="Arial" w:eastAsia="Arial" w:hAnsi="Arial" w:cs="Arial"/>
        </w:rPr>
        <w:t>ua</w:t>
      </w:r>
      <w:r w:rsidR="00863EB5">
        <w:rPr>
          <w:rFonts w:ascii="Arial" w:eastAsia="Arial" w:hAnsi="Arial" w:cs="Arial"/>
          <w:spacing w:val="-1"/>
        </w:rPr>
        <w:t>li</w:t>
      </w:r>
      <w:r w:rsidR="00863EB5">
        <w:rPr>
          <w:rFonts w:ascii="Arial" w:eastAsia="Arial" w:hAnsi="Arial" w:cs="Arial"/>
          <w:spacing w:val="3"/>
        </w:rPr>
        <w:t>f</w:t>
      </w:r>
      <w:r w:rsidR="00863EB5">
        <w:rPr>
          <w:rFonts w:ascii="Arial" w:eastAsia="Arial" w:hAnsi="Arial" w:cs="Arial"/>
          <w:spacing w:val="-1"/>
        </w:rPr>
        <w:t>i</w:t>
      </w:r>
      <w:r w:rsidR="00863EB5">
        <w:rPr>
          <w:rFonts w:ascii="Arial" w:eastAsia="Arial" w:hAnsi="Arial" w:cs="Arial"/>
        </w:rPr>
        <w:t>ed</w:t>
      </w:r>
      <w:r w:rsidR="00863EB5">
        <w:rPr>
          <w:rFonts w:ascii="Arial" w:eastAsia="Arial" w:hAnsi="Arial" w:cs="Arial"/>
          <w:spacing w:val="27"/>
        </w:rPr>
        <w:t xml:space="preserve"> </w:t>
      </w:r>
      <w:r w:rsidR="00863EB5">
        <w:rPr>
          <w:rFonts w:ascii="Arial" w:eastAsia="Arial" w:hAnsi="Arial" w:cs="Arial"/>
          <w:spacing w:val="1"/>
        </w:rPr>
        <w:t>t</w:t>
      </w:r>
      <w:r w:rsidR="00863EB5">
        <w:rPr>
          <w:rFonts w:ascii="Arial" w:eastAsia="Arial" w:hAnsi="Arial" w:cs="Arial"/>
        </w:rPr>
        <w:t>o</w:t>
      </w:r>
      <w:r w:rsidR="00863EB5">
        <w:rPr>
          <w:rFonts w:ascii="Arial" w:eastAsia="Arial" w:hAnsi="Arial" w:cs="Arial"/>
          <w:spacing w:val="27"/>
        </w:rPr>
        <w:t xml:space="preserve"> </w:t>
      </w:r>
      <w:r w:rsidR="00863EB5">
        <w:rPr>
          <w:rFonts w:ascii="Arial" w:eastAsia="Arial" w:hAnsi="Arial" w:cs="Arial"/>
        </w:rPr>
        <w:t>enab</w:t>
      </w:r>
      <w:r w:rsidR="00863EB5">
        <w:rPr>
          <w:rFonts w:ascii="Arial" w:eastAsia="Arial" w:hAnsi="Arial" w:cs="Arial"/>
          <w:spacing w:val="-1"/>
        </w:rPr>
        <w:t>l</w:t>
      </w:r>
      <w:r w:rsidR="00863EB5">
        <w:rPr>
          <w:rFonts w:ascii="Arial" w:eastAsia="Arial" w:hAnsi="Arial" w:cs="Arial"/>
        </w:rPr>
        <w:t>e</w:t>
      </w:r>
      <w:r w:rsidR="00863EB5">
        <w:rPr>
          <w:rFonts w:ascii="Arial" w:eastAsia="Arial" w:hAnsi="Arial" w:cs="Arial"/>
          <w:spacing w:val="27"/>
        </w:rPr>
        <w:t xml:space="preserve"> </w:t>
      </w:r>
      <w:r w:rsidR="00863EB5">
        <w:rPr>
          <w:rFonts w:ascii="Arial" w:eastAsia="Arial" w:hAnsi="Arial" w:cs="Arial"/>
          <w:spacing w:val="1"/>
        </w:rPr>
        <w:t>t</w:t>
      </w:r>
      <w:r w:rsidR="00863EB5">
        <w:rPr>
          <w:rFonts w:ascii="Arial" w:eastAsia="Arial" w:hAnsi="Arial" w:cs="Arial"/>
        </w:rPr>
        <w:t>hem</w:t>
      </w:r>
      <w:r w:rsidR="00863EB5">
        <w:rPr>
          <w:rFonts w:ascii="Arial" w:eastAsia="Arial" w:hAnsi="Arial" w:cs="Arial"/>
          <w:spacing w:val="28"/>
        </w:rPr>
        <w:t xml:space="preserve"> </w:t>
      </w:r>
      <w:r w:rsidR="00863EB5">
        <w:rPr>
          <w:rFonts w:ascii="Arial" w:eastAsia="Arial" w:hAnsi="Arial" w:cs="Arial"/>
          <w:spacing w:val="-1"/>
        </w:rPr>
        <w:t>t</w:t>
      </w:r>
      <w:r w:rsidR="00863EB5">
        <w:rPr>
          <w:rFonts w:ascii="Arial" w:eastAsia="Arial" w:hAnsi="Arial" w:cs="Arial"/>
        </w:rPr>
        <w:t>o</w:t>
      </w:r>
      <w:r w:rsidR="00863EB5">
        <w:rPr>
          <w:rFonts w:ascii="Arial" w:eastAsia="Arial" w:hAnsi="Arial" w:cs="Arial"/>
          <w:spacing w:val="27"/>
        </w:rPr>
        <w:t xml:space="preserve"> </w:t>
      </w:r>
      <w:r w:rsidR="00863EB5">
        <w:rPr>
          <w:rFonts w:ascii="Arial" w:eastAsia="Arial" w:hAnsi="Arial" w:cs="Arial"/>
        </w:rPr>
        <w:t>pe</w:t>
      </w:r>
      <w:r w:rsidR="00863EB5">
        <w:rPr>
          <w:rFonts w:ascii="Arial" w:eastAsia="Arial" w:hAnsi="Arial" w:cs="Arial"/>
          <w:spacing w:val="-2"/>
        </w:rPr>
        <w:t>r</w:t>
      </w:r>
      <w:r w:rsidR="00863EB5">
        <w:rPr>
          <w:rFonts w:ascii="Arial" w:eastAsia="Arial" w:hAnsi="Arial" w:cs="Arial"/>
          <w:spacing w:val="3"/>
        </w:rPr>
        <w:t>f</w:t>
      </w:r>
      <w:r w:rsidR="00863EB5">
        <w:rPr>
          <w:rFonts w:ascii="Arial" w:eastAsia="Arial" w:hAnsi="Arial" w:cs="Arial"/>
        </w:rPr>
        <w:t>o</w:t>
      </w:r>
      <w:r w:rsidR="00863EB5">
        <w:rPr>
          <w:rFonts w:ascii="Arial" w:eastAsia="Arial" w:hAnsi="Arial" w:cs="Arial"/>
          <w:spacing w:val="-2"/>
        </w:rPr>
        <w:t>r</w:t>
      </w:r>
      <w:r w:rsidR="00863EB5">
        <w:rPr>
          <w:rFonts w:ascii="Arial" w:eastAsia="Arial" w:hAnsi="Arial" w:cs="Arial"/>
        </w:rPr>
        <w:t>m</w:t>
      </w:r>
      <w:r w:rsidR="00863EB5">
        <w:rPr>
          <w:rFonts w:ascii="Arial" w:eastAsia="Arial" w:hAnsi="Arial" w:cs="Arial"/>
          <w:spacing w:val="28"/>
        </w:rPr>
        <w:t xml:space="preserve"> </w:t>
      </w:r>
      <w:r w:rsidR="00863EB5">
        <w:rPr>
          <w:rFonts w:ascii="Arial" w:eastAsia="Arial" w:hAnsi="Arial" w:cs="Arial"/>
          <w:spacing w:val="1"/>
        </w:rPr>
        <w:t>t</w:t>
      </w:r>
      <w:r w:rsidR="00863EB5">
        <w:rPr>
          <w:rFonts w:ascii="Arial" w:eastAsia="Arial" w:hAnsi="Arial" w:cs="Arial"/>
        </w:rPr>
        <w:t xml:space="preserve">he </w:t>
      </w:r>
      <w:r w:rsidR="00863EB5">
        <w:rPr>
          <w:rFonts w:ascii="Arial" w:eastAsia="Arial" w:hAnsi="Arial" w:cs="Arial"/>
          <w:spacing w:val="1"/>
        </w:rPr>
        <w:t>t</w:t>
      </w:r>
      <w:r w:rsidR="00863EB5">
        <w:rPr>
          <w:rFonts w:ascii="Arial" w:eastAsia="Arial" w:hAnsi="Arial" w:cs="Arial"/>
        </w:rPr>
        <w:t>a</w:t>
      </w:r>
      <w:r w:rsidR="00863EB5">
        <w:rPr>
          <w:rFonts w:ascii="Arial" w:eastAsia="Arial" w:hAnsi="Arial" w:cs="Arial"/>
          <w:spacing w:val="-2"/>
        </w:rPr>
        <w:t>s</w:t>
      </w:r>
      <w:r w:rsidR="00863EB5">
        <w:rPr>
          <w:rFonts w:ascii="Arial" w:eastAsia="Arial" w:hAnsi="Arial" w:cs="Arial"/>
          <w:spacing w:val="2"/>
        </w:rPr>
        <w:t>k</w:t>
      </w:r>
      <w:r w:rsidR="00863EB5">
        <w:rPr>
          <w:rFonts w:ascii="Arial" w:eastAsia="Arial" w:hAnsi="Arial" w:cs="Arial"/>
        </w:rPr>
        <w:t>s</w:t>
      </w:r>
      <w:r w:rsidR="00863EB5">
        <w:rPr>
          <w:rFonts w:ascii="Arial" w:eastAsia="Arial" w:hAnsi="Arial" w:cs="Arial"/>
          <w:spacing w:val="-1"/>
        </w:rPr>
        <w:t xml:space="preserve"> </w:t>
      </w:r>
      <w:r w:rsidR="00863EB5">
        <w:rPr>
          <w:rFonts w:ascii="Arial" w:eastAsia="Arial" w:hAnsi="Arial" w:cs="Arial"/>
          <w:spacing w:val="1"/>
        </w:rPr>
        <w:t>r</w:t>
      </w:r>
      <w:r w:rsidR="00863EB5">
        <w:rPr>
          <w:rFonts w:ascii="Arial" w:eastAsia="Arial" w:hAnsi="Arial" w:cs="Arial"/>
          <w:spacing w:val="-3"/>
        </w:rPr>
        <w:t>e</w:t>
      </w:r>
      <w:r w:rsidR="00863EB5">
        <w:rPr>
          <w:rFonts w:ascii="Arial" w:eastAsia="Arial" w:hAnsi="Arial" w:cs="Arial"/>
          <w:spacing w:val="2"/>
        </w:rPr>
        <w:t>q</w:t>
      </w:r>
      <w:r w:rsidR="00863EB5">
        <w:rPr>
          <w:rFonts w:ascii="Arial" w:eastAsia="Arial" w:hAnsi="Arial" w:cs="Arial"/>
        </w:rPr>
        <w:t>u</w:t>
      </w:r>
      <w:r w:rsidR="00863EB5">
        <w:rPr>
          <w:rFonts w:ascii="Arial" w:eastAsia="Arial" w:hAnsi="Arial" w:cs="Arial"/>
          <w:spacing w:val="-1"/>
        </w:rPr>
        <w:t>i</w:t>
      </w:r>
      <w:r w:rsidR="00863EB5">
        <w:rPr>
          <w:rFonts w:ascii="Arial" w:eastAsia="Arial" w:hAnsi="Arial" w:cs="Arial"/>
          <w:spacing w:val="1"/>
        </w:rPr>
        <w:t>r</w:t>
      </w:r>
      <w:r w:rsidR="00863EB5">
        <w:rPr>
          <w:rFonts w:ascii="Arial" w:eastAsia="Arial" w:hAnsi="Arial" w:cs="Arial"/>
        </w:rPr>
        <w:t>e</w:t>
      </w:r>
      <w:r w:rsidR="00863EB5">
        <w:rPr>
          <w:rFonts w:ascii="Arial" w:eastAsia="Arial" w:hAnsi="Arial" w:cs="Arial"/>
          <w:spacing w:val="-2"/>
        </w:rPr>
        <w:t>d</w:t>
      </w:r>
      <w:r w:rsidR="00863EB5">
        <w:rPr>
          <w:rFonts w:ascii="Arial" w:eastAsia="Arial" w:hAnsi="Arial" w:cs="Arial"/>
        </w:rPr>
        <w:t>;</w:t>
      </w:r>
    </w:p>
    <w:p w:rsidR="000A5570" w:rsidRDefault="00071E95">
      <w:pPr>
        <w:tabs>
          <w:tab w:val="left" w:pos="1000"/>
        </w:tabs>
        <w:spacing w:before="77" w:after="0" w:line="252" w:lineRule="exact"/>
        <w:ind w:left="1018" w:right="97" w:hanging="360"/>
        <w:rPr>
          <w:rFonts w:ascii="Arial" w:eastAsia="Arial" w:hAnsi="Arial" w:cs="Arial"/>
        </w:rPr>
      </w:pPr>
      <w:r>
        <w:pict>
          <v:group id="_x0000_s1697" style="position:absolute;left:0;text-align:left;margin-left:88.4pt;margin-top:31.55pt;width:450.65pt;height:27.05pt;z-index:-251691520;mso-position-horizontal-relative:page" coordorigin="1768,631" coordsize="9013,541">
            <v:group id="_x0000_s1700" style="position:absolute;left:1778;top:641;width:8993;height:266" coordorigin="1778,641" coordsize="8993,266">
              <v:shape id="_x0000_s1701" style="position:absolute;left:1778;top:641;width:8993;height:266" coordorigin="1778,641" coordsize="8993,266" path="m1778,907r8993,l10771,641r-8993,l1778,907e" fillcolor="aqua" stroked="f">
                <v:path arrowok="t"/>
              </v:shape>
            </v:group>
            <v:group id="_x0000_s1698" style="position:absolute;left:2138;top:907;width:5040;height:254" coordorigin="2138,907" coordsize="5040,254">
              <v:shape id="_x0000_s1699" style="position:absolute;left:2138;top:907;width:5040;height:254" coordorigin="2138,907" coordsize="5040,254" path="m2138,1162r5040,l7178,907r-5040,l2138,1162e" fillcolor="aqua" stroked="f">
                <v:path arrowok="t"/>
              </v:shape>
            </v:group>
            <w10:wrap anchorx="page"/>
          </v:group>
        </w:pict>
      </w:r>
      <w:r w:rsidR="00863EB5">
        <w:rPr>
          <w:rFonts w:ascii="Times New Roman" w:eastAsia="Times New Roman" w:hAnsi="Times New Roman" w:cs="Times New Roman"/>
          <w:w w:val="131"/>
        </w:rPr>
        <w:t>•</w:t>
      </w:r>
      <w:r w:rsidR="00863EB5">
        <w:rPr>
          <w:rFonts w:ascii="Times New Roman" w:eastAsia="Times New Roman" w:hAnsi="Times New Roman" w:cs="Times New Roman"/>
        </w:rPr>
        <w:tab/>
      </w:r>
      <w:r w:rsidR="00863EB5">
        <w:rPr>
          <w:rFonts w:ascii="Arial" w:eastAsia="Arial" w:hAnsi="Arial" w:cs="Arial"/>
          <w:spacing w:val="1"/>
        </w:rPr>
        <w:t>f</w:t>
      </w:r>
      <w:r w:rsidR="00863EB5">
        <w:rPr>
          <w:rFonts w:ascii="Arial" w:eastAsia="Arial" w:hAnsi="Arial" w:cs="Arial"/>
        </w:rPr>
        <w:t>or</w:t>
      </w:r>
      <w:r w:rsidR="00863EB5">
        <w:rPr>
          <w:rFonts w:ascii="Arial" w:eastAsia="Arial" w:hAnsi="Arial" w:cs="Arial"/>
          <w:spacing w:val="36"/>
        </w:rPr>
        <w:t xml:space="preserve"> </w:t>
      </w:r>
      <w:r w:rsidR="00863EB5">
        <w:rPr>
          <w:rFonts w:ascii="Arial" w:eastAsia="Arial" w:hAnsi="Arial" w:cs="Arial"/>
          <w:spacing w:val="1"/>
        </w:rPr>
        <w:t>m</w:t>
      </w:r>
      <w:r w:rsidR="00863EB5">
        <w:rPr>
          <w:rFonts w:ascii="Arial" w:eastAsia="Arial" w:hAnsi="Arial" w:cs="Arial"/>
        </w:rPr>
        <w:t>a</w:t>
      </w:r>
      <w:r w:rsidR="00863EB5">
        <w:rPr>
          <w:rFonts w:ascii="Arial" w:eastAsia="Arial" w:hAnsi="Arial" w:cs="Arial"/>
          <w:spacing w:val="-1"/>
        </w:rPr>
        <w:t>i</w:t>
      </w:r>
      <w:r w:rsidR="00863EB5">
        <w:rPr>
          <w:rFonts w:ascii="Arial" w:eastAsia="Arial" w:hAnsi="Arial" w:cs="Arial"/>
          <w:spacing w:val="-3"/>
        </w:rPr>
        <w:t>n</w:t>
      </w:r>
      <w:r w:rsidR="00863EB5">
        <w:rPr>
          <w:rFonts w:ascii="Arial" w:eastAsia="Arial" w:hAnsi="Arial" w:cs="Arial"/>
          <w:spacing w:val="1"/>
        </w:rPr>
        <w:t>t</w:t>
      </w:r>
      <w:r w:rsidR="00863EB5">
        <w:rPr>
          <w:rFonts w:ascii="Arial" w:eastAsia="Arial" w:hAnsi="Arial" w:cs="Arial"/>
        </w:rPr>
        <w:t>a</w:t>
      </w:r>
      <w:r w:rsidR="00863EB5">
        <w:rPr>
          <w:rFonts w:ascii="Arial" w:eastAsia="Arial" w:hAnsi="Arial" w:cs="Arial"/>
          <w:spacing w:val="-1"/>
        </w:rPr>
        <w:t>i</w:t>
      </w:r>
      <w:r w:rsidR="00863EB5">
        <w:rPr>
          <w:rFonts w:ascii="Arial" w:eastAsia="Arial" w:hAnsi="Arial" w:cs="Arial"/>
        </w:rPr>
        <w:t>n</w:t>
      </w:r>
      <w:r w:rsidR="00863EB5">
        <w:rPr>
          <w:rFonts w:ascii="Arial" w:eastAsia="Arial" w:hAnsi="Arial" w:cs="Arial"/>
          <w:spacing w:val="-1"/>
        </w:rPr>
        <w:t>i</w:t>
      </w:r>
      <w:r w:rsidR="00863EB5">
        <w:rPr>
          <w:rFonts w:ascii="Arial" w:eastAsia="Arial" w:hAnsi="Arial" w:cs="Arial"/>
        </w:rPr>
        <w:t>ng</w:t>
      </w:r>
      <w:r w:rsidR="00863EB5">
        <w:rPr>
          <w:rFonts w:ascii="Arial" w:eastAsia="Arial" w:hAnsi="Arial" w:cs="Arial"/>
          <w:spacing w:val="37"/>
        </w:rPr>
        <w:t xml:space="preserve"> </w:t>
      </w:r>
      <w:r w:rsidR="00863EB5">
        <w:rPr>
          <w:rFonts w:ascii="Arial" w:eastAsia="Arial" w:hAnsi="Arial" w:cs="Arial"/>
        </w:rPr>
        <w:t>a</w:t>
      </w:r>
      <w:r w:rsidR="00863EB5">
        <w:rPr>
          <w:rFonts w:ascii="Arial" w:eastAsia="Arial" w:hAnsi="Arial" w:cs="Arial"/>
          <w:spacing w:val="34"/>
        </w:rPr>
        <w:t xml:space="preserve"> </w:t>
      </w:r>
      <w:r w:rsidR="00863EB5">
        <w:rPr>
          <w:rFonts w:ascii="Arial" w:eastAsia="Arial" w:hAnsi="Arial" w:cs="Arial"/>
        </w:rPr>
        <w:t>sa</w:t>
      </w:r>
      <w:r w:rsidR="00863EB5">
        <w:rPr>
          <w:rFonts w:ascii="Arial" w:eastAsia="Arial" w:hAnsi="Arial" w:cs="Arial"/>
          <w:spacing w:val="1"/>
        </w:rPr>
        <w:t>t</w:t>
      </w:r>
      <w:r w:rsidR="00863EB5">
        <w:rPr>
          <w:rFonts w:ascii="Arial" w:eastAsia="Arial" w:hAnsi="Arial" w:cs="Arial"/>
          <w:spacing w:val="-1"/>
        </w:rPr>
        <w:t>i</w:t>
      </w:r>
      <w:r w:rsidR="00863EB5">
        <w:rPr>
          <w:rFonts w:ascii="Arial" w:eastAsia="Arial" w:hAnsi="Arial" w:cs="Arial"/>
          <w:spacing w:val="-2"/>
        </w:rPr>
        <w:t>s</w:t>
      </w:r>
      <w:r w:rsidR="00863EB5">
        <w:rPr>
          <w:rFonts w:ascii="Arial" w:eastAsia="Arial" w:hAnsi="Arial" w:cs="Arial"/>
          <w:spacing w:val="3"/>
        </w:rPr>
        <w:t>f</w:t>
      </w:r>
      <w:r w:rsidR="00863EB5">
        <w:rPr>
          <w:rFonts w:ascii="Arial" w:eastAsia="Arial" w:hAnsi="Arial" w:cs="Arial"/>
          <w:spacing w:val="-3"/>
        </w:rPr>
        <w:t>a</w:t>
      </w:r>
      <w:r w:rsidR="00863EB5">
        <w:rPr>
          <w:rFonts w:ascii="Arial" w:eastAsia="Arial" w:hAnsi="Arial" w:cs="Arial"/>
        </w:rPr>
        <w:t>c</w:t>
      </w:r>
      <w:r w:rsidR="00863EB5">
        <w:rPr>
          <w:rFonts w:ascii="Arial" w:eastAsia="Arial" w:hAnsi="Arial" w:cs="Arial"/>
          <w:spacing w:val="1"/>
        </w:rPr>
        <w:t>t</w:t>
      </w:r>
      <w:r w:rsidR="00863EB5">
        <w:rPr>
          <w:rFonts w:ascii="Arial" w:eastAsia="Arial" w:hAnsi="Arial" w:cs="Arial"/>
        </w:rPr>
        <w:t>o</w:t>
      </w:r>
      <w:r w:rsidR="00863EB5">
        <w:rPr>
          <w:rFonts w:ascii="Arial" w:eastAsia="Arial" w:hAnsi="Arial" w:cs="Arial"/>
          <w:spacing w:val="1"/>
        </w:rPr>
        <w:t>r</w:t>
      </w:r>
      <w:r w:rsidR="00863EB5">
        <w:rPr>
          <w:rFonts w:ascii="Arial" w:eastAsia="Arial" w:hAnsi="Arial" w:cs="Arial"/>
        </w:rPr>
        <w:t>y</w:t>
      </w:r>
      <w:r w:rsidR="00863EB5">
        <w:rPr>
          <w:rFonts w:ascii="Arial" w:eastAsia="Arial" w:hAnsi="Arial" w:cs="Arial"/>
          <w:spacing w:val="32"/>
        </w:rPr>
        <w:t xml:space="preserve"> </w:t>
      </w:r>
      <w:r w:rsidR="00863EB5">
        <w:rPr>
          <w:rFonts w:ascii="Arial" w:eastAsia="Arial" w:hAnsi="Arial" w:cs="Arial"/>
          <w:spacing w:val="-1"/>
        </w:rPr>
        <w:t>l</w:t>
      </w:r>
      <w:r w:rsidR="00863EB5">
        <w:rPr>
          <w:rFonts w:ascii="Arial" w:eastAsia="Arial" w:hAnsi="Arial" w:cs="Arial"/>
        </w:rPr>
        <w:t>e</w:t>
      </w:r>
      <w:r w:rsidR="00863EB5">
        <w:rPr>
          <w:rFonts w:ascii="Arial" w:eastAsia="Arial" w:hAnsi="Arial" w:cs="Arial"/>
          <w:spacing w:val="-2"/>
        </w:rPr>
        <w:t>v</w:t>
      </w:r>
      <w:r w:rsidR="00863EB5">
        <w:rPr>
          <w:rFonts w:ascii="Arial" w:eastAsia="Arial" w:hAnsi="Arial" w:cs="Arial"/>
        </w:rPr>
        <w:t>el</w:t>
      </w:r>
      <w:r w:rsidR="00863EB5">
        <w:rPr>
          <w:rFonts w:ascii="Arial" w:eastAsia="Arial" w:hAnsi="Arial" w:cs="Arial"/>
          <w:spacing w:val="36"/>
        </w:rPr>
        <w:t xml:space="preserve"> </w:t>
      </w:r>
      <w:r w:rsidR="00863EB5">
        <w:rPr>
          <w:rFonts w:ascii="Arial" w:eastAsia="Arial" w:hAnsi="Arial" w:cs="Arial"/>
        </w:rPr>
        <w:t>of</w:t>
      </w:r>
      <w:r w:rsidR="00863EB5">
        <w:rPr>
          <w:rFonts w:ascii="Arial" w:eastAsia="Arial" w:hAnsi="Arial" w:cs="Arial"/>
          <w:spacing w:val="38"/>
        </w:rPr>
        <w:t xml:space="preserve"> </w:t>
      </w:r>
      <w:r w:rsidR="00863EB5">
        <w:rPr>
          <w:rFonts w:ascii="Arial" w:eastAsia="Arial" w:hAnsi="Arial" w:cs="Arial"/>
        </w:rPr>
        <w:t>ope</w:t>
      </w:r>
      <w:r w:rsidR="00863EB5">
        <w:rPr>
          <w:rFonts w:ascii="Arial" w:eastAsia="Arial" w:hAnsi="Arial" w:cs="Arial"/>
          <w:spacing w:val="1"/>
        </w:rPr>
        <w:t>r</w:t>
      </w:r>
      <w:r w:rsidR="00863EB5">
        <w:rPr>
          <w:rFonts w:ascii="Arial" w:eastAsia="Arial" w:hAnsi="Arial" w:cs="Arial"/>
          <w:spacing w:val="-3"/>
        </w:rPr>
        <w:t>a</w:t>
      </w:r>
      <w:r w:rsidR="00863EB5">
        <w:rPr>
          <w:rFonts w:ascii="Arial" w:eastAsia="Arial" w:hAnsi="Arial" w:cs="Arial"/>
          <w:spacing w:val="1"/>
        </w:rPr>
        <w:t>t</w:t>
      </w:r>
      <w:r w:rsidR="00863EB5">
        <w:rPr>
          <w:rFonts w:ascii="Arial" w:eastAsia="Arial" w:hAnsi="Arial" w:cs="Arial"/>
          <w:spacing w:val="-1"/>
        </w:rPr>
        <w:t>i</w:t>
      </w:r>
      <w:r w:rsidR="00863EB5">
        <w:rPr>
          <w:rFonts w:ascii="Arial" w:eastAsia="Arial" w:hAnsi="Arial" w:cs="Arial"/>
        </w:rPr>
        <w:t>onal</w:t>
      </w:r>
      <w:r w:rsidR="00863EB5">
        <w:rPr>
          <w:rFonts w:ascii="Arial" w:eastAsia="Arial" w:hAnsi="Arial" w:cs="Arial"/>
          <w:spacing w:val="34"/>
        </w:rPr>
        <w:t xml:space="preserve"> </w:t>
      </w:r>
      <w:r w:rsidR="00863EB5">
        <w:rPr>
          <w:rFonts w:ascii="Arial" w:eastAsia="Arial" w:hAnsi="Arial" w:cs="Arial"/>
        </w:rPr>
        <w:t>pe</w:t>
      </w:r>
      <w:r w:rsidR="00863EB5">
        <w:rPr>
          <w:rFonts w:ascii="Arial" w:eastAsia="Arial" w:hAnsi="Arial" w:cs="Arial"/>
          <w:spacing w:val="1"/>
        </w:rPr>
        <w:t>r</w:t>
      </w:r>
      <w:r w:rsidR="00863EB5">
        <w:rPr>
          <w:rFonts w:ascii="Arial" w:eastAsia="Arial" w:hAnsi="Arial" w:cs="Arial"/>
          <w:spacing w:val="3"/>
        </w:rPr>
        <w:t>f</w:t>
      </w:r>
      <w:r w:rsidR="00863EB5">
        <w:rPr>
          <w:rFonts w:ascii="Arial" w:eastAsia="Arial" w:hAnsi="Arial" w:cs="Arial"/>
          <w:spacing w:val="-3"/>
        </w:rPr>
        <w:t>o</w:t>
      </w:r>
      <w:r w:rsidR="00863EB5">
        <w:rPr>
          <w:rFonts w:ascii="Arial" w:eastAsia="Arial" w:hAnsi="Arial" w:cs="Arial"/>
          <w:spacing w:val="-2"/>
        </w:rPr>
        <w:t>r</w:t>
      </w:r>
      <w:r w:rsidR="00863EB5">
        <w:rPr>
          <w:rFonts w:ascii="Arial" w:eastAsia="Arial" w:hAnsi="Arial" w:cs="Arial"/>
          <w:spacing w:val="1"/>
        </w:rPr>
        <w:t>m</w:t>
      </w:r>
      <w:r w:rsidR="00863EB5">
        <w:rPr>
          <w:rFonts w:ascii="Arial" w:eastAsia="Arial" w:hAnsi="Arial" w:cs="Arial"/>
        </w:rPr>
        <w:t>ance</w:t>
      </w:r>
      <w:r w:rsidR="00863EB5">
        <w:rPr>
          <w:rFonts w:ascii="Arial" w:eastAsia="Arial" w:hAnsi="Arial" w:cs="Arial"/>
          <w:spacing w:val="34"/>
        </w:rPr>
        <w:t xml:space="preserve"> </w:t>
      </w:r>
      <w:r w:rsidR="00863EB5">
        <w:rPr>
          <w:rFonts w:ascii="Arial" w:eastAsia="Arial" w:hAnsi="Arial" w:cs="Arial"/>
          <w:spacing w:val="1"/>
        </w:rPr>
        <w:t>t</w:t>
      </w:r>
      <w:r w:rsidR="00863EB5">
        <w:rPr>
          <w:rFonts w:ascii="Arial" w:eastAsia="Arial" w:hAnsi="Arial" w:cs="Arial"/>
        </w:rPr>
        <w:t>h</w:t>
      </w:r>
      <w:r w:rsidR="00863EB5">
        <w:rPr>
          <w:rFonts w:ascii="Arial" w:eastAsia="Arial" w:hAnsi="Arial" w:cs="Arial"/>
          <w:spacing w:val="1"/>
        </w:rPr>
        <w:t>r</w:t>
      </w:r>
      <w:r w:rsidR="00863EB5">
        <w:rPr>
          <w:rFonts w:ascii="Arial" w:eastAsia="Arial" w:hAnsi="Arial" w:cs="Arial"/>
        </w:rPr>
        <w:t>o</w:t>
      </w:r>
      <w:r w:rsidR="00863EB5">
        <w:rPr>
          <w:rFonts w:ascii="Arial" w:eastAsia="Arial" w:hAnsi="Arial" w:cs="Arial"/>
          <w:spacing w:val="-3"/>
        </w:rPr>
        <w:t>u</w:t>
      </w:r>
      <w:r w:rsidR="00863EB5">
        <w:rPr>
          <w:rFonts w:ascii="Arial" w:eastAsia="Arial" w:hAnsi="Arial" w:cs="Arial"/>
        </w:rPr>
        <w:t>gh</w:t>
      </w:r>
      <w:r w:rsidR="00863EB5">
        <w:rPr>
          <w:rFonts w:ascii="Arial" w:eastAsia="Arial" w:hAnsi="Arial" w:cs="Arial"/>
          <w:spacing w:val="34"/>
        </w:rPr>
        <w:t xml:space="preserve"> </w:t>
      </w:r>
      <w:r w:rsidR="00863EB5">
        <w:rPr>
          <w:rFonts w:ascii="Arial" w:eastAsia="Arial" w:hAnsi="Arial" w:cs="Arial"/>
          <w:spacing w:val="-1"/>
        </w:rPr>
        <w:t>t</w:t>
      </w:r>
      <w:r w:rsidR="00863EB5">
        <w:rPr>
          <w:rFonts w:ascii="Arial" w:eastAsia="Arial" w:hAnsi="Arial" w:cs="Arial"/>
        </w:rPr>
        <w:t>he</w:t>
      </w:r>
      <w:r w:rsidR="00863EB5">
        <w:rPr>
          <w:rFonts w:ascii="Arial" w:eastAsia="Arial" w:hAnsi="Arial" w:cs="Arial"/>
          <w:spacing w:val="34"/>
        </w:rPr>
        <w:t xml:space="preserve"> </w:t>
      </w:r>
      <w:r w:rsidR="00863EB5">
        <w:rPr>
          <w:rFonts w:ascii="Arial" w:eastAsia="Arial" w:hAnsi="Arial" w:cs="Arial"/>
        </w:rPr>
        <w:t>s</w:t>
      </w:r>
      <w:r w:rsidR="00863EB5">
        <w:rPr>
          <w:rFonts w:ascii="Arial" w:eastAsia="Arial" w:hAnsi="Arial" w:cs="Arial"/>
          <w:spacing w:val="-2"/>
        </w:rPr>
        <w:t>y</w:t>
      </w:r>
      <w:r w:rsidR="00863EB5">
        <w:rPr>
          <w:rFonts w:ascii="Arial" w:eastAsia="Arial" w:hAnsi="Arial" w:cs="Arial"/>
        </w:rPr>
        <w:t>s</w:t>
      </w:r>
      <w:r w:rsidR="00863EB5">
        <w:rPr>
          <w:rFonts w:ascii="Arial" w:eastAsia="Arial" w:hAnsi="Arial" w:cs="Arial"/>
          <w:spacing w:val="1"/>
        </w:rPr>
        <w:t>t</w:t>
      </w:r>
      <w:r w:rsidR="00863EB5">
        <w:rPr>
          <w:rFonts w:ascii="Arial" w:eastAsia="Arial" w:hAnsi="Arial" w:cs="Arial"/>
        </w:rPr>
        <w:t>e</w:t>
      </w:r>
      <w:r w:rsidR="00863EB5">
        <w:rPr>
          <w:rFonts w:ascii="Arial" w:eastAsia="Arial" w:hAnsi="Arial" w:cs="Arial"/>
          <w:spacing w:val="1"/>
        </w:rPr>
        <w:t>m</w:t>
      </w:r>
      <w:r w:rsidR="00863EB5">
        <w:rPr>
          <w:rFonts w:ascii="Arial" w:eastAsia="Arial" w:hAnsi="Arial" w:cs="Arial"/>
        </w:rPr>
        <w:t>a</w:t>
      </w:r>
      <w:r w:rsidR="00863EB5">
        <w:rPr>
          <w:rFonts w:ascii="Arial" w:eastAsia="Arial" w:hAnsi="Arial" w:cs="Arial"/>
          <w:spacing w:val="1"/>
        </w:rPr>
        <w:t>t</w:t>
      </w:r>
      <w:r w:rsidR="00863EB5">
        <w:rPr>
          <w:rFonts w:ascii="Arial" w:eastAsia="Arial" w:hAnsi="Arial" w:cs="Arial"/>
          <w:spacing w:val="-3"/>
        </w:rPr>
        <w:t>i</w:t>
      </w:r>
      <w:r w:rsidR="00863EB5">
        <w:rPr>
          <w:rFonts w:ascii="Arial" w:eastAsia="Arial" w:hAnsi="Arial" w:cs="Arial"/>
        </w:rPr>
        <w:t>c p</w:t>
      </w:r>
      <w:r w:rsidR="00863EB5">
        <w:rPr>
          <w:rFonts w:ascii="Arial" w:eastAsia="Arial" w:hAnsi="Arial" w:cs="Arial"/>
          <w:spacing w:val="1"/>
        </w:rPr>
        <w:t>r</w:t>
      </w:r>
      <w:r w:rsidR="00863EB5">
        <w:rPr>
          <w:rFonts w:ascii="Arial" w:eastAsia="Arial" w:hAnsi="Arial" w:cs="Arial"/>
        </w:rPr>
        <w:t>o</w:t>
      </w:r>
      <w:r w:rsidR="00863EB5">
        <w:rPr>
          <w:rFonts w:ascii="Arial" w:eastAsia="Arial" w:hAnsi="Arial" w:cs="Arial"/>
          <w:spacing w:val="-2"/>
        </w:rPr>
        <w:t>v</w:t>
      </w:r>
      <w:r w:rsidR="00863EB5">
        <w:rPr>
          <w:rFonts w:ascii="Arial" w:eastAsia="Arial" w:hAnsi="Arial" w:cs="Arial"/>
          <w:spacing w:val="-1"/>
        </w:rPr>
        <w:t>i</w:t>
      </w:r>
      <w:r w:rsidR="00863EB5">
        <w:rPr>
          <w:rFonts w:ascii="Arial" w:eastAsia="Arial" w:hAnsi="Arial" w:cs="Arial"/>
        </w:rPr>
        <w:t>s</w:t>
      </w:r>
      <w:r w:rsidR="00863EB5">
        <w:rPr>
          <w:rFonts w:ascii="Arial" w:eastAsia="Arial" w:hAnsi="Arial" w:cs="Arial"/>
          <w:spacing w:val="-1"/>
        </w:rPr>
        <w:t>i</w:t>
      </w:r>
      <w:r w:rsidR="00863EB5">
        <w:rPr>
          <w:rFonts w:ascii="Arial" w:eastAsia="Arial" w:hAnsi="Arial" w:cs="Arial"/>
        </w:rPr>
        <w:t>on</w:t>
      </w:r>
      <w:r w:rsidR="00863EB5">
        <w:rPr>
          <w:rFonts w:ascii="Arial" w:eastAsia="Arial" w:hAnsi="Arial" w:cs="Arial"/>
          <w:spacing w:val="1"/>
        </w:rPr>
        <w:t xml:space="preserve"> </w:t>
      </w:r>
      <w:r w:rsidR="00863EB5">
        <w:rPr>
          <w:rFonts w:ascii="Arial" w:eastAsia="Arial" w:hAnsi="Arial" w:cs="Arial"/>
        </w:rPr>
        <w:t>of</w:t>
      </w:r>
      <w:r w:rsidR="00863EB5">
        <w:rPr>
          <w:rFonts w:ascii="Arial" w:eastAsia="Arial" w:hAnsi="Arial" w:cs="Arial"/>
          <w:spacing w:val="2"/>
        </w:rPr>
        <w:t xml:space="preserve"> </w:t>
      </w:r>
      <w:r w:rsidR="00863EB5">
        <w:rPr>
          <w:rFonts w:ascii="Arial" w:eastAsia="Arial" w:hAnsi="Arial" w:cs="Arial"/>
          <w:spacing w:val="1"/>
        </w:rPr>
        <w:t>r</w:t>
      </w:r>
      <w:r w:rsidR="00863EB5">
        <w:rPr>
          <w:rFonts w:ascii="Arial" w:eastAsia="Arial" w:hAnsi="Arial" w:cs="Arial"/>
          <w:spacing w:val="-3"/>
        </w:rPr>
        <w:t>e</w:t>
      </w:r>
      <w:r w:rsidR="00863EB5">
        <w:rPr>
          <w:rFonts w:ascii="Arial" w:eastAsia="Arial" w:hAnsi="Arial" w:cs="Arial"/>
          <w:spacing w:val="1"/>
        </w:rPr>
        <w:t>fr</w:t>
      </w:r>
      <w:r w:rsidR="00863EB5">
        <w:rPr>
          <w:rFonts w:ascii="Arial" w:eastAsia="Arial" w:hAnsi="Arial" w:cs="Arial"/>
        </w:rPr>
        <w:t>esh</w:t>
      </w:r>
      <w:r w:rsidR="00863EB5">
        <w:rPr>
          <w:rFonts w:ascii="Arial" w:eastAsia="Arial" w:hAnsi="Arial" w:cs="Arial"/>
          <w:spacing w:val="-3"/>
        </w:rPr>
        <w:t>e</w:t>
      </w:r>
      <w:r w:rsidR="00863EB5">
        <w:rPr>
          <w:rFonts w:ascii="Arial" w:eastAsia="Arial" w:hAnsi="Arial" w:cs="Arial"/>
        </w:rPr>
        <w:t>r</w:t>
      </w:r>
      <w:r w:rsidR="00863EB5">
        <w:rPr>
          <w:rFonts w:ascii="Arial" w:eastAsia="Arial" w:hAnsi="Arial" w:cs="Arial"/>
          <w:spacing w:val="2"/>
        </w:rPr>
        <w:t xml:space="preserve"> </w:t>
      </w:r>
      <w:r w:rsidR="00863EB5">
        <w:rPr>
          <w:rFonts w:ascii="Arial" w:eastAsia="Arial" w:hAnsi="Arial" w:cs="Arial"/>
        </w:rPr>
        <w:t>a</w:t>
      </w:r>
      <w:r w:rsidR="00863EB5">
        <w:rPr>
          <w:rFonts w:ascii="Arial" w:eastAsia="Arial" w:hAnsi="Arial" w:cs="Arial"/>
          <w:spacing w:val="-3"/>
        </w:rPr>
        <w:t>n</w:t>
      </w:r>
      <w:r w:rsidR="00863EB5">
        <w:rPr>
          <w:rFonts w:ascii="Arial" w:eastAsia="Arial" w:hAnsi="Arial" w:cs="Arial"/>
        </w:rPr>
        <w:t>d</w:t>
      </w:r>
      <w:r w:rsidR="00863EB5">
        <w:rPr>
          <w:rFonts w:ascii="Arial" w:eastAsia="Arial" w:hAnsi="Arial" w:cs="Arial"/>
          <w:spacing w:val="1"/>
        </w:rPr>
        <w:t>/</w:t>
      </w:r>
      <w:r w:rsidR="00863EB5">
        <w:rPr>
          <w:rFonts w:ascii="Arial" w:eastAsia="Arial" w:hAnsi="Arial" w:cs="Arial"/>
        </w:rPr>
        <w:t xml:space="preserve">or </w:t>
      </w:r>
      <w:r w:rsidR="00863EB5">
        <w:rPr>
          <w:rFonts w:ascii="Arial" w:eastAsia="Arial" w:hAnsi="Arial" w:cs="Arial"/>
          <w:spacing w:val="1"/>
        </w:rPr>
        <w:t>r</w:t>
      </w:r>
      <w:r w:rsidR="00863EB5">
        <w:rPr>
          <w:rFonts w:ascii="Arial" w:eastAsia="Arial" w:hAnsi="Arial" w:cs="Arial"/>
        </w:rPr>
        <w:t>e</w:t>
      </w:r>
      <w:r w:rsidR="00863EB5">
        <w:rPr>
          <w:rFonts w:ascii="Arial" w:eastAsia="Arial" w:hAnsi="Arial" w:cs="Arial"/>
          <w:spacing w:val="-2"/>
        </w:rPr>
        <w:t>v</w:t>
      </w:r>
      <w:r w:rsidR="00863EB5">
        <w:rPr>
          <w:rFonts w:ascii="Arial" w:eastAsia="Arial" w:hAnsi="Arial" w:cs="Arial"/>
        </w:rPr>
        <w:t>a</w:t>
      </w:r>
      <w:r w:rsidR="00863EB5">
        <w:rPr>
          <w:rFonts w:ascii="Arial" w:eastAsia="Arial" w:hAnsi="Arial" w:cs="Arial"/>
          <w:spacing w:val="-1"/>
        </w:rPr>
        <w:t>li</w:t>
      </w:r>
      <w:r w:rsidR="00863EB5">
        <w:rPr>
          <w:rFonts w:ascii="Arial" w:eastAsia="Arial" w:hAnsi="Arial" w:cs="Arial"/>
        </w:rPr>
        <w:t>da</w:t>
      </w:r>
      <w:r w:rsidR="00863EB5">
        <w:rPr>
          <w:rFonts w:ascii="Arial" w:eastAsia="Arial" w:hAnsi="Arial" w:cs="Arial"/>
          <w:spacing w:val="1"/>
        </w:rPr>
        <w:t>t</w:t>
      </w:r>
      <w:r w:rsidR="00863EB5">
        <w:rPr>
          <w:rFonts w:ascii="Arial" w:eastAsia="Arial" w:hAnsi="Arial" w:cs="Arial"/>
          <w:spacing w:val="-1"/>
        </w:rPr>
        <w:t>i</w:t>
      </w:r>
      <w:r w:rsidR="00863EB5">
        <w:rPr>
          <w:rFonts w:ascii="Arial" w:eastAsia="Arial" w:hAnsi="Arial" w:cs="Arial"/>
        </w:rPr>
        <w:t>on</w:t>
      </w:r>
      <w:r w:rsidR="00863EB5">
        <w:rPr>
          <w:rFonts w:ascii="Arial" w:eastAsia="Arial" w:hAnsi="Arial" w:cs="Arial"/>
          <w:spacing w:val="1"/>
        </w:rPr>
        <w:t xml:space="preserve"> tr</w:t>
      </w:r>
      <w:r w:rsidR="00863EB5">
        <w:rPr>
          <w:rFonts w:ascii="Arial" w:eastAsia="Arial" w:hAnsi="Arial" w:cs="Arial"/>
        </w:rPr>
        <w:t>a</w:t>
      </w:r>
      <w:r w:rsidR="00863EB5">
        <w:rPr>
          <w:rFonts w:ascii="Arial" w:eastAsia="Arial" w:hAnsi="Arial" w:cs="Arial"/>
          <w:spacing w:val="-1"/>
        </w:rPr>
        <w:t>i</w:t>
      </w:r>
      <w:r w:rsidR="00863EB5">
        <w:rPr>
          <w:rFonts w:ascii="Arial" w:eastAsia="Arial" w:hAnsi="Arial" w:cs="Arial"/>
        </w:rPr>
        <w:t>n</w:t>
      </w:r>
      <w:r w:rsidR="00863EB5">
        <w:rPr>
          <w:rFonts w:ascii="Arial" w:eastAsia="Arial" w:hAnsi="Arial" w:cs="Arial"/>
          <w:spacing w:val="-1"/>
        </w:rPr>
        <w:t>i</w:t>
      </w:r>
      <w:r w:rsidR="00863EB5">
        <w:rPr>
          <w:rFonts w:ascii="Arial" w:eastAsia="Arial" w:hAnsi="Arial" w:cs="Arial"/>
          <w:spacing w:val="-3"/>
        </w:rPr>
        <w:t>n</w:t>
      </w:r>
      <w:r w:rsidR="00863EB5">
        <w:rPr>
          <w:rFonts w:ascii="Arial" w:eastAsia="Arial" w:hAnsi="Arial" w:cs="Arial"/>
        </w:rPr>
        <w:t>g</w:t>
      </w:r>
      <w:r w:rsidR="00863EB5">
        <w:rPr>
          <w:rFonts w:ascii="Arial" w:eastAsia="Arial" w:hAnsi="Arial" w:cs="Arial"/>
          <w:spacing w:val="1"/>
        </w:rPr>
        <w:t xml:space="preserve"> f</w:t>
      </w:r>
      <w:r w:rsidR="00863EB5">
        <w:rPr>
          <w:rFonts w:ascii="Arial" w:eastAsia="Arial" w:hAnsi="Arial" w:cs="Arial"/>
        </w:rPr>
        <w:t>or</w:t>
      </w:r>
      <w:r w:rsidR="00863EB5">
        <w:rPr>
          <w:rFonts w:ascii="Arial" w:eastAsia="Arial" w:hAnsi="Arial" w:cs="Arial"/>
          <w:spacing w:val="-3"/>
        </w:rPr>
        <w:t xml:space="preserve"> </w:t>
      </w:r>
      <w:r w:rsidR="00863EB5">
        <w:rPr>
          <w:rFonts w:ascii="Arial" w:eastAsia="Arial" w:hAnsi="Arial" w:cs="Arial"/>
          <w:spacing w:val="2"/>
        </w:rPr>
        <w:t>q</w:t>
      </w:r>
      <w:r w:rsidR="00863EB5">
        <w:rPr>
          <w:rFonts w:ascii="Arial" w:eastAsia="Arial" w:hAnsi="Arial" w:cs="Arial"/>
        </w:rPr>
        <w:t>ua</w:t>
      </w:r>
      <w:r w:rsidR="00863EB5">
        <w:rPr>
          <w:rFonts w:ascii="Arial" w:eastAsia="Arial" w:hAnsi="Arial" w:cs="Arial"/>
          <w:spacing w:val="-1"/>
        </w:rPr>
        <w:t>li</w:t>
      </w:r>
      <w:r w:rsidR="00863EB5">
        <w:rPr>
          <w:rFonts w:ascii="Arial" w:eastAsia="Arial" w:hAnsi="Arial" w:cs="Arial"/>
          <w:spacing w:val="3"/>
        </w:rPr>
        <w:t>f</w:t>
      </w:r>
      <w:r w:rsidR="00863EB5">
        <w:rPr>
          <w:rFonts w:ascii="Arial" w:eastAsia="Arial" w:hAnsi="Arial" w:cs="Arial"/>
          <w:spacing w:val="-1"/>
        </w:rPr>
        <w:t>i</w:t>
      </w:r>
      <w:r w:rsidR="00863EB5">
        <w:rPr>
          <w:rFonts w:ascii="Arial" w:eastAsia="Arial" w:hAnsi="Arial" w:cs="Arial"/>
        </w:rPr>
        <w:t>ed</w:t>
      </w:r>
      <w:r w:rsidR="00863EB5">
        <w:rPr>
          <w:rFonts w:ascii="Arial" w:eastAsia="Arial" w:hAnsi="Arial" w:cs="Arial"/>
          <w:spacing w:val="-2"/>
        </w:rPr>
        <w:t xml:space="preserve"> </w:t>
      </w:r>
      <w:r w:rsidR="00863EB5">
        <w:rPr>
          <w:rFonts w:ascii="Arial" w:eastAsia="Arial" w:hAnsi="Arial" w:cs="Arial"/>
        </w:rPr>
        <w:t>pe</w:t>
      </w:r>
      <w:r w:rsidR="00863EB5">
        <w:rPr>
          <w:rFonts w:ascii="Arial" w:eastAsia="Arial" w:hAnsi="Arial" w:cs="Arial"/>
          <w:spacing w:val="1"/>
        </w:rPr>
        <w:t>r</w:t>
      </w:r>
      <w:r w:rsidR="00863EB5">
        <w:rPr>
          <w:rFonts w:ascii="Arial" w:eastAsia="Arial" w:hAnsi="Arial" w:cs="Arial"/>
        </w:rPr>
        <w:t>sonne</w:t>
      </w:r>
      <w:r w:rsidR="00863EB5">
        <w:rPr>
          <w:rFonts w:ascii="Arial" w:eastAsia="Arial" w:hAnsi="Arial" w:cs="Arial"/>
          <w:spacing w:val="-1"/>
        </w:rPr>
        <w:t>l</w:t>
      </w:r>
      <w:r w:rsidR="00863EB5">
        <w:rPr>
          <w:rFonts w:ascii="Arial" w:eastAsia="Arial" w:hAnsi="Arial" w:cs="Arial"/>
        </w:rPr>
        <w:t>;</w:t>
      </w:r>
    </w:p>
    <w:p w:rsidR="000A5570" w:rsidRDefault="00071E95">
      <w:pPr>
        <w:tabs>
          <w:tab w:val="left" w:pos="1000"/>
        </w:tabs>
        <w:spacing w:before="77" w:after="0" w:line="252" w:lineRule="exact"/>
        <w:ind w:left="1018" w:right="97" w:hanging="360"/>
        <w:rPr>
          <w:rFonts w:ascii="Arial" w:eastAsia="Arial" w:hAnsi="Arial" w:cs="Arial"/>
        </w:rPr>
      </w:pPr>
      <w:r>
        <w:pict>
          <v:group id="_x0000_s1692" style="position:absolute;left:0;text-align:left;margin-left:88.4pt;margin-top:47.15pt;width:450.65pt;height:27.05pt;z-index:-251690496;mso-position-horizontal-relative:page" coordorigin="1768,943" coordsize="9013,541">
            <v:group id="_x0000_s1695" style="position:absolute;left:1778;top:953;width:8993;height:269" coordorigin="1778,953" coordsize="8993,269">
              <v:shape id="_x0000_s1696" style="position:absolute;left:1778;top:953;width:8993;height:269" coordorigin="1778,953" coordsize="8993,269" path="m1778,1222r8993,l10771,953r-8993,l1778,1222e" fillcolor="yellow" stroked="f">
                <v:path arrowok="t"/>
              </v:shape>
            </v:group>
            <v:group id="_x0000_s1693" style="position:absolute;left:2138;top:1222;width:1454;height:252" coordorigin="2138,1222" coordsize="1454,252">
              <v:shape id="_x0000_s1694" style="position:absolute;left:2138;top:1222;width:1454;height:252" coordorigin="2138,1222" coordsize="1454,252" path="m2138,1474r1455,l3593,1222r-1455,l2138,1474e" fillcolor="yellow" stroked="f">
                <v:path arrowok="t"/>
              </v:shape>
            </v:group>
            <w10:wrap anchorx="page"/>
          </v:group>
        </w:pict>
      </w:r>
      <w:r w:rsidR="00863EB5">
        <w:rPr>
          <w:rFonts w:ascii="Times New Roman" w:eastAsia="Times New Roman" w:hAnsi="Times New Roman" w:cs="Times New Roman"/>
          <w:w w:val="131"/>
        </w:rPr>
        <w:t>•</w:t>
      </w:r>
      <w:r w:rsidR="00863EB5">
        <w:rPr>
          <w:rFonts w:ascii="Times New Roman" w:eastAsia="Times New Roman" w:hAnsi="Times New Roman" w:cs="Times New Roman"/>
        </w:rPr>
        <w:tab/>
      </w:r>
      <w:r w:rsidR="00863EB5">
        <w:rPr>
          <w:rFonts w:ascii="Arial" w:eastAsia="Arial" w:hAnsi="Arial" w:cs="Arial"/>
          <w:spacing w:val="1"/>
        </w:rPr>
        <w:t>f</w:t>
      </w:r>
      <w:r w:rsidR="00863EB5">
        <w:rPr>
          <w:rFonts w:ascii="Arial" w:eastAsia="Arial" w:hAnsi="Arial" w:cs="Arial"/>
        </w:rPr>
        <w:t>or</w:t>
      </w:r>
      <w:r w:rsidR="00863EB5">
        <w:rPr>
          <w:rFonts w:ascii="Arial" w:eastAsia="Arial" w:hAnsi="Arial" w:cs="Arial"/>
          <w:spacing w:val="36"/>
        </w:rPr>
        <w:t xml:space="preserve"> </w:t>
      </w:r>
      <w:r w:rsidR="00863EB5">
        <w:rPr>
          <w:rFonts w:ascii="Arial" w:eastAsia="Arial" w:hAnsi="Arial" w:cs="Arial"/>
          <w:spacing w:val="1"/>
        </w:rPr>
        <w:t>m</w:t>
      </w:r>
      <w:r w:rsidR="00863EB5">
        <w:rPr>
          <w:rFonts w:ascii="Arial" w:eastAsia="Arial" w:hAnsi="Arial" w:cs="Arial"/>
        </w:rPr>
        <w:t>a</w:t>
      </w:r>
      <w:r w:rsidR="00863EB5">
        <w:rPr>
          <w:rFonts w:ascii="Arial" w:eastAsia="Arial" w:hAnsi="Arial" w:cs="Arial"/>
          <w:spacing w:val="-1"/>
        </w:rPr>
        <w:t>i</w:t>
      </w:r>
      <w:r w:rsidR="00863EB5">
        <w:rPr>
          <w:rFonts w:ascii="Arial" w:eastAsia="Arial" w:hAnsi="Arial" w:cs="Arial"/>
          <w:spacing w:val="-3"/>
        </w:rPr>
        <w:t>n</w:t>
      </w:r>
      <w:r w:rsidR="00863EB5">
        <w:rPr>
          <w:rFonts w:ascii="Arial" w:eastAsia="Arial" w:hAnsi="Arial" w:cs="Arial"/>
          <w:spacing w:val="1"/>
        </w:rPr>
        <w:t>t</w:t>
      </w:r>
      <w:r w:rsidR="00863EB5">
        <w:rPr>
          <w:rFonts w:ascii="Arial" w:eastAsia="Arial" w:hAnsi="Arial" w:cs="Arial"/>
        </w:rPr>
        <w:t>a</w:t>
      </w:r>
      <w:r w:rsidR="00863EB5">
        <w:rPr>
          <w:rFonts w:ascii="Arial" w:eastAsia="Arial" w:hAnsi="Arial" w:cs="Arial"/>
          <w:spacing w:val="-1"/>
        </w:rPr>
        <w:t>i</w:t>
      </w:r>
      <w:r w:rsidR="00863EB5">
        <w:rPr>
          <w:rFonts w:ascii="Arial" w:eastAsia="Arial" w:hAnsi="Arial" w:cs="Arial"/>
        </w:rPr>
        <w:t>n</w:t>
      </w:r>
      <w:r w:rsidR="00863EB5">
        <w:rPr>
          <w:rFonts w:ascii="Arial" w:eastAsia="Arial" w:hAnsi="Arial" w:cs="Arial"/>
          <w:spacing w:val="-1"/>
        </w:rPr>
        <w:t>i</w:t>
      </w:r>
      <w:r w:rsidR="00863EB5">
        <w:rPr>
          <w:rFonts w:ascii="Arial" w:eastAsia="Arial" w:hAnsi="Arial" w:cs="Arial"/>
        </w:rPr>
        <w:t>ng</w:t>
      </w:r>
      <w:r w:rsidR="00863EB5">
        <w:rPr>
          <w:rFonts w:ascii="Arial" w:eastAsia="Arial" w:hAnsi="Arial" w:cs="Arial"/>
          <w:spacing w:val="37"/>
        </w:rPr>
        <w:t xml:space="preserve"> </w:t>
      </w:r>
      <w:r w:rsidR="00863EB5">
        <w:rPr>
          <w:rFonts w:ascii="Arial" w:eastAsia="Arial" w:hAnsi="Arial" w:cs="Arial"/>
        </w:rPr>
        <w:t>a</w:t>
      </w:r>
      <w:r w:rsidR="00863EB5">
        <w:rPr>
          <w:rFonts w:ascii="Arial" w:eastAsia="Arial" w:hAnsi="Arial" w:cs="Arial"/>
          <w:spacing w:val="34"/>
        </w:rPr>
        <w:t xml:space="preserve"> </w:t>
      </w:r>
      <w:r w:rsidR="00863EB5">
        <w:rPr>
          <w:rFonts w:ascii="Arial" w:eastAsia="Arial" w:hAnsi="Arial" w:cs="Arial"/>
        </w:rPr>
        <w:t>sa</w:t>
      </w:r>
      <w:r w:rsidR="00863EB5">
        <w:rPr>
          <w:rFonts w:ascii="Arial" w:eastAsia="Arial" w:hAnsi="Arial" w:cs="Arial"/>
          <w:spacing w:val="1"/>
        </w:rPr>
        <w:t>t</w:t>
      </w:r>
      <w:r w:rsidR="00863EB5">
        <w:rPr>
          <w:rFonts w:ascii="Arial" w:eastAsia="Arial" w:hAnsi="Arial" w:cs="Arial"/>
          <w:spacing w:val="-1"/>
        </w:rPr>
        <w:t>i</w:t>
      </w:r>
      <w:r w:rsidR="00863EB5">
        <w:rPr>
          <w:rFonts w:ascii="Arial" w:eastAsia="Arial" w:hAnsi="Arial" w:cs="Arial"/>
          <w:spacing w:val="-2"/>
        </w:rPr>
        <w:t>s</w:t>
      </w:r>
      <w:r w:rsidR="00863EB5">
        <w:rPr>
          <w:rFonts w:ascii="Arial" w:eastAsia="Arial" w:hAnsi="Arial" w:cs="Arial"/>
          <w:spacing w:val="3"/>
        </w:rPr>
        <w:t>f</w:t>
      </w:r>
      <w:r w:rsidR="00863EB5">
        <w:rPr>
          <w:rFonts w:ascii="Arial" w:eastAsia="Arial" w:hAnsi="Arial" w:cs="Arial"/>
          <w:spacing w:val="-3"/>
        </w:rPr>
        <w:t>a</w:t>
      </w:r>
      <w:r w:rsidR="00863EB5">
        <w:rPr>
          <w:rFonts w:ascii="Arial" w:eastAsia="Arial" w:hAnsi="Arial" w:cs="Arial"/>
        </w:rPr>
        <w:t>c</w:t>
      </w:r>
      <w:r w:rsidR="00863EB5">
        <w:rPr>
          <w:rFonts w:ascii="Arial" w:eastAsia="Arial" w:hAnsi="Arial" w:cs="Arial"/>
          <w:spacing w:val="1"/>
        </w:rPr>
        <w:t>t</w:t>
      </w:r>
      <w:r w:rsidR="00863EB5">
        <w:rPr>
          <w:rFonts w:ascii="Arial" w:eastAsia="Arial" w:hAnsi="Arial" w:cs="Arial"/>
        </w:rPr>
        <w:t>o</w:t>
      </w:r>
      <w:r w:rsidR="00863EB5">
        <w:rPr>
          <w:rFonts w:ascii="Arial" w:eastAsia="Arial" w:hAnsi="Arial" w:cs="Arial"/>
          <w:spacing w:val="1"/>
        </w:rPr>
        <w:t>r</w:t>
      </w:r>
      <w:r w:rsidR="00863EB5">
        <w:rPr>
          <w:rFonts w:ascii="Arial" w:eastAsia="Arial" w:hAnsi="Arial" w:cs="Arial"/>
        </w:rPr>
        <w:t>y</w:t>
      </w:r>
      <w:r w:rsidR="00863EB5">
        <w:rPr>
          <w:rFonts w:ascii="Arial" w:eastAsia="Arial" w:hAnsi="Arial" w:cs="Arial"/>
          <w:spacing w:val="32"/>
        </w:rPr>
        <w:t xml:space="preserve"> </w:t>
      </w:r>
      <w:r w:rsidR="00863EB5">
        <w:rPr>
          <w:rFonts w:ascii="Arial" w:eastAsia="Arial" w:hAnsi="Arial" w:cs="Arial"/>
        </w:rPr>
        <w:t>le</w:t>
      </w:r>
      <w:r w:rsidR="00863EB5">
        <w:rPr>
          <w:rFonts w:ascii="Arial" w:eastAsia="Arial" w:hAnsi="Arial" w:cs="Arial"/>
          <w:spacing w:val="-2"/>
        </w:rPr>
        <w:t>v</w:t>
      </w:r>
      <w:r w:rsidR="00863EB5">
        <w:rPr>
          <w:rFonts w:ascii="Arial" w:eastAsia="Arial" w:hAnsi="Arial" w:cs="Arial"/>
        </w:rPr>
        <w:t>el</w:t>
      </w:r>
      <w:r w:rsidR="00863EB5">
        <w:rPr>
          <w:rFonts w:ascii="Arial" w:eastAsia="Arial" w:hAnsi="Arial" w:cs="Arial"/>
          <w:spacing w:val="36"/>
        </w:rPr>
        <w:t xml:space="preserve"> </w:t>
      </w:r>
      <w:r w:rsidR="00863EB5">
        <w:rPr>
          <w:rFonts w:ascii="Arial" w:eastAsia="Arial" w:hAnsi="Arial" w:cs="Arial"/>
        </w:rPr>
        <w:t>of</w:t>
      </w:r>
      <w:r w:rsidR="00863EB5">
        <w:rPr>
          <w:rFonts w:ascii="Arial" w:eastAsia="Arial" w:hAnsi="Arial" w:cs="Arial"/>
          <w:spacing w:val="38"/>
        </w:rPr>
        <w:t xml:space="preserve"> </w:t>
      </w:r>
      <w:r w:rsidR="00863EB5">
        <w:rPr>
          <w:rFonts w:ascii="Arial" w:eastAsia="Arial" w:hAnsi="Arial" w:cs="Arial"/>
        </w:rPr>
        <w:t>ope</w:t>
      </w:r>
      <w:r w:rsidR="00863EB5">
        <w:rPr>
          <w:rFonts w:ascii="Arial" w:eastAsia="Arial" w:hAnsi="Arial" w:cs="Arial"/>
          <w:spacing w:val="1"/>
        </w:rPr>
        <w:t>r</w:t>
      </w:r>
      <w:r w:rsidR="00863EB5">
        <w:rPr>
          <w:rFonts w:ascii="Arial" w:eastAsia="Arial" w:hAnsi="Arial" w:cs="Arial"/>
          <w:spacing w:val="-3"/>
        </w:rPr>
        <w:t>a</w:t>
      </w:r>
      <w:r w:rsidR="00863EB5">
        <w:rPr>
          <w:rFonts w:ascii="Arial" w:eastAsia="Arial" w:hAnsi="Arial" w:cs="Arial"/>
          <w:spacing w:val="1"/>
        </w:rPr>
        <w:t>t</w:t>
      </w:r>
      <w:r w:rsidR="00863EB5">
        <w:rPr>
          <w:rFonts w:ascii="Arial" w:eastAsia="Arial" w:hAnsi="Arial" w:cs="Arial"/>
          <w:spacing w:val="-1"/>
        </w:rPr>
        <w:t>i</w:t>
      </w:r>
      <w:r w:rsidR="00863EB5">
        <w:rPr>
          <w:rFonts w:ascii="Arial" w:eastAsia="Arial" w:hAnsi="Arial" w:cs="Arial"/>
        </w:rPr>
        <w:t>onal</w:t>
      </w:r>
      <w:r w:rsidR="00863EB5">
        <w:rPr>
          <w:rFonts w:ascii="Arial" w:eastAsia="Arial" w:hAnsi="Arial" w:cs="Arial"/>
          <w:spacing w:val="34"/>
        </w:rPr>
        <w:t xml:space="preserve"> </w:t>
      </w:r>
      <w:r w:rsidR="00863EB5">
        <w:rPr>
          <w:rFonts w:ascii="Arial" w:eastAsia="Arial" w:hAnsi="Arial" w:cs="Arial"/>
        </w:rPr>
        <w:t>pe</w:t>
      </w:r>
      <w:r w:rsidR="00863EB5">
        <w:rPr>
          <w:rFonts w:ascii="Arial" w:eastAsia="Arial" w:hAnsi="Arial" w:cs="Arial"/>
          <w:spacing w:val="1"/>
        </w:rPr>
        <w:t>r</w:t>
      </w:r>
      <w:r w:rsidR="00863EB5">
        <w:rPr>
          <w:rFonts w:ascii="Arial" w:eastAsia="Arial" w:hAnsi="Arial" w:cs="Arial"/>
          <w:spacing w:val="3"/>
        </w:rPr>
        <w:t>f</w:t>
      </w:r>
      <w:r w:rsidR="00863EB5">
        <w:rPr>
          <w:rFonts w:ascii="Arial" w:eastAsia="Arial" w:hAnsi="Arial" w:cs="Arial"/>
          <w:spacing w:val="-3"/>
        </w:rPr>
        <w:t>o</w:t>
      </w:r>
      <w:r w:rsidR="00863EB5">
        <w:rPr>
          <w:rFonts w:ascii="Arial" w:eastAsia="Arial" w:hAnsi="Arial" w:cs="Arial"/>
          <w:spacing w:val="-2"/>
        </w:rPr>
        <w:t>r</w:t>
      </w:r>
      <w:r w:rsidR="00863EB5">
        <w:rPr>
          <w:rFonts w:ascii="Arial" w:eastAsia="Arial" w:hAnsi="Arial" w:cs="Arial"/>
          <w:spacing w:val="1"/>
        </w:rPr>
        <w:t>m</w:t>
      </w:r>
      <w:r w:rsidR="00863EB5">
        <w:rPr>
          <w:rFonts w:ascii="Arial" w:eastAsia="Arial" w:hAnsi="Arial" w:cs="Arial"/>
        </w:rPr>
        <w:t>ance</w:t>
      </w:r>
      <w:r w:rsidR="00863EB5">
        <w:rPr>
          <w:rFonts w:ascii="Arial" w:eastAsia="Arial" w:hAnsi="Arial" w:cs="Arial"/>
          <w:spacing w:val="34"/>
        </w:rPr>
        <w:t xml:space="preserve"> </w:t>
      </w:r>
      <w:r w:rsidR="00863EB5">
        <w:rPr>
          <w:rFonts w:ascii="Arial" w:eastAsia="Arial" w:hAnsi="Arial" w:cs="Arial"/>
          <w:spacing w:val="1"/>
        </w:rPr>
        <w:t>t</w:t>
      </w:r>
      <w:r w:rsidR="00863EB5">
        <w:rPr>
          <w:rFonts w:ascii="Arial" w:eastAsia="Arial" w:hAnsi="Arial" w:cs="Arial"/>
        </w:rPr>
        <w:t>h</w:t>
      </w:r>
      <w:r w:rsidR="00863EB5">
        <w:rPr>
          <w:rFonts w:ascii="Arial" w:eastAsia="Arial" w:hAnsi="Arial" w:cs="Arial"/>
          <w:spacing w:val="1"/>
        </w:rPr>
        <w:t>r</w:t>
      </w:r>
      <w:r w:rsidR="00863EB5">
        <w:rPr>
          <w:rFonts w:ascii="Arial" w:eastAsia="Arial" w:hAnsi="Arial" w:cs="Arial"/>
        </w:rPr>
        <w:t>o</w:t>
      </w:r>
      <w:r w:rsidR="00863EB5">
        <w:rPr>
          <w:rFonts w:ascii="Arial" w:eastAsia="Arial" w:hAnsi="Arial" w:cs="Arial"/>
          <w:spacing w:val="-3"/>
        </w:rPr>
        <w:t>u</w:t>
      </w:r>
      <w:r w:rsidR="00863EB5">
        <w:rPr>
          <w:rFonts w:ascii="Arial" w:eastAsia="Arial" w:hAnsi="Arial" w:cs="Arial"/>
        </w:rPr>
        <w:t>gh</w:t>
      </w:r>
      <w:r w:rsidR="00863EB5">
        <w:rPr>
          <w:rFonts w:ascii="Arial" w:eastAsia="Arial" w:hAnsi="Arial" w:cs="Arial"/>
          <w:spacing w:val="34"/>
        </w:rPr>
        <w:t xml:space="preserve"> </w:t>
      </w:r>
      <w:r w:rsidR="00863EB5">
        <w:rPr>
          <w:rFonts w:ascii="Arial" w:eastAsia="Arial" w:hAnsi="Arial" w:cs="Arial"/>
          <w:spacing w:val="-1"/>
        </w:rPr>
        <w:t>t</w:t>
      </w:r>
      <w:r w:rsidR="00863EB5">
        <w:rPr>
          <w:rFonts w:ascii="Arial" w:eastAsia="Arial" w:hAnsi="Arial" w:cs="Arial"/>
        </w:rPr>
        <w:t>he</w:t>
      </w:r>
      <w:r w:rsidR="00863EB5">
        <w:rPr>
          <w:rFonts w:ascii="Arial" w:eastAsia="Arial" w:hAnsi="Arial" w:cs="Arial"/>
          <w:spacing w:val="34"/>
        </w:rPr>
        <w:t xml:space="preserve"> </w:t>
      </w:r>
      <w:r w:rsidR="00863EB5">
        <w:rPr>
          <w:rFonts w:ascii="Arial" w:eastAsia="Arial" w:hAnsi="Arial" w:cs="Arial"/>
        </w:rPr>
        <w:t>s</w:t>
      </w:r>
      <w:r w:rsidR="00863EB5">
        <w:rPr>
          <w:rFonts w:ascii="Arial" w:eastAsia="Arial" w:hAnsi="Arial" w:cs="Arial"/>
          <w:spacing w:val="-2"/>
        </w:rPr>
        <w:t>y</w:t>
      </w:r>
      <w:r w:rsidR="00863EB5">
        <w:rPr>
          <w:rFonts w:ascii="Arial" w:eastAsia="Arial" w:hAnsi="Arial" w:cs="Arial"/>
        </w:rPr>
        <w:t>s</w:t>
      </w:r>
      <w:r w:rsidR="00863EB5">
        <w:rPr>
          <w:rFonts w:ascii="Arial" w:eastAsia="Arial" w:hAnsi="Arial" w:cs="Arial"/>
          <w:spacing w:val="1"/>
        </w:rPr>
        <w:t>t</w:t>
      </w:r>
      <w:r w:rsidR="00863EB5">
        <w:rPr>
          <w:rFonts w:ascii="Arial" w:eastAsia="Arial" w:hAnsi="Arial" w:cs="Arial"/>
        </w:rPr>
        <w:t>e</w:t>
      </w:r>
      <w:r w:rsidR="00863EB5">
        <w:rPr>
          <w:rFonts w:ascii="Arial" w:eastAsia="Arial" w:hAnsi="Arial" w:cs="Arial"/>
          <w:spacing w:val="1"/>
        </w:rPr>
        <w:t>m</w:t>
      </w:r>
      <w:r w:rsidR="00863EB5">
        <w:rPr>
          <w:rFonts w:ascii="Arial" w:eastAsia="Arial" w:hAnsi="Arial" w:cs="Arial"/>
        </w:rPr>
        <w:t>a</w:t>
      </w:r>
      <w:r w:rsidR="00863EB5">
        <w:rPr>
          <w:rFonts w:ascii="Arial" w:eastAsia="Arial" w:hAnsi="Arial" w:cs="Arial"/>
          <w:spacing w:val="1"/>
        </w:rPr>
        <w:t>t</w:t>
      </w:r>
      <w:r w:rsidR="00863EB5">
        <w:rPr>
          <w:rFonts w:ascii="Arial" w:eastAsia="Arial" w:hAnsi="Arial" w:cs="Arial"/>
          <w:spacing w:val="-4"/>
        </w:rPr>
        <w:t>i</w:t>
      </w:r>
      <w:r w:rsidR="00863EB5">
        <w:rPr>
          <w:rFonts w:ascii="Arial" w:eastAsia="Arial" w:hAnsi="Arial" w:cs="Arial"/>
        </w:rPr>
        <w:t>c p</w:t>
      </w:r>
      <w:r w:rsidR="00863EB5">
        <w:rPr>
          <w:rFonts w:ascii="Arial" w:eastAsia="Arial" w:hAnsi="Arial" w:cs="Arial"/>
          <w:spacing w:val="1"/>
        </w:rPr>
        <w:t>r</w:t>
      </w:r>
      <w:r w:rsidR="00863EB5">
        <w:rPr>
          <w:rFonts w:ascii="Arial" w:eastAsia="Arial" w:hAnsi="Arial" w:cs="Arial"/>
        </w:rPr>
        <w:t>o</w:t>
      </w:r>
      <w:r w:rsidR="00863EB5">
        <w:rPr>
          <w:rFonts w:ascii="Arial" w:eastAsia="Arial" w:hAnsi="Arial" w:cs="Arial"/>
          <w:spacing w:val="-2"/>
        </w:rPr>
        <w:t>v</w:t>
      </w:r>
      <w:r w:rsidR="00863EB5">
        <w:rPr>
          <w:rFonts w:ascii="Arial" w:eastAsia="Arial" w:hAnsi="Arial" w:cs="Arial"/>
          <w:spacing w:val="-1"/>
        </w:rPr>
        <w:t>i</w:t>
      </w:r>
      <w:r w:rsidR="00863EB5">
        <w:rPr>
          <w:rFonts w:ascii="Arial" w:eastAsia="Arial" w:hAnsi="Arial" w:cs="Arial"/>
        </w:rPr>
        <w:t>s</w:t>
      </w:r>
      <w:r w:rsidR="00863EB5">
        <w:rPr>
          <w:rFonts w:ascii="Arial" w:eastAsia="Arial" w:hAnsi="Arial" w:cs="Arial"/>
          <w:spacing w:val="-1"/>
        </w:rPr>
        <w:t>i</w:t>
      </w:r>
      <w:r w:rsidR="00863EB5">
        <w:rPr>
          <w:rFonts w:ascii="Arial" w:eastAsia="Arial" w:hAnsi="Arial" w:cs="Arial"/>
        </w:rPr>
        <w:t>on</w:t>
      </w:r>
      <w:r w:rsidR="00863EB5">
        <w:rPr>
          <w:rFonts w:ascii="Arial" w:eastAsia="Arial" w:hAnsi="Arial" w:cs="Arial"/>
          <w:spacing w:val="1"/>
        </w:rPr>
        <w:t xml:space="preserve"> </w:t>
      </w:r>
      <w:r w:rsidR="00863EB5">
        <w:rPr>
          <w:rFonts w:ascii="Arial" w:eastAsia="Arial" w:hAnsi="Arial" w:cs="Arial"/>
        </w:rPr>
        <w:t>of</w:t>
      </w:r>
      <w:r w:rsidR="00863EB5">
        <w:rPr>
          <w:rFonts w:ascii="Arial" w:eastAsia="Arial" w:hAnsi="Arial" w:cs="Arial"/>
          <w:spacing w:val="2"/>
        </w:rPr>
        <w:t xml:space="preserve"> </w:t>
      </w:r>
      <w:r w:rsidR="00863EB5">
        <w:rPr>
          <w:rFonts w:ascii="Arial" w:eastAsia="Arial" w:hAnsi="Arial" w:cs="Arial"/>
          <w:spacing w:val="1"/>
        </w:rPr>
        <w:t>r</w:t>
      </w:r>
      <w:r w:rsidR="00863EB5">
        <w:rPr>
          <w:rFonts w:ascii="Arial" w:eastAsia="Arial" w:hAnsi="Arial" w:cs="Arial"/>
        </w:rPr>
        <w:t>e</w:t>
      </w:r>
      <w:r w:rsidR="00863EB5">
        <w:rPr>
          <w:rFonts w:ascii="Arial" w:eastAsia="Arial" w:hAnsi="Arial" w:cs="Arial"/>
          <w:spacing w:val="-2"/>
        </w:rPr>
        <w:t>v</w:t>
      </w:r>
      <w:r w:rsidR="00863EB5">
        <w:rPr>
          <w:rFonts w:ascii="Arial" w:eastAsia="Arial" w:hAnsi="Arial" w:cs="Arial"/>
        </w:rPr>
        <w:t>a</w:t>
      </w:r>
      <w:r w:rsidR="00863EB5">
        <w:rPr>
          <w:rFonts w:ascii="Arial" w:eastAsia="Arial" w:hAnsi="Arial" w:cs="Arial"/>
          <w:spacing w:val="-1"/>
        </w:rPr>
        <w:t>li</w:t>
      </w:r>
      <w:r w:rsidR="00863EB5">
        <w:rPr>
          <w:rFonts w:ascii="Arial" w:eastAsia="Arial" w:hAnsi="Arial" w:cs="Arial"/>
        </w:rPr>
        <w:t>da</w:t>
      </w:r>
      <w:r w:rsidR="00863EB5">
        <w:rPr>
          <w:rFonts w:ascii="Arial" w:eastAsia="Arial" w:hAnsi="Arial" w:cs="Arial"/>
          <w:spacing w:val="1"/>
        </w:rPr>
        <w:t>t</w:t>
      </w:r>
      <w:r w:rsidR="00863EB5">
        <w:rPr>
          <w:rFonts w:ascii="Arial" w:eastAsia="Arial" w:hAnsi="Arial" w:cs="Arial"/>
          <w:spacing w:val="-1"/>
        </w:rPr>
        <w:t>i</w:t>
      </w:r>
      <w:r w:rsidR="00863EB5">
        <w:rPr>
          <w:rFonts w:ascii="Arial" w:eastAsia="Arial" w:hAnsi="Arial" w:cs="Arial"/>
        </w:rPr>
        <w:t>on</w:t>
      </w:r>
      <w:r w:rsidR="00863EB5">
        <w:rPr>
          <w:rFonts w:ascii="Arial" w:eastAsia="Arial" w:hAnsi="Arial" w:cs="Arial"/>
          <w:spacing w:val="1"/>
        </w:rPr>
        <w:t xml:space="preserve"> </w:t>
      </w:r>
      <w:r w:rsidR="00863EB5">
        <w:rPr>
          <w:rFonts w:ascii="Arial" w:eastAsia="Arial" w:hAnsi="Arial" w:cs="Arial"/>
        </w:rPr>
        <w:t>p</w:t>
      </w:r>
      <w:r w:rsidR="00863EB5">
        <w:rPr>
          <w:rFonts w:ascii="Arial" w:eastAsia="Arial" w:hAnsi="Arial" w:cs="Arial"/>
          <w:spacing w:val="1"/>
        </w:rPr>
        <w:t>r</w:t>
      </w:r>
      <w:r w:rsidR="00863EB5">
        <w:rPr>
          <w:rFonts w:ascii="Arial" w:eastAsia="Arial" w:hAnsi="Arial" w:cs="Arial"/>
        </w:rPr>
        <w:t>ocess</w:t>
      </w:r>
      <w:r w:rsidR="00863EB5">
        <w:rPr>
          <w:rFonts w:ascii="Arial" w:eastAsia="Arial" w:hAnsi="Arial" w:cs="Arial"/>
          <w:spacing w:val="-2"/>
        </w:rPr>
        <w:t xml:space="preserve"> </w:t>
      </w:r>
      <w:r w:rsidR="00863EB5">
        <w:rPr>
          <w:rFonts w:ascii="Arial" w:eastAsia="Arial" w:hAnsi="Arial" w:cs="Arial"/>
          <w:spacing w:val="3"/>
        </w:rPr>
        <w:t>f</w:t>
      </w:r>
      <w:r w:rsidR="00863EB5">
        <w:rPr>
          <w:rFonts w:ascii="Arial" w:eastAsia="Arial" w:hAnsi="Arial" w:cs="Arial"/>
          <w:spacing w:val="-3"/>
        </w:rPr>
        <w:t>o</w:t>
      </w:r>
      <w:r w:rsidR="00863EB5">
        <w:rPr>
          <w:rFonts w:ascii="Arial" w:eastAsia="Arial" w:hAnsi="Arial" w:cs="Arial"/>
        </w:rPr>
        <w:t>r</w:t>
      </w:r>
      <w:r w:rsidR="00863EB5">
        <w:rPr>
          <w:rFonts w:ascii="Arial" w:eastAsia="Arial" w:hAnsi="Arial" w:cs="Arial"/>
          <w:spacing w:val="2"/>
        </w:rPr>
        <w:t xml:space="preserve"> </w:t>
      </w:r>
      <w:r w:rsidR="00863EB5">
        <w:rPr>
          <w:rFonts w:ascii="Arial" w:eastAsia="Arial" w:hAnsi="Arial" w:cs="Arial"/>
          <w:spacing w:val="-3"/>
        </w:rPr>
        <w:t>V</w:t>
      </w:r>
      <w:r w:rsidR="00863EB5">
        <w:rPr>
          <w:rFonts w:ascii="Arial" w:eastAsia="Arial" w:hAnsi="Arial" w:cs="Arial"/>
          <w:spacing w:val="2"/>
        </w:rPr>
        <w:t>T</w:t>
      </w:r>
      <w:r w:rsidR="00863EB5">
        <w:rPr>
          <w:rFonts w:ascii="Arial" w:eastAsia="Arial" w:hAnsi="Arial" w:cs="Arial"/>
        </w:rPr>
        <w:t>S p</w:t>
      </w:r>
      <w:r w:rsidR="00863EB5">
        <w:rPr>
          <w:rFonts w:ascii="Arial" w:eastAsia="Arial" w:hAnsi="Arial" w:cs="Arial"/>
          <w:spacing w:val="-3"/>
        </w:rPr>
        <w:t>e</w:t>
      </w:r>
      <w:r w:rsidR="00863EB5">
        <w:rPr>
          <w:rFonts w:ascii="Arial" w:eastAsia="Arial" w:hAnsi="Arial" w:cs="Arial"/>
          <w:spacing w:val="1"/>
        </w:rPr>
        <w:t>r</w:t>
      </w:r>
      <w:r w:rsidR="00863EB5">
        <w:rPr>
          <w:rFonts w:ascii="Arial" w:eastAsia="Arial" w:hAnsi="Arial" w:cs="Arial"/>
        </w:rPr>
        <w:t>son</w:t>
      </w:r>
      <w:r w:rsidR="00863EB5">
        <w:rPr>
          <w:rFonts w:ascii="Arial" w:eastAsia="Arial" w:hAnsi="Arial" w:cs="Arial"/>
          <w:spacing w:val="-3"/>
        </w:rPr>
        <w:t>n</w:t>
      </w:r>
      <w:r w:rsidR="00863EB5">
        <w:rPr>
          <w:rFonts w:ascii="Arial" w:eastAsia="Arial" w:hAnsi="Arial" w:cs="Arial"/>
        </w:rPr>
        <w:t>el;</w:t>
      </w:r>
    </w:p>
    <w:p w:rsidR="000A5570" w:rsidRDefault="000A5570">
      <w:pPr>
        <w:spacing w:before="9" w:after="0" w:line="140" w:lineRule="exact"/>
        <w:rPr>
          <w:sz w:val="14"/>
          <w:szCs w:val="14"/>
        </w:rPr>
      </w:pPr>
    </w:p>
    <w:p w:rsidR="000A5570" w:rsidRDefault="000A5570">
      <w:pPr>
        <w:spacing w:after="0" w:line="200" w:lineRule="exact"/>
        <w:rPr>
          <w:sz w:val="20"/>
          <w:szCs w:val="20"/>
        </w:rPr>
      </w:pPr>
    </w:p>
    <w:p w:rsidR="000A5570" w:rsidRDefault="00863EB5">
      <w:pPr>
        <w:tabs>
          <w:tab w:val="left" w:pos="1000"/>
        </w:tabs>
        <w:spacing w:before="35" w:after="0" w:line="240" w:lineRule="auto"/>
        <w:ind w:left="1018" w:right="97" w:hanging="36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t</w:t>
      </w:r>
      <w:r>
        <w:rPr>
          <w:rFonts w:ascii="Arial" w:eastAsia="Arial" w:hAnsi="Arial" w:cs="Arial"/>
        </w:rPr>
        <w:t>o</w:t>
      </w:r>
      <w:r>
        <w:rPr>
          <w:rFonts w:ascii="Arial" w:eastAsia="Arial" w:hAnsi="Arial" w:cs="Arial"/>
          <w:spacing w:val="53"/>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g</w:t>
      </w:r>
      <w:r>
        <w:rPr>
          <w:rFonts w:ascii="Arial" w:eastAsia="Arial" w:hAnsi="Arial" w:cs="Arial"/>
        </w:rPr>
        <w:t>u</w:t>
      </w:r>
      <w:r>
        <w:rPr>
          <w:rFonts w:ascii="Arial" w:eastAsia="Arial" w:hAnsi="Arial" w:cs="Arial"/>
          <w:spacing w:val="-1"/>
        </w:rPr>
        <w:t>l</w:t>
      </w:r>
      <w:r>
        <w:rPr>
          <w:rFonts w:ascii="Arial" w:eastAsia="Arial" w:hAnsi="Arial" w:cs="Arial"/>
        </w:rPr>
        <w:t>a</w:t>
      </w:r>
      <w:r>
        <w:rPr>
          <w:rFonts w:ascii="Arial" w:eastAsia="Arial" w:hAnsi="Arial" w:cs="Arial"/>
          <w:spacing w:val="1"/>
        </w:rPr>
        <w:t>r</w:t>
      </w:r>
      <w:r>
        <w:rPr>
          <w:rFonts w:ascii="Arial" w:eastAsia="Arial" w:hAnsi="Arial" w:cs="Arial"/>
          <w:spacing w:val="-1"/>
        </w:rPr>
        <w:t>l</w:t>
      </w:r>
      <w:r>
        <w:rPr>
          <w:rFonts w:ascii="Arial" w:eastAsia="Arial" w:hAnsi="Arial" w:cs="Arial"/>
        </w:rPr>
        <w:t>y</w:t>
      </w:r>
      <w:r>
        <w:rPr>
          <w:rFonts w:ascii="Arial" w:eastAsia="Arial" w:hAnsi="Arial" w:cs="Arial"/>
          <w:spacing w:val="52"/>
        </w:rPr>
        <w:t xml:space="preserve"> </w:t>
      </w:r>
      <w:r>
        <w:rPr>
          <w:rFonts w:ascii="Arial" w:eastAsia="Arial" w:hAnsi="Arial" w:cs="Arial"/>
        </w:rPr>
        <w:t>assess</w:t>
      </w:r>
      <w:r>
        <w:rPr>
          <w:rFonts w:ascii="Arial" w:eastAsia="Arial" w:hAnsi="Arial" w:cs="Arial"/>
          <w:spacing w:val="54"/>
        </w:rPr>
        <w:t xml:space="preserve"> </w:t>
      </w:r>
      <w:r>
        <w:rPr>
          <w:rFonts w:ascii="Arial" w:eastAsia="Arial" w:hAnsi="Arial" w:cs="Arial"/>
          <w:spacing w:val="-1"/>
        </w:rPr>
        <w:t>V</w:t>
      </w:r>
      <w:r>
        <w:rPr>
          <w:rFonts w:ascii="Arial" w:eastAsia="Arial" w:hAnsi="Arial" w:cs="Arial"/>
        </w:rPr>
        <w:t>TS</w:t>
      </w:r>
      <w:r>
        <w:rPr>
          <w:rFonts w:ascii="Arial" w:eastAsia="Arial" w:hAnsi="Arial" w:cs="Arial"/>
          <w:spacing w:val="53"/>
        </w:rPr>
        <w:t xml:space="preserve"> </w:t>
      </w:r>
      <w:r>
        <w:rPr>
          <w:rFonts w:ascii="Arial" w:eastAsia="Arial" w:hAnsi="Arial" w:cs="Arial"/>
          <w:spacing w:val="1"/>
        </w:rPr>
        <w:t>O</w:t>
      </w:r>
      <w:r>
        <w:rPr>
          <w:rFonts w:ascii="Arial" w:eastAsia="Arial" w:hAnsi="Arial" w:cs="Arial"/>
        </w:rPr>
        <w:t>pe</w:t>
      </w:r>
      <w:r>
        <w:rPr>
          <w:rFonts w:ascii="Arial" w:eastAsia="Arial" w:hAnsi="Arial" w:cs="Arial"/>
          <w:spacing w:val="1"/>
        </w:rPr>
        <w:t>r</w:t>
      </w:r>
      <w:r>
        <w:rPr>
          <w:rFonts w:ascii="Arial" w:eastAsia="Arial" w:hAnsi="Arial" w:cs="Arial"/>
        </w:rPr>
        <w:t>a</w:t>
      </w:r>
      <w:r>
        <w:rPr>
          <w:rFonts w:ascii="Arial" w:eastAsia="Arial" w:hAnsi="Arial" w:cs="Arial"/>
          <w:spacing w:val="1"/>
        </w:rPr>
        <w:t>t</w:t>
      </w:r>
      <w:r>
        <w:rPr>
          <w:rFonts w:ascii="Arial" w:eastAsia="Arial" w:hAnsi="Arial" w:cs="Arial"/>
          <w:spacing w:val="-3"/>
        </w:rPr>
        <w:t>o</w:t>
      </w:r>
      <w:r>
        <w:rPr>
          <w:rFonts w:ascii="Arial" w:eastAsia="Arial" w:hAnsi="Arial" w:cs="Arial"/>
          <w:spacing w:val="1"/>
        </w:rPr>
        <w:t>r</w:t>
      </w:r>
      <w:r>
        <w:rPr>
          <w:rFonts w:ascii="Arial" w:eastAsia="Arial" w:hAnsi="Arial" w:cs="Arial"/>
        </w:rPr>
        <w:t>s</w:t>
      </w:r>
      <w:r>
        <w:rPr>
          <w:rFonts w:ascii="Arial" w:eastAsia="Arial" w:hAnsi="Arial" w:cs="Arial"/>
          <w:spacing w:val="54"/>
        </w:rPr>
        <w:t xml:space="preserve"> </w:t>
      </w:r>
      <w:r>
        <w:rPr>
          <w:rFonts w:ascii="Arial" w:eastAsia="Arial" w:hAnsi="Arial" w:cs="Arial"/>
        </w:rPr>
        <w:t>ab</w:t>
      </w:r>
      <w:r>
        <w:rPr>
          <w:rFonts w:ascii="Arial" w:eastAsia="Arial" w:hAnsi="Arial" w:cs="Arial"/>
          <w:spacing w:val="-1"/>
        </w:rPr>
        <w:t>ili</w:t>
      </w:r>
      <w:r>
        <w:rPr>
          <w:rFonts w:ascii="Arial" w:eastAsia="Arial" w:hAnsi="Arial" w:cs="Arial"/>
          <w:spacing w:val="1"/>
        </w:rPr>
        <w:t>t</w:t>
      </w:r>
      <w:r>
        <w:rPr>
          <w:rFonts w:ascii="Arial" w:eastAsia="Arial" w:hAnsi="Arial" w:cs="Arial"/>
        </w:rPr>
        <w:t>y</w:t>
      </w:r>
      <w:r>
        <w:rPr>
          <w:rFonts w:ascii="Arial" w:eastAsia="Arial" w:hAnsi="Arial" w:cs="Arial"/>
          <w:spacing w:val="5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53"/>
        </w:rPr>
        <w:t xml:space="preserve"> </w:t>
      </w:r>
      <w:r>
        <w:rPr>
          <w:rFonts w:ascii="Arial" w:eastAsia="Arial" w:hAnsi="Arial" w:cs="Arial"/>
        </w:rPr>
        <w:t>pe</w:t>
      </w:r>
      <w:r>
        <w:rPr>
          <w:rFonts w:ascii="Arial" w:eastAsia="Arial" w:hAnsi="Arial" w:cs="Arial"/>
          <w:spacing w:val="-2"/>
        </w:rPr>
        <w:t>r</w:t>
      </w:r>
      <w:r>
        <w:rPr>
          <w:rFonts w:ascii="Arial" w:eastAsia="Arial" w:hAnsi="Arial" w:cs="Arial"/>
          <w:spacing w:val="3"/>
        </w:rPr>
        <w:t>f</w:t>
      </w:r>
      <w:r>
        <w:rPr>
          <w:rFonts w:ascii="Arial" w:eastAsia="Arial" w:hAnsi="Arial" w:cs="Arial"/>
          <w:spacing w:val="-3"/>
        </w:rPr>
        <w:t>o</w:t>
      </w:r>
      <w:r>
        <w:rPr>
          <w:rFonts w:ascii="Arial" w:eastAsia="Arial" w:hAnsi="Arial" w:cs="Arial"/>
          <w:spacing w:val="1"/>
        </w:rPr>
        <w:t>r</w:t>
      </w:r>
      <w:r>
        <w:rPr>
          <w:rFonts w:ascii="Arial" w:eastAsia="Arial" w:hAnsi="Arial" w:cs="Arial"/>
        </w:rPr>
        <w:t>m</w:t>
      </w:r>
      <w:r>
        <w:rPr>
          <w:rFonts w:ascii="Arial" w:eastAsia="Arial" w:hAnsi="Arial" w:cs="Arial"/>
          <w:spacing w:val="55"/>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53"/>
        </w:rPr>
        <w:t xml:space="preserve"> </w:t>
      </w:r>
      <w:r>
        <w:rPr>
          <w:rFonts w:ascii="Arial" w:eastAsia="Arial" w:hAnsi="Arial" w:cs="Arial"/>
        </w:rPr>
        <w:t>e</w:t>
      </w:r>
      <w:r>
        <w:rPr>
          <w:rFonts w:ascii="Arial" w:eastAsia="Arial" w:hAnsi="Arial" w:cs="Arial"/>
          <w:spacing w:val="-2"/>
        </w:rPr>
        <w:t>s</w:t>
      </w:r>
      <w:r>
        <w:rPr>
          <w:rFonts w:ascii="Arial" w:eastAsia="Arial" w:hAnsi="Arial" w:cs="Arial"/>
          <w:spacing w:val="1"/>
        </w:rPr>
        <w:t>t</w:t>
      </w:r>
      <w:r>
        <w:rPr>
          <w:rFonts w:ascii="Arial" w:eastAsia="Arial" w:hAnsi="Arial" w:cs="Arial"/>
        </w:rPr>
        <w:t>ab</w:t>
      </w:r>
      <w:r>
        <w:rPr>
          <w:rFonts w:ascii="Arial" w:eastAsia="Arial" w:hAnsi="Arial" w:cs="Arial"/>
          <w:spacing w:val="-1"/>
        </w:rPr>
        <w:t>li</w:t>
      </w:r>
      <w:r>
        <w:rPr>
          <w:rFonts w:ascii="Arial" w:eastAsia="Arial" w:hAnsi="Arial" w:cs="Arial"/>
        </w:rPr>
        <w:t>shed</w:t>
      </w:r>
      <w:r>
        <w:rPr>
          <w:rFonts w:ascii="Arial" w:eastAsia="Arial" w:hAnsi="Arial" w:cs="Arial"/>
          <w:spacing w:val="53"/>
        </w:rPr>
        <w:t xml:space="preserve"> </w:t>
      </w:r>
      <w:r>
        <w:rPr>
          <w:rFonts w:ascii="Arial" w:eastAsia="Arial" w:hAnsi="Arial" w:cs="Arial"/>
        </w:rPr>
        <w:t>and</w:t>
      </w:r>
      <w:r>
        <w:rPr>
          <w:rFonts w:ascii="Arial" w:eastAsia="Arial" w:hAnsi="Arial" w:cs="Arial"/>
          <w:spacing w:val="53"/>
        </w:rPr>
        <w:t xml:space="preserve"> </w:t>
      </w:r>
      <w:r>
        <w:rPr>
          <w:rFonts w:ascii="Arial" w:eastAsia="Arial" w:hAnsi="Arial" w:cs="Arial"/>
          <w:spacing w:val="1"/>
        </w:rPr>
        <w:t>r</w:t>
      </w:r>
      <w:r>
        <w:rPr>
          <w:rFonts w:ascii="Arial" w:eastAsia="Arial" w:hAnsi="Arial" w:cs="Arial"/>
        </w:rPr>
        <w:t>ec</w:t>
      </w:r>
      <w:r>
        <w:rPr>
          <w:rFonts w:ascii="Arial" w:eastAsia="Arial" w:hAnsi="Arial" w:cs="Arial"/>
          <w:spacing w:val="-3"/>
        </w:rPr>
        <w:t>o</w:t>
      </w:r>
      <w:r>
        <w:rPr>
          <w:rFonts w:ascii="Arial" w:eastAsia="Arial" w:hAnsi="Arial" w:cs="Arial"/>
          <w:spacing w:val="2"/>
        </w:rPr>
        <w:t>g</w:t>
      </w:r>
      <w:r>
        <w:rPr>
          <w:rFonts w:ascii="Arial" w:eastAsia="Arial" w:hAnsi="Arial" w:cs="Arial"/>
        </w:rPr>
        <w:t>n</w:t>
      </w:r>
      <w:r>
        <w:rPr>
          <w:rFonts w:ascii="Arial" w:eastAsia="Arial" w:hAnsi="Arial" w:cs="Arial"/>
          <w:spacing w:val="-1"/>
        </w:rPr>
        <w:t>i</w:t>
      </w:r>
      <w:r>
        <w:rPr>
          <w:rFonts w:ascii="Arial" w:eastAsia="Arial" w:hAnsi="Arial" w:cs="Arial"/>
        </w:rPr>
        <w:t>sed s</w:t>
      </w:r>
      <w:r>
        <w:rPr>
          <w:rFonts w:ascii="Arial" w:eastAsia="Arial" w:hAnsi="Arial" w:cs="Arial"/>
          <w:spacing w:val="1"/>
        </w:rPr>
        <w:t>t</w:t>
      </w:r>
      <w:r>
        <w:rPr>
          <w:rFonts w:ascii="Arial" w:eastAsia="Arial" w:hAnsi="Arial" w:cs="Arial"/>
        </w:rPr>
        <w:t>anda</w:t>
      </w:r>
      <w:r>
        <w:rPr>
          <w:rFonts w:ascii="Arial" w:eastAsia="Arial" w:hAnsi="Arial" w:cs="Arial"/>
          <w:spacing w:val="1"/>
        </w:rPr>
        <w:t>r</w:t>
      </w:r>
      <w:r>
        <w:rPr>
          <w:rFonts w:ascii="Arial" w:eastAsia="Arial" w:hAnsi="Arial" w:cs="Arial"/>
        </w:rPr>
        <w:t>ds</w:t>
      </w:r>
      <w:r>
        <w:rPr>
          <w:rFonts w:ascii="Arial" w:eastAsia="Arial" w:hAnsi="Arial" w:cs="Arial"/>
          <w:spacing w:val="-1"/>
        </w:rPr>
        <w:t xml:space="preserve"> </w:t>
      </w:r>
      <w:r>
        <w:rPr>
          <w:rFonts w:ascii="Arial" w:eastAsia="Arial" w:hAnsi="Arial" w:cs="Arial"/>
        </w:rPr>
        <w:t>an</w:t>
      </w:r>
      <w:r>
        <w:rPr>
          <w:rFonts w:ascii="Arial" w:eastAsia="Arial" w:hAnsi="Arial" w:cs="Arial"/>
          <w:spacing w:val="-3"/>
        </w:rPr>
        <w:t>d</w:t>
      </w:r>
      <w:r>
        <w:rPr>
          <w:rFonts w:ascii="Arial" w:eastAsia="Arial" w:hAnsi="Arial" w:cs="Arial"/>
        </w:rPr>
        <w:t>;</w:t>
      </w:r>
    </w:p>
    <w:p w:rsidR="000A5570" w:rsidRDefault="000A5570">
      <w:pPr>
        <w:spacing w:before="2" w:after="0" w:line="150" w:lineRule="exact"/>
        <w:rPr>
          <w:sz w:val="15"/>
          <w:szCs w:val="15"/>
        </w:rPr>
      </w:pPr>
    </w:p>
    <w:p w:rsidR="000A5570" w:rsidRDefault="000A5570">
      <w:pPr>
        <w:spacing w:after="0" w:line="200" w:lineRule="exact"/>
        <w:rPr>
          <w:sz w:val="20"/>
          <w:szCs w:val="20"/>
        </w:rPr>
      </w:pPr>
    </w:p>
    <w:p w:rsidR="000A5570" w:rsidRDefault="00863EB5">
      <w:pPr>
        <w:tabs>
          <w:tab w:val="left" w:pos="1000"/>
        </w:tabs>
        <w:spacing w:before="39" w:after="0" w:line="252" w:lineRule="exact"/>
        <w:ind w:left="1018" w:right="96" w:hanging="36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t</w:t>
      </w:r>
      <w:r>
        <w:rPr>
          <w:rFonts w:ascii="Arial" w:eastAsia="Arial" w:hAnsi="Arial" w:cs="Arial"/>
        </w:rPr>
        <w:t>o</w:t>
      </w:r>
      <w:r>
        <w:rPr>
          <w:rFonts w:ascii="Arial" w:eastAsia="Arial" w:hAnsi="Arial" w:cs="Arial"/>
          <w:spacing w:val="56"/>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g</w:t>
      </w:r>
      <w:r>
        <w:rPr>
          <w:rFonts w:ascii="Arial" w:eastAsia="Arial" w:hAnsi="Arial" w:cs="Arial"/>
        </w:rPr>
        <w:t>u</w:t>
      </w:r>
      <w:r>
        <w:rPr>
          <w:rFonts w:ascii="Arial" w:eastAsia="Arial" w:hAnsi="Arial" w:cs="Arial"/>
          <w:spacing w:val="-1"/>
        </w:rPr>
        <w:t>l</w:t>
      </w:r>
      <w:r>
        <w:rPr>
          <w:rFonts w:ascii="Arial" w:eastAsia="Arial" w:hAnsi="Arial" w:cs="Arial"/>
          <w:spacing w:val="-3"/>
        </w:rPr>
        <w:t>a</w:t>
      </w:r>
      <w:r>
        <w:rPr>
          <w:rFonts w:ascii="Arial" w:eastAsia="Arial" w:hAnsi="Arial" w:cs="Arial"/>
          <w:spacing w:val="1"/>
        </w:rPr>
        <w:t>r</w:t>
      </w:r>
      <w:r>
        <w:rPr>
          <w:rFonts w:ascii="Arial" w:eastAsia="Arial" w:hAnsi="Arial" w:cs="Arial"/>
          <w:spacing w:val="-1"/>
        </w:rPr>
        <w:t>l</w:t>
      </w:r>
      <w:r>
        <w:rPr>
          <w:rFonts w:ascii="Arial" w:eastAsia="Arial" w:hAnsi="Arial" w:cs="Arial"/>
        </w:rPr>
        <w:t>y</w:t>
      </w:r>
      <w:r>
        <w:rPr>
          <w:rFonts w:ascii="Arial" w:eastAsia="Arial" w:hAnsi="Arial" w:cs="Arial"/>
          <w:spacing w:val="54"/>
        </w:rPr>
        <w:t xml:space="preserve"> </w:t>
      </w:r>
      <w:r>
        <w:rPr>
          <w:rFonts w:ascii="Arial" w:eastAsia="Arial" w:hAnsi="Arial" w:cs="Arial"/>
        </w:rPr>
        <w:t>assess</w:t>
      </w:r>
      <w:r>
        <w:rPr>
          <w:rFonts w:ascii="Arial" w:eastAsia="Arial" w:hAnsi="Arial" w:cs="Arial"/>
          <w:spacing w:val="56"/>
        </w:rPr>
        <w:t xml:space="preserve"> </w:t>
      </w:r>
      <w:r>
        <w:rPr>
          <w:rFonts w:ascii="Arial" w:eastAsia="Arial" w:hAnsi="Arial" w:cs="Arial"/>
          <w:spacing w:val="-3"/>
        </w:rPr>
        <w:t>V</w:t>
      </w:r>
      <w:r>
        <w:rPr>
          <w:rFonts w:ascii="Arial" w:eastAsia="Arial" w:hAnsi="Arial" w:cs="Arial"/>
        </w:rPr>
        <w:t>TS</w:t>
      </w:r>
      <w:r>
        <w:rPr>
          <w:rFonts w:ascii="Arial" w:eastAsia="Arial" w:hAnsi="Arial" w:cs="Arial"/>
          <w:spacing w:val="55"/>
        </w:rPr>
        <w:t xml:space="preserve"> </w:t>
      </w:r>
      <w:r>
        <w:rPr>
          <w:rFonts w:ascii="Arial" w:eastAsia="Arial" w:hAnsi="Arial" w:cs="Arial"/>
        </w:rPr>
        <w:t>pe</w:t>
      </w:r>
      <w:r>
        <w:rPr>
          <w:rFonts w:ascii="Arial" w:eastAsia="Arial" w:hAnsi="Arial" w:cs="Arial"/>
          <w:spacing w:val="1"/>
        </w:rPr>
        <w:t>r</w:t>
      </w:r>
      <w:r>
        <w:rPr>
          <w:rFonts w:ascii="Arial" w:eastAsia="Arial" w:hAnsi="Arial" w:cs="Arial"/>
        </w:rPr>
        <w:t>sonnel</w:t>
      </w:r>
      <w:r>
        <w:rPr>
          <w:rFonts w:ascii="Arial" w:eastAsia="Arial" w:hAnsi="Arial" w:cs="Arial"/>
          <w:spacing w:val="55"/>
        </w:rPr>
        <w:t xml:space="preserve"> </w:t>
      </w:r>
      <w:r>
        <w:rPr>
          <w:rFonts w:ascii="Arial" w:eastAsia="Arial" w:hAnsi="Arial" w:cs="Arial"/>
        </w:rPr>
        <w:t>ab</w:t>
      </w:r>
      <w:r>
        <w:rPr>
          <w:rFonts w:ascii="Arial" w:eastAsia="Arial" w:hAnsi="Arial" w:cs="Arial"/>
          <w:spacing w:val="-1"/>
        </w:rPr>
        <w:t>ili</w:t>
      </w:r>
      <w:r>
        <w:rPr>
          <w:rFonts w:ascii="Arial" w:eastAsia="Arial" w:hAnsi="Arial" w:cs="Arial"/>
          <w:spacing w:val="1"/>
        </w:rPr>
        <w:t>t</w:t>
      </w:r>
      <w:r>
        <w:rPr>
          <w:rFonts w:ascii="Arial" w:eastAsia="Arial" w:hAnsi="Arial" w:cs="Arial"/>
        </w:rPr>
        <w:t>y</w:t>
      </w:r>
      <w:r>
        <w:rPr>
          <w:rFonts w:ascii="Arial" w:eastAsia="Arial" w:hAnsi="Arial" w:cs="Arial"/>
          <w:spacing w:val="54"/>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56"/>
        </w:rPr>
        <w:t xml:space="preserve"> </w:t>
      </w:r>
      <w:r>
        <w:rPr>
          <w:rFonts w:ascii="Arial" w:eastAsia="Arial" w:hAnsi="Arial" w:cs="Arial"/>
          <w:spacing w:val="-3"/>
        </w:rPr>
        <w:t>p</w:t>
      </w:r>
      <w:r>
        <w:rPr>
          <w:rFonts w:ascii="Arial" w:eastAsia="Arial" w:hAnsi="Arial" w:cs="Arial"/>
        </w:rPr>
        <w:t>er</w:t>
      </w:r>
      <w:r>
        <w:rPr>
          <w:rFonts w:ascii="Arial" w:eastAsia="Arial" w:hAnsi="Arial" w:cs="Arial"/>
          <w:spacing w:val="3"/>
        </w:rPr>
        <w:t>f</w:t>
      </w:r>
      <w:r>
        <w:rPr>
          <w:rFonts w:ascii="Arial" w:eastAsia="Arial" w:hAnsi="Arial" w:cs="Arial"/>
          <w:spacing w:val="-3"/>
        </w:rPr>
        <w:t>o</w:t>
      </w:r>
      <w:r>
        <w:rPr>
          <w:rFonts w:ascii="Arial" w:eastAsia="Arial" w:hAnsi="Arial" w:cs="Arial"/>
          <w:spacing w:val="1"/>
        </w:rPr>
        <w:t>r</w:t>
      </w:r>
      <w:r>
        <w:rPr>
          <w:rFonts w:ascii="Arial" w:eastAsia="Arial" w:hAnsi="Arial" w:cs="Arial"/>
        </w:rPr>
        <w:t>m</w:t>
      </w:r>
      <w:r>
        <w:rPr>
          <w:rFonts w:ascii="Arial" w:eastAsia="Arial" w:hAnsi="Arial" w:cs="Arial"/>
          <w:spacing w:val="55"/>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56"/>
        </w:rPr>
        <w:t xml:space="preserve"> </w:t>
      </w:r>
      <w:r>
        <w:rPr>
          <w:rFonts w:ascii="Arial" w:eastAsia="Arial" w:hAnsi="Arial" w:cs="Arial"/>
          <w:spacing w:val="-3"/>
        </w:rPr>
        <w:t>e</w:t>
      </w:r>
      <w:r>
        <w:rPr>
          <w:rFonts w:ascii="Arial" w:eastAsia="Arial" w:hAnsi="Arial" w:cs="Arial"/>
        </w:rPr>
        <w:t>s</w:t>
      </w:r>
      <w:r>
        <w:rPr>
          <w:rFonts w:ascii="Arial" w:eastAsia="Arial" w:hAnsi="Arial" w:cs="Arial"/>
          <w:spacing w:val="1"/>
        </w:rPr>
        <w:t>t</w:t>
      </w:r>
      <w:r>
        <w:rPr>
          <w:rFonts w:ascii="Arial" w:eastAsia="Arial" w:hAnsi="Arial" w:cs="Arial"/>
        </w:rPr>
        <w:t>ab</w:t>
      </w:r>
      <w:r>
        <w:rPr>
          <w:rFonts w:ascii="Arial" w:eastAsia="Arial" w:hAnsi="Arial" w:cs="Arial"/>
          <w:spacing w:val="-1"/>
        </w:rPr>
        <w:t>li</w:t>
      </w:r>
      <w:r>
        <w:rPr>
          <w:rFonts w:ascii="Arial" w:eastAsia="Arial" w:hAnsi="Arial" w:cs="Arial"/>
        </w:rPr>
        <w:t>shed</w:t>
      </w:r>
      <w:r>
        <w:rPr>
          <w:rFonts w:ascii="Arial" w:eastAsia="Arial" w:hAnsi="Arial" w:cs="Arial"/>
          <w:spacing w:val="56"/>
        </w:rPr>
        <w:t xml:space="preserve"> </w:t>
      </w:r>
      <w:r>
        <w:rPr>
          <w:rFonts w:ascii="Arial" w:eastAsia="Arial" w:hAnsi="Arial" w:cs="Arial"/>
          <w:spacing w:val="-3"/>
        </w:rPr>
        <w:t>a</w:t>
      </w:r>
      <w:r>
        <w:rPr>
          <w:rFonts w:ascii="Arial" w:eastAsia="Arial" w:hAnsi="Arial" w:cs="Arial"/>
        </w:rPr>
        <w:t>nd</w:t>
      </w:r>
      <w:r>
        <w:rPr>
          <w:rFonts w:ascii="Arial" w:eastAsia="Arial" w:hAnsi="Arial" w:cs="Arial"/>
          <w:spacing w:val="56"/>
        </w:rPr>
        <w:t xml:space="preserve"> </w:t>
      </w:r>
      <w:r>
        <w:rPr>
          <w:rFonts w:ascii="Arial" w:eastAsia="Arial" w:hAnsi="Arial" w:cs="Arial"/>
          <w:spacing w:val="1"/>
        </w:rPr>
        <w:t>r</w:t>
      </w:r>
      <w:r>
        <w:rPr>
          <w:rFonts w:ascii="Arial" w:eastAsia="Arial" w:hAnsi="Arial" w:cs="Arial"/>
        </w:rPr>
        <w:t>ec</w:t>
      </w:r>
      <w:r>
        <w:rPr>
          <w:rFonts w:ascii="Arial" w:eastAsia="Arial" w:hAnsi="Arial" w:cs="Arial"/>
          <w:spacing w:val="-3"/>
        </w:rPr>
        <w:t>o</w:t>
      </w:r>
      <w:r>
        <w:rPr>
          <w:rFonts w:ascii="Arial" w:eastAsia="Arial" w:hAnsi="Arial" w:cs="Arial"/>
          <w:spacing w:val="2"/>
        </w:rPr>
        <w:t>g</w:t>
      </w:r>
      <w:r>
        <w:rPr>
          <w:rFonts w:ascii="Arial" w:eastAsia="Arial" w:hAnsi="Arial" w:cs="Arial"/>
        </w:rPr>
        <w:t>n</w:t>
      </w:r>
      <w:r>
        <w:rPr>
          <w:rFonts w:ascii="Arial" w:eastAsia="Arial" w:hAnsi="Arial" w:cs="Arial"/>
          <w:spacing w:val="-1"/>
        </w:rPr>
        <w:t>i</w:t>
      </w:r>
      <w:r>
        <w:rPr>
          <w:rFonts w:ascii="Arial" w:eastAsia="Arial" w:hAnsi="Arial" w:cs="Arial"/>
        </w:rPr>
        <w:t>sed s</w:t>
      </w:r>
      <w:r>
        <w:rPr>
          <w:rFonts w:ascii="Arial" w:eastAsia="Arial" w:hAnsi="Arial" w:cs="Arial"/>
          <w:spacing w:val="1"/>
        </w:rPr>
        <w:t>t</w:t>
      </w:r>
      <w:r>
        <w:rPr>
          <w:rFonts w:ascii="Arial" w:eastAsia="Arial" w:hAnsi="Arial" w:cs="Arial"/>
        </w:rPr>
        <w:t>anda</w:t>
      </w:r>
      <w:r>
        <w:rPr>
          <w:rFonts w:ascii="Arial" w:eastAsia="Arial" w:hAnsi="Arial" w:cs="Arial"/>
          <w:spacing w:val="1"/>
        </w:rPr>
        <w:t>r</w:t>
      </w:r>
      <w:r>
        <w:rPr>
          <w:rFonts w:ascii="Arial" w:eastAsia="Arial" w:hAnsi="Arial" w:cs="Arial"/>
        </w:rPr>
        <w:t>ds</w:t>
      </w:r>
      <w:r>
        <w:rPr>
          <w:rFonts w:ascii="Arial" w:eastAsia="Arial" w:hAnsi="Arial" w:cs="Arial"/>
          <w:spacing w:val="-1"/>
        </w:rPr>
        <w:t xml:space="preserve"> </w:t>
      </w:r>
      <w:r>
        <w:rPr>
          <w:rFonts w:ascii="Arial" w:eastAsia="Arial" w:hAnsi="Arial" w:cs="Arial"/>
        </w:rPr>
        <w:t>an</w:t>
      </w:r>
      <w:r>
        <w:rPr>
          <w:rFonts w:ascii="Arial" w:eastAsia="Arial" w:hAnsi="Arial" w:cs="Arial"/>
          <w:spacing w:val="-3"/>
        </w:rPr>
        <w:t>d</w:t>
      </w:r>
      <w:r>
        <w:rPr>
          <w:rFonts w:ascii="Arial" w:eastAsia="Arial" w:hAnsi="Arial" w:cs="Arial"/>
        </w:rPr>
        <w:t>;</w:t>
      </w:r>
    </w:p>
    <w:p w:rsidR="000A5570" w:rsidRDefault="000A5570">
      <w:pPr>
        <w:spacing w:before="4" w:after="0" w:line="180" w:lineRule="exact"/>
        <w:rPr>
          <w:sz w:val="18"/>
          <w:szCs w:val="18"/>
        </w:rPr>
      </w:pPr>
    </w:p>
    <w:p w:rsidR="000A5570" w:rsidRDefault="000A5570">
      <w:pPr>
        <w:spacing w:after="0" w:line="200" w:lineRule="exact"/>
        <w:rPr>
          <w:sz w:val="20"/>
          <w:szCs w:val="20"/>
        </w:rPr>
      </w:pPr>
    </w:p>
    <w:p w:rsidR="000A5570" w:rsidRDefault="00071E95">
      <w:pPr>
        <w:tabs>
          <w:tab w:val="left" w:pos="1000"/>
        </w:tabs>
        <w:spacing w:after="0" w:line="240" w:lineRule="auto"/>
        <w:ind w:left="658" w:right="-20"/>
        <w:rPr>
          <w:rFonts w:ascii="Arial" w:eastAsia="Arial" w:hAnsi="Arial" w:cs="Arial"/>
        </w:rPr>
      </w:pPr>
      <w:r>
        <w:pict>
          <v:group id="_x0000_s1687" style="position:absolute;left:0;text-align:left;margin-left:88.4pt;margin-top:-45.75pt;width:450.65pt;height:27.05pt;z-index:-251689472;mso-position-horizontal-relative:page" coordorigin="1768,-915" coordsize="9013,541">
            <v:group id="_x0000_s1690" style="position:absolute;left:1778;top:-905;width:8993;height:266" coordorigin="1778,-905" coordsize="8993,266">
              <v:shape id="_x0000_s1691" style="position:absolute;left:1778;top:-905;width:8993;height:266" coordorigin="1778,-905" coordsize="8993,266" path="m1778,-638r8993,l10771,-905r-8993,l1778,-638e" fillcolor="aqua" stroked="f">
                <v:path arrowok="t"/>
              </v:shape>
            </v:group>
            <v:group id="_x0000_s1688" style="position:absolute;left:2138;top:-638;width:1454;height:254" coordorigin="2138,-638" coordsize="1454,254">
              <v:shape id="_x0000_s1689" style="position:absolute;left:2138;top:-638;width:1454;height:254" coordorigin="2138,-638" coordsize="1454,254" path="m2138,-384r1455,l3593,-638r-1455,l2138,-384e" fillcolor="aqua" stroked="f">
                <v:path arrowok="t"/>
              </v:shape>
            </v:group>
            <w10:wrap anchorx="page"/>
          </v:group>
        </w:pict>
      </w:r>
      <w:r w:rsidR="00863EB5">
        <w:rPr>
          <w:rFonts w:ascii="Times New Roman" w:eastAsia="Times New Roman" w:hAnsi="Times New Roman" w:cs="Times New Roman"/>
          <w:w w:val="131"/>
        </w:rPr>
        <w:t>•</w:t>
      </w:r>
      <w:r w:rsidR="00863EB5">
        <w:rPr>
          <w:rFonts w:ascii="Times New Roman" w:eastAsia="Times New Roman" w:hAnsi="Times New Roman" w:cs="Times New Roman"/>
        </w:rPr>
        <w:tab/>
      </w:r>
      <w:r w:rsidR="00863EB5">
        <w:rPr>
          <w:rFonts w:ascii="Arial" w:eastAsia="Arial" w:hAnsi="Arial" w:cs="Arial"/>
          <w:spacing w:val="1"/>
        </w:rPr>
        <w:t>f</w:t>
      </w:r>
      <w:r w:rsidR="00863EB5">
        <w:rPr>
          <w:rFonts w:ascii="Arial" w:eastAsia="Arial" w:hAnsi="Arial" w:cs="Arial"/>
        </w:rPr>
        <w:t>or a</w:t>
      </w:r>
      <w:r w:rsidR="00863EB5">
        <w:rPr>
          <w:rFonts w:ascii="Arial" w:eastAsia="Arial" w:hAnsi="Arial" w:cs="Arial"/>
          <w:spacing w:val="1"/>
        </w:rPr>
        <w:t xml:space="preserve"> </w:t>
      </w:r>
      <w:r w:rsidR="00863EB5">
        <w:rPr>
          <w:rFonts w:ascii="Arial" w:eastAsia="Arial" w:hAnsi="Arial" w:cs="Arial"/>
          <w:spacing w:val="-2"/>
        </w:rPr>
        <w:t>s</w:t>
      </w:r>
      <w:r w:rsidR="00863EB5">
        <w:rPr>
          <w:rFonts w:ascii="Arial" w:eastAsia="Arial" w:hAnsi="Arial" w:cs="Arial"/>
          <w:spacing w:val="1"/>
        </w:rPr>
        <w:t>tr</w:t>
      </w:r>
      <w:r w:rsidR="00863EB5">
        <w:rPr>
          <w:rFonts w:ascii="Arial" w:eastAsia="Arial" w:hAnsi="Arial" w:cs="Arial"/>
        </w:rPr>
        <w:t>u</w:t>
      </w:r>
      <w:r w:rsidR="00863EB5">
        <w:rPr>
          <w:rFonts w:ascii="Arial" w:eastAsia="Arial" w:hAnsi="Arial" w:cs="Arial"/>
          <w:spacing w:val="-2"/>
        </w:rPr>
        <w:t>c</w:t>
      </w:r>
      <w:r w:rsidR="00863EB5">
        <w:rPr>
          <w:rFonts w:ascii="Arial" w:eastAsia="Arial" w:hAnsi="Arial" w:cs="Arial"/>
          <w:spacing w:val="1"/>
        </w:rPr>
        <w:t>t</w:t>
      </w:r>
      <w:r w:rsidR="00863EB5">
        <w:rPr>
          <w:rFonts w:ascii="Arial" w:eastAsia="Arial" w:hAnsi="Arial" w:cs="Arial"/>
        </w:rPr>
        <w:t>u</w:t>
      </w:r>
      <w:r w:rsidR="00863EB5">
        <w:rPr>
          <w:rFonts w:ascii="Arial" w:eastAsia="Arial" w:hAnsi="Arial" w:cs="Arial"/>
          <w:spacing w:val="1"/>
        </w:rPr>
        <w:t>r</w:t>
      </w:r>
      <w:r w:rsidR="00863EB5">
        <w:rPr>
          <w:rFonts w:ascii="Arial" w:eastAsia="Arial" w:hAnsi="Arial" w:cs="Arial"/>
        </w:rPr>
        <w:t>ed</w:t>
      </w:r>
      <w:r w:rsidR="00863EB5">
        <w:rPr>
          <w:rFonts w:ascii="Arial" w:eastAsia="Arial" w:hAnsi="Arial" w:cs="Arial"/>
          <w:spacing w:val="-2"/>
        </w:rPr>
        <w:t xml:space="preserve"> </w:t>
      </w:r>
      <w:r w:rsidR="00863EB5">
        <w:rPr>
          <w:rFonts w:ascii="Arial" w:eastAsia="Arial" w:hAnsi="Arial" w:cs="Arial"/>
        </w:rPr>
        <w:t>c</w:t>
      </w:r>
      <w:r w:rsidR="00863EB5">
        <w:rPr>
          <w:rFonts w:ascii="Arial" w:eastAsia="Arial" w:hAnsi="Arial" w:cs="Arial"/>
          <w:spacing w:val="-3"/>
        </w:rPr>
        <w:t>a</w:t>
      </w:r>
      <w:r w:rsidR="00863EB5">
        <w:rPr>
          <w:rFonts w:ascii="Arial" w:eastAsia="Arial" w:hAnsi="Arial" w:cs="Arial"/>
          <w:spacing w:val="1"/>
        </w:rPr>
        <w:t>r</w:t>
      </w:r>
      <w:r w:rsidR="00863EB5">
        <w:rPr>
          <w:rFonts w:ascii="Arial" w:eastAsia="Arial" w:hAnsi="Arial" w:cs="Arial"/>
        </w:rPr>
        <w:t>eer p</w:t>
      </w:r>
      <w:r w:rsidR="00863EB5">
        <w:rPr>
          <w:rFonts w:ascii="Arial" w:eastAsia="Arial" w:hAnsi="Arial" w:cs="Arial"/>
          <w:spacing w:val="-2"/>
        </w:rPr>
        <w:t>r</w:t>
      </w:r>
      <w:r w:rsidR="00863EB5">
        <w:rPr>
          <w:rFonts w:ascii="Arial" w:eastAsia="Arial" w:hAnsi="Arial" w:cs="Arial"/>
        </w:rPr>
        <w:t>og</w:t>
      </w:r>
      <w:r w:rsidR="00863EB5">
        <w:rPr>
          <w:rFonts w:ascii="Arial" w:eastAsia="Arial" w:hAnsi="Arial" w:cs="Arial"/>
          <w:spacing w:val="1"/>
        </w:rPr>
        <w:t>r</w:t>
      </w:r>
      <w:r w:rsidR="00863EB5">
        <w:rPr>
          <w:rFonts w:ascii="Arial" w:eastAsia="Arial" w:hAnsi="Arial" w:cs="Arial"/>
        </w:rPr>
        <w:t>ess</w:t>
      </w:r>
      <w:r w:rsidR="00863EB5">
        <w:rPr>
          <w:rFonts w:ascii="Arial" w:eastAsia="Arial" w:hAnsi="Arial" w:cs="Arial"/>
          <w:spacing w:val="-1"/>
        </w:rPr>
        <w:t>i</w:t>
      </w:r>
      <w:r w:rsidR="00863EB5">
        <w:rPr>
          <w:rFonts w:ascii="Arial" w:eastAsia="Arial" w:hAnsi="Arial" w:cs="Arial"/>
        </w:rPr>
        <w:t>on</w:t>
      </w:r>
      <w:r w:rsidR="00863EB5">
        <w:rPr>
          <w:rFonts w:ascii="Arial" w:eastAsia="Arial" w:hAnsi="Arial" w:cs="Arial"/>
          <w:spacing w:val="-2"/>
        </w:rPr>
        <w:t xml:space="preserve"> </w:t>
      </w:r>
      <w:r w:rsidR="00863EB5">
        <w:rPr>
          <w:rFonts w:ascii="Arial" w:eastAsia="Arial" w:hAnsi="Arial" w:cs="Arial"/>
          <w:spacing w:val="1"/>
        </w:rPr>
        <w:t>f</w:t>
      </w:r>
      <w:r w:rsidR="00863EB5">
        <w:rPr>
          <w:rFonts w:ascii="Arial" w:eastAsia="Arial" w:hAnsi="Arial" w:cs="Arial"/>
        </w:rPr>
        <w:t xml:space="preserve">or </w:t>
      </w:r>
      <w:r w:rsidR="00863EB5">
        <w:rPr>
          <w:rFonts w:ascii="Arial" w:eastAsia="Arial" w:hAnsi="Arial" w:cs="Arial"/>
          <w:spacing w:val="-1"/>
        </w:rPr>
        <w:t>V</w:t>
      </w:r>
      <w:r w:rsidR="00863EB5">
        <w:rPr>
          <w:rFonts w:ascii="Arial" w:eastAsia="Arial" w:hAnsi="Arial" w:cs="Arial"/>
          <w:spacing w:val="2"/>
        </w:rPr>
        <w:t>T</w:t>
      </w:r>
      <w:r w:rsidR="00863EB5">
        <w:rPr>
          <w:rFonts w:ascii="Arial" w:eastAsia="Arial" w:hAnsi="Arial" w:cs="Arial"/>
        </w:rPr>
        <w:t>S</w:t>
      </w:r>
      <w:r w:rsidR="00863EB5">
        <w:rPr>
          <w:rFonts w:ascii="Arial" w:eastAsia="Arial" w:hAnsi="Arial" w:cs="Arial"/>
          <w:spacing w:val="-2"/>
        </w:rPr>
        <w:t xml:space="preserve"> </w:t>
      </w:r>
      <w:r w:rsidR="00863EB5">
        <w:rPr>
          <w:rFonts w:ascii="Arial" w:eastAsia="Arial" w:hAnsi="Arial" w:cs="Arial"/>
          <w:spacing w:val="-1"/>
        </w:rPr>
        <w:t>P</w:t>
      </w:r>
      <w:r w:rsidR="00863EB5">
        <w:rPr>
          <w:rFonts w:ascii="Arial" w:eastAsia="Arial" w:hAnsi="Arial" w:cs="Arial"/>
        </w:rPr>
        <w:t>e</w:t>
      </w:r>
      <w:r w:rsidR="00863EB5">
        <w:rPr>
          <w:rFonts w:ascii="Arial" w:eastAsia="Arial" w:hAnsi="Arial" w:cs="Arial"/>
          <w:spacing w:val="1"/>
        </w:rPr>
        <w:t>r</w:t>
      </w:r>
      <w:r w:rsidR="00863EB5">
        <w:rPr>
          <w:rFonts w:ascii="Arial" w:eastAsia="Arial" w:hAnsi="Arial" w:cs="Arial"/>
        </w:rPr>
        <w:t>s</w:t>
      </w:r>
      <w:r w:rsidR="00863EB5">
        <w:rPr>
          <w:rFonts w:ascii="Arial" w:eastAsia="Arial" w:hAnsi="Arial" w:cs="Arial"/>
          <w:spacing w:val="-3"/>
        </w:rPr>
        <w:t>o</w:t>
      </w:r>
      <w:r w:rsidR="00863EB5">
        <w:rPr>
          <w:rFonts w:ascii="Arial" w:eastAsia="Arial" w:hAnsi="Arial" w:cs="Arial"/>
        </w:rPr>
        <w:t>nne</w:t>
      </w:r>
      <w:r w:rsidR="00863EB5">
        <w:rPr>
          <w:rFonts w:ascii="Arial" w:eastAsia="Arial" w:hAnsi="Arial" w:cs="Arial"/>
          <w:spacing w:val="-1"/>
        </w:rPr>
        <w:t>l</w:t>
      </w:r>
      <w:r w:rsidR="00863EB5">
        <w:rPr>
          <w:rFonts w:ascii="Arial" w:eastAsia="Arial" w:hAnsi="Arial" w:cs="Arial"/>
        </w:rPr>
        <w:t>.</w:t>
      </w:r>
    </w:p>
    <w:p w:rsidR="000A5570" w:rsidRDefault="000A5570">
      <w:pPr>
        <w:spacing w:after="0"/>
        <w:sectPr w:rsidR="000A5570">
          <w:pgSz w:w="11920" w:h="16840"/>
          <w:pgMar w:top="1100" w:right="980" w:bottom="780" w:left="1120" w:header="591" w:footer="596" w:gutter="0"/>
          <w:cols w:space="720"/>
        </w:sectPr>
      </w:pPr>
    </w:p>
    <w:p w:rsidR="000A5570" w:rsidRDefault="000A5570">
      <w:pPr>
        <w:spacing w:before="6" w:after="0" w:line="200" w:lineRule="exact"/>
        <w:rPr>
          <w:sz w:val="20"/>
          <w:szCs w:val="20"/>
        </w:rPr>
      </w:pPr>
    </w:p>
    <w:p w:rsidR="000A5570" w:rsidRDefault="00863EB5">
      <w:pPr>
        <w:tabs>
          <w:tab w:val="left" w:pos="1140"/>
        </w:tabs>
        <w:spacing w:before="32" w:after="0" w:line="240" w:lineRule="auto"/>
        <w:ind w:left="299" w:right="-20"/>
        <w:rPr>
          <w:rFonts w:ascii="Arial" w:eastAsia="Arial" w:hAnsi="Arial" w:cs="Arial"/>
        </w:rPr>
      </w:pPr>
      <w:r>
        <w:rPr>
          <w:rFonts w:ascii="Arial" w:eastAsia="Arial" w:hAnsi="Arial" w:cs="Arial"/>
          <w:b/>
          <w:bCs/>
        </w:rPr>
        <w:t>1</w:t>
      </w:r>
      <w:r>
        <w:rPr>
          <w:rFonts w:ascii="Arial" w:eastAsia="Arial" w:hAnsi="Arial" w:cs="Arial"/>
          <w:b/>
          <w:bCs/>
          <w:spacing w:val="1"/>
        </w:rPr>
        <w:t>.</w:t>
      </w:r>
      <w:r>
        <w:rPr>
          <w:rFonts w:ascii="Arial" w:eastAsia="Arial" w:hAnsi="Arial" w:cs="Arial"/>
          <w:b/>
          <w:bCs/>
        </w:rPr>
        <w:t>3</w:t>
      </w:r>
      <w:r>
        <w:rPr>
          <w:rFonts w:ascii="Arial" w:eastAsia="Arial" w:hAnsi="Arial" w:cs="Arial"/>
          <w:b/>
          <w:bCs/>
        </w:rPr>
        <w:tab/>
      </w:r>
      <w:r>
        <w:rPr>
          <w:rFonts w:ascii="Arial" w:eastAsia="Arial" w:hAnsi="Arial" w:cs="Arial"/>
          <w:b/>
          <w:bCs/>
          <w:spacing w:val="-1"/>
        </w:rPr>
        <w:t>D</w:t>
      </w:r>
      <w:r>
        <w:rPr>
          <w:rFonts w:ascii="Arial" w:eastAsia="Arial" w:hAnsi="Arial" w:cs="Arial"/>
          <w:b/>
          <w:bCs/>
        </w:rPr>
        <w:t>e</w:t>
      </w:r>
      <w:r>
        <w:rPr>
          <w:rFonts w:ascii="Arial" w:eastAsia="Arial" w:hAnsi="Arial" w:cs="Arial"/>
          <w:b/>
          <w:bCs/>
          <w:spacing w:val="1"/>
        </w:rPr>
        <w:t>fi</w:t>
      </w:r>
      <w:r>
        <w:rPr>
          <w:rFonts w:ascii="Arial" w:eastAsia="Arial" w:hAnsi="Arial" w:cs="Arial"/>
          <w:b/>
          <w:bCs/>
        </w:rPr>
        <w:t>n</w:t>
      </w:r>
      <w:r>
        <w:rPr>
          <w:rFonts w:ascii="Arial" w:eastAsia="Arial" w:hAnsi="Arial" w:cs="Arial"/>
          <w:b/>
          <w:bCs/>
          <w:spacing w:val="-1"/>
        </w:rPr>
        <w:t>i</w:t>
      </w:r>
      <w:r>
        <w:rPr>
          <w:rFonts w:ascii="Arial" w:eastAsia="Arial" w:hAnsi="Arial" w:cs="Arial"/>
          <w:b/>
          <w:bCs/>
          <w:spacing w:val="1"/>
        </w:rPr>
        <w:t>ti</w:t>
      </w:r>
      <w:r>
        <w:rPr>
          <w:rFonts w:ascii="Arial" w:eastAsia="Arial" w:hAnsi="Arial" w:cs="Arial"/>
          <w:b/>
          <w:bCs/>
        </w:rPr>
        <w:t>ons</w:t>
      </w:r>
      <w:r>
        <w:rPr>
          <w:rFonts w:ascii="Arial" w:eastAsia="Arial" w:hAnsi="Arial" w:cs="Arial"/>
          <w:b/>
          <w:bCs/>
          <w:spacing w:val="-2"/>
        </w:rPr>
        <w:t xml:space="preserve"> </w:t>
      </w:r>
      <w:r>
        <w:rPr>
          <w:rFonts w:ascii="Arial" w:eastAsia="Arial" w:hAnsi="Arial" w:cs="Arial"/>
          <w:b/>
          <w:bCs/>
        </w:rPr>
        <w:t>and</w:t>
      </w:r>
      <w:r>
        <w:rPr>
          <w:rFonts w:ascii="Arial" w:eastAsia="Arial" w:hAnsi="Arial" w:cs="Arial"/>
          <w:b/>
          <w:bCs/>
          <w:spacing w:val="1"/>
        </w:rPr>
        <w:t xml:space="preserve"> </w:t>
      </w:r>
      <w:r>
        <w:rPr>
          <w:rFonts w:ascii="Arial" w:eastAsia="Arial" w:hAnsi="Arial" w:cs="Arial"/>
          <w:b/>
          <w:bCs/>
          <w:spacing w:val="-4"/>
        </w:rPr>
        <w:t>C</w:t>
      </w:r>
      <w:r>
        <w:rPr>
          <w:rFonts w:ascii="Arial" w:eastAsia="Arial" w:hAnsi="Arial" w:cs="Arial"/>
          <w:b/>
          <w:bCs/>
          <w:spacing w:val="1"/>
        </w:rPr>
        <w:t>l</w:t>
      </w:r>
      <w:r>
        <w:rPr>
          <w:rFonts w:ascii="Arial" w:eastAsia="Arial" w:hAnsi="Arial" w:cs="Arial"/>
          <w:b/>
          <w:bCs/>
        </w:rPr>
        <w:t>a</w:t>
      </w:r>
      <w:r>
        <w:rPr>
          <w:rFonts w:ascii="Arial" w:eastAsia="Arial" w:hAnsi="Arial" w:cs="Arial"/>
          <w:b/>
          <w:bCs/>
          <w:spacing w:val="-2"/>
        </w:rPr>
        <w:t>r</w:t>
      </w:r>
      <w:r>
        <w:rPr>
          <w:rFonts w:ascii="Arial" w:eastAsia="Arial" w:hAnsi="Arial" w:cs="Arial"/>
          <w:b/>
          <w:bCs/>
          <w:spacing w:val="1"/>
        </w:rPr>
        <w:t>i</w:t>
      </w:r>
      <w:r>
        <w:rPr>
          <w:rFonts w:ascii="Arial" w:eastAsia="Arial" w:hAnsi="Arial" w:cs="Arial"/>
          <w:b/>
          <w:bCs/>
          <w:spacing w:val="-2"/>
        </w:rPr>
        <w:t>f</w:t>
      </w:r>
      <w:r>
        <w:rPr>
          <w:rFonts w:ascii="Arial" w:eastAsia="Arial" w:hAnsi="Arial" w:cs="Arial"/>
          <w:b/>
          <w:bCs/>
          <w:spacing w:val="1"/>
        </w:rPr>
        <w:t>i</w:t>
      </w:r>
      <w:r>
        <w:rPr>
          <w:rFonts w:ascii="Arial" w:eastAsia="Arial" w:hAnsi="Arial" w:cs="Arial"/>
          <w:b/>
          <w:bCs/>
          <w:spacing w:val="-3"/>
        </w:rPr>
        <w:t>c</w:t>
      </w:r>
      <w:r>
        <w:rPr>
          <w:rFonts w:ascii="Arial" w:eastAsia="Arial" w:hAnsi="Arial" w:cs="Arial"/>
          <w:b/>
          <w:bCs/>
        </w:rPr>
        <w:t>a</w:t>
      </w:r>
      <w:r>
        <w:rPr>
          <w:rFonts w:ascii="Arial" w:eastAsia="Arial" w:hAnsi="Arial" w:cs="Arial"/>
          <w:b/>
          <w:bCs/>
          <w:spacing w:val="1"/>
        </w:rPr>
        <w:t>ti</w:t>
      </w:r>
      <w:r>
        <w:rPr>
          <w:rFonts w:ascii="Arial" w:eastAsia="Arial" w:hAnsi="Arial" w:cs="Arial"/>
          <w:b/>
          <w:bCs/>
        </w:rPr>
        <w:t>ons</w:t>
      </w:r>
    </w:p>
    <w:p w:rsidR="000A5570" w:rsidRDefault="000A5570">
      <w:pPr>
        <w:spacing w:before="1" w:after="0" w:line="120" w:lineRule="exact"/>
        <w:rPr>
          <w:sz w:val="12"/>
          <w:szCs w:val="12"/>
        </w:rPr>
      </w:pPr>
    </w:p>
    <w:p w:rsidR="000A5570" w:rsidRDefault="00071E95">
      <w:pPr>
        <w:spacing w:after="0" w:line="241" w:lineRule="auto"/>
        <w:ind w:left="299" w:right="98"/>
        <w:rPr>
          <w:rFonts w:ascii="Arial" w:eastAsia="Arial" w:hAnsi="Arial" w:cs="Arial"/>
        </w:rPr>
      </w:pPr>
      <w:r>
        <w:pict>
          <v:group id="_x0000_s1678" style="position:absolute;left:0;text-align:left;margin-left:88.4pt;margin-top:30.95pt;width:450.65pt;height:52.35pt;z-index:-251688448;mso-position-horizontal-relative:page" coordorigin="1768,619" coordsize="9013,1047">
            <v:group id="_x0000_s1685" style="position:absolute;left:1778;top:629;width:8993;height:269" coordorigin="1778,629" coordsize="8993,269">
              <v:shape id="_x0000_s1686" style="position:absolute;left:1778;top:629;width:8993;height:269" coordorigin="1778,629" coordsize="8993,269" path="m1778,897r8993,l10771,629r-8993,l1778,897e" fillcolor="aqua" stroked="f">
                <v:path arrowok="t"/>
              </v:shape>
            </v:group>
            <v:group id="_x0000_s1683" style="position:absolute;left:2138;top:897;width:8633;height:252" coordorigin="2138,897" coordsize="8633,252">
              <v:shape id="_x0000_s1684" style="position:absolute;left:2138;top:897;width:8633;height:252" coordorigin="2138,897" coordsize="8633,252" path="m2138,1149r8633,l10771,897r-8633,l2138,1149e" fillcolor="aqua" stroked="f">
                <v:path arrowok="t"/>
              </v:shape>
            </v:group>
            <v:group id="_x0000_s1681" style="position:absolute;left:2138;top:1149;width:8633;height:254" coordorigin="2138,1149" coordsize="8633,254">
              <v:shape id="_x0000_s1682" style="position:absolute;left:2138;top:1149;width:8633;height:254" coordorigin="2138,1149" coordsize="8633,254" path="m2138,1404r8633,l10771,1149r-8633,l2138,1404e" fillcolor="aqua" stroked="f">
                <v:path arrowok="t"/>
              </v:shape>
            </v:group>
            <v:group id="_x0000_s1679" style="position:absolute;left:2138;top:1404;width:1970;height:252" coordorigin="2138,1404" coordsize="1970,252">
              <v:shape id="_x0000_s1680" style="position:absolute;left:2138;top:1404;width:1970;height:252" coordorigin="2138,1404" coordsize="1970,252" path="m2138,1656r1971,l4109,1404r-1971,l2138,1656e" fillcolor="aqua" stroked="f">
                <v:path arrowok="t"/>
              </v:shape>
            </v:group>
            <w10:wrap anchorx="page"/>
          </v:group>
        </w:pict>
      </w:r>
      <w:r w:rsidR="00863EB5">
        <w:rPr>
          <w:rFonts w:ascii="Arial" w:eastAsia="Arial" w:hAnsi="Arial" w:cs="Arial"/>
        </w:rPr>
        <w:t>For</w:t>
      </w:r>
      <w:r w:rsidR="00863EB5">
        <w:rPr>
          <w:rFonts w:ascii="Arial" w:eastAsia="Arial" w:hAnsi="Arial" w:cs="Arial"/>
          <w:spacing w:val="17"/>
        </w:rPr>
        <w:t xml:space="preserve"> </w:t>
      </w:r>
      <w:r w:rsidR="00863EB5">
        <w:rPr>
          <w:rFonts w:ascii="Arial" w:eastAsia="Arial" w:hAnsi="Arial" w:cs="Arial"/>
          <w:spacing w:val="1"/>
        </w:rPr>
        <w:t>t</w:t>
      </w:r>
      <w:r w:rsidR="00863EB5">
        <w:rPr>
          <w:rFonts w:ascii="Arial" w:eastAsia="Arial" w:hAnsi="Arial" w:cs="Arial"/>
        </w:rPr>
        <w:t>he</w:t>
      </w:r>
      <w:r w:rsidR="00863EB5">
        <w:rPr>
          <w:rFonts w:ascii="Arial" w:eastAsia="Arial" w:hAnsi="Arial" w:cs="Arial"/>
          <w:spacing w:val="15"/>
        </w:rPr>
        <w:t xml:space="preserve"> </w:t>
      </w:r>
      <w:r w:rsidR="00863EB5">
        <w:rPr>
          <w:rFonts w:ascii="Arial" w:eastAsia="Arial" w:hAnsi="Arial" w:cs="Arial"/>
        </w:rPr>
        <w:t>p</w:t>
      </w:r>
      <w:r w:rsidR="00863EB5">
        <w:rPr>
          <w:rFonts w:ascii="Arial" w:eastAsia="Arial" w:hAnsi="Arial" w:cs="Arial"/>
          <w:spacing w:val="-3"/>
        </w:rPr>
        <w:t>u</w:t>
      </w:r>
      <w:r w:rsidR="00863EB5">
        <w:rPr>
          <w:rFonts w:ascii="Arial" w:eastAsia="Arial" w:hAnsi="Arial" w:cs="Arial"/>
          <w:spacing w:val="1"/>
        </w:rPr>
        <w:t>r</w:t>
      </w:r>
      <w:r w:rsidR="00863EB5">
        <w:rPr>
          <w:rFonts w:ascii="Arial" w:eastAsia="Arial" w:hAnsi="Arial" w:cs="Arial"/>
        </w:rPr>
        <w:t>pose</w:t>
      </w:r>
      <w:r w:rsidR="00863EB5">
        <w:rPr>
          <w:rFonts w:ascii="Arial" w:eastAsia="Arial" w:hAnsi="Arial" w:cs="Arial"/>
          <w:spacing w:val="15"/>
        </w:rPr>
        <w:t xml:space="preserve"> </w:t>
      </w:r>
      <w:r w:rsidR="00863EB5">
        <w:rPr>
          <w:rFonts w:ascii="Arial" w:eastAsia="Arial" w:hAnsi="Arial" w:cs="Arial"/>
          <w:spacing w:val="-3"/>
        </w:rPr>
        <w:t>o</w:t>
      </w:r>
      <w:r w:rsidR="00863EB5">
        <w:rPr>
          <w:rFonts w:ascii="Arial" w:eastAsia="Arial" w:hAnsi="Arial" w:cs="Arial"/>
        </w:rPr>
        <w:t>f</w:t>
      </w:r>
      <w:r w:rsidR="00863EB5">
        <w:rPr>
          <w:rFonts w:ascii="Arial" w:eastAsia="Arial" w:hAnsi="Arial" w:cs="Arial"/>
          <w:spacing w:val="14"/>
        </w:rPr>
        <w:t xml:space="preserve"> </w:t>
      </w:r>
      <w:r w:rsidR="00863EB5">
        <w:rPr>
          <w:rFonts w:ascii="Arial" w:eastAsia="Arial" w:hAnsi="Arial" w:cs="Arial"/>
          <w:spacing w:val="1"/>
        </w:rPr>
        <w:t>t</w:t>
      </w:r>
      <w:r w:rsidR="00863EB5">
        <w:rPr>
          <w:rFonts w:ascii="Arial" w:eastAsia="Arial" w:hAnsi="Arial" w:cs="Arial"/>
        </w:rPr>
        <w:t>h</w:t>
      </w:r>
      <w:r w:rsidR="00863EB5">
        <w:rPr>
          <w:rFonts w:ascii="Arial" w:eastAsia="Arial" w:hAnsi="Arial" w:cs="Arial"/>
          <w:spacing w:val="-1"/>
        </w:rPr>
        <w:t>i</w:t>
      </w:r>
      <w:r w:rsidR="00863EB5">
        <w:rPr>
          <w:rFonts w:ascii="Arial" w:eastAsia="Arial" w:hAnsi="Arial" w:cs="Arial"/>
        </w:rPr>
        <w:t>s</w:t>
      </w:r>
      <w:r w:rsidR="00863EB5">
        <w:rPr>
          <w:rFonts w:ascii="Arial" w:eastAsia="Arial" w:hAnsi="Arial" w:cs="Arial"/>
          <w:spacing w:val="13"/>
        </w:rPr>
        <w:t xml:space="preserve"> </w:t>
      </w:r>
      <w:r w:rsidR="00863EB5">
        <w:rPr>
          <w:rFonts w:ascii="Arial" w:eastAsia="Arial" w:hAnsi="Arial" w:cs="Arial"/>
          <w:spacing w:val="-1"/>
        </w:rPr>
        <w:t>R</w:t>
      </w:r>
      <w:r w:rsidR="00863EB5">
        <w:rPr>
          <w:rFonts w:ascii="Arial" w:eastAsia="Arial" w:hAnsi="Arial" w:cs="Arial"/>
        </w:rPr>
        <w:t>eco</w:t>
      </w:r>
      <w:r w:rsidR="00863EB5">
        <w:rPr>
          <w:rFonts w:ascii="Arial" w:eastAsia="Arial" w:hAnsi="Arial" w:cs="Arial"/>
          <w:spacing w:val="1"/>
        </w:rPr>
        <w:t>mm</w:t>
      </w:r>
      <w:r w:rsidR="00863EB5">
        <w:rPr>
          <w:rFonts w:ascii="Arial" w:eastAsia="Arial" w:hAnsi="Arial" w:cs="Arial"/>
        </w:rPr>
        <w:t>end</w:t>
      </w:r>
      <w:r w:rsidR="00863EB5">
        <w:rPr>
          <w:rFonts w:ascii="Arial" w:eastAsia="Arial" w:hAnsi="Arial" w:cs="Arial"/>
          <w:spacing w:val="-3"/>
        </w:rPr>
        <w:t>a</w:t>
      </w:r>
      <w:r w:rsidR="00863EB5">
        <w:rPr>
          <w:rFonts w:ascii="Arial" w:eastAsia="Arial" w:hAnsi="Arial" w:cs="Arial"/>
          <w:spacing w:val="1"/>
        </w:rPr>
        <w:t>t</w:t>
      </w:r>
      <w:r w:rsidR="00863EB5">
        <w:rPr>
          <w:rFonts w:ascii="Arial" w:eastAsia="Arial" w:hAnsi="Arial" w:cs="Arial"/>
          <w:spacing w:val="-1"/>
        </w:rPr>
        <w:t>i</w:t>
      </w:r>
      <w:r w:rsidR="00863EB5">
        <w:rPr>
          <w:rFonts w:ascii="Arial" w:eastAsia="Arial" w:hAnsi="Arial" w:cs="Arial"/>
        </w:rPr>
        <w:t>on,</w:t>
      </w:r>
      <w:r w:rsidR="00863EB5">
        <w:rPr>
          <w:rFonts w:ascii="Arial" w:eastAsia="Arial" w:hAnsi="Arial" w:cs="Arial"/>
          <w:spacing w:val="14"/>
        </w:rPr>
        <w:t xml:space="preserve"> </w:t>
      </w:r>
      <w:r w:rsidR="00863EB5">
        <w:rPr>
          <w:rFonts w:ascii="Arial" w:eastAsia="Arial" w:hAnsi="Arial" w:cs="Arial"/>
          <w:spacing w:val="1"/>
        </w:rPr>
        <w:t>t</w:t>
      </w:r>
      <w:r w:rsidR="00863EB5">
        <w:rPr>
          <w:rFonts w:ascii="Arial" w:eastAsia="Arial" w:hAnsi="Arial" w:cs="Arial"/>
        </w:rPr>
        <w:t>he</w:t>
      </w:r>
      <w:r w:rsidR="00863EB5">
        <w:rPr>
          <w:rFonts w:ascii="Arial" w:eastAsia="Arial" w:hAnsi="Arial" w:cs="Arial"/>
          <w:spacing w:val="13"/>
        </w:rPr>
        <w:t xml:space="preserve"> </w:t>
      </w:r>
      <w:r w:rsidR="00863EB5">
        <w:rPr>
          <w:rFonts w:ascii="Arial" w:eastAsia="Arial" w:hAnsi="Arial" w:cs="Arial"/>
          <w:spacing w:val="1"/>
        </w:rPr>
        <w:t>f</w:t>
      </w:r>
      <w:r w:rsidR="00863EB5">
        <w:rPr>
          <w:rFonts w:ascii="Arial" w:eastAsia="Arial" w:hAnsi="Arial" w:cs="Arial"/>
          <w:spacing w:val="-3"/>
        </w:rPr>
        <w:t>o</w:t>
      </w:r>
      <w:r w:rsidR="00863EB5">
        <w:rPr>
          <w:rFonts w:ascii="Arial" w:eastAsia="Arial" w:hAnsi="Arial" w:cs="Arial"/>
          <w:spacing w:val="-1"/>
        </w:rPr>
        <w:t>ll</w:t>
      </w:r>
      <w:r w:rsidR="00863EB5">
        <w:rPr>
          <w:rFonts w:ascii="Arial" w:eastAsia="Arial" w:hAnsi="Arial" w:cs="Arial"/>
          <w:spacing w:val="2"/>
        </w:rPr>
        <w:t>o</w:t>
      </w:r>
      <w:r w:rsidR="00863EB5">
        <w:rPr>
          <w:rFonts w:ascii="Arial" w:eastAsia="Arial" w:hAnsi="Arial" w:cs="Arial"/>
          <w:spacing w:val="-4"/>
        </w:rPr>
        <w:t>w</w:t>
      </w:r>
      <w:r w:rsidR="00863EB5">
        <w:rPr>
          <w:rFonts w:ascii="Arial" w:eastAsia="Arial" w:hAnsi="Arial" w:cs="Arial"/>
          <w:spacing w:val="-1"/>
        </w:rPr>
        <w:t>i</w:t>
      </w:r>
      <w:r w:rsidR="00863EB5">
        <w:rPr>
          <w:rFonts w:ascii="Arial" w:eastAsia="Arial" w:hAnsi="Arial" w:cs="Arial"/>
        </w:rPr>
        <w:t>ng</w:t>
      </w:r>
      <w:r w:rsidR="00863EB5">
        <w:rPr>
          <w:rFonts w:ascii="Arial" w:eastAsia="Arial" w:hAnsi="Arial" w:cs="Arial"/>
          <w:spacing w:val="18"/>
        </w:rPr>
        <w:t xml:space="preserve"> </w:t>
      </w:r>
      <w:r w:rsidR="00863EB5">
        <w:rPr>
          <w:rFonts w:ascii="Arial" w:eastAsia="Arial" w:hAnsi="Arial" w:cs="Arial"/>
        </w:rPr>
        <w:t>d</w:t>
      </w:r>
      <w:r w:rsidR="00863EB5">
        <w:rPr>
          <w:rFonts w:ascii="Arial" w:eastAsia="Arial" w:hAnsi="Arial" w:cs="Arial"/>
          <w:spacing w:val="-3"/>
        </w:rPr>
        <w:t>e</w:t>
      </w:r>
      <w:r w:rsidR="00863EB5">
        <w:rPr>
          <w:rFonts w:ascii="Arial" w:eastAsia="Arial" w:hAnsi="Arial" w:cs="Arial"/>
          <w:spacing w:val="3"/>
        </w:rPr>
        <w:t>f</w:t>
      </w:r>
      <w:r w:rsidR="00863EB5">
        <w:rPr>
          <w:rFonts w:ascii="Arial" w:eastAsia="Arial" w:hAnsi="Arial" w:cs="Arial"/>
          <w:spacing w:val="-1"/>
        </w:rPr>
        <w:t>i</w:t>
      </w:r>
      <w:r w:rsidR="00863EB5">
        <w:rPr>
          <w:rFonts w:ascii="Arial" w:eastAsia="Arial" w:hAnsi="Arial" w:cs="Arial"/>
        </w:rPr>
        <w:t>n</w:t>
      </w:r>
      <w:r w:rsidR="00863EB5">
        <w:rPr>
          <w:rFonts w:ascii="Arial" w:eastAsia="Arial" w:hAnsi="Arial" w:cs="Arial"/>
          <w:spacing w:val="-1"/>
        </w:rPr>
        <w:t>i</w:t>
      </w:r>
      <w:r w:rsidR="00863EB5">
        <w:rPr>
          <w:rFonts w:ascii="Arial" w:eastAsia="Arial" w:hAnsi="Arial" w:cs="Arial"/>
          <w:spacing w:val="1"/>
        </w:rPr>
        <w:t>t</w:t>
      </w:r>
      <w:r w:rsidR="00863EB5">
        <w:rPr>
          <w:rFonts w:ascii="Arial" w:eastAsia="Arial" w:hAnsi="Arial" w:cs="Arial"/>
          <w:spacing w:val="-1"/>
        </w:rPr>
        <w:t>i</w:t>
      </w:r>
      <w:r w:rsidR="00863EB5">
        <w:rPr>
          <w:rFonts w:ascii="Arial" w:eastAsia="Arial" w:hAnsi="Arial" w:cs="Arial"/>
        </w:rPr>
        <w:t>ons</w:t>
      </w:r>
      <w:r w:rsidR="00863EB5">
        <w:rPr>
          <w:rFonts w:ascii="Arial" w:eastAsia="Arial" w:hAnsi="Arial" w:cs="Arial"/>
          <w:spacing w:val="16"/>
        </w:rPr>
        <w:t xml:space="preserve"> </w:t>
      </w:r>
      <w:r w:rsidR="00863EB5">
        <w:rPr>
          <w:rFonts w:ascii="Arial" w:eastAsia="Arial" w:hAnsi="Arial" w:cs="Arial"/>
        </w:rPr>
        <w:t>and</w:t>
      </w:r>
      <w:r w:rsidR="00863EB5">
        <w:rPr>
          <w:rFonts w:ascii="Arial" w:eastAsia="Arial" w:hAnsi="Arial" w:cs="Arial"/>
          <w:spacing w:val="15"/>
        </w:rPr>
        <w:t xml:space="preserve"> </w:t>
      </w:r>
      <w:r w:rsidR="00863EB5">
        <w:rPr>
          <w:rFonts w:ascii="Arial" w:eastAsia="Arial" w:hAnsi="Arial" w:cs="Arial"/>
        </w:rPr>
        <w:t>c</w:t>
      </w:r>
      <w:r w:rsidR="00863EB5">
        <w:rPr>
          <w:rFonts w:ascii="Arial" w:eastAsia="Arial" w:hAnsi="Arial" w:cs="Arial"/>
          <w:spacing w:val="-1"/>
        </w:rPr>
        <w:t>l</w:t>
      </w:r>
      <w:r w:rsidR="00863EB5">
        <w:rPr>
          <w:rFonts w:ascii="Arial" w:eastAsia="Arial" w:hAnsi="Arial" w:cs="Arial"/>
        </w:rPr>
        <w:t>a</w:t>
      </w:r>
      <w:r w:rsidR="00863EB5">
        <w:rPr>
          <w:rFonts w:ascii="Arial" w:eastAsia="Arial" w:hAnsi="Arial" w:cs="Arial"/>
          <w:spacing w:val="1"/>
        </w:rPr>
        <w:t>r</w:t>
      </w:r>
      <w:r w:rsidR="00863EB5">
        <w:rPr>
          <w:rFonts w:ascii="Arial" w:eastAsia="Arial" w:hAnsi="Arial" w:cs="Arial"/>
          <w:spacing w:val="-4"/>
        </w:rPr>
        <w:t>i</w:t>
      </w:r>
      <w:r w:rsidR="00863EB5">
        <w:rPr>
          <w:rFonts w:ascii="Arial" w:eastAsia="Arial" w:hAnsi="Arial" w:cs="Arial"/>
          <w:spacing w:val="3"/>
        </w:rPr>
        <w:t>f</w:t>
      </w:r>
      <w:r w:rsidR="00863EB5">
        <w:rPr>
          <w:rFonts w:ascii="Arial" w:eastAsia="Arial" w:hAnsi="Arial" w:cs="Arial"/>
          <w:spacing w:val="-1"/>
        </w:rPr>
        <w:t>i</w:t>
      </w:r>
      <w:r w:rsidR="00863EB5">
        <w:rPr>
          <w:rFonts w:ascii="Arial" w:eastAsia="Arial" w:hAnsi="Arial" w:cs="Arial"/>
        </w:rPr>
        <w:t>ca</w:t>
      </w:r>
      <w:r w:rsidR="00863EB5">
        <w:rPr>
          <w:rFonts w:ascii="Arial" w:eastAsia="Arial" w:hAnsi="Arial" w:cs="Arial"/>
          <w:spacing w:val="1"/>
        </w:rPr>
        <w:t>t</w:t>
      </w:r>
      <w:r w:rsidR="00863EB5">
        <w:rPr>
          <w:rFonts w:ascii="Arial" w:eastAsia="Arial" w:hAnsi="Arial" w:cs="Arial"/>
          <w:spacing w:val="-1"/>
        </w:rPr>
        <w:t>i</w:t>
      </w:r>
      <w:r w:rsidR="00863EB5">
        <w:rPr>
          <w:rFonts w:ascii="Arial" w:eastAsia="Arial" w:hAnsi="Arial" w:cs="Arial"/>
        </w:rPr>
        <w:t>ons</w:t>
      </w:r>
      <w:r w:rsidR="00863EB5">
        <w:rPr>
          <w:rFonts w:ascii="Arial" w:eastAsia="Arial" w:hAnsi="Arial" w:cs="Arial"/>
          <w:spacing w:val="16"/>
        </w:rPr>
        <w:t xml:space="preserve"> </w:t>
      </w:r>
      <w:r w:rsidR="00863EB5">
        <w:rPr>
          <w:rFonts w:ascii="Arial" w:eastAsia="Arial" w:hAnsi="Arial" w:cs="Arial"/>
        </w:rPr>
        <w:t>ha</w:t>
      </w:r>
      <w:r w:rsidR="00863EB5">
        <w:rPr>
          <w:rFonts w:ascii="Arial" w:eastAsia="Arial" w:hAnsi="Arial" w:cs="Arial"/>
          <w:spacing w:val="-2"/>
        </w:rPr>
        <w:t>v</w:t>
      </w:r>
      <w:r w:rsidR="00863EB5">
        <w:rPr>
          <w:rFonts w:ascii="Arial" w:eastAsia="Arial" w:hAnsi="Arial" w:cs="Arial"/>
        </w:rPr>
        <w:t>e</w:t>
      </w:r>
      <w:r w:rsidR="00863EB5">
        <w:rPr>
          <w:rFonts w:ascii="Arial" w:eastAsia="Arial" w:hAnsi="Arial" w:cs="Arial"/>
          <w:spacing w:val="15"/>
        </w:rPr>
        <w:t xml:space="preserve"> </w:t>
      </w:r>
      <w:r w:rsidR="00863EB5">
        <w:rPr>
          <w:rFonts w:ascii="Arial" w:eastAsia="Arial" w:hAnsi="Arial" w:cs="Arial"/>
        </w:rPr>
        <w:t>been used:</w:t>
      </w:r>
    </w:p>
    <w:p w:rsidR="000A5570" w:rsidRDefault="000A5570">
      <w:pPr>
        <w:spacing w:before="10" w:after="0" w:line="120" w:lineRule="exact"/>
        <w:rPr>
          <w:sz w:val="12"/>
          <w:szCs w:val="12"/>
        </w:rPr>
      </w:pPr>
    </w:p>
    <w:p w:rsidR="000A5570" w:rsidRDefault="00863EB5">
      <w:pPr>
        <w:tabs>
          <w:tab w:val="left" w:pos="1000"/>
        </w:tabs>
        <w:spacing w:after="0" w:line="240" w:lineRule="auto"/>
        <w:ind w:left="1018" w:right="96" w:hanging="360"/>
        <w:jc w:val="both"/>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b/>
          <w:bCs/>
          <w:spacing w:val="-6"/>
        </w:rPr>
        <w:t>A</w:t>
      </w:r>
      <w:r>
        <w:rPr>
          <w:rFonts w:ascii="Arial" w:eastAsia="Arial" w:hAnsi="Arial" w:cs="Arial"/>
          <w:b/>
          <w:bCs/>
          <w:spacing w:val="2"/>
        </w:rPr>
        <w:t>p</w:t>
      </w:r>
      <w:r>
        <w:rPr>
          <w:rFonts w:ascii="Arial" w:eastAsia="Arial" w:hAnsi="Arial" w:cs="Arial"/>
          <w:b/>
          <w:bCs/>
        </w:rPr>
        <w:t>pr</w:t>
      </w:r>
      <w:r>
        <w:rPr>
          <w:rFonts w:ascii="Arial" w:eastAsia="Arial" w:hAnsi="Arial" w:cs="Arial"/>
          <w:b/>
          <w:bCs/>
          <w:spacing w:val="2"/>
        </w:rPr>
        <w:t>o</w:t>
      </w:r>
      <w:r>
        <w:rPr>
          <w:rFonts w:ascii="Arial" w:eastAsia="Arial" w:hAnsi="Arial" w:cs="Arial"/>
          <w:b/>
          <w:bCs/>
          <w:spacing w:val="-3"/>
        </w:rPr>
        <w:t>v</w:t>
      </w:r>
      <w:r>
        <w:rPr>
          <w:rFonts w:ascii="Arial" w:eastAsia="Arial" w:hAnsi="Arial" w:cs="Arial"/>
          <w:b/>
          <w:bCs/>
        </w:rPr>
        <w:t>ed</w:t>
      </w:r>
      <w:r>
        <w:rPr>
          <w:rFonts w:ascii="Arial" w:eastAsia="Arial" w:hAnsi="Arial" w:cs="Arial"/>
          <w:b/>
          <w:bCs/>
          <w:spacing w:val="32"/>
        </w:rPr>
        <w:t xml:space="preserve"> </w:t>
      </w:r>
      <w:r>
        <w:rPr>
          <w:rFonts w:ascii="Arial" w:eastAsia="Arial" w:hAnsi="Arial" w:cs="Arial"/>
          <w:b/>
          <w:bCs/>
          <w:spacing w:val="2"/>
        </w:rPr>
        <w:t>V</w:t>
      </w:r>
      <w:r>
        <w:rPr>
          <w:rFonts w:ascii="Arial" w:eastAsia="Arial" w:hAnsi="Arial" w:cs="Arial"/>
          <w:b/>
          <w:bCs/>
          <w:spacing w:val="-3"/>
        </w:rPr>
        <w:t>T</w:t>
      </w:r>
      <w:r>
        <w:rPr>
          <w:rFonts w:ascii="Arial" w:eastAsia="Arial" w:hAnsi="Arial" w:cs="Arial"/>
          <w:b/>
          <w:bCs/>
        </w:rPr>
        <w:t>S</w:t>
      </w:r>
      <w:r>
        <w:rPr>
          <w:rFonts w:ascii="Arial" w:eastAsia="Arial" w:hAnsi="Arial" w:cs="Arial"/>
          <w:b/>
          <w:bCs/>
          <w:spacing w:val="34"/>
        </w:rPr>
        <w:t xml:space="preserve"> </w:t>
      </w:r>
      <w:r>
        <w:rPr>
          <w:rFonts w:ascii="Arial" w:eastAsia="Arial" w:hAnsi="Arial" w:cs="Arial"/>
          <w:b/>
          <w:bCs/>
          <w:spacing w:val="-3"/>
        </w:rPr>
        <w:t>T</w:t>
      </w:r>
      <w:r>
        <w:rPr>
          <w:rFonts w:ascii="Arial" w:eastAsia="Arial" w:hAnsi="Arial" w:cs="Arial"/>
          <w:b/>
          <w:bCs/>
        </w:rPr>
        <w:t>ra</w:t>
      </w:r>
      <w:r>
        <w:rPr>
          <w:rFonts w:ascii="Arial" w:eastAsia="Arial" w:hAnsi="Arial" w:cs="Arial"/>
          <w:b/>
          <w:bCs/>
          <w:spacing w:val="1"/>
        </w:rPr>
        <w:t>i</w:t>
      </w:r>
      <w:r>
        <w:rPr>
          <w:rFonts w:ascii="Arial" w:eastAsia="Arial" w:hAnsi="Arial" w:cs="Arial"/>
          <w:b/>
          <w:bCs/>
          <w:spacing w:val="-1"/>
        </w:rPr>
        <w:t>n</w:t>
      </w:r>
      <w:r>
        <w:rPr>
          <w:rFonts w:ascii="Arial" w:eastAsia="Arial" w:hAnsi="Arial" w:cs="Arial"/>
          <w:b/>
          <w:bCs/>
          <w:spacing w:val="1"/>
        </w:rPr>
        <w:t>i</w:t>
      </w:r>
      <w:r>
        <w:rPr>
          <w:rFonts w:ascii="Arial" w:eastAsia="Arial" w:hAnsi="Arial" w:cs="Arial"/>
          <w:b/>
          <w:bCs/>
        </w:rPr>
        <w:t>ng</w:t>
      </w:r>
      <w:r>
        <w:rPr>
          <w:rFonts w:ascii="Arial" w:eastAsia="Arial" w:hAnsi="Arial" w:cs="Arial"/>
          <w:b/>
          <w:bCs/>
          <w:spacing w:val="32"/>
        </w:rPr>
        <w:t xml:space="preserve"> </w:t>
      </w:r>
      <w:r>
        <w:rPr>
          <w:rFonts w:ascii="Arial" w:eastAsia="Arial" w:hAnsi="Arial" w:cs="Arial"/>
          <w:b/>
          <w:bCs/>
          <w:spacing w:val="-1"/>
        </w:rPr>
        <w:t>C</w:t>
      </w:r>
      <w:r>
        <w:rPr>
          <w:rFonts w:ascii="Arial" w:eastAsia="Arial" w:hAnsi="Arial" w:cs="Arial"/>
          <w:b/>
          <w:bCs/>
        </w:rPr>
        <w:t>ourse</w:t>
      </w:r>
      <w:r>
        <w:rPr>
          <w:rFonts w:ascii="Arial" w:eastAsia="Arial" w:hAnsi="Arial" w:cs="Arial"/>
          <w:b/>
          <w:bCs/>
          <w:spacing w:val="32"/>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32"/>
        </w:rPr>
        <w:t xml:space="preserve"> </w:t>
      </w:r>
      <w:r>
        <w:rPr>
          <w:rFonts w:ascii="Arial" w:eastAsia="Arial" w:hAnsi="Arial" w:cs="Arial"/>
        </w:rPr>
        <w:t>a</w:t>
      </w:r>
      <w:r>
        <w:rPr>
          <w:rFonts w:ascii="Arial" w:eastAsia="Arial" w:hAnsi="Arial" w:cs="Arial"/>
          <w:spacing w:val="32"/>
        </w:rPr>
        <w:t xml:space="preserve"> </w:t>
      </w:r>
      <w:r>
        <w:rPr>
          <w:rFonts w:ascii="Arial" w:eastAsia="Arial" w:hAnsi="Arial" w:cs="Arial"/>
        </w:rPr>
        <w:t>cou</w:t>
      </w:r>
      <w:r>
        <w:rPr>
          <w:rFonts w:ascii="Arial" w:eastAsia="Arial" w:hAnsi="Arial" w:cs="Arial"/>
          <w:spacing w:val="1"/>
        </w:rPr>
        <w:t>r</w:t>
      </w:r>
      <w:r>
        <w:rPr>
          <w:rFonts w:ascii="Arial" w:eastAsia="Arial" w:hAnsi="Arial" w:cs="Arial"/>
        </w:rPr>
        <w:t>se</w:t>
      </w:r>
      <w:r>
        <w:rPr>
          <w:rFonts w:ascii="Arial" w:eastAsia="Arial" w:hAnsi="Arial" w:cs="Arial"/>
          <w:spacing w:val="32"/>
        </w:rPr>
        <w:t xml:space="preserve"> </w:t>
      </w:r>
      <w:r>
        <w:rPr>
          <w:rFonts w:ascii="Arial" w:eastAsia="Arial" w:hAnsi="Arial" w:cs="Arial"/>
        </w:rPr>
        <w:t>of</w:t>
      </w:r>
      <w:r>
        <w:rPr>
          <w:rFonts w:ascii="Arial" w:eastAsia="Arial" w:hAnsi="Arial" w:cs="Arial"/>
          <w:spacing w:val="33"/>
        </w:rPr>
        <w:t xml:space="preserve"> </w:t>
      </w:r>
      <w:r>
        <w:rPr>
          <w:rFonts w:ascii="Arial" w:eastAsia="Arial" w:hAnsi="Arial" w:cs="Arial"/>
        </w:rPr>
        <w:t>s</w:t>
      </w:r>
      <w:r>
        <w:rPr>
          <w:rFonts w:ascii="Arial" w:eastAsia="Arial" w:hAnsi="Arial" w:cs="Arial"/>
          <w:spacing w:val="1"/>
        </w:rPr>
        <w:t>t</w:t>
      </w:r>
      <w:r>
        <w:rPr>
          <w:rFonts w:ascii="Arial" w:eastAsia="Arial" w:hAnsi="Arial" w:cs="Arial"/>
        </w:rPr>
        <w:t>udy</w:t>
      </w:r>
      <w:r>
        <w:rPr>
          <w:rFonts w:ascii="Arial" w:eastAsia="Arial" w:hAnsi="Arial" w:cs="Arial"/>
          <w:spacing w:val="30"/>
        </w:rPr>
        <w:t xml:space="preserve"> </w:t>
      </w:r>
      <w:r>
        <w:rPr>
          <w:rFonts w:ascii="Arial" w:eastAsia="Arial" w:hAnsi="Arial" w:cs="Arial"/>
        </w:rPr>
        <w:t>co</w:t>
      </w:r>
      <w:r>
        <w:rPr>
          <w:rFonts w:ascii="Arial" w:eastAsia="Arial" w:hAnsi="Arial" w:cs="Arial"/>
          <w:spacing w:val="1"/>
        </w:rPr>
        <w:t>m</w:t>
      </w:r>
      <w:r>
        <w:rPr>
          <w:rFonts w:ascii="Arial" w:eastAsia="Arial" w:hAnsi="Arial" w:cs="Arial"/>
        </w:rPr>
        <w:t>p</w:t>
      </w:r>
      <w:r>
        <w:rPr>
          <w:rFonts w:ascii="Arial" w:eastAsia="Arial" w:hAnsi="Arial" w:cs="Arial"/>
          <w:spacing w:val="1"/>
        </w:rPr>
        <w:t>r</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34"/>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31"/>
        </w:rPr>
        <w:t xml:space="preserve">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34"/>
        </w:rPr>
        <w:t xml:space="preserve"> </w:t>
      </w:r>
      <w:r>
        <w:rPr>
          <w:rFonts w:ascii="Arial" w:eastAsia="Arial" w:hAnsi="Arial" w:cs="Arial"/>
          <w:spacing w:val="-4"/>
        </w:rPr>
        <w:t>w</w:t>
      </w:r>
      <w:r>
        <w:rPr>
          <w:rFonts w:ascii="Arial" w:eastAsia="Arial" w:hAnsi="Arial" w:cs="Arial"/>
        </w:rPr>
        <w:t>h</w:t>
      </w:r>
      <w:r>
        <w:rPr>
          <w:rFonts w:ascii="Arial" w:eastAsia="Arial" w:hAnsi="Arial" w:cs="Arial"/>
          <w:spacing w:val="-1"/>
        </w:rPr>
        <w:t>i</w:t>
      </w:r>
      <w:r>
        <w:rPr>
          <w:rFonts w:ascii="Arial" w:eastAsia="Arial" w:hAnsi="Arial" w:cs="Arial"/>
        </w:rPr>
        <w:t>ch has</w:t>
      </w:r>
      <w:r>
        <w:rPr>
          <w:rFonts w:ascii="Arial" w:eastAsia="Arial" w:hAnsi="Arial" w:cs="Arial"/>
          <w:spacing w:val="3"/>
        </w:rPr>
        <w:t xml:space="preserve"> </w:t>
      </w:r>
      <w:r>
        <w:rPr>
          <w:rFonts w:ascii="Arial" w:eastAsia="Arial" w:hAnsi="Arial" w:cs="Arial"/>
        </w:rPr>
        <w:t>been</w:t>
      </w:r>
      <w:r>
        <w:rPr>
          <w:rFonts w:ascii="Arial" w:eastAsia="Arial" w:hAnsi="Arial" w:cs="Arial"/>
          <w:spacing w:val="2"/>
        </w:rPr>
        <w:t xml:space="preserve"> </w:t>
      </w:r>
      <w:r>
        <w:rPr>
          <w:rFonts w:ascii="Arial" w:eastAsia="Arial" w:hAnsi="Arial" w:cs="Arial"/>
        </w:rPr>
        <w:t>app</w:t>
      </w:r>
      <w:r>
        <w:rPr>
          <w:rFonts w:ascii="Arial" w:eastAsia="Arial" w:hAnsi="Arial" w:cs="Arial"/>
          <w:spacing w:val="1"/>
        </w:rPr>
        <w:t>r</w:t>
      </w:r>
      <w:r>
        <w:rPr>
          <w:rFonts w:ascii="Arial" w:eastAsia="Arial" w:hAnsi="Arial" w:cs="Arial"/>
        </w:rPr>
        <w:t>o</w:t>
      </w:r>
      <w:r>
        <w:rPr>
          <w:rFonts w:ascii="Arial" w:eastAsia="Arial" w:hAnsi="Arial" w:cs="Arial"/>
          <w:spacing w:val="-2"/>
        </w:rPr>
        <w:t>v</w:t>
      </w:r>
      <w:r>
        <w:rPr>
          <w:rFonts w:ascii="Arial" w:eastAsia="Arial" w:hAnsi="Arial" w:cs="Arial"/>
        </w:rPr>
        <w:t>ed</w:t>
      </w:r>
      <w:r>
        <w:rPr>
          <w:rFonts w:ascii="Arial" w:eastAsia="Arial" w:hAnsi="Arial" w:cs="Arial"/>
          <w:spacing w:val="3"/>
        </w:rPr>
        <w:t xml:space="preserve"> </w:t>
      </w:r>
      <w:r>
        <w:rPr>
          <w:rFonts w:ascii="Arial" w:eastAsia="Arial" w:hAnsi="Arial" w:cs="Arial"/>
        </w:rPr>
        <w:t xml:space="preserve">by </w:t>
      </w:r>
      <w:r>
        <w:rPr>
          <w:rFonts w:ascii="Arial" w:eastAsia="Arial" w:hAnsi="Arial" w:cs="Arial"/>
          <w:spacing w:val="3"/>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m</w:t>
      </w:r>
      <w:r>
        <w:rPr>
          <w:rFonts w:ascii="Arial" w:eastAsia="Arial" w:hAnsi="Arial" w:cs="Arial"/>
        </w:rPr>
        <w:t>pe</w:t>
      </w:r>
      <w:r>
        <w:rPr>
          <w:rFonts w:ascii="Arial" w:eastAsia="Arial" w:hAnsi="Arial" w:cs="Arial"/>
          <w:spacing w:val="1"/>
        </w:rPr>
        <w:t>t</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4"/>
        </w:rPr>
        <w:t xml:space="preserve"> </w:t>
      </w:r>
      <w:r>
        <w:rPr>
          <w:rFonts w:ascii="Arial" w:eastAsia="Arial" w:hAnsi="Arial" w:cs="Arial"/>
          <w:spacing w:val="-1"/>
        </w:rPr>
        <w:t>A</w:t>
      </w:r>
      <w:r>
        <w:rPr>
          <w:rFonts w:ascii="Arial" w:eastAsia="Arial" w:hAnsi="Arial" w:cs="Arial"/>
        </w:rPr>
        <w:t>u</w:t>
      </w:r>
      <w:r>
        <w:rPr>
          <w:rFonts w:ascii="Arial" w:eastAsia="Arial" w:hAnsi="Arial" w:cs="Arial"/>
          <w:spacing w:val="1"/>
        </w:rPr>
        <w:t>t</w:t>
      </w:r>
      <w:r>
        <w:rPr>
          <w:rFonts w:ascii="Arial" w:eastAsia="Arial" w:hAnsi="Arial" w:cs="Arial"/>
        </w:rPr>
        <w:t>ho</w:t>
      </w:r>
      <w:r>
        <w:rPr>
          <w:rFonts w:ascii="Arial" w:eastAsia="Arial" w:hAnsi="Arial" w:cs="Arial"/>
          <w:spacing w:val="1"/>
        </w:rPr>
        <w:t>r</w:t>
      </w:r>
      <w:r>
        <w:rPr>
          <w:rFonts w:ascii="Arial" w:eastAsia="Arial" w:hAnsi="Arial" w:cs="Arial"/>
          <w:spacing w:val="-4"/>
        </w:rPr>
        <w:t>i</w:t>
      </w:r>
      <w:r>
        <w:rPr>
          <w:rFonts w:ascii="Arial" w:eastAsia="Arial" w:hAnsi="Arial" w:cs="Arial"/>
          <w:spacing w:val="1"/>
        </w:rPr>
        <w:t>t</w:t>
      </w:r>
      <w:r>
        <w:rPr>
          <w:rFonts w:ascii="Arial" w:eastAsia="Arial" w:hAnsi="Arial" w:cs="Arial"/>
        </w:rPr>
        <w:t>y or</w:t>
      </w:r>
      <w:r>
        <w:rPr>
          <w:rFonts w:ascii="Arial" w:eastAsia="Arial" w:hAnsi="Arial" w:cs="Arial"/>
          <w:spacing w:val="3"/>
        </w:rPr>
        <w:t xml:space="preserve"> </w:t>
      </w:r>
      <w:r>
        <w:rPr>
          <w:rFonts w:ascii="Arial" w:eastAsia="Arial" w:hAnsi="Arial" w:cs="Arial"/>
        </w:rPr>
        <w:t>by an</w:t>
      </w:r>
      <w:r>
        <w:rPr>
          <w:rFonts w:ascii="Arial" w:eastAsia="Arial" w:hAnsi="Arial" w:cs="Arial"/>
          <w:spacing w:val="2"/>
        </w:rPr>
        <w:t xml:space="preserve"> </w:t>
      </w:r>
      <w:r>
        <w:rPr>
          <w:rFonts w:ascii="Arial" w:eastAsia="Arial" w:hAnsi="Arial" w:cs="Arial"/>
        </w:rPr>
        <w:t>o</w:t>
      </w:r>
      <w:r>
        <w:rPr>
          <w:rFonts w:ascii="Arial" w:eastAsia="Arial" w:hAnsi="Arial" w:cs="Arial"/>
          <w:spacing w:val="1"/>
        </w:rPr>
        <w:t>r</w:t>
      </w:r>
      <w:r>
        <w:rPr>
          <w:rFonts w:ascii="Arial" w:eastAsia="Arial" w:hAnsi="Arial" w:cs="Arial"/>
          <w:spacing w:val="2"/>
        </w:rPr>
        <w:t>g</w:t>
      </w:r>
      <w:r>
        <w:rPr>
          <w:rFonts w:ascii="Arial" w:eastAsia="Arial" w:hAnsi="Arial" w:cs="Arial"/>
        </w:rPr>
        <w:t>an</w:t>
      </w:r>
      <w:r>
        <w:rPr>
          <w:rFonts w:ascii="Arial" w:eastAsia="Arial" w:hAnsi="Arial" w:cs="Arial"/>
          <w:spacing w:val="-1"/>
        </w:rPr>
        <w:t>i</w:t>
      </w:r>
      <w:r>
        <w:rPr>
          <w:rFonts w:ascii="Arial" w:eastAsia="Arial" w:hAnsi="Arial" w:cs="Arial"/>
        </w:rPr>
        <w:t>sa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rPr>
        <w:t>a</w:t>
      </w:r>
      <w:r>
        <w:rPr>
          <w:rFonts w:ascii="Arial" w:eastAsia="Arial" w:hAnsi="Arial" w:cs="Arial"/>
          <w:spacing w:val="-3"/>
        </w:rPr>
        <w:t>p</w:t>
      </w:r>
      <w:r>
        <w:rPr>
          <w:rFonts w:ascii="Arial" w:eastAsia="Arial" w:hAnsi="Arial" w:cs="Arial"/>
        </w:rPr>
        <w:t>p</w:t>
      </w:r>
      <w:r>
        <w:rPr>
          <w:rFonts w:ascii="Arial" w:eastAsia="Arial" w:hAnsi="Arial" w:cs="Arial"/>
          <w:spacing w:val="1"/>
        </w:rPr>
        <w:t>r</w:t>
      </w:r>
      <w:r>
        <w:rPr>
          <w:rFonts w:ascii="Arial" w:eastAsia="Arial" w:hAnsi="Arial" w:cs="Arial"/>
        </w:rPr>
        <w:t>o</w:t>
      </w:r>
      <w:r>
        <w:rPr>
          <w:rFonts w:ascii="Arial" w:eastAsia="Arial" w:hAnsi="Arial" w:cs="Arial"/>
          <w:spacing w:val="-2"/>
        </w:rPr>
        <w:t>v</w:t>
      </w:r>
      <w:r>
        <w:rPr>
          <w:rFonts w:ascii="Arial" w:eastAsia="Arial" w:hAnsi="Arial" w:cs="Arial"/>
        </w:rPr>
        <w:t>ed</w:t>
      </w:r>
      <w:r>
        <w:rPr>
          <w:rFonts w:ascii="Arial" w:eastAsia="Arial" w:hAnsi="Arial" w:cs="Arial"/>
          <w:spacing w:val="2"/>
        </w:rPr>
        <w:t xml:space="preserve"> </w:t>
      </w:r>
      <w:r>
        <w:rPr>
          <w:rFonts w:ascii="Arial" w:eastAsia="Arial" w:hAnsi="Arial" w:cs="Arial"/>
        </w:rPr>
        <w:t xml:space="preserve">by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C</w:t>
      </w:r>
      <w:r>
        <w:rPr>
          <w:rFonts w:ascii="Arial" w:eastAsia="Arial" w:hAnsi="Arial" w:cs="Arial"/>
        </w:rPr>
        <w:t>o</w:t>
      </w:r>
      <w:r>
        <w:rPr>
          <w:rFonts w:ascii="Arial" w:eastAsia="Arial" w:hAnsi="Arial" w:cs="Arial"/>
          <w:spacing w:val="1"/>
        </w:rPr>
        <w:t>m</w:t>
      </w:r>
      <w:r>
        <w:rPr>
          <w:rFonts w:ascii="Arial" w:eastAsia="Arial" w:hAnsi="Arial" w:cs="Arial"/>
        </w:rPr>
        <w:t>pe</w:t>
      </w:r>
      <w:r>
        <w:rPr>
          <w:rFonts w:ascii="Arial" w:eastAsia="Arial" w:hAnsi="Arial" w:cs="Arial"/>
          <w:spacing w:val="1"/>
        </w:rPr>
        <w:t>t</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33"/>
        </w:rPr>
        <w:t xml:space="preserve"> </w:t>
      </w:r>
      <w:r>
        <w:rPr>
          <w:rFonts w:ascii="Arial" w:eastAsia="Arial" w:hAnsi="Arial" w:cs="Arial"/>
          <w:spacing w:val="-1"/>
        </w:rPr>
        <w:t>A</w:t>
      </w:r>
      <w:r>
        <w:rPr>
          <w:rFonts w:ascii="Arial" w:eastAsia="Arial" w:hAnsi="Arial" w:cs="Arial"/>
        </w:rPr>
        <w:t>u</w:t>
      </w:r>
      <w:r>
        <w:rPr>
          <w:rFonts w:ascii="Arial" w:eastAsia="Arial" w:hAnsi="Arial" w:cs="Arial"/>
          <w:spacing w:val="1"/>
        </w:rPr>
        <w:t>t</w:t>
      </w:r>
      <w:r>
        <w:rPr>
          <w:rFonts w:ascii="Arial" w:eastAsia="Arial" w:hAnsi="Arial" w:cs="Arial"/>
        </w:rPr>
        <w:t>ho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28"/>
        </w:rPr>
        <w:t xml:space="preserve"> </w:t>
      </w:r>
      <w:r>
        <w:rPr>
          <w:rFonts w:ascii="Arial" w:eastAsia="Arial" w:hAnsi="Arial" w:cs="Arial"/>
          <w:spacing w:val="3"/>
        </w:rPr>
        <w:t>f</w:t>
      </w:r>
      <w:r>
        <w:rPr>
          <w:rFonts w:ascii="Arial" w:eastAsia="Arial" w:hAnsi="Arial" w:cs="Arial"/>
        </w:rPr>
        <w:t>or</w:t>
      </w:r>
      <w:r>
        <w:rPr>
          <w:rFonts w:ascii="Arial" w:eastAsia="Arial" w:hAnsi="Arial" w:cs="Arial"/>
          <w:spacing w:val="31"/>
        </w:rPr>
        <w:t xml:space="preserve"> </w:t>
      </w:r>
      <w:r>
        <w:rPr>
          <w:rFonts w:ascii="Arial" w:eastAsia="Arial" w:hAnsi="Arial" w:cs="Arial"/>
          <w:spacing w:val="1"/>
        </w:rPr>
        <w:t>t</w:t>
      </w:r>
      <w:r>
        <w:rPr>
          <w:rFonts w:ascii="Arial" w:eastAsia="Arial" w:hAnsi="Arial" w:cs="Arial"/>
        </w:rPr>
        <w:t>hat</w:t>
      </w:r>
      <w:r>
        <w:rPr>
          <w:rFonts w:ascii="Arial" w:eastAsia="Arial" w:hAnsi="Arial" w:cs="Arial"/>
          <w:spacing w:val="33"/>
        </w:rPr>
        <w:t xml:space="preserve"> </w:t>
      </w:r>
      <w:r>
        <w:rPr>
          <w:rFonts w:ascii="Arial" w:eastAsia="Arial" w:hAnsi="Arial" w:cs="Arial"/>
        </w:rPr>
        <w:t>spec</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32"/>
        </w:rPr>
        <w:t xml:space="preserve"> </w:t>
      </w:r>
      <w:r>
        <w:rPr>
          <w:rFonts w:ascii="Arial" w:eastAsia="Arial" w:hAnsi="Arial" w:cs="Arial"/>
        </w:rPr>
        <w:t>pu</w:t>
      </w:r>
      <w:r>
        <w:rPr>
          <w:rFonts w:ascii="Arial" w:eastAsia="Arial" w:hAnsi="Arial" w:cs="Arial"/>
          <w:spacing w:val="1"/>
        </w:rPr>
        <w:t>r</w:t>
      </w:r>
      <w:r>
        <w:rPr>
          <w:rFonts w:ascii="Arial" w:eastAsia="Arial" w:hAnsi="Arial" w:cs="Arial"/>
        </w:rPr>
        <w:t xml:space="preserve">pose.  </w:t>
      </w:r>
      <w:r>
        <w:rPr>
          <w:rFonts w:ascii="Arial" w:eastAsia="Arial" w:hAnsi="Arial" w:cs="Arial"/>
          <w:spacing w:val="4"/>
        </w:rPr>
        <w:t xml:space="preserve"> </w:t>
      </w:r>
      <w:r>
        <w:rPr>
          <w:rFonts w:ascii="Arial" w:eastAsia="Arial" w:hAnsi="Arial" w:cs="Arial"/>
          <w:spacing w:val="-1"/>
        </w:rPr>
        <w:t>A</w:t>
      </w:r>
      <w:r>
        <w:rPr>
          <w:rFonts w:ascii="Arial" w:eastAsia="Arial" w:hAnsi="Arial" w:cs="Arial"/>
        </w:rPr>
        <w:t>pp</w:t>
      </w:r>
      <w:r>
        <w:rPr>
          <w:rFonts w:ascii="Arial" w:eastAsia="Arial" w:hAnsi="Arial" w:cs="Arial"/>
          <w:spacing w:val="1"/>
        </w:rPr>
        <w:t>r</w:t>
      </w:r>
      <w:r>
        <w:rPr>
          <w:rFonts w:ascii="Arial" w:eastAsia="Arial" w:hAnsi="Arial" w:cs="Arial"/>
        </w:rPr>
        <w:t>o</w:t>
      </w:r>
      <w:r>
        <w:rPr>
          <w:rFonts w:ascii="Arial" w:eastAsia="Arial" w:hAnsi="Arial" w:cs="Arial"/>
          <w:spacing w:val="-2"/>
        </w:rPr>
        <w:t>v</w:t>
      </w:r>
      <w:r>
        <w:rPr>
          <w:rFonts w:ascii="Arial" w:eastAsia="Arial" w:hAnsi="Arial" w:cs="Arial"/>
        </w:rPr>
        <w:t>ed</w:t>
      </w:r>
      <w:r>
        <w:rPr>
          <w:rFonts w:ascii="Arial" w:eastAsia="Arial" w:hAnsi="Arial" w:cs="Arial"/>
          <w:spacing w:val="32"/>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S</w:t>
      </w:r>
      <w:r>
        <w:rPr>
          <w:rFonts w:ascii="Arial" w:eastAsia="Arial" w:hAnsi="Arial" w:cs="Arial"/>
          <w:spacing w:val="31"/>
        </w:rPr>
        <w:t xml:space="preserve">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34"/>
        </w:rPr>
        <w:t xml:space="preserve"> </w:t>
      </w:r>
      <w:r>
        <w:rPr>
          <w:rFonts w:ascii="Arial" w:eastAsia="Arial" w:hAnsi="Arial" w:cs="Arial"/>
        </w:rPr>
        <w:t>shou</w:t>
      </w:r>
      <w:r>
        <w:rPr>
          <w:rFonts w:ascii="Arial" w:eastAsia="Arial" w:hAnsi="Arial" w:cs="Arial"/>
          <w:spacing w:val="-1"/>
        </w:rPr>
        <w:t>l</w:t>
      </w:r>
      <w:r>
        <w:rPr>
          <w:rFonts w:ascii="Arial" w:eastAsia="Arial" w:hAnsi="Arial" w:cs="Arial"/>
        </w:rPr>
        <w:t>d</w:t>
      </w:r>
      <w:r>
        <w:rPr>
          <w:rFonts w:ascii="Arial" w:eastAsia="Arial" w:hAnsi="Arial" w:cs="Arial"/>
          <w:spacing w:val="32"/>
        </w:rPr>
        <w:t xml:space="preserve"> </w:t>
      </w:r>
      <w:r>
        <w:rPr>
          <w:rFonts w:ascii="Arial" w:eastAsia="Arial" w:hAnsi="Arial" w:cs="Arial"/>
        </w:rPr>
        <w:t>co</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 xml:space="preserve">y </w:t>
      </w:r>
      <w:r>
        <w:rPr>
          <w:rFonts w:ascii="Arial" w:eastAsia="Arial" w:hAnsi="Arial" w:cs="Arial"/>
          <w:spacing w:val="-1"/>
        </w:rPr>
        <w:t>wi</w:t>
      </w:r>
      <w:r>
        <w:rPr>
          <w:rFonts w:ascii="Arial" w:eastAsia="Arial" w:hAnsi="Arial" w:cs="Arial"/>
          <w:spacing w:val="1"/>
        </w:rPr>
        <w:t>t</w:t>
      </w:r>
      <w:r>
        <w:rPr>
          <w:rFonts w:ascii="Arial" w:eastAsia="Arial" w:hAnsi="Arial" w:cs="Arial"/>
        </w:rPr>
        <w:t>h</w:t>
      </w:r>
      <w:r>
        <w:rPr>
          <w:rFonts w:ascii="Arial" w:eastAsia="Arial" w:hAnsi="Arial" w:cs="Arial"/>
          <w:spacing w:val="-4"/>
        </w:rPr>
        <w:t xml:space="preserve"> </w:t>
      </w:r>
      <w:r>
        <w:rPr>
          <w:rFonts w:ascii="Arial" w:eastAsia="Arial" w:hAnsi="Arial" w:cs="Arial"/>
          <w:spacing w:val="-1"/>
        </w:rPr>
        <w:t>I</w:t>
      </w:r>
      <w:r>
        <w:rPr>
          <w:rFonts w:ascii="Arial" w:eastAsia="Arial" w:hAnsi="Arial" w:cs="Arial"/>
          <w:spacing w:val="-3"/>
        </w:rPr>
        <w:t>AL</w:t>
      </w:r>
      <w:r>
        <w:rPr>
          <w:rFonts w:ascii="Arial" w:eastAsia="Arial" w:hAnsi="Arial" w:cs="Arial"/>
        </w:rPr>
        <w:t>A</w:t>
      </w:r>
      <w:r>
        <w:rPr>
          <w:rFonts w:ascii="Arial" w:eastAsia="Arial" w:hAnsi="Arial" w:cs="Arial"/>
          <w:spacing w:val="-7"/>
        </w:rPr>
        <w:t xml:space="preserve"> </w:t>
      </w:r>
      <w:r>
        <w:rPr>
          <w:rFonts w:ascii="Arial" w:eastAsia="Arial" w:hAnsi="Arial" w:cs="Arial"/>
          <w:spacing w:val="-5"/>
        </w:rPr>
        <w:t>s</w:t>
      </w:r>
      <w:r>
        <w:rPr>
          <w:rFonts w:ascii="Arial" w:eastAsia="Arial" w:hAnsi="Arial" w:cs="Arial"/>
          <w:spacing w:val="-1"/>
        </w:rPr>
        <w:t>t</w:t>
      </w:r>
      <w:r>
        <w:rPr>
          <w:rFonts w:ascii="Arial" w:eastAsia="Arial" w:hAnsi="Arial" w:cs="Arial"/>
          <w:spacing w:val="-5"/>
        </w:rPr>
        <w:t>a</w:t>
      </w:r>
      <w:r>
        <w:rPr>
          <w:rFonts w:ascii="Arial" w:eastAsia="Arial" w:hAnsi="Arial" w:cs="Arial"/>
          <w:spacing w:val="-3"/>
        </w:rPr>
        <w:t>nd</w:t>
      </w:r>
      <w:r>
        <w:rPr>
          <w:rFonts w:ascii="Arial" w:eastAsia="Arial" w:hAnsi="Arial" w:cs="Arial"/>
          <w:spacing w:val="-5"/>
        </w:rPr>
        <w:t>a</w:t>
      </w:r>
      <w:r>
        <w:rPr>
          <w:rFonts w:ascii="Arial" w:eastAsia="Arial" w:hAnsi="Arial" w:cs="Arial"/>
          <w:spacing w:val="-2"/>
        </w:rPr>
        <w:t>r</w:t>
      </w:r>
      <w:r>
        <w:rPr>
          <w:rFonts w:ascii="Arial" w:eastAsia="Arial" w:hAnsi="Arial" w:cs="Arial"/>
          <w:spacing w:val="-3"/>
        </w:rPr>
        <w:t>d</w:t>
      </w:r>
      <w:r>
        <w:rPr>
          <w:rFonts w:ascii="Arial" w:eastAsia="Arial" w:hAnsi="Arial" w:cs="Arial"/>
          <w:spacing w:val="-5"/>
        </w:rPr>
        <w:t>s</w:t>
      </w:r>
      <w:r>
        <w:rPr>
          <w:rFonts w:ascii="Arial" w:eastAsia="Arial" w:hAnsi="Arial" w:cs="Arial"/>
        </w:rPr>
        <w:t>.</w:t>
      </w:r>
    </w:p>
    <w:p w:rsidR="000A5570" w:rsidRDefault="00071E95">
      <w:pPr>
        <w:spacing w:before="70" w:after="0" w:line="240" w:lineRule="auto"/>
        <w:ind w:left="658" w:right="-20"/>
        <w:rPr>
          <w:rFonts w:ascii="Arial" w:eastAsia="Arial" w:hAnsi="Arial" w:cs="Arial"/>
        </w:rPr>
      </w:pPr>
      <w:r>
        <w:pict>
          <v:group id="_x0000_s1671" style="position:absolute;left:0;text-align:left;margin-left:88.4pt;margin-top:18.95pt;width:450.65pt;height:39.65pt;z-index:-251687424;mso-position-horizontal-relative:page" coordorigin="1768,379" coordsize="9013,793">
            <v:group id="_x0000_s1676" style="position:absolute;left:1778;top:389;width:8993;height:266" coordorigin="1778,389" coordsize="8993,266">
              <v:shape id="_x0000_s1677" style="position:absolute;left:1778;top:389;width:8993;height:266" coordorigin="1778,389" coordsize="8993,266" path="m1778,656r8993,l10771,389r-8993,l1778,656e" fillcolor="aqua" stroked="f">
                <v:path arrowok="t"/>
              </v:shape>
            </v:group>
            <v:group id="_x0000_s1674" style="position:absolute;left:2138;top:656;width:8633;height:254" coordorigin="2138,656" coordsize="8633,254">
              <v:shape id="_x0000_s1675" style="position:absolute;left:2138;top:656;width:8633;height:254" coordorigin="2138,656" coordsize="8633,254" path="m2138,910r8633,l10771,656r-8633,l2138,910e" fillcolor="aqua" stroked="f">
                <v:path arrowok="t"/>
              </v:shape>
            </v:group>
            <v:group id="_x0000_s1672" style="position:absolute;left:2138;top:910;width:8441;height:252" coordorigin="2138,910" coordsize="8441,252">
              <v:shape id="_x0000_s1673" style="position:absolute;left:2138;top:910;width:8441;height:252" coordorigin="2138,910" coordsize="8441,252" path="m2138,1162r8441,l10579,910r-8441,l2138,1162e" fillcolor="aqua" stroked="f">
                <v:path arrowok="t"/>
              </v:shape>
            </v:group>
            <w10:wrap anchorx="page"/>
          </v:group>
        </w:pict>
      </w:r>
      <w:r w:rsidR="00863EB5">
        <w:rPr>
          <w:rFonts w:ascii="Times New Roman" w:eastAsia="Times New Roman" w:hAnsi="Times New Roman" w:cs="Times New Roman"/>
          <w:w w:val="131"/>
          <w:highlight w:val="cyan"/>
        </w:rPr>
        <w:t xml:space="preserve">•  </w:t>
      </w:r>
      <w:r w:rsidR="00863EB5">
        <w:rPr>
          <w:rFonts w:ascii="Times New Roman" w:eastAsia="Times New Roman" w:hAnsi="Times New Roman" w:cs="Times New Roman"/>
          <w:spacing w:val="42"/>
          <w:w w:val="131"/>
          <w:highlight w:val="cyan"/>
        </w:rPr>
        <w:t xml:space="preserve"> </w:t>
      </w:r>
      <w:r w:rsidR="00863EB5">
        <w:rPr>
          <w:rFonts w:ascii="Arial" w:eastAsia="Arial" w:hAnsi="Arial" w:cs="Arial"/>
          <w:b/>
          <w:bCs/>
          <w:spacing w:val="-6"/>
          <w:highlight w:val="cyan"/>
        </w:rPr>
        <w:t>A</w:t>
      </w:r>
      <w:r w:rsidR="00863EB5">
        <w:rPr>
          <w:rFonts w:ascii="Arial" w:eastAsia="Arial" w:hAnsi="Arial" w:cs="Arial"/>
          <w:b/>
          <w:bCs/>
          <w:spacing w:val="2"/>
          <w:highlight w:val="cyan"/>
        </w:rPr>
        <w:t>c</w:t>
      </w:r>
      <w:r w:rsidR="00863EB5">
        <w:rPr>
          <w:rFonts w:ascii="Arial" w:eastAsia="Arial" w:hAnsi="Arial" w:cs="Arial"/>
          <w:b/>
          <w:bCs/>
          <w:highlight w:val="cyan"/>
        </w:rPr>
        <w:t>cred</w:t>
      </w:r>
      <w:r w:rsidR="00863EB5">
        <w:rPr>
          <w:rFonts w:ascii="Arial" w:eastAsia="Arial" w:hAnsi="Arial" w:cs="Arial"/>
          <w:b/>
          <w:bCs/>
          <w:spacing w:val="1"/>
          <w:highlight w:val="cyan"/>
        </w:rPr>
        <w:t>it</w:t>
      </w:r>
      <w:r w:rsidR="00863EB5">
        <w:rPr>
          <w:rFonts w:ascii="Arial" w:eastAsia="Arial" w:hAnsi="Arial" w:cs="Arial"/>
          <w:b/>
          <w:bCs/>
          <w:highlight w:val="cyan"/>
        </w:rPr>
        <w:t>ed</w:t>
      </w:r>
      <w:r w:rsidR="00863EB5">
        <w:rPr>
          <w:rFonts w:ascii="Arial" w:eastAsia="Arial" w:hAnsi="Arial" w:cs="Arial"/>
          <w:b/>
          <w:bCs/>
          <w:spacing w:val="1"/>
          <w:highlight w:val="cyan"/>
        </w:rPr>
        <w:t xml:space="preserve"> </w:t>
      </w:r>
      <w:r w:rsidR="00863EB5">
        <w:rPr>
          <w:rFonts w:ascii="Arial" w:eastAsia="Arial" w:hAnsi="Arial" w:cs="Arial"/>
          <w:b/>
          <w:bCs/>
          <w:spacing w:val="-1"/>
          <w:highlight w:val="cyan"/>
        </w:rPr>
        <w:t>V</w:t>
      </w:r>
      <w:r w:rsidR="00863EB5">
        <w:rPr>
          <w:rFonts w:ascii="Arial" w:eastAsia="Arial" w:hAnsi="Arial" w:cs="Arial"/>
          <w:b/>
          <w:bCs/>
          <w:spacing w:val="-3"/>
          <w:highlight w:val="cyan"/>
        </w:rPr>
        <w:t>T</w:t>
      </w:r>
      <w:r w:rsidR="00863EB5">
        <w:rPr>
          <w:rFonts w:ascii="Arial" w:eastAsia="Arial" w:hAnsi="Arial" w:cs="Arial"/>
          <w:b/>
          <w:bCs/>
          <w:highlight w:val="cyan"/>
        </w:rPr>
        <w:t xml:space="preserve">S </w:t>
      </w:r>
      <w:r w:rsidR="00863EB5">
        <w:rPr>
          <w:rFonts w:ascii="Arial" w:eastAsia="Arial" w:hAnsi="Arial" w:cs="Arial"/>
          <w:b/>
          <w:bCs/>
          <w:spacing w:val="-3"/>
          <w:highlight w:val="cyan"/>
        </w:rPr>
        <w:t>T</w:t>
      </w:r>
      <w:r w:rsidR="00863EB5">
        <w:rPr>
          <w:rFonts w:ascii="Arial" w:eastAsia="Arial" w:hAnsi="Arial" w:cs="Arial"/>
          <w:b/>
          <w:bCs/>
          <w:highlight w:val="cyan"/>
        </w:rPr>
        <w:t>ra</w:t>
      </w:r>
      <w:r w:rsidR="00863EB5">
        <w:rPr>
          <w:rFonts w:ascii="Arial" w:eastAsia="Arial" w:hAnsi="Arial" w:cs="Arial"/>
          <w:b/>
          <w:bCs/>
          <w:spacing w:val="1"/>
          <w:highlight w:val="cyan"/>
        </w:rPr>
        <w:t>i</w:t>
      </w:r>
      <w:r w:rsidR="00863EB5">
        <w:rPr>
          <w:rFonts w:ascii="Arial" w:eastAsia="Arial" w:hAnsi="Arial" w:cs="Arial"/>
          <w:b/>
          <w:bCs/>
          <w:highlight w:val="cyan"/>
        </w:rPr>
        <w:t>n</w:t>
      </w:r>
      <w:r w:rsidR="00863EB5">
        <w:rPr>
          <w:rFonts w:ascii="Arial" w:eastAsia="Arial" w:hAnsi="Arial" w:cs="Arial"/>
          <w:b/>
          <w:bCs/>
          <w:spacing w:val="1"/>
          <w:highlight w:val="cyan"/>
        </w:rPr>
        <w:t>i</w:t>
      </w:r>
      <w:r w:rsidR="00863EB5">
        <w:rPr>
          <w:rFonts w:ascii="Arial" w:eastAsia="Arial" w:hAnsi="Arial" w:cs="Arial"/>
          <w:b/>
          <w:bCs/>
          <w:highlight w:val="cyan"/>
        </w:rPr>
        <w:t>ng</w:t>
      </w:r>
      <w:r w:rsidR="00863EB5">
        <w:rPr>
          <w:rFonts w:ascii="Arial" w:eastAsia="Arial" w:hAnsi="Arial" w:cs="Arial"/>
          <w:b/>
          <w:bCs/>
          <w:spacing w:val="1"/>
          <w:highlight w:val="cyan"/>
        </w:rPr>
        <w:t xml:space="preserve"> </w:t>
      </w:r>
      <w:r w:rsidR="00863EB5">
        <w:rPr>
          <w:rFonts w:ascii="Arial" w:eastAsia="Arial" w:hAnsi="Arial" w:cs="Arial"/>
          <w:b/>
          <w:bCs/>
          <w:spacing w:val="-1"/>
          <w:highlight w:val="cyan"/>
        </w:rPr>
        <w:t>O</w:t>
      </w:r>
      <w:r w:rsidR="00863EB5">
        <w:rPr>
          <w:rFonts w:ascii="Arial" w:eastAsia="Arial" w:hAnsi="Arial" w:cs="Arial"/>
          <w:b/>
          <w:bCs/>
          <w:highlight w:val="cyan"/>
        </w:rPr>
        <w:t>rgan</w:t>
      </w:r>
      <w:r w:rsidR="00863EB5">
        <w:rPr>
          <w:rFonts w:ascii="Arial" w:eastAsia="Arial" w:hAnsi="Arial" w:cs="Arial"/>
          <w:b/>
          <w:bCs/>
          <w:spacing w:val="1"/>
          <w:highlight w:val="cyan"/>
        </w:rPr>
        <w:t>i</w:t>
      </w:r>
      <w:r w:rsidR="00863EB5">
        <w:rPr>
          <w:rFonts w:ascii="Arial" w:eastAsia="Arial" w:hAnsi="Arial" w:cs="Arial"/>
          <w:b/>
          <w:bCs/>
          <w:highlight w:val="cyan"/>
        </w:rPr>
        <w:t>s</w:t>
      </w:r>
      <w:r w:rsidR="00863EB5">
        <w:rPr>
          <w:rFonts w:ascii="Arial" w:eastAsia="Arial" w:hAnsi="Arial" w:cs="Arial"/>
          <w:b/>
          <w:bCs/>
          <w:spacing w:val="-3"/>
          <w:highlight w:val="cyan"/>
        </w:rPr>
        <w:t>a</w:t>
      </w:r>
      <w:r w:rsidR="00863EB5">
        <w:rPr>
          <w:rFonts w:ascii="Arial" w:eastAsia="Arial" w:hAnsi="Arial" w:cs="Arial"/>
          <w:b/>
          <w:bCs/>
          <w:spacing w:val="1"/>
          <w:highlight w:val="cyan"/>
        </w:rPr>
        <w:t>ti</w:t>
      </w:r>
      <w:r w:rsidR="00863EB5">
        <w:rPr>
          <w:rFonts w:ascii="Arial" w:eastAsia="Arial" w:hAnsi="Arial" w:cs="Arial"/>
          <w:b/>
          <w:bCs/>
          <w:highlight w:val="cyan"/>
        </w:rPr>
        <w:t>on</w:t>
      </w:r>
    </w:p>
    <w:p w:rsidR="000A5570" w:rsidRDefault="00863EB5">
      <w:pPr>
        <w:tabs>
          <w:tab w:val="left" w:pos="1000"/>
        </w:tabs>
        <w:spacing w:before="75" w:after="0" w:line="240" w:lineRule="auto"/>
        <w:ind w:left="1018" w:right="97" w:hanging="360"/>
        <w:jc w:val="both"/>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b/>
          <w:bCs/>
          <w:spacing w:val="-6"/>
        </w:rPr>
        <w:t>A</w:t>
      </w:r>
      <w:r>
        <w:rPr>
          <w:rFonts w:ascii="Arial" w:eastAsia="Arial" w:hAnsi="Arial" w:cs="Arial"/>
          <w:b/>
          <w:bCs/>
          <w:spacing w:val="2"/>
        </w:rPr>
        <w:t>d</w:t>
      </w:r>
      <w:r>
        <w:rPr>
          <w:rFonts w:ascii="Arial" w:eastAsia="Arial" w:hAnsi="Arial" w:cs="Arial"/>
          <w:b/>
          <w:bCs/>
        </w:rPr>
        <w:t>ap</w:t>
      </w:r>
      <w:r>
        <w:rPr>
          <w:rFonts w:ascii="Arial" w:eastAsia="Arial" w:hAnsi="Arial" w:cs="Arial"/>
          <w:b/>
          <w:bCs/>
          <w:spacing w:val="1"/>
        </w:rPr>
        <w:t>t</w:t>
      </w:r>
      <w:r>
        <w:rPr>
          <w:rFonts w:ascii="Arial" w:eastAsia="Arial" w:hAnsi="Arial" w:cs="Arial"/>
          <w:b/>
          <w:bCs/>
        </w:rPr>
        <w:t>a</w:t>
      </w:r>
      <w:r>
        <w:rPr>
          <w:rFonts w:ascii="Arial" w:eastAsia="Arial" w:hAnsi="Arial" w:cs="Arial"/>
          <w:b/>
          <w:bCs/>
          <w:spacing w:val="1"/>
        </w:rPr>
        <w:t>ti</w:t>
      </w:r>
      <w:r>
        <w:rPr>
          <w:rFonts w:ascii="Arial" w:eastAsia="Arial" w:hAnsi="Arial" w:cs="Arial"/>
          <w:b/>
          <w:bCs/>
        </w:rPr>
        <w:t>on</w:t>
      </w:r>
      <w:r>
        <w:rPr>
          <w:rFonts w:ascii="Arial" w:eastAsia="Arial" w:hAnsi="Arial" w:cs="Arial"/>
          <w:b/>
          <w:bCs/>
          <w:spacing w:val="10"/>
        </w:rPr>
        <w:t xml:space="preserve"> </w:t>
      </w:r>
      <w:r>
        <w:rPr>
          <w:rFonts w:ascii="Arial" w:eastAsia="Arial" w:hAnsi="Arial" w:cs="Arial"/>
          <w:b/>
          <w:bCs/>
          <w:spacing w:val="1"/>
        </w:rPr>
        <w:t>t</w:t>
      </w:r>
      <w:r>
        <w:rPr>
          <w:rFonts w:ascii="Arial" w:eastAsia="Arial" w:hAnsi="Arial" w:cs="Arial"/>
          <w:b/>
          <w:bCs/>
        </w:rPr>
        <w:t>r</w:t>
      </w:r>
      <w:r>
        <w:rPr>
          <w:rFonts w:ascii="Arial" w:eastAsia="Arial" w:hAnsi="Arial" w:cs="Arial"/>
          <w:b/>
          <w:bCs/>
          <w:spacing w:val="-3"/>
        </w:rPr>
        <w:t>a</w:t>
      </w:r>
      <w:r>
        <w:rPr>
          <w:rFonts w:ascii="Arial" w:eastAsia="Arial" w:hAnsi="Arial" w:cs="Arial"/>
          <w:b/>
          <w:bCs/>
          <w:spacing w:val="1"/>
        </w:rPr>
        <w:t>i</w:t>
      </w:r>
      <w:r>
        <w:rPr>
          <w:rFonts w:ascii="Arial" w:eastAsia="Arial" w:hAnsi="Arial" w:cs="Arial"/>
          <w:b/>
          <w:bCs/>
        </w:rPr>
        <w:t>n</w:t>
      </w:r>
      <w:r>
        <w:rPr>
          <w:rFonts w:ascii="Arial" w:eastAsia="Arial" w:hAnsi="Arial" w:cs="Arial"/>
          <w:b/>
          <w:bCs/>
          <w:spacing w:val="1"/>
        </w:rPr>
        <w:t>i</w:t>
      </w:r>
      <w:r>
        <w:rPr>
          <w:rFonts w:ascii="Arial" w:eastAsia="Arial" w:hAnsi="Arial" w:cs="Arial"/>
          <w:b/>
          <w:bCs/>
          <w:spacing w:val="-3"/>
        </w:rPr>
        <w:t>n</w:t>
      </w:r>
      <w:r>
        <w:rPr>
          <w:rFonts w:ascii="Arial" w:eastAsia="Arial" w:hAnsi="Arial" w:cs="Arial"/>
          <w:b/>
          <w:bCs/>
        </w:rPr>
        <w:t>g</w:t>
      </w:r>
      <w:r>
        <w:rPr>
          <w:rFonts w:ascii="Arial" w:eastAsia="Arial" w:hAnsi="Arial" w:cs="Arial"/>
          <w:b/>
          <w:bCs/>
          <w:spacing w:val="10"/>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1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0"/>
        </w:rPr>
        <w:t xml:space="preserve">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13"/>
        </w:rPr>
        <w:t xml:space="preserve"> </w:t>
      </w:r>
      <w:r>
        <w:rPr>
          <w:rFonts w:ascii="Arial" w:eastAsia="Arial" w:hAnsi="Arial" w:cs="Arial"/>
        </w:rPr>
        <w:t>c</w:t>
      </w:r>
      <w:r>
        <w:rPr>
          <w:rFonts w:ascii="Arial" w:eastAsia="Arial" w:hAnsi="Arial" w:cs="Arial"/>
          <w:spacing w:val="-3"/>
        </w:rPr>
        <w:t>a</w:t>
      </w:r>
      <w:r>
        <w:rPr>
          <w:rFonts w:ascii="Arial" w:eastAsia="Arial" w:hAnsi="Arial" w:cs="Arial"/>
          <w:spacing w:val="1"/>
        </w:rPr>
        <w:t>rr</w:t>
      </w:r>
      <w:r>
        <w:rPr>
          <w:rFonts w:ascii="Arial" w:eastAsia="Arial" w:hAnsi="Arial" w:cs="Arial"/>
          <w:spacing w:val="-1"/>
        </w:rPr>
        <w:t>i</w:t>
      </w:r>
      <w:r>
        <w:rPr>
          <w:rFonts w:ascii="Arial" w:eastAsia="Arial" w:hAnsi="Arial" w:cs="Arial"/>
        </w:rPr>
        <w:t>ed</w:t>
      </w:r>
      <w:r>
        <w:rPr>
          <w:rFonts w:ascii="Arial" w:eastAsia="Arial" w:hAnsi="Arial" w:cs="Arial"/>
          <w:spacing w:val="10"/>
        </w:rPr>
        <w:t xml:space="preserve"> </w:t>
      </w:r>
      <w:r>
        <w:rPr>
          <w:rFonts w:ascii="Arial" w:eastAsia="Arial" w:hAnsi="Arial" w:cs="Arial"/>
        </w:rPr>
        <w:t>o</w:t>
      </w:r>
      <w:r>
        <w:rPr>
          <w:rFonts w:ascii="Arial" w:eastAsia="Arial" w:hAnsi="Arial" w:cs="Arial"/>
          <w:spacing w:val="-3"/>
        </w:rPr>
        <w:t>u</w:t>
      </w:r>
      <w:r>
        <w:rPr>
          <w:rFonts w:ascii="Arial" w:eastAsia="Arial" w:hAnsi="Arial" w:cs="Arial"/>
        </w:rPr>
        <w:t>t</w:t>
      </w:r>
      <w:r>
        <w:rPr>
          <w:rFonts w:ascii="Arial" w:eastAsia="Arial" w:hAnsi="Arial" w:cs="Arial"/>
          <w:spacing w:val="12"/>
        </w:rPr>
        <w:t xml:space="preserve"> </w:t>
      </w:r>
      <w:r>
        <w:rPr>
          <w:rFonts w:ascii="Arial" w:eastAsia="Arial" w:hAnsi="Arial" w:cs="Arial"/>
          <w:spacing w:val="-4"/>
        </w:rPr>
        <w:t>w</w:t>
      </w:r>
      <w:r>
        <w:rPr>
          <w:rFonts w:ascii="Arial" w:eastAsia="Arial" w:hAnsi="Arial" w:cs="Arial"/>
        </w:rPr>
        <w:t>hene</w:t>
      </w:r>
      <w:r>
        <w:rPr>
          <w:rFonts w:ascii="Arial" w:eastAsia="Arial" w:hAnsi="Arial" w:cs="Arial"/>
          <w:spacing w:val="-2"/>
        </w:rPr>
        <w:t>v</w:t>
      </w:r>
      <w:r>
        <w:rPr>
          <w:rFonts w:ascii="Arial" w:eastAsia="Arial" w:hAnsi="Arial" w:cs="Arial"/>
        </w:rPr>
        <w:t>er</w:t>
      </w:r>
      <w:r>
        <w:rPr>
          <w:rFonts w:ascii="Arial" w:eastAsia="Arial" w:hAnsi="Arial" w:cs="Arial"/>
          <w:spacing w:val="12"/>
        </w:rPr>
        <w:t xml:space="preserve"> </w:t>
      </w:r>
      <w:r>
        <w:rPr>
          <w:rFonts w:ascii="Arial" w:eastAsia="Arial" w:hAnsi="Arial" w:cs="Arial"/>
        </w:rPr>
        <w:t>s</w:t>
      </w:r>
      <w:r>
        <w:rPr>
          <w:rFonts w:ascii="Arial" w:eastAsia="Arial" w:hAnsi="Arial" w:cs="Arial"/>
          <w:spacing w:val="-1"/>
        </w:rPr>
        <w:t>i</w:t>
      </w:r>
      <w:r>
        <w:rPr>
          <w:rFonts w:ascii="Arial" w:eastAsia="Arial" w:hAnsi="Arial" w:cs="Arial"/>
          <w:spacing w:val="2"/>
        </w:rPr>
        <w:t>g</w:t>
      </w:r>
      <w:r>
        <w:rPr>
          <w:rFonts w:ascii="Arial" w:eastAsia="Arial" w:hAnsi="Arial" w:cs="Arial"/>
        </w:rPr>
        <w:t>n</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cant</w:t>
      </w:r>
      <w:r>
        <w:rPr>
          <w:rFonts w:ascii="Arial" w:eastAsia="Arial" w:hAnsi="Arial" w:cs="Arial"/>
          <w:spacing w:val="9"/>
        </w:rPr>
        <w:t xml:space="preserve"> </w:t>
      </w:r>
      <w:r>
        <w:rPr>
          <w:rFonts w:ascii="Arial" w:eastAsia="Arial" w:hAnsi="Arial" w:cs="Arial"/>
        </w:rPr>
        <w:t>cha</w:t>
      </w:r>
      <w:r>
        <w:rPr>
          <w:rFonts w:ascii="Arial" w:eastAsia="Arial" w:hAnsi="Arial" w:cs="Arial"/>
          <w:spacing w:val="-3"/>
        </w:rPr>
        <w:t>n</w:t>
      </w:r>
      <w:r>
        <w:rPr>
          <w:rFonts w:ascii="Arial" w:eastAsia="Arial" w:hAnsi="Arial" w:cs="Arial"/>
          <w:spacing w:val="2"/>
        </w:rPr>
        <w:t>g</w:t>
      </w:r>
      <w:r>
        <w:rPr>
          <w:rFonts w:ascii="Arial" w:eastAsia="Arial" w:hAnsi="Arial" w:cs="Arial"/>
        </w:rPr>
        <w:t>es</w:t>
      </w:r>
      <w:r>
        <w:rPr>
          <w:rFonts w:ascii="Arial" w:eastAsia="Arial" w:hAnsi="Arial" w:cs="Arial"/>
          <w:spacing w:val="8"/>
        </w:rPr>
        <w:t xml:space="preserve"> </w:t>
      </w:r>
      <w:r>
        <w:rPr>
          <w:rFonts w:ascii="Arial" w:eastAsia="Arial" w:hAnsi="Arial" w:cs="Arial"/>
        </w:rPr>
        <w:t>ha</w:t>
      </w:r>
      <w:r>
        <w:rPr>
          <w:rFonts w:ascii="Arial" w:eastAsia="Arial" w:hAnsi="Arial" w:cs="Arial"/>
          <w:spacing w:val="-2"/>
        </w:rPr>
        <w:t>v</w:t>
      </w:r>
      <w:r>
        <w:rPr>
          <w:rFonts w:ascii="Arial" w:eastAsia="Arial" w:hAnsi="Arial" w:cs="Arial"/>
        </w:rPr>
        <w:t>e</w:t>
      </w:r>
      <w:r>
        <w:rPr>
          <w:rFonts w:ascii="Arial" w:eastAsia="Arial" w:hAnsi="Arial" w:cs="Arial"/>
          <w:spacing w:val="10"/>
        </w:rPr>
        <w:t xml:space="preserve"> </w:t>
      </w:r>
      <w:r>
        <w:rPr>
          <w:rFonts w:ascii="Arial" w:eastAsia="Arial" w:hAnsi="Arial" w:cs="Arial"/>
        </w:rPr>
        <w:t xml:space="preserve">been </w:t>
      </w:r>
      <w:r>
        <w:rPr>
          <w:rFonts w:ascii="Arial" w:eastAsia="Arial" w:hAnsi="Arial" w:cs="Arial"/>
          <w:spacing w:val="1"/>
        </w:rPr>
        <w:t>m</w:t>
      </w:r>
      <w:r>
        <w:rPr>
          <w:rFonts w:ascii="Arial" w:eastAsia="Arial" w:hAnsi="Arial" w:cs="Arial"/>
        </w:rPr>
        <w:t>ade,</w:t>
      </w:r>
      <w:r>
        <w:rPr>
          <w:rFonts w:ascii="Arial" w:eastAsia="Arial" w:hAnsi="Arial" w:cs="Arial"/>
          <w:spacing w:val="4"/>
        </w:rPr>
        <w:t xml:space="preserve"> </w:t>
      </w:r>
      <w:r>
        <w:rPr>
          <w:rFonts w:ascii="Arial" w:eastAsia="Arial" w:hAnsi="Arial" w:cs="Arial"/>
        </w:rPr>
        <w:t>or</w:t>
      </w:r>
      <w:r>
        <w:rPr>
          <w:rFonts w:ascii="Arial" w:eastAsia="Arial" w:hAnsi="Arial" w:cs="Arial"/>
          <w:spacing w:val="4"/>
        </w:rPr>
        <w:t xml:space="preserve"> </w:t>
      </w:r>
      <w:r>
        <w:rPr>
          <w:rFonts w:ascii="Arial" w:eastAsia="Arial" w:hAnsi="Arial" w:cs="Arial"/>
        </w:rPr>
        <w:t>a</w:t>
      </w:r>
      <w:r>
        <w:rPr>
          <w:rFonts w:ascii="Arial" w:eastAsia="Arial" w:hAnsi="Arial" w:cs="Arial"/>
          <w:spacing w:val="1"/>
        </w:rPr>
        <w:t>r</w:t>
      </w:r>
      <w:r>
        <w:rPr>
          <w:rFonts w:ascii="Arial" w:eastAsia="Arial" w:hAnsi="Arial" w:cs="Arial"/>
        </w:rPr>
        <w:t>e</w:t>
      </w:r>
      <w:r>
        <w:rPr>
          <w:rFonts w:ascii="Arial" w:eastAsia="Arial" w:hAnsi="Arial" w:cs="Arial"/>
          <w:spacing w:val="3"/>
        </w:rPr>
        <w:t xml:space="preserve"> </w:t>
      </w:r>
      <w:r>
        <w:rPr>
          <w:rFonts w:ascii="Arial" w:eastAsia="Arial" w:hAnsi="Arial" w:cs="Arial"/>
        </w:rPr>
        <w:t>e</w:t>
      </w:r>
      <w:r>
        <w:rPr>
          <w:rFonts w:ascii="Arial" w:eastAsia="Arial" w:hAnsi="Arial" w:cs="Arial"/>
          <w:spacing w:val="-2"/>
        </w:rPr>
        <w:t>x</w:t>
      </w:r>
      <w:r>
        <w:rPr>
          <w:rFonts w:ascii="Arial" w:eastAsia="Arial" w:hAnsi="Arial" w:cs="Arial"/>
        </w:rPr>
        <w:t>pec</w:t>
      </w:r>
      <w:r>
        <w:rPr>
          <w:rFonts w:ascii="Arial" w:eastAsia="Arial" w:hAnsi="Arial" w:cs="Arial"/>
          <w:spacing w:val="1"/>
        </w:rPr>
        <w:t>t</w:t>
      </w:r>
      <w:r>
        <w:rPr>
          <w:rFonts w:ascii="Arial" w:eastAsia="Arial" w:hAnsi="Arial" w:cs="Arial"/>
        </w:rPr>
        <w:t xml:space="preserve">ed </w:t>
      </w:r>
      <w:r>
        <w:rPr>
          <w:rFonts w:ascii="Arial" w:eastAsia="Arial" w:hAnsi="Arial" w:cs="Arial"/>
          <w:spacing w:val="1"/>
        </w:rPr>
        <w:t>t</w:t>
      </w:r>
      <w:r>
        <w:rPr>
          <w:rFonts w:ascii="Arial" w:eastAsia="Arial" w:hAnsi="Arial" w:cs="Arial"/>
        </w:rPr>
        <w:t>o</w:t>
      </w:r>
      <w:r>
        <w:rPr>
          <w:rFonts w:ascii="Arial" w:eastAsia="Arial" w:hAnsi="Arial" w:cs="Arial"/>
          <w:spacing w:val="3"/>
        </w:rPr>
        <w:t xml:space="preserve"> </w:t>
      </w:r>
      <w:r>
        <w:rPr>
          <w:rFonts w:ascii="Arial" w:eastAsia="Arial" w:hAnsi="Arial" w:cs="Arial"/>
        </w:rPr>
        <w:t>be</w:t>
      </w:r>
      <w:r>
        <w:rPr>
          <w:rFonts w:ascii="Arial" w:eastAsia="Arial" w:hAnsi="Arial" w:cs="Arial"/>
          <w:spacing w:val="3"/>
        </w:rPr>
        <w:t xml:space="preserve"> </w:t>
      </w:r>
      <w:r>
        <w:rPr>
          <w:rFonts w:ascii="Arial" w:eastAsia="Arial" w:hAnsi="Arial" w:cs="Arial"/>
          <w:spacing w:val="1"/>
        </w:rPr>
        <w:t>m</w:t>
      </w:r>
      <w:r>
        <w:rPr>
          <w:rFonts w:ascii="Arial" w:eastAsia="Arial" w:hAnsi="Arial" w:cs="Arial"/>
        </w:rPr>
        <w:t>ade,</w:t>
      </w:r>
      <w:r>
        <w:rPr>
          <w:rFonts w:ascii="Arial" w:eastAsia="Arial" w:hAnsi="Arial" w:cs="Arial"/>
          <w:spacing w:val="4"/>
        </w:rPr>
        <w:t xml:space="preserve"> </w:t>
      </w:r>
      <w:r>
        <w:rPr>
          <w:rFonts w:ascii="Arial" w:eastAsia="Arial" w:hAnsi="Arial" w:cs="Arial"/>
        </w:rPr>
        <w:t>conce</w:t>
      </w:r>
      <w:r>
        <w:rPr>
          <w:rFonts w:ascii="Arial" w:eastAsia="Arial" w:hAnsi="Arial" w:cs="Arial"/>
          <w:spacing w:val="1"/>
        </w:rPr>
        <w:t>r</w:t>
      </w:r>
      <w:r>
        <w:rPr>
          <w:rFonts w:ascii="Arial" w:eastAsia="Arial" w:hAnsi="Arial" w:cs="Arial"/>
        </w:rPr>
        <w:t>n</w:t>
      </w:r>
      <w:r>
        <w:rPr>
          <w:rFonts w:ascii="Arial" w:eastAsia="Arial" w:hAnsi="Arial" w:cs="Arial"/>
          <w:spacing w:val="-4"/>
        </w:rPr>
        <w:t>i</w:t>
      </w:r>
      <w:r>
        <w:rPr>
          <w:rFonts w:ascii="Arial" w:eastAsia="Arial" w:hAnsi="Arial" w:cs="Arial"/>
        </w:rPr>
        <w:t>ng</w:t>
      </w:r>
      <w:r>
        <w:rPr>
          <w:rFonts w:ascii="Arial" w:eastAsia="Arial" w:hAnsi="Arial" w:cs="Arial"/>
          <w:spacing w:val="5"/>
        </w:rPr>
        <w:t xml:space="preserve"> </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rPr>
        <w:t>p</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rPr>
        <w:t>,</w:t>
      </w:r>
      <w:r>
        <w:rPr>
          <w:rFonts w:ascii="Arial" w:eastAsia="Arial" w:hAnsi="Arial" w:cs="Arial"/>
          <w:spacing w:val="4"/>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g</w:t>
      </w:r>
      <w:r>
        <w:rPr>
          <w:rFonts w:ascii="Arial" w:eastAsia="Arial" w:hAnsi="Arial" w:cs="Arial"/>
        </w:rPr>
        <w:t>u</w:t>
      </w:r>
      <w:r>
        <w:rPr>
          <w:rFonts w:ascii="Arial" w:eastAsia="Arial" w:hAnsi="Arial" w:cs="Arial"/>
          <w:spacing w:val="-1"/>
        </w:rPr>
        <w:t>l</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spacing w:val="-3"/>
        </w:rPr>
        <w:t>o</w:t>
      </w:r>
      <w:r>
        <w:rPr>
          <w:rFonts w:ascii="Arial" w:eastAsia="Arial" w:hAnsi="Arial" w:cs="Arial"/>
        </w:rPr>
        <w:t>ns,</w:t>
      </w:r>
      <w:r>
        <w:rPr>
          <w:rFonts w:ascii="Arial" w:eastAsia="Arial" w:hAnsi="Arial" w:cs="Arial"/>
          <w:spacing w:val="4"/>
        </w:rPr>
        <w:t xml:space="preserve"> </w:t>
      </w:r>
      <w:r>
        <w:rPr>
          <w:rFonts w:ascii="Arial" w:eastAsia="Arial" w:hAnsi="Arial" w:cs="Arial"/>
        </w:rPr>
        <w:t>ope</w:t>
      </w:r>
      <w:r>
        <w:rPr>
          <w:rFonts w:ascii="Arial" w:eastAsia="Arial" w:hAnsi="Arial" w:cs="Arial"/>
          <w:spacing w:val="1"/>
        </w:rPr>
        <w:t>r</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rPr>
        <w:t>onal p</w:t>
      </w:r>
      <w:r>
        <w:rPr>
          <w:rFonts w:ascii="Arial" w:eastAsia="Arial" w:hAnsi="Arial" w:cs="Arial"/>
          <w:spacing w:val="1"/>
        </w:rPr>
        <w:t>r</w:t>
      </w:r>
      <w:r>
        <w:rPr>
          <w:rFonts w:ascii="Arial" w:eastAsia="Arial" w:hAnsi="Arial" w:cs="Arial"/>
        </w:rPr>
        <w:t>ocedu</w:t>
      </w:r>
      <w:r>
        <w:rPr>
          <w:rFonts w:ascii="Arial" w:eastAsia="Arial" w:hAnsi="Arial" w:cs="Arial"/>
          <w:spacing w:val="1"/>
        </w:rPr>
        <w:t>r</w:t>
      </w:r>
      <w:r>
        <w:rPr>
          <w:rFonts w:ascii="Arial" w:eastAsia="Arial" w:hAnsi="Arial" w:cs="Arial"/>
        </w:rPr>
        <w:t>es</w:t>
      </w:r>
      <w:r>
        <w:rPr>
          <w:rFonts w:ascii="Arial" w:eastAsia="Arial" w:hAnsi="Arial" w:cs="Arial"/>
          <w:spacing w:val="-1"/>
        </w:rPr>
        <w:t xml:space="preserve"> </w:t>
      </w:r>
      <w:r>
        <w:rPr>
          <w:rFonts w:ascii="Arial" w:eastAsia="Arial" w:hAnsi="Arial" w:cs="Arial"/>
        </w:rPr>
        <w:t>or any</w:t>
      </w:r>
      <w:r>
        <w:rPr>
          <w:rFonts w:ascii="Arial" w:eastAsia="Arial" w:hAnsi="Arial" w:cs="Arial"/>
          <w:spacing w:val="-1"/>
        </w:rPr>
        <w:t xml:space="preserve"> </w:t>
      </w:r>
      <w:r>
        <w:rPr>
          <w:rFonts w:ascii="Arial" w:eastAsia="Arial" w:hAnsi="Arial" w:cs="Arial"/>
        </w:rPr>
        <w:t>o</w:t>
      </w:r>
      <w:r>
        <w:rPr>
          <w:rFonts w:ascii="Arial" w:eastAsia="Arial" w:hAnsi="Arial" w:cs="Arial"/>
          <w:spacing w:val="1"/>
        </w:rPr>
        <w:t>t</w:t>
      </w:r>
      <w:r>
        <w:rPr>
          <w:rFonts w:ascii="Arial" w:eastAsia="Arial" w:hAnsi="Arial" w:cs="Arial"/>
        </w:rPr>
        <w:t>h</w:t>
      </w:r>
      <w:r>
        <w:rPr>
          <w:rFonts w:ascii="Arial" w:eastAsia="Arial" w:hAnsi="Arial" w:cs="Arial"/>
          <w:spacing w:val="-3"/>
        </w:rPr>
        <w:t>e</w:t>
      </w:r>
      <w:r>
        <w:rPr>
          <w:rFonts w:ascii="Arial" w:eastAsia="Arial" w:hAnsi="Arial" w:cs="Arial"/>
        </w:rPr>
        <w:t xml:space="preserve">r </w:t>
      </w:r>
      <w:r>
        <w:rPr>
          <w:rFonts w:ascii="Arial" w:eastAsia="Arial" w:hAnsi="Arial" w:cs="Arial"/>
          <w:spacing w:val="1"/>
        </w:rPr>
        <w:t>m</w:t>
      </w:r>
      <w:r>
        <w:rPr>
          <w:rFonts w:ascii="Arial" w:eastAsia="Arial" w:hAnsi="Arial" w:cs="Arial"/>
        </w:rPr>
        <w:t>a</w:t>
      </w:r>
      <w:r>
        <w:rPr>
          <w:rFonts w:ascii="Arial" w:eastAsia="Arial" w:hAnsi="Arial" w:cs="Arial"/>
          <w:spacing w:val="-1"/>
        </w:rPr>
        <w:t>t</w:t>
      </w:r>
      <w:r>
        <w:rPr>
          <w:rFonts w:ascii="Arial" w:eastAsia="Arial" w:hAnsi="Arial" w:cs="Arial"/>
          <w:spacing w:val="1"/>
        </w:rPr>
        <w:t>t</w:t>
      </w:r>
      <w:r>
        <w:rPr>
          <w:rFonts w:ascii="Arial" w:eastAsia="Arial" w:hAnsi="Arial" w:cs="Arial"/>
        </w:rPr>
        <w:t xml:space="preserve">er </w:t>
      </w:r>
      <w:r>
        <w:rPr>
          <w:rFonts w:ascii="Arial" w:eastAsia="Arial" w:hAnsi="Arial" w:cs="Arial"/>
          <w:spacing w:val="-3"/>
        </w:rPr>
        <w:t>w</w:t>
      </w:r>
      <w:r>
        <w:rPr>
          <w:rFonts w:ascii="Arial" w:eastAsia="Arial" w:hAnsi="Arial" w:cs="Arial"/>
        </w:rPr>
        <w:t>h</w:t>
      </w:r>
      <w:r>
        <w:rPr>
          <w:rFonts w:ascii="Arial" w:eastAsia="Arial" w:hAnsi="Arial" w:cs="Arial"/>
          <w:spacing w:val="-1"/>
        </w:rPr>
        <w:t>i</w:t>
      </w:r>
      <w:r>
        <w:rPr>
          <w:rFonts w:ascii="Arial" w:eastAsia="Arial" w:hAnsi="Arial" w:cs="Arial"/>
        </w:rPr>
        <w:t>ch</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r</w:t>
      </w:r>
      <w:r>
        <w:rPr>
          <w:rFonts w:ascii="Arial" w:eastAsia="Arial" w:hAnsi="Arial" w:cs="Arial"/>
        </w:rPr>
        <w:t>e</w:t>
      </w:r>
      <w:r>
        <w:rPr>
          <w:rFonts w:ascii="Arial" w:eastAsia="Arial" w:hAnsi="Arial" w:cs="Arial"/>
          <w:spacing w:val="-1"/>
        </w:rPr>
        <w:t>l</w:t>
      </w:r>
      <w:r>
        <w:rPr>
          <w:rFonts w:ascii="Arial" w:eastAsia="Arial" w:hAnsi="Arial" w:cs="Arial"/>
        </w:rPr>
        <w:t>e</w:t>
      </w:r>
      <w:r>
        <w:rPr>
          <w:rFonts w:ascii="Arial" w:eastAsia="Arial" w:hAnsi="Arial" w:cs="Arial"/>
          <w:spacing w:val="-2"/>
        </w:rPr>
        <w:t>v</w:t>
      </w:r>
      <w:r>
        <w:rPr>
          <w:rFonts w:ascii="Arial" w:eastAsia="Arial" w:hAnsi="Arial" w:cs="Arial"/>
        </w:rPr>
        <w:t>ant</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
        </w:rPr>
        <w:t xml:space="preserve"> t</w:t>
      </w:r>
      <w:r>
        <w:rPr>
          <w:rFonts w:ascii="Arial" w:eastAsia="Arial" w:hAnsi="Arial" w:cs="Arial"/>
        </w:rPr>
        <w:t>he</w:t>
      </w:r>
      <w:r>
        <w:rPr>
          <w:rFonts w:ascii="Arial" w:eastAsia="Arial" w:hAnsi="Arial" w:cs="Arial"/>
          <w:spacing w:val="-2"/>
        </w:rPr>
        <w:t xml:space="preserve"> </w:t>
      </w:r>
      <w:r>
        <w:rPr>
          <w:rFonts w:ascii="Arial" w:eastAsia="Arial" w:hAnsi="Arial" w:cs="Arial"/>
        </w:rPr>
        <w:t>pe</w:t>
      </w:r>
      <w:r>
        <w:rPr>
          <w:rFonts w:ascii="Arial" w:eastAsia="Arial" w:hAnsi="Arial" w:cs="Arial"/>
          <w:spacing w:val="-2"/>
        </w:rPr>
        <w:t>r</w:t>
      </w:r>
      <w:r>
        <w:rPr>
          <w:rFonts w:ascii="Arial" w:eastAsia="Arial" w:hAnsi="Arial" w:cs="Arial"/>
          <w:spacing w:val="1"/>
        </w:rPr>
        <w:t>f</w:t>
      </w:r>
      <w:r>
        <w:rPr>
          <w:rFonts w:ascii="Arial" w:eastAsia="Arial" w:hAnsi="Arial" w:cs="Arial"/>
        </w:rPr>
        <w:t>o</w:t>
      </w:r>
      <w:r>
        <w:rPr>
          <w:rFonts w:ascii="Arial" w:eastAsia="Arial" w:hAnsi="Arial" w:cs="Arial"/>
          <w:spacing w:val="-2"/>
        </w:rPr>
        <w:t>r</w:t>
      </w:r>
      <w:r>
        <w:rPr>
          <w:rFonts w:ascii="Arial" w:eastAsia="Arial" w:hAnsi="Arial" w:cs="Arial"/>
          <w:spacing w:val="1"/>
        </w:rPr>
        <w:t>m</w:t>
      </w:r>
      <w:r>
        <w:rPr>
          <w:rFonts w:ascii="Arial" w:eastAsia="Arial" w:hAnsi="Arial" w:cs="Arial"/>
        </w:rPr>
        <w:t>ance</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V</w:t>
      </w:r>
      <w:r>
        <w:rPr>
          <w:rFonts w:ascii="Arial" w:eastAsia="Arial" w:hAnsi="Arial" w:cs="Arial"/>
        </w:rPr>
        <w:t>TS pe</w:t>
      </w:r>
      <w:r>
        <w:rPr>
          <w:rFonts w:ascii="Arial" w:eastAsia="Arial" w:hAnsi="Arial" w:cs="Arial"/>
          <w:spacing w:val="1"/>
        </w:rPr>
        <w:t>r</w:t>
      </w:r>
      <w:r>
        <w:rPr>
          <w:rFonts w:ascii="Arial" w:eastAsia="Arial" w:hAnsi="Arial" w:cs="Arial"/>
        </w:rPr>
        <w:t>sonne</w:t>
      </w:r>
      <w:r>
        <w:rPr>
          <w:rFonts w:ascii="Arial" w:eastAsia="Arial" w:hAnsi="Arial" w:cs="Arial"/>
          <w:spacing w:val="-1"/>
        </w:rPr>
        <w:t>l</w:t>
      </w:r>
      <w:r>
        <w:rPr>
          <w:rFonts w:ascii="Arial" w:eastAsia="Arial" w:hAnsi="Arial" w:cs="Arial"/>
        </w:rPr>
        <w:t>.</w:t>
      </w:r>
    </w:p>
    <w:p w:rsidR="000A5570" w:rsidRDefault="00863EB5">
      <w:pPr>
        <w:tabs>
          <w:tab w:val="left" w:pos="1000"/>
        </w:tabs>
        <w:spacing w:before="70" w:after="0" w:line="240" w:lineRule="auto"/>
        <w:ind w:left="1019" w:right="94" w:hanging="360"/>
        <w:jc w:val="both"/>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b/>
          <w:bCs/>
          <w:spacing w:val="-4"/>
        </w:rPr>
        <w:t>C</w:t>
      </w:r>
      <w:r>
        <w:rPr>
          <w:rFonts w:ascii="Arial" w:eastAsia="Arial" w:hAnsi="Arial" w:cs="Arial"/>
          <w:b/>
          <w:bCs/>
          <w:spacing w:val="-3"/>
        </w:rPr>
        <w:t>o</w:t>
      </w:r>
      <w:r>
        <w:rPr>
          <w:rFonts w:ascii="Arial" w:eastAsia="Arial" w:hAnsi="Arial" w:cs="Arial"/>
          <w:b/>
          <w:bCs/>
          <w:spacing w:val="-2"/>
        </w:rPr>
        <w:t>m</w:t>
      </w:r>
      <w:r>
        <w:rPr>
          <w:rFonts w:ascii="Arial" w:eastAsia="Arial" w:hAnsi="Arial" w:cs="Arial"/>
          <w:b/>
          <w:bCs/>
          <w:spacing w:val="-5"/>
        </w:rPr>
        <w:t>p</w:t>
      </w:r>
      <w:r>
        <w:rPr>
          <w:rFonts w:ascii="Arial" w:eastAsia="Arial" w:hAnsi="Arial" w:cs="Arial"/>
          <w:b/>
          <w:bCs/>
          <w:spacing w:val="-3"/>
        </w:rPr>
        <w:t>e</w:t>
      </w:r>
      <w:r>
        <w:rPr>
          <w:rFonts w:ascii="Arial" w:eastAsia="Arial" w:hAnsi="Arial" w:cs="Arial"/>
          <w:b/>
          <w:bCs/>
          <w:spacing w:val="-4"/>
        </w:rPr>
        <w:t>t</w:t>
      </w:r>
      <w:r>
        <w:rPr>
          <w:rFonts w:ascii="Arial" w:eastAsia="Arial" w:hAnsi="Arial" w:cs="Arial"/>
          <w:b/>
          <w:bCs/>
          <w:spacing w:val="-3"/>
        </w:rPr>
        <w:t>e</w:t>
      </w:r>
      <w:r>
        <w:rPr>
          <w:rFonts w:ascii="Arial" w:eastAsia="Arial" w:hAnsi="Arial" w:cs="Arial"/>
          <w:b/>
          <w:bCs/>
          <w:spacing w:val="-5"/>
        </w:rPr>
        <w:t>n</w:t>
      </w:r>
      <w:r>
        <w:rPr>
          <w:rFonts w:ascii="Arial" w:eastAsia="Arial" w:hAnsi="Arial" w:cs="Arial"/>
          <w:b/>
          <w:bCs/>
        </w:rPr>
        <w:t xml:space="preserve">t </w:t>
      </w:r>
      <w:r>
        <w:rPr>
          <w:rFonts w:ascii="Arial" w:eastAsia="Arial" w:hAnsi="Arial" w:cs="Arial"/>
          <w:b/>
          <w:bCs/>
          <w:spacing w:val="3"/>
        </w:rPr>
        <w:t xml:space="preserve"> </w:t>
      </w:r>
      <w:r>
        <w:rPr>
          <w:rFonts w:ascii="Arial" w:eastAsia="Arial" w:hAnsi="Arial" w:cs="Arial"/>
          <w:b/>
          <w:bCs/>
          <w:spacing w:val="-8"/>
        </w:rPr>
        <w:t>A</w:t>
      </w:r>
      <w:r>
        <w:rPr>
          <w:rFonts w:ascii="Arial" w:eastAsia="Arial" w:hAnsi="Arial" w:cs="Arial"/>
          <w:b/>
          <w:bCs/>
          <w:spacing w:val="-3"/>
        </w:rPr>
        <w:t>u</w:t>
      </w:r>
      <w:r>
        <w:rPr>
          <w:rFonts w:ascii="Arial" w:eastAsia="Arial" w:hAnsi="Arial" w:cs="Arial"/>
          <w:b/>
          <w:bCs/>
          <w:spacing w:val="-2"/>
        </w:rPr>
        <w:t>t</w:t>
      </w:r>
      <w:r>
        <w:rPr>
          <w:rFonts w:ascii="Arial" w:eastAsia="Arial" w:hAnsi="Arial" w:cs="Arial"/>
          <w:b/>
          <w:bCs/>
          <w:spacing w:val="-3"/>
        </w:rPr>
        <w:t>ho</w:t>
      </w:r>
      <w:r>
        <w:rPr>
          <w:rFonts w:ascii="Arial" w:eastAsia="Arial" w:hAnsi="Arial" w:cs="Arial"/>
          <w:b/>
          <w:bCs/>
          <w:spacing w:val="-4"/>
        </w:rPr>
        <w:t>ri</w:t>
      </w:r>
      <w:r>
        <w:rPr>
          <w:rFonts w:ascii="Arial" w:eastAsia="Arial" w:hAnsi="Arial" w:cs="Arial"/>
          <w:b/>
          <w:bCs/>
          <w:spacing w:val="-2"/>
        </w:rPr>
        <w:t>t</w:t>
      </w:r>
      <w:r>
        <w:rPr>
          <w:rFonts w:ascii="Arial" w:eastAsia="Arial" w:hAnsi="Arial" w:cs="Arial"/>
          <w:b/>
          <w:bCs/>
        </w:rPr>
        <w:t>y</w:t>
      </w:r>
      <w:r>
        <w:rPr>
          <w:rFonts w:ascii="Arial" w:eastAsia="Arial" w:hAnsi="Arial" w:cs="Arial"/>
          <w:b/>
          <w:bCs/>
          <w:spacing w:val="59"/>
        </w:rPr>
        <w:t xml:space="preserve"> </w:t>
      </w:r>
      <w:r>
        <w:rPr>
          <w:rFonts w:ascii="Arial" w:eastAsia="Arial" w:hAnsi="Arial" w:cs="Arial"/>
          <w:spacing w:val="-1"/>
        </w:rPr>
        <w:t>i</w:t>
      </w:r>
      <w:r>
        <w:rPr>
          <w:rFonts w:ascii="Arial" w:eastAsia="Arial" w:hAnsi="Arial" w:cs="Arial"/>
        </w:rPr>
        <w:t xml:space="preserve">s  </w:t>
      </w:r>
      <w:r>
        <w:rPr>
          <w:rFonts w:ascii="Arial" w:eastAsia="Arial" w:hAnsi="Arial" w:cs="Arial"/>
          <w:spacing w:val="-3"/>
        </w:rPr>
        <w:t>a</w:t>
      </w:r>
      <w:r>
        <w:rPr>
          <w:rFonts w:ascii="Arial" w:eastAsia="Arial" w:hAnsi="Arial" w:cs="Arial"/>
        </w:rPr>
        <w:t>n</w:t>
      </w:r>
      <w:r>
        <w:rPr>
          <w:rFonts w:ascii="Arial" w:eastAsia="Arial" w:hAnsi="Arial" w:cs="Arial"/>
          <w:spacing w:val="61"/>
        </w:rPr>
        <w:t xml:space="preserve"> </w:t>
      </w:r>
      <w:r>
        <w:rPr>
          <w:rFonts w:ascii="Arial" w:eastAsia="Arial" w:hAnsi="Arial" w:cs="Arial"/>
          <w:spacing w:val="-3"/>
        </w:rPr>
        <w:t>au</w:t>
      </w:r>
      <w:r>
        <w:rPr>
          <w:rFonts w:ascii="Arial" w:eastAsia="Arial" w:hAnsi="Arial" w:cs="Arial"/>
          <w:spacing w:val="-4"/>
        </w:rPr>
        <w:t>t</w:t>
      </w:r>
      <w:r>
        <w:rPr>
          <w:rFonts w:ascii="Arial" w:eastAsia="Arial" w:hAnsi="Arial" w:cs="Arial"/>
          <w:spacing w:val="-3"/>
        </w:rPr>
        <w:t>h</w:t>
      </w:r>
      <w:r>
        <w:rPr>
          <w:rFonts w:ascii="Arial" w:eastAsia="Arial" w:hAnsi="Arial" w:cs="Arial"/>
          <w:spacing w:val="-5"/>
        </w:rPr>
        <w:t>o</w:t>
      </w:r>
      <w:r>
        <w:rPr>
          <w:rFonts w:ascii="Arial" w:eastAsia="Arial" w:hAnsi="Arial" w:cs="Arial"/>
          <w:spacing w:val="-2"/>
        </w:rPr>
        <w:t>r</w:t>
      </w:r>
      <w:r>
        <w:rPr>
          <w:rFonts w:ascii="Arial" w:eastAsia="Arial" w:hAnsi="Arial" w:cs="Arial"/>
          <w:spacing w:val="-4"/>
        </w:rPr>
        <w:t>i</w:t>
      </w:r>
      <w:r>
        <w:rPr>
          <w:rFonts w:ascii="Arial" w:eastAsia="Arial" w:hAnsi="Arial" w:cs="Arial"/>
          <w:spacing w:val="-1"/>
        </w:rPr>
        <w:t>t</w:t>
      </w:r>
      <w:r>
        <w:rPr>
          <w:rFonts w:ascii="Arial" w:eastAsia="Arial" w:hAnsi="Arial" w:cs="Arial"/>
        </w:rPr>
        <w:t>y</w:t>
      </w:r>
      <w:r>
        <w:rPr>
          <w:rFonts w:ascii="Arial" w:eastAsia="Arial" w:hAnsi="Arial" w:cs="Arial"/>
          <w:spacing w:val="59"/>
        </w:rPr>
        <w:t xml:space="preserve"> </w:t>
      </w:r>
      <w:r>
        <w:rPr>
          <w:rFonts w:ascii="Arial" w:eastAsia="Arial" w:hAnsi="Arial" w:cs="Arial"/>
          <w:spacing w:val="-2"/>
        </w:rPr>
        <w:t>m</w:t>
      </w:r>
      <w:r>
        <w:rPr>
          <w:rFonts w:ascii="Arial" w:eastAsia="Arial" w:hAnsi="Arial" w:cs="Arial"/>
          <w:spacing w:val="-5"/>
        </w:rPr>
        <w:t>a</w:t>
      </w:r>
      <w:r>
        <w:rPr>
          <w:rFonts w:ascii="Arial" w:eastAsia="Arial" w:hAnsi="Arial" w:cs="Arial"/>
          <w:spacing w:val="-3"/>
        </w:rPr>
        <w:t>d</w:t>
      </w:r>
      <w:r>
        <w:rPr>
          <w:rFonts w:ascii="Arial" w:eastAsia="Arial" w:hAnsi="Arial" w:cs="Arial"/>
        </w:rPr>
        <w:t>e</w:t>
      </w:r>
      <w:r>
        <w:rPr>
          <w:rFonts w:ascii="Arial" w:eastAsia="Arial" w:hAnsi="Arial" w:cs="Arial"/>
          <w:spacing w:val="61"/>
        </w:rPr>
        <w:t xml:space="preserve"> </w:t>
      </w:r>
      <w:r>
        <w:rPr>
          <w:rFonts w:ascii="Arial" w:eastAsia="Arial" w:hAnsi="Arial" w:cs="Arial"/>
          <w:spacing w:val="-2"/>
        </w:rPr>
        <w:t>r</w:t>
      </w:r>
      <w:r>
        <w:rPr>
          <w:rFonts w:ascii="Arial" w:eastAsia="Arial" w:hAnsi="Arial" w:cs="Arial"/>
          <w:spacing w:val="-5"/>
        </w:rPr>
        <w:t>e</w:t>
      </w:r>
      <w:r>
        <w:rPr>
          <w:rFonts w:ascii="Arial" w:eastAsia="Arial" w:hAnsi="Arial" w:cs="Arial"/>
          <w:spacing w:val="-2"/>
        </w:rPr>
        <w:t>s</w:t>
      </w:r>
      <w:r>
        <w:rPr>
          <w:rFonts w:ascii="Arial" w:eastAsia="Arial" w:hAnsi="Arial" w:cs="Arial"/>
          <w:spacing w:val="-3"/>
        </w:rPr>
        <w:t>po</w:t>
      </w:r>
      <w:r>
        <w:rPr>
          <w:rFonts w:ascii="Arial" w:eastAsia="Arial" w:hAnsi="Arial" w:cs="Arial"/>
          <w:spacing w:val="-5"/>
        </w:rPr>
        <w:t>n</w:t>
      </w:r>
      <w:r>
        <w:rPr>
          <w:rFonts w:ascii="Arial" w:eastAsia="Arial" w:hAnsi="Arial" w:cs="Arial"/>
          <w:spacing w:val="-2"/>
        </w:rPr>
        <w:t>s</w:t>
      </w:r>
      <w:r>
        <w:rPr>
          <w:rFonts w:ascii="Arial" w:eastAsia="Arial" w:hAnsi="Arial" w:cs="Arial"/>
          <w:spacing w:val="-4"/>
        </w:rPr>
        <w:t>i</w:t>
      </w:r>
      <w:r>
        <w:rPr>
          <w:rFonts w:ascii="Arial" w:eastAsia="Arial" w:hAnsi="Arial" w:cs="Arial"/>
          <w:spacing w:val="-3"/>
        </w:rPr>
        <w:t>b</w:t>
      </w:r>
      <w:r>
        <w:rPr>
          <w:rFonts w:ascii="Arial" w:eastAsia="Arial" w:hAnsi="Arial" w:cs="Arial"/>
          <w:spacing w:val="-4"/>
        </w:rPr>
        <w:t>l</w:t>
      </w:r>
      <w:r>
        <w:rPr>
          <w:rFonts w:ascii="Arial" w:eastAsia="Arial" w:hAnsi="Arial" w:cs="Arial"/>
          <w:spacing w:val="-5"/>
        </w:rPr>
        <w:t>e</w:t>
      </w:r>
      <w:r>
        <w:rPr>
          <w:rFonts w:ascii="Arial" w:eastAsia="Arial" w:hAnsi="Arial" w:cs="Arial"/>
        </w:rPr>
        <w:t xml:space="preserve">, </w:t>
      </w:r>
      <w:r>
        <w:rPr>
          <w:rFonts w:ascii="Arial" w:eastAsia="Arial" w:hAnsi="Arial" w:cs="Arial"/>
          <w:spacing w:val="1"/>
        </w:rPr>
        <w:t xml:space="preserve"> </w:t>
      </w:r>
      <w:r>
        <w:rPr>
          <w:rFonts w:ascii="Arial" w:eastAsia="Arial" w:hAnsi="Arial" w:cs="Arial"/>
          <w:spacing w:val="-3"/>
        </w:rPr>
        <w:t>i</w:t>
      </w:r>
      <w:r>
        <w:rPr>
          <w:rFonts w:ascii="Arial" w:eastAsia="Arial" w:hAnsi="Arial" w:cs="Arial"/>
        </w:rPr>
        <w:t>n</w:t>
      </w:r>
      <w:r>
        <w:rPr>
          <w:rFonts w:ascii="Arial" w:eastAsia="Arial" w:hAnsi="Arial" w:cs="Arial"/>
          <w:spacing w:val="61"/>
        </w:rPr>
        <w:t xml:space="preserve"> </w:t>
      </w:r>
      <w:r>
        <w:rPr>
          <w:rFonts w:ascii="Arial" w:eastAsia="Arial" w:hAnsi="Arial" w:cs="Arial"/>
          <w:spacing w:val="-6"/>
        </w:rPr>
        <w:t>w</w:t>
      </w:r>
      <w:r>
        <w:rPr>
          <w:rFonts w:ascii="Arial" w:eastAsia="Arial" w:hAnsi="Arial" w:cs="Arial"/>
          <w:spacing w:val="-3"/>
        </w:rPr>
        <w:t>ho</w:t>
      </w:r>
      <w:r>
        <w:rPr>
          <w:rFonts w:ascii="Arial" w:eastAsia="Arial" w:hAnsi="Arial" w:cs="Arial"/>
          <w:spacing w:val="-4"/>
        </w:rPr>
        <w:t>l</w:t>
      </w:r>
      <w:r>
        <w:rPr>
          <w:rFonts w:ascii="Arial" w:eastAsia="Arial" w:hAnsi="Arial" w:cs="Arial"/>
        </w:rPr>
        <w:t>e</w:t>
      </w:r>
      <w:r>
        <w:rPr>
          <w:rFonts w:ascii="Arial" w:eastAsia="Arial" w:hAnsi="Arial" w:cs="Arial"/>
          <w:spacing w:val="61"/>
        </w:rPr>
        <w:t xml:space="preserve"> </w:t>
      </w:r>
      <w:r>
        <w:rPr>
          <w:rFonts w:ascii="Arial" w:eastAsia="Arial" w:hAnsi="Arial" w:cs="Arial"/>
          <w:spacing w:val="-3"/>
        </w:rPr>
        <w:t>o</w:t>
      </w:r>
      <w:r>
        <w:rPr>
          <w:rFonts w:ascii="Arial" w:eastAsia="Arial" w:hAnsi="Arial" w:cs="Arial"/>
        </w:rPr>
        <w:t xml:space="preserve">r </w:t>
      </w:r>
      <w:r>
        <w:rPr>
          <w:rFonts w:ascii="Arial" w:eastAsia="Arial" w:hAnsi="Arial" w:cs="Arial"/>
          <w:spacing w:val="1"/>
        </w:rPr>
        <w:t xml:space="preserve"> </w:t>
      </w:r>
      <w:r>
        <w:rPr>
          <w:rFonts w:ascii="Arial" w:eastAsia="Arial" w:hAnsi="Arial" w:cs="Arial"/>
          <w:spacing w:val="-4"/>
        </w:rPr>
        <w:t>i</w:t>
      </w:r>
      <w:r>
        <w:rPr>
          <w:rFonts w:ascii="Arial" w:eastAsia="Arial" w:hAnsi="Arial" w:cs="Arial"/>
        </w:rPr>
        <w:t>n</w:t>
      </w:r>
      <w:r>
        <w:rPr>
          <w:rFonts w:ascii="Arial" w:eastAsia="Arial" w:hAnsi="Arial" w:cs="Arial"/>
          <w:spacing w:val="61"/>
        </w:rPr>
        <w:t xml:space="preserve"> </w:t>
      </w:r>
      <w:r>
        <w:rPr>
          <w:rFonts w:ascii="Arial" w:eastAsia="Arial" w:hAnsi="Arial" w:cs="Arial"/>
          <w:spacing w:val="-3"/>
        </w:rPr>
        <w:t>pa</w:t>
      </w:r>
      <w:r>
        <w:rPr>
          <w:rFonts w:ascii="Arial" w:eastAsia="Arial" w:hAnsi="Arial" w:cs="Arial"/>
          <w:spacing w:val="-4"/>
        </w:rPr>
        <w:t>rt</w:t>
      </w:r>
      <w:r>
        <w:rPr>
          <w:rFonts w:ascii="Arial" w:eastAsia="Arial" w:hAnsi="Arial" w:cs="Arial"/>
        </w:rPr>
        <w:t xml:space="preserve">, </w:t>
      </w:r>
      <w:r>
        <w:rPr>
          <w:rFonts w:ascii="Arial" w:eastAsia="Arial" w:hAnsi="Arial" w:cs="Arial"/>
          <w:spacing w:val="1"/>
        </w:rPr>
        <w:t xml:space="preserve"> </w:t>
      </w:r>
      <w:r>
        <w:rPr>
          <w:rFonts w:ascii="Arial" w:eastAsia="Arial" w:hAnsi="Arial" w:cs="Arial"/>
          <w:spacing w:val="-3"/>
        </w:rPr>
        <w:t>b</w:t>
      </w:r>
      <w:r>
        <w:rPr>
          <w:rFonts w:ascii="Arial" w:eastAsia="Arial" w:hAnsi="Arial" w:cs="Arial"/>
        </w:rPr>
        <w:t>y</w:t>
      </w:r>
      <w:r>
        <w:rPr>
          <w:rFonts w:ascii="Arial" w:eastAsia="Arial" w:hAnsi="Arial" w:cs="Arial"/>
          <w:spacing w:val="59"/>
        </w:rPr>
        <w:t xml:space="preserve"> </w:t>
      </w:r>
      <w:r>
        <w:rPr>
          <w:rFonts w:ascii="Arial" w:eastAsia="Arial" w:hAnsi="Arial" w:cs="Arial"/>
          <w:spacing w:val="-1"/>
        </w:rPr>
        <w:t>t</w:t>
      </w:r>
      <w:r>
        <w:rPr>
          <w:rFonts w:ascii="Arial" w:eastAsia="Arial" w:hAnsi="Arial" w:cs="Arial"/>
          <w:spacing w:val="-5"/>
        </w:rPr>
        <w:t>h</w:t>
      </w:r>
      <w:r>
        <w:rPr>
          <w:rFonts w:ascii="Arial" w:eastAsia="Arial" w:hAnsi="Arial" w:cs="Arial"/>
        </w:rPr>
        <w:t xml:space="preserve">e </w:t>
      </w:r>
      <w:r>
        <w:rPr>
          <w:rFonts w:ascii="Arial" w:eastAsia="Arial" w:hAnsi="Arial" w:cs="Arial"/>
          <w:spacing w:val="-1"/>
        </w:rPr>
        <w:t>G</w:t>
      </w:r>
      <w:r>
        <w:rPr>
          <w:rFonts w:ascii="Arial" w:eastAsia="Arial" w:hAnsi="Arial" w:cs="Arial"/>
          <w:spacing w:val="-3"/>
        </w:rPr>
        <w:t>o</w:t>
      </w:r>
      <w:r>
        <w:rPr>
          <w:rFonts w:ascii="Arial" w:eastAsia="Arial" w:hAnsi="Arial" w:cs="Arial"/>
          <w:spacing w:val="-5"/>
        </w:rPr>
        <w:t>ve</w:t>
      </w:r>
      <w:r>
        <w:rPr>
          <w:rFonts w:ascii="Arial" w:eastAsia="Arial" w:hAnsi="Arial" w:cs="Arial"/>
          <w:spacing w:val="-2"/>
        </w:rPr>
        <w:t>r</w:t>
      </w:r>
      <w:r>
        <w:rPr>
          <w:rFonts w:ascii="Arial" w:eastAsia="Arial" w:hAnsi="Arial" w:cs="Arial"/>
          <w:spacing w:val="-5"/>
        </w:rPr>
        <w:t>n</w:t>
      </w:r>
      <w:r>
        <w:rPr>
          <w:rFonts w:ascii="Arial" w:eastAsia="Arial" w:hAnsi="Arial" w:cs="Arial"/>
          <w:spacing w:val="-2"/>
        </w:rPr>
        <w:t>m</w:t>
      </w:r>
      <w:r>
        <w:rPr>
          <w:rFonts w:ascii="Arial" w:eastAsia="Arial" w:hAnsi="Arial" w:cs="Arial"/>
          <w:spacing w:val="-3"/>
        </w:rPr>
        <w:t>e</w:t>
      </w:r>
      <w:r>
        <w:rPr>
          <w:rFonts w:ascii="Arial" w:eastAsia="Arial" w:hAnsi="Arial" w:cs="Arial"/>
          <w:spacing w:val="-5"/>
        </w:rPr>
        <w:t>n</w:t>
      </w:r>
      <w:r>
        <w:rPr>
          <w:rFonts w:ascii="Arial" w:eastAsia="Arial" w:hAnsi="Arial" w:cs="Arial"/>
        </w:rPr>
        <w:t>t</w:t>
      </w:r>
      <w:r>
        <w:rPr>
          <w:rFonts w:ascii="Arial" w:eastAsia="Arial" w:hAnsi="Arial" w:cs="Arial"/>
          <w:spacing w:val="3"/>
        </w:rPr>
        <w:t xml:space="preserve"> </w:t>
      </w:r>
      <w:r>
        <w:rPr>
          <w:rFonts w:ascii="Arial" w:eastAsia="Arial" w:hAnsi="Arial" w:cs="Arial"/>
          <w:spacing w:val="-1"/>
        </w:rPr>
        <w:t>f</w:t>
      </w:r>
      <w:r>
        <w:rPr>
          <w:rFonts w:ascii="Arial" w:eastAsia="Arial" w:hAnsi="Arial" w:cs="Arial"/>
          <w:spacing w:val="-5"/>
        </w:rPr>
        <w:t>o</w:t>
      </w:r>
      <w:r>
        <w:rPr>
          <w:rFonts w:ascii="Arial" w:eastAsia="Arial" w:hAnsi="Arial" w:cs="Arial"/>
        </w:rPr>
        <w:t>r</w:t>
      </w:r>
      <w:r>
        <w:rPr>
          <w:rFonts w:ascii="Arial" w:eastAsia="Arial" w:hAnsi="Arial" w:cs="Arial"/>
          <w:spacing w:val="3"/>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e</w:t>
      </w:r>
      <w:r>
        <w:rPr>
          <w:rFonts w:ascii="Arial" w:eastAsia="Arial" w:hAnsi="Arial" w:cs="Arial"/>
          <w:spacing w:val="4"/>
        </w:rPr>
        <w:t xml:space="preserve"> </w:t>
      </w:r>
      <w:r>
        <w:rPr>
          <w:rFonts w:ascii="Arial" w:eastAsia="Arial" w:hAnsi="Arial" w:cs="Arial"/>
          <w:spacing w:val="-5"/>
        </w:rPr>
        <w:t>sa</w:t>
      </w:r>
      <w:r>
        <w:rPr>
          <w:rFonts w:ascii="Arial" w:eastAsia="Arial" w:hAnsi="Arial" w:cs="Arial"/>
          <w:spacing w:val="-1"/>
        </w:rPr>
        <w:t>f</w:t>
      </w:r>
      <w:r>
        <w:rPr>
          <w:rFonts w:ascii="Arial" w:eastAsia="Arial" w:hAnsi="Arial" w:cs="Arial"/>
          <w:spacing w:val="-3"/>
        </w:rPr>
        <w:t>e</w:t>
      </w:r>
      <w:r>
        <w:rPr>
          <w:rFonts w:ascii="Arial" w:eastAsia="Arial" w:hAnsi="Arial" w:cs="Arial"/>
          <w:spacing w:val="-4"/>
        </w:rPr>
        <w:t>t</w:t>
      </w:r>
      <w:r>
        <w:rPr>
          <w:rFonts w:ascii="Arial" w:eastAsia="Arial" w:hAnsi="Arial" w:cs="Arial"/>
          <w:spacing w:val="-5"/>
        </w:rPr>
        <w:t>y</w:t>
      </w:r>
      <w:r>
        <w:rPr>
          <w:rFonts w:ascii="Arial" w:eastAsia="Arial" w:hAnsi="Arial" w:cs="Arial"/>
        </w:rPr>
        <w:t>,</w:t>
      </w:r>
      <w:r>
        <w:rPr>
          <w:rFonts w:ascii="Arial" w:eastAsia="Arial" w:hAnsi="Arial" w:cs="Arial"/>
          <w:spacing w:val="5"/>
        </w:rPr>
        <w:t xml:space="preserve"> </w:t>
      </w:r>
      <w:r>
        <w:rPr>
          <w:rFonts w:ascii="Arial" w:eastAsia="Arial" w:hAnsi="Arial" w:cs="Arial"/>
          <w:spacing w:val="-4"/>
        </w:rPr>
        <w:t>i</w:t>
      </w:r>
      <w:r>
        <w:rPr>
          <w:rFonts w:ascii="Arial" w:eastAsia="Arial" w:hAnsi="Arial" w:cs="Arial"/>
          <w:spacing w:val="-3"/>
        </w:rPr>
        <w:t>n</w:t>
      </w:r>
      <w:r>
        <w:rPr>
          <w:rFonts w:ascii="Arial" w:eastAsia="Arial" w:hAnsi="Arial" w:cs="Arial"/>
          <w:spacing w:val="-2"/>
        </w:rPr>
        <w:t>c</w:t>
      </w:r>
      <w:r>
        <w:rPr>
          <w:rFonts w:ascii="Arial" w:eastAsia="Arial" w:hAnsi="Arial" w:cs="Arial"/>
          <w:spacing w:val="-4"/>
        </w:rPr>
        <w:t>l</w:t>
      </w:r>
      <w:r>
        <w:rPr>
          <w:rFonts w:ascii="Arial" w:eastAsia="Arial" w:hAnsi="Arial" w:cs="Arial"/>
          <w:spacing w:val="-3"/>
        </w:rPr>
        <w:t>udi</w:t>
      </w:r>
      <w:r>
        <w:rPr>
          <w:rFonts w:ascii="Arial" w:eastAsia="Arial" w:hAnsi="Arial" w:cs="Arial"/>
          <w:spacing w:val="-5"/>
        </w:rPr>
        <w:t>n</w:t>
      </w:r>
      <w:r>
        <w:rPr>
          <w:rFonts w:ascii="Arial" w:eastAsia="Arial" w:hAnsi="Arial" w:cs="Arial"/>
        </w:rPr>
        <w:t>g</w:t>
      </w:r>
      <w:r>
        <w:rPr>
          <w:rFonts w:ascii="Arial" w:eastAsia="Arial" w:hAnsi="Arial" w:cs="Arial"/>
          <w:spacing w:val="4"/>
        </w:rPr>
        <w:t xml:space="preserve"> </w:t>
      </w:r>
      <w:r>
        <w:rPr>
          <w:rFonts w:ascii="Arial" w:eastAsia="Arial" w:hAnsi="Arial" w:cs="Arial"/>
          <w:spacing w:val="-3"/>
        </w:rPr>
        <w:t>en</w:t>
      </w:r>
      <w:r>
        <w:rPr>
          <w:rFonts w:ascii="Arial" w:eastAsia="Arial" w:hAnsi="Arial" w:cs="Arial"/>
          <w:spacing w:val="-5"/>
        </w:rPr>
        <w:t>v</w:t>
      </w:r>
      <w:r>
        <w:rPr>
          <w:rFonts w:ascii="Arial" w:eastAsia="Arial" w:hAnsi="Arial" w:cs="Arial"/>
          <w:spacing w:val="-4"/>
        </w:rPr>
        <w:t>i</w:t>
      </w:r>
      <w:r>
        <w:rPr>
          <w:rFonts w:ascii="Arial" w:eastAsia="Arial" w:hAnsi="Arial" w:cs="Arial"/>
          <w:spacing w:val="-2"/>
        </w:rPr>
        <w:t>r</w:t>
      </w:r>
      <w:r>
        <w:rPr>
          <w:rFonts w:ascii="Arial" w:eastAsia="Arial" w:hAnsi="Arial" w:cs="Arial"/>
          <w:spacing w:val="-5"/>
        </w:rPr>
        <w:t>o</w:t>
      </w:r>
      <w:r>
        <w:rPr>
          <w:rFonts w:ascii="Arial" w:eastAsia="Arial" w:hAnsi="Arial" w:cs="Arial"/>
          <w:spacing w:val="-3"/>
        </w:rPr>
        <w:t>n</w:t>
      </w:r>
      <w:r>
        <w:rPr>
          <w:rFonts w:ascii="Arial" w:eastAsia="Arial" w:hAnsi="Arial" w:cs="Arial"/>
          <w:spacing w:val="-4"/>
        </w:rPr>
        <w:t>m</w:t>
      </w:r>
      <w:r>
        <w:rPr>
          <w:rFonts w:ascii="Arial" w:eastAsia="Arial" w:hAnsi="Arial" w:cs="Arial"/>
          <w:spacing w:val="-3"/>
        </w:rPr>
        <w:t>e</w:t>
      </w:r>
      <w:r>
        <w:rPr>
          <w:rFonts w:ascii="Arial" w:eastAsia="Arial" w:hAnsi="Arial" w:cs="Arial"/>
          <w:spacing w:val="-5"/>
        </w:rPr>
        <w:t>n</w:t>
      </w:r>
      <w:r>
        <w:rPr>
          <w:rFonts w:ascii="Arial" w:eastAsia="Arial" w:hAnsi="Arial" w:cs="Arial"/>
          <w:spacing w:val="-4"/>
        </w:rPr>
        <w:t>t</w:t>
      </w:r>
      <w:r>
        <w:rPr>
          <w:rFonts w:ascii="Arial" w:eastAsia="Arial" w:hAnsi="Arial" w:cs="Arial"/>
          <w:spacing w:val="-3"/>
        </w:rPr>
        <w:t>a</w:t>
      </w:r>
      <w:r>
        <w:rPr>
          <w:rFonts w:ascii="Arial" w:eastAsia="Arial" w:hAnsi="Arial" w:cs="Arial"/>
        </w:rPr>
        <w:t>l</w:t>
      </w:r>
      <w:r>
        <w:rPr>
          <w:rFonts w:ascii="Arial" w:eastAsia="Arial" w:hAnsi="Arial" w:cs="Arial"/>
          <w:spacing w:val="3"/>
        </w:rPr>
        <w:t xml:space="preserve"> </w:t>
      </w:r>
      <w:r>
        <w:rPr>
          <w:rFonts w:ascii="Arial" w:eastAsia="Arial" w:hAnsi="Arial" w:cs="Arial"/>
          <w:spacing w:val="-2"/>
        </w:rPr>
        <w:t>s</w:t>
      </w:r>
      <w:r>
        <w:rPr>
          <w:rFonts w:ascii="Arial" w:eastAsia="Arial" w:hAnsi="Arial" w:cs="Arial"/>
          <w:spacing w:val="-5"/>
        </w:rPr>
        <w:t>a</w:t>
      </w:r>
      <w:r>
        <w:rPr>
          <w:rFonts w:ascii="Arial" w:eastAsia="Arial" w:hAnsi="Arial" w:cs="Arial"/>
          <w:spacing w:val="-1"/>
        </w:rPr>
        <w:t>f</w:t>
      </w:r>
      <w:r>
        <w:rPr>
          <w:rFonts w:ascii="Arial" w:eastAsia="Arial" w:hAnsi="Arial" w:cs="Arial"/>
          <w:spacing w:val="-5"/>
        </w:rPr>
        <w:t>e</w:t>
      </w:r>
      <w:r>
        <w:rPr>
          <w:rFonts w:ascii="Arial" w:eastAsia="Arial" w:hAnsi="Arial" w:cs="Arial"/>
          <w:spacing w:val="-1"/>
        </w:rPr>
        <w:t>t</w:t>
      </w:r>
      <w:r>
        <w:rPr>
          <w:rFonts w:ascii="Arial" w:eastAsia="Arial" w:hAnsi="Arial" w:cs="Arial"/>
          <w:spacing w:val="-5"/>
        </w:rPr>
        <w:t>y</w:t>
      </w:r>
      <w:r>
        <w:rPr>
          <w:rFonts w:ascii="Arial" w:eastAsia="Arial" w:hAnsi="Arial" w:cs="Arial"/>
        </w:rPr>
        <w:t>,</w:t>
      </w:r>
      <w:r>
        <w:rPr>
          <w:rFonts w:ascii="Arial" w:eastAsia="Arial" w:hAnsi="Arial" w:cs="Arial"/>
          <w:spacing w:val="5"/>
        </w:rPr>
        <w:t xml:space="preserve"> </w:t>
      </w:r>
      <w:r>
        <w:rPr>
          <w:rFonts w:ascii="Arial" w:eastAsia="Arial" w:hAnsi="Arial" w:cs="Arial"/>
          <w:spacing w:val="-3"/>
        </w:rPr>
        <w:t>a</w:t>
      </w:r>
      <w:r>
        <w:rPr>
          <w:rFonts w:ascii="Arial" w:eastAsia="Arial" w:hAnsi="Arial" w:cs="Arial"/>
          <w:spacing w:val="-5"/>
        </w:rPr>
        <w:t>n</w:t>
      </w:r>
      <w:r>
        <w:rPr>
          <w:rFonts w:ascii="Arial" w:eastAsia="Arial" w:hAnsi="Arial" w:cs="Arial"/>
        </w:rPr>
        <w:t>d</w:t>
      </w:r>
      <w:r>
        <w:rPr>
          <w:rFonts w:ascii="Arial" w:eastAsia="Arial" w:hAnsi="Arial" w:cs="Arial"/>
          <w:spacing w:val="4"/>
        </w:rPr>
        <w:t xml:space="preserve"> </w:t>
      </w:r>
      <w:r>
        <w:rPr>
          <w:rFonts w:ascii="Arial" w:eastAsia="Arial" w:hAnsi="Arial" w:cs="Arial"/>
          <w:spacing w:val="-5"/>
        </w:rPr>
        <w:t>e</w:t>
      </w:r>
      <w:r>
        <w:rPr>
          <w:rFonts w:ascii="Arial" w:eastAsia="Arial" w:hAnsi="Arial" w:cs="Arial"/>
          <w:spacing w:val="-1"/>
        </w:rPr>
        <w:t>ff</w:t>
      </w:r>
      <w:r>
        <w:rPr>
          <w:rFonts w:ascii="Arial" w:eastAsia="Arial" w:hAnsi="Arial" w:cs="Arial"/>
          <w:spacing w:val="-6"/>
        </w:rPr>
        <w:t>i</w:t>
      </w:r>
      <w:r>
        <w:rPr>
          <w:rFonts w:ascii="Arial" w:eastAsia="Arial" w:hAnsi="Arial" w:cs="Arial"/>
          <w:spacing w:val="-2"/>
        </w:rPr>
        <w:t>c</w:t>
      </w:r>
      <w:r>
        <w:rPr>
          <w:rFonts w:ascii="Arial" w:eastAsia="Arial" w:hAnsi="Arial" w:cs="Arial"/>
          <w:spacing w:val="-4"/>
        </w:rPr>
        <w:t>i</w:t>
      </w:r>
      <w:r>
        <w:rPr>
          <w:rFonts w:ascii="Arial" w:eastAsia="Arial" w:hAnsi="Arial" w:cs="Arial"/>
          <w:spacing w:val="-3"/>
        </w:rPr>
        <w:t>en</w:t>
      </w:r>
      <w:r>
        <w:rPr>
          <w:rFonts w:ascii="Arial" w:eastAsia="Arial" w:hAnsi="Arial" w:cs="Arial"/>
          <w:spacing w:val="-2"/>
        </w:rPr>
        <w:t>c</w:t>
      </w:r>
      <w:r>
        <w:rPr>
          <w:rFonts w:ascii="Arial" w:eastAsia="Arial" w:hAnsi="Arial" w:cs="Arial"/>
        </w:rPr>
        <w:t xml:space="preserve">y </w:t>
      </w:r>
      <w:r>
        <w:rPr>
          <w:rFonts w:ascii="Arial" w:eastAsia="Arial" w:hAnsi="Arial" w:cs="Arial"/>
          <w:spacing w:val="-5"/>
        </w:rPr>
        <w:t>o</w:t>
      </w:r>
      <w:r>
        <w:rPr>
          <w:rFonts w:ascii="Arial" w:eastAsia="Arial" w:hAnsi="Arial" w:cs="Arial"/>
        </w:rPr>
        <w:t>f</w:t>
      </w:r>
      <w:r>
        <w:rPr>
          <w:rFonts w:ascii="Arial" w:eastAsia="Arial" w:hAnsi="Arial" w:cs="Arial"/>
          <w:spacing w:val="8"/>
        </w:rPr>
        <w:t xml:space="preserve"> </w:t>
      </w:r>
      <w:r>
        <w:rPr>
          <w:rFonts w:ascii="Arial" w:eastAsia="Arial" w:hAnsi="Arial" w:cs="Arial"/>
          <w:spacing w:val="-5"/>
        </w:rPr>
        <w:t>v</w:t>
      </w:r>
      <w:r>
        <w:rPr>
          <w:rFonts w:ascii="Arial" w:eastAsia="Arial" w:hAnsi="Arial" w:cs="Arial"/>
          <w:spacing w:val="-3"/>
        </w:rPr>
        <w:t>e</w:t>
      </w:r>
      <w:r>
        <w:rPr>
          <w:rFonts w:ascii="Arial" w:eastAsia="Arial" w:hAnsi="Arial" w:cs="Arial"/>
          <w:spacing w:val="-2"/>
        </w:rPr>
        <w:t>s</w:t>
      </w:r>
      <w:r>
        <w:rPr>
          <w:rFonts w:ascii="Arial" w:eastAsia="Arial" w:hAnsi="Arial" w:cs="Arial"/>
          <w:spacing w:val="-5"/>
        </w:rPr>
        <w:t>s</w:t>
      </w:r>
      <w:r>
        <w:rPr>
          <w:rFonts w:ascii="Arial" w:eastAsia="Arial" w:hAnsi="Arial" w:cs="Arial"/>
          <w:spacing w:val="-3"/>
        </w:rPr>
        <w:t>e</w:t>
      </w:r>
      <w:r>
        <w:rPr>
          <w:rFonts w:ascii="Arial" w:eastAsia="Arial" w:hAnsi="Arial" w:cs="Arial"/>
        </w:rPr>
        <w:t>l</w:t>
      </w:r>
      <w:r>
        <w:rPr>
          <w:rFonts w:ascii="Arial" w:eastAsia="Arial" w:hAnsi="Arial" w:cs="Arial"/>
          <w:spacing w:val="3"/>
        </w:rPr>
        <w:t xml:space="preserve"> </w:t>
      </w:r>
      <w:r>
        <w:rPr>
          <w:rFonts w:ascii="Arial" w:eastAsia="Arial" w:hAnsi="Arial" w:cs="Arial"/>
          <w:spacing w:val="-4"/>
        </w:rPr>
        <w:t>t</w:t>
      </w:r>
      <w:r>
        <w:rPr>
          <w:rFonts w:ascii="Arial" w:eastAsia="Arial" w:hAnsi="Arial" w:cs="Arial"/>
          <w:spacing w:val="-2"/>
        </w:rPr>
        <w:t>r</w:t>
      </w:r>
      <w:r>
        <w:rPr>
          <w:rFonts w:ascii="Arial" w:eastAsia="Arial" w:hAnsi="Arial" w:cs="Arial"/>
          <w:spacing w:val="-5"/>
        </w:rPr>
        <w:t>a</w:t>
      </w:r>
      <w:r>
        <w:rPr>
          <w:rFonts w:ascii="Arial" w:eastAsia="Arial" w:hAnsi="Arial" w:cs="Arial"/>
          <w:spacing w:val="-4"/>
        </w:rPr>
        <w:t>f</w:t>
      </w:r>
      <w:r>
        <w:rPr>
          <w:rFonts w:ascii="Arial" w:eastAsia="Arial" w:hAnsi="Arial" w:cs="Arial"/>
          <w:spacing w:val="-1"/>
        </w:rPr>
        <w:t>f</w:t>
      </w:r>
      <w:r>
        <w:rPr>
          <w:rFonts w:ascii="Arial" w:eastAsia="Arial" w:hAnsi="Arial" w:cs="Arial"/>
          <w:spacing w:val="-6"/>
        </w:rPr>
        <w:t>i</w:t>
      </w:r>
      <w:r>
        <w:rPr>
          <w:rFonts w:ascii="Arial" w:eastAsia="Arial" w:hAnsi="Arial" w:cs="Arial"/>
        </w:rPr>
        <w:t xml:space="preserve">c </w:t>
      </w:r>
      <w:r>
        <w:rPr>
          <w:rFonts w:ascii="Arial" w:eastAsia="Arial" w:hAnsi="Arial" w:cs="Arial"/>
          <w:spacing w:val="-3"/>
        </w:rPr>
        <w:t>an</w:t>
      </w:r>
      <w:r>
        <w:rPr>
          <w:rFonts w:ascii="Arial" w:eastAsia="Arial" w:hAnsi="Arial" w:cs="Arial"/>
        </w:rPr>
        <w:t>d</w:t>
      </w:r>
      <w:r>
        <w:rPr>
          <w:rFonts w:ascii="Arial" w:eastAsia="Arial" w:hAnsi="Arial" w:cs="Arial"/>
          <w:spacing w:val="-6"/>
        </w:rPr>
        <w:t xml:space="preserve"> </w:t>
      </w:r>
      <w:r>
        <w:rPr>
          <w:rFonts w:ascii="Arial" w:eastAsia="Arial" w:hAnsi="Arial" w:cs="Arial"/>
          <w:spacing w:val="-4"/>
        </w:rPr>
        <w:t>t</w:t>
      </w:r>
      <w:r>
        <w:rPr>
          <w:rFonts w:ascii="Arial" w:eastAsia="Arial" w:hAnsi="Arial" w:cs="Arial"/>
          <w:spacing w:val="-3"/>
        </w:rPr>
        <w:t>h</w:t>
      </w:r>
      <w:r>
        <w:rPr>
          <w:rFonts w:ascii="Arial" w:eastAsia="Arial" w:hAnsi="Arial" w:cs="Arial"/>
        </w:rPr>
        <w:t>e</w:t>
      </w:r>
      <w:r>
        <w:rPr>
          <w:rFonts w:ascii="Arial" w:eastAsia="Arial" w:hAnsi="Arial" w:cs="Arial"/>
          <w:spacing w:val="-6"/>
        </w:rPr>
        <w:t xml:space="preserve"> </w:t>
      </w:r>
      <w:r>
        <w:rPr>
          <w:rFonts w:ascii="Arial" w:eastAsia="Arial" w:hAnsi="Arial" w:cs="Arial"/>
          <w:spacing w:val="-5"/>
        </w:rPr>
        <w:t>p</w:t>
      </w:r>
      <w:r>
        <w:rPr>
          <w:rFonts w:ascii="Arial" w:eastAsia="Arial" w:hAnsi="Arial" w:cs="Arial"/>
          <w:spacing w:val="-2"/>
        </w:rPr>
        <w:t>r</w:t>
      </w:r>
      <w:r>
        <w:rPr>
          <w:rFonts w:ascii="Arial" w:eastAsia="Arial" w:hAnsi="Arial" w:cs="Arial"/>
          <w:spacing w:val="-5"/>
        </w:rPr>
        <w:t>o</w:t>
      </w:r>
      <w:r>
        <w:rPr>
          <w:rFonts w:ascii="Arial" w:eastAsia="Arial" w:hAnsi="Arial" w:cs="Arial"/>
          <w:spacing w:val="-1"/>
        </w:rPr>
        <w:t>t</w:t>
      </w:r>
      <w:r>
        <w:rPr>
          <w:rFonts w:ascii="Arial" w:eastAsia="Arial" w:hAnsi="Arial" w:cs="Arial"/>
          <w:spacing w:val="-3"/>
        </w:rPr>
        <w:t>e</w:t>
      </w:r>
      <w:r>
        <w:rPr>
          <w:rFonts w:ascii="Arial" w:eastAsia="Arial" w:hAnsi="Arial" w:cs="Arial"/>
          <w:spacing w:val="-5"/>
        </w:rPr>
        <w:t>c</w:t>
      </w:r>
      <w:r>
        <w:rPr>
          <w:rFonts w:ascii="Arial" w:eastAsia="Arial" w:hAnsi="Arial" w:cs="Arial"/>
          <w:spacing w:val="-1"/>
        </w:rPr>
        <w:t>t</w:t>
      </w:r>
      <w:r>
        <w:rPr>
          <w:rFonts w:ascii="Arial" w:eastAsia="Arial" w:hAnsi="Arial" w:cs="Arial"/>
          <w:spacing w:val="-4"/>
        </w:rPr>
        <w:t>i</w:t>
      </w:r>
      <w:r>
        <w:rPr>
          <w:rFonts w:ascii="Arial" w:eastAsia="Arial" w:hAnsi="Arial" w:cs="Arial"/>
          <w:spacing w:val="-5"/>
        </w:rPr>
        <w:t>o</w:t>
      </w:r>
      <w:r>
        <w:rPr>
          <w:rFonts w:ascii="Arial" w:eastAsia="Arial" w:hAnsi="Arial" w:cs="Arial"/>
        </w:rPr>
        <w:t>n</w:t>
      </w:r>
      <w:r>
        <w:rPr>
          <w:rFonts w:ascii="Arial" w:eastAsia="Arial" w:hAnsi="Arial" w:cs="Arial"/>
          <w:spacing w:val="-6"/>
        </w:rPr>
        <w:t xml:space="preserve"> </w:t>
      </w:r>
      <w:r>
        <w:rPr>
          <w:rFonts w:ascii="Arial" w:eastAsia="Arial" w:hAnsi="Arial" w:cs="Arial"/>
          <w:spacing w:val="-5"/>
        </w:rPr>
        <w:t>o</w:t>
      </w:r>
      <w:r>
        <w:rPr>
          <w:rFonts w:ascii="Arial" w:eastAsia="Arial" w:hAnsi="Arial" w:cs="Arial"/>
        </w:rPr>
        <w:t>f</w:t>
      </w:r>
      <w:r>
        <w:rPr>
          <w:rFonts w:ascii="Arial" w:eastAsia="Arial" w:hAnsi="Arial" w:cs="Arial"/>
          <w:spacing w:val="-5"/>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e</w:t>
      </w:r>
      <w:r>
        <w:rPr>
          <w:rFonts w:ascii="Arial" w:eastAsia="Arial" w:hAnsi="Arial" w:cs="Arial"/>
          <w:spacing w:val="-9"/>
        </w:rPr>
        <w:t xml:space="preserve"> </w:t>
      </w:r>
      <w:r>
        <w:rPr>
          <w:rFonts w:ascii="Arial" w:eastAsia="Arial" w:hAnsi="Arial" w:cs="Arial"/>
          <w:spacing w:val="-3"/>
        </w:rPr>
        <w:t>en</w:t>
      </w:r>
      <w:r>
        <w:rPr>
          <w:rFonts w:ascii="Arial" w:eastAsia="Arial" w:hAnsi="Arial" w:cs="Arial"/>
          <w:spacing w:val="-5"/>
        </w:rPr>
        <w:t>v</w:t>
      </w:r>
      <w:r>
        <w:rPr>
          <w:rFonts w:ascii="Arial" w:eastAsia="Arial" w:hAnsi="Arial" w:cs="Arial"/>
          <w:spacing w:val="-3"/>
        </w:rPr>
        <w:t>i</w:t>
      </w:r>
      <w:r>
        <w:rPr>
          <w:rFonts w:ascii="Arial" w:eastAsia="Arial" w:hAnsi="Arial" w:cs="Arial"/>
          <w:spacing w:val="-2"/>
        </w:rPr>
        <w:t>r</w:t>
      </w:r>
      <w:r>
        <w:rPr>
          <w:rFonts w:ascii="Arial" w:eastAsia="Arial" w:hAnsi="Arial" w:cs="Arial"/>
          <w:spacing w:val="-3"/>
        </w:rPr>
        <w:t>o</w:t>
      </w:r>
      <w:r>
        <w:rPr>
          <w:rFonts w:ascii="Arial" w:eastAsia="Arial" w:hAnsi="Arial" w:cs="Arial"/>
          <w:spacing w:val="-5"/>
        </w:rPr>
        <w:t>n</w:t>
      </w:r>
      <w:r>
        <w:rPr>
          <w:rFonts w:ascii="Arial" w:eastAsia="Arial" w:hAnsi="Arial" w:cs="Arial"/>
          <w:spacing w:val="-2"/>
        </w:rPr>
        <w:t>m</w:t>
      </w:r>
      <w:r>
        <w:rPr>
          <w:rFonts w:ascii="Arial" w:eastAsia="Arial" w:hAnsi="Arial" w:cs="Arial"/>
          <w:spacing w:val="-3"/>
        </w:rPr>
        <w:t>e</w:t>
      </w:r>
      <w:r>
        <w:rPr>
          <w:rFonts w:ascii="Arial" w:eastAsia="Arial" w:hAnsi="Arial" w:cs="Arial"/>
          <w:spacing w:val="-5"/>
        </w:rPr>
        <w:t>n</w:t>
      </w:r>
      <w:r>
        <w:rPr>
          <w:rFonts w:ascii="Arial" w:eastAsia="Arial" w:hAnsi="Arial" w:cs="Arial"/>
          <w:spacing w:val="-4"/>
        </w:rPr>
        <w:t>t</w:t>
      </w:r>
      <w:r>
        <w:rPr>
          <w:rFonts w:ascii="Arial" w:eastAsia="Arial" w:hAnsi="Arial" w:cs="Arial"/>
        </w:rPr>
        <w:t>.</w:t>
      </w:r>
    </w:p>
    <w:p w:rsidR="000A5570" w:rsidRDefault="00863EB5">
      <w:pPr>
        <w:spacing w:before="70" w:after="0" w:line="242" w:lineRule="auto"/>
        <w:ind w:left="1018" w:right="96" w:hanging="360"/>
        <w:jc w:val="both"/>
        <w:rPr>
          <w:rFonts w:ascii="Arial" w:eastAsia="Arial" w:hAnsi="Arial" w:cs="Arial"/>
        </w:rPr>
      </w:pPr>
      <w:r>
        <w:rPr>
          <w:rFonts w:ascii="Times New Roman" w:eastAsia="Times New Roman" w:hAnsi="Times New Roman" w:cs="Times New Roman"/>
          <w:w w:val="131"/>
          <w:highlight w:val="cyan"/>
        </w:rPr>
        <w:t xml:space="preserve">•  </w:t>
      </w:r>
      <w:r>
        <w:rPr>
          <w:rFonts w:ascii="Times New Roman" w:eastAsia="Times New Roman" w:hAnsi="Times New Roman" w:cs="Times New Roman"/>
          <w:spacing w:val="15"/>
          <w:w w:val="131"/>
          <w:highlight w:val="cyan"/>
        </w:rPr>
        <w:t xml:space="preserve"> </w:t>
      </w:r>
      <w:r>
        <w:rPr>
          <w:rFonts w:ascii="Times New Roman" w:eastAsia="Times New Roman" w:hAnsi="Times New Roman" w:cs="Times New Roman"/>
          <w:spacing w:val="-45"/>
          <w:w w:val="131"/>
        </w:rPr>
        <w:t xml:space="preserve"> </w:t>
      </w:r>
      <w:r>
        <w:rPr>
          <w:rFonts w:ascii="Arial" w:eastAsia="Arial" w:hAnsi="Arial" w:cs="Arial"/>
          <w:b/>
          <w:bCs/>
          <w:spacing w:val="-1"/>
        </w:rPr>
        <w:t>C</w:t>
      </w:r>
      <w:r>
        <w:rPr>
          <w:rFonts w:ascii="Arial" w:eastAsia="Arial" w:hAnsi="Arial" w:cs="Arial"/>
          <w:b/>
          <w:bCs/>
        </w:rPr>
        <w:t>ompe</w:t>
      </w:r>
      <w:r>
        <w:rPr>
          <w:rFonts w:ascii="Arial" w:eastAsia="Arial" w:hAnsi="Arial" w:cs="Arial"/>
          <w:b/>
          <w:bCs/>
          <w:spacing w:val="1"/>
        </w:rPr>
        <w:t>t</w:t>
      </w:r>
      <w:r>
        <w:rPr>
          <w:rFonts w:ascii="Arial" w:eastAsia="Arial" w:hAnsi="Arial" w:cs="Arial"/>
          <w:b/>
          <w:bCs/>
        </w:rPr>
        <w:t>ence</w:t>
      </w:r>
      <w:r>
        <w:rPr>
          <w:rFonts w:ascii="Arial" w:eastAsia="Arial" w:hAnsi="Arial" w:cs="Arial"/>
          <w:b/>
          <w:bCs/>
          <w:spacing w:val="1"/>
        </w:rPr>
        <w:t xml:space="preserve"> </w:t>
      </w:r>
      <w:r>
        <w:rPr>
          <w:rFonts w:ascii="Arial" w:eastAsia="Arial" w:hAnsi="Arial" w:cs="Arial"/>
          <w:spacing w:val="1"/>
        </w:rPr>
        <w:t>m</w:t>
      </w:r>
      <w:r>
        <w:rPr>
          <w:rFonts w:ascii="Arial" w:eastAsia="Arial" w:hAnsi="Arial" w:cs="Arial"/>
        </w:rPr>
        <w:t>ea</w:t>
      </w:r>
      <w:r>
        <w:rPr>
          <w:rFonts w:ascii="Arial" w:eastAsia="Arial" w:hAnsi="Arial" w:cs="Arial"/>
          <w:spacing w:val="-3"/>
        </w:rPr>
        <w:t>n</w:t>
      </w:r>
      <w:r>
        <w:rPr>
          <w:rFonts w:ascii="Arial" w:eastAsia="Arial" w:hAnsi="Arial" w:cs="Arial"/>
        </w:rPr>
        <w:t>s</w:t>
      </w:r>
      <w:r>
        <w:rPr>
          <w:rFonts w:ascii="Arial" w:eastAsia="Arial" w:hAnsi="Arial" w:cs="Arial"/>
          <w:spacing w:val="1"/>
        </w:rPr>
        <w:t xml:space="preserve"> </w:t>
      </w:r>
      <w:r>
        <w:rPr>
          <w:rFonts w:ascii="Arial" w:eastAsia="Arial" w:hAnsi="Arial" w:cs="Arial"/>
        </w:rPr>
        <w:t>h</w:t>
      </w:r>
      <w:r>
        <w:rPr>
          <w:rFonts w:ascii="Arial" w:eastAsia="Arial" w:hAnsi="Arial" w:cs="Arial"/>
          <w:spacing w:val="-3"/>
        </w:rPr>
        <w:t>a</w:t>
      </w:r>
      <w:r>
        <w:rPr>
          <w:rFonts w:ascii="Arial" w:eastAsia="Arial" w:hAnsi="Arial" w:cs="Arial"/>
          <w:spacing w:val="-2"/>
        </w:rPr>
        <w:t>v</w:t>
      </w:r>
      <w:r>
        <w:rPr>
          <w:rFonts w:ascii="Arial" w:eastAsia="Arial" w:hAnsi="Arial" w:cs="Arial"/>
          <w:spacing w:val="-1"/>
        </w:rPr>
        <w:t>i</w:t>
      </w:r>
      <w:r>
        <w:rPr>
          <w:rFonts w:ascii="Arial" w:eastAsia="Arial" w:hAnsi="Arial" w:cs="Arial"/>
        </w:rPr>
        <w:t>ng</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2"/>
        </w:rPr>
        <w:t>q</w:t>
      </w:r>
      <w:r>
        <w:rPr>
          <w:rFonts w:ascii="Arial" w:eastAsia="Arial" w:hAnsi="Arial" w:cs="Arial"/>
        </w:rPr>
        <w:t>ua</w:t>
      </w:r>
      <w:r>
        <w:rPr>
          <w:rFonts w:ascii="Arial" w:eastAsia="Arial" w:hAnsi="Arial" w:cs="Arial"/>
          <w:spacing w:val="-1"/>
        </w:rPr>
        <w:t>l</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ons</w:t>
      </w:r>
      <w:r>
        <w:rPr>
          <w:rFonts w:ascii="Arial" w:eastAsia="Arial" w:hAnsi="Arial" w:cs="Arial"/>
          <w:spacing w:val="2"/>
        </w:rPr>
        <w:t xml:space="preserve"> </w:t>
      </w:r>
      <w:r>
        <w:rPr>
          <w:rFonts w:ascii="Arial" w:eastAsia="Arial" w:hAnsi="Arial" w:cs="Arial"/>
          <w:highlight w:val="yellow"/>
        </w:rPr>
        <w:t>e</w:t>
      </w:r>
      <w:r>
        <w:rPr>
          <w:rFonts w:ascii="Arial" w:eastAsia="Arial" w:hAnsi="Arial" w:cs="Arial"/>
          <w:spacing w:val="-2"/>
          <w:highlight w:val="yellow"/>
        </w:rPr>
        <w:t>s</w:t>
      </w:r>
      <w:r>
        <w:rPr>
          <w:rFonts w:ascii="Arial" w:eastAsia="Arial" w:hAnsi="Arial" w:cs="Arial"/>
          <w:highlight w:val="yellow"/>
        </w:rPr>
        <w:t>sen</w:t>
      </w:r>
      <w:r>
        <w:rPr>
          <w:rFonts w:ascii="Arial" w:eastAsia="Arial" w:hAnsi="Arial" w:cs="Arial"/>
          <w:spacing w:val="1"/>
          <w:highlight w:val="yellow"/>
        </w:rPr>
        <w:t>t</w:t>
      </w:r>
      <w:r>
        <w:rPr>
          <w:rFonts w:ascii="Arial" w:eastAsia="Arial" w:hAnsi="Arial" w:cs="Arial"/>
          <w:spacing w:val="-1"/>
          <w:highlight w:val="yellow"/>
        </w:rPr>
        <w:t>i</w:t>
      </w:r>
      <w:r>
        <w:rPr>
          <w:rFonts w:ascii="Arial" w:eastAsia="Arial" w:hAnsi="Arial" w:cs="Arial"/>
          <w:highlight w:val="yellow"/>
        </w:rPr>
        <w:t xml:space="preserve">al </w:t>
      </w:r>
      <w:r>
        <w:rPr>
          <w:rFonts w:ascii="Arial" w:eastAsia="Arial" w:hAnsi="Arial" w:cs="Arial"/>
          <w:spacing w:val="1"/>
          <w:highlight w:val="yellow"/>
        </w:rPr>
        <w:t>t</w:t>
      </w:r>
      <w:r>
        <w:rPr>
          <w:rFonts w:ascii="Arial" w:eastAsia="Arial" w:hAnsi="Arial" w:cs="Arial"/>
        </w:rPr>
        <w:t>o</w:t>
      </w:r>
      <w:r>
        <w:rPr>
          <w:rFonts w:ascii="Arial" w:eastAsia="Arial" w:hAnsi="Arial" w:cs="Arial"/>
          <w:spacing w:val="1"/>
        </w:rPr>
        <w:t xml:space="preserve"> </w:t>
      </w:r>
      <w:r>
        <w:rPr>
          <w:rFonts w:ascii="Arial" w:eastAsia="Arial" w:hAnsi="Arial" w:cs="Arial"/>
          <w:spacing w:val="-3"/>
        </w:rPr>
        <w:t>e</w:t>
      </w:r>
      <w:r>
        <w:rPr>
          <w:rFonts w:ascii="Arial" w:eastAsia="Arial" w:hAnsi="Arial" w:cs="Arial"/>
          <w:spacing w:val="1"/>
        </w:rPr>
        <w:t>ff</w:t>
      </w:r>
      <w:r>
        <w:rPr>
          <w:rFonts w:ascii="Arial" w:eastAsia="Arial" w:hAnsi="Arial" w:cs="Arial"/>
        </w:rPr>
        <w:t>ec</w:t>
      </w:r>
      <w:r>
        <w:rPr>
          <w:rFonts w:ascii="Arial" w:eastAsia="Arial" w:hAnsi="Arial" w:cs="Arial"/>
          <w:spacing w:val="1"/>
        </w:rPr>
        <w:t>t</w:t>
      </w:r>
      <w:r>
        <w:rPr>
          <w:rFonts w:ascii="Arial" w:eastAsia="Arial" w:hAnsi="Arial" w:cs="Arial"/>
          <w:spacing w:val="-1"/>
        </w:rPr>
        <w:t>i</w:t>
      </w:r>
      <w:r>
        <w:rPr>
          <w:rFonts w:ascii="Arial" w:eastAsia="Arial" w:hAnsi="Arial" w:cs="Arial"/>
          <w:spacing w:val="-2"/>
        </w:rPr>
        <w:t>v</w:t>
      </w:r>
      <w:r>
        <w:rPr>
          <w:rFonts w:ascii="Arial" w:eastAsia="Arial" w:hAnsi="Arial" w:cs="Arial"/>
        </w:rPr>
        <w:t>e</w:t>
      </w:r>
      <w:r>
        <w:rPr>
          <w:rFonts w:ascii="Arial" w:eastAsia="Arial" w:hAnsi="Arial" w:cs="Arial"/>
          <w:spacing w:val="-1"/>
        </w:rPr>
        <w:t>l</w:t>
      </w:r>
      <w:r>
        <w:rPr>
          <w:rFonts w:ascii="Arial" w:eastAsia="Arial" w:hAnsi="Arial" w:cs="Arial"/>
        </w:rPr>
        <w:t>y</w:t>
      </w:r>
      <w:r>
        <w:rPr>
          <w:rFonts w:ascii="Arial" w:eastAsia="Arial" w:hAnsi="Arial" w:cs="Arial"/>
          <w:spacing w:val="-1"/>
        </w:rPr>
        <w:t xml:space="preserve"> </w:t>
      </w:r>
      <w:r>
        <w:rPr>
          <w:rFonts w:ascii="Arial" w:eastAsia="Arial" w:hAnsi="Arial" w:cs="Arial"/>
        </w:rPr>
        <w:t>and</w:t>
      </w:r>
      <w:r>
        <w:rPr>
          <w:rFonts w:ascii="Arial" w:eastAsia="Arial" w:hAnsi="Arial" w:cs="Arial"/>
          <w:spacing w:val="3"/>
        </w:rPr>
        <w:t xml:space="preserve"> </w:t>
      </w:r>
      <w:r>
        <w:rPr>
          <w:rFonts w:ascii="Arial" w:eastAsia="Arial" w:hAnsi="Arial" w:cs="Arial"/>
          <w:spacing w:val="-3"/>
        </w:rPr>
        <w:t>e</w:t>
      </w:r>
      <w:r>
        <w:rPr>
          <w:rFonts w:ascii="Arial" w:eastAsia="Arial" w:hAnsi="Arial" w:cs="Arial"/>
          <w:spacing w:val="1"/>
        </w:rPr>
        <w:t>f</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en</w:t>
      </w:r>
      <w:r>
        <w:rPr>
          <w:rFonts w:ascii="Arial" w:eastAsia="Arial" w:hAnsi="Arial" w:cs="Arial"/>
          <w:spacing w:val="1"/>
        </w:rPr>
        <w:t>t</w:t>
      </w:r>
      <w:r>
        <w:rPr>
          <w:rFonts w:ascii="Arial" w:eastAsia="Arial" w:hAnsi="Arial" w:cs="Arial"/>
          <w:spacing w:val="-1"/>
        </w:rPr>
        <w:t>l</w:t>
      </w:r>
      <w:r>
        <w:rPr>
          <w:rFonts w:ascii="Arial" w:eastAsia="Arial" w:hAnsi="Arial" w:cs="Arial"/>
        </w:rPr>
        <w:t>y</w:t>
      </w:r>
      <w:r>
        <w:rPr>
          <w:rFonts w:ascii="Arial" w:eastAsia="Arial" w:hAnsi="Arial" w:cs="Arial"/>
          <w:spacing w:val="-1"/>
        </w:rPr>
        <w:t xml:space="preserve"> </w:t>
      </w:r>
      <w:r>
        <w:rPr>
          <w:rFonts w:ascii="Arial" w:eastAsia="Arial" w:hAnsi="Arial" w:cs="Arial"/>
        </w:rPr>
        <w:t>ca</w:t>
      </w:r>
      <w:r>
        <w:rPr>
          <w:rFonts w:ascii="Arial" w:eastAsia="Arial" w:hAnsi="Arial" w:cs="Arial"/>
          <w:spacing w:val="1"/>
        </w:rPr>
        <w:t>rr</w:t>
      </w:r>
      <w:r>
        <w:rPr>
          <w:rFonts w:ascii="Arial" w:eastAsia="Arial" w:hAnsi="Arial" w:cs="Arial"/>
        </w:rPr>
        <w:t xml:space="preserve">y out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f</w:t>
      </w:r>
      <w:r>
        <w:rPr>
          <w:rFonts w:ascii="Arial" w:eastAsia="Arial" w:hAnsi="Arial" w:cs="Arial"/>
        </w:rPr>
        <w:t>unc</w:t>
      </w:r>
      <w:r>
        <w:rPr>
          <w:rFonts w:ascii="Arial" w:eastAsia="Arial" w:hAnsi="Arial" w:cs="Arial"/>
          <w:spacing w:val="1"/>
        </w:rPr>
        <w:t>t</w:t>
      </w:r>
      <w:r>
        <w:rPr>
          <w:rFonts w:ascii="Arial" w:eastAsia="Arial" w:hAnsi="Arial" w:cs="Arial"/>
          <w:spacing w:val="-1"/>
        </w:rPr>
        <w:t>i</w:t>
      </w:r>
      <w:r>
        <w:rPr>
          <w:rFonts w:ascii="Arial" w:eastAsia="Arial" w:hAnsi="Arial" w:cs="Arial"/>
        </w:rPr>
        <w:t>ons</w:t>
      </w:r>
      <w:r>
        <w:rPr>
          <w:rFonts w:ascii="Arial" w:eastAsia="Arial" w:hAnsi="Arial" w:cs="Arial"/>
          <w:spacing w:val="-1"/>
        </w:rPr>
        <w:t xml:space="preserve"> </w:t>
      </w:r>
      <w:r>
        <w:rPr>
          <w:rFonts w:ascii="Arial" w:eastAsia="Arial" w:hAnsi="Arial" w:cs="Arial"/>
        </w:rPr>
        <w:t>or sub</w:t>
      </w:r>
      <w:r>
        <w:rPr>
          <w:rFonts w:ascii="Arial" w:eastAsia="Arial" w:hAnsi="Arial" w:cs="Arial"/>
          <w:spacing w:val="-1"/>
        </w:rPr>
        <w:t>-f</w:t>
      </w:r>
      <w:r>
        <w:rPr>
          <w:rFonts w:ascii="Arial" w:eastAsia="Arial" w:hAnsi="Arial" w:cs="Arial"/>
        </w:rPr>
        <w:t>unc</w:t>
      </w:r>
      <w:r>
        <w:rPr>
          <w:rFonts w:ascii="Arial" w:eastAsia="Arial" w:hAnsi="Arial" w:cs="Arial"/>
          <w:spacing w:val="1"/>
        </w:rPr>
        <w:t>t</w:t>
      </w:r>
      <w:r>
        <w:rPr>
          <w:rFonts w:ascii="Arial" w:eastAsia="Arial" w:hAnsi="Arial" w:cs="Arial"/>
          <w:spacing w:val="-1"/>
        </w:rPr>
        <w:t>i</w:t>
      </w:r>
      <w:r>
        <w:rPr>
          <w:rFonts w:ascii="Arial" w:eastAsia="Arial" w:hAnsi="Arial" w:cs="Arial"/>
        </w:rPr>
        <w:t>ons</w:t>
      </w:r>
      <w:r>
        <w:rPr>
          <w:rFonts w:ascii="Arial" w:eastAsia="Arial" w:hAnsi="Arial" w:cs="Arial"/>
          <w:spacing w:val="1"/>
        </w:rPr>
        <w:t xml:space="preserve"> </w:t>
      </w:r>
      <w:r>
        <w:rPr>
          <w:rFonts w:ascii="Arial" w:eastAsia="Arial" w:hAnsi="Arial" w:cs="Arial"/>
        </w:rPr>
        <w:t>ass</w:t>
      </w:r>
      <w:r>
        <w:rPr>
          <w:rFonts w:ascii="Arial" w:eastAsia="Arial" w:hAnsi="Arial" w:cs="Arial"/>
          <w:spacing w:val="-4"/>
        </w:rPr>
        <w:t>i</w:t>
      </w:r>
      <w:r>
        <w:rPr>
          <w:rFonts w:ascii="Arial" w:eastAsia="Arial" w:hAnsi="Arial" w:cs="Arial"/>
          <w:spacing w:val="2"/>
        </w:rPr>
        <w:t>g</w:t>
      </w:r>
      <w:r>
        <w:rPr>
          <w:rFonts w:ascii="Arial" w:eastAsia="Arial" w:hAnsi="Arial" w:cs="Arial"/>
        </w:rPr>
        <w:t>ned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 xml:space="preserve"> </w:t>
      </w:r>
      <w:r>
        <w:rPr>
          <w:rFonts w:ascii="Arial" w:eastAsia="Arial" w:hAnsi="Arial" w:cs="Arial"/>
          <w:spacing w:val="-3"/>
        </w:rPr>
        <w:t>p</w:t>
      </w:r>
      <w:r>
        <w:rPr>
          <w:rFonts w:ascii="Arial" w:eastAsia="Arial" w:hAnsi="Arial" w:cs="Arial"/>
        </w:rPr>
        <w:t>a</w:t>
      </w:r>
      <w:r>
        <w:rPr>
          <w:rFonts w:ascii="Arial" w:eastAsia="Arial" w:hAnsi="Arial" w:cs="Arial"/>
          <w:spacing w:val="1"/>
        </w:rPr>
        <w:t>rt</w:t>
      </w:r>
      <w:r>
        <w:rPr>
          <w:rFonts w:ascii="Arial" w:eastAsia="Arial" w:hAnsi="Arial" w:cs="Arial"/>
          <w:spacing w:val="-1"/>
        </w:rPr>
        <w:t>i</w:t>
      </w:r>
      <w:r>
        <w:rPr>
          <w:rFonts w:ascii="Arial" w:eastAsia="Arial" w:hAnsi="Arial" w:cs="Arial"/>
        </w:rPr>
        <w:t>cu</w:t>
      </w:r>
      <w:r>
        <w:rPr>
          <w:rFonts w:ascii="Arial" w:eastAsia="Arial" w:hAnsi="Arial" w:cs="Arial"/>
          <w:spacing w:val="-1"/>
        </w:rPr>
        <w:t>l</w:t>
      </w:r>
      <w:r>
        <w:rPr>
          <w:rFonts w:ascii="Arial" w:eastAsia="Arial" w:hAnsi="Arial" w:cs="Arial"/>
        </w:rPr>
        <w:t>ar</w:t>
      </w:r>
      <w:r>
        <w:rPr>
          <w:rFonts w:ascii="Arial" w:eastAsia="Arial" w:hAnsi="Arial" w:cs="Arial"/>
          <w:spacing w:val="2"/>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2"/>
        </w:rPr>
        <w:t xml:space="preserve"> </w:t>
      </w:r>
      <w:r>
        <w:rPr>
          <w:rFonts w:ascii="Arial" w:eastAsia="Arial" w:hAnsi="Arial" w:cs="Arial"/>
        </w:rPr>
        <w:t>pos</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on;</w:t>
      </w:r>
    </w:p>
    <w:p w:rsidR="000A5570" w:rsidRDefault="00071E95">
      <w:pPr>
        <w:spacing w:before="70" w:after="0" w:line="240" w:lineRule="auto"/>
        <w:ind w:left="658" w:right="-20"/>
        <w:rPr>
          <w:rFonts w:ascii="Arial" w:eastAsia="Arial" w:hAnsi="Arial" w:cs="Arial"/>
        </w:rPr>
      </w:pPr>
      <w:r>
        <w:pict>
          <v:group id="_x0000_s1658" style="position:absolute;left:0;text-align:left;margin-left:88.4pt;margin-top:18.85pt;width:450.65pt;height:64.95pt;z-index:-251686400;mso-position-horizontal-relative:page" coordorigin="1768,377" coordsize="9013,1299">
            <v:group id="_x0000_s1669" style="position:absolute;left:1778;top:387;width:8993;height:269" coordorigin="1778,387" coordsize="8993,269">
              <v:shape id="_x0000_s1670" style="position:absolute;left:1778;top:387;width:8993;height:269" coordorigin="1778,387" coordsize="8993,269" path="m1778,656r8993,l10771,387r-8993,l1778,656e" fillcolor="aqua" stroked="f">
                <v:path arrowok="t"/>
              </v:shape>
            </v:group>
            <v:group id="_x0000_s1667" style="position:absolute;left:2138;top:656;width:8633;height:252" coordorigin="2138,656" coordsize="8633,252">
              <v:shape id="_x0000_s1668" style="position:absolute;left:2138;top:656;width:8633;height:252" coordorigin="2138,656" coordsize="8633,252" path="m2138,908r8633,l10771,656r-8633,l2138,908e" fillcolor="aqua" stroked="f">
                <v:path arrowok="t"/>
              </v:shape>
            </v:group>
            <v:group id="_x0000_s1665" style="position:absolute;left:2138;top:908;width:1332;height:252" coordorigin="2138,908" coordsize="1332,252">
              <v:shape id="_x0000_s1666" style="position:absolute;left:2138;top:908;width:1332;height:252" coordorigin="2138,908" coordsize="1332,252" path="m2138,1160r1332,l3470,908r-1332,l2138,1160e" fillcolor="aqua" stroked="f">
                <v:path arrowok="t"/>
              </v:shape>
            </v:group>
            <v:group id="_x0000_s1663" style="position:absolute;left:3552;top:908;width:7219;height:252" coordorigin="3552,908" coordsize="7219,252">
              <v:shape id="_x0000_s1664" style="position:absolute;left:3552;top:908;width:7219;height:252" coordorigin="3552,908" coordsize="7219,252" path="m3552,1160r7219,l10771,908r-7219,l3552,1160e" fillcolor="aqua" stroked="f">
                <v:path arrowok="t"/>
              </v:shape>
            </v:group>
            <v:group id="_x0000_s1661" style="position:absolute;left:2138;top:1160;width:8633;height:254" coordorigin="2138,1160" coordsize="8633,254">
              <v:shape id="_x0000_s1662" style="position:absolute;left:2138;top:1160;width:8633;height:254" coordorigin="2138,1160" coordsize="8633,254" path="m2138,1414r8633,l10771,1160r-8633,l2138,1414e" fillcolor="aqua" stroked="f">
                <v:path arrowok="t"/>
              </v:shape>
            </v:group>
            <v:group id="_x0000_s1659" style="position:absolute;left:2138;top:1414;width:4402;height:252" coordorigin="2138,1414" coordsize="4402,252">
              <v:shape id="_x0000_s1660" style="position:absolute;left:2138;top:1414;width:4402;height:252" coordorigin="2138,1414" coordsize="4402,252" path="m2138,1666r4402,l6540,1414r-4402,l2138,1666e" fillcolor="aqua" stroked="f">
                <v:path arrowok="t"/>
              </v:shape>
            </v:group>
            <w10:wrap anchorx="page"/>
          </v:group>
        </w:pict>
      </w:r>
      <w:r w:rsidR="00863EB5">
        <w:rPr>
          <w:rFonts w:ascii="Times New Roman" w:eastAsia="Times New Roman" w:hAnsi="Times New Roman" w:cs="Times New Roman"/>
          <w:w w:val="131"/>
          <w:highlight w:val="cyan"/>
        </w:rPr>
        <w:t xml:space="preserve">•  </w:t>
      </w:r>
      <w:r w:rsidR="00863EB5">
        <w:rPr>
          <w:rFonts w:ascii="Times New Roman" w:eastAsia="Times New Roman" w:hAnsi="Times New Roman" w:cs="Times New Roman"/>
          <w:spacing w:val="42"/>
          <w:w w:val="131"/>
          <w:highlight w:val="cyan"/>
        </w:rPr>
        <w:t xml:space="preserve"> </w:t>
      </w:r>
      <w:r w:rsidR="00863EB5">
        <w:rPr>
          <w:rFonts w:ascii="Arial" w:eastAsia="Arial" w:hAnsi="Arial" w:cs="Arial"/>
          <w:spacing w:val="-1"/>
          <w:highlight w:val="cyan"/>
        </w:rPr>
        <w:t>D</w:t>
      </w:r>
      <w:r w:rsidR="00863EB5">
        <w:rPr>
          <w:rFonts w:ascii="Arial" w:eastAsia="Arial" w:hAnsi="Arial" w:cs="Arial"/>
          <w:highlight w:val="cyan"/>
        </w:rPr>
        <w:t>e</w:t>
      </w:r>
      <w:r w:rsidR="00863EB5">
        <w:rPr>
          <w:rFonts w:ascii="Arial" w:eastAsia="Arial" w:hAnsi="Arial" w:cs="Arial"/>
          <w:spacing w:val="-1"/>
          <w:highlight w:val="cyan"/>
        </w:rPr>
        <w:t>l</w:t>
      </w:r>
      <w:r w:rsidR="00863EB5">
        <w:rPr>
          <w:rFonts w:ascii="Arial" w:eastAsia="Arial" w:hAnsi="Arial" w:cs="Arial"/>
          <w:highlight w:val="cyan"/>
        </w:rPr>
        <w:t>e</w:t>
      </w:r>
      <w:r w:rsidR="00863EB5">
        <w:rPr>
          <w:rFonts w:ascii="Arial" w:eastAsia="Arial" w:hAnsi="Arial" w:cs="Arial"/>
          <w:spacing w:val="1"/>
          <w:highlight w:val="cyan"/>
        </w:rPr>
        <w:t>t</w:t>
      </w:r>
      <w:r w:rsidR="00863EB5">
        <w:rPr>
          <w:rFonts w:ascii="Arial" w:eastAsia="Arial" w:hAnsi="Arial" w:cs="Arial"/>
          <w:highlight w:val="cyan"/>
        </w:rPr>
        <w:t>e</w:t>
      </w:r>
      <w:r w:rsidR="00863EB5">
        <w:rPr>
          <w:rFonts w:ascii="Arial" w:eastAsia="Arial" w:hAnsi="Arial" w:cs="Arial"/>
          <w:spacing w:val="1"/>
          <w:highlight w:val="cyan"/>
        </w:rPr>
        <w:t xml:space="preserve"> </w:t>
      </w:r>
      <w:r w:rsidR="00863EB5">
        <w:rPr>
          <w:rFonts w:ascii="Arial" w:eastAsia="Arial" w:hAnsi="Arial" w:cs="Arial"/>
          <w:highlight w:val="cyan"/>
        </w:rPr>
        <w:t>essen</w:t>
      </w:r>
      <w:r w:rsidR="00863EB5">
        <w:rPr>
          <w:rFonts w:ascii="Arial" w:eastAsia="Arial" w:hAnsi="Arial" w:cs="Arial"/>
          <w:spacing w:val="1"/>
          <w:highlight w:val="cyan"/>
        </w:rPr>
        <w:t>t</w:t>
      </w:r>
      <w:r w:rsidR="00863EB5">
        <w:rPr>
          <w:rFonts w:ascii="Arial" w:eastAsia="Arial" w:hAnsi="Arial" w:cs="Arial"/>
          <w:spacing w:val="-1"/>
          <w:highlight w:val="cyan"/>
        </w:rPr>
        <w:t>i</w:t>
      </w:r>
      <w:r w:rsidR="00863EB5">
        <w:rPr>
          <w:rFonts w:ascii="Arial" w:eastAsia="Arial" w:hAnsi="Arial" w:cs="Arial"/>
          <w:highlight w:val="cyan"/>
        </w:rPr>
        <w:t>al</w:t>
      </w:r>
    </w:p>
    <w:p w:rsidR="000A5570" w:rsidRDefault="00863EB5">
      <w:pPr>
        <w:tabs>
          <w:tab w:val="left" w:pos="1000"/>
        </w:tabs>
        <w:spacing w:before="72" w:after="0" w:line="240" w:lineRule="auto"/>
        <w:ind w:left="1018" w:right="95" w:hanging="360"/>
        <w:jc w:val="both"/>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b/>
          <w:bCs/>
          <w:spacing w:val="-1"/>
        </w:rPr>
        <w:t>C</w:t>
      </w:r>
      <w:r>
        <w:rPr>
          <w:rFonts w:ascii="Arial" w:eastAsia="Arial" w:hAnsi="Arial" w:cs="Arial"/>
          <w:b/>
          <w:bCs/>
        </w:rPr>
        <w:t>ompe</w:t>
      </w:r>
      <w:r>
        <w:rPr>
          <w:rFonts w:ascii="Arial" w:eastAsia="Arial" w:hAnsi="Arial" w:cs="Arial"/>
          <w:b/>
          <w:bCs/>
          <w:spacing w:val="1"/>
        </w:rPr>
        <w:t>t</w:t>
      </w:r>
      <w:r>
        <w:rPr>
          <w:rFonts w:ascii="Arial" w:eastAsia="Arial" w:hAnsi="Arial" w:cs="Arial"/>
          <w:b/>
          <w:bCs/>
        </w:rPr>
        <w:t xml:space="preserve">ence </w:t>
      </w:r>
      <w:r>
        <w:rPr>
          <w:rFonts w:ascii="Arial" w:eastAsia="Arial" w:hAnsi="Arial" w:cs="Arial"/>
          <w:b/>
          <w:bCs/>
          <w:spacing w:val="26"/>
        </w:rPr>
        <w:t xml:space="preserve"> </w:t>
      </w:r>
      <w:r>
        <w:rPr>
          <w:rFonts w:ascii="Arial" w:eastAsia="Arial" w:hAnsi="Arial" w:cs="Arial"/>
          <w:spacing w:val="1"/>
        </w:rPr>
        <w:t>m</w:t>
      </w:r>
      <w:r>
        <w:rPr>
          <w:rFonts w:ascii="Arial" w:eastAsia="Arial" w:hAnsi="Arial" w:cs="Arial"/>
        </w:rPr>
        <w:t xml:space="preserve">eans </w:t>
      </w:r>
      <w:r>
        <w:rPr>
          <w:rFonts w:ascii="Arial" w:eastAsia="Arial" w:hAnsi="Arial" w:cs="Arial"/>
          <w:spacing w:val="26"/>
        </w:rPr>
        <w:t xml:space="preserve"> </w:t>
      </w:r>
      <w:r>
        <w:rPr>
          <w:rFonts w:ascii="Arial" w:eastAsia="Arial" w:hAnsi="Arial" w:cs="Arial"/>
          <w:spacing w:val="-3"/>
        </w:rPr>
        <w:t>h</w:t>
      </w:r>
      <w:r>
        <w:rPr>
          <w:rFonts w:ascii="Arial" w:eastAsia="Arial" w:hAnsi="Arial" w:cs="Arial"/>
        </w:rPr>
        <w:t>a</w:t>
      </w:r>
      <w:r>
        <w:rPr>
          <w:rFonts w:ascii="Arial" w:eastAsia="Arial" w:hAnsi="Arial" w:cs="Arial"/>
          <w:spacing w:val="-2"/>
        </w:rPr>
        <w:t>v</w:t>
      </w:r>
      <w:r>
        <w:rPr>
          <w:rFonts w:ascii="Arial" w:eastAsia="Arial" w:hAnsi="Arial" w:cs="Arial"/>
          <w:spacing w:val="-1"/>
        </w:rPr>
        <w:t>i</w:t>
      </w:r>
      <w:r>
        <w:rPr>
          <w:rFonts w:ascii="Arial" w:eastAsia="Arial" w:hAnsi="Arial" w:cs="Arial"/>
        </w:rPr>
        <w:t xml:space="preserve">ng </w:t>
      </w:r>
      <w:r>
        <w:rPr>
          <w:rFonts w:ascii="Arial" w:eastAsia="Arial" w:hAnsi="Arial" w:cs="Arial"/>
          <w:spacing w:val="28"/>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27"/>
        </w:rPr>
        <w:t xml:space="preserve"> </w:t>
      </w:r>
      <w:r>
        <w:rPr>
          <w:rFonts w:ascii="Arial" w:eastAsia="Arial" w:hAnsi="Arial" w:cs="Arial"/>
        </w:rPr>
        <w:t>a</w:t>
      </w:r>
      <w:r>
        <w:rPr>
          <w:rFonts w:ascii="Arial" w:eastAsia="Arial" w:hAnsi="Arial" w:cs="Arial"/>
          <w:spacing w:val="1"/>
        </w:rPr>
        <w:t>tt</w:t>
      </w:r>
      <w:r>
        <w:rPr>
          <w:rFonts w:ascii="Arial" w:eastAsia="Arial" w:hAnsi="Arial" w:cs="Arial"/>
          <w:spacing w:val="-1"/>
        </w:rPr>
        <w:t>i</w:t>
      </w:r>
      <w:r>
        <w:rPr>
          <w:rFonts w:ascii="Arial" w:eastAsia="Arial" w:hAnsi="Arial" w:cs="Arial"/>
          <w:spacing w:val="1"/>
        </w:rPr>
        <w:t>t</w:t>
      </w:r>
      <w:r>
        <w:rPr>
          <w:rFonts w:ascii="Arial" w:eastAsia="Arial" w:hAnsi="Arial" w:cs="Arial"/>
        </w:rPr>
        <w:t>ud</w:t>
      </w:r>
      <w:r>
        <w:rPr>
          <w:rFonts w:ascii="Arial" w:eastAsia="Arial" w:hAnsi="Arial" w:cs="Arial"/>
          <w:spacing w:val="-3"/>
        </w:rPr>
        <w:t>e</w:t>
      </w:r>
      <w:r>
        <w:rPr>
          <w:rFonts w:ascii="Arial" w:eastAsia="Arial" w:hAnsi="Arial" w:cs="Arial"/>
        </w:rPr>
        <w:t xml:space="preserve">, </w:t>
      </w:r>
      <w:r>
        <w:rPr>
          <w:rFonts w:ascii="Arial" w:eastAsia="Arial" w:hAnsi="Arial" w:cs="Arial"/>
          <w:spacing w:val="28"/>
        </w:rPr>
        <w:t xml:space="preserve"> </w:t>
      </w:r>
      <w:r>
        <w:rPr>
          <w:rFonts w:ascii="Arial" w:eastAsia="Arial" w:hAnsi="Arial" w:cs="Arial"/>
        </w:rPr>
        <w:t>pe</w:t>
      </w:r>
      <w:r>
        <w:rPr>
          <w:rFonts w:ascii="Arial" w:eastAsia="Arial" w:hAnsi="Arial" w:cs="Arial"/>
          <w:spacing w:val="-2"/>
        </w:rPr>
        <w:t>r</w:t>
      </w:r>
      <w:r>
        <w:rPr>
          <w:rFonts w:ascii="Arial" w:eastAsia="Arial" w:hAnsi="Arial" w:cs="Arial"/>
        </w:rPr>
        <w:t xml:space="preserve">sonal </w:t>
      </w:r>
      <w:r>
        <w:rPr>
          <w:rFonts w:ascii="Arial" w:eastAsia="Arial" w:hAnsi="Arial" w:cs="Arial"/>
          <w:spacing w:val="25"/>
        </w:rPr>
        <w:t xml:space="preserve"> </w:t>
      </w:r>
      <w:r>
        <w:rPr>
          <w:rFonts w:ascii="Arial" w:eastAsia="Arial" w:hAnsi="Arial" w:cs="Arial"/>
        </w:rPr>
        <w:t>a</w:t>
      </w:r>
      <w:r>
        <w:rPr>
          <w:rFonts w:ascii="Arial" w:eastAsia="Arial" w:hAnsi="Arial" w:cs="Arial"/>
          <w:spacing w:val="1"/>
        </w:rPr>
        <w:t>ttr</w:t>
      </w:r>
      <w:r>
        <w:rPr>
          <w:rFonts w:ascii="Arial" w:eastAsia="Arial" w:hAnsi="Arial" w:cs="Arial"/>
          <w:spacing w:val="-1"/>
        </w:rPr>
        <w:t>i</w:t>
      </w:r>
      <w:r>
        <w:rPr>
          <w:rFonts w:ascii="Arial" w:eastAsia="Arial" w:hAnsi="Arial" w:cs="Arial"/>
        </w:rPr>
        <w:t>bu</w:t>
      </w:r>
      <w:r>
        <w:rPr>
          <w:rFonts w:ascii="Arial" w:eastAsia="Arial" w:hAnsi="Arial" w:cs="Arial"/>
          <w:spacing w:val="1"/>
        </w:rPr>
        <w:t>t</w:t>
      </w:r>
      <w:r>
        <w:rPr>
          <w:rFonts w:ascii="Arial" w:eastAsia="Arial" w:hAnsi="Arial" w:cs="Arial"/>
        </w:rPr>
        <w:t xml:space="preserve">es </w:t>
      </w:r>
      <w:r>
        <w:rPr>
          <w:rFonts w:ascii="Arial" w:eastAsia="Arial" w:hAnsi="Arial" w:cs="Arial"/>
          <w:spacing w:val="26"/>
        </w:rPr>
        <w:t xml:space="preserve"> </w:t>
      </w:r>
      <w:r>
        <w:rPr>
          <w:rFonts w:ascii="Arial" w:eastAsia="Arial" w:hAnsi="Arial" w:cs="Arial"/>
        </w:rPr>
        <w:t xml:space="preserve">and </w:t>
      </w:r>
      <w:r>
        <w:rPr>
          <w:rFonts w:ascii="Arial" w:eastAsia="Arial" w:hAnsi="Arial" w:cs="Arial"/>
          <w:spacing w:val="25"/>
        </w:rPr>
        <w:t xml:space="preserve"> </w:t>
      </w:r>
      <w:r>
        <w:rPr>
          <w:rFonts w:ascii="Arial" w:eastAsia="Arial" w:hAnsi="Arial" w:cs="Arial"/>
        </w:rPr>
        <w:t>qua</w:t>
      </w:r>
      <w:r>
        <w:rPr>
          <w:rFonts w:ascii="Arial" w:eastAsia="Arial" w:hAnsi="Arial" w:cs="Arial"/>
          <w:spacing w:val="-1"/>
        </w:rPr>
        <w:t>li</w:t>
      </w:r>
      <w:r>
        <w:rPr>
          <w:rFonts w:ascii="Arial" w:eastAsia="Arial" w:hAnsi="Arial" w:cs="Arial"/>
          <w:spacing w:val="3"/>
        </w:rPr>
        <w:t>f</w:t>
      </w:r>
      <w:r>
        <w:rPr>
          <w:rFonts w:ascii="Arial" w:eastAsia="Arial" w:hAnsi="Arial" w:cs="Arial"/>
          <w:spacing w:val="-1"/>
        </w:rPr>
        <w:t>i</w:t>
      </w:r>
      <w:r>
        <w:rPr>
          <w:rFonts w:ascii="Arial" w:eastAsia="Arial" w:hAnsi="Arial" w:cs="Arial"/>
        </w:rPr>
        <w:t>ca</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ons </w:t>
      </w:r>
      <w:r>
        <w:rPr>
          <w:rFonts w:ascii="Arial" w:eastAsia="Arial" w:hAnsi="Arial" w:cs="Arial"/>
          <w:spacing w:val="26"/>
        </w:rPr>
        <w:t xml:space="preserve"> </w:t>
      </w:r>
      <w:r>
        <w:rPr>
          <w:rFonts w:ascii="Arial" w:eastAsia="Arial" w:hAnsi="Arial" w:cs="Arial"/>
          <w:spacing w:val="-1"/>
        </w:rPr>
        <w:t>t</w:t>
      </w:r>
      <w:r>
        <w:rPr>
          <w:rFonts w:ascii="Arial" w:eastAsia="Arial" w:hAnsi="Arial" w:cs="Arial"/>
        </w:rPr>
        <w:t xml:space="preserve">o </w:t>
      </w:r>
      <w:r>
        <w:rPr>
          <w:rFonts w:ascii="Arial" w:eastAsia="Arial" w:hAnsi="Arial" w:cs="Arial"/>
          <w:spacing w:val="-3"/>
        </w:rPr>
        <w:t>e</w:t>
      </w:r>
      <w:r>
        <w:rPr>
          <w:rFonts w:ascii="Arial" w:eastAsia="Arial" w:hAnsi="Arial" w:cs="Arial"/>
          <w:spacing w:val="1"/>
        </w:rPr>
        <w:t>f</w:t>
      </w:r>
      <w:r>
        <w:rPr>
          <w:rFonts w:ascii="Arial" w:eastAsia="Arial" w:hAnsi="Arial" w:cs="Arial"/>
          <w:spacing w:val="3"/>
        </w:rPr>
        <w:t>f</w:t>
      </w:r>
      <w:r>
        <w:rPr>
          <w:rFonts w:ascii="Arial" w:eastAsia="Arial" w:hAnsi="Arial" w:cs="Arial"/>
        </w:rPr>
        <w:t>e</w:t>
      </w:r>
      <w:r>
        <w:rPr>
          <w:rFonts w:ascii="Arial" w:eastAsia="Arial" w:hAnsi="Arial" w:cs="Arial"/>
          <w:spacing w:val="-2"/>
        </w:rPr>
        <w:t>c</w:t>
      </w:r>
      <w:r>
        <w:rPr>
          <w:rFonts w:ascii="Arial" w:eastAsia="Arial" w:hAnsi="Arial" w:cs="Arial"/>
          <w:spacing w:val="1"/>
        </w:rPr>
        <w:t>t</w:t>
      </w:r>
      <w:r>
        <w:rPr>
          <w:rFonts w:ascii="Arial" w:eastAsia="Arial" w:hAnsi="Arial" w:cs="Arial"/>
          <w:spacing w:val="-1"/>
        </w:rPr>
        <w:t>i</w:t>
      </w:r>
      <w:r>
        <w:rPr>
          <w:rFonts w:ascii="Arial" w:eastAsia="Arial" w:hAnsi="Arial" w:cs="Arial"/>
          <w:spacing w:val="-2"/>
        </w:rPr>
        <w:t>v</w:t>
      </w:r>
      <w:r>
        <w:rPr>
          <w:rFonts w:ascii="Arial" w:eastAsia="Arial" w:hAnsi="Arial" w:cs="Arial"/>
        </w:rPr>
        <w:t>e</w:t>
      </w:r>
      <w:r>
        <w:rPr>
          <w:rFonts w:ascii="Arial" w:eastAsia="Arial" w:hAnsi="Arial" w:cs="Arial"/>
          <w:spacing w:val="1"/>
        </w:rPr>
        <w:t>l</w:t>
      </w:r>
      <w:r>
        <w:rPr>
          <w:rFonts w:ascii="Arial" w:eastAsia="Arial" w:hAnsi="Arial" w:cs="Arial"/>
        </w:rPr>
        <w:t>y</w:t>
      </w:r>
      <w:r>
        <w:rPr>
          <w:rFonts w:ascii="Arial" w:eastAsia="Arial" w:hAnsi="Arial" w:cs="Arial"/>
          <w:spacing w:val="1"/>
        </w:rPr>
        <w:t xml:space="preserve"> </w:t>
      </w:r>
      <w:r>
        <w:rPr>
          <w:rFonts w:ascii="Arial" w:eastAsia="Arial" w:hAnsi="Arial" w:cs="Arial"/>
        </w:rPr>
        <w:t>and</w:t>
      </w:r>
      <w:r>
        <w:rPr>
          <w:rFonts w:ascii="Arial" w:eastAsia="Arial" w:hAnsi="Arial" w:cs="Arial"/>
          <w:spacing w:val="3"/>
        </w:rPr>
        <w:t xml:space="preserve"> </w:t>
      </w:r>
      <w:r>
        <w:rPr>
          <w:rFonts w:ascii="Arial" w:eastAsia="Arial" w:hAnsi="Arial" w:cs="Arial"/>
          <w:spacing w:val="-3"/>
        </w:rPr>
        <w:t>e</w:t>
      </w:r>
      <w:r>
        <w:rPr>
          <w:rFonts w:ascii="Arial" w:eastAsia="Arial" w:hAnsi="Arial" w:cs="Arial"/>
          <w:spacing w:val="1"/>
        </w:rPr>
        <w:t>f</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en</w:t>
      </w:r>
      <w:r>
        <w:rPr>
          <w:rFonts w:ascii="Arial" w:eastAsia="Arial" w:hAnsi="Arial" w:cs="Arial"/>
          <w:spacing w:val="1"/>
        </w:rPr>
        <w:t>t</w:t>
      </w:r>
      <w:r>
        <w:rPr>
          <w:rFonts w:ascii="Arial" w:eastAsia="Arial" w:hAnsi="Arial" w:cs="Arial"/>
          <w:spacing w:val="-1"/>
        </w:rPr>
        <w:t>l</w:t>
      </w:r>
      <w:r>
        <w:rPr>
          <w:rFonts w:ascii="Arial" w:eastAsia="Arial" w:hAnsi="Arial" w:cs="Arial"/>
        </w:rPr>
        <w:t>y</w:t>
      </w:r>
      <w:r>
        <w:rPr>
          <w:rFonts w:ascii="Arial" w:eastAsia="Arial" w:hAnsi="Arial" w:cs="Arial"/>
          <w:spacing w:val="1"/>
        </w:rPr>
        <w:t xml:space="preserve"> </w:t>
      </w:r>
      <w:r>
        <w:rPr>
          <w:rFonts w:ascii="Arial" w:eastAsia="Arial" w:hAnsi="Arial" w:cs="Arial"/>
        </w:rPr>
        <w:t>ca</w:t>
      </w:r>
      <w:r>
        <w:rPr>
          <w:rFonts w:ascii="Arial" w:eastAsia="Arial" w:hAnsi="Arial" w:cs="Arial"/>
          <w:spacing w:val="-2"/>
        </w:rPr>
        <w:t>r</w:t>
      </w:r>
      <w:r>
        <w:rPr>
          <w:rFonts w:ascii="Arial" w:eastAsia="Arial" w:hAnsi="Arial" w:cs="Arial"/>
          <w:spacing w:val="1"/>
        </w:rPr>
        <w:t>r</w:t>
      </w:r>
      <w:r>
        <w:rPr>
          <w:rFonts w:ascii="Arial" w:eastAsia="Arial" w:hAnsi="Arial" w:cs="Arial"/>
        </w:rPr>
        <w:t>y</w:t>
      </w:r>
      <w:r>
        <w:rPr>
          <w:rFonts w:ascii="Arial" w:eastAsia="Arial" w:hAnsi="Arial" w:cs="Arial"/>
          <w:spacing w:val="1"/>
        </w:rPr>
        <w:t xml:space="preserve"> </w:t>
      </w:r>
      <w:r>
        <w:rPr>
          <w:rFonts w:ascii="Arial" w:eastAsia="Arial" w:hAnsi="Arial" w:cs="Arial"/>
        </w:rPr>
        <w:t>out</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3"/>
        </w:rPr>
        <w:t>f</w:t>
      </w:r>
      <w:r>
        <w:rPr>
          <w:rFonts w:ascii="Arial" w:eastAsia="Arial" w:hAnsi="Arial" w:cs="Arial"/>
          <w:spacing w:val="-3"/>
        </w:rPr>
        <w:t>u</w:t>
      </w:r>
      <w:r>
        <w:rPr>
          <w:rFonts w:ascii="Arial" w:eastAsia="Arial" w:hAnsi="Arial" w:cs="Arial"/>
        </w:rPr>
        <w:t>nc</w:t>
      </w:r>
      <w:r>
        <w:rPr>
          <w:rFonts w:ascii="Arial" w:eastAsia="Arial" w:hAnsi="Arial" w:cs="Arial"/>
          <w:spacing w:val="1"/>
        </w:rPr>
        <w:t>t</w:t>
      </w:r>
      <w:r>
        <w:rPr>
          <w:rFonts w:ascii="Arial" w:eastAsia="Arial" w:hAnsi="Arial" w:cs="Arial"/>
          <w:spacing w:val="-1"/>
        </w:rPr>
        <w:t>i</w:t>
      </w:r>
      <w:r>
        <w:rPr>
          <w:rFonts w:ascii="Arial" w:eastAsia="Arial" w:hAnsi="Arial" w:cs="Arial"/>
        </w:rPr>
        <w:t>ons</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r</w:t>
      </w:r>
      <w:r>
        <w:rPr>
          <w:rFonts w:ascii="Arial" w:eastAsia="Arial" w:hAnsi="Arial" w:cs="Arial"/>
          <w:spacing w:val="4"/>
        </w:rPr>
        <w:t xml:space="preserve"> </w:t>
      </w:r>
      <w:r>
        <w:rPr>
          <w:rFonts w:ascii="Arial" w:eastAsia="Arial" w:hAnsi="Arial" w:cs="Arial"/>
        </w:rPr>
        <w:t>sub</w:t>
      </w:r>
      <w:r>
        <w:rPr>
          <w:rFonts w:ascii="Arial" w:eastAsia="Arial" w:hAnsi="Arial" w:cs="Arial"/>
          <w:spacing w:val="-2"/>
        </w:rPr>
        <w:t>-</w:t>
      </w:r>
      <w:r>
        <w:rPr>
          <w:rFonts w:ascii="Arial" w:eastAsia="Arial" w:hAnsi="Arial" w:cs="Arial"/>
          <w:spacing w:val="3"/>
        </w:rPr>
        <w:t>f</w:t>
      </w:r>
      <w:r>
        <w:rPr>
          <w:rFonts w:ascii="Arial" w:eastAsia="Arial" w:hAnsi="Arial" w:cs="Arial"/>
        </w:rPr>
        <w:t>un</w:t>
      </w:r>
      <w:r>
        <w:rPr>
          <w:rFonts w:ascii="Arial" w:eastAsia="Arial" w:hAnsi="Arial" w:cs="Arial"/>
          <w:spacing w:val="-2"/>
        </w:rPr>
        <w:t>c</w:t>
      </w:r>
      <w:r>
        <w:rPr>
          <w:rFonts w:ascii="Arial" w:eastAsia="Arial" w:hAnsi="Arial" w:cs="Arial"/>
          <w:spacing w:val="1"/>
        </w:rPr>
        <w:t>t</w:t>
      </w:r>
      <w:r>
        <w:rPr>
          <w:rFonts w:ascii="Arial" w:eastAsia="Arial" w:hAnsi="Arial" w:cs="Arial"/>
          <w:spacing w:val="-1"/>
        </w:rPr>
        <w:t>i</w:t>
      </w:r>
      <w:r>
        <w:rPr>
          <w:rFonts w:ascii="Arial" w:eastAsia="Arial" w:hAnsi="Arial" w:cs="Arial"/>
        </w:rPr>
        <w:t>ons</w:t>
      </w:r>
      <w:r>
        <w:rPr>
          <w:rFonts w:ascii="Arial" w:eastAsia="Arial" w:hAnsi="Arial" w:cs="Arial"/>
          <w:spacing w:val="3"/>
        </w:rPr>
        <w:t xml:space="preserve"> </w:t>
      </w:r>
      <w:r>
        <w:rPr>
          <w:rFonts w:ascii="Arial" w:eastAsia="Arial" w:hAnsi="Arial" w:cs="Arial"/>
        </w:rPr>
        <w:t>ass</w:t>
      </w:r>
      <w:r>
        <w:rPr>
          <w:rFonts w:ascii="Arial" w:eastAsia="Arial" w:hAnsi="Arial" w:cs="Arial"/>
          <w:spacing w:val="-4"/>
        </w:rPr>
        <w:t>i</w:t>
      </w:r>
      <w:r>
        <w:rPr>
          <w:rFonts w:ascii="Arial" w:eastAsia="Arial" w:hAnsi="Arial" w:cs="Arial"/>
          <w:spacing w:val="2"/>
        </w:rPr>
        <w:t>g</w:t>
      </w:r>
      <w:r>
        <w:rPr>
          <w:rFonts w:ascii="Arial" w:eastAsia="Arial" w:hAnsi="Arial" w:cs="Arial"/>
        </w:rPr>
        <w:t xml:space="preserve">ned </w:t>
      </w:r>
      <w:r>
        <w:rPr>
          <w:rFonts w:ascii="Arial" w:eastAsia="Arial" w:hAnsi="Arial" w:cs="Arial"/>
          <w:spacing w:val="1"/>
        </w:rPr>
        <w:t>t</w:t>
      </w:r>
      <w:r>
        <w:rPr>
          <w:rFonts w:ascii="Arial" w:eastAsia="Arial" w:hAnsi="Arial" w:cs="Arial"/>
        </w:rPr>
        <w:t>o</w:t>
      </w:r>
      <w:r>
        <w:rPr>
          <w:rFonts w:ascii="Arial" w:eastAsia="Arial" w:hAnsi="Arial" w:cs="Arial"/>
          <w:spacing w:val="3"/>
        </w:rPr>
        <w:t xml:space="preserve"> </w:t>
      </w:r>
      <w:r>
        <w:rPr>
          <w:rFonts w:ascii="Arial" w:eastAsia="Arial" w:hAnsi="Arial" w:cs="Arial"/>
        </w:rPr>
        <w:t>a pa</w:t>
      </w:r>
      <w:r>
        <w:rPr>
          <w:rFonts w:ascii="Arial" w:eastAsia="Arial" w:hAnsi="Arial" w:cs="Arial"/>
          <w:spacing w:val="-2"/>
        </w:rPr>
        <w:t>r</w:t>
      </w:r>
      <w:r>
        <w:rPr>
          <w:rFonts w:ascii="Arial" w:eastAsia="Arial" w:hAnsi="Arial" w:cs="Arial"/>
          <w:spacing w:val="1"/>
        </w:rPr>
        <w:t>t</w:t>
      </w:r>
      <w:r>
        <w:rPr>
          <w:rFonts w:ascii="Arial" w:eastAsia="Arial" w:hAnsi="Arial" w:cs="Arial"/>
          <w:spacing w:val="-1"/>
        </w:rPr>
        <w:t>i</w:t>
      </w:r>
      <w:r>
        <w:rPr>
          <w:rFonts w:ascii="Arial" w:eastAsia="Arial" w:hAnsi="Arial" w:cs="Arial"/>
        </w:rPr>
        <w:t>cu</w:t>
      </w:r>
      <w:r>
        <w:rPr>
          <w:rFonts w:ascii="Arial" w:eastAsia="Arial" w:hAnsi="Arial" w:cs="Arial"/>
          <w:spacing w:val="-1"/>
        </w:rPr>
        <w:t>l</w:t>
      </w:r>
      <w:r>
        <w:rPr>
          <w:rFonts w:ascii="Arial" w:eastAsia="Arial" w:hAnsi="Arial" w:cs="Arial"/>
          <w:spacing w:val="-3"/>
        </w:rPr>
        <w:t>a</w:t>
      </w:r>
      <w:r>
        <w:rPr>
          <w:rFonts w:ascii="Arial" w:eastAsia="Arial" w:hAnsi="Arial" w:cs="Arial"/>
        </w:rPr>
        <w:t xml:space="preserve">r </w:t>
      </w:r>
      <w:r>
        <w:rPr>
          <w:rFonts w:ascii="Arial" w:eastAsia="Arial" w:hAnsi="Arial" w:cs="Arial"/>
          <w:spacing w:val="-1"/>
        </w:rPr>
        <w:t>V</w:t>
      </w:r>
      <w:r>
        <w:rPr>
          <w:rFonts w:ascii="Arial" w:eastAsia="Arial" w:hAnsi="Arial" w:cs="Arial"/>
          <w:spacing w:val="2"/>
        </w:rPr>
        <w:t>T</w:t>
      </w:r>
      <w:r>
        <w:rPr>
          <w:rFonts w:ascii="Arial" w:eastAsia="Arial" w:hAnsi="Arial" w:cs="Arial"/>
        </w:rPr>
        <w:t>S</w:t>
      </w:r>
      <w:r>
        <w:rPr>
          <w:rFonts w:ascii="Arial" w:eastAsia="Arial" w:hAnsi="Arial" w:cs="Arial"/>
          <w:spacing w:val="1"/>
        </w:rPr>
        <w:t xml:space="preserve"> </w:t>
      </w:r>
      <w:r>
        <w:rPr>
          <w:rFonts w:ascii="Arial" w:eastAsia="Arial" w:hAnsi="Arial" w:cs="Arial"/>
        </w:rPr>
        <w:t>pos</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4"/>
        </w:rPr>
        <w:t xml:space="preserve"> </w:t>
      </w:r>
      <w:r>
        <w:rPr>
          <w:rFonts w:ascii="Arial" w:eastAsia="Arial" w:hAnsi="Arial" w:cs="Arial"/>
          <w:b/>
          <w:bCs/>
          <w:spacing w:val="1"/>
        </w:rPr>
        <w:t>Q</w:t>
      </w:r>
      <w:r>
        <w:rPr>
          <w:rFonts w:ascii="Arial" w:eastAsia="Arial" w:hAnsi="Arial" w:cs="Arial"/>
          <w:b/>
          <w:bCs/>
        </w:rPr>
        <w:t>u</w:t>
      </w:r>
      <w:r>
        <w:rPr>
          <w:rFonts w:ascii="Arial" w:eastAsia="Arial" w:hAnsi="Arial" w:cs="Arial"/>
          <w:b/>
          <w:bCs/>
          <w:spacing w:val="-3"/>
        </w:rPr>
        <w:t>a</w:t>
      </w:r>
      <w:r>
        <w:rPr>
          <w:rFonts w:ascii="Arial" w:eastAsia="Arial" w:hAnsi="Arial" w:cs="Arial"/>
          <w:b/>
          <w:bCs/>
          <w:spacing w:val="1"/>
        </w:rPr>
        <w:t>l</w:t>
      </w:r>
      <w:r>
        <w:rPr>
          <w:rFonts w:ascii="Arial" w:eastAsia="Arial" w:hAnsi="Arial" w:cs="Arial"/>
          <w:b/>
          <w:bCs/>
          <w:spacing w:val="-1"/>
        </w:rPr>
        <w:t>i</w:t>
      </w:r>
      <w:r>
        <w:rPr>
          <w:rFonts w:ascii="Arial" w:eastAsia="Arial" w:hAnsi="Arial" w:cs="Arial"/>
          <w:b/>
          <w:bCs/>
          <w:spacing w:val="1"/>
        </w:rPr>
        <w:t>fi</w:t>
      </w:r>
      <w:r>
        <w:rPr>
          <w:rFonts w:ascii="Arial" w:eastAsia="Arial" w:hAnsi="Arial" w:cs="Arial"/>
          <w:b/>
          <w:bCs/>
        </w:rPr>
        <w:t>c</w:t>
      </w:r>
      <w:r>
        <w:rPr>
          <w:rFonts w:ascii="Arial" w:eastAsia="Arial" w:hAnsi="Arial" w:cs="Arial"/>
          <w:b/>
          <w:bCs/>
          <w:spacing w:val="-3"/>
        </w:rPr>
        <w:t>a</w:t>
      </w:r>
      <w:r>
        <w:rPr>
          <w:rFonts w:ascii="Arial" w:eastAsia="Arial" w:hAnsi="Arial" w:cs="Arial"/>
          <w:b/>
          <w:bCs/>
          <w:spacing w:val="-2"/>
        </w:rPr>
        <w:t>t</w:t>
      </w:r>
      <w:r>
        <w:rPr>
          <w:rFonts w:ascii="Arial" w:eastAsia="Arial" w:hAnsi="Arial" w:cs="Arial"/>
          <w:b/>
          <w:bCs/>
          <w:spacing w:val="1"/>
        </w:rPr>
        <w:t>i</w:t>
      </w:r>
      <w:r>
        <w:rPr>
          <w:rFonts w:ascii="Arial" w:eastAsia="Arial" w:hAnsi="Arial" w:cs="Arial"/>
          <w:b/>
          <w:bCs/>
        </w:rPr>
        <w:t>on</w:t>
      </w:r>
      <w:r>
        <w:rPr>
          <w:rFonts w:ascii="Arial" w:eastAsia="Arial" w:hAnsi="Arial" w:cs="Arial"/>
          <w:b/>
          <w:bCs/>
          <w:spacing w:val="2"/>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educa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2"/>
        </w:rPr>
        <w:t>k</w:t>
      </w:r>
      <w:r>
        <w:rPr>
          <w:rFonts w:ascii="Arial" w:eastAsia="Arial" w:hAnsi="Arial" w:cs="Arial"/>
          <w:spacing w:val="-3"/>
        </w:rPr>
        <w:t>n</w:t>
      </w:r>
      <w:r>
        <w:rPr>
          <w:rFonts w:ascii="Arial" w:eastAsia="Arial" w:hAnsi="Arial" w:cs="Arial"/>
        </w:rPr>
        <w:t>o</w:t>
      </w:r>
      <w:r>
        <w:rPr>
          <w:rFonts w:ascii="Arial" w:eastAsia="Arial" w:hAnsi="Arial" w:cs="Arial"/>
          <w:spacing w:val="-1"/>
        </w:rPr>
        <w:t>wl</w:t>
      </w:r>
      <w:r>
        <w:rPr>
          <w:rFonts w:ascii="Arial" w:eastAsia="Arial" w:hAnsi="Arial" w:cs="Arial"/>
        </w:rPr>
        <w:t>ed</w:t>
      </w:r>
      <w:r>
        <w:rPr>
          <w:rFonts w:ascii="Arial" w:eastAsia="Arial" w:hAnsi="Arial" w:cs="Arial"/>
          <w:spacing w:val="2"/>
        </w:rPr>
        <w:t>g</w:t>
      </w:r>
      <w:r>
        <w:rPr>
          <w:rFonts w:ascii="Arial" w:eastAsia="Arial" w:hAnsi="Arial" w:cs="Arial"/>
        </w:rPr>
        <w:t>e,</w:t>
      </w:r>
      <w:r>
        <w:rPr>
          <w:rFonts w:ascii="Arial" w:eastAsia="Arial" w:hAnsi="Arial" w:cs="Arial"/>
          <w:spacing w:val="3"/>
        </w:rPr>
        <w:t xml:space="preserve"> </w:t>
      </w:r>
      <w:r>
        <w:rPr>
          <w:rFonts w:ascii="Arial" w:eastAsia="Arial" w:hAnsi="Arial" w:cs="Arial"/>
          <w:spacing w:val="-2"/>
        </w:rPr>
        <w:t>s</w:t>
      </w:r>
      <w:r>
        <w:rPr>
          <w:rFonts w:ascii="Arial" w:eastAsia="Arial" w:hAnsi="Arial" w:cs="Arial"/>
          <w:spacing w:val="2"/>
        </w:rPr>
        <w:t>k</w:t>
      </w:r>
      <w:r>
        <w:rPr>
          <w:rFonts w:ascii="Arial" w:eastAsia="Arial" w:hAnsi="Arial" w:cs="Arial"/>
          <w:spacing w:val="-1"/>
        </w:rPr>
        <w:t>ill</w:t>
      </w:r>
      <w:r>
        <w:rPr>
          <w:rFonts w:ascii="Arial" w:eastAsia="Arial" w:hAnsi="Arial" w:cs="Arial"/>
        </w:rPr>
        <w:t>,</w:t>
      </w:r>
      <w:r>
        <w:rPr>
          <w:rFonts w:ascii="Arial" w:eastAsia="Arial" w:hAnsi="Arial" w:cs="Arial"/>
          <w:spacing w:val="4"/>
        </w:rPr>
        <w:t xml:space="preserve"> </w:t>
      </w:r>
      <w:r>
        <w:rPr>
          <w:rFonts w:ascii="Arial" w:eastAsia="Arial" w:hAnsi="Arial" w:cs="Arial"/>
        </w:rPr>
        <w:t>e</w:t>
      </w:r>
      <w:r>
        <w:rPr>
          <w:rFonts w:ascii="Arial" w:eastAsia="Arial" w:hAnsi="Arial" w:cs="Arial"/>
          <w:spacing w:val="-2"/>
        </w:rPr>
        <w:t>x</w:t>
      </w:r>
      <w:r>
        <w:rPr>
          <w:rFonts w:ascii="Arial" w:eastAsia="Arial" w:hAnsi="Arial" w:cs="Arial"/>
        </w:rPr>
        <w:t>pe</w:t>
      </w:r>
      <w:r>
        <w:rPr>
          <w:rFonts w:ascii="Arial" w:eastAsia="Arial" w:hAnsi="Arial" w:cs="Arial"/>
          <w:spacing w:val="1"/>
        </w:rPr>
        <w:t>r</w:t>
      </w:r>
      <w:r>
        <w:rPr>
          <w:rFonts w:ascii="Arial" w:eastAsia="Arial" w:hAnsi="Arial" w:cs="Arial"/>
          <w:spacing w:val="-1"/>
        </w:rPr>
        <w:t>i</w:t>
      </w:r>
      <w:r>
        <w:rPr>
          <w:rFonts w:ascii="Arial" w:eastAsia="Arial" w:hAnsi="Arial" w:cs="Arial"/>
        </w:rPr>
        <w:t>ence</w:t>
      </w:r>
      <w:r>
        <w:rPr>
          <w:rFonts w:ascii="Arial" w:eastAsia="Arial" w:hAnsi="Arial" w:cs="Arial"/>
          <w:spacing w:val="2"/>
        </w:rPr>
        <w:t xml:space="preserve"> </w:t>
      </w:r>
      <w:r>
        <w:rPr>
          <w:rFonts w:ascii="Arial" w:eastAsia="Arial" w:hAnsi="Arial" w:cs="Arial"/>
        </w:rPr>
        <w:t>or</w:t>
      </w:r>
      <w:r>
        <w:rPr>
          <w:rFonts w:ascii="Arial" w:eastAsia="Arial" w:hAnsi="Arial" w:cs="Arial"/>
          <w:spacing w:val="3"/>
        </w:rPr>
        <w:t xml:space="preserve"> </w:t>
      </w:r>
      <w:r>
        <w:rPr>
          <w:rFonts w:ascii="Arial" w:eastAsia="Arial" w:hAnsi="Arial" w:cs="Arial"/>
        </w:rPr>
        <w:t>any o</w:t>
      </w:r>
      <w:r>
        <w:rPr>
          <w:rFonts w:ascii="Arial" w:eastAsia="Arial" w:hAnsi="Arial" w:cs="Arial"/>
          <w:spacing w:val="1"/>
        </w:rPr>
        <w:t>t</w:t>
      </w:r>
      <w:r>
        <w:rPr>
          <w:rFonts w:ascii="Arial" w:eastAsia="Arial" w:hAnsi="Arial" w:cs="Arial"/>
        </w:rPr>
        <w:t>her a</w:t>
      </w:r>
      <w:r>
        <w:rPr>
          <w:rFonts w:ascii="Arial" w:eastAsia="Arial" w:hAnsi="Arial" w:cs="Arial"/>
          <w:spacing w:val="1"/>
        </w:rPr>
        <w:t>t</w:t>
      </w:r>
      <w:r>
        <w:rPr>
          <w:rFonts w:ascii="Arial" w:eastAsia="Arial" w:hAnsi="Arial" w:cs="Arial"/>
          <w:spacing w:val="-1"/>
        </w:rPr>
        <w:t>t</w:t>
      </w:r>
      <w:r>
        <w:rPr>
          <w:rFonts w:ascii="Arial" w:eastAsia="Arial" w:hAnsi="Arial" w:cs="Arial"/>
          <w:spacing w:val="1"/>
        </w:rPr>
        <w:t>r</w:t>
      </w:r>
      <w:r>
        <w:rPr>
          <w:rFonts w:ascii="Arial" w:eastAsia="Arial" w:hAnsi="Arial" w:cs="Arial"/>
          <w:spacing w:val="-1"/>
        </w:rPr>
        <w:t>i</w:t>
      </w:r>
      <w:r>
        <w:rPr>
          <w:rFonts w:ascii="Arial" w:eastAsia="Arial" w:hAnsi="Arial" w:cs="Arial"/>
        </w:rPr>
        <w:t>bu</w:t>
      </w:r>
      <w:r>
        <w:rPr>
          <w:rFonts w:ascii="Arial" w:eastAsia="Arial" w:hAnsi="Arial" w:cs="Arial"/>
          <w:spacing w:val="1"/>
        </w:rPr>
        <w:t>t</w:t>
      </w:r>
      <w:r>
        <w:rPr>
          <w:rFonts w:ascii="Arial" w:eastAsia="Arial" w:hAnsi="Arial" w:cs="Arial"/>
        </w:rPr>
        <w:t>e</w:t>
      </w:r>
      <w:r>
        <w:rPr>
          <w:rFonts w:ascii="Arial" w:eastAsia="Arial" w:hAnsi="Arial" w:cs="Arial"/>
          <w:spacing w:val="2"/>
        </w:rPr>
        <w:t xml:space="preserve"> </w:t>
      </w:r>
      <w:r>
        <w:rPr>
          <w:rFonts w:ascii="Arial" w:eastAsia="Arial" w:hAnsi="Arial" w:cs="Arial"/>
          <w:spacing w:val="-4"/>
        </w:rPr>
        <w:t>w</w:t>
      </w:r>
      <w:r>
        <w:rPr>
          <w:rFonts w:ascii="Arial" w:eastAsia="Arial" w:hAnsi="Arial" w:cs="Arial"/>
        </w:rPr>
        <w:t>h</w:t>
      </w:r>
      <w:r>
        <w:rPr>
          <w:rFonts w:ascii="Arial" w:eastAsia="Arial" w:hAnsi="Arial" w:cs="Arial"/>
          <w:spacing w:val="-1"/>
        </w:rPr>
        <w:t>i</w:t>
      </w:r>
      <w:r>
        <w:rPr>
          <w:rFonts w:ascii="Arial" w:eastAsia="Arial" w:hAnsi="Arial" w:cs="Arial"/>
        </w:rPr>
        <w:t>ch</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C</w:t>
      </w:r>
      <w:r>
        <w:rPr>
          <w:rFonts w:ascii="Arial" w:eastAsia="Arial" w:hAnsi="Arial" w:cs="Arial"/>
          <w:spacing w:val="-3"/>
        </w:rPr>
        <w:t>o</w:t>
      </w:r>
      <w:r>
        <w:rPr>
          <w:rFonts w:ascii="Arial" w:eastAsia="Arial" w:hAnsi="Arial" w:cs="Arial"/>
          <w:spacing w:val="-2"/>
        </w:rPr>
        <w:t>m</w:t>
      </w:r>
      <w:r>
        <w:rPr>
          <w:rFonts w:ascii="Arial" w:eastAsia="Arial" w:hAnsi="Arial" w:cs="Arial"/>
        </w:rPr>
        <w:t>pe</w:t>
      </w:r>
      <w:r>
        <w:rPr>
          <w:rFonts w:ascii="Arial" w:eastAsia="Arial" w:hAnsi="Arial" w:cs="Arial"/>
          <w:spacing w:val="1"/>
        </w:rPr>
        <w:t>t</w:t>
      </w:r>
      <w:r>
        <w:rPr>
          <w:rFonts w:ascii="Arial" w:eastAsia="Arial" w:hAnsi="Arial" w:cs="Arial"/>
        </w:rPr>
        <w:t>ent</w:t>
      </w:r>
      <w:r>
        <w:rPr>
          <w:rFonts w:ascii="Arial" w:eastAsia="Arial" w:hAnsi="Arial" w:cs="Arial"/>
          <w:spacing w:val="1"/>
        </w:rPr>
        <w:t xml:space="preserve"> </w:t>
      </w:r>
      <w:r>
        <w:rPr>
          <w:rFonts w:ascii="Arial" w:eastAsia="Arial" w:hAnsi="Arial" w:cs="Arial"/>
        </w:rPr>
        <w:t>and</w:t>
      </w:r>
      <w:r>
        <w:rPr>
          <w:rFonts w:ascii="Arial" w:eastAsia="Arial" w:hAnsi="Arial" w:cs="Arial"/>
          <w:spacing w:val="1"/>
        </w:rPr>
        <w:t>/</w:t>
      </w:r>
      <w:r>
        <w:rPr>
          <w:rFonts w:ascii="Arial" w:eastAsia="Arial" w:hAnsi="Arial" w:cs="Arial"/>
          <w:spacing w:val="-3"/>
        </w:rPr>
        <w:t>o</w:t>
      </w:r>
      <w:r>
        <w:rPr>
          <w:rFonts w:ascii="Arial" w:eastAsia="Arial" w:hAnsi="Arial" w:cs="Arial"/>
        </w:rPr>
        <w:t>r</w:t>
      </w:r>
      <w:r>
        <w:rPr>
          <w:rFonts w:ascii="Arial" w:eastAsia="Arial" w:hAnsi="Arial" w:cs="Arial"/>
          <w:spacing w:val="4"/>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A</w:t>
      </w:r>
      <w:r>
        <w:rPr>
          <w:rFonts w:ascii="Arial" w:eastAsia="Arial" w:hAnsi="Arial" w:cs="Arial"/>
          <w:spacing w:val="-3"/>
        </w:rPr>
        <w:t>u</w:t>
      </w:r>
      <w:r>
        <w:rPr>
          <w:rFonts w:ascii="Arial" w:eastAsia="Arial" w:hAnsi="Arial" w:cs="Arial"/>
          <w:spacing w:val="1"/>
        </w:rPr>
        <w:t>t</w:t>
      </w:r>
      <w:r>
        <w:rPr>
          <w:rFonts w:ascii="Arial" w:eastAsia="Arial" w:hAnsi="Arial" w:cs="Arial"/>
          <w:spacing w:val="-3"/>
        </w:rPr>
        <w:t>h</w:t>
      </w:r>
      <w:r>
        <w:rPr>
          <w:rFonts w:ascii="Arial" w:eastAsia="Arial" w:hAnsi="Arial" w:cs="Arial"/>
        </w:rPr>
        <w:t>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rPr>
        <w:t xml:space="preserve">y </w:t>
      </w:r>
      <w:r>
        <w:rPr>
          <w:rFonts w:ascii="Arial" w:eastAsia="Arial" w:hAnsi="Arial" w:cs="Arial"/>
          <w:spacing w:val="1"/>
        </w:rPr>
        <w:t>m</w:t>
      </w:r>
      <w:r>
        <w:rPr>
          <w:rFonts w:ascii="Arial" w:eastAsia="Arial" w:hAnsi="Arial" w:cs="Arial"/>
        </w:rPr>
        <w:t>ay ha</w:t>
      </w:r>
      <w:r>
        <w:rPr>
          <w:rFonts w:ascii="Arial" w:eastAsia="Arial" w:hAnsi="Arial" w:cs="Arial"/>
          <w:spacing w:val="-2"/>
        </w:rPr>
        <w:t>v</w:t>
      </w:r>
      <w:r>
        <w:rPr>
          <w:rFonts w:ascii="Arial" w:eastAsia="Arial" w:hAnsi="Arial" w:cs="Arial"/>
        </w:rPr>
        <w:t>e</w:t>
      </w:r>
      <w:r>
        <w:rPr>
          <w:rFonts w:ascii="Arial" w:eastAsia="Arial" w:hAnsi="Arial" w:cs="Arial"/>
          <w:spacing w:val="2"/>
        </w:rPr>
        <w:t xml:space="preserve"> </w:t>
      </w:r>
      <w:r>
        <w:rPr>
          <w:rFonts w:ascii="Arial" w:eastAsia="Arial" w:hAnsi="Arial" w:cs="Arial"/>
        </w:rPr>
        <w:t>de</w:t>
      </w:r>
      <w:r>
        <w:rPr>
          <w:rFonts w:ascii="Arial" w:eastAsia="Arial" w:hAnsi="Arial" w:cs="Arial"/>
          <w:spacing w:val="1"/>
        </w:rPr>
        <w:t>t</w:t>
      </w:r>
      <w:r>
        <w:rPr>
          <w:rFonts w:ascii="Arial" w:eastAsia="Arial" w:hAnsi="Arial" w:cs="Arial"/>
        </w:rPr>
        <w:t>e</w:t>
      </w:r>
      <w:r>
        <w:rPr>
          <w:rFonts w:ascii="Arial" w:eastAsia="Arial" w:hAnsi="Arial" w:cs="Arial"/>
          <w:spacing w:val="-2"/>
        </w:rPr>
        <w:t>r</w:t>
      </w:r>
      <w:r>
        <w:rPr>
          <w:rFonts w:ascii="Arial" w:eastAsia="Arial" w:hAnsi="Arial" w:cs="Arial"/>
          <w:spacing w:val="1"/>
        </w:rPr>
        <w:t>m</w:t>
      </w:r>
      <w:r>
        <w:rPr>
          <w:rFonts w:ascii="Arial" w:eastAsia="Arial" w:hAnsi="Arial" w:cs="Arial"/>
          <w:spacing w:val="-1"/>
        </w:rPr>
        <w:t>i</w:t>
      </w:r>
      <w:r>
        <w:rPr>
          <w:rFonts w:ascii="Arial" w:eastAsia="Arial" w:hAnsi="Arial" w:cs="Arial"/>
          <w:spacing w:val="-3"/>
        </w:rPr>
        <w:t>n</w:t>
      </w:r>
      <w:r>
        <w:rPr>
          <w:rFonts w:ascii="Arial" w:eastAsia="Arial" w:hAnsi="Arial" w:cs="Arial"/>
        </w:rPr>
        <w:t>ed</w:t>
      </w:r>
      <w:r>
        <w:rPr>
          <w:rFonts w:ascii="Arial" w:eastAsia="Arial" w:hAnsi="Arial" w:cs="Arial"/>
          <w:spacing w:val="2"/>
        </w:rPr>
        <w:t xml:space="preserve"> </w:t>
      </w:r>
      <w:r>
        <w:rPr>
          <w:rFonts w:ascii="Arial" w:eastAsia="Arial" w:hAnsi="Arial" w:cs="Arial"/>
        </w:rPr>
        <w:t>des</w:t>
      </w:r>
      <w:r>
        <w:rPr>
          <w:rFonts w:ascii="Arial" w:eastAsia="Arial" w:hAnsi="Arial" w:cs="Arial"/>
          <w:spacing w:val="-1"/>
        </w:rPr>
        <w:t>i</w:t>
      </w:r>
      <w:r>
        <w:rPr>
          <w:rFonts w:ascii="Arial" w:eastAsia="Arial" w:hAnsi="Arial" w:cs="Arial"/>
          <w:spacing w:val="1"/>
        </w:rPr>
        <w:t>r</w:t>
      </w:r>
      <w:r>
        <w:rPr>
          <w:rFonts w:ascii="Arial" w:eastAsia="Arial" w:hAnsi="Arial" w:cs="Arial"/>
        </w:rPr>
        <w:t>ab</w:t>
      </w:r>
      <w:r>
        <w:rPr>
          <w:rFonts w:ascii="Arial" w:eastAsia="Arial" w:hAnsi="Arial" w:cs="Arial"/>
          <w:spacing w:val="-1"/>
        </w:rPr>
        <w:t>l</w:t>
      </w:r>
      <w:r>
        <w:rPr>
          <w:rFonts w:ascii="Arial" w:eastAsia="Arial" w:hAnsi="Arial" w:cs="Arial"/>
        </w:rPr>
        <w:t xml:space="preserve">e </w:t>
      </w:r>
      <w:r>
        <w:rPr>
          <w:rFonts w:ascii="Arial" w:eastAsia="Arial" w:hAnsi="Arial" w:cs="Arial"/>
          <w:spacing w:val="3"/>
        </w:rPr>
        <w:t>f</w:t>
      </w:r>
      <w:r>
        <w:rPr>
          <w:rFonts w:ascii="Arial" w:eastAsia="Arial" w:hAnsi="Arial" w:cs="Arial"/>
        </w:rPr>
        <w:t>or pe</w:t>
      </w:r>
      <w:r>
        <w:rPr>
          <w:rFonts w:ascii="Arial" w:eastAsia="Arial" w:hAnsi="Arial" w:cs="Arial"/>
          <w:spacing w:val="-2"/>
        </w:rPr>
        <w:t>r</w:t>
      </w:r>
      <w:r>
        <w:rPr>
          <w:rFonts w:ascii="Arial" w:eastAsia="Arial" w:hAnsi="Arial" w:cs="Arial"/>
          <w:spacing w:val="3"/>
        </w:rPr>
        <w:t>f</w:t>
      </w:r>
      <w:r>
        <w:rPr>
          <w:rFonts w:ascii="Arial" w:eastAsia="Arial" w:hAnsi="Arial" w:cs="Arial"/>
          <w:spacing w:val="-3"/>
        </w:rPr>
        <w:t>o</w:t>
      </w:r>
      <w:r>
        <w:rPr>
          <w:rFonts w:ascii="Arial" w:eastAsia="Arial" w:hAnsi="Arial" w:cs="Arial"/>
          <w:spacing w:val="1"/>
        </w:rPr>
        <w:t>rm</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1"/>
        </w:rPr>
        <w:t xml:space="preserve"> t</w:t>
      </w:r>
      <w:r>
        <w:rPr>
          <w:rFonts w:ascii="Arial" w:eastAsia="Arial" w:hAnsi="Arial" w:cs="Arial"/>
        </w:rPr>
        <w:t>he</w:t>
      </w:r>
      <w:r>
        <w:rPr>
          <w:rFonts w:ascii="Arial" w:eastAsia="Arial" w:hAnsi="Arial" w:cs="Arial"/>
          <w:spacing w:val="1"/>
        </w:rPr>
        <w:t xml:space="preserve"> </w:t>
      </w:r>
      <w:r>
        <w:rPr>
          <w:rFonts w:ascii="Arial" w:eastAsia="Arial" w:hAnsi="Arial" w:cs="Arial"/>
        </w:rPr>
        <w:t>d</w:t>
      </w:r>
      <w:r>
        <w:rPr>
          <w:rFonts w:ascii="Arial" w:eastAsia="Arial" w:hAnsi="Arial" w:cs="Arial"/>
          <w:spacing w:val="-3"/>
        </w:rPr>
        <w:t>u</w:t>
      </w:r>
      <w:r>
        <w:rPr>
          <w:rFonts w:ascii="Arial" w:eastAsia="Arial" w:hAnsi="Arial" w:cs="Arial"/>
          <w:spacing w:val="1"/>
        </w:rPr>
        <w:t>t</w:t>
      </w:r>
      <w:r>
        <w:rPr>
          <w:rFonts w:ascii="Arial" w:eastAsia="Arial" w:hAnsi="Arial" w:cs="Arial"/>
          <w:spacing w:val="-1"/>
        </w:rPr>
        <w:t>i</w:t>
      </w:r>
      <w:r>
        <w:rPr>
          <w:rFonts w:ascii="Arial" w:eastAsia="Arial" w:hAnsi="Arial" w:cs="Arial"/>
        </w:rPr>
        <w:t>es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r</w:t>
      </w:r>
      <w:r>
        <w:rPr>
          <w:rFonts w:ascii="Arial" w:eastAsia="Arial" w:hAnsi="Arial" w:cs="Arial"/>
        </w:rPr>
        <w:t>e</w:t>
      </w:r>
      <w:r>
        <w:rPr>
          <w:rFonts w:ascii="Arial" w:eastAsia="Arial" w:hAnsi="Arial" w:cs="Arial"/>
          <w:spacing w:val="-1"/>
        </w:rPr>
        <w:t>l</w:t>
      </w:r>
      <w:r>
        <w:rPr>
          <w:rFonts w:ascii="Arial" w:eastAsia="Arial" w:hAnsi="Arial" w:cs="Arial"/>
        </w:rPr>
        <w:t>e</w:t>
      </w:r>
      <w:r>
        <w:rPr>
          <w:rFonts w:ascii="Arial" w:eastAsia="Arial" w:hAnsi="Arial" w:cs="Arial"/>
          <w:spacing w:val="-2"/>
        </w:rPr>
        <w:t>v</w:t>
      </w:r>
      <w:r>
        <w:rPr>
          <w:rFonts w:ascii="Arial" w:eastAsia="Arial" w:hAnsi="Arial" w:cs="Arial"/>
        </w:rPr>
        <w:t>ant</w:t>
      </w:r>
      <w:r>
        <w:rPr>
          <w:rFonts w:ascii="Arial" w:eastAsia="Arial" w:hAnsi="Arial" w:cs="Arial"/>
          <w:spacing w:val="2"/>
        </w:rPr>
        <w:t xml:space="preserve"> </w:t>
      </w:r>
      <w:r>
        <w:rPr>
          <w:rFonts w:ascii="Arial" w:eastAsia="Arial" w:hAnsi="Arial" w:cs="Arial"/>
        </w:rPr>
        <w:t>pos</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3"/>
        </w:rPr>
        <w:t>n</w:t>
      </w:r>
      <w:r>
        <w:rPr>
          <w:rFonts w:ascii="Arial" w:eastAsia="Arial" w:hAnsi="Arial" w:cs="Arial"/>
        </w:rPr>
        <w:t>.</w:t>
      </w:r>
    </w:p>
    <w:p w:rsidR="000A5570" w:rsidRDefault="00071E95">
      <w:pPr>
        <w:tabs>
          <w:tab w:val="left" w:pos="1000"/>
        </w:tabs>
        <w:spacing w:before="70" w:after="0" w:line="240" w:lineRule="auto"/>
        <w:ind w:left="1018" w:right="95" w:hanging="360"/>
        <w:jc w:val="both"/>
        <w:rPr>
          <w:rFonts w:ascii="Arial" w:eastAsia="Arial" w:hAnsi="Arial" w:cs="Arial"/>
        </w:rPr>
      </w:pPr>
      <w:r>
        <w:pict>
          <v:group id="_x0000_s1651" style="position:absolute;left:0;text-align:left;margin-left:106.4pt;margin-top:28.55pt;width:432.65pt;height:26.3pt;z-index:-251685376;mso-position-horizontal-relative:page" coordorigin="2128,571" coordsize="8653,526">
            <v:group id="_x0000_s1656" style="position:absolute;left:4051;top:581;width:6720;height:254" coordorigin="4051,581" coordsize="6720,254">
              <v:shape id="_x0000_s1657" style="position:absolute;left:4051;top:581;width:6720;height:254" coordorigin="4051,581" coordsize="6720,254" path="m4051,836r6720,l10771,581r-6720,l4051,836e" fillcolor="yellow" stroked="f">
                <v:path arrowok="t"/>
              </v:shape>
            </v:group>
            <v:group id="_x0000_s1654" style="position:absolute;left:2138;top:836;width:4428;height:252" coordorigin="2138,836" coordsize="4428,252">
              <v:shape id="_x0000_s1655" style="position:absolute;left:2138;top:836;width:4428;height:252" coordorigin="2138,836" coordsize="4428,252" path="m2138,1088r4428,l6566,836r-4428,l2138,1088e" fillcolor="yellow" stroked="f">
                <v:path arrowok="t"/>
              </v:shape>
            </v:group>
            <v:group id="_x0000_s1652" style="position:absolute;left:7958;top:836;width:828;height:252" coordorigin="7958,836" coordsize="828,252">
              <v:shape id="_x0000_s1653" style="position:absolute;left:7958;top:836;width:828;height:252" coordorigin="7958,836" coordsize="828,252" path="m7958,1088r828,l8786,836r-828,l7958,1088e" fillcolor="yellow" stroked="f">
                <v:path arrowok="t"/>
              </v:shape>
            </v:group>
            <w10:wrap anchorx="page"/>
          </v:group>
        </w:pict>
      </w:r>
      <w:r w:rsidR="00863EB5">
        <w:rPr>
          <w:rFonts w:ascii="Times New Roman" w:eastAsia="Times New Roman" w:hAnsi="Times New Roman" w:cs="Times New Roman"/>
          <w:w w:val="131"/>
        </w:rPr>
        <w:t>•</w:t>
      </w:r>
      <w:r w:rsidR="00863EB5">
        <w:rPr>
          <w:rFonts w:ascii="Times New Roman" w:eastAsia="Times New Roman" w:hAnsi="Times New Roman" w:cs="Times New Roman"/>
        </w:rPr>
        <w:tab/>
      </w:r>
      <w:r w:rsidR="00863EB5">
        <w:rPr>
          <w:rFonts w:ascii="Arial" w:eastAsia="Arial" w:hAnsi="Arial" w:cs="Arial"/>
          <w:b/>
          <w:bCs/>
          <w:spacing w:val="1"/>
        </w:rPr>
        <w:t>O</w:t>
      </w:r>
      <w:r w:rsidR="00863EB5">
        <w:rPr>
          <w:rFonts w:ascii="Arial" w:eastAsia="Arial" w:hAnsi="Arial" w:cs="Arial"/>
          <w:b/>
          <w:bCs/>
          <w:spacing w:val="-1"/>
        </w:rPr>
        <w:t>n</w:t>
      </w:r>
      <w:r w:rsidR="00863EB5">
        <w:rPr>
          <w:rFonts w:ascii="Arial" w:eastAsia="Arial" w:hAnsi="Arial" w:cs="Arial"/>
          <w:b/>
          <w:bCs/>
          <w:spacing w:val="-2"/>
        </w:rPr>
        <w:t>-</w:t>
      </w:r>
      <w:r w:rsidR="00863EB5">
        <w:rPr>
          <w:rFonts w:ascii="Arial" w:eastAsia="Arial" w:hAnsi="Arial" w:cs="Arial"/>
          <w:b/>
          <w:bCs/>
          <w:spacing w:val="1"/>
        </w:rPr>
        <w:t>t</w:t>
      </w:r>
      <w:r w:rsidR="00863EB5">
        <w:rPr>
          <w:rFonts w:ascii="Arial" w:eastAsia="Arial" w:hAnsi="Arial" w:cs="Arial"/>
          <w:b/>
          <w:bCs/>
        </w:rPr>
        <w:t>he</w:t>
      </w:r>
      <w:r w:rsidR="00863EB5">
        <w:rPr>
          <w:rFonts w:ascii="Arial" w:eastAsia="Arial" w:hAnsi="Arial" w:cs="Arial"/>
          <w:b/>
          <w:bCs/>
          <w:spacing w:val="1"/>
        </w:rPr>
        <w:t>-</w:t>
      </w:r>
      <w:r w:rsidR="00863EB5">
        <w:rPr>
          <w:rFonts w:ascii="Arial" w:eastAsia="Arial" w:hAnsi="Arial" w:cs="Arial"/>
          <w:b/>
          <w:bCs/>
        </w:rPr>
        <w:t>Job</w:t>
      </w:r>
      <w:r w:rsidR="00863EB5">
        <w:rPr>
          <w:rFonts w:ascii="Arial" w:eastAsia="Arial" w:hAnsi="Arial" w:cs="Arial"/>
          <w:b/>
          <w:bCs/>
          <w:spacing w:val="1"/>
        </w:rPr>
        <w:t xml:space="preserve"> </w:t>
      </w:r>
      <w:r w:rsidR="00863EB5">
        <w:rPr>
          <w:rFonts w:ascii="Arial" w:eastAsia="Arial" w:hAnsi="Arial" w:cs="Arial"/>
          <w:b/>
          <w:bCs/>
          <w:spacing w:val="-3"/>
        </w:rPr>
        <w:t>T</w:t>
      </w:r>
      <w:r w:rsidR="00863EB5">
        <w:rPr>
          <w:rFonts w:ascii="Arial" w:eastAsia="Arial" w:hAnsi="Arial" w:cs="Arial"/>
          <w:b/>
          <w:bCs/>
        </w:rPr>
        <w:t>ra</w:t>
      </w:r>
      <w:r w:rsidR="00863EB5">
        <w:rPr>
          <w:rFonts w:ascii="Arial" w:eastAsia="Arial" w:hAnsi="Arial" w:cs="Arial"/>
          <w:b/>
          <w:bCs/>
          <w:spacing w:val="1"/>
        </w:rPr>
        <w:t>i</w:t>
      </w:r>
      <w:r w:rsidR="00863EB5">
        <w:rPr>
          <w:rFonts w:ascii="Arial" w:eastAsia="Arial" w:hAnsi="Arial" w:cs="Arial"/>
          <w:b/>
          <w:bCs/>
          <w:spacing w:val="-3"/>
        </w:rPr>
        <w:t>n</w:t>
      </w:r>
      <w:r w:rsidR="00863EB5">
        <w:rPr>
          <w:rFonts w:ascii="Arial" w:eastAsia="Arial" w:hAnsi="Arial" w:cs="Arial"/>
          <w:b/>
          <w:bCs/>
          <w:spacing w:val="1"/>
        </w:rPr>
        <w:t>i</w:t>
      </w:r>
      <w:r w:rsidR="00863EB5">
        <w:rPr>
          <w:rFonts w:ascii="Arial" w:eastAsia="Arial" w:hAnsi="Arial" w:cs="Arial"/>
          <w:b/>
          <w:bCs/>
        </w:rPr>
        <w:t xml:space="preserve">ng </w:t>
      </w:r>
      <w:r w:rsidR="00863EB5">
        <w:rPr>
          <w:rFonts w:ascii="Arial" w:eastAsia="Arial" w:hAnsi="Arial" w:cs="Arial"/>
          <w:spacing w:val="-2"/>
        </w:rPr>
        <w:t>(</w:t>
      </w:r>
      <w:r w:rsidR="00863EB5">
        <w:rPr>
          <w:rFonts w:ascii="Arial" w:eastAsia="Arial" w:hAnsi="Arial" w:cs="Arial"/>
          <w:spacing w:val="-1"/>
        </w:rPr>
        <w:t>O</w:t>
      </w:r>
      <w:r w:rsidR="00863EB5">
        <w:rPr>
          <w:rFonts w:ascii="Arial" w:eastAsia="Arial" w:hAnsi="Arial" w:cs="Arial"/>
        </w:rPr>
        <w:t>JT)</w:t>
      </w:r>
      <w:r w:rsidR="00863EB5">
        <w:rPr>
          <w:rFonts w:ascii="Arial" w:eastAsia="Arial" w:hAnsi="Arial" w:cs="Arial"/>
          <w:spacing w:val="2"/>
        </w:rPr>
        <w:t xml:space="preserve"> </w:t>
      </w:r>
      <w:r w:rsidR="00863EB5">
        <w:rPr>
          <w:rFonts w:ascii="Arial" w:eastAsia="Arial" w:hAnsi="Arial" w:cs="Arial"/>
          <w:spacing w:val="-1"/>
        </w:rPr>
        <w:t>i</w:t>
      </w:r>
      <w:r w:rsidR="00863EB5">
        <w:rPr>
          <w:rFonts w:ascii="Arial" w:eastAsia="Arial" w:hAnsi="Arial" w:cs="Arial"/>
        </w:rPr>
        <w:t>s</w:t>
      </w:r>
      <w:r w:rsidR="00863EB5">
        <w:rPr>
          <w:rFonts w:ascii="Arial" w:eastAsia="Arial" w:hAnsi="Arial" w:cs="Arial"/>
          <w:spacing w:val="1"/>
        </w:rPr>
        <w:t xml:space="preserve"> </w:t>
      </w:r>
      <w:r w:rsidR="00863EB5">
        <w:rPr>
          <w:rFonts w:ascii="Arial" w:eastAsia="Arial" w:hAnsi="Arial" w:cs="Arial"/>
          <w:spacing w:val="-1"/>
        </w:rPr>
        <w:t>t</w:t>
      </w:r>
      <w:r w:rsidR="00863EB5">
        <w:rPr>
          <w:rFonts w:ascii="Arial" w:eastAsia="Arial" w:hAnsi="Arial" w:cs="Arial"/>
          <w:spacing w:val="1"/>
        </w:rPr>
        <w:t>r</w:t>
      </w:r>
      <w:r w:rsidR="00863EB5">
        <w:rPr>
          <w:rFonts w:ascii="Arial" w:eastAsia="Arial" w:hAnsi="Arial" w:cs="Arial"/>
        </w:rPr>
        <w:t>a</w:t>
      </w:r>
      <w:r w:rsidR="00863EB5">
        <w:rPr>
          <w:rFonts w:ascii="Arial" w:eastAsia="Arial" w:hAnsi="Arial" w:cs="Arial"/>
          <w:spacing w:val="-1"/>
        </w:rPr>
        <w:t>i</w:t>
      </w:r>
      <w:r w:rsidR="00863EB5">
        <w:rPr>
          <w:rFonts w:ascii="Arial" w:eastAsia="Arial" w:hAnsi="Arial" w:cs="Arial"/>
        </w:rPr>
        <w:t>n</w:t>
      </w:r>
      <w:r w:rsidR="00863EB5">
        <w:rPr>
          <w:rFonts w:ascii="Arial" w:eastAsia="Arial" w:hAnsi="Arial" w:cs="Arial"/>
          <w:spacing w:val="-1"/>
        </w:rPr>
        <w:t>i</w:t>
      </w:r>
      <w:r w:rsidR="00863EB5">
        <w:rPr>
          <w:rFonts w:ascii="Arial" w:eastAsia="Arial" w:hAnsi="Arial" w:cs="Arial"/>
        </w:rPr>
        <w:t>ng</w:t>
      </w:r>
      <w:r w:rsidR="00863EB5">
        <w:rPr>
          <w:rFonts w:ascii="Arial" w:eastAsia="Arial" w:hAnsi="Arial" w:cs="Arial"/>
          <w:spacing w:val="3"/>
        </w:rPr>
        <w:t xml:space="preserve"> </w:t>
      </w:r>
      <w:r w:rsidR="00863EB5">
        <w:rPr>
          <w:rFonts w:ascii="Arial" w:eastAsia="Arial" w:hAnsi="Arial" w:cs="Arial"/>
        </w:rPr>
        <w:t>and</w:t>
      </w:r>
      <w:r w:rsidR="00863EB5">
        <w:rPr>
          <w:rFonts w:ascii="Arial" w:eastAsia="Arial" w:hAnsi="Arial" w:cs="Arial"/>
          <w:spacing w:val="-2"/>
        </w:rPr>
        <w:t xml:space="preserve"> </w:t>
      </w:r>
      <w:r w:rsidR="00863EB5">
        <w:rPr>
          <w:rFonts w:ascii="Arial" w:eastAsia="Arial" w:hAnsi="Arial" w:cs="Arial"/>
          <w:spacing w:val="1"/>
        </w:rPr>
        <w:t>f</w:t>
      </w:r>
      <w:r w:rsidR="00863EB5">
        <w:rPr>
          <w:rFonts w:ascii="Arial" w:eastAsia="Arial" w:hAnsi="Arial" w:cs="Arial"/>
        </w:rPr>
        <w:t>a</w:t>
      </w:r>
      <w:r w:rsidR="00863EB5">
        <w:rPr>
          <w:rFonts w:ascii="Arial" w:eastAsia="Arial" w:hAnsi="Arial" w:cs="Arial"/>
          <w:spacing w:val="1"/>
        </w:rPr>
        <w:t>m</w:t>
      </w:r>
      <w:r w:rsidR="00863EB5">
        <w:rPr>
          <w:rFonts w:ascii="Arial" w:eastAsia="Arial" w:hAnsi="Arial" w:cs="Arial"/>
          <w:spacing w:val="-1"/>
        </w:rPr>
        <w:t>ili</w:t>
      </w:r>
      <w:r w:rsidR="00863EB5">
        <w:rPr>
          <w:rFonts w:ascii="Arial" w:eastAsia="Arial" w:hAnsi="Arial" w:cs="Arial"/>
        </w:rPr>
        <w:t>a</w:t>
      </w:r>
      <w:r w:rsidR="00863EB5">
        <w:rPr>
          <w:rFonts w:ascii="Arial" w:eastAsia="Arial" w:hAnsi="Arial" w:cs="Arial"/>
          <w:spacing w:val="1"/>
        </w:rPr>
        <w:t>r</w:t>
      </w:r>
      <w:r w:rsidR="00863EB5">
        <w:rPr>
          <w:rFonts w:ascii="Arial" w:eastAsia="Arial" w:hAnsi="Arial" w:cs="Arial"/>
          <w:spacing w:val="-1"/>
        </w:rPr>
        <w:t>i</w:t>
      </w:r>
      <w:r w:rsidR="00863EB5">
        <w:rPr>
          <w:rFonts w:ascii="Arial" w:eastAsia="Arial" w:hAnsi="Arial" w:cs="Arial"/>
        </w:rPr>
        <w:t>sa</w:t>
      </w:r>
      <w:r w:rsidR="00863EB5">
        <w:rPr>
          <w:rFonts w:ascii="Arial" w:eastAsia="Arial" w:hAnsi="Arial" w:cs="Arial"/>
          <w:spacing w:val="1"/>
        </w:rPr>
        <w:t>t</w:t>
      </w:r>
      <w:r w:rsidR="00863EB5">
        <w:rPr>
          <w:rFonts w:ascii="Arial" w:eastAsia="Arial" w:hAnsi="Arial" w:cs="Arial"/>
          <w:spacing w:val="-1"/>
        </w:rPr>
        <w:t>i</w:t>
      </w:r>
      <w:r w:rsidR="00863EB5">
        <w:rPr>
          <w:rFonts w:ascii="Arial" w:eastAsia="Arial" w:hAnsi="Arial" w:cs="Arial"/>
        </w:rPr>
        <w:t>on</w:t>
      </w:r>
      <w:r w:rsidR="00863EB5">
        <w:rPr>
          <w:rFonts w:ascii="Arial" w:eastAsia="Arial" w:hAnsi="Arial" w:cs="Arial"/>
          <w:spacing w:val="1"/>
        </w:rPr>
        <w:t xml:space="preserve"> </w:t>
      </w:r>
      <w:r w:rsidR="00863EB5">
        <w:rPr>
          <w:rFonts w:ascii="Arial" w:eastAsia="Arial" w:hAnsi="Arial" w:cs="Arial"/>
        </w:rPr>
        <w:t xml:space="preserve">at </w:t>
      </w:r>
      <w:r w:rsidR="00863EB5">
        <w:rPr>
          <w:rFonts w:ascii="Arial" w:eastAsia="Arial" w:hAnsi="Arial" w:cs="Arial"/>
          <w:spacing w:val="1"/>
        </w:rPr>
        <w:t>t</w:t>
      </w:r>
      <w:r w:rsidR="00863EB5">
        <w:rPr>
          <w:rFonts w:ascii="Arial" w:eastAsia="Arial" w:hAnsi="Arial" w:cs="Arial"/>
        </w:rPr>
        <w:t>he</w:t>
      </w:r>
      <w:r w:rsidR="00863EB5">
        <w:rPr>
          <w:rFonts w:ascii="Arial" w:eastAsia="Arial" w:hAnsi="Arial" w:cs="Arial"/>
          <w:spacing w:val="1"/>
        </w:rPr>
        <w:t xml:space="preserve"> </w:t>
      </w:r>
      <w:r w:rsidR="00863EB5">
        <w:rPr>
          <w:rFonts w:ascii="Arial" w:eastAsia="Arial" w:hAnsi="Arial" w:cs="Arial"/>
          <w:spacing w:val="-3"/>
        </w:rPr>
        <w:t>V</w:t>
      </w:r>
      <w:r w:rsidR="00863EB5">
        <w:rPr>
          <w:rFonts w:ascii="Arial" w:eastAsia="Arial" w:hAnsi="Arial" w:cs="Arial"/>
          <w:spacing w:val="2"/>
        </w:rPr>
        <w:t>T</w:t>
      </w:r>
      <w:r w:rsidR="00863EB5">
        <w:rPr>
          <w:rFonts w:ascii="Arial" w:eastAsia="Arial" w:hAnsi="Arial" w:cs="Arial"/>
        </w:rPr>
        <w:t xml:space="preserve">S </w:t>
      </w:r>
      <w:r w:rsidR="00863EB5">
        <w:rPr>
          <w:rFonts w:ascii="Arial" w:eastAsia="Arial" w:hAnsi="Arial" w:cs="Arial"/>
          <w:spacing w:val="-1"/>
        </w:rPr>
        <w:t>C</w:t>
      </w:r>
      <w:r w:rsidR="00863EB5">
        <w:rPr>
          <w:rFonts w:ascii="Arial" w:eastAsia="Arial" w:hAnsi="Arial" w:cs="Arial"/>
        </w:rPr>
        <w:t>en</w:t>
      </w:r>
      <w:r w:rsidR="00863EB5">
        <w:rPr>
          <w:rFonts w:ascii="Arial" w:eastAsia="Arial" w:hAnsi="Arial" w:cs="Arial"/>
          <w:spacing w:val="1"/>
        </w:rPr>
        <w:t>t</w:t>
      </w:r>
      <w:r w:rsidR="00863EB5">
        <w:rPr>
          <w:rFonts w:ascii="Arial" w:eastAsia="Arial" w:hAnsi="Arial" w:cs="Arial"/>
          <w:spacing w:val="-2"/>
        </w:rPr>
        <w:t>r</w:t>
      </w:r>
      <w:r w:rsidR="00863EB5">
        <w:rPr>
          <w:rFonts w:ascii="Arial" w:eastAsia="Arial" w:hAnsi="Arial" w:cs="Arial"/>
        </w:rPr>
        <w:t>e</w:t>
      </w:r>
      <w:r w:rsidR="00863EB5">
        <w:rPr>
          <w:rFonts w:ascii="Arial" w:eastAsia="Arial" w:hAnsi="Arial" w:cs="Arial"/>
          <w:spacing w:val="1"/>
        </w:rPr>
        <w:t xml:space="preserve"> </w:t>
      </w:r>
      <w:r w:rsidR="00863EB5">
        <w:rPr>
          <w:rFonts w:ascii="Arial" w:eastAsia="Arial" w:hAnsi="Arial" w:cs="Arial"/>
        </w:rPr>
        <w:t>at</w:t>
      </w:r>
      <w:r w:rsidR="00863EB5">
        <w:rPr>
          <w:rFonts w:ascii="Arial" w:eastAsia="Arial" w:hAnsi="Arial" w:cs="Arial"/>
          <w:spacing w:val="2"/>
        </w:rPr>
        <w:t xml:space="preserve"> </w:t>
      </w:r>
      <w:r w:rsidR="00863EB5">
        <w:rPr>
          <w:rFonts w:ascii="Arial" w:eastAsia="Arial" w:hAnsi="Arial" w:cs="Arial"/>
          <w:spacing w:val="-4"/>
        </w:rPr>
        <w:t>w</w:t>
      </w:r>
      <w:r w:rsidR="00863EB5">
        <w:rPr>
          <w:rFonts w:ascii="Arial" w:eastAsia="Arial" w:hAnsi="Arial" w:cs="Arial"/>
        </w:rPr>
        <w:t>h</w:t>
      </w:r>
      <w:r w:rsidR="00863EB5">
        <w:rPr>
          <w:rFonts w:ascii="Arial" w:eastAsia="Arial" w:hAnsi="Arial" w:cs="Arial"/>
          <w:spacing w:val="-1"/>
        </w:rPr>
        <w:t>i</w:t>
      </w:r>
      <w:r w:rsidR="00863EB5">
        <w:rPr>
          <w:rFonts w:ascii="Arial" w:eastAsia="Arial" w:hAnsi="Arial" w:cs="Arial"/>
        </w:rPr>
        <w:t>ch</w:t>
      </w:r>
      <w:r w:rsidR="00863EB5">
        <w:rPr>
          <w:rFonts w:ascii="Arial" w:eastAsia="Arial" w:hAnsi="Arial" w:cs="Arial"/>
          <w:spacing w:val="1"/>
        </w:rPr>
        <w:t xml:space="preserve"> t</w:t>
      </w:r>
      <w:r w:rsidR="00863EB5">
        <w:rPr>
          <w:rFonts w:ascii="Arial" w:eastAsia="Arial" w:hAnsi="Arial" w:cs="Arial"/>
        </w:rPr>
        <w:t>he pe</w:t>
      </w:r>
      <w:r w:rsidR="00863EB5">
        <w:rPr>
          <w:rFonts w:ascii="Arial" w:eastAsia="Arial" w:hAnsi="Arial" w:cs="Arial"/>
          <w:spacing w:val="1"/>
        </w:rPr>
        <w:t>r</w:t>
      </w:r>
      <w:r w:rsidR="00863EB5">
        <w:rPr>
          <w:rFonts w:ascii="Arial" w:eastAsia="Arial" w:hAnsi="Arial" w:cs="Arial"/>
        </w:rPr>
        <w:t>son</w:t>
      </w:r>
      <w:r w:rsidR="00863EB5">
        <w:rPr>
          <w:rFonts w:ascii="Arial" w:eastAsia="Arial" w:hAnsi="Arial" w:cs="Arial"/>
          <w:spacing w:val="13"/>
        </w:rPr>
        <w:t xml:space="preserve"> </w:t>
      </w:r>
      <w:r w:rsidR="00863EB5">
        <w:rPr>
          <w:rFonts w:ascii="Arial" w:eastAsia="Arial" w:hAnsi="Arial" w:cs="Arial"/>
          <w:spacing w:val="-4"/>
        </w:rPr>
        <w:t>w</w:t>
      </w:r>
      <w:r w:rsidR="00863EB5">
        <w:rPr>
          <w:rFonts w:ascii="Arial" w:eastAsia="Arial" w:hAnsi="Arial" w:cs="Arial"/>
          <w:spacing w:val="-1"/>
        </w:rPr>
        <w:t>i</w:t>
      </w:r>
      <w:r w:rsidR="00863EB5">
        <w:rPr>
          <w:rFonts w:ascii="Arial" w:eastAsia="Arial" w:hAnsi="Arial" w:cs="Arial"/>
          <w:spacing w:val="1"/>
        </w:rPr>
        <w:t>l</w:t>
      </w:r>
      <w:r w:rsidR="00863EB5">
        <w:rPr>
          <w:rFonts w:ascii="Arial" w:eastAsia="Arial" w:hAnsi="Arial" w:cs="Arial"/>
        </w:rPr>
        <w:t>l</w:t>
      </w:r>
      <w:r w:rsidR="00863EB5">
        <w:rPr>
          <w:rFonts w:ascii="Arial" w:eastAsia="Arial" w:hAnsi="Arial" w:cs="Arial"/>
          <w:spacing w:val="12"/>
        </w:rPr>
        <w:t xml:space="preserve"> </w:t>
      </w:r>
      <w:r w:rsidR="00863EB5">
        <w:rPr>
          <w:rFonts w:ascii="Arial" w:eastAsia="Arial" w:hAnsi="Arial" w:cs="Arial"/>
        </w:rPr>
        <w:t>be</w:t>
      </w:r>
      <w:r w:rsidR="00863EB5">
        <w:rPr>
          <w:rFonts w:ascii="Arial" w:eastAsia="Arial" w:hAnsi="Arial" w:cs="Arial"/>
          <w:spacing w:val="13"/>
        </w:rPr>
        <w:t xml:space="preserve"> </w:t>
      </w:r>
      <w:r w:rsidR="00863EB5">
        <w:rPr>
          <w:rFonts w:ascii="Arial" w:eastAsia="Arial" w:hAnsi="Arial" w:cs="Arial"/>
        </w:rPr>
        <w:t>e</w:t>
      </w:r>
      <w:r w:rsidR="00863EB5">
        <w:rPr>
          <w:rFonts w:ascii="Arial" w:eastAsia="Arial" w:hAnsi="Arial" w:cs="Arial"/>
          <w:spacing w:val="1"/>
        </w:rPr>
        <w:t>m</w:t>
      </w:r>
      <w:r w:rsidR="00863EB5">
        <w:rPr>
          <w:rFonts w:ascii="Arial" w:eastAsia="Arial" w:hAnsi="Arial" w:cs="Arial"/>
        </w:rPr>
        <w:t>p</w:t>
      </w:r>
      <w:r w:rsidR="00863EB5">
        <w:rPr>
          <w:rFonts w:ascii="Arial" w:eastAsia="Arial" w:hAnsi="Arial" w:cs="Arial"/>
          <w:spacing w:val="-1"/>
        </w:rPr>
        <w:t>l</w:t>
      </w:r>
      <w:r w:rsidR="00863EB5">
        <w:rPr>
          <w:rFonts w:ascii="Arial" w:eastAsia="Arial" w:hAnsi="Arial" w:cs="Arial"/>
        </w:rPr>
        <w:t>o</w:t>
      </w:r>
      <w:r w:rsidR="00863EB5">
        <w:rPr>
          <w:rFonts w:ascii="Arial" w:eastAsia="Arial" w:hAnsi="Arial" w:cs="Arial"/>
          <w:spacing w:val="-2"/>
        </w:rPr>
        <w:t>y</w:t>
      </w:r>
      <w:r w:rsidR="00863EB5">
        <w:rPr>
          <w:rFonts w:ascii="Arial" w:eastAsia="Arial" w:hAnsi="Arial" w:cs="Arial"/>
        </w:rPr>
        <w:t>e</w:t>
      </w:r>
      <w:r w:rsidR="00863EB5">
        <w:rPr>
          <w:rFonts w:ascii="Arial" w:eastAsia="Arial" w:hAnsi="Arial" w:cs="Arial"/>
          <w:spacing w:val="2"/>
        </w:rPr>
        <w:t>d</w:t>
      </w:r>
      <w:r w:rsidR="00863EB5">
        <w:rPr>
          <w:rFonts w:ascii="Arial" w:eastAsia="Arial" w:hAnsi="Arial" w:cs="Arial"/>
        </w:rPr>
        <w:t xml:space="preserve">. </w:t>
      </w:r>
      <w:r w:rsidR="00863EB5">
        <w:rPr>
          <w:rFonts w:ascii="Arial" w:eastAsia="Arial" w:hAnsi="Arial" w:cs="Arial"/>
          <w:spacing w:val="28"/>
        </w:rPr>
        <w:t xml:space="preserve"> </w:t>
      </w:r>
      <w:r w:rsidR="00863EB5">
        <w:rPr>
          <w:rFonts w:ascii="Arial" w:eastAsia="Arial" w:hAnsi="Arial" w:cs="Arial"/>
          <w:spacing w:val="-1"/>
        </w:rPr>
        <w:t>I</w:t>
      </w:r>
      <w:r w:rsidR="00863EB5">
        <w:rPr>
          <w:rFonts w:ascii="Arial" w:eastAsia="Arial" w:hAnsi="Arial" w:cs="Arial"/>
        </w:rPr>
        <w:t>t</w:t>
      </w:r>
      <w:r w:rsidR="00863EB5">
        <w:rPr>
          <w:rFonts w:ascii="Arial" w:eastAsia="Arial" w:hAnsi="Arial" w:cs="Arial"/>
          <w:spacing w:val="14"/>
        </w:rPr>
        <w:t xml:space="preserve"> </w:t>
      </w:r>
      <w:r w:rsidR="00863EB5">
        <w:rPr>
          <w:rFonts w:ascii="Arial" w:eastAsia="Arial" w:hAnsi="Arial" w:cs="Arial"/>
          <w:spacing w:val="-1"/>
        </w:rPr>
        <w:t>i</w:t>
      </w:r>
      <w:r w:rsidR="00863EB5">
        <w:rPr>
          <w:rFonts w:ascii="Arial" w:eastAsia="Arial" w:hAnsi="Arial" w:cs="Arial"/>
        </w:rPr>
        <w:t>nc</w:t>
      </w:r>
      <w:r w:rsidR="00863EB5">
        <w:rPr>
          <w:rFonts w:ascii="Arial" w:eastAsia="Arial" w:hAnsi="Arial" w:cs="Arial"/>
          <w:spacing w:val="-1"/>
        </w:rPr>
        <w:t>l</w:t>
      </w:r>
      <w:r w:rsidR="00863EB5">
        <w:rPr>
          <w:rFonts w:ascii="Arial" w:eastAsia="Arial" w:hAnsi="Arial" w:cs="Arial"/>
        </w:rPr>
        <w:t>udes</w:t>
      </w:r>
      <w:r w:rsidR="00863EB5">
        <w:rPr>
          <w:rFonts w:ascii="Arial" w:eastAsia="Arial" w:hAnsi="Arial" w:cs="Arial"/>
          <w:spacing w:val="13"/>
        </w:rPr>
        <w:t xml:space="preserve"> </w:t>
      </w:r>
      <w:r w:rsidR="00863EB5">
        <w:rPr>
          <w:rFonts w:ascii="Arial" w:eastAsia="Arial" w:hAnsi="Arial" w:cs="Arial"/>
          <w:spacing w:val="1"/>
        </w:rPr>
        <w:t>tr</w:t>
      </w:r>
      <w:r w:rsidR="00863EB5">
        <w:rPr>
          <w:rFonts w:ascii="Arial" w:eastAsia="Arial" w:hAnsi="Arial" w:cs="Arial"/>
        </w:rPr>
        <w:t>a</w:t>
      </w:r>
      <w:r w:rsidR="00863EB5">
        <w:rPr>
          <w:rFonts w:ascii="Arial" w:eastAsia="Arial" w:hAnsi="Arial" w:cs="Arial"/>
          <w:spacing w:val="-1"/>
        </w:rPr>
        <w:t>i</w:t>
      </w:r>
      <w:r w:rsidR="00863EB5">
        <w:rPr>
          <w:rFonts w:ascii="Arial" w:eastAsia="Arial" w:hAnsi="Arial" w:cs="Arial"/>
        </w:rPr>
        <w:t>n</w:t>
      </w:r>
      <w:r w:rsidR="00863EB5">
        <w:rPr>
          <w:rFonts w:ascii="Arial" w:eastAsia="Arial" w:hAnsi="Arial" w:cs="Arial"/>
          <w:spacing w:val="-1"/>
        </w:rPr>
        <w:t>i</w:t>
      </w:r>
      <w:r w:rsidR="00863EB5">
        <w:rPr>
          <w:rFonts w:ascii="Arial" w:eastAsia="Arial" w:hAnsi="Arial" w:cs="Arial"/>
          <w:spacing w:val="-3"/>
        </w:rPr>
        <w:t>n</w:t>
      </w:r>
      <w:r w:rsidR="00863EB5">
        <w:rPr>
          <w:rFonts w:ascii="Arial" w:eastAsia="Arial" w:hAnsi="Arial" w:cs="Arial"/>
        </w:rPr>
        <w:t>g</w:t>
      </w:r>
      <w:r w:rsidR="00863EB5">
        <w:rPr>
          <w:rFonts w:ascii="Arial" w:eastAsia="Arial" w:hAnsi="Arial" w:cs="Arial"/>
          <w:spacing w:val="15"/>
        </w:rPr>
        <w:t xml:space="preserve"> </w:t>
      </w:r>
      <w:r w:rsidR="00863EB5">
        <w:rPr>
          <w:rFonts w:ascii="Arial" w:eastAsia="Arial" w:hAnsi="Arial" w:cs="Arial"/>
        </w:rPr>
        <w:t>on</w:t>
      </w:r>
      <w:r w:rsidR="00863EB5">
        <w:rPr>
          <w:rFonts w:ascii="Arial" w:eastAsia="Arial" w:hAnsi="Arial" w:cs="Arial"/>
          <w:spacing w:val="10"/>
        </w:rPr>
        <w:t xml:space="preserve"> </w:t>
      </w:r>
      <w:r w:rsidR="00863EB5">
        <w:rPr>
          <w:rFonts w:ascii="Arial" w:eastAsia="Arial" w:hAnsi="Arial" w:cs="Arial"/>
          <w:spacing w:val="1"/>
        </w:rPr>
        <w:t>t</w:t>
      </w:r>
      <w:r w:rsidR="00863EB5">
        <w:rPr>
          <w:rFonts w:ascii="Arial" w:eastAsia="Arial" w:hAnsi="Arial" w:cs="Arial"/>
        </w:rPr>
        <w:t>he</w:t>
      </w:r>
      <w:r w:rsidR="00863EB5">
        <w:rPr>
          <w:rFonts w:ascii="Arial" w:eastAsia="Arial" w:hAnsi="Arial" w:cs="Arial"/>
          <w:spacing w:val="13"/>
        </w:rPr>
        <w:t xml:space="preserve"> </w:t>
      </w:r>
      <w:r w:rsidR="00863EB5">
        <w:rPr>
          <w:rFonts w:ascii="Arial" w:eastAsia="Arial" w:hAnsi="Arial" w:cs="Arial"/>
        </w:rPr>
        <w:t>pa</w:t>
      </w:r>
      <w:r w:rsidR="00863EB5">
        <w:rPr>
          <w:rFonts w:ascii="Arial" w:eastAsia="Arial" w:hAnsi="Arial" w:cs="Arial"/>
          <w:spacing w:val="-2"/>
        </w:rPr>
        <w:t>r</w:t>
      </w:r>
      <w:r w:rsidR="00863EB5">
        <w:rPr>
          <w:rFonts w:ascii="Arial" w:eastAsia="Arial" w:hAnsi="Arial" w:cs="Arial"/>
          <w:spacing w:val="1"/>
        </w:rPr>
        <w:t>t</w:t>
      </w:r>
      <w:r w:rsidR="00863EB5">
        <w:rPr>
          <w:rFonts w:ascii="Arial" w:eastAsia="Arial" w:hAnsi="Arial" w:cs="Arial"/>
          <w:spacing w:val="-1"/>
        </w:rPr>
        <w:t>i</w:t>
      </w:r>
      <w:r w:rsidR="00863EB5">
        <w:rPr>
          <w:rFonts w:ascii="Arial" w:eastAsia="Arial" w:hAnsi="Arial" w:cs="Arial"/>
        </w:rPr>
        <w:t>cu</w:t>
      </w:r>
      <w:r w:rsidR="00863EB5">
        <w:rPr>
          <w:rFonts w:ascii="Arial" w:eastAsia="Arial" w:hAnsi="Arial" w:cs="Arial"/>
          <w:spacing w:val="-1"/>
        </w:rPr>
        <w:t>l</w:t>
      </w:r>
      <w:r w:rsidR="00863EB5">
        <w:rPr>
          <w:rFonts w:ascii="Arial" w:eastAsia="Arial" w:hAnsi="Arial" w:cs="Arial"/>
        </w:rPr>
        <w:t>ar</w:t>
      </w:r>
      <w:r w:rsidR="00863EB5">
        <w:rPr>
          <w:rFonts w:ascii="Arial" w:eastAsia="Arial" w:hAnsi="Arial" w:cs="Arial"/>
          <w:spacing w:val="14"/>
        </w:rPr>
        <w:t xml:space="preserve"> </w:t>
      </w:r>
      <w:r w:rsidR="00863EB5">
        <w:rPr>
          <w:rFonts w:ascii="Arial" w:eastAsia="Arial" w:hAnsi="Arial" w:cs="Arial"/>
          <w:spacing w:val="1"/>
        </w:rPr>
        <w:t>t</w:t>
      </w:r>
      <w:r w:rsidR="00863EB5">
        <w:rPr>
          <w:rFonts w:ascii="Arial" w:eastAsia="Arial" w:hAnsi="Arial" w:cs="Arial"/>
          <w:spacing w:val="-2"/>
        </w:rPr>
        <w:t>y</w:t>
      </w:r>
      <w:r w:rsidR="00863EB5">
        <w:rPr>
          <w:rFonts w:ascii="Arial" w:eastAsia="Arial" w:hAnsi="Arial" w:cs="Arial"/>
        </w:rPr>
        <w:t>pes</w:t>
      </w:r>
      <w:r w:rsidR="00863EB5">
        <w:rPr>
          <w:rFonts w:ascii="Arial" w:eastAsia="Arial" w:hAnsi="Arial" w:cs="Arial"/>
          <w:spacing w:val="13"/>
        </w:rPr>
        <w:t xml:space="preserve"> </w:t>
      </w:r>
      <w:r w:rsidR="00863EB5">
        <w:rPr>
          <w:rFonts w:ascii="Arial" w:eastAsia="Arial" w:hAnsi="Arial" w:cs="Arial"/>
          <w:spacing w:val="-3"/>
        </w:rPr>
        <w:t>o</w:t>
      </w:r>
      <w:r w:rsidR="00863EB5">
        <w:rPr>
          <w:rFonts w:ascii="Arial" w:eastAsia="Arial" w:hAnsi="Arial" w:cs="Arial"/>
        </w:rPr>
        <w:t>f</w:t>
      </w:r>
      <w:r w:rsidR="00863EB5">
        <w:rPr>
          <w:rFonts w:ascii="Arial" w:eastAsia="Arial" w:hAnsi="Arial" w:cs="Arial"/>
          <w:spacing w:val="17"/>
        </w:rPr>
        <w:t xml:space="preserve"> </w:t>
      </w:r>
      <w:r w:rsidR="00863EB5">
        <w:rPr>
          <w:rFonts w:ascii="Arial" w:eastAsia="Arial" w:hAnsi="Arial" w:cs="Arial"/>
        </w:rPr>
        <w:t>s</w:t>
      </w:r>
      <w:r w:rsidR="00863EB5">
        <w:rPr>
          <w:rFonts w:ascii="Arial" w:eastAsia="Arial" w:hAnsi="Arial" w:cs="Arial"/>
          <w:spacing w:val="-3"/>
        </w:rPr>
        <w:t>e</w:t>
      </w:r>
      <w:r w:rsidR="00863EB5">
        <w:rPr>
          <w:rFonts w:ascii="Arial" w:eastAsia="Arial" w:hAnsi="Arial" w:cs="Arial"/>
          <w:spacing w:val="1"/>
        </w:rPr>
        <w:t>r</w:t>
      </w:r>
      <w:r w:rsidR="00863EB5">
        <w:rPr>
          <w:rFonts w:ascii="Arial" w:eastAsia="Arial" w:hAnsi="Arial" w:cs="Arial"/>
          <w:spacing w:val="-2"/>
        </w:rPr>
        <w:t>v</w:t>
      </w:r>
      <w:r w:rsidR="00863EB5">
        <w:rPr>
          <w:rFonts w:ascii="Arial" w:eastAsia="Arial" w:hAnsi="Arial" w:cs="Arial"/>
          <w:spacing w:val="-1"/>
        </w:rPr>
        <w:t>i</w:t>
      </w:r>
      <w:r w:rsidR="00863EB5">
        <w:rPr>
          <w:rFonts w:ascii="Arial" w:eastAsia="Arial" w:hAnsi="Arial" w:cs="Arial"/>
        </w:rPr>
        <w:t>ce</w:t>
      </w:r>
      <w:r w:rsidR="00863EB5">
        <w:rPr>
          <w:rFonts w:ascii="Arial" w:eastAsia="Arial" w:hAnsi="Arial" w:cs="Arial"/>
          <w:spacing w:val="13"/>
        </w:rPr>
        <w:t xml:space="preserve"> </w:t>
      </w:r>
      <w:r w:rsidR="00863EB5">
        <w:rPr>
          <w:rFonts w:ascii="Arial" w:eastAsia="Arial" w:hAnsi="Arial" w:cs="Arial"/>
        </w:rPr>
        <w:t>p</w:t>
      </w:r>
      <w:r w:rsidR="00863EB5">
        <w:rPr>
          <w:rFonts w:ascii="Arial" w:eastAsia="Arial" w:hAnsi="Arial" w:cs="Arial"/>
          <w:spacing w:val="1"/>
        </w:rPr>
        <w:t>r</w:t>
      </w:r>
      <w:r w:rsidR="00863EB5">
        <w:rPr>
          <w:rFonts w:ascii="Arial" w:eastAsia="Arial" w:hAnsi="Arial" w:cs="Arial"/>
        </w:rPr>
        <w:t>o</w:t>
      </w:r>
      <w:r w:rsidR="00863EB5">
        <w:rPr>
          <w:rFonts w:ascii="Arial" w:eastAsia="Arial" w:hAnsi="Arial" w:cs="Arial"/>
          <w:spacing w:val="-2"/>
        </w:rPr>
        <w:t>v</w:t>
      </w:r>
      <w:r w:rsidR="00863EB5">
        <w:rPr>
          <w:rFonts w:ascii="Arial" w:eastAsia="Arial" w:hAnsi="Arial" w:cs="Arial"/>
          <w:spacing w:val="-1"/>
        </w:rPr>
        <w:t>i</w:t>
      </w:r>
      <w:r w:rsidR="00863EB5">
        <w:rPr>
          <w:rFonts w:ascii="Arial" w:eastAsia="Arial" w:hAnsi="Arial" w:cs="Arial"/>
        </w:rPr>
        <w:t>ded by</w:t>
      </w:r>
      <w:r w:rsidR="00863EB5">
        <w:rPr>
          <w:rFonts w:ascii="Arial" w:eastAsia="Arial" w:hAnsi="Arial" w:cs="Arial"/>
          <w:spacing w:val="1"/>
        </w:rPr>
        <w:t xml:space="preserve"> t</w:t>
      </w:r>
      <w:r w:rsidR="00863EB5">
        <w:rPr>
          <w:rFonts w:ascii="Arial" w:eastAsia="Arial" w:hAnsi="Arial" w:cs="Arial"/>
        </w:rPr>
        <w:t>he</w:t>
      </w:r>
      <w:r w:rsidR="00863EB5">
        <w:rPr>
          <w:rFonts w:ascii="Arial" w:eastAsia="Arial" w:hAnsi="Arial" w:cs="Arial"/>
          <w:spacing w:val="3"/>
        </w:rPr>
        <w:t xml:space="preserve"> </w:t>
      </w:r>
      <w:r w:rsidR="00863EB5">
        <w:rPr>
          <w:rFonts w:ascii="Arial" w:eastAsia="Arial" w:hAnsi="Arial" w:cs="Arial"/>
          <w:spacing w:val="-3"/>
        </w:rPr>
        <w:t>V</w:t>
      </w:r>
      <w:r w:rsidR="00863EB5">
        <w:rPr>
          <w:rFonts w:ascii="Arial" w:eastAsia="Arial" w:hAnsi="Arial" w:cs="Arial"/>
          <w:spacing w:val="2"/>
        </w:rPr>
        <w:t>T</w:t>
      </w:r>
      <w:r w:rsidR="00863EB5">
        <w:rPr>
          <w:rFonts w:ascii="Arial" w:eastAsia="Arial" w:hAnsi="Arial" w:cs="Arial"/>
        </w:rPr>
        <w:t>S</w:t>
      </w:r>
      <w:r w:rsidR="00863EB5">
        <w:rPr>
          <w:rFonts w:ascii="Arial" w:eastAsia="Arial" w:hAnsi="Arial" w:cs="Arial"/>
          <w:spacing w:val="3"/>
        </w:rPr>
        <w:t xml:space="preserve"> </w:t>
      </w:r>
      <w:r w:rsidR="00863EB5">
        <w:rPr>
          <w:rFonts w:ascii="Arial" w:eastAsia="Arial" w:hAnsi="Arial" w:cs="Arial"/>
        </w:rPr>
        <w:t>ce</w:t>
      </w:r>
      <w:r w:rsidR="00863EB5">
        <w:rPr>
          <w:rFonts w:ascii="Arial" w:eastAsia="Arial" w:hAnsi="Arial" w:cs="Arial"/>
          <w:spacing w:val="-3"/>
        </w:rPr>
        <w:t>n</w:t>
      </w:r>
      <w:r w:rsidR="00863EB5">
        <w:rPr>
          <w:rFonts w:ascii="Arial" w:eastAsia="Arial" w:hAnsi="Arial" w:cs="Arial"/>
          <w:spacing w:val="1"/>
        </w:rPr>
        <w:t>tr</w:t>
      </w:r>
      <w:r w:rsidR="00863EB5">
        <w:rPr>
          <w:rFonts w:ascii="Arial" w:eastAsia="Arial" w:hAnsi="Arial" w:cs="Arial"/>
          <w:spacing w:val="-3"/>
        </w:rPr>
        <w:t>e</w:t>
      </w:r>
      <w:r w:rsidR="00863EB5">
        <w:rPr>
          <w:rFonts w:ascii="Arial" w:eastAsia="Arial" w:hAnsi="Arial" w:cs="Arial"/>
        </w:rPr>
        <w:t>,</w:t>
      </w:r>
      <w:r w:rsidR="00863EB5">
        <w:rPr>
          <w:rFonts w:ascii="Arial" w:eastAsia="Arial" w:hAnsi="Arial" w:cs="Arial"/>
          <w:spacing w:val="3"/>
        </w:rPr>
        <w:t xml:space="preserve"> </w:t>
      </w:r>
      <w:r w:rsidR="00863EB5">
        <w:rPr>
          <w:rFonts w:ascii="Arial" w:eastAsia="Arial" w:hAnsi="Arial" w:cs="Arial"/>
          <w:spacing w:val="1"/>
        </w:rPr>
        <w:t>t</w:t>
      </w:r>
      <w:r w:rsidR="00863EB5">
        <w:rPr>
          <w:rFonts w:ascii="Arial" w:eastAsia="Arial" w:hAnsi="Arial" w:cs="Arial"/>
        </w:rPr>
        <w:t>he</w:t>
      </w:r>
      <w:r w:rsidR="00863EB5">
        <w:rPr>
          <w:rFonts w:ascii="Arial" w:eastAsia="Arial" w:hAnsi="Arial" w:cs="Arial"/>
          <w:spacing w:val="1"/>
        </w:rPr>
        <w:t xml:space="preserve"> </w:t>
      </w:r>
      <w:r w:rsidR="00863EB5">
        <w:rPr>
          <w:rFonts w:ascii="Arial" w:eastAsia="Arial" w:hAnsi="Arial" w:cs="Arial"/>
          <w:spacing w:val="-1"/>
        </w:rPr>
        <w:t>f</w:t>
      </w:r>
      <w:r w:rsidR="00863EB5">
        <w:rPr>
          <w:rFonts w:ascii="Arial" w:eastAsia="Arial" w:hAnsi="Arial" w:cs="Arial"/>
        </w:rPr>
        <w:t>ac</w:t>
      </w:r>
      <w:r w:rsidR="00863EB5">
        <w:rPr>
          <w:rFonts w:ascii="Arial" w:eastAsia="Arial" w:hAnsi="Arial" w:cs="Arial"/>
          <w:spacing w:val="-1"/>
        </w:rPr>
        <w:t>ili</w:t>
      </w:r>
      <w:r w:rsidR="00863EB5">
        <w:rPr>
          <w:rFonts w:ascii="Arial" w:eastAsia="Arial" w:hAnsi="Arial" w:cs="Arial"/>
          <w:spacing w:val="1"/>
        </w:rPr>
        <w:t>t</w:t>
      </w:r>
      <w:r w:rsidR="00863EB5">
        <w:rPr>
          <w:rFonts w:ascii="Arial" w:eastAsia="Arial" w:hAnsi="Arial" w:cs="Arial"/>
          <w:spacing w:val="-1"/>
        </w:rPr>
        <w:t>i</w:t>
      </w:r>
      <w:r w:rsidR="00863EB5">
        <w:rPr>
          <w:rFonts w:ascii="Arial" w:eastAsia="Arial" w:hAnsi="Arial" w:cs="Arial"/>
        </w:rPr>
        <w:t>es</w:t>
      </w:r>
      <w:r w:rsidR="00863EB5">
        <w:rPr>
          <w:rFonts w:ascii="Arial" w:eastAsia="Arial" w:hAnsi="Arial" w:cs="Arial"/>
          <w:spacing w:val="3"/>
        </w:rPr>
        <w:t xml:space="preserve"> </w:t>
      </w:r>
      <w:r w:rsidR="00863EB5">
        <w:rPr>
          <w:rFonts w:ascii="Arial" w:eastAsia="Arial" w:hAnsi="Arial" w:cs="Arial"/>
        </w:rPr>
        <w:t>and</w:t>
      </w:r>
      <w:r w:rsidR="00863EB5">
        <w:rPr>
          <w:rFonts w:ascii="Arial" w:eastAsia="Arial" w:hAnsi="Arial" w:cs="Arial"/>
          <w:spacing w:val="3"/>
        </w:rPr>
        <w:t xml:space="preserve"> </w:t>
      </w:r>
      <w:r w:rsidR="00863EB5">
        <w:rPr>
          <w:rFonts w:ascii="Arial" w:eastAsia="Arial" w:hAnsi="Arial" w:cs="Arial"/>
        </w:rPr>
        <w:t>e</w:t>
      </w:r>
      <w:r w:rsidR="00863EB5">
        <w:rPr>
          <w:rFonts w:ascii="Arial" w:eastAsia="Arial" w:hAnsi="Arial" w:cs="Arial"/>
          <w:spacing w:val="2"/>
        </w:rPr>
        <w:t>q</w:t>
      </w:r>
      <w:r w:rsidR="00863EB5">
        <w:rPr>
          <w:rFonts w:ascii="Arial" w:eastAsia="Arial" w:hAnsi="Arial" w:cs="Arial"/>
        </w:rPr>
        <w:t>u</w:t>
      </w:r>
      <w:r w:rsidR="00863EB5">
        <w:rPr>
          <w:rFonts w:ascii="Arial" w:eastAsia="Arial" w:hAnsi="Arial" w:cs="Arial"/>
          <w:spacing w:val="-1"/>
        </w:rPr>
        <w:t>i</w:t>
      </w:r>
      <w:r w:rsidR="00863EB5">
        <w:rPr>
          <w:rFonts w:ascii="Arial" w:eastAsia="Arial" w:hAnsi="Arial" w:cs="Arial"/>
          <w:spacing w:val="-3"/>
        </w:rPr>
        <w:t>p</w:t>
      </w:r>
      <w:r w:rsidR="00863EB5">
        <w:rPr>
          <w:rFonts w:ascii="Arial" w:eastAsia="Arial" w:hAnsi="Arial" w:cs="Arial"/>
          <w:spacing w:val="1"/>
        </w:rPr>
        <w:t>m</w:t>
      </w:r>
      <w:r w:rsidR="00863EB5">
        <w:rPr>
          <w:rFonts w:ascii="Arial" w:eastAsia="Arial" w:hAnsi="Arial" w:cs="Arial"/>
        </w:rPr>
        <w:t>ent</w:t>
      </w:r>
      <w:r w:rsidR="00863EB5">
        <w:rPr>
          <w:rFonts w:ascii="Arial" w:eastAsia="Arial" w:hAnsi="Arial" w:cs="Arial"/>
          <w:spacing w:val="2"/>
        </w:rPr>
        <w:t xml:space="preserve"> </w:t>
      </w:r>
      <w:r w:rsidR="00863EB5">
        <w:rPr>
          <w:rFonts w:ascii="Arial" w:eastAsia="Arial" w:hAnsi="Arial" w:cs="Arial"/>
          <w:spacing w:val="-3"/>
        </w:rPr>
        <w:t>u</w:t>
      </w:r>
      <w:r w:rsidR="00863EB5">
        <w:rPr>
          <w:rFonts w:ascii="Arial" w:eastAsia="Arial" w:hAnsi="Arial" w:cs="Arial"/>
        </w:rPr>
        <w:t>sed</w:t>
      </w:r>
      <w:r w:rsidR="00863EB5">
        <w:rPr>
          <w:rFonts w:ascii="Arial" w:eastAsia="Arial" w:hAnsi="Arial" w:cs="Arial"/>
          <w:spacing w:val="3"/>
        </w:rPr>
        <w:t xml:space="preserve"> </w:t>
      </w:r>
      <w:r w:rsidR="00863EB5">
        <w:rPr>
          <w:rFonts w:ascii="Arial" w:eastAsia="Arial" w:hAnsi="Arial" w:cs="Arial"/>
        </w:rPr>
        <w:t>as</w:t>
      </w:r>
      <w:r w:rsidR="00863EB5">
        <w:rPr>
          <w:rFonts w:ascii="Arial" w:eastAsia="Arial" w:hAnsi="Arial" w:cs="Arial"/>
          <w:spacing w:val="3"/>
        </w:rPr>
        <w:t xml:space="preserve"> </w:t>
      </w:r>
      <w:r w:rsidR="00863EB5">
        <w:rPr>
          <w:rFonts w:ascii="Arial" w:eastAsia="Arial" w:hAnsi="Arial" w:cs="Arial"/>
          <w:spacing w:val="-3"/>
        </w:rPr>
        <w:t>w</w:t>
      </w:r>
      <w:r w:rsidR="00863EB5">
        <w:rPr>
          <w:rFonts w:ascii="Arial" w:eastAsia="Arial" w:hAnsi="Arial" w:cs="Arial"/>
        </w:rPr>
        <w:t>e</w:t>
      </w:r>
      <w:r w:rsidR="00863EB5">
        <w:rPr>
          <w:rFonts w:ascii="Arial" w:eastAsia="Arial" w:hAnsi="Arial" w:cs="Arial"/>
          <w:spacing w:val="-1"/>
        </w:rPr>
        <w:t>l</w:t>
      </w:r>
      <w:r w:rsidR="00863EB5">
        <w:rPr>
          <w:rFonts w:ascii="Arial" w:eastAsia="Arial" w:hAnsi="Arial" w:cs="Arial"/>
        </w:rPr>
        <w:t>l</w:t>
      </w:r>
      <w:r w:rsidR="00863EB5">
        <w:rPr>
          <w:rFonts w:ascii="Arial" w:eastAsia="Arial" w:hAnsi="Arial" w:cs="Arial"/>
          <w:spacing w:val="2"/>
        </w:rPr>
        <w:t xml:space="preserve"> </w:t>
      </w:r>
      <w:r w:rsidR="00863EB5">
        <w:rPr>
          <w:rFonts w:ascii="Arial" w:eastAsia="Arial" w:hAnsi="Arial" w:cs="Arial"/>
        </w:rPr>
        <w:t>as</w:t>
      </w:r>
      <w:r w:rsidR="00863EB5">
        <w:rPr>
          <w:rFonts w:ascii="Arial" w:eastAsia="Arial" w:hAnsi="Arial" w:cs="Arial"/>
          <w:spacing w:val="3"/>
        </w:rPr>
        <w:t xml:space="preserve"> </w:t>
      </w:r>
      <w:r w:rsidR="00863EB5">
        <w:rPr>
          <w:rFonts w:ascii="Arial" w:eastAsia="Arial" w:hAnsi="Arial" w:cs="Arial"/>
          <w:spacing w:val="1"/>
        </w:rPr>
        <w:t>t</w:t>
      </w:r>
      <w:r w:rsidR="00863EB5">
        <w:rPr>
          <w:rFonts w:ascii="Arial" w:eastAsia="Arial" w:hAnsi="Arial" w:cs="Arial"/>
        </w:rPr>
        <w:t>he</w:t>
      </w:r>
      <w:r w:rsidR="00863EB5">
        <w:rPr>
          <w:rFonts w:ascii="Arial" w:eastAsia="Arial" w:hAnsi="Arial" w:cs="Arial"/>
          <w:spacing w:val="1"/>
        </w:rPr>
        <w:t xml:space="preserve"> </w:t>
      </w:r>
      <w:r w:rsidR="00863EB5">
        <w:rPr>
          <w:rFonts w:ascii="Arial" w:eastAsia="Arial" w:hAnsi="Arial" w:cs="Arial"/>
          <w:spacing w:val="-1"/>
        </w:rPr>
        <w:t>l</w:t>
      </w:r>
      <w:r w:rsidR="00863EB5">
        <w:rPr>
          <w:rFonts w:ascii="Arial" w:eastAsia="Arial" w:hAnsi="Arial" w:cs="Arial"/>
        </w:rPr>
        <w:t xml:space="preserve">ocal </w:t>
      </w:r>
      <w:r w:rsidR="00863EB5">
        <w:rPr>
          <w:rFonts w:ascii="Arial" w:eastAsia="Arial" w:hAnsi="Arial" w:cs="Arial"/>
          <w:spacing w:val="2"/>
        </w:rPr>
        <w:t>g</w:t>
      </w:r>
      <w:r w:rsidR="00863EB5">
        <w:rPr>
          <w:rFonts w:ascii="Arial" w:eastAsia="Arial" w:hAnsi="Arial" w:cs="Arial"/>
        </w:rPr>
        <w:t>e</w:t>
      </w:r>
      <w:r w:rsidR="00863EB5">
        <w:rPr>
          <w:rFonts w:ascii="Arial" w:eastAsia="Arial" w:hAnsi="Arial" w:cs="Arial"/>
          <w:spacing w:val="-3"/>
        </w:rPr>
        <w:t>o</w:t>
      </w:r>
      <w:r w:rsidR="00863EB5">
        <w:rPr>
          <w:rFonts w:ascii="Arial" w:eastAsia="Arial" w:hAnsi="Arial" w:cs="Arial"/>
        </w:rPr>
        <w:t>g</w:t>
      </w:r>
      <w:r w:rsidR="00863EB5">
        <w:rPr>
          <w:rFonts w:ascii="Arial" w:eastAsia="Arial" w:hAnsi="Arial" w:cs="Arial"/>
          <w:spacing w:val="1"/>
        </w:rPr>
        <w:t>r</w:t>
      </w:r>
      <w:r w:rsidR="00863EB5">
        <w:rPr>
          <w:rFonts w:ascii="Arial" w:eastAsia="Arial" w:hAnsi="Arial" w:cs="Arial"/>
        </w:rPr>
        <w:t>aphy</w:t>
      </w:r>
      <w:r w:rsidR="00863EB5">
        <w:rPr>
          <w:rFonts w:ascii="Arial" w:eastAsia="Arial" w:hAnsi="Arial" w:cs="Arial"/>
          <w:spacing w:val="1"/>
        </w:rPr>
        <w:t xml:space="preserve"> </w:t>
      </w:r>
      <w:r w:rsidR="00863EB5">
        <w:rPr>
          <w:rFonts w:ascii="Arial" w:eastAsia="Arial" w:hAnsi="Arial" w:cs="Arial"/>
        </w:rPr>
        <w:t>and app</w:t>
      </w:r>
      <w:r w:rsidR="00863EB5">
        <w:rPr>
          <w:rFonts w:ascii="Arial" w:eastAsia="Arial" w:hAnsi="Arial" w:cs="Arial"/>
          <w:spacing w:val="1"/>
        </w:rPr>
        <w:t>r</w:t>
      </w:r>
      <w:r w:rsidR="00863EB5">
        <w:rPr>
          <w:rFonts w:ascii="Arial" w:eastAsia="Arial" w:hAnsi="Arial" w:cs="Arial"/>
        </w:rPr>
        <w:t>op</w:t>
      </w:r>
      <w:r w:rsidR="00863EB5">
        <w:rPr>
          <w:rFonts w:ascii="Arial" w:eastAsia="Arial" w:hAnsi="Arial" w:cs="Arial"/>
          <w:spacing w:val="1"/>
        </w:rPr>
        <w:t>r</w:t>
      </w:r>
      <w:r w:rsidR="00863EB5">
        <w:rPr>
          <w:rFonts w:ascii="Arial" w:eastAsia="Arial" w:hAnsi="Arial" w:cs="Arial"/>
          <w:spacing w:val="-1"/>
        </w:rPr>
        <w:t>i</w:t>
      </w:r>
      <w:r w:rsidR="00863EB5">
        <w:rPr>
          <w:rFonts w:ascii="Arial" w:eastAsia="Arial" w:hAnsi="Arial" w:cs="Arial"/>
        </w:rPr>
        <w:t>a</w:t>
      </w:r>
      <w:r w:rsidR="00863EB5">
        <w:rPr>
          <w:rFonts w:ascii="Arial" w:eastAsia="Arial" w:hAnsi="Arial" w:cs="Arial"/>
          <w:spacing w:val="1"/>
        </w:rPr>
        <w:t>t</w:t>
      </w:r>
      <w:r w:rsidR="00863EB5">
        <w:rPr>
          <w:rFonts w:ascii="Arial" w:eastAsia="Arial" w:hAnsi="Arial" w:cs="Arial"/>
        </w:rPr>
        <w:t>e</w:t>
      </w:r>
      <w:r w:rsidR="00863EB5">
        <w:rPr>
          <w:rFonts w:ascii="Arial" w:eastAsia="Arial" w:hAnsi="Arial" w:cs="Arial"/>
          <w:spacing w:val="20"/>
        </w:rPr>
        <w:t xml:space="preserve"> </w:t>
      </w:r>
      <w:r w:rsidR="00863EB5">
        <w:rPr>
          <w:rFonts w:ascii="Arial" w:eastAsia="Arial" w:hAnsi="Arial" w:cs="Arial"/>
        </w:rPr>
        <w:t>p</w:t>
      </w:r>
      <w:r w:rsidR="00863EB5">
        <w:rPr>
          <w:rFonts w:ascii="Arial" w:eastAsia="Arial" w:hAnsi="Arial" w:cs="Arial"/>
          <w:spacing w:val="-3"/>
        </w:rPr>
        <w:t>o</w:t>
      </w:r>
      <w:r w:rsidR="00863EB5">
        <w:rPr>
          <w:rFonts w:ascii="Arial" w:eastAsia="Arial" w:hAnsi="Arial" w:cs="Arial"/>
          <w:spacing w:val="1"/>
        </w:rPr>
        <w:t>r</w:t>
      </w:r>
      <w:r w:rsidR="00863EB5">
        <w:rPr>
          <w:rFonts w:ascii="Arial" w:eastAsia="Arial" w:hAnsi="Arial" w:cs="Arial"/>
        </w:rPr>
        <w:t>t</w:t>
      </w:r>
      <w:r w:rsidR="00863EB5">
        <w:rPr>
          <w:rFonts w:ascii="Arial" w:eastAsia="Arial" w:hAnsi="Arial" w:cs="Arial"/>
          <w:spacing w:val="19"/>
        </w:rPr>
        <w:t xml:space="preserve"> </w:t>
      </w:r>
      <w:r w:rsidR="00863EB5">
        <w:rPr>
          <w:rFonts w:ascii="Arial" w:eastAsia="Arial" w:hAnsi="Arial" w:cs="Arial"/>
          <w:spacing w:val="1"/>
        </w:rPr>
        <w:t>r</w:t>
      </w:r>
      <w:r w:rsidR="00863EB5">
        <w:rPr>
          <w:rFonts w:ascii="Arial" w:eastAsia="Arial" w:hAnsi="Arial" w:cs="Arial"/>
          <w:spacing w:val="-3"/>
        </w:rPr>
        <w:t>e</w:t>
      </w:r>
      <w:r w:rsidR="00863EB5">
        <w:rPr>
          <w:rFonts w:ascii="Arial" w:eastAsia="Arial" w:hAnsi="Arial" w:cs="Arial"/>
          <w:spacing w:val="2"/>
        </w:rPr>
        <w:t>g</w:t>
      </w:r>
      <w:r w:rsidR="00863EB5">
        <w:rPr>
          <w:rFonts w:ascii="Arial" w:eastAsia="Arial" w:hAnsi="Arial" w:cs="Arial"/>
        </w:rPr>
        <w:t>u</w:t>
      </w:r>
      <w:r w:rsidR="00863EB5">
        <w:rPr>
          <w:rFonts w:ascii="Arial" w:eastAsia="Arial" w:hAnsi="Arial" w:cs="Arial"/>
          <w:spacing w:val="-1"/>
        </w:rPr>
        <w:t>l</w:t>
      </w:r>
      <w:r w:rsidR="00863EB5">
        <w:rPr>
          <w:rFonts w:ascii="Arial" w:eastAsia="Arial" w:hAnsi="Arial" w:cs="Arial"/>
        </w:rPr>
        <w:t>a</w:t>
      </w:r>
      <w:r w:rsidR="00863EB5">
        <w:rPr>
          <w:rFonts w:ascii="Arial" w:eastAsia="Arial" w:hAnsi="Arial" w:cs="Arial"/>
          <w:spacing w:val="1"/>
        </w:rPr>
        <w:t>t</w:t>
      </w:r>
      <w:r w:rsidR="00863EB5">
        <w:rPr>
          <w:rFonts w:ascii="Arial" w:eastAsia="Arial" w:hAnsi="Arial" w:cs="Arial"/>
          <w:spacing w:val="-1"/>
        </w:rPr>
        <w:t>i</w:t>
      </w:r>
      <w:r w:rsidR="00863EB5">
        <w:rPr>
          <w:rFonts w:ascii="Arial" w:eastAsia="Arial" w:hAnsi="Arial" w:cs="Arial"/>
        </w:rPr>
        <w:t>ons</w:t>
      </w:r>
      <w:r w:rsidR="00863EB5">
        <w:rPr>
          <w:rFonts w:ascii="Arial" w:eastAsia="Arial" w:hAnsi="Arial" w:cs="Arial"/>
          <w:spacing w:val="21"/>
        </w:rPr>
        <w:t xml:space="preserve"> </w:t>
      </w:r>
      <w:r w:rsidR="00863EB5">
        <w:rPr>
          <w:rFonts w:ascii="Arial" w:eastAsia="Arial" w:hAnsi="Arial" w:cs="Arial"/>
        </w:rPr>
        <w:t>and</w:t>
      </w:r>
      <w:r w:rsidR="00863EB5">
        <w:rPr>
          <w:rFonts w:ascii="Arial" w:eastAsia="Arial" w:hAnsi="Arial" w:cs="Arial"/>
          <w:spacing w:val="20"/>
        </w:rPr>
        <w:t xml:space="preserve"> </w:t>
      </w:r>
      <w:r w:rsidR="00863EB5">
        <w:rPr>
          <w:rFonts w:ascii="Arial" w:eastAsia="Arial" w:hAnsi="Arial" w:cs="Arial"/>
        </w:rPr>
        <w:t>p</w:t>
      </w:r>
      <w:r w:rsidR="00863EB5">
        <w:rPr>
          <w:rFonts w:ascii="Arial" w:eastAsia="Arial" w:hAnsi="Arial" w:cs="Arial"/>
          <w:spacing w:val="1"/>
        </w:rPr>
        <w:t>r</w:t>
      </w:r>
      <w:r w:rsidR="00863EB5">
        <w:rPr>
          <w:rFonts w:ascii="Arial" w:eastAsia="Arial" w:hAnsi="Arial" w:cs="Arial"/>
        </w:rPr>
        <w:t>ocedu</w:t>
      </w:r>
      <w:r w:rsidR="00863EB5">
        <w:rPr>
          <w:rFonts w:ascii="Arial" w:eastAsia="Arial" w:hAnsi="Arial" w:cs="Arial"/>
          <w:spacing w:val="1"/>
        </w:rPr>
        <w:t>r</w:t>
      </w:r>
      <w:r w:rsidR="00863EB5">
        <w:rPr>
          <w:rFonts w:ascii="Arial" w:eastAsia="Arial" w:hAnsi="Arial" w:cs="Arial"/>
        </w:rPr>
        <w:t>e</w:t>
      </w:r>
      <w:r w:rsidR="00863EB5">
        <w:rPr>
          <w:rFonts w:ascii="Arial" w:eastAsia="Arial" w:hAnsi="Arial" w:cs="Arial"/>
          <w:spacing w:val="-2"/>
        </w:rPr>
        <w:t>s</w:t>
      </w:r>
      <w:r w:rsidR="00863EB5">
        <w:rPr>
          <w:rFonts w:ascii="Arial" w:eastAsia="Arial" w:hAnsi="Arial" w:cs="Arial"/>
        </w:rPr>
        <w:t xml:space="preserve">. </w:t>
      </w:r>
      <w:r w:rsidR="00863EB5">
        <w:rPr>
          <w:rFonts w:ascii="Arial" w:eastAsia="Arial" w:hAnsi="Arial" w:cs="Arial"/>
          <w:spacing w:val="43"/>
        </w:rPr>
        <w:t xml:space="preserve"> </w:t>
      </w:r>
      <w:r w:rsidR="00863EB5">
        <w:rPr>
          <w:rFonts w:ascii="Arial" w:eastAsia="Arial" w:hAnsi="Arial" w:cs="Arial"/>
          <w:spacing w:val="-1"/>
        </w:rPr>
        <w:t>O</w:t>
      </w:r>
      <w:r w:rsidR="00863EB5">
        <w:rPr>
          <w:rFonts w:ascii="Arial" w:eastAsia="Arial" w:hAnsi="Arial" w:cs="Arial"/>
        </w:rPr>
        <w:t>JT</w:t>
      </w:r>
      <w:r w:rsidR="00863EB5">
        <w:rPr>
          <w:rFonts w:ascii="Arial" w:eastAsia="Arial" w:hAnsi="Arial" w:cs="Arial"/>
          <w:spacing w:val="23"/>
        </w:rPr>
        <w:t xml:space="preserve"> </w:t>
      </w:r>
      <w:r w:rsidR="00863EB5">
        <w:rPr>
          <w:rFonts w:ascii="Arial" w:eastAsia="Arial" w:hAnsi="Arial" w:cs="Arial"/>
        </w:rPr>
        <w:t>shou</w:t>
      </w:r>
      <w:r w:rsidR="00863EB5">
        <w:rPr>
          <w:rFonts w:ascii="Arial" w:eastAsia="Arial" w:hAnsi="Arial" w:cs="Arial"/>
          <w:spacing w:val="-1"/>
        </w:rPr>
        <w:t>l</w:t>
      </w:r>
      <w:r w:rsidR="00863EB5">
        <w:rPr>
          <w:rFonts w:ascii="Arial" w:eastAsia="Arial" w:hAnsi="Arial" w:cs="Arial"/>
        </w:rPr>
        <w:t>d</w:t>
      </w:r>
      <w:r w:rsidR="00863EB5">
        <w:rPr>
          <w:rFonts w:ascii="Arial" w:eastAsia="Arial" w:hAnsi="Arial" w:cs="Arial"/>
          <w:spacing w:val="20"/>
        </w:rPr>
        <w:t xml:space="preserve"> </w:t>
      </w:r>
      <w:r w:rsidR="00863EB5">
        <w:rPr>
          <w:rFonts w:ascii="Arial" w:eastAsia="Arial" w:hAnsi="Arial" w:cs="Arial"/>
        </w:rPr>
        <w:t>no</w:t>
      </w:r>
      <w:r w:rsidR="00863EB5">
        <w:rPr>
          <w:rFonts w:ascii="Arial" w:eastAsia="Arial" w:hAnsi="Arial" w:cs="Arial"/>
          <w:spacing w:val="-2"/>
        </w:rPr>
        <w:t>r</w:t>
      </w:r>
      <w:r w:rsidR="00863EB5">
        <w:rPr>
          <w:rFonts w:ascii="Arial" w:eastAsia="Arial" w:hAnsi="Arial" w:cs="Arial"/>
          <w:spacing w:val="1"/>
        </w:rPr>
        <w:t>m</w:t>
      </w:r>
      <w:r w:rsidR="00863EB5">
        <w:rPr>
          <w:rFonts w:ascii="Arial" w:eastAsia="Arial" w:hAnsi="Arial" w:cs="Arial"/>
        </w:rPr>
        <w:t>a</w:t>
      </w:r>
      <w:r w:rsidR="00863EB5">
        <w:rPr>
          <w:rFonts w:ascii="Arial" w:eastAsia="Arial" w:hAnsi="Arial" w:cs="Arial"/>
          <w:spacing w:val="-1"/>
        </w:rPr>
        <w:t>ll</w:t>
      </w:r>
      <w:r w:rsidR="00863EB5">
        <w:rPr>
          <w:rFonts w:ascii="Arial" w:eastAsia="Arial" w:hAnsi="Arial" w:cs="Arial"/>
        </w:rPr>
        <w:t>y</w:t>
      </w:r>
      <w:r w:rsidR="00863EB5">
        <w:rPr>
          <w:rFonts w:ascii="Arial" w:eastAsia="Arial" w:hAnsi="Arial" w:cs="Arial"/>
          <w:spacing w:val="19"/>
        </w:rPr>
        <w:t xml:space="preserve"> </w:t>
      </w:r>
      <w:r w:rsidR="00863EB5">
        <w:rPr>
          <w:rFonts w:ascii="Arial" w:eastAsia="Arial" w:hAnsi="Arial" w:cs="Arial"/>
        </w:rPr>
        <w:t>be</w:t>
      </w:r>
      <w:r w:rsidR="00863EB5">
        <w:rPr>
          <w:rFonts w:ascii="Arial" w:eastAsia="Arial" w:hAnsi="Arial" w:cs="Arial"/>
          <w:spacing w:val="20"/>
        </w:rPr>
        <w:t xml:space="preserve"> </w:t>
      </w:r>
      <w:r w:rsidR="00863EB5">
        <w:rPr>
          <w:rFonts w:ascii="Arial" w:eastAsia="Arial" w:hAnsi="Arial" w:cs="Arial"/>
          <w:spacing w:val="2"/>
        </w:rPr>
        <w:t>c</w:t>
      </w:r>
      <w:r w:rsidR="00863EB5">
        <w:rPr>
          <w:rFonts w:ascii="Arial" w:eastAsia="Arial" w:hAnsi="Arial" w:cs="Arial"/>
        </w:rPr>
        <w:t>a</w:t>
      </w:r>
      <w:r w:rsidR="00863EB5">
        <w:rPr>
          <w:rFonts w:ascii="Arial" w:eastAsia="Arial" w:hAnsi="Arial" w:cs="Arial"/>
          <w:spacing w:val="1"/>
        </w:rPr>
        <w:t>rr</w:t>
      </w:r>
      <w:r w:rsidR="00863EB5">
        <w:rPr>
          <w:rFonts w:ascii="Arial" w:eastAsia="Arial" w:hAnsi="Arial" w:cs="Arial"/>
          <w:spacing w:val="-1"/>
        </w:rPr>
        <w:t>i</w:t>
      </w:r>
      <w:r w:rsidR="00863EB5">
        <w:rPr>
          <w:rFonts w:ascii="Arial" w:eastAsia="Arial" w:hAnsi="Arial" w:cs="Arial"/>
        </w:rPr>
        <w:t>ed</w:t>
      </w:r>
      <w:r w:rsidR="00863EB5">
        <w:rPr>
          <w:rFonts w:ascii="Arial" w:eastAsia="Arial" w:hAnsi="Arial" w:cs="Arial"/>
          <w:spacing w:val="20"/>
        </w:rPr>
        <w:t xml:space="preserve"> </w:t>
      </w:r>
      <w:r w:rsidR="00863EB5">
        <w:rPr>
          <w:rFonts w:ascii="Arial" w:eastAsia="Arial" w:hAnsi="Arial" w:cs="Arial"/>
        </w:rPr>
        <w:t>out</w:t>
      </w:r>
      <w:r w:rsidR="00863EB5">
        <w:rPr>
          <w:rFonts w:ascii="Arial" w:eastAsia="Arial" w:hAnsi="Arial" w:cs="Arial"/>
          <w:spacing w:val="21"/>
        </w:rPr>
        <w:t xml:space="preserve"> </w:t>
      </w:r>
      <w:r w:rsidR="00863EB5">
        <w:rPr>
          <w:rFonts w:ascii="Arial" w:eastAsia="Arial" w:hAnsi="Arial" w:cs="Arial"/>
        </w:rPr>
        <w:t>by</w:t>
      </w:r>
      <w:r w:rsidR="00863EB5">
        <w:rPr>
          <w:rFonts w:ascii="Arial" w:eastAsia="Arial" w:hAnsi="Arial" w:cs="Arial"/>
          <w:spacing w:val="16"/>
        </w:rPr>
        <w:t xml:space="preserve"> </w:t>
      </w:r>
      <w:r w:rsidR="00863EB5">
        <w:rPr>
          <w:rFonts w:ascii="Arial" w:eastAsia="Arial" w:hAnsi="Arial" w:cs="Arial"/>
        </w:rPr>
        <w:t>a des</w:t>
      </w:r>
      <w:r w:rsidR="00863EB5">
        <w:rPr>
          <w:rFonts w:ascii="Arial" w:eastAsia="Arial" w:hAnsi="Arial" w:cs="Arial"/>
          <w:spacing w:val="-1"/>
        </w:rPr>
        <w:t>i</w:t>
      </w:r>
      <w:r w:rsidR="00863EB5">
        <w:rPr>
          <w:rFonts w:ascii="Arial" w:eastAsia="Arial" w:hAnsi="Arial" w:cs="Arial"/>
          <w:spacing w:val="2"/>
        </w:rPr>
        <w:t>g</w:t>
      </w:r>
      <w:r w:rsidR="00863EB5">
        <w:rPr>
          <w:rFonts w:ascii="Arial" w:eastAsia="Arial" w:hAnsi="Arial" w:cs="Arial"/>
        </w:rPr>
        <w:t>na</w:t>
      </w:r>
      <w:r w:rsidR="00863EB5">
        <w:rPr>
          <w:rFonts w:ascii="Arial" w:eastAsia="Arial" w:hAnsi="Arial" w:cs="Arial"/>
          <w:spacing w:val="1"/>
        </w:rPr>
        <w:t>t</w:t>
      </w:r>
      <w:r w:rsidR="00863EB5">
        <w:rPr>
          <w:rFonts w:ascii="Arial" w:eastAsia="Arial" w:hAnsi="Arial" w:cs="Arial"/>
        </w:rPr>
        <w:t>ed</w:t>
      </w:r>
      <w:r w:rsidR="00863EB5">
        <w:rPr>
          <w:rFonts w:ascii="Arial" w:eastAsia="Arial" w:hAnsi="Arial" w:cs="Arial"/>
          <w:spacing w:val="-4"/>
        </w:rPr>
        <w:t xml:space="preserve"> </w:t>
      </w:r>
      <w:r w:rsidR="00863EB5">
        <w:rPr>
          <w:rFonts w:ascii="Arial" w:eastAsia="Arial" w:hAnsi="Arial" w:cs="Arial"/>
          <w:spacing w:val="1"/>
        </w:rPr>
        <w:t>O</w:t>
      </w:r>
      <w:r w:rsidR="00863EB5">
        <w:rPr>
          <w:rFonts w:ascii="Arial" w:eastAsia="Arial" w:hAnsi="Arial" w:cs="Arial"/>
          <w:spacing w:val="-2"/>
        </w:rPr>
        <w:t>J</w:t>
      </w:r>
      <w:r w:rsidR="00863EB5">
        <w:rPr>
          <w:rFonts w:ascii="Arial" w:eastAsia="Arial" w:hAnsi="Arial" w:cs="Arial"/>
        </w:rPr>
        <w:t>T</w:t>
      </w:r>
      <w:r w:rsidR="00863EB5">
        <w:rPr>
          <w:rFonts w:ascii="Arial" w:eastAsia="Arial" w:hAnsi="Arial" w:cs="Arial"/>
          <w:spacing w:val="1"/>
        </w:rPr>
        <w:t xml:space="preserve"> I</w:t>
      </w:r>
      <w:r w:rsidR="00863EB5">
        <w:rPr>
          <w:rFonts w:ascii="Arial" w:eastAsia="Arial" w:hAnsi="Arial" w:cs="Arial"/>
        </w:rPr>
        <w:t>n</w:t>
      </w:r>
      <w:r w:rsidR="00863EB5">
        <w:rPr>
          <w:rFonts w:ascii="Arial" w:eastAsia="Arial" w:hAnsi="Arial" w:cs="Arial"/>
          <w:spacing w:val="-2"/>
        </w:rPr>
        <w:t>s</w:t>
      </w:r>
      <w:r w:rsidR="00863EB5">
        <w:rPr>
          <w:rFonts w:ascii="Arial" w:eastAsia="Arial" w:hAnsi="Arial" w:cs="Arial"/>
          <w:spacing w:val="1"/>
        </w:rPr>
        <w:t>tr</w:t>
      </w:r>
      <w:r w:rsidR="00863EB5">
        <w:rPr>
          <w:rFonts w:ascii="Arial" w:eastAsia="Arial" w:hAnsi="Arial" w:cs="Arial"/>
        </w:rPr>
        <w:t>u</w:t>
      </w:r>
      <w:r w:rsidR="00863EB5">
        <w:rPr>
          <w:rFonts w:ascii="Arial" w:eastAsia="Arial" w:hAnsi="Arial" w:cs="Arial"/>
          <w:spacing w:val="-2"/>
        </w:rPr>
        <w:t>c</w:t>
      </w:r>
      <w:r w:rsidR="00863EB5">
        <w:rPr>
          <w:rFonts w:ascii="Arial" w:eastAsia="Arial" w:hAnsi="Arial" w:cs="Arial"/>
          <w:spacing w:val="-1"/>
        </w:rPr>
        <w:t>t</w:t>
      </w:r>
      <w:r w:rsidR="00863EB5">
        <w:rPr>
          <w:rFonts w:ascii="Arial" w:eastAsia="Arial" w:hAnsi="Arial" w:cs="Arial"/>
        </w:rPr>
        <w:t>o</w:t>
      </w:r>
      <w:r w:rsidR="00863EB5">
        <w:rPr>
          <w:rFonts w:ascii="Arial" w:eastAsia="Arial" w:hAnsi="Arial" w:cs="Arial"/>
          <w:spacing w:val="1"/>
        </w:rPr>
        <w:t>r</w:t>
      </w:r>
      <w:r w:rsidR="00863EB5">
        <w:rPr>
          <w:rFonts w:ascii="Arial" w:eastAsia="Arial" w:hAnsi="Arial" w:cs="Arial"/>
        </w:rPr>
        <w:t>.</w:t>
      </w:r>
    </w:p>
    <w:p w:rsidR="000A5570" w:rsidRDefault="00071E95">
      <w:pPr>
        <w:spacing w:before="70" w:after="0" w:line="240" w:lineRule="auto"/>
        <w:ind w:left="1018" w:right="95" w:hanging="360"/>
        <w:jc w:val="both"/>
        <w:rPr>
          <w:rFonts w:ascii="Arial" w:eastAsia="Arial" w:hAnsi="Arial" w:cs="Arial"/>
        </w:rPr>
      </w:pPr>
      <w:r>
        <w:pict>
          <v:group id="_x0000_s1644" style="position:absolute;left:0;text-align:left;margin-left:106.4pt;margin-top:28.55pt;width:432.65pt;height:39.05pt;z-index:-251684352;mso-position-horizontal-relative:page" coordorigin="2128,571" coordsize="8653,781">
            <v:group id="_x0000_s1649" style="position:absolute;left:4150;top:581;width:6622;height:254" coordorigin="4150,581" coordsize="6622,254">
              <v:shape id="_x0000_s1650" style="position:absolute;left:4150;top:581;width:6622;height:254" coordorigin="4150,581" coordsize="6622,254" path="m4150,836r6621,l10771,581r-6621,l4150,836e" fillcolor="aqua" stroked="f">
                <v:path arrowok="t"/>
              </v:shape>
            </v:group>
            <v:group id="_x0000_s1647" style="position:absolute;left:2138;top:836;width:8633;height:252" coordorigin="2138,836" coordsize="8633,252">
              <v:shape id="_x0000_s1648" style="position:absolute;left:2138;top:836;width:8633;height:252" coordorigin="2138,836" coordsize="8633,252" path="m2138,1088r8633,l10771,836r-8633,l2138,1088e" fillcolor="aqua" stroked="f">
                <v:path arrowok="t"/>
              </v:shape>
            </v:group>
            <v:group id="_x0000_s1645" style="position:absolute;left:2138;top:1088;width:2592;height:254" coordorigin="2138,1088" coordsize="2592,254">
              <v:shape id="_x0000_s1646" style="position:absolute;left:2138;top:1088;width:2592;height:254" coordorigin="2138,1088" coordsize="2592,254" path="m2138,1342r2592,l4730,1088r-2592,l2138,1342e" fillcolor="aqua" stroked="f">
                <v:path arrowok="t"/>
              </v:shape>
            </v:group>
            <w10:wrap anchorx="page"/>
          </v:group>
        </w:pict>
      </w:r>
      <w:r>
        <w:pict>
          <v:group id="_x0000_s1635" style="position:absolute;left:0;text-align:left;margin-left:88.4pt;margin-top:69.6pt;width:450.65pt;height:52.25pt;z-index:-251683328;mso-position-horizontal-relative:page" coordorigin="1768,1392" coordsize="9013,1045">
            <v:group id="_x0000_s1642" style="position:absolute;left:1778;top:1402;width:8993;height:266" coordorigin="1778,1402" coordsize="8993,266">
              <v:shape id="_x0000_s1643" style="position:absolute;left:1778;top:1402;width:8993;height:266" coordorigin="1778,1402" coordsize="8993,266" path="m1778,1668r8993,l10771,1402r-8993,l1778,1668e" fillcolor="yellow" stroked="f">
                <v:path arrowok="t"/>
              </v:shape>
            </v:group>
            <v:group id="_x0000_s1640" style="position:absolute;left:2138;top:1668;width:8633;height:254" coordorigin="2138,1668" coordsize="8633,254">
              <v:shape id="_x0000_s1641" style="position:absolute;left:2138;top:1668;width:8633;height:254" coordorigin="2138,1668" coordsize="8633,254" path="m2138,1923r8633,l10771,1668r-8633,l2138,1923e" fillcolor="yellow" stroked="f">
                <v:path arrowok="t"/>
              </v:shape>
            </v:group>
            <v:group id="_x0000_s1638" style="position:absolute;left:2138;top:1923;width:8633;height:252" coordorigin="2138,1923" coordsize="8633,252">
              <v:shape id="_x0000_s1639" style="position:absolute;left:2138;top:1923;width:8633;height:252" coordorigin="2138,1923" coordsize="8633,252" path="m2138,2175r8633,l10771,1923r-8633,l2138,2175e" fillcolor="yellow" stroked="f">
                <v:path arrowok="t"/>
              </v:shape>
            </v:group>
            <v:group id="_x0000_s1636" style="position:absolute;left:2138;top:2175;width:5124;height:252" coordorigin="2138,2175" coordsize="5124,252">
              <v:shape id="_x0000_s1637" style="position:absolute;left:2138;top:2175;width:5124;height:252" coordorigin="2138,2175" coordsize="5124,252" path="m2138,2427r5124,l7262,2175r-5124,l2138,2427e" fillcolor="yellow" stroked="f">
                <v:path arrowok="t"/>
              </v:shape>
            </v:group>
            <w10:wrap anchorx="page"/>
          </v:group>
        </w:pict>
      </w:r>
      <w:r w:rsidR="00863EB5">
        <w:rPr>
          <w:rFonts w:ascii="Times New Roman" w:eastAsia="Times New Roman" w:hAnsi="Times New Roman" w:cs="Times New Roman"/>
          <w:w w:val="131"/>
          <w:highlight w:val="cyan"/>
        </w:rPr>
        <w:t xml:space="preserve">•  </w:t>
      </w:r>
      <w:r w:rsidR="00863EB5">
        <w:rPr>
          <w:rFonts w:ascii="Times New Roman" w:eastAsia="Times New Roman" w:hAnsi="Times New Roman" w:cs="Times New Roman"/>
          <w:spacing w:val="15"/>
          <w:w w:val="131"/>
          <w:highlight w:val="cyan"/>
        </w:rPr>
        <w:t xml:space="preserve"> </w:t>
      </w:r>
      <w:r w:rsidR="00863EB5">
        <w:rPr>
          <w:rFonts w:ascii="Times New Roman" w:eastAsia="Times New Roman" w:hAnsi="Times New Roman" w:cs="Times New Roman"/>
          <w:spacing w:val="-45"/>
          <w:w w:val="131"/>
        </w:rPr>
        <w:t xml:space="preserve"> </w:t>
      </w:r>
      <w:r w:rsidR="00863EB5">
        <w:rPr>
          <w:rFonts w:ascii="Arial" w:eastAsia="Arial" w:hAnsi="Arial" w:cs="Arial"/>
          <w:b/>
          <w:bCs/>
          <w:spacing w:val="1"/>
        </w:rPr>
        <w:t>O</w:t>
      </w:r>
      <w:r w:rsidR="00863EB5">
        <w:rPr>
          <w:rFonts w:ascii="Arial" w:eastAsia="Arial" w:hAnsi="Arial" w:cs="Arial"/>
          <w:b/>
          <w:bCs/>
          <w:spacing w:val="-1"/>
        </w:rPr>
        <w:t>n</w:t>
      </w:r>
      <w:r w:rsidR="00863EB5">
        <w:rPr>
          <w:rFonts w:ascii="Arial" w:eastAsia="Arial" w:hAnsi="Arial" w:cs="Arial"/>
          <w:b/>
          <w:bCs/>
          <w:spacing w:val="-2"/>
        </w:rPr>
        <w:t>-</w:t>
      </w:r>
      <w:r w:rsidR="00863EB5">
        <w:rPr>
          <w:rFonts w:ascii="Arial" w:eastAsia="Arial" w:hAnsi="Arial" w:cs="Arial"/>
          <w:b/>
          <w:bCs/>
          <w:spacing w:val="1"/>
        </w:rPr>
        <w:t>t</w:t>
      </w:r>
      <w:r w:rsidR="00863EB5">
        <w:rPr>
          <w:rFonts w:ascii="Arial" w:eastAsia="Arial" w:hAnsi="Arial" w:cs="Arial"/>
          <w:b/>
          <w:bCs/>
        </w:rPr>
        <w:t>he</w:t>
      </w:r>
      <w:r w:rsidR="00863EB5">
        <w:rPr>
          <w:rFonts w:ascii="Arial" w:eastAsia="Arial" w:hAnsi="Arial" w:cs="Arial"/>
          <w:b/>
          <w:bCs/>
          <w:spacing w:val="1"/>
        </w:rPr>
        <w:t>-</w:t>
      </w:r>
      <w:r w:rsidR="00863EB5">
        <w:rPr>
          <w:rFonts w:ascii="Arial" w:eastAsia="Arial" w:hAnsi="Arial" w:cs="Arial"/>
          <w:b/>
          <w:bCs/>
        </w:rPr>
        <w:t>Job</w:t>
      </w:r>
      <w:r w:rsidR="00863EB5">
        <w:rPr>
          <w:rFonts w:ascii="Arial" w:eastAsia="Arial" w:hAnsi="Arial" w:cs="Arial"/>
          <w:b/>
          <w:bCs/>
          <w:spacing w:val="1"/>
        </w:rPr>
        <w:t xml:space="preserve"> </w:t>
      </w:r>
      <w:r w:rsidR="00863EB5">
        <w:rPr>
          <w:rFonts w:ascii="Arial" w:eastAsia="Arial" w:hAnsi="Arial" w:cs="Arial"/>
          <w:b/>
          <w:bCs/>
          <w:spacing w:val="-3"/>
        </w:rPr>
        <w:t>T</w:t>
      </w:r>
      <w:r w:rsidR="00863EB5">
        <w:rPr>
          <w:rFonts w:ascii="Arial" w:eastAsia="Arial" w:hAnsi="Arial" w:cs="Arial"/>
          <w:b/>
          <w:bCs/>
        </w:rPr>
        <w:t>ra</w:t>
      </w:r>
      <w:r w:rsidR="00863EB5">
        <w:rPr>
          <w:rFonts w:ascii="Arial" w:eastAsia="Arial" w:hAnsi="Arial" w:cs="Arial"/>
          <w:b/>
          <w:bCs/>
          <w:spacing w:val="1"/>
        </w:rPr>
        <w:t>i</w:t>
      </w:r>
      <w:r w:rsidR="00863EB5">
        <w:rPr>
          <w:rFonts w:ascii="Arial" w:eastAsia="Arial" w:hAnsi="Arial" w:cs="Arial"/>
          <w:b/>
          <w:bCs/>
          <w:spacing w:val="-3"/>
        </w:rPr>
        <w:t>n</w:t>
      </w:r>
      <w:r w:rsidR="00863EB5">
        <w:rPr>
          <w:rFonts w:ascii="Arial" w:eastAsia="Arial" w:hAnsi="Arial" w:cs="Arial"/>
          <w:b/>
          <w:bCs/>
          <w:spacing w:val="1"/>
        </w:rPr>
        <w:t>i</w:t>
      </w:r>
      <w:r w:rsidR="00863EB5">
        <w:rPr>
          <w:rFonts w:ascii="Arial" w:eastAsia="Arial" w:hAnsi="Arial" w:cs="Arial"/>
          <w:b/>
          <w:bCs/>
        </w:rPr>
        <w:t xml:space="preserve">ng </w:t>
      </w:r>
      <w:r w:rsidR="00863EB5">
        <w:rPr>
          <w:rFonts w:ascii="Arial" w:eastAsia="Arial" w:hAnsi="Arial" w:cs="Arial"/>
          <w:spacing w:val="-2"/>
        </w:rPr>
        <w:t>(</w:t>
      </w:r>
      <w:r w:rsidR="00863EB5">
        <w:rPr>
          <w:rFonts w:ascii="Arial" w:eastAsia="Arial" w:hAnsi="Arial" w:cs="Arial"/>
          <w:spacing w:val="-1"/>
        </w:rPr>
        <w:t>O</w:t>
      </w:r>
      <w:r w:rsidR="00863EB5">
        <w:rPr>
          <w:rFonts w:ascii="Arial" w:eastAsia="Arial" w:hAnsi="Arial" w:cs="Arial"/>
        </w:rPr>
        <w:t>JT)</w:t>
      </w:r>
      <w:r w:rsidR="00863EB5">
        <w:rPr>
          <w:rFonts w:ascii="Arial" w:eastAsia="Arial" w:hAnsi="Arial" w:cs="Arial"/>
          <w:spacing w:val="2"/>
        </w:rPr>
        <w:t xml:space="preserve"> </w:t>
      </w:r>
      <w:r w:rsidR="00863EB5">
        <w:rPr>
          <w:rFonts w:ascii="Arial" w:eastAsia="Arial" w:hAnsi="Arial" w:cs="Arial"/>
          <w:spacing w:val="-1"/>
        </w:rPr>
        <w:t>i</w:t>
      </w:r>
      <w:r w:rsidR="00863EB5">
        <w:rPr>
          <w:rFonts w:ascii="Arial" w:eastAsia="Arial" w:hAnsi="Arial" w:cs="Arial"/>
        </w:rPr>
        <w:t>s</w:t>
      </w:r>
      <w:r w:rsidR="00863EB5">
        <w:rPr>
          <w:rFonts w:ascii="Arial" w:eastAsia="Arial" w:hAnsi="Arial" w:cs="Arial"/>
          <w:spacing w:val="1"/>
        </w:rPr>
        <w:t xml:space="preserve"> </w:t>
      </w:r>
      <w:r w:rsidR="00863EB5">
        <w:rPr>
          <w:rFonts w:ascii="Arial" w:eastAsia="Arial" w:hAnsi="Arial" w:cs="Arial"/>
          <w:spacing w:val="-1"/>
        </w:rPr>
        <w:t>t</w:t>
      </w:r>
      <w:r w:rsidR="00863EB5">
        <w:rPr>
          <w:rFonts w:ascii="Arial" w:eastAsia="Arial" w:hAnsi="Arial" w:cs="Arial"/>
          <w:spacing w:val="1"/>
        </w:rPr>
        <w:t>r</w:t>
      </w:r>
      <w:r w:rsidR="00863EB5">
        <w:rPr>
          <w:rFonts w:ascii="Arial" w:eastAsia="Arial" w:hAnsi="Arial" w:cs="Arial"/>
        </w:rPr>
        <w:t>a</w:t>
      </w:r>
      <w:r w:rsidR="00863EB5">
        <w:rPr>
          <w:rFonts w:ascii="Arial" w:eastAsia="Arial" w:hAnsi="Arial" w:cs="Arial"/>
          <w:spacing w:val="-1"/>
        </w:rPr>
        <w:t>i</w:t>
      </w:r>
      <w:r w:rsidR="00863EB5">
        <w:rPr>
          <w:rFonts w:ascii="Arial" w:eastAsia="Arial" w:hAnsi="Arial" w:cs="Arial"/>
        </w:rPr>
        <w:t>n</w:t>
      </w:r>
      <w:r w:rsidR="00863EB5">
        <w:rPr>
          <w:rFonts w:ascii="Arial" w:eastAsia="Arial" w:hAnsi="Arial" w:cs="Arial"/>
          <w:spacing w:val="-1"/>
        </w:rPr>
        <w:t>i</w:t>
      </w:r>
      <w:r w:rsidR="00863EB5">
        <w:rPr>
          <w:rFonts w:ascii="Arial" w:eastAsia="Arial" w:hAnsi="Arial" w:cs="Arial"/>
        </w:rPr>
        <w:t>ng</w:t>
      </w:r>
      <w:r w:rsidR="00863EB5">
        <w:rPr>
          <w:rFonts w:ascii="Arial" w:eastAsia="Arial" w:hAnsi="Arial" w:cs="Arial"/>
          <w:spacing w:val="3"/>
        </w:rPr>
        <w:t xml:space="preserve"> </w:t>
      </w:r>
      <w:r w:rsidR="00863EB5">
        <w:rPr>
          <w:rFonts w:ascii="Arial" w:eastAsia="Arial" w:hAnsi="Arial" w:cs="Arial"/>
        </w:rPr>
        <w:t>and</w:t>
      </w:r>
      <w:r w:rsidR="00863EB5">
        <w:rPr>
          <w:rFonts w:ascii="Arial" w:eastAsia="Arial" w:hAnsi="Arial" w:cs="Arial"/>
          <w:spacing w:val="-2"/>
        </w:rPr>
        <w:t xml:space="preserve"> </w:t>
      </w:r>
      <w:r w:rsidR="00863EB5">
        <w:rPr>
          <w:rFonts w:ascii="Arial" w:eastAsia="Arial" w:hAnsi="Arial" w:cs="Arial"/>
          <w:spacing w:val="1"/>
        </w:rPr>
        <w:t>f</w:t>
      </w:r>
      <w:r w:rsidR="00863EB5">
        <w:rPr>
          <w:rFonts w:ascii="Arial" w:eastAsia="Arial" w:hAnsi="Arial" w:cs="Arial"/>
        </w:rPr>
        <w:t>a</w:t>
      </w:r>
      <w:r w:rsidR="00863EB5">
        <w:rPr>
          <w:rFonts w:ascii="Arial" w:eastAsia="Arial" w:hAnsi="Arial" w:cs="Arial"/>
          <w:spacing w:val="1"/>
        </w:rPr>
        <w:t>m</w:t>
      </w:r>
      <w:r w:rsidR="00863EB5">
        <w:rPr>
          <w:rFonts w:ascii="Arial" w:eastAsia="Arial" w:hAnsi="Arial" w:cs="Arial"/>
          <w:spacing w:val="-1"/>
        </w:rPr>
        <w:t>ili</w:t>
      </w:r>
      <w:r w:rsidR="00863EB5">
        <w:rPr>
          <w:rFonts w:ascii="Arial" w:eastAsia="Arial" w:hAnsi="Arial" w:cs="Arial"/>
        </w:rPr>
        <w:t>a</w:t>
      </w:r>
      <w:r w:rsidR="00863EB5">
        <w:rPr>
          <w:rFonts w:ascii="Arial" w:eastAsia="Arial" w:hAnsi="Arial" w:cs="Arial"/>
          <w:spacing w:val="1"/>
        </w:rPr>
        <w:t>r</w:t>
      </w:r>
      <w:r w:rsidR="00863EB5">
        <w:rPr>
          <w:rFonts w:ascii="Arial" w:eastAsia="Arial" w:hAnsi="Arial" w:cs="Arial"/>
          <w:spacing w:val="-1"/>
        </w:rPr>
        <w:t>i</w:t>
      </w:r>
      <w:r w:rsidR="00863EB5">
        <w:rPr>
          <w:rFonts w:ascii="Arial" w:eastAsia="Arial" w:hAnsi="Arial" w:cs="Arial"/>
        </w:rPr>
        <w:t>sa</w:t>
      </w:r>
      <w:r w:rsidR="00863EB5">
        <w:rPr>
          <w:rFonts w:ascii="Arial" w:eastAsia="Arial" w:hAnsi="Arial" w:cs="Arial"/>
          <w:spacing w:val="1"/>
        </w:rPr>
        <w:t>t</w:t>
      </w:r>
      <w:r w:rsidR="00863EB5">
        <w:rPr>
          <w:rFonts w:ascii="Arial" w:eastAsia="Arial" w:hAnsi="Arial" w:cs="Arial"/>
          <w:spacing w:val="-1"/>
        </w:rPr>
        <w:t>i</w:t>
      </w:r>
      <w:r w:rsidR="00863EB5">
        <w:rPr>
          <w:rFonts w:ascii="Arial" w:eastAsia="Arial" w:hAnsi="Arial" w:cs="Arial"/>
        </w:rPr>
        <w:t>on</w:t>
      </w:r>
      <w:r w:rsidR="00863EB5">
        <w:rPr>
          <w:rFonts w:ascii="Arial" w:eastAsia="Arial" w:hAnsi="Arial" w:cs="Arial"/>
          <w:spacing w:val="1"/>
        </w:rPr>
        <w:t xml:space="preserve"> </w:t>
      </w:r>
      <w:r w:rsidR="00863EB5">
        <w:rPr>
          <w:rFonts w:ascii="Arial" w:eastAsia="Arial" w:hAnsi="Arial" w:cs="Arial"/>
        </w:rPr>
        <w:t xml:space="preserve">at </w:t>
      </w:r>
      <w:r w:rsidR="00863EB5">
        <w:rPr>
          <w:rFonts w:ascii="Arial" w:eastAsia="Arial" w:hAnsi="Arial" w:cs="Arial"/>
          <w:spacing w:val="1"/>
        </w:rPr>
        <w:t>t</w:t>
      </w:r>
      <w:r w:rsidR="00863EB5">
        <w:rPr>
          <w:rFonts w:ascii="Arial" w:eastAsia="Arial" w:hAnsi="Arial" w:cs="Arial"/>
        </w:rPr>
        <w:t>he</w:t>
      </w:r>
      <w:r w:rsidR="00863EB5">
        <w:rPr>
          <w:rFonts w:ascii="Arial" w:eastAsia="Arial" w:hAnsi="Arial" w:cs="Arial"/>
          <w:spacing w:val="1"/>
        </w:rPr>
        <w:t xml:space="preserve"> </w:t>
      </w:r>
      <w:r w:rsidR="00863EB5">
        <w:rPr>
          <w:rFonts w:ascii="Arial" w:eastAsia="Arial" w:hAnsi="Arial" w:cs="Arial"/>
          <w:spacing w:val="-3"/>
        </w:rPr>
        <w:t>V</w:t>
      </w:r>
      <w:r w:rsidR="00863EB5">
        <w:rPr>
          <w:rFonts w:ascii="Arial" w:eastAsia="Arial" w:hAnsi="Arial" w:cs="Arial"/>
          <w:spacing w:val="2"/>
        </w:rPr>
        <w:t>T</w:t>
      </w:r>
      <w:r w:rsidR="00863EB5">
        <w:rPr>
          <w:rFonts w:ascii="Arial" w:eastAsia="Arial" w:hAnsi="Arial" w:cs="Arial"/>
        </w:rPr>
        <w:t xml:space="preserve">S </w:t>
      </w:r>
      <w:r w:rsidR="00863EB5">
        <w:rPr>
          <w:rFonts w:ascii="Arial" w:eastAsia="Arial" w:hAnsi="Arial" w:cs="Arial"/>
          <w:spacing w:val="-1"/>
        </w:rPr>
        <w:t>C</w:t>
      </w:r>
      <w:r w:rsidR="00863EB5">
        <w:rPr>
          <w:rFonts w:ascii="Arial" w:eastAsia="Arial" w:hAnsi="Arial" w:cs="Arial"/>
        </w:rPr>
        <w:t>en</w:t>
      </w:r>
      <w:r w:rsidR="00863EB5">
        <w:rPr>
          <w:rFonts w:ascii="Arial" w:eastAsia="Arial" w:hAnsi="Arial" w:cs="Arial"/>
          <w:spacing w:val="1"/>
        </w:rPr>
        <w:t>t</w:t>
      </w:r>
      <w:r w:rsidR="00863EB5">
        <w:rPr>
          <w:rFonts w:ascii="Arial" w:eastAsia="Arial" w:hAnsi="Arial" w:cs="Arial"/>
          <w:spacing w:val="-2"/>
        </w:rPr>
        <w:t>r</w:t>
      </w:r>
      <w:r w:rsidR="00863EB5">
        <w:rPr>
          <w:rFonts w:ascii="Arial" w:eastAsia="Arial" w:hAnsi="Arial" w:cs="Arial"/>
        </w:rPr>
        <w:t>e</w:t>
      </w:r>
      <w:r w:rsidR="00863EB5">
        <w:rPr>
          <w:rFonts w:ascii="Arial" w:eastAsia="Arial" w:hAnsi="Arial" w:cs="Arial"/>
          <w:spacing w:val="1"/>
        </w:rPr>
        <w:t xml:space="preserve"> </w:t>
      </w:r>
      <w:r w:rsidR="00863EB5">
        <w:rPr>
          <w:rFonts w:ascii="Arial" w:eastAsia="Arial" w:hAnsi="Arial" w:cs="Arial"/>
        </w:rPr>
        <w:t>at</w:t>
      </w:r>
      <w:r w:rsidR="00863EB5">
        <w:rPr>
          <w:rFonts w:ascii="Arial" w:eastAsia="Arial" w:hAnsi="Arial" w:cs="Arial"/>
          <w:spacing w:val="2"/>
        </w:rPr>
        <w:t xml:space="preserve"> </w:t>
      </w:r>
      <w:r w:rsidR="00863EB5">
        <w:rPr>
          <w:rFonts w:ascii="Arial" w:eastAsia="Arial" w:hAnsi="Arial" w:cs="Arial"/>
          <w:spacing w:val="-3"/>
        </w:rPr>
        <w:t>w</w:t>
      </w:r>
      <w:r w:rsidR="00863EB5">
        <w:rPr>
          <w:rFonts w:ascii="Arial" w:eastAsia="Arial" w:hAnsi="Arial" w:cs="Arial"/>
        </w:rPr>
        <w:t>h</w:t>
      </w:r>
      <w:r w:rsidR="00863EB5">
        <w:rPr>
          <w:rFonts w:ascii="Arial" w:eastAsia="Arial" w:hAnsi="Arial" w:cs="Arial"/>
          <w:spacing w:val="-1"/>
        </w:rPr>
        <w:t>i</w:t>
      </w:r>
      <w:r w:rsidR="00863EB5">
        <w:rPr>
          <w:rFonts w:ascii="Arial" w:eastAsia="Arial" w:hAnsi="Arial" w:cs="Arial"/>
        </w:rPr>
        <w:t>ch</w:t>
      </w:r>
      <w:r w:rsidR="00863EB5">
        <w:rPr>
          <w:rFonts w:ascii="Arial" w:eastAsia="Arial" w:hAnsi="Arial" w:cs="Arial"/>
          <w:spacing w:val="1"/>
        </w:rPr>
        <w:t xml:space="preserve"> t</w:t>
      </w:r>
      <w:r w:rsidR="00863EB5">
        <w:rPr>
          <w:rFonts w:ascii="Arial" w:eastAsia="Arial" w:hAnsi="Arial" w:cs="Arial"/>
        </w:rPr>
        <w:t>he pe</w:t>
      </w:r>
      <w:r w:rsidR="00863EB5">
        <w:rPr>
          <w:rFonts w:ascii="Arial" w:eastAsia="Arial" w:hAnsi="Arial" w:cs="Arial"/>
          <w:spacing w:val="1"/>
        </w:rPr>
        <w:t>r</w:t>
      </w:r>
      <w:r w:rsidR="00863EB5">
        <w:rPr>
          <w:rFonts w:ascii="Arial" w:eastAsia="Arial" w:hAnsi="Arial" w:cs="Arial"/>
        </w:rPr>
        <w:t>son</w:t>
      </w:r>
      <w:r w:rsidR="00863EB5">
        <w:rPr>
          <w:rFonts w:ascii="Arial" w:eastAsia="Arial" w:hAnsi="Arial" w:cs="Arial"/>
          <w:spacing w:val="13"/>
        </w:rPr>
        <w:t xml:space="preserve"> </w:t>
      </w:r>
      <w:r w:rsidR="00863EB5">
        <w:rPr>
          <w:rFonts w:ascii="Arial" w:eastAsia="Arial" w:hAnsi="Arial" w:cs="Arial"/>
          <w:spacing w:val="-4"/>
        </w:rPr>
        <w:t>w</w:t>
      </w:r>
      <w:r w:rsidR="00863EB5">
        <w:rPr>
          <w:rFonts w:ascii="Arial" w:eastAsia="Arial" w:hAnsi="Arial" w:cs="Arial"/>
          <w:spacing w:val="-1"/>
        </w:rPr>
        <w:t>i</w:t>
      </w:r>
      <w:r w:rsidR="00863EB5">
        <w:rPr>
          <w:rFonts w:ascii="Arial" w:eastAsia="Arial" w:hAnsi="Arial" w:cs="Arial"/>
          <w:spacing w:val="1"/>
        </w:rPr>
        <w:t>l</w:t>
      </w:r>
      <w:r w:rsidR="00863EB5">
        <w:rPr>
          <w:rFonts w:ascii="Arial" w:eastAsia="Arial" w:hAnsi="Arial" w:cs="Arial"/>
        </w:rPr>
        <w:t>l</w:t>
      </w:r>
      <w:r w:rsidR="00863EB5">
        <w:rPr>
          <w:rFonts w:ascii="Arial" w:eastAsia="Arial" w:hAnsi="Arial" w:cs="Arial"/>
          <w:spacing w:val="12"/>
        </w:rPr>
        <w:t xml:space="preserve"> </w:t>
      </w:r>
      <w:r w:rsidR="00863EB5">
        <w:rPr>
          <w:rFonts w:ascii="Arial" w:eastAsia="Arial" w:hAnsi="Arial" w:cs="Arial"/>
        </w:rPr>
        <w:t>be</w:t>
      </w:r>
      <w:r w:rsidR="00863EB5">
        <w:rPr>
          <w:rFonts w:ascii="Arial" w:eastAsia="Arial" w:hAnsi="Arial" w:cs="Arial"/>
          <w:spacing w:val="13"/>
        </w:rPr>
        <w:t xml:space="preserve"> </w:t>
      </w:r>
      <w:r w:rsidR="00863EB5">
        <w:rPr>
          <w:rFonts w:ascii="Arial" w:eastAsia="Arial" w:hAnsi="Arial" w:cs="Arial"/>
        </w:rPr>
        <w:t>e</w:t>
      </w:r>
      <w:r w:rsidR="00863EB5">
        <w:rPr>
          <w:rFonts w:ascii="Arial" w:eastAsia="Arial" w:hAnsi="Arial" w:cs="Arial"/>
          <w:spacing w:val="1"/>
        </w:rPr>
        <w:t>m</w:t>
      </w:r>
      <w:r w:rsidR="00863EB5">
        <w:rPr>
          <w:rFonts w:ascii="Arial" w:eastAsia="Arial" w:hAnsi="Arial" w:cs="Arial"/>
        </w:rPr>
        <w:t>p</w:t>
      </w:r>
      <w:r w:rsidR="00863EB5">
        <w:rPr>
          <w:rFonts w:ascii="Arial" w:eastAsia="Arial" w:hAnsi="Arial" w:cs="Arial"/>
          <w:spacing w:val="-1"/>
        </w:rPr>
        <w:t>l</w:t>
      </w:r>
      <w:r w:rsidR="00863EB5">
        <w:rPr>
          <w:rFonts w:ascii="Arial" w:eastAsia="Arial" w:hAnsi="Arial" w:cs="Arial"/>
        </w:rPr>
        <w:t>o</w:t>
      </w:r>
      <w:r w:rsidR="00863EB5">
        <w:rPr>
          <w:rFonts w:ascii="Arial" w:eastAsia="Arial" w:hAnsi="Arial" w:cs="Arial"/>
          <w:spacing w:val="-2"/>
        </w:rPr>
        <w:t>y</w:t>
      </w:r>
      <w:r w:rsidR="00863EB5">
        <w:rPr>
          <w:rFonts w:ascii="Arial" w:eastAsia="Arial" w:hAnsi="Arial" w:cs="Arial"/>
        </w:rPr>
        <w:t>e</w:t>
      </w:r>
      <w:r w:rsidR="00863EB5">
        <w:rPr>
          <w:rFonts w:ascii="Arial" w:eastAsia="Arial" w:hAnsi="Arial" w:cs="Arial"/>
          <w:spacing w:val="2"/>
        </w:rPr>
        <w:t>d</w:t>
      </w:r>
      <w:r w:rsidR="00863EB5">
        <w:rPr>
          <w:rFonts w:ascii="Arial" w:eastAsia="Arial" w:hAnsi="Arial" w:cs="Arial"/>
        </w:rPr>
        <w:t xml:space="preserve">. </w:t>
      </w:r>
      <w:r w:rsidR="00863EB5">
        <w:rPr>
          <w:rFonts w:ascii="Arial" w:eastAsia="Arial" w:hAnsi="Arial" w:cs="Arial"/>
          <w:spacing w:val="28"/>
        </w:rPr>
        <w:t xml:space="preserve"> </w:t>
      </w:r>
      <w:r w:rsidR="00863EB5">
        <w:rPr>
          <w:rFonts w:ascii="Arial" w:eastAsia="Arial" w:hAnsi="Arial" w:cs="Arial"/>
          <w:spacing w:val="-1"/>
        </w:rPr>
        <w:t>I</w:t>
      </w:r>
      <w:r w:rsidR="00863EB5">
        <w:rPr>
          <w:rFonts w:ascii="Arial" w:eastAsia="Arial" w:hAnsi="Arial" w:cs="Arial"/>
        </w:rPr>
        <w:t>t</w:t>
      </w:r>
      <w:r w:rsidR="00863EB5">
        <w:rPr>
          <w:rFonts w:ascii="Arial" w:eastAsia="Arial" w:hAnsi="Arial" w:cs="Arial"/>
          <w:spacing w:val="14"/>
        </w:rPr>
        <w:t xml:space="preserve"> </w:t>
      </w:r>
      <w:r w:rsidR="00863EB5">
        <w:rPr>
          <w:rFonts w:ascii="Arial" w:eastAsia="Arial" w:hAnsi="Arial" w:cs="Arial"/>
          <w:spacing w:val="-1"/>
        </w:rPr>
        <w:t>i</w:t>
      </w:r>
      <w:r w:rsidR="00863EB5">
        <w:rPr>
          <w:rFonts w:ascii="Arial" w:eastAsia="Arial" w:hAnsi="Arial" w:cs="Arial"/>
        </w:rPr>
        <w:t>nc</w:t>
      </w:r>
      <w:r w:rsidR="00863EB5">
        <w:rPr>
          <w:rFonts w:ascii="Arial" w:eastAsia="Arial" w:hAnsi="Arial" w:cs="Arial"/>
          <w:spacing w:val="-1"/>
        </w:rPr>
        <w:t>l</w:t>
      </w:r>
      <w:r w:rsidR="00863EB5">
        <w:rPr>
          <w:rFonts w:ascii="Arial" w:eastAsia="Arial" w:hAnsi="Arial" w:cs="Arial"/>
        </w:rPr>
        <w:t>udes</w:t>
      </w:r>
      <w:r w:rsidR="00863EB5">
        <w:rPr>
          <w:rFonts w:ascii="Arial" w:eastAsia="Arial" w:hAnsi="Arial" w:cs="Arial"/>
          <w:spacing w:val="13"/>
        </w:rPr>
        <w:t xml:space="preserve"> </w:t>
      </w:r>
      <w:r w:rsidR="00863EB5">
        <w:rPr>
          <w:rFonts w:ascii="Arial" w:eastAsia="Arial" w:hAnsi="Arial" w:cs="Arial"/>
          <w:spacing w:val="1"/>
        </w:rPr>
        <w:t>tr</w:t>
      </w:r>
      <w:r w:rsidR="00863EB5">
        <w:rPr>
          <w:rFonts w:ascii="Arial" w:eastAsia="Arial" w:hAnsi="Arial" w:cs="Arial"/>
        </w:rPr>
        <w:t>a</w:t>
      </w:r>
      <w:r w:rsidR="00863EB5">
        <w:rPr>
          <w:rFonts w:ascii="Arial" w:eastAsia="Arial" w:hAnsi="Arial" w:cs="Arial"/>
          <w:spacing w:val="-1"/>
        </w:rPr>
        <w:t>i</w:t>
      </w:r>
      <w:r w:rsidR="00863EB5">
        <w:rPr>
          <w:rFonts w:ascii="Arial" w:eastAsia="Arial" w:hAnsi="Arial" w:cs="Arial"/>
        </w:rPr>
        <w:t>n</w:t>
      </w:r>
      <w:r w:rsidR="00863EB5">
        <w:rPr>
          <w:rFonts w:ascii="Arial" w:eastAsia="Arial" w:hAnsi="Arial" w:cs="Arial"/>
          <w:spacing w:val="-1"/>
        </w:rPr>
        <w:t>i</w:t>
      </w:r>
      <w:r w:rsidR="00863EB5">
        <w:rPr>
          <w:rFonts w:ascii="Arial" w:eastAsia="Arial" w:hAnsi="Arial" w:cs="Arial"/>
          <w:spacing w:val="-3"/>
        </w:rPr>
        <w:t>n</w:t>
      </w:r>
      <w:r w:rsidR="00863EB5">
        <w:rPr>
          <w:rFonts w:ascii="Arial" w:eastAsia="Arial" w:hAnsi="Arial" w:cs="Arial"/>
        </w:rPr>
        <w:t>g</w:t>
      </w:r>
      <w:r w:rsidR="00863EB5">
        <w:rPr>
          <w:rFonts w:ascii="Arial" w:eastAsia="Arial" w:hAnsi="Arial" w:cs="Arial"/>
          <w:spacing w:val="15"/>
        </w:rPr>
        <w:t xml:space="preserve"> </w:t>
      </w:r>
      <w:r w:rsidR="00863EB5">
        <w:rPr>
          <w:rFonts w:ascii="Arial" w:eastAsia="Arial" w:hAnsi="Arial" w:cs="Arial"/>
        </w:rPr>
        <w:t>on</w:t>
      </w:r>
      <w:r w:rsidR="00863EB5">
        <w:rPr>
          <w:rFonts w:ascii="Arial" w:eastAsia="Arial" w:hAnsi="Arial" w:cs="Arial"/>
          <w:spacing w:val="10"/>
        </w:rPr>
        <w:t xml:space="preserve"> </w:t>
      </w:r>
      <w:r w:rsidR="00863EB5">
        <w:rPr>
          <w:rFonts w:ascii="Arial" w:eastAsia="Arial" w:hAnsi="Arial" w:cs="Arial"/>
          <w:spacing w:val="1"/>
        </w:rPr>
        <w:t>t</w:t>
      </w:r>
      <w:r w:rsidR="00863EB5">
        <w:rPr>
          <w:rFonts w:ascii="Arial" w:eastAsia="Arial" w:hAnsi="Arial" w:cs="Arial"/>
        </w:rPr>
        <w:t>he</w:t>
      </w:r>
      <w:r w:rsidR="00863EB5">
        <w:rPr>
          <w:rFonts w:ascii="Arial" w:eastAsia="Arial" w:hAnsi="Arial" w:cs="Arial"/>
          <w:spacing w:val="13"/>
        </w:rPr>
        <w:t xml:space="preserve"> </w:t>
      </w:r>
      <w:r w:rsidR="00863EB5">
        <w:rPr>
          <w:rFonts w:ascii="Arial" w:eastAsia="Arial" w:hAnsi="Arial" w:cs="Arial"/>
        </w:rPr>
        <w:t>pa</w:t>
      </w:r>
      <w:r w:rsidR="00863EB5">
        <w:rPr>
          <w:rFonts w:ascii="Arial" w:eastAsia="Arial" w:hAnsi="Arial" w:cs="Arial"/>
          <w:spacing w:val="-2"/>
        </w:rPr>
        <w:t>r</w:t>
      </w:r>
      <w:r w:rsidR="00863EB5">
        <w:rPr>
          <w:rFonts w:ascii="Arial" w:eastAsia="Arial" w:hAnsi="Arial" w:cs="Arial"/>
          <w:spacing w:val="1"/>
        </w:rPr>
        <w:t>t</w:t>
      </w:r>
      <w:r w:rsidR="00863EB5">
        <w:rPr>
          <w:rFonts w:ascii="Arial" w:eastAsia="Arial" w:hAnsi="Arial" w:cs="Arial"/>
          <w:spacing w:val="-1"/>
        </w:rPr>
        <w:t>i</w:t>
      </w:r>
      <w:r w:rsidR="00863EB5">
        <w:rPr>
          <w:rFonts w:ascii="Arial" w:eastAsia="Arial" w:hAnsi="Arial" w:cs="Arial"/>
        </w:rPr>
        <w:t>cu</w:t>
      </w:r>
      <w:r w:rsidR="00863EB5">
        <w:rPr>
          <w:rFonts w:ascii="Arial" w:eastAsia="Arial" w:hAnsi="Arial" w:cs="Arial"/>
          <w:spacing w:val="-1"/>
        </w:rPr>
        <w:t>l</w:t>
      </w:r>
      <w:r w:rsidR="00863EB5">
        <w:rPr>
          <w:rFonts w:ascii="Arial" w:eastAsia="Arial" w:hAnsi="Arial" w:cs="Arial"/>
        </w:rPr>
        <w:t>ar</w:t>
      </w:r>
      <w:r w:rsidR="00863EB5">
        <w:rPr>
          <w:rFonts w:ascii="Arial" w:eastAsia="Arial" w:hAnsi="Arial" w:cs="Arial"/>
          <w:spacing w:val="14"/>
        </w:rPr>
        <w:t xml:space="preserve"> </w:t>
      </w:r>
      <w:r w:rsidR="00863EB5">
        <w:rPr>
          <w:rFonts w:ascii="Arial" w:eastAsia="Arial" w:hAnsi="Arial" w:cs="Arial"/>
          <w:spacing w:val="1"/>
        </w:rPr>
        <w:t>t</w:t>
      </w:r>
      <w:r w:rsidR="00863EB5">
        <w:rPr>
          <w:rFonts w:ascii="Arial" w:eastAsia="Arial" w:hAnsi="Arial" w:cs="Arial"/>
          <w:spacing w:val="-2"/>
        </w:rPr>
        <w:t>y</w:t>
      </w:r>
      <w:r w:rsidR="00863EB5">
        <w:rPr>
          <w:rFonts w:ascii="Arial" w:eastAsia="Arial" w:hAnsi="Arial" w:cs="Arial"/>
        </w:rPr>
        <w:t>pes</w:t>
      </w:r>
      <w:r w:rsidR="00863EB5">
        <w:rPr>
          <w:rFonts w:ascii="Arial" w:eastAsia="Arial" w:hAnsi="Arial" w:cs="Arial"/>
          <w:spacing w:val="13"/>
        </w:rPr>
        <w:t xml:space="preserve"> </w:t>
      </w:r>
      <w:r w:rsidR="00863EB5">
        <w:rPr>
          <w:rFonts w:ascii="Arial" w:eastAsia="Arial" w:hAnsi="Arial" w:cs="Arial"/>
          <w:spacing w:val="-3"/>
        </w:rPr>
        <w:t>o</w:t>
      </w:r>
      <w:r w:rsidR="00863EB5">
        <w:rPr>
          <w:rFonts w:ascii="Arial" w:eastAsia="Arial" w:hAnsi="Arial" w:cs="Arial"/>
        </w:rPr>
        <w:t>f</w:t>
      </w:r>
      <w:r w:rsidR="00863EB5">
        <w:rPr>
          <w:rFonts w:ascii="Arial" w:eastAsia="Arial" w:hAnsi="Arial" w:cs="Arial"/>
          <w:spacing w:val="17"/>
        </w:rPr>
        <w:t xml:space="preserve"> </w:t>
      </w:r>
      <w:r w:rsidR="00863EB5">
        <w:rPr>
          <w:rFonts w:ascii="Arial" w:eastAsia="Arial" w:hAnsi="Arial" w:cs="Arial"/>
        </w:rPr>
        <w:t>s</w:t>
      </w:r>
      <w:r w:rsidR="00863EB5">
        <w:rPr>
          <w:rFonts w:ascii="Arial" w:eastAsia="Arial" w:hAnsi="Arial" w:cs="Arial"/>
          <w:spacing w:val="-3"/>
        </w:rPr>
        <w:t>e</w:t>
      </w:r>
      <w:r w:rsidR="00863EB5">
        <w:rPr>
          <w:rFonts w:ascii="Arial" w:eastAsia="Arial" w:hAnsi="Arial" w:cs="Arial"/>
          <w:spacing w:val="1"/>
        </w:rPr>
        <w:t>r</w:t>
      </w:r>
      <w:r w:rsidR="00863EB5">
        <w:rPr>
          <w:rFonts w:ascii="Arial" w:eastAsia="Arial" w:hAnsi="Arial" w:cs="Arial"/>
          <w:spacing w:val="-2"/>
        </w:rPr>
        <w:t>v</w:t>
      </w:r>
      <w:r w:rsidR="00863EB5">
        <w:rPr>
          <w:rFonts w:ascii="Arial" w:eastAsia="Arial" w:hAnsi="Arial" w:cs="Arial"/>
          <w:spacing w:val="-1"/>
        </w:rPr>
        <w:t>i</w:t>
      </w:r>
      <w:r w:rsidR="00863EB5">
        <w:rPr>
          <w:rFonts w:ascii="Arial" w:eastAsia="Arial" w:hAnsi="Arial" w:cs="Arial"/>
        </w:rPr>
        <w:t>ce</w:t>
      </w:r>
      <w:r w:rsidR="00863EB5">
        <w:rPr>
          <w:rFonts w:ascii="Arial" w:eastAsia="Arial" w:hAnsi="Arial" w:cs="Arial"/>
          <w:spacing w:val="13"/>
        </w:rPr>
        <w:t xml:space="preserve"> </w:t>
      </w:r>
      <w:r w:rsidR="00863EB5">
        <w:rPr>
          <w:rFonts w:ascii="Arial" w:eastAsia="Arial" w:hAnsi="Arial" w:cs="Arial"/>
        </w:rPr>
        <w:t>p</w:t>
      </w:r>
      <w:r w:rsidR="00863EB5">
        <w:rPr>
          <w:rFonts w:ascii="Arial" w:eastAsia="Arial" w:hAnsi="Arial" w:cs="Arial"/>
          <w:spacing w:val="1"/>
        </w:rPr>
        <w:t>r</w:t>
      </w:r>
      <w:r w:rsidR="00863EB5">
        <w:rPr>
          <w:rFonts w:ascii="Arial" w:eastAsia="Arial" w:hAnsi="Arial" w:cs="Arial"/>
        </w:rPr>
        <w:t>o</w:t>
      </w:r>
      <w:r w:rsidR="00863EB5">
        <w:rPr>
          <w:rFonts w:ascii="Arial" w:eastAsia="Arial" w:hAnsi="Arial" w:cs="Arial"/>
          <w:spacing w:val="-2"/>
        </w:rPr>
        <w:t>v</w:t>
      </w:r>
      <w:r w:rsidR="00863EB5">
        <w:rPr>
          <w:rFonts w:ascii="Arial" w:eastAsia="Arial" w:hAnsi="Arial" w:cs="Arial"/>
          <w:spacing w:val="-1"/>
        </w:rPr>
        <w:t>i</w:t>
      </w:r>
      <w:r w:rsidR="00863EB5">
        <w:rPr>
          <w:rFonts w:ascii="Arial" w:eastAsia="Arial" w:hAnsi="Arial" w:cs="Arial"/>
        </w:rPr>
        <w:t>ded by</w:t>
      </w:r>
      <w:r w:rsidR="00863EB5">
        <w:rPr>
          <w:rFonts w:ascii="Arial" w:eastAsia="Arial" w:hAnsi="Arial" w:cs="Arial"/>
          <w:spacing w:val="30"/>
        </w:rPr>
        <w:t xml:space="preserve"> </w:t>
      </w:r>
      <w:r w:rsidR="00863EB5">
        <w:rPr>
          <w:rFonts w:ascii="Arial" w:eastAsia="Arial" w:hAnsi="Arial" w:cs="Arial"/>
          <w:spacing w:val="1"/>
        </w:rPr>
        <w:t>t</w:t>
      </w:r>
      <w:r w:rsidR="00863EB5">
        <w:rPr>
          <w:rFonts w:ascii="Arial" w:eastAsia="Arial" w:hAnsi="Arial" w:cs="Arial"/>
        </w:rPr>
        <w:t>he</w:t>
      </w:r>
      <w:r w:rsidR="00863EB5">
        <w:rPr>
          <w:rFonts w:ascii="Arial" w:eastAsia="Arial" w:hAnsi="Arial" w:cs="Arial"/>
          <w:spacing w:val="32"/>
        </w:rPr>
        <w:t xml:space="preserve"> </w:t>
      </w:r>
      <w:r w:rsidR="00863EB5">
        <w:rPr>
          <w:rFonts w:ascii="Arial" w:eastAsia="Arial" w:hAnsi="Arial" w:cs="Arial"/>
          <w:spacing w:val="-1"/>
        </w:rPr>
        <w:t>V</w:t>
      </w:r>
      <w:r w:rsidR="00863EB5">
        <w:rPr>
          <w:rFonts w:ascii="Arial" w:eastAsia="Arial" w:hAnsi="Arial" w:cs="Arial"/>
          <w:spacing w:val="2"/>
        </w:rPr>
        <w:t>T</w:t>
      </w:r>
      <w:r w:rsidR="00863EB5">
        <w:rPr>
          <w:rFonts w:ascii="Arial" w:eastAsia="Arial" w:hAnsi="Arial" w:cs="Arial"/>
        </w:rPr>
        <w:t>S</w:t>
      </w:r>
      <w:r w:rsidR="00863EB5">
        <w:rPr>
          <w:rFonts w:ascii="Arial" w:eastAsia="Arial" w:hAnsi="Arial" w:cs="Arial"/>
          <w:spacing w:val="29"/>
        </w:rPr>
        <w:t xml:space="preserve"> </w:t>
      </w:r>
      <w:r w:rsidR="00863EB5">
        <w:rPr>
          <w:rFonts w:ascii="Arial" w:eastAsia="Arial" w:hAnsi="Arial" w:cs="Arial"/>
        </w:rPr>
        <w:t>cen</w:t>
      </w:r>
      <w:r w:rsidR="00863EB5">
        <w:rPr>
          <w:rFonts w:ascii="Arial" w:eastAsia="Arial" w:hAnsi="Arial" w:cs="Arial"/>
          <w:spacing w:val="-1"/>
        </w:rPr>
        <w:t>t</w:t>
      </w:r>
      <w:r w:rsidR="00863EB5">
        <w:rPr>
          <w:rFonts w:ascii="Arial" w:eastAsia="Arial" w:hAnsi="Arial" w:cs="Arial"/>
          <w:spacing w:val="1"/>
        </w:rPr>
        <w:t>r</w:t>
      </w:r>
      <w:r w:rsidR="00863EB5">
        <w:rPr>
          <w:rFonts w:ascii="Arial" w:eastAsia="Arial" w:hAnsi="Arial" w:cs="Arial"/>
        </w:rPr>
        <w:t>e,</w:t>
      </w:r>
      <w:r w:rsidR="00863EB5">
        <w:rPr>
          <w:rFonts w:ascii="Arial" w:eastAsia="Arial" w:hAnsi="Arial" w:cs="Arial"/>
          <w:spacing w:val="31"/>
        </w:rPr>
        <w:t xml:space="preserve"> </w:t>
      </w:r>
      <w:r w:rsidR="00863EB5">
        <w:rPr>
          <w:rFonts w:ascii="Arial" w:eastAsia="Arial" w:hAnsi="Arial" w:cs="Arial"/>
          <w:spacing w:val="1"/>
        </w:rPr>
        <w:t>t</w:t>
      </w:r>
      <w:r w:rsidR="00863EB5">
        <w:rPr>
          <w:rFonts w:ascii="Arial" w:eastAsia="Arial" w:hAnsi="Arial" w:cs="Arial"/>
        </w:rPr>
        <w:t>he</w:t>
      </w:r>
      <w:r w:rsidR="00863EB5">
        <w:rPr>
          <w:rFonts w:ascii="Arial" w:eastAsia="Arial" w:hAnsi="Arial" w:cs="Arial"/>
          <w:spacing w:val="28"/>
        </w:rPr>
        <w:t xml:space="preserve"> </w:t>
      </w:r>
      <w:r w:rsidR="00863EB5">
        <w:rPr>
          <w:rFonts w:ascii="Arial" w:eastAsia="Arial" w:hAnsi="Arial" w:cs="Arial"/>
          <w:spacing w:val="-1"/>
        </w:rPr>
        <w:t>V</w:t>
      </w:r>
      <w:r w:rsidR="00863EB5">
        <w:rPr>
          <w:rFonts w:ascii="Arial" w:eastAsia="Arial" w:hAnsi="Arial" w:cs="Arial"/>
          <w:spacing w:val="2"/>
        </w:rPr>
        <w:t>T</w:t>
      </w:r>
      <w:r w:rsidR="00863EB5">
        <w:rPr>
          <w:rFonts w:ascii="Arial" w:eastAsia="Arial" w:hAnsi="Arial" w:cs="Arial"/>
        </w:rPr>
        <w:t>S</w:t>
      </w:r>
      <w:r w:rsidR="00863EB5">
        <w:rPr>
          <w:rFonts w:ascii="Arial" w:eastAsia="Arial" w:hAnsi="Arial" w:cs="Arial"/>
          <w:spacing w:val="31"/>
        </w:rPr>
        <w:t xml:space="preserve"> </w:t>
      </w:r>
      <w:r w:rsidR="00863EB5">
        <w:rPr>
          <w:rFonts w:ascii="Arial" w:eastAsia="Arial" w:hAnsi="Arial" w:cs="Arial"/>
          <w:spacing w:val="-3"/>
        </w:rPr>
        <w:t>p</w:t>
      </w:r>
      <w:r w:rsidR="00863EB5">
        <w:rPr>
          <w:rFonts w:ascii="Arial" w:eastAsia="Arial" w:hAnsi="Arial" w:cs="Arial"/>
          <w:spacing w:val="1"/>
        </w:rPr>
        <w:t>r</w:t>
      </w:r>
      <w:r w:rsidR="00863EB5">
        <w:rPr>
          <w:rFonts w:ascii="Arial" w:eastAsia="Arial" w:hAnsi="Arial" w:cs="Arial"/>
        </w:rPr>
        <w:t>ocedu</w:t>
      </w:r>
      <w:r w:rsidR="00863EB5">
        <w:rPr>
          <w:rFonts w:ascii="Arial" w:eastAsia="Arial" w:hAnsi="Arial" w:cs="Arial"/>
          <w:spacing w:val="1"/>
        </w:rPr>
        <w:t>r</w:t>
      </w:r>
      <w:r w:rsidR="00863EB5">
        <w:rPr>
          <w:rFonts w:ascii="Arial" w:eastAsia="Arial" w:hAnsi="Arial" w:cs="Arial"/>
        </w:rPr>
        <w:t>e</w:t>
      </w:r>
      <w:r w:rsidR="00863EB5">
        <w:rPr>
          <w:rFonts w:ascii="Arial" w:eastAsia="Arial" w:hAnsi="Arial" w:cs="Arial"/>
          <w:spacing w:val="-2"/>
        </w:rPr>
        <w:t>s</w:t>
      </w:r>
      <w:r w:rsidR="00863EB5">
        <w:rPr>
          <w:rFonts w:ascii="Arial" w:eastAsia="Arial" w:hAnsi="Arial" w:cs="Arial"/>
        </w:rPr>
        <w:t>,</w:t>
      </w:r>
      <w:r w:rsidR="00863EB5">
        <w:rPr>
          <w:rFonts w:ascii="Arial" w:eastAsia="Arial" w:hAnsi="Arial" w:cs="Arial"/>
          <w:spacing w:val="31"/>
        </w:rPr>
        <w:t xml:space="preserve"> </w:t>
      </w:r>
      <w:r w:rsidR="00863EB5">
        <w:rPr>
          <w:rFonts w:ascii="Arial" w:eastAsia="Arial" w:hAnsi="Arial" w:cs="Arial"/>
          <w:spacing w:val="1"/>
        </w:rPr>
        <w:t>f</w:t>
      </w:r>
      <w:r w:rsidR="00863EB5">
        <w:rPr>
          <w:rFonts w:ascii="Arial" w:eastAsia="Arial" w:hAnsi="Arial" w:cs="Arial"/>
        </w:rPr>
        <w:t>ac</w:t>
      </w:r>
      <w:r w:rsidR="00863EB5">
        <w:rPr>
          <w:rFonts w:ascii="Arial" w:eastAsia="Arial" w:hAnsi="Arial" w:cs="Arial"/>
          <w:spacing w:val="-1"/>
        </w:rPr>
        <w:t>ili</w:t>
      </w:r>
      <w:r w:rsidR="00863EB5">
        <w:rPr>
          <w:rFonts w:ascii="Arial" w:eastAsia="Arial" w:hAnsi="Arial" w:cs="Arial"/>
          <w:spacing w:val="1"/>
        </w:rPr>
        <w:t>t</w:t>
      </w:r>
      <w:r w:rsidR="00863EB5">
        <w:rPr>
          <w:rFonts w:ascii="Arial" w:eastAsia="Arial" w:hAnsi="Arial" w:cs="Arial"/>
          <w:spacing w:val="-1"/>
        </w:rPr>
        <w:t>i</w:t>
      </w:r>
      <w:r w:rsidR="00863EB5">
        <w:rPr>
          <w:rFonts w:ascii="Arial" w:eastAsia="Arial" w:hAnsi="Arial" w:cs="Arial"/>
        </w:rPr>
        <w:t>es</w:t>
      </w:r>
      <w:r w:rsidR="00863EB5">
        <w:rPr>
          <w:rFonts w:ascii="Arial" w:eastAsia="Arial" w:hAnsi="Arial" w:cs="Arial"/>
          <w:spacing w:val="32"/>
        </w:rPr>
        <w:t xml:space="preserve"> </w:t>
      </w:r>
      <w:r w:rsidR="00863EB5">
        <w:rPr>
          <w:rFonts w:ascii="Arial" w:eastAsia="Arial" w:hAnsi="Arial" w:cs="Arial"/>
        </w:rPr>
        <w:t>and</w:t>
      </w:r>
      <w:r w:rsidR="00863EB5">
        <w:rPr>
          <w:rFonts w:ascii="Arial" w:eastAsia="Arial" w:hAnsi="Arial" w:cs="Arial"/>
          <w:spacing w:val="32"/>
        </w:rPr>
        <w:t xml:space="preserve"> </w:t>
      </w:r>
      <w:r w:rsidR="00863EB5">
        <w:rPr>
          <w:rFonts w:ascii="Arial" w:eastAsia="Arial" w:hAnsi="Arial" w:cs="Arial"/>
          <w:spacing w:val="-3"/>
        </w:rPr>
        <w:t>e</w:t>
      </w:r>
      <w:r w:rsidR="00863EB5">
        <w:rPr>
          <w:rFonts w:ascii="Arial" w:eastAsia="Arial" w:hAnsi="Arial" w:cs="Arial"/>
          <w:spacing w:val="2"/>
        </w:rPr>
        <w:t>q</w:t>
      </w:r>
      <w:r w:rsidR="00863EB5">
        <w:rPr>
          <w:rFonts w:ascii="Arial" w:eastAsia="Arial" w:hAnsi="Arial" w:cs="Arial"/>
        </w:rPr>
        <w:t>u</w:t>
      </w:r>
      <w:r w:rsidR="00863EB5">
        <w:rPr>
          <w:rFonts w:ascii="Arial" w:eastAsia="Arial" w:hAnsi="Arial" w:cs="Arial"/>
          <w:spacing w:val="-1"/>
        </w:rPr>
        <w:t>i</w:t>
      </w:r>
      <w:r w:rsidR="00863EB5">
        <w:rPr>
          <w:rFonts w:ascii="Arial" w:eastAsia="Arial" w:hAnsi="Arial" w:cs="Arial"/>
        </w:rPr>
        <w:t>p</w:t>
      </w:r>
      <w:r w:rsidR="00863EB5">
        <w:rPr>
          <w:rFonts w:ascii="Arial" w:eastAsia="Arial" w:hAnsi="Arial" w:cs="Arial"/>
          <w:spacing w:val="1"/>
        </w:rPr>
        <w:t>m</w:t>
      </w:r>
      <w:r w:rsidR="00863EB5">
        <w:rPr>
          <w:rFonts w:ascii="Arial" w:eastAsia="Arial" w:hAnsi="Arial" w:cs="Arial"/>
        </w:rPr>
        <w:t>e</w:t>
      </w:r>
      <w:r w:rsidR="00863EB5">
        <w:rPr>
          <w:rFonts w:ascii="Arial" w:eastAsia="Arial" w:hAnsi="Arial" w:cs="Arial"/>
          <w:spacing w:val="-3"/>
        </w:rPr>
        <w:t>n</w:t>
      </w:r>
      <w:r w:rsidR="00863EB5">
        <w:rPr>
          <w:rFonts w:ascii="Arial" w:eastAsia="Arial" w:hAnsi="Arial" w:cs="Arial"/>
        </w:rPr>
        <w:t>t</w:t>
      </w:r>
      <w:r w:rsidR="00863EB5">
        <w:rPr>
          <w:rFonts w:ascii="Arial" w:eastAsia="Arial" w:hAnsi="Arial" w:cs="Arial"/>
          <w:spacing w:val="33"/>
        </w:rPr>
        <w:t xml:space="preserve"> </w:t>
      </w:r>
      <w:r w:rsidR="00863EB5">
        <w:rPr>
          <w:rFonts w:ascii="Arial" w:eastAsia="Arial" w:hAnsi="Arial" w:cs="Arial"/>
          <w:spacing w:val="-3"/>
        </w:rPr>
        <w:t>u</w:t>
      </w:r>
      <w:r w:rsidR="00863EB5">
        <w:rPr>
          <w:rFonts w:ascii="Arial" w:eastAsia="Arial" w:hAnsi="Arial" w:cs="Arial"/>
        </w:rPr>
        <w:t>sed</w:t>
      </w:r>
      <w:r w:rsidR="00863EB5">
        <w:rPr>
          <w:rFonts w:ascii="Arial" w:eastAsia="Arial" w:hAnsi="Arial" w:cs="Arial"/>
          <w:spacing w:val="30"/>
        </w:rPr>
        <w:t xml:space="preserve"> </w:t>
      </w:r>
      <w:r w:rsidR="00863EB5">
        <w:rPr>
          <w:rFonts w:ascii="Arial" w:eastAsia="Arial" w:hAnsi="Arial" w:cs="Arial"/>
        </w:rPr>
        <w:t>as</w:t>
      </w:r>
      <w:r w:rsidR="00863EB5">
        <w:rPr>
          <w:rFonts w:ascii="Arial" w:eastAsia="Arial" w:hAnsi="Arial" w:cs="Arial"/>
          <w:spacing w:val="32"/>
        </w:rPr>
        <w:t xml:space="preserve"> </w:t>
      </w:r>
      <w:r w:rsidR="00863EB5">
        <w:rPr>
          <w:rFonts w:ascii="Arial" w:eastAsia="Arial" w:hAnsi="Arial" w:cs="Arial"/>
          <w:spacing w:val="-4"/>
        </w:rPr>
        <w:t>w</w:t>
      </w:r>
      <w:r w:rsidR="00863EB5">
        <w:rPr>
          <w:rFonts w:ascii="Arial" w:eastAsia="Arial" w:hAnsi="Arial" w:cs="Arial"/>
        </w:rPr>
        <w:t>e</w:t>
      </w:r>
      <w:r w:rsidR="00863EB5">
        <w:rPr>
          <w:rFonts w:ascii="Arial" w:eastAsia="Arial" w:hAnsi="Arial" w:cs="Arial"/>
          <w:spacing w:val="-1"/>
        </w:rPr>
        <w:t>l</w:t>
      </w:r>
      <w:r w:rsidR="00863EB5">
        <w:rPr>
          <w:rFonts w:ascii="Arial" w:eastAsia="Arial" w:hAnsi="Arial" w:cs="Arial"/>
        </w:rPr>
        <w:t>l</w:t>
      </w:r>
      <w:r w:rsidR="00863EB5">
        <w:rPr>
          <w:rFonts w:ascii="Arial" w:eastAsia="Arial" w:hAnsi="Arial" w:cs="Arial"/>
          <w:spacing w:val="31"/>
        </w:rPr>
        <w:t xml:space="preserve"> </w:t>
      </w:r>
      <w:r w:rsidR="00863EB5">
        <w:rPr>
          <w:rFonts w:ascii="Arial" w:eastAsia="Arial" w:hAnsi="Arial" w:cs="Arial"/>
        </w:rPr>
        <w:t>as</w:t>
      </w:r>
      <w:r w:rsidR="00863EB5">
        <w:rPr>
          <w:rFonts w:ascii="Arial" w:eastAsia="Arial" w:hAnsi="Arial" w:cs="Arial"/>
          <w:spacing w:val="32"/>
        </w:rPr>
        <w:t xml:space="preserve"> </w:t>
      </w:r>
      <w:r w:rsidR="00863EB5">
        <w:rPr>
          <w:rFonts w:ascii="Arial" w:eastAsia="Arial" w:hAnsi="Arial" w:cs="Arial"/>
          <w:spacing w:val="1"/>
        </w:rPr>
        <w:t>t</w:t>
      </w:r>
      <w:r w:rsidR="00863EB5">
        <w:rPr>
          <w:rFonts w:ascii="Arial" w:eastAsia="Arial" w:hAnsi="Arial" w:cs="Arial"/>
        </w:rPr>
        <w:t xml:space="preserve">he </w:t>
      </w:r>
      <w:r w:rsidR="00863EB5">
        <w:rPr>
          <w:rFonts w:ascii="Arial" w:eastAsia="Arial" w:hAnsi="Arial" w:cs="Arial"/>
          <w:spacing w:val="-1"/>
        </w:rPr>
        <w:t>l</w:t>
      </w:r>
      <w:r w:rsidR="00863EB5">
        <w:rPr>
          <w:rFonts w:ascii="Arial" w:eastAsia="Arial" w:hAnsi="Arial" w:cs="Arial"/>
        </w:rPr>
        <w:t>ocal</w:t>
      </w:r>
      <w:r w:rsidR="00863EB5">
        <w:rPr>
          <w:rFonts w:ascii="Arial" w:eastAsia="Arial" w:hAnsi="Arial" w:cs="Arial"/>
          <w:spacing w:val="1"/>
        </w:rPr>
        <w:t xml:space="preserve"> </w:t>
      </w:r>
      <w:r w:rsidR="00863EB5">
        <w:rPr>
          <w:rFonts w:ascii="Arial" w:eastAsia="Arial" w:hAnsi="Arial" w:cs="Arial"/>
          <w:spacing w:val="2"/>
        </w:rPr>
        <w:t>g</w:t>
      </w:r>
      <w:r w:rsidR="00863EB5">
        <w:rPr>
          <w:rFonts w:ascii="Arial" w:eastAsia="Arial" w:hAnsi="Arial" w:cs="Arial"/>
        </w:rPr>
        <w:t>eog</w:t>
      </w:r>
      <w:r w:rsidR="00863EB5">
        <w:rPr>
          <w:rFonts w:ascii="Arial" w:eastAsia="Arial" w:hAnsi="Arial" w:cs="Arial"/>
          <w:spacing w:val="1"/>
        </w:rPr>
        <w:t>r</w:t>
      </w:r>
      <w:r w:rsidR="00863EB5">
        <w:rPr>
          <w:rFonts w:ascii="Arial" w:eastAsia="Arial" w:hAnsi="Arial" w:cs="Arial"/>
        </w:rPr>
        <w:t>aphy and</w:t>
      </w:r>
      <w:r w:rsidR="00863EB5">
        <w:rPr>
          <w:rFonts w:ascii="Arial" w:eastAsia="Arial" w:hAnsi="Arial" w:cs="Arial"/>
          <w:spacing w:val="3"/>
        </w:rPr>
        <w:t xml:space="preserve"> </w:t>
      </w:r>
      <w:r w:rsidR="00863EB5">
        <w:rPr>
          <w:rFonts w:ascii="Arial" w:eastAsia="Arial" w:hAnsi="Arial" w:cs="Arial"/>
        </w:rPr>
        <w:t>app</w:t>
      </w:r>
      <w:r w:rsidR="00863EB5">
        <w:rPr>
          <w:rFonts w:ascii="Arial" w:eastAsia="Arial" w:hAnsi="Arial" w:cs="Arial"/>
          <w:spacing w:val="1"/>
        </w:rPr>
        <w:t>r</w:t>
      </w:r>
      <w:r w:rsidR="00863EB5">
        <w:rPr>
          <w:rFonts w:ascii="Arial" w:eastAsia="Arial" w:hAnsi="Arial" w:cs="Arial"/>
        </w:rPr>
        <w:t>op</w:t>
      </w:r>
      <w:r w:rsidR="00863EB5">
        <w:rPr>
          <w:rFonts w:ascii="Arial" w:eastAsia="Arial" w:hAnsi="Arial" w:cs="Arial"/>
          <w:spacing w:val="1"/>
        </w:rPr>
        <w:t>r</w:t>
      </w:r>
      <w:r w:rsidR="00863EB5">
        <w:rPr>
          <w:rFonts w:ascii="Arial" w:eastAsia="Arial" w:hAnsi="Arial" w:cs="Arial"/>
          <w:spacing w:val="-1"/>
        </w:rPr>
        <w:t>i</w:t>
      </w:r>
      <w:r w:rsidR="00863EB5">
        <w:rPr>
          <w:rFonts w:ascii="Arial" w:eastAsia="Arial" w:hAnsi="Arial" w:cs="Arial"/>
        </w:rPr>
        <w:t>a</w:t>
      </w:r>
      <w:r w:rsidR="00863EB5">
        <w:rPr>
          <w:rFonts w:ascii="Arial" w:eastAsia="Arial" w:hAnsi="Arial" w:cs="Arial"/>
          <w:spacing w:val="1"/>
        </w:rPr>
        <w:t>t</w:t>
      </w:r>
      <w:r w:rsidR="00863EB5">
        <w:rPr>
          <w:rFonts w:ascii="Arial" w:eastAsia="Arial" w:hAnsi="Arial" w:cs="Arial"/>
        </w:rPr>
        <w:t>e</w:t>
      </w:r>
      <w:r w:rsidR="00863EB5">
        <w:rPr>
          <w:rFonts w:ascii="Arial" w:eastAsia="Arial" w:hAnsi="Arial" w:cs="Arial"/>
          <w:spacing w:val="2"/>
        </w:rPr>
        <w:t xml:space="preserve"> </w:t>
      </w:r>
      <w:r w:rsidR="00863EB5">
        <w:rPr>
          <w:rFonts w:ascii="Arial" w:eastAsia="Arial" w:hAnsi="Arial" w:cs="Arial"/>
        </w:rPr>
        <w:t>po</w:t>
      </w:r>
      <w:r w:rsidR="00863EB5">
        <w:rPr>
          <w:rFonts w:ascii="Arial" w:eastAsia="Arial" w:hAnsi="Arial" w:cs="Arial"/>
          <w:spacing w:val="-2"/>
        </w:rPr>
        <w:t>r</w:t>
      </w:r>
      <w:r w:rsidR="00863EB5">
        <w:rPr>
          <w:rFonts w:ascii="Arial" w:eastAsia="Arial" w:hAnsi="Arial" w:cs="Arial"/>
        </w:rPr>
        <w:t>t</w:t>
      </w:r>
      <w:r w:rsidR="00863EB5">
        <w:rPr>
          <w:rFonts w:ascii="Arial" w:eastAsia="Arial" w:hAnsi="Arial" w:cs="Arial"/>
          <w:spacing w:val="4"/>
        </w:rPr>
        <w:t xml:space="preserve"> </w:t>
      </w:r>
      <w:r w:rsidR="00863EB5">
        <w:rPr>
          <w:rFonts w:ascii="Arial" w:eastAsia="Arial" w:hAnsi="Arial" w:cs="Arial"/>
          <w:spacing w:val="1"/>
        </w:rPr>
        <w:t>r</w:t>
      </w:r>
      <w:r w:rsidR="00863EB5">
        <w:rPr>
          <w:rFonts w:ascii="Arial" w:eastAsia="Arial" w:hAnsi="Arial" w:cs="Arial"/>
          <w:spacing w:val="-3"/>
        </w:rPr>
        <w:t>e</w:t>
      </w:r>
      <w:r w:rsidR="00863EB5">
        <w:rPr>
          <w:rFonts w:ascii="Arial" w:eastAsia="Arial" w:hAnsi="Arial" w:cs="Arial"/>
          <w:spacing w:val="2"/>
        </w:rPr>
        <w:t>g</w:t>
      </w:r>
      <w:r w:rsidR="00863EB5">
        <w:rPr>
          <w:rFonts w:ascii="Arial" w:eastAsia="Arial" w:hAnsi="Arial" w:cs="Arial"/>
        </w:rPr>
        <w:t>u</w:t>
      </w:r>
      <w:r w:rsidR="00863EB5">
        <w:rPr>
          <w:rFonts w:ascii="Arial" w:eastAsia="Arial" w:hAnsi="Arial" w:cs="Arial"/>
          <w:spacing w:val="-1"/>
        </w:rPr>
        <w:t>l</w:t>
      </w:r>
      <w:r w:rsidR="00863EB5">
        <w:rPr>
          <w:rFonts w:ascii="Arial" w:eastAsia="Arial" w:hAnsi="Arial" w:cs="Arial"/>
        </w:rPr>
        <w:t>a</w:t>
      </w:r>
      <w:r w:rsidR="00863EB5">
        <w:rPr>
          <w:rFonts w:ascii="Arial" w:eastAsia="Arial" w:hAnsi="Arial" w:cs="Arial"/>
          <w:spacing w:val="1"/>
        </w:rPr>
        <w:t>t</w:t>
      </w:r>
      <w:r w:rsidR="00863EB5">
        <w:rPr>
          <w:rFonts w:ascii="Arial" w:eastAsia="Arial" w:hAnsi="Arial" w:cs="Arial"/>
          <w:spacing w:val="-4"/>
        </w:rPr>
        <w:t>i</w:t>
      </w:r>
      <w:r w:rsidR="00863EB5">
        <w:rPr>
          <w:rFonts w:ascii="Arial" w:eastAsia="Arial" w:hAnsi="Arial" w:cs="Arial"/>
        </w:rPr>
        <w:t>ons.</w:t>
      </w:r>
      <w:r w:rsidR="00863EB5">
        <w:rPr>
          <w:rFonts w:ascii="Arial" w:eastAsia="Arial" w:hAnsi="Arial" w:cs="Arial"/>
          <w:spacing w:val="4"/>
        </w:rPr>
        <w:t xml:space="preserve"> </w:t>
      </w:r>
      <w:r w:rsidR="00863EB5">
        <w:rPr>
          <w:rFonts w:ascii="Arial" w:eastAsia="Arial" w:hAnsi="Arial" w:cs="Arial"/>
          <w:spacing w:val="2"/>
        </w:rPr>
        <w:t>O</w:t>
      </w:r>
      <w:r w:rsidR="00863EB5">
        <w:rPr>
          <w:rFonts w:ascii="Arial" w:eastAsia="Arial" w:hAnsi="Arial" w:cs="Arial"/>
          <w:spacing w:val="-2"/>
        </w:rPr>
        <w:t>J</w:t>
      </w:r>
      <w:r w:rsidR="00863EB5">
        <w:rPr>
          <w:rFonts w:ascii="Arial" w:eastAsia="Arial" w:hAnsi="Arial" w:cs="Arial"/>
        </w:rPr>
        <w:t>T</w:t>
      </w:r>
      <w:r w:rsidR="00863EB5">
        <w:rPr>
          <w:rFonts w:ascii="Arial" w:eastAsia="Arial" w:hAnsi="Arial" w:cs="Arial"/>
          <w:spacing w:val="4"/>
        </w:rPr>
        <w:t xml:space="preserve"> </w:t>
      </w:r>
      <w:r w:rsidR="00863EB5">
        <w:rPr>
          <w:rFonts w:ascii="Arial" w:eastAsia="Arial" w:hAnsi="Arial" w:cs="Arial"/>
        </w:rPr>
        <w:t>shou</w:t>
      </w:r>
      <w:r w:rsidR="00863EB5">
        <w:rPr>
          <w:rFonts w:ascii="Arial" w:eastAsia="Arial" w:hAnsi="Arial" w:cs="Arial"/>
          <w:spacing w:val="-1"/>
        </w:rPr>
        <w:t>l</w:t>
      </w:r>
      <w:r w:rsidR="00863EB5">
        <w:rPr>
          <w:rFonts w:ascii="Arial" w:eastAsia="Arial" w:hAnsi="Arial" w:cs="Arial"/>
        </w:rPr>
        <w:t>d</w:t>
      </w:r>
      <w:r w:rsidR="00863EB5">
        <w:rPr>
          <w:rFonts w:ascii="Arial" w:eastAsia="Arial" w:hAnsi="Arial" w:cs="Arial"/>
          <w:spacing w:val="2"/>
        </w:rPr>
        <w:t xml:space="preserve"> </w:t>
      </w:r>
      <w:r w:rsidR="00863EB5">
        <w:rPr>
          <w:rFonts w:ascii="Arial" w:eastAsia="Arial" w:hAnsi="Arial" w:cs="Arial"/>
        </w:rPr>
        <w:t>be</w:t>
      </w:r>
      <w:r w:rsidR="00863EB5">
        <w:rPr>
          <w:rFonts w:ascii="Arial" w:eastAsia="Arial" w:hAnsi="Arial" w:cs="Arial"/>
          <w:spacing w:val="2"/>
        </w:rPr>
        <w:t xml:space="preserve"> </w:t>
      </w:r>
      <w:r w:rsidR="00863EB5">
        <w:rPr>
          <w:rFonts w:ascii="Arial" w:eastAsia="Arial" w:hAnsi="Arial" w:cs="Arial"/>
          <w:spacing w:val="-2"/>
        </w:rPr>
        <w:t>c</w:t>
      </w:r>
      <w:r w:rsidR="00863EB5">
        <w:rPr>
          <w:rFonts w:ascii="Arial" w:eastAsia="Arial" w:hAnsi="Arial" w:cs="Arial"/>
        </w:rPr>
        <w:t>a</w:t>
      </w:r>
      <w:r w:rsidR="00863EB5">
        <w:rPr>
          <w:rFonts w:ascii="Arial" w:eastAsia="Arial" w:hAnsi="Arial" w:cs="Arial"/>
          <w:spacing w:val="1"/>
        </w:rPr>
        <w:t>rr</w:t>
      </w:r>
      <w:r w:rsidR="00863EB5">
        <w:rPr>
          <w:rFonts w:ascii="Arial" w:eastAsia="Arial" w:hAnsi="Arial" w:cs="Arial"/>
          <w:spacing w:val="-1"/>
        </w:rPr>
        <w:t>i</w:t>
      </w:r>
      <w:r w:rsidR="00863EB5">
        <w:rPr>
          <w:rFonts w:ascii="Arial" w:eastAsia="Arial" w:hAnsi="Arial" w:cs="Arial"/>
        </w:rPr>
        <w:t>ed</w:t>
      </w:r>
      <w:r w:rsidR="00863EB5">
        <w:rPr>
          <w:rFonts w:ascii="Arial" w:eastAsia="Arial" w:hAnsi="Arial" w:cs="Arial"/>
          <w:spacing w:val="2"/>
        </w:rPr>
        <w:t xml:space="preserve"> </w:t>
      </w:r>
      <w:r w:rsidR="00863EB5">
        <w:rPr>
          <w:rFonts w:ascii="Arial" w:eastAsia="Arial" w:hAnsi="Arial" w:cs="Arial"/>
        </w:rPr>
        <w:t>out</w:t>
      </w:r>
      <w:r w:rsidR="00863EB5">
        <w:rPr>
          <w:rFonts w:ascii="Arial" w:eastAsia="Arial" w:hAnsi="Arial" w:cs="Arial"/>
          <w:spacing w:val="4"/>
        </w:rPr>
        <w:t xml:space="preserve"> </w:t>
      </w:r>
      <w:r w:rsidR="00863EB5">
        <w:rPr>
          <w:rFonts w:ascii="Arial" w:eastAsia="Arial" w:hAnsi="Arial" w:cs="Arial"/>
        </w:rPr>
        <w:t>by a des</w:t>
      </w:r>
      <w:r w:rsidR="00863EB5">
        <w:rPr>
          <w:rFonts w:ascii="Arial" w:eastAsia="Arial" w:hAnsi="Arial" w:cs="Arial"/>
          <w:spacing w:val="-1"/>
        </w:rPr>
        <w:t>i</w:t>
      </w:r>
      <w:r w:rsidR="00863EB5">
        <w:rPr>
          <w:rFonts w:ascii="Arial" w:eastAsia="Arial" w:hAnsi="Arial" w:cs="Arial"/>
          <w:spacing w:val="2"/>
        </w:rPr>
        <w:t>g</w:t>
      </w:r>
      <w:r w:rsidR="00863EB5">
        <w:rPr>
          <w:rFonts w:ascii="Arial" w:eastAsia="Arial" w:hAnsi="Arial" w:cs="Arial"/>
        </w:rPr>
        <w:t>na</w:t>
      </w:r>
      <w:r w:rsidR="00863EB5">
        <w:rPr>
          <w:rFonts w:ascii="Arial" w:eastAsia="Arial" w:hAnsi="Arial" w:cs="Arial"/>
          <w:spacing w:val="1"/>
        </w:rPr>
        <w:t>t</w:t>
      </w:r>
      <w:r w:rsidR="00863EB5">
        <w:rPr>
          <w:rFonts w:ascii="Arial" w:eastAsia="Arial" w:hAnsi="Arial" w:cs="Arial"/>
        </w:rPr>
        <w:t>ed</w:t>
      </w:r>
      <w:r w:rsidR="00863EB5">
        <w:rPr>
          <w:rFonts w:ascii="Arial" w:eastAsia="Arial" w:hAnsi="Arial" w:cs="Arial"/>
          <w:spacing w:val="-4"/>
        </w:rPr>
        <w:t xml:space="preserve"> </w:t>
      </w:r>
      <w:r w:rsidR="00863EB5">
        <w:rPr>
          <w:rFonts w:ascii="Arial" w:eastAsia="Arial" w:hAnsi="Arial" w:cs="Arial"/>
          <w:spacing w:val="1"/>
        </w:rPr>
        <w:t>O</w:t>
      </w:r>
      <w:r w:rsidR="00863EB5">
        <w:rPr>
          <w:rFonts w:ascii="Arial" w:eastAsia="Arial" w:hAnsi="Arial" w:cs="Arial"/>
          <w:spacing w:val="-2"/>
        </w:rPr>
        <w:t>J</w:t>
      </w:r>
      <w:r w:rsidR="00863EB5">
        <w:rPr>
          <w:rFonts w:ascii="Arial" w:eastAsia="Arial" w:hAnsi="Arial" w:cs="Arial"/>
        </w:rPr>
        <w:t>T</w:t>
      </w:r>
      <w:r w:rsidR="00863EB5">
        <w:rPr>
          <w:rFonts w:ascii="Arial" w:eastAsia="Arial" w:hAnsi="Arial" w:cs="Arial"/>
          <w:spacing w:val="1"/>
        </w:rPr>
        <w:t xml:space="preserve"> I</w:t>
      </w:r>
      <w:r w:rsidR="00863EB5">
        <w:rPr>
          <w:rFonts w:ascii="Arial" w:eastAsia="Arial" w:hAnsi="Arial" w:cs="Arial"/>
        </w:rPr>
        <w:t>n</w:t>
      </w:r>
      <w:r w:rsidR="00863EB5">
        <w:rPr>
          <w:rFonts w:ascii="Arial" w:eastAsia="Arial" w:hAnsi="Arial" w:cs="Arial"/>
          <w:spacing w:val="-2"/>
        </w:rPr>
        <w:t>s</w:t>
      </w:r>
      <w:r w:rsidR="00863EB5">
        <w:rPr>
          <w:rFonts w:ascii="Arial" w:eastAsia="Arial" w:hAnsi="Arial" w:cs="Arial"/>
          <w:spacing w:val="1"/>
        </w:rPr>
        <w:t>tr</w:t>
      </w:r>
      <w:r w:rsidR="00863EB5">
        <w:rPr>
          <w:rFonts w:ascii="Arial" w:eastAsia="Arial" w:hAnsi="Arial" w:cs="Arial"/>
        </w:rPr>
        <w:t>u</w:t>
      </w:r>
      <w:r w:rsidR="00863EB5">
        <w:rPr>
          <w:rFonts w:ascii="Arial" w:eastAsia="Arial" w:hAnsi="Arial" w:cs="Arial"/>
          <w:spacing w:val="-2"/>
        </w:rPr>
        <w:t>c</w:t>
      </w:r>
      <w:r w:rsidR="00863EB5">
        <w:rPr>
          <w:rFonts w:ascii="Arial" w:eastAsia="Arial" w:hAnsi="Arial" w:cs="Arial"/>
          <w:spacing w:val="-1"/>
        </w:rPr>
        <w:t>t</w:t>
      </w:r>
      <w:r w:rsidR="00863EB5">
        <w:rPr>
          <w:rFonts w:ascii="Arial" w:eastAsia="Arial" w:hAnsi="Arial" w:cs="Arial"/>
        </w:rPr>
        <w:t>o</w:t>
      </w:r>
      <w:r w:rsidR="00863EB5">
        <w:rPr>
          <w:rFonts w:ascii="Arial" w:eastAsia="Arial" w:hAnsi="Arial" w:cs="Arial"/>
          <w:spacing w:val="1"/>
        </w:rPr>
        <w:t>r</w:t>
      </w:r>
      <w:r w:rsidR="00863EB5">
        <w:rPr>
          <w:rFonts w:ascii="Arial" w:eastAsia="Arial" w:hAnsi="Arial" w:cs="Arial"/>
        </w:rPr>
        <w:t>.</w:t>
      </w:r>
    </w:p>
    <w:p w:rsidR="000A5570" w:rsidRDefault="00863EB5">
      <w:pPr>
        <w:tabs>
          <w:tab w:val="left" w:pos="1000"/>
        </w:tabs>
        <w:spacing w:before="73" w:after="0" w:line="240" w:lineRule="auto"/>
        <w:ind w:left="1018" w:right="96" w:hanging="360"/>
        <w:jc w:val="both"/>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b/>
          <w:bCs/>
          <w:spacing w:val="-1"/>
        </w:rPr>
        <w:t>R</w:t>
      </w:r>
      <w:r>
        <w:rPr>
          <w:rFonts w:ascii="Arial" w:eastAsia="Arial" w:hAnsi="Arial" w:cs="Arial"/>
          <w:b/>
          <w:bCs/>
        </w:rPr>
        <w:t>e</w:t>
      </w:r>
      <w:r>
        <w:rPr>
          <w:rFonts w:ascii="Arial" w:eastAsia="Arial" w:hAnsi="Arial" w:cs="Arial"/>
          <w:b/>
          <w:bCs/>
          <w:spacing w:val="1"/>
        </w:rPr>
        <w:t>f</w:t>
      </w:r>
      <w:r>
        <w:rPr>
          <w:rFonts w:ascii="Arial" w:eastAsia="Arial" w:hAnsi="Arial" w:cs="Arial"/>
          <w:b/>
          <w:bCs/>
        </w:rPr>
        <w:t>resher</w:t>
      </w:r>
      <w:r>
        <w:rPr>
          <w:rFonts w:ascii="Arial" w:eastAsia="Arial" w:hAnsi="Arial" w:cs="Arial"/>
          <w:b/>
          <w:bCs/>
          <w:spacing w:val="57"/>
        </w:rPr>
        <w:t xml:space="preserve"> </w:t>
      </w:r>
      <w:r>
        <w:rPr>
          <w:rFonts w:ascii="Arial" w:eastAsia="Arial" w:hAnsi="Arial" w:cs="Arial"/>
          <w:b/>
          <w:bCs/>
          <w:spacing w:val="-3"/>
        </w:rPr>
        <w:t>T</w:t>
      </w:r>
      <w:r>
        <w:rPr>
          <w:rFonts w:ascii="Arial" w:eastAsia="Arial" w:hAnsi="Arial" w:cs="Arial"/>
          <w:b/>
          <w:bCs/>
        </w:rPr>
        <w:t>ra</w:t>
      </w:r>
      <w:r>
        <w:rPr>
          <w:rFonts w:ascii="Arial" w:eastAsia="Arial" w:hAnsi="Arial" w:cs="Arial"/>
          <w:b/>
          <w:bCs/>
          <w:spacing w:val="1"/>
        </w:rPr>
        <w:t>i</w:t>
      </w:r>
      <w:r>
        <w:rPr>
          <w:rFonts w:ascii="Arial" w:eastAsia="Arial" w:hAnsi="Arial" w:cs="Arial"/>
          <w:b/>
          <w:bCs/>
          <w:spacing w:val="-3"/>
        </w:rPr>
        <w:t>n</w:t>
      </w:r>
      <w:r>
        <w:rPr>
          <w:rFonts w:ascii="Arial" w:eastAsia="Arial" w:hAnsi="Arial" w:cs="Arial"/>
          <w:b/>
          <w:bCs/>
          <w:spacing w:val="1"/>
        </w:rPr>
        <w:t>i</w:t>
      </w:r>
      <w:r>
        <w:rPr>
          <w:rFonts w:ascii="Arial" w:eastAsia="Arial" w:hAnsi="Arial" w:cs="Arial"/>
          <w:b/>
          <w:bCs/>
        </w:rPr>
        <w:t>ng</w:t>
      </w:r>
      <w:r>
        <w:rPr>
          <w:rFonts w:ascii="Arial" w:eastAsia="Arial" w:hAnsi="Arial" w:cs="Arial"/>
          <w:b/>
          <w:bCs/>
          <w:spacing w:val="56"/>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54"/>
        </w:rPr>
        <w:t xml:space="preserve">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56"/>
        </w:rPr>
        <w:t xml:space="preserve"> </w:t>
      </w:r>
      <w:r>
        <w:rPr>
          <w:rFonts w:ascii="Arial" w:eastAsia="Arial" w:hAnsi="Arial" w:cs="Arial"/>
        </w:rPr>
        <w:t>necess</w:t>
      </w:r>
      <w:r>
        <w:rPr>
          <w:rFonts w:ascii="Arial" w:eastAsia="Arial" w:hAnsi="Arial" w:cs="Arial"/>
          <w:spacing w:val="-3"/>
        </w:rPr>
        <w:t>a</w:t>
      </w:r>
      <w:r>
        <w:rPr>
          <w:rFonts w:ascii="Arial" w:eastAsia="Arial" w:hAnsi="Arial" w:cs="Arial"/>
          <w:spacing w:val="1"/>
        </w:rPr>
        <w:t>r</w:t>
      </w:r>
      <w:r>
        <w:rPr>
          <w:rFonts w:ascii="Arial" w:eastAsia="Arial" w:hAnsi="Arial" w:cs="Arial"/>
        </w:rPr>
        <w:t>y</w:t>
      </w:r>
      <w:r>
        <w:rPr>
          <w:rFonts w:ascii="Arial" w:eastAsia="Arial" w:hAnsi="Arial" w:cs="Arial"/>
          <w:spacing w:val="54"/>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56"/>
        </w:rPr>
        <w:t xml:space="preserve"> </w:t>
      </w:r>
      <w:r>
        <w:rPr>
          <w:rFonts w:ascii="Arial" w:eastAsia="Arial" w:hAnsi="Arial" w:cs="Arial"/>
          <w:spacing w:val="-3"/>
        </w:rPr>
        <w:t>e</w:t>
      </w:r>
      <w:r>
        <w:rPr>
          <w:rFonts w:ascii="Arial" w:eastAsia="Arial" w:hAnsi="Arial" w:cs="Arial"/>
        </w:rPr>
        <w:t>nsu</w:t>
      </w:r>
      <w:r>
        <w:rPr>
          <w:rFonts w:ascii="Arial" w:eastAsia="Arial" w:hAnsi="Arial" w:cs="Arial"/>
          <w:spacing w:val="1"/>
        </w:rPr>
        <w:t>r</w:t>
      </w:r>
      <w:r>
        <w:rPr>
          <w:rFonts w:ascii="Arial" w:eastAsia="Arial" w:hAnsi="Arial" w:cs="Arial"/>
        </w:rPr>
        <w:t>e</w:t>
      </w:r>
      <w:r>
        <w:rPr>
          <w:rFonts w:ascii="Arial" w:eastAsia="Arial" w:hAnsi="Arial" w:cs="Arial"/>
          <w:spacing w:val="53"/>
        </w:rPr>
        <w:t xml:space="preserve"> </w:t>
      </w:r>
      <w:r>
        <w:rPr>
          <w:rFonts w:ascii="Arial" w:eastAsia="Arial" w:hAnsi="Arial" w:cs="Arial"/>
          <w:spacing w:val="1"/>
        </w:rPr>
        <w:t>t</w:t>
      </w:r>
      <w:r>
        <w:rPr>
          <w:rFonts w:ascii="Arial" w:eastAsia="Arial" w:hAnsi="Arial" w:cs="Arial"/>
        </w:rPr>
        <w:t>hat</w:t>
      </w:r>
      <w:r>
        <w:rPr>
          <w:rFonts w:ascii="Arial" w:eastAsia="Arial" w:hAnsi="Arial" w:cs="Arial"/>
          <w:spacing w:val="57"/>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55"/>
        </w:rPr>
        <w:t xml:space="preserve"> </w:t>
      </w:r>
      <w:r>
        <w:rPr>
          <w:rFonts w:ascii="Arial" w:eastAsia="Arial" w:hAnsi="Arial" w:cs="Arial"/>
        </w:rPr>
        <w:t>p</w:t>
      </w:r>
      <w:r>
        <w:rPr>
          <w:rFonts w:ascii="Arial" w:eastAsia="Arial" w:hAnsi="Arial" w:cs="Arial"/>
          <w:spacing w:val="-3"/>
        </w:rPr>
        <w:t>e</w:t>
      </w:r>
      <w:r>
        <w:rPr>
          <w:rFonts w:ascii="Arial" w:eastAsia="Arial" w:hAnsi="Arial" w:cs="Arial"/>
          <w:spacing w:val="1"/>
        </w:rPr>
        <w:t>r</w:t>
      </w:r>
      <w:r>
        <w:rPr>
          <w:rFonts w:ascii="Arial" w:eastAsia="Arial" w:hAnsi="Arial" w:cs="Arial"/>
        </w:rPr>
        <w:t>so</w:t>
      </w:r>
      <w:r>
        <w:rPr>
          <w:rFonts w:ascii="Arial" w:eastAsia="Arial" w:hAnsi="Arial" w:cs="Arial"/>
          <w:spacing w:val="-3"/>
        </w:rPr>
        <w:t>n</w:t>
      </w:r>
      <w:r>
        <w:rPr>
          <w:rFonts w:ascii="Arial" w:eastAsia="Arial" w:hAnsi="Arial" w:cs="Arial"/>
        </w:rPr>
        <w:t>nel</w:t>
      </w:r>
      <w:r>
        <w:rPr>
          <w:rFonts w:ascii="Arial" w:eastAsia="Arial" w:hAnsi="Arial" w:cs="Arial"/>
          <w:spacing w:val="55"/>
        </w:rPr>
        <w:t xml:space="preserve"> </w:t>
      </w:r>
      <w:r>
        <w:rPr>
          <w:rFonts w:ascii="Arial" w:eastAsia="Arial" w:hAnsi="Arial" w:cs="Arial"/>
          <w:spacing w:val="1"/>
        </w:rPr>
        <w:t>m</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t</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53"/>
        </w:rPr>
        <w:t xml:space="preserve"> </w:t>
      </w:r>
      <w:r>
        <w:rPr>
          <w:rFonts w:ascii="Arial" w:eastAsia="Arial" w:hAnsi="Arial" w:cs="Arial"/>
        </w:rPr>
        <w:t>a sa</w:t>
      </w:r>
      <w:r>
        <w:rPr>
          <w:rFonts w:ascii="Arial" w:eastAsia="Arial" w:hAnsi="Arial" w:cs="Arial"/>
          <w:spacing w:val="1"/>
        </w:rPr>
        <w:t>t</w:t>
      </w:r>
      <w:r>
        <w:rPr>
          <w:rFonts w:ascii="Arial" w:eastAsia="Arial" w:hAnsi="Arial" w:cs="Arial"/>
          <w:spacing w:val="-1"/>
        </w:rPr>
        <w:t>i</w:t>
      </w:r>
      <w:r>
        <w:rPr>
          <w:rFonts w:ascii="Arial" w:eastAsia="Arial" w:hAnsi="Arial" w:cs="Arial"/>
          <w:spacing w:val="-2"/>
        </w:rPr>
        <w:t>s</w:t>
      </w:r>
      <w:r>
        <w:rPr>
          <w:rFonts w:ascii="Arial" w:eastAsia="Arial" w:hAnsi="Arial" w:cs="Arial"/>
          <w:spacing w:val="3"/>
        </w:rPr>
        <w:t>f</w:t>
      </w:r>
      <w:r>
        <w:rPr>
          <w:rFonts w:ascii="Arial" w:eastAsia="Arial" w:hAnsi="Arial" w:cs="Arial"/>
        </w:rPr>
        <w:t>a</w:t>
      </w:r>
      <w:r>
        <w:rPr>
          <w:rFonts w:ascii="Arial" w:eastAsia="Arial" w:hAnsi="Arial" w:cs="Arial"/>
          <w:spacing w:val="-2"/>
        </w:rPr>
        <w:t>c</w:t>
      </w:r>
      <w:r>
        <w:rPr>
          <w:rFonts w:ascii="Arial" w:eastAsia="Arial" w:hAnsi="Arial" w:cs="Arial"/>
          <w:spacing w:val="1"/>
        </w:rPr>
        <w:t>t</w:t>
      </w:r>
      <w:r>
        <w:rPr>
          <w:rFonts w:ascii="Arial" w:eastAsia="Arial" w:hAnsi="Arial" w:cs="Arial"/>
        </w:rPr>
        <w:t>o</w:t>
      </w:r>
      <w:r>
        <w:rPr>
          <w:rFonts w:ascii="Arial" w:eastAsia="Arial" w:hAnsi="Arial" w:cs="Arial"/>
          <w:spacing w:val="1"/>
        </w:rPr>
        <w:t>r</w:t>
      </w:r>
      <w:r>
        <w:rPr>
          <w:rFonts w:ascii="Arial" w:eastAsia="Arial" w:hAnsi="Arial" w:cs="Arial"/>
        </w:rPr>
        <w:t>y</w:t>
      </w:r>
      <w:r>
        <w:rPr>
          <w:rFonts w:ascii="Arial" w:eastAsia="Arial" w:hAnsi="Arial" w:cs="Arial"/>
          <w:spacing w:val="1"/>
        </w:rPr>
        <w:t xml:space="preserve"> </w:t>
      </w:r>
      <w:r>
        <w:rPr>
          <w:rFonts w:ascii="Arial" w:eastAsia="Arial" w:hAnsi="Arial" w:cs="Arial"/>
          <w:spacing w:val="-1"/>
        </w:rPr>
        <w:t>l</w:t>
      </w:r>
      <w:r>
        <w:rPr>
          <w:rFonts w:ascii="Arial" w:eastAsia="Arial" w:hAnsi="Arial" w:cs="Arial"/>
        </w:rPr>
        <w:t>e</w:t>
      </w:r>
      <w:r>
        <w:rPr>
          <w:rFonts w:ascii="Arial" w:eastAsia="Arial" w:hAnsi="Arial" w:cs="Arial"/>
          <w:spacing w:val="-2"/>
        </w:rPr>
        <w:t>v</w:t>
      </w:r>
      <w:r>
        <w:rPr>
          <w:rFonts w:ascii="Arial" w:eastAsia="Arial" w:hAnsi="Arial" w:cs="Arial"/>
        </w:rPr>
        <w:t>el</w:t>
      </w:r>
      <w:r>
        <w:rPr>
          <w:rFonts w:ascii="Arial" w:eastAsia="Arial" w:hAnsi="Arial" w:cs="Arial"/>
          <w:spacing w:val="2"/>
        </w:rPr>
        <w:t xml:space="preserve"> </w:t>
      </w:r>
      <w:r>
        <w:rPr>
          <w:rFonts w:ascii="Arial" w:eastAsia="Arial" w:hAnsi="Arial" w:cs="Arial"/>
        </w:rPr>
        <w:t>of</w:t>
      </w:r>
      <w:r>
        <w:rPr>
          <w:rFonts w:ascii="Arial" w:eastAsia="Arial" w:hAnsi="Arial" w:cs="Arial"/>
          <w:spacing w:val="6"/>
        </w:rPr>
        <w:t xml:space="preserve"> </w:t>
      </w:r>
      <w:r>
        <w:rPr>
          <w:rFonts w:ascii="Arial" w:eastAsia="Arial" w:hAnsi="Arial" w:cs="Arial"/>
          <w:spacing w:val="-3"/>
        </w:rPr>
        <w:t>o</w:t>
      </w:r>
      <w:r>
        <w:rPr>
          <w:rFonts w:ascii="Arial" w:eastAsia="Arial" w:hAnsi="Arial" w:cs="Arial"/>
        </w:rPr>
        <w:t>pe</w:t>
      </w:r>
      <w:r>
        <w:rPr>
          <w:rFonts w:ascii="Arial" w:eastAsia="Arial" w:hAnsi="Arial" w:cs="Arial"/>
          <w:spacing w:val="1"/>
        </w:rPr>
        <w:t>r</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rPr>
        <w:t>onal</w:t>
      </w:r>
      <w:r>
        <w:rPr>
          <w:rFonts w:ascii="Arial" w:eastAsia="Arial" w:hAnsi="Arial" w:cs="Arial"/>
          <w:spacing w:val="2"/>
        </w:rPr>
        <w:t xml:space="preserve"> </w:t>
      </w:r>
      <w:r>
        <w:rPr>
          <w:rFonts w:ascii="Arial" w:eastAsia="Arial" w:hAnsi="Arial" w:cs="Arial"/>
        </w:rPr>
        <w:t>pe</w:t>
      </w:r>
      <w:r>
        <w:rPr>
          <w:rFonts w:ascii="Arial" w:eastAsia="Arial" w:hAnsi="Arial" w:cs="Arial"/>
          <w:spacing w:val="-2"/>
        </w:rPr>
        <w:t>r</w:t>
      </w:r>
      <w:r>
        <w:rPr>
          <w:rFonts w:ascii="Arial" w:eastAsia="Arial" w:hAnsi="Arial" w:cs="Arial"/>
          <w:spacing w:val="1"/>
        </w:rPr>
        <w:t>f</w:t>
      </w:r>
      <w:r>
        <w:rPr>
          <w:rFonts w:ascii="Arial" w:eastAsia="Arial" w:hAnsi="Arial" w:cs="Arial"/>
        </w:rPr>
        <w:t>o</w:t>
      </w:r>
      <w:r>
        <w:rPr>
          <w:rFonts w:ascii="Arial" w:eastAsia="Arial" w:hAnsi="Arial" w:cs="Arial"/>
          <w:spacing w:val="-2"/>
        </w:rPr>
        <w:t>r</w:t>
      </w:r>
      <w:r>
        <w:rPr>
          <w:rFonts w:ascii="Arial" w:eastAsia="Arial" w:hAnsi="Arial" w:cs="Arial"/>
          <w:spacing w:val="1"/>
        </w:rPr>
        <w:t>m</w:t>
      </w:r>
      <w:r>
        <w:rPr>
          <w:rFonts w:ascii="Arial" w:eastAsia="Arial" w:hAnsi="Arial" w:cs="Arial"/>
        </w:rPr>
        <w:t>anc</w:t>
      </w:r>
      <w:r>
        <w:rPr>
          <w:rFonts w:ascii="Arial" w:eastAsia="Arial" w:hAnsi="Arial" w:cs="Arial"/>
          <w:spacing w:val="-3"/>
        </w:rPr>
        <w:t>e</w:t>
      </w:r>
      <w:r>
        <w:rPr>
          <w:rFonts w:ascii="Arial" w:eastAsia="Arial" w:hAnsi="Arial" w:cs="Arial"/>
        </w:rPr>
        <w:t>.</w:t>
      </w:r>
      <w:r>
        <w:rPr>
          <w:rFonts w:ascii="Arial" w:eastAsia="Arial" w:hAnsi="Arial" w:cs="Arial"/>
          <w:spacing w:val="2"/>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3"/>
        </w:rPr>
        <w:t>f</w:t>
      </w:r>
      <w:r>
        <w:rPr>
          <w:rFonts w:ascii="Arial" w:eastAsia="Arial" w:hAnsi="Arial" w:cs="Arial"/>
          <w:spacing w:val="1"/>
        </w:rPr>
        <w:t>r</w:t>
      </w:r>
      <w:r>
        <w:rPr>
          <w:rFonts w:ascii="Arial" w:eastAsia="Arial" w:hAnsi="Arial" w:cs="Arial"/>
        </w:rPr>
        <w:t>esh</w:t>
      </w:r>
      <w:r>
        <w:rPr>
          <w:rFonts w:ascii="Arial" w:eastAsia="Arial" w:hAnsi="Arial" w:cs="Arial"/>
          <w:spacing w:val="-3"/>
        </w:rPr>
        <w:t>e</w:t>
      </w:r>
      <w:r>
        <w:rPr>
          <w:rFonts w:ascii="Arial" w:eastAsia="Arial" w:hAnsi="Arial" w:cs="Arial"/>
        </w:rPr>
        <w:t>r</w:t>
      </w:r>
      <w:r>
        <w:rPr>
          <w:rFonts w:ascii="Arial" w:eastAsia="Arial" w:hAnsi="Arial" w:cs="Arial"/>
          <w:spacing w:val="1"/>
        </w:rPr>
        <w:t xml:space="preserve"> 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spacing w:val="-2"/>
        </w:rPr>
        <w:t>m</w:t>
      </w:r>
      <w:r>
        <w:rPr>
          <w:rFonts w:ascii="Arial" w:eastAsia="Arial" w:hAnsi="Arial" w:cs="Arial"/>
        </w:rPr>
        <w:t>ay</w:t>
      </w:r>
      <w:r>
        <w:rPr>
          <w:rFonts w:ascii="Arial" w:eastAsia="Arial" w:hAnsi="Arial" w:cs="Arial"/>
          <w:spacing w:val="1"/>
        </w:rPr>
        <w:t xml:space="preserve"> </w:t>
      </w:r>
      <w:r>
        <w:rPr>
          <w:rFonts w:ascii="Arial" w:eastAsia="Arial" w:hAnsi="Arial" w:cs="Arial"/>
          <w:spacing w:val="3"/>
        </w:rPr>
        <w:t>f</w:t>
      </w:r>
      <w:r>
        <w:rPr>
          <w:rFonts w:ascii="Arial" w:eastAsia="Arial" w:hAnsi="Arial" w:cs="Arial"/>
        </w:rPr>
        <w:t>o</w:t>
      </w:r>
      <w:r>
        <w:rPr>
          <w:rFonts w:ascii="Arial" w:eastAsia="Arial" w:hAnsi="Arial" w:cs="Arial"/>
          <w:spacing w:val="-1"/>
        </w:rPr>
        <w:t>ll</w:t>
      </w:r>
      <w:r>
        <w:rPr>
          <w:rFonts w:ascii="Arial" w:eastAsia="Arial" w:hAnsi="Arial" w:cs="Arial"/>
        </w:rPr>
        <w:t>ow an assess</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4"/>
        </w:rPr>
        <w:t xml:space="preserve"> </w:t>
      </w:r>
      <w:r>
        <w:rPr>
          <w:rFonts w:ascii="Arial" w:eastAsia="Arial" w:hAnsi="Arial" w:cs="Arial"/>
          <w:spacing w:val="1"/>
        </w:rPr>
        <w:t>m</w:t>
      </w:r>
      <w:r>
        <w:rPr>
          <w:rFonts w:ascii="Arial" w:eastAsia="Arial" w:hAnsi="Arial" w:cs="Arial"/>
        </w:rPr>
        <w:t>ade</w:t>
      </w:r>
      <w:r>
        <w:rPr>
          <w:rFonts w:ascii="Arial" w:eastAsia="Arial" w:hAnsi="Arial" w:cs="Arial"/>
          <w:spacing w:val="2"/>
        </w:rPr>
        <w:t xml:space="preserve"> </w:t>
      </w:r>
      <w:r>
        <w:rPr>
          <w:rFonts w:ascii="Arial" w:eastAsia="Arial" w:hAnsi="Arial" w:cs="Arial"/>
        </w:rPr>
        <w:t xml:space="preserve">by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A</w:t>
      </w:r>
      <w:r>
        <w:rPr>
          <w:rFonts w:ascii="Arial" w:eastAsia="Arial" w:hAnsi="Arial" w:cs="Arial"/>
        </w:rPr>
        <w:t>u</w:t>
      </w:r>
      <w:r>
        <w:rPr>
          <w:rFonts w:ascii="Arial" w:eastAsia="Arial" w:hAnsi="Arial" w:cs="Arial"/>
          <w:spacing w:val="1"/>
        </w:rPr>
        <w:t>t</w:t>
      </w:r>
      <w:r>
        <w:rPr>
          <w:rFonts w:ascii="Arial" w:eastAsia="Arial" w:hAnsi="Arial" w:cs="Arial"/>
        </w:rPr>
        <w:t>ho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2"/>
        </w:rPr>
        <w:t>y</w:t>
      </w:r>
      <w:r>
        <w:rPr>
          <w:rFonts w:ascii="Arial" w:eastAsia="Arial" w:hAnsi="Arial" w:cs="Arial"/>
        </w:rPr>
        <w:t>,</w:t>
      </w:r>
      <w:r>
        <w:rPr>
          <w:rFonts w:ascii="Arial" w:eastAsia="Arial" w:hAnsi="Arial" w:cs="Arial"/>
          <w:spacing w:val="4"/>
        </w:rPr>
        <w:t xml:space="preserve"> </w:t>
      </w:r>
      <w:r>
        <w:rPr>
          <w:rFonts w:ascii="Arial" w:eastAsia="Arial" w:hAnsi="Arial" w:cs="Arial"/>
        </w:rPr>
        <w:t>or</w:t>
      </w:r>
      <w:r>
        <w:rPr>
          <w:rFonts w:ascii="Arial" w:eastAsia="Arial" w:hAnsi="Arial" w:cs="Arial"/>
          <w:spacing w:val="1"/>
        </w:rPr>
        <w:t xml:space="preserve"> </w:t>
      </w:r>
      <w:r>
        <w:rPr>
          <w:rFonts w:ascii="Arial" w:eastAsia="Arial" w:hAnsi="Arial" w:cs="Arial"/>
          <w:spacing w:val="-2"/>
        </w:rPr>
        <w:t>m</w:t>
      </w:r>
      <w:r>
        <w:rPr>
          <w:rFonts w:ascii="Arial" w:eastAsia="Arial" w:hAnsi="Arial" w:cs="Arial"/>
        </w:rPr>
        <w:t xml:space="preserve">ay </w:t>
      </w:r>
      <w:r>
        <w:rPr>
          <w:rFonts w:ascii="Arial" w:eastAsia="Arial" w:hAnsi="Arial" w:cs="Arial"/>
          <w:spacing w:val="1"/>
        </w:rPr>
        <w:t>t</w:t>
      </w:r>
      <w:r>
        <w:rPr>
          <w:rFonts w:ascii="Arial" w:eastAsia="Arial" w:hAnsi="Arial" w:cs="Arial"/>
        </w:rPr>
        <w:t>a</w:t>
      </w:r>
      <w:r>
        <w:rPr>
          <w:rFonts w:ascii="Arial" w:eastAsia="Arial" w:hAnsi="Arial" w:cs="Arial"/>
          <w:spacing w:val="2"/>
        </w:rPr>
        <w:t>k</w:t>
      </w:r>
      <w:r>
        <w:rPr>
          <w:rFonts w:ascii="Arial" w:eastAsia="Arial" w:hAnsi="Arial" w:cs="Arial"/>
        </w:rPr>
        <w:t>e</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l</w:t>
      </w:r>
      <w:r>
        <w:rPr>
          <w:rFonts w:ascii="Arial" w:eastAsia="Arial" w:hAnsi="Arial" w:cs="Arial"/>
        </w:rPr>
        <w:t>ace</w:t>
      </w:r>
      <w:r>
        <w:rPr>
          <w:rFonts w:ascii="Arial" w:eastAsia="Arial" w:hAnsi="Arial" w:cs="Arial"/>
          <w:spacing w:val="2"/>
        </w:rPr>
        <w:t xml:space="preserve"> </w:t>
      </w:r>
      <w:r>
        <w:rPr>
          <w:rFonts w:ascii="Arial" w:eastAsia="Arial" w:hAnsi="Arial" w:cs="Arial"/>
        </w:rPr>
        <w:t>as</w:t>
      </w:r>
      <w:r>
        <w:rPr>
          <w:rFonts w:ascii="Arial" w:eastAsia="Arial" w:hAnsi="Arial" w:cs="Arial"/>
          <w:spacing w:val="3"/>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rPr>
        <w:t>pa</w:t>
      </w:r>
      <w:r>
        <w:rPr>
          <w:rFonts w:ascii="Arial" w:eastAsia="Arial" w:hAnsi="Arial" w:cs="Arial"/>
          <w:spacing w:val="1"/>
        </w:rPr>
        <w:t>r</w:t>
      </w:r>
      <w:r>
        <w:rPr>
          <w:rFonts w:ascii="Arial" w:eastAsia="Arial" w:hAnsi="Arial" w:cs="Arial"/>
        </w:rPr>
        <w:t>t</w:t>
      </w:r>
      <w:r>
        <w:rPr>
          <w:rFonts w:ascii="Arial" w:eastAsia="Arial" w:hAnsi="Arial" w:cs="Arial"/>
          <w:spacing w:val="4"/>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6"/>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3"/>
        </w:rPr>
        <w:t>n</w:t>
      </w:r>
      <w:r>
        <w:rPr>
          <w:rFonts w:ascii="Arial" w:eastAsia="Arial" w:hAnsi="Arial" w:cs="Arial"/>
        </w:rPr>
        <w:t>g p</w:t>
      </w:r>
      <w:r>
        <w:rPr>
          <w:rFonts w:ascii="Arial" w:eastAsia="Arial" w:hAnsi="Arial" w:cs="Arial"/>
          <w:spacing w:val="1"/>
        </w:rPr>
        <w:t>r</w:t>
      </w:r>
      <w:r>
        <w:rPr>
          <w:rFonts w:ascii="Arial" w:eastAsia="Arial" w:hAnsi="Arial" w:cs="Arial"/>
          <w:spacing w:val="-3"/>
        </w:rPr>
        <w:t>o</w:t>
      </w:r>
      <w:r>
        <w:rPr>
          <w:rFonts w:ascii="Arial" w:eastAsia="Arial" w:hAnsi="Arial" w:cs="Arial"/>
          <w:spacing w:val="2"/>
        </w:rPr>
        <w:t>g</w:t>
      </w:r>
      <w:r>
        <w:rPr>
          <w:rFonts w:ascii="Arial" w:eastAsia="Arial" w:hAnsi="Arial" w:cs="Arial"/>
          <w:spacing w:val="1"/>
        </w:rPr>
        <w:t>r</w:t>
      </w:r>
      <w:r>
        <w:rPr>
          <w:rFonts w:ascii="Arial" w:eastAsia="Arial" w:hAnsi="Arial" w:cs="Arial"/>
          <w:spacing w:val="-3"/>
        </w:rPr>
        <w:t>a</w:t>
      </w:r>
      <w:r>
        <w:rPr>
          <w:rFonts w:ascii="Arial" w:eastAsia="Arial" w:hAnsi="Arial" w:cs="Arial"/>
          <w:spacing w:val="1"/>
        </w:rPr>
        <w:t>mm</w:t>
      </w:r>
      <w:r>
        <w:rPr>
          <w:rFonts w:ascii="Arial" w:eastAsia="Arial" w:hAnsi="Arial" w:cs="Arial"/>
        </w:rPr>
        <w:t>e</w:t>
      </w:r>
      <w:r>
        <w:rPr>
          <w:rFonts w:ascii="Arial" w:eastAsia="Arial" w:hAnsi="Arial" w:cs="Arial"/>
          <w:spacing w:val="-2"/>
        </w:rPr>
        <w:t xml:space="preserve"> </w:t>
      </w:r>
      <w:r>
        <w:rPr>
          <w:rFonts w:ascii="Arial" w:eastAsia="Arial" w:hAnsi="Arial" w:cs="Arial"/>
        </w:rPr>
        <w:t>and</w:t>
      </w:r>
      <w:r>
        <w:rPr>
          <w:rFonts w:ascii="Arial" w:eastAsia="Arial" w:hAnsi="Arial" w:cs="Arial"/>
          <w:spacing w:val="-2"/>
        </w:rPr>
        <w:t xml:space="preserve"> </w:t>
      </w:r>
      <w:r>
        <w:rPr>
          <w:rFonts w:ascii="Arial" w:eastAsia="Arial" w:hAnsi="Arial" w:cs="Arial"/>
        </w:rPr>
        <w:t>con</w:t>
      </w:r>
      <w:r>
        <w:rPr>
          <w:rFonts w:ascii="Arial" w:eastAsia="Arial" w:hAnsi="Arial" w:cs="Arial"/>
          <w:spacing w:val="2"/>
        </w:rPr>
        <w:t>t</w:t>
      </w:r>
      <w:r>
        <w:rPr>
          <w:rFonts w:ascii="Arial" w:eastAsia="Arial" w:hAnsi="Arial" w:cs="Arial"/>
          <w:spacing w:val="-1"/>
        </w:rPr>
        <w:t>i</w:t>
      </w:r>
      <w:r>
        <w:rPr>
          <w:rFonts w:ascii="Arial" w:eastAsia="Arial" w:hAnsi="Arial" w:cs="Arial"/>
        </w:rPr>
        <w:t>nu</w:t>
      </w:r>
      <w:r>
        <w:rPr>
          <w:rFonts w:ascii="Arial" w:eastAsia="Arial" w:hAnsi="Arial" w:cs="Arial"/>
          <w:spacing w:val="-3"/>
        </w:rPr>
        <w:t>a</w:t>
      </w:r>
      <w:r>
        <w:rPr>
          <w:rFonts w:ascii="Arial" w:eastAsia="Arial" w:hAnsi="Arial" w:cs="Arial"/>
        </w:rPr>
        <w:t>l p</w:t>
      </w:r>
      <w:r>
        <w:rPr>
          <w:rFonts w:ascii="Arial" w:eastAsia="Arial" w:hAnsi="Arial" w:cs="Arial"/>
          <w:spacing w:val="1"/>
        </w:rPr>
        <w:t>r</w:t>
      </w:r>
      <w:r>
        <w:rPr>
          <w:rFonts w:ascii="Arial" w:eastAsia="Arial" w:hAnsi="Arial" w:cs="Arial"/>
          <w:spacing w:val="-3"/>
        </w:rPr>
        <w:t>o</w:t>
      </w:r>
      <w:r>
        <w:rPr>
          <w:rFonts w:ascii="Arial" w:eastAsia="Arial" w:hAnsi="Arial" w:cs="Arial"/>
          <w:spacing w:val="3"/>
        </w:rPr>
        <w:t>f</w:t>
      </w:r>
      <w:r>
        <w:rPr>
          <w:rFonts w:ascii="Arial" w:eastAsia="Arial" w:hAnsi="Arial" w:cs="Arial"/>
        </w:rPr>
        <w:t>e</w:t>
      </w:r>
      <w:r>
        <w:rPr>
          <w:rFonts w:ascii="Arial" w:eastAsia="Arial" w:hAnsi="Arial" w:cs="Arial"/>
          <w:spacing w:val="-2"/>
        </w:rPr>
        <w:t>s</w:t>
      </w:r>
      <w:r>
        <w:rPr>
          <w:rFonts w:ascii="Arial" w:eastAsia="Arial" w:hAnsi="Arial" w:cs="Arial"/>
        </w:rPr>
        <w:t>s</w:t>
      </w:r>
      <w:r>
        <w:rPr>
          <w:rFonts w:ascii="Arial" w:eastAsia="Arial" w:hAnsi="Arial" w:cs="Arial"/>
          <w:spacing w:val="-1"/>
        </w:rPr>
        <w:t>i</w:t>
      </w:r>
      <w:r>
        <w:rPr>
          <w:rFonts w:ascii="Arial" w:eastAsia="Arial" w:hAnsi="Arial" w:cs="Arial"/>
        </w:rPr>
        <w:t>onal de</w:t>
      </w:r>
      <w:r>
        <w:rPr>
          <w:rFonts w:ascii="Arial" w:eastAsia="Arial" w:hAnsi="Arial" w:cs="Arial"/>
          <w:spacing w:val="-2"/>
        </w:rPr>
        <w:t>v</w:t>
      </w:r>
      <w:r>
        <w:rPr>
          <w:rFonts w:ascii="Arial" w:eastAsia="Arial" w:hAnsi="Arial" w:cs="Arial"/>
        </w:rPr>
        <w:t>e</w:t>
      </w:r>
      <w:r>
        <w:rPr>
          <w:rFonts w:ascii="Arial" w:eastAsia="Arial" w:hAnsi="Arial" w:cs="Arial"/>
          <w:spacing w:val="-1"/>
        </w:rPr>
        <w:t>l</w:t>
      </w:r>
      <w:r>
        <w:rPr>
          <w:rFonts w:ascii="Arial" w:eastAsia="Arial" w:hAnsi="Arial" w:cs="Arial"/>
        </w:rPr>
        <w:t>op</w:t>
      </w:r>
      <w:r>
        <w:rPr>
          <w:rFonts w:ascii="Arial" w:eastAsia="Arial" w:hAnsi="Arial" w:cs="Arial"/>
          <w:spacing w:val="1"/>
        </w:rPr>
        <w:t>m</w:t>
      </w:r>
      <w:r>
        <w:rPr>
          <w:rFonts w:ascii="Arial" w:eastAsia="Arial" w:hAnsi="Arial" w:cs="Arial"/>
        </w:rPr>
        <w:t>en</w:t>
      </w:r>
      <w:r>
        <w:rPr>
          <w:rFonts w:ascii="Arial" w:eastAsia="Arial" w:hAnsi="Arial" w:cs="Arial"/>
          <w:spacing w:val="1"/>
        </w:rPr>
        <w:t>t</w:t>
      </w:r>
      <w:r>
        <w:rPr>
          <w:rFonts w:ascii="Arial" w:eastAsia="Arial" w:hAnsi="Arial" w:cs="Arial"/>
        </w:rPr>
        <w:t>.</w:t>
      </w:r>
    </w:p>
    <w:p w:rsidR="000A5570" w:rsidRDefault="00071E95">
      <w:pPr>
        <w:spacing w:before="70" w:after="0" w:line="240" w:lineRule="auto"/>
        <w:ind w:left="658" w:right="-20"/>
        <w:rPr>
          <w:rFonts w:ascii="Arial" w:eastAsia="Arial" w:hAnsi="Arial" w:cs="Arial"/>
        </w:rPr>
      </w:pPr>
      <w:r>
        <w:pict>
          <v:group id="_x0000_s1628" style="position:absolute;left:0;text-align:left;margin-left:88.4pt;margin-top:18.95pt;width:450.65pt;height:39.65pt;z-index:-251682304;mso-position-horizontal-relative:page" coordorigin="1768,379" coordsize="9013,793">
            <v:group id="_x0000_s1633" style="position:absolute;left:1778;top:389;width:8993;height:269" coordorigin="1778,389" coordsize="8993,269">
              <v:shape id="_x0000_s1634" style="position:absolute;left:1778;top:389;width:8993;height:269" coordorigin="1778,389" coordsize="8993,269" path="m1778,658r8993,l10771,389r-8993,l1778,658e" fillcolor="aqua" stroked="f">
                <v:path arrowok="t"/>
              </v:shape>
            </v:group>
            <v:group id="_x0000_s1631" style="position:absolute;left:2138;top:658;width:8633;height:252" coordorigin="2138,658" coordsize="8633,252">
              <v:shape id="_x0000_s1632" style="position:absolute;left:2138;top:658;width:8633;height:252" coordorigin="2138,658" coordsize="8633,252" path="m2138,910r8633,l10771,658r-8633,l2138,910e" fillcolor="aqua" stroked="f">
                <v:path arrowok="t"/>
              </v:shape>
            </v:group>
            <v:group id="_x0000_s1629" style="position:absolute;left:2138;top:910;width:6886;height:252" coordorigin="2138,910" coordsize="6886,252">
              <v:shape id="_x0000_s1630" style="position:absolute;left:2138;top:910;width:6886;height:252" coordorigin="2138,910" coordsize="6886,252" path="m2138,1162r6886,l9024,910r-6886,l2138,1162e" fillcolor="aqua" stroked="f">
                <v:path arrowok="t"/>
              </v:shape>
            </v:group>
            <w10:wrap anchorx="page"/>
          </v:group>
        </w:pict>
      </w:r>
      <w:r w:rsidR="00863EB5">
        <w:rPr>
          <w:rFonts w:ascii="Times New Roman" w:eastAsia="Times New Roman" w:hAnsi="Times New Roman" w:cs="Times New Roman"/>
          <w:w w:val="131"/>
          <w:highlight w:val="yellow"/>
        </w:rPr>
        <w:t xml:space="preserve">•  </w:t>
      </w:r>
      <w:r w:rsidR="00863EB5">
        <w:rPr>
          <w:rFonts w:ascii="Times New Roman" w:eastAsia="Times New Roman" w:hAnsi="Times New Roman" w:cs="Times New Roman"/>
          <w:spacing w:val="42"/>
          <w:w w:val="131"/>
          <w:highlight w:val="yellow"/>
        </w:rPr>
        <w:t xml:space="preserve"> </w:t>
      </w:r>
      <w:r w:rsidR="00863EB5">
        <w:rPr>
          <w:rFonts w:ascii="Arial" w:eastAsia="Arial" w:hAnsi="Arial" w:cs="Arial"/>
          <w:b/>
          <w:bCs/>
          <w:spacing w:val="-3"/>
          <w:highlight w:val="yellow"/>
        </w:rPr>
        <w:t>T</w:t>
      </w:r>
      <w:r w:rsidR="00863EB5">
        <w:rPr>
          <w:rFonts w:ascii="Arial" w:eastAsia="Arial" w:hAnsi="Arial" w:cs="Arial"/>
          <w:b/>
          <w:bCs/>
          <w:highlight w:val="yellow"/>
        </w:rPr>
        <w:t>O</w:t>
      </w:r>
      <w:r w:rsidR="00863EB5">
        <w:rPr>
          <w:rFonts w:ascii="Arial" w:eastAsia="Arial" w:hAnsi="Arial" w:cs="Arial"/>
          <w:b/>
          <w:bCs/>
          <w:spacing w:val="2"/>
          <w:highlight w:val="yellow"/>
        </w:rPr>
        <w:t xml:space="preserve"> </w:t>
      </w:r>
      <w:r w:rsidR="00863EB5">
        <w:rPr>
          <w:rFonts w:ascii="Arial" w:eastAsia="Arial" w:hAnsi="Arial" w:cs="Arial"/>
          <w:b/>
          <w:bCs/>
          <w:spacing w:val="-1"/>
          <w:highlight w:val="yellow"/>
        </w:rPr>
        <w:t>B</w:t>
      </w:r>
      <w:r w:rsidR="00863EB5">
        <w:rPr>
          <w:rFonts w:ascii="Arial" w:eastAsia="Arial" w:hAnsi="Arial" w:cs="Arial"/>
          <w:b/>
          <w:bCs/>
          <w:highlight w:val="yellow"/>
        </w:rPr>
        <w:t xml:space="preserve">E </w:t>
      </w:r>
      <w:r w:rsidR="00863EB5">
        <w:rPr>
          <w:rFonts w:ascii="Arial" w:eastAsia="Arial" w:hAnsi="Arial" w:cs="Arial"/>
          <w:b/>
          <w:bCs/>
          <w:spacing w:val="-1"/>
          <w:highlight w:val="yellow"/>
        </w:rPr>
        <w:t>DE</w:t>
      </w:r>
      <w:r w:rsidR="00863EB5">
        <w:rPr>
          <w:rFonts w:ascii="Arial" w:eastAsia="Arial" w:hAnsi="Arial" w:cs="Arial"/>
          <w:b/>
          <w:bCs/>
          <w:highlight w:val="yellow"/>
        </w:rPr>
        <w:t>L</w:t>
      </w:r>
      <w:r w:rsidR="00863EB5">
        <w:rPr>
          <w:rFonts w:ascii="Arial" w:eastAsia="Arial" w:hAnsi="Arial" w:cs="Arial"/>
          <w:b/>
          <w:bCs/>
          <w:spacing w:val="-1"/>
          <w:highlight w:val="yellow"/>
        </w:rPr>
        <w:t>E</w:t>
      </w:r>
      <w:r w:rsidR="00863EB5">
        <w:rPr>
          <w:rFonts w:ascii="Arial" w:eastAsia="Arial" w:hAnsi="Arial" w:cs="Arial"/>
          <w:b/>
          <w:bCs/>
          <w:spacing w:val="-3"/>
          <w:highlight w:val="yellow"/>
        </w:rPr>
        <w:t>T</w:t>
      </w:r>
      <w:r w:rsidR="00863EB5">
        <w:rPr>
          <w:rFonts w:ascii="Arial" w:eastAsia="Arial" w:hAnsi="Arial" w:cs="Arial"/>
          <w:b/>
          <w:bCs/>
          <w:spacing w:val="-1"/>
          <w:highlight w:val="yellow"/>
        </w:rPr>
        <w:t>ED</w:t>
      </w:r>
    </w:p>
    <w:p w:rsidR="000A5570" w:rsidRDefault="00863EB5">
      <w:pPr>
        <w:tabs>
          <w:tab w:val="left" w:pos="1000"/>
        </w:tabs>
        <w:spacing w:before="75" w:after="0" w:line="240" w:lineRule="auto"/>
        <w:ind w:left="1018" w:right="96" w:hanging="360"/>
        <w:jc w:val="both"/>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b/>
          <w:bCs/>
          <w:spacing w:val="-1"/>
        </w:rPr>
        <w:t>R</w:t>
      </w:r>
      <w:r>
        <w:rPr>
          <w:rFonts w:ascii="Arial" w:eastAsia="Arial" w:hAnsi="Arial" w:cs="Arial"/>
          <w:b/>
          <w:bCs/>
        </w:rPr>
        <w:t>ecurrent</w:t>
      </w:r>
      <w:r>
        <w:rPr>
          <w:rFonts w:ascii="Arial" w:eastAsia="Arial" w:hAnsi="Arial" w:cs="Arial"/>
          <w:b/>
          <w:bCs/>
          <w:spacing w:val="21"/>
        </w:rPr>
        <w:t xml:space="preserve"> </w:t>
      </w:r>
      <w:r>
        <w:rPr>
          <w:rFonts w:ascii="Arial" w:eastAsia="Arial" w:hAnsi="Arial" w:cs="Arial"/>
          <w:b/>
          <w:bCs/>
          <w:spacing w:val="-2"/>
        </w:rPr>
        <w:t>t</w:t>
      </w:r>
      <w:r>
        <w:rPr>
          <w:rFonts w:ascii="Arial" w:eastAsia="Arial" w:hAnsi="Arial" w:cs="Arial"/>
          <w:b/>
          <w:bCs/>
        </w:rPr>
        <w:t>ra</w:t>
      </w:r>
      <w:r>
        <w:rPr>
          <w:rFonts w:ascii="Arial" w:eastAsia="Arial" w:hAnsi="Arial" w:cs="Arial"/>
          <w:b/>
          <w:bCs/>
          <w:spacing w:val="1"/>
        </w:rPr>
        <w:t>i</w:t>
      </w:r>
      <w:r>
        <w:rPr>
          <w:rFonts w:ascii="Arial" w:eastAsia="Arial" w:hAnsi="Arial" w:cs="Arial"/>
          <w:b/>
          <w:bCs/>
          <w:spacing w:val="-3"/>
        </w:rPr>
        <w:t>n</w:t>
      </w:r>
      <w:r>
        <w:rPr>
          <w:rFonts w:ascii="Arial" w:eastAsia="Arial" w:hAnsi="Arial" w:cs="Arial"/>
          <w:b/>
          <w:bCs/>
          <w:spacing w:val="1"/>
        </w:rPr>
        <w:t>i</w:t>
      </w:r>
      <w:r>
        <w:rPr>
          <w:rFonts w:ascii="Arial" w:eastAsia="Arial" w:hAnsi="Arial" w:cs="Arial"/>
          <w:b/>
          <w:bCs/>
        </w:rPr>
        <w:t>ng</w:t>
      </w:r>
      <w:r>
        <w:rPr>
          <w:rFonts w:ascii="Arial" w:eastAsia="Arial" w:hAnsi="Arial" w:cs="Arial"/>
          <w:b/>
          <w:bCs/>
          <w:spacing w:val="20"/>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2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0"/>
        </w:rPr>
        <w:t xml:space="preserve">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23"/>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3"/>
        </w:rPr>
        <w:t>a</w:t>
      </w:r>
      <w:r>
        <w:rPr>
          <w:rFonts w:ascii="Arial" w:eastAsia="Arial" w:hAnsi="Arial" w:cs="Arial"/>
        </w:rPr>
        <w:t>t</w:t>
      </w:r>
      <w:r>
        <w:rPr>
          <w:rFonts w:ascii="Arial" w:eastAsia="Arial" w:hAnsi="Arial" w:cs="Arial"/>
          <w:spacing w:val="21"/>
        </w:rPr>
        <w:t xml:space="preserve"> </w:t>
      </w:r>
      <w:r>
        <w:rPr>
          <w:rFonts w:ascii="Arial" w:eastAsia="Arial" w:hAnsi="Arial" w:cs="Arial"/>
        </w:rPr>
        <w:t>shou</w:t>
      </w:r>
      <w:r>
        <w:rPr>
          <w:rFonts w:ascii="Arial" w:eastAsia="Arial" w:hAnsi="Arial" w:cs="Arial"/>
          <w:spacing w:val="-1"/>
        </w:rPr>
        <w:t>l</w:t>
      </w:r>
      <w:r>
        <w:rPr>
          <w:rFonts w:ascii="Arial" w:eastAsia="Arial" w:hAnsi="Arial" w:cs="Arial"/>
        </w:rPr>
        <w:t>d</w:t>
      </w:r>
      <w:r>
        <w:rPr>
          <w:rFonts w:ascii="Arial" w:eastAsia="Arial" w:hAnsi="Arial" w:cs="Arial"/>
          <w:spacing w:val="21"/>
        </w:rPr>
        <w:t xml:space="preserve"> </w:t>
      </w:r>
      <w:r>
        <w:rPr>
          <w:rFonts w:ascii="Arial" w:eastAsia="Arial" w:hAnsi="Arial" w:cs="Arial"/>
        </w:rPr>
        <w:t>be</w:t>
      </w:r>
      <w:r>
        <w:rPr>
          <w:rFonts w:ascii="Arial" w:eastAsia="Arial" w:hAnsi="Arial" w:cs="Arial"/>
          <w:spacing w:val="20"/>
        </w:rPr>
        <w:t xml:space="preserve"> </w:t>
      </w:r>
      <w:r>
        <w:rPr>
          <w:rFonts w:ascii="Arial" w:eastAsia="Arial" w:hAnsi="Arial" w:cs="Arial"/>
        </w:rPr>
        <w:t>ca</w:t>
      </w:r>
      <w:r>
        <w:rPr>
          <w:rFonts w:ascii="Arial" w:eastAsia="Arial" w:hAnsi="Arial" w:cs="Arial"/>
          <w:spacing w:val="1"/>
        </w:rPr>
        <w:t>rr</w:t>
      </w:r>
      <w:r>
        <w:rPr>
          <w:rFonts w:ascii="Arial" w:eastAsia="Arial" w:hAnsi="Arial" w:cs="Arial"/>
          <w:spacing w:val="-1"/>
        </w:rPr>
        <w:t>i</w:t>
      </w:r>
      <w:r>
        <w:rPr>
          <w:rFonts w:ascii="Arial" w:eastAsia="Arial" w:hAnsi="Arial" w:cs="Arial"/>
        </w:rPr>
        <w:t>ed</w:t>
      </w:r>
      <w:r>
        <w:rPr>
          <w:rFonts w:ascii="Arial" w:eastAsia="Arial" w:hAnsi="Arial" w:cs="Arial"/>
          <w:spacing w:val="20"/>
        </w:rPr>
        <w:t xml:space="preserve"> </w:t>
      </w:r>
      <w:r>
        <w:rPr>
          <w:rFonts w:ascii="Arial" w:eastAsia="Arial" w:hAnsi="Arial" w:cs="Arial"/>
        </w:rPr>
        <w:t>out</w:t>
      </w:r>
      <w:r>
        <w:rPr>
          <w:rFonts w:ascii="Arial" w:eastAsia="Arial" w:hAnsi="Arial" w:cs="Arial"/>
          <w:spacing w:val="22"/>
        </w:rPr>
        <w:t xml:space="preserve"> </w:t>
      </w:r>
      <w:r>
        <w:rPr>
          <w:rFonts w:ascii="Arial" w:eastAsia="Arial" w:hAnsi="Arial" w:cs="Arial"/>
        </w:rPr>
        <w:t>at</w:t>
      </w:r>
      <w:r>
        <w:rPr>
          <w:rFonts w:ascii="Arial" w:eastAsia="Arial" w:hAnsi="Arial" w:cs="Arial"/>
          <w:spacing w:val="22"/>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g</w:t>
      </w:r>
      <w:r>
        <w:rPr>
          <w:rFonts w:ascii="Arial" w:eastAsia="Arial" w:hAnsi="Arial" w:cs="Arial"/>
        </w:rPr>
        <w:t>u</w:t>
      </w:r>
      <w:r>
        <w:rPr>
          <w:rFonts w:ascii="Arial" w:eastAsia="Arial" w:hAnsi="Arial" w:cs="Arial"/>
          <w:spacing w:val="-1"/>
        </w:rPr>
        <w:t>l</w:t>
      </w:r>
      <w:r>
        <w:rPr>
          <w:rFonts w:ascii="Arial" w:eastAsia="Arial" w:hAnsi="Arial" w:cs="Arial"/>
          <w:spacing w:val="-3"/>
        </w:rPr>
        <w:t>a</w:t>
      </w:r>
      <w:r>
        <w:rPr>
          <w:rFonts w:ascii="Arial" w:eastAsia="Arial" w:hAnsi="Arial" w:cs="Arial"/>
        </w:rPr>
        <w:t>r</w:t>
      </w:r>
      <w:r>
        <w:rPr>
          <w:rFonts w:ascii="Arial" w:eastAsia="Arial" w:hAnsi="Arial" w:cs="Arial"/>
          <w:spacing w:val="2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t</w:t>
      </w:r>
      <w:r>
        <w:rPr>
          <w:rFonts w:ascii="Arial" w:eastAsia="Arial" w:hAnsi="Arial" w:cs="Arial"/>
        </w:rPr>
        <w:t>e</w:t>
      </w:r>
      <w:r>
        <w:rPr>
          <w:rFonts w:ascii="Arial" w:eastAsia="Arial" w:hAnsi="Arial" w:cs="Arial"/>
          <w:spacing w:val="1"/>
        </w:rPr>
        <w:t>r</w:t>
      </w:r>
      <w:r>
        <w:rPr>
          <w:rFonts w:ascii="Arial" w:eastAsia="Arial" w:hAnsi="Arial" w:cs="Arial"/>
          <w:spacing w:val="-2"/>
        </w:rPr>
        <w:t>v</w:t>
      </w:r>
      <w:r>
        <w:rPr>
          <w:rFonts w:ascii="Arial" w:eastAsia="Arial" w:hAnsi="Arial" w:cs="Arial"/>
        </w:rPr>
        <w:t>a</w:t>
      </w:r>
      <w:r>
        <w:rPr>
          <w:rFonts w:ascii="Arial" w:eastAsia="Arial" w:hAnsi="Arial" w:cs="Arial"/>
          <w:spacing w:val="-1"/>
        </w:rPr>
        <w:t>l</w:t>
      </w:r>
      <w:r>
        <w:rPr>
          <w:rFonts w:ascii="Arial" w:eastAsia="Arial" w:hAnsi="Arial" w:cs="Arial"/>
        </w:rPr>
        <w:t>s</w:t>
      </w:r>
      <w:r>
        <w:rPr>
          <w:rFonts w:ascii="Arial" w:eastAsia="Arial" w:hAnsi="Arial" w:cs="Arial"/>
          <w:spacing w:val="20"/>
        </w:rPr>
        <w:t xml:space="preserve"> </w:t>
      </w:r>
      <w:r>
        <w:rPr>
          <w:rFonts w:ascii="Arial" w:eastAsia="Arial" w:hAnsi="Arial" w:cs="Arial"/>
        </w:rPr>
        <w:t>and</w:t>
      </w:r>
      <w:r>
        <w:rPr>
          <w:rFonts w:ascii="Arial" w:eastAsia="Arial" w:hAnsi="Arial" w:cs="Arial"/>
          <w:spacing w:val="20"/>
        </w:rPr>
        <w:t xml:space="preserve"> </w:t>
      </w:r>
      <w:r>
        <w:rPr>
          <w:rFonts w:ascii="Arial" w:eastAsia="Arial" w:hAnsi="Arial" w:cs="Arial"/>
          <w:spacing w:val="-1"/>
        </w:rPr>
        <w:t>i</w:t>
      </w:r>
      <w:r>
        <w:rPr>
          <w:rFonts w:ascii="Arial" w:eastAsia="Arial" w:hAnsi="Arial" w:cs="Arial"/>
        </w:rPr>
        <w:t>s pa</w:t>
      </w:r>
      <w:r>
        <w:rPr>
          <w:rFonts w:ascii="Arial" w:eastAsia="Arial" w:hAnsi="Arial" w:cs="Arial"/>
          <w:spacing w:val="1"/>
        </w:rPr>
        <w:t>r</w:t>
      </w:r>
      <w:r>
        <w:rPr>
          <w:rFonts w:ascii="Arial" w:eastAsia="Arial" w:hAnsi="Arial" w:cs="Arial"/>
        </w:rPr>
        <w:t>t</w:t>
      </w:r>
      <w:r>
        <w:rPr>
          <w:rFonts w:ascii="Arial" w:eastAsia="Arial" w:hAnsi="Arial" w:cs="Arial"/>
          <w:spacing w:val="4"/>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6"/>
        </w:rPr>
        <w:t xml:space="preserve"> </w:t>
      </w:r>
      <w:r>
        <w:rPr>
          <w:rFonts w:ascii="Arial" w:eastAsia="Arial" w:hAnsi="Arial" w:cs="Arial"/>
        </w:rPr>
        <w:t>a s</w:t>
      </w:r>
      <w:r>
        <w:rPr>
          <w:rFonts w:ascii="Arial" w:eastAsia="Arial" w:hAnsi="Arial" w:cs="Arial"/>
          <w:spacing w:val="-1"/>
        </w:rPr>
        <w:t>t</w:t>
      </w:r>
      <w:r>
        <w:rPr>
          <w:rFonts w:ascii="Arial" w:eastAsia="Arial" w:hAnsi="Arial" w:cs="Arial"/>
          <w:spacing w:val="1"/>
        </w:rPr>
        <w:t>r</w:t>
      </w:r>
      <w:r>
        <w:rPr>
          <w:rFonts w:ascii="Arial" w:eastAsia="Arial" w:hAnsi="Arial" w:cs="Arial"/>
        </w:rPr>
        <w:t>uc</w:t>
      </w:r>
      <w:r>
        <w:rPr>
          <w:rFonts w:ascii="Arial" w:eastAsia="Arial" w:hAnsi="Arial" w:cs="Arial"/>
          <w:spacing w:val="1"/>
        </w:rPr>
        <w:t>t</w:t>
      </w:r>
      <w:r>
        <w:rPr>
          <w:rFonts w:ascii="Arial" w:eastAsia="Arial" w:hAnsi="Arial" w:cs="Arial"/>
          <w:spacing w:val="-3"/>
        </w:rPr>
        <w:t>u</w:t>
      </w:r>
      <w:r>
        <w:rPr>
          <w:rFonts w:ascii="Arial" w:eastAsia="Arial" w:hAnsi="Arial" w:cs="Arial"/>
          <w:spacing w:val="1"/>
        </w:rPr>
        <w:t>r</w:t>
      </w:r>
      <w:r>
        <w:rPr>
          <w:rFonts w:ascii="Arial" w:eastAsia="Arial" w:hAnsi="Arial" w:cs="Arial"/>
        </w:rPr>
        <w:t>ed</w:t>
      </w:r>
      <w:r>
        <w:rPr>
          <w:rFonts w:ascii="Arial" w:eastAsia="Arial" w:hAnsi="Arial" w:cs="Arial"/>
          <w:spacing w:val="3"/>
        </w:rPr>
        <w:t xml:space="preserve"> </w:t>
      </w:r>
      <w:r>
        <w:rPr>
          <w:rFonts w:ascii="Arial" w:eastAsia="Arial" w:hAnsi="Arial" w:cs="Arial"/>
          <w:spacing w:val="-1"/>
        </w:rPr>
        <w:t>t</w:t>
      </w:r>
      <w:r>
        <w:rPr>
          <w:rFonts w:ascii="Arial" w:eastAsia="Arial" w:hAnsi="Arial" w:cs="Arial"/>
          <w:spacing w:val="1"/>
        </w:rPr>
        <w: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5"/>
        </w:rPr>
        <w:t xml:space="preserve"> </w:t>
      </w:r>
      <w:r>
        <w:rPr>
          <w:rFonts w:ascii="Arial" w:eastAsia="Arial" w:hAnsi="Arial" w:cs="Arial"/>
        </w:rPr>
        <w:t>p</w:t>
      </w:r>
      <w:r>
        <w:rPr>
          <w:rFonts w:ascii="Arial" w:eastAsia="Arial" w:hAnsi="Arial" w:cs="Arial"/>
          <w:spacing w:val="1"/>
        </w:rPr>
        <w:t>r</w:t>
      </w:r>
      <w:r>
        <w:rPr>
          <w:rFonts w:ascii="Arial" w:eastAsia="Arial" w:hAnsi="Arial" w:cs="Arial"/>
          <w:spacing w:val="-3"/>
        </w:rPr>
        <w:t>o</w:t>
      </w:r>
      <w:r>
        <w:rPr>
          <w:rFonts w:ascii="Arial" w:eastAsia="Arial" w:hAnsi="Arial" w:cs="Arial"/>
        </w:rPr>
        <w:t>g</w:t>
      </w:r>
      <w:r>
        <w:rPr>
          <w:rFonts w:ascii="Arial" w:eastAsia="Arial" w:hAnsi="Arial" w:cs="Arial"/>
          <w:spacing w:val="1"/>
        </w:rPr>
        <w:t>r</w:t>
      </w:r>
      <w:r>
        <w:rPr>
          <w:rFonts w:ascii="Arial" w:eastAsia="Arial" w:hAnsi="Arial" w:cs="Arial"/>
        </w:rPr>
        <w:t>a</w:t>
      </w:r>
      <w:r>
        <w:rPr>
          <w:rFonts w:ascii="Arial" w:eastAsia="Arial" w:hAnsi="Arial" w:cs="Arial"/>
          <w:spacing w:val="-2"/>
        </w:rPr>
        <w:t>m</w:t>
      </w:r>
      <w:r>
        <w:rPr>
          <w:rFonts w:ascii="Arial" w:eastAsia="Arial" w:hAnsi="Arial" w:cs="Arial"/>
          <w:spacing w:val="1"/>
        </w:rPr>
        <w:t>m</w:t>
      </w:r>
      <w:r>
        <w:rPr>
          <w:rFonts w:ascii="Arial" w:eastAsia="Arial" w:hAnsi="Arial" w:cs="Arial"/>
        </w:rPr>
        <w:t>e</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3"/>
        </w:rPr>
        <w:t>e</w:t>
      </w:r>
      <w:r>
        <w:rPr>
          <w:rFonts w:ascii="Arial" w:eastAsia="Arial" w:hAnsi="Arial" w:cs="Arial"/>
          <w:spacing w:val="1"/>
        </w:rPr>
        <w:t>r</w:t>
      </w:r>
      <w:r>
        <w:rPr>
          <w:rFonts w:ascii="Arial" w:eastAsia="Arial" w:hAnsi="Arial" w:cs="Arial"/>
        </w:rPr>
        <w:t>eby</w:t>
      </w:r>
      <w:r>
        <w:rPr>
          <w:rFonts w:ascii="Arial" w:eastAsia="Arial" w:hAnsi="Arial" w:cs="Arial"/>
          <w:spacing w:val="1"/>
        </w:rPr>
        <w:t xml:space="preserve"> </w:t>
      </w:r>
      <w:r>
        <w:rPr>
          <w:rFonts w:ascii="Arial" w:eastAsia="Arial" w:hAnsi="Arial" w:cs="Arial"/>
        </w:rPr>
        <w:t>enab</w:t>
      </w:r>
      <w:r>
        <w:rPr>
          <w:rFonts w:ascii="Arial" w:eastAsia="Arial" w:hAnsi="Arial" w:cs="Arial"/>
          <w:spacing w:val="-1"/>
        </w:rPr>
        <w:t>li</w:t>
      </w:r>
      <w:r>
        <w:rPr>
          <w:rFonts w:ascii="Arial" w:eastAsia="Arial" w:hAnsi="Arial" w:cs="Arial"/>
        </w:rPr>
        <w:t>ng</w:t>
      </w:r>
      <w:r>
        <w:rPr>
          <w:rFonts w:ascii="Arial" w:eastAsia="Arial" w:hAnsi="Arial" w:cs="Arial"/>
          <w:spacing w:val="5"/>
        </w:rPr>
        <w:t xml:space="preserve"> </w:t>
      </w:r>
      <w:r>
        <w:rPr>
          <w:rFonts w:ascii="Arial" w:eastAsia="Arial" w:hAnsi="Arial" w:cs="Arial"/>
        </w:rPr>
        <w:t>con</w:t>
      </w:r>
      <w:r>
        <w:rPr>
          <w:rFonts w:ascii="Arial" w:eastAsia="Arial" w:hAnsi="Arial" w:cs="Arial"/>
          <w:spacing w:val="1"/>
        </w:rPr>
        <w:t>t</w:t>
      </w:r>
      <w:r>
        <w:rPr>
          <w:rFonts w:ascii="Arial" w:eastAsia="Arial" w:hAnsi="Arial" w:cs="Arial"/>
          <w:spacing w:val="-1"/>
        </w:rPr>
        <w:t>i</w:t>
      </w:r>
      <w:r>
        <w:rPr>
          <w:rFonts w:ascii="Arial" w:eastAsia="Arial" w:hAnsi="Arial" w:cs="Arial"/>
        </w:rPr>
        <w:t>nual</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r</w:t>
      </w:r>
      <w:r>
        <w:rPr>
          <w:rFonts w:ascii="Arial" w:eastAsia="Arial" w:hAnsi="Arial" w:cs="Arial"/>
          <w:spacing w:val="-3"/>
        </w:rPr>
        <w:t>o</w:t>
      </w:r>
      <w:r>
        <w:rPr>
          <w:rFonts w:ascii="Arial" w:eastAsia="Arial" w:hAnsi="Arial" w:cs="Arial"/>
          <w:spacing w:val="3"/>
        </w:rPr>
        <w:t>f</w:t>
      </w:r>
      <w:r>
        <w:rPr>
          <w:rFonts w:ascii="Arial" w:eastAsia="Arial" w:hAnsi="Arial" w:cs="Arial"/>
        </w:rPr>
        <w:t>ess</w:t>
      </w:r>
      <w:r>
        <w:rPr>
          <w:rFonts w:ascii="Arial" w:eastAsia="Arial" w:hAnsi="Arial" w:cs="Arial"/>
          <w:spacing w:val="-1"/>
        </w:rPr>
        <w:t>i</w:t>
      </w:r>
      <w:r>
        <w:rPr>
          <w:rFonts w:ascii="Arial" w:eastAsia="Arial" w:hAnsi="Arial" w:cs="Arial"/>
        </w:rPr>
        <w:t>on</w:t>
      </w:r>
      <w:r>
        <w:rPr>
          <w:rFonts w:ascii="Arial" w:eastAsia="Arial" w:hAnsi="Arial" w:cs="Arial"/>
          <w:spacing w:val="-3"/>
        </w:rPr>
        <w:t>a</w:t>
      </w:r>
      <w:r>
        <w:rPr>
          <w:rFonts w:ascii="Arial" w:eastAsia="Arial" w:hAnsi="Arial" w:cs="Arial"/>
        </w:rPr>
        <w:t>l de</w:t>
      </w:r>
      <w:r>
        <w:rPr>
          <w:rFonts w:ascii="Arial" w:eastAsia="Arial" w:hAnsi="Arial" w:cs="Arial"/>
          <w:spacing w:val="-2"/>
        </w:rPr>
        <w:t>v</w:t>
      </w:r>
      <w:r>
        <w:rPr>
          <w:rFonts w:ascii="Arial" w:eastAsia="Arial" w:hAnsi="Arial" w:cs="Arial"/>
        </w:rPr>
        <w:t>e</w:t>
      </w:r>
      <w:r>
        <w:rPr>
          <w:rFonts w:ascii="Arial" w:eastAsia="Arial" w:hAnsi="Arial" w:cs="Arial"/>
          <w:spacing w:val="-1"/>
        </w:rPr>
        <w:t>l</w:t>
      </w:r>
      <w:r>
        <w:rPr>
          <w:rFonts w:ascii="Arial" w:eastAsia="Arial" w:hAnsi="Arial" w:cs="Arial"/>
        </w:rPr>
        <w:t>op</w:t>
      </w:r>
      <w:r>
        <w:rPr>
          <w:rFonts w:ascii="Arial" w:eastAsia="Arial" w:hAnsi="Arial" w:cs="Arial"/>
          <w:spacing w:val="1"/>
        </w:rPr>
        <w:t>m</w:t>
      </w:r>
      <w:r>
        <w:rPr>
          <w:rFonts w:ascii="Arial" w:eastAsia="Arial" w:hAnsi="Arial" w:cs="Arial"/>
        </w:rPr>
        <w:t>ent</w:t>
      </w:r>
      <w:r>
        <w:rPr>
          <w:rFonts w:ascii="Arial" w:eastAsia="Arial" w:hAnsi="Arial" w:cs="Arial"/>
          <w:spacing w:val="2"/>
        </w:rPr>
        <w:t xml:space="preserve"> </w:t>
      </w:r>
      <w:r>
        <w:rPr>
          <w:rFonts w:ascii="Arial" w:eastAsia="Arial" w:hAnsi="Arial" w:cs="Arial"/>
        </w:rPr>
        <w:t>and</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esu</w:t>
      </w:r>
      <w:r>
        <w:rPr>
          <w:rFonts w:ascii="Arial" w:eastAsia="Arial" w:hAnsi="Arial" w:cs="Arial"/>
          <w:spacing w:val="-1"/>
        </w:rPr>
        <w:t>l</w:t>
      </w:r>
      <w:r>
        <w:rPr>
          <w:rFonts w:ascii="Arial" w:eastAsia="Arial" w:hAnsi="Arial" w:cs="Arial"/>
          <w:spacing w:val="1"/>
        </w:rPr>
        <w:t>t</w:t>
      </w:r>
      <w:r>
        <w:rPr>
          <w:rFonts w:ascii="Arial" w:eastAsia="Arial" w:hAnsi="Arial" w:cs="Arial"/>
          <w:spacing w:val="-4"/>
        </w:rPr>
        <w:t>i</w:t>
      </w:r>
      <w:r>
        <w:rPr>
          <w:rFonts w:ascii="Arial" w:eastAsia="Arial" w:hAnsi="Arial" w:cs="Arial"/>
        </w:rPr>
        <w:t>ng</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a</w:t>
      </w:r>
      <w:r>
        <w:rPr>
          <w:rFonts w:ascii="Arial" w:eastAsia="Arial" w:hAnsi="Arial" w:cs="Arial"/>
          <w:spacing w:val="-1"/>
        </w:rPr>
        <w:t>i</w:t>
      </w:r>
      <w:r>
        <w:rPr>
          <w:rFonts w:ascii="Arial" w:eastAsia="Arial" w:hAnsi="Arial" w:cs="Arial"/>
          <w:spacing w:val="-3"/>
        </w:rPr>
        <w:t>n</w:t>
      </w:r>
      <w:r>
        <w:rPr>
          <w:rFonts w:ascii="Arial" w:eastAsia="Arial" w:hAnsi="Arial" w:cs="Arial"/>
          <w:spacing w:val="1"/>
        </w:rPr>
        <w:t>t</w:t>
      </w:r>
      <w:r>
        <w:rPr>
          <w:rFonts w:ascii="Arial" w:eastAsia="Arial" w:hAnsi="Arial" w:cs="Arial"/>
        </w:rPr>
        <w:t>enance</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S</w:t>
      </w:r>
      <w:r>
        <w:rPr>
          <w:rFonts w:ascii="Arial" w:eastAsia="Arial" w:hAnsi="Arial" w:cs="Arial"/>
          <w:spacing w:val="-4"/>
        </w:rPr>
        <w:t xml:space="preserve"> </w:t>
      </w:r>
      <w:r>
        <w:rPr>
          <w:rFonts w:ascii="Arial" w:eastAsia="Arial" w:hAnsi="Arial" w:cs="Arial"/>
          <w:spacing w:val="2"/>
        </w:rPr>
        <w:t>q</w:t>
      </w:r>
      <w:r>
        <w:rPr>
          <w:rFonts w:ascii="Arial" w:eastAsia="Arial" w:hAnsi="Arial" w:cs="Arial"/>
        </w:rPr>
        <w:t>ua</w:t>
      </w:r>
      <w:r>
        <w:rPr>
          <w:rFonts w:ascii="Arial" w:eastAsia="Arial" w:hAnsi="Arial" w:cs="Arial"/>
          <w:spacing w:val="-1"/>
        </w:rPr>
        <w:t>l</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ca</w:t>
      </w:r>
      <w:r>
        <w:rPr>
          <w:rFonts w:ascii="Arial" w:eastAsia="Arial" w:hAnsi="Arial" w:cs="Arial"/>
          <w:spacing w:val="1"/>
        </w:rPr>
        <w:t>t</w:t>
      </w:r>
      <w:r>
        <w:rPr>
          <w:rFonts w:ascii="Arial" w:eastAsia="Arial" w:hAnsi="Arial" w:cs="Arial"/>
          <w:spacing w:val="-1"/>
        </w:rPr>
        <w:t>i</w:t>
      </w:r>
      <w:r>
        <w:rPr>
          <w:rFonts w:ascii="Arial" w:eastAsia="Arial" w:hAnsi="Arial" w:cs="Arial"/>
        </w:rPr>
        <w:t>on.</w:t>
      </w:r>
    </w:p>
    <w:p w:rsidR="000A5570" w:rsidRDefault="00071E95">
      <w:pPr>
        <w:spacing w:before="70" w:after="0" w:line="240" w:lineRule="auto"/>
        <w:ind w:left="658" w:right="-20"/>
        <w:rPr>
          <w:rFonts w:ascii="Arial" w:eastAsia="Arial" w:hAnsi="Arial" w:cs="Arial"/>
        </w:rPr>
      </w:pPr>
      <w:r>
        <w:pict>
          <v:group id="_x0000_s1623" style="position:absolute;left:0;text-align:left;margin-left:88.4pt;margin-top:18.95pt;width:450.65pt;height:27.05pt;z-index:-251681280;mso-position-horizontal-relative:page" coordorigin="1768,379" coordsize="9013,541">
            <v:group id="_x0000_s1626" style="position:absolute;left:1778;top:389;width:8993;height:269" coordorigin="1778,389" coordsize="8993,269">
              <v:shape id="_x0000_s1627" style="position:absolute;left:1778;top:389;width:8993;height:269" coordorigin="1778,389" coordsize="8993,269" path="m1778,658r8993,l10771,389r-8993,l1778,658e" fillcolor="aqua" stroked="f">
                <v:path arrowok="t"/>
              </v:shape>
            </v:group>
            <v:group id="_x0000_s1624" style="position:absolute;left:2138;top:658;width:7584;height:252" coordorigin="2138,658" coordsize="7584,252">
              <v:shape id="_x0000_s1625" style="position:absolute;left:2138;top:658;width:7584;height:252" coordorigin="2138,658" coordsize="7584,252" path="m2138,910r7584,l9722,658r-7584,l2138,910e" fillcolor="aqua" stroked="f">
                <v:path arrowok="t"/>
              </v:shape>
            </v:group>
            <w10:wrap anchorx="page"/>
          </v:group>
        </w:pict>
      </w:r>
      <w:r w:rsidR="00863EB5">
        <w:rPr>
          <w:rFonts w:ascii="Times New Roman" w:eastAsia="Times New Roman" w:hAnsi="Times New Roman" w:cs="Times New Roman"/>
          <w:w w:val="131"/>
          <w:highlight w:val="cyan"/>
        </w:rPr>
        <w:t xml:space="preserve">•  </w:t>
      </w:r>
      <w:r w:rsidR="00863EB5">
        <w:rPr>
          <w:rFonts w:ascii="Times New Roman" w:eastAsia="Times New Roman" w:hAnsi="Times New Roman" w:cs="Times New Roman"/>
          <w:spacing w:val="42"/>
          <w:w w:val="131"/>
          <w:highlight w:val="cyan"/>
        </w:rPr>
        <w:t xml:space="preserve"> </w:t>
      </w:r>
      <w:r w:rsidR="00863EB5">
        <w:rPr>
          <w:rFonts w:ascii="Arial" w:eastAsia="Arial" w:hAnsi="Arial" w:cs="Arial"/>
          <w:b/>
          <w:bCs/>
          <w:spacing w:val="-1"/>
          <w:highlight w:val="cyan"/>
        </w:rPr>
        <w:t>R</w:t>
      </w:r>
      <w:r w:rsidR="00863EB5">
        <w:rPr>
          <w:rFonts w:ascii="Arial" w:eastAsia="Arial" w:hAnsi="Arial" w:cs="Arial"/>
          <w:b/>
          <w:bCs/>
          <w:highlight w:val="cyan"/>
        </w:rPr>
        <w:t>e</w:t>
      </w:r>
      <w:r w:rsidR="00863EB5">
        <w:rPr>
          <w:rFonts w:ascii="Arial" w:eastAsia="Arial" w:hAnsi="Arial" w:cs="Arial"/>
          <w:b/>
          <w:bCs/>
          <w:spacing w:val="1"/>
          <w:highlight w:val="cyan"/>
        </w:rPr>
        <w:t>f</w:t>
      </w:r>
      <w:r w:rsidR="00863EB5">
        <w:rPr>
          <w:rFonts w:ascii="Arial" w:eastAsia="Arial" w:hAnsi="Arial" w:cs="Arial"/>
          <w:b/>
          <w:bCs/>
          <w:highlight w:val="cyan"/>
        </w:rPr>
        <w:t xml:space="preserve">resher </w:t>
      </w:r>
      <w:r w:rsidR="00863EB5">
        <w:rPr>
          <w:rFonts w:ascii="Arial" w:eastAsia="Arial" w:hAnsi="Arial" w:cs="Arial"/>
          <w:b/>
          <w:bCs/>
          <w:spacing w:val="1"/>
          <w:highlight w:val="cyan"/>
        </w:rPr>
        <w:t>t</w:t>
      </w:r>
      <w:r w:rsidR="00863EB5">
        <w:rPr>
          <w:rFonts w:ascii="Arial" w:eastAsia="Arial" w:hAnsi="Arial" w:cs="Arial"/>
          <w:b/>
          <w:bCs/>
          <w:highlight w:val="cyan"/>
        </w:rPr>
        <w:t>r</w:t>
      </w:r>
      <w:r w:rsidR="00863EB5">
        <w:rPr>
          <w:rFonts w:ascii="Arial" w:eastAsia="Arial" w:hAnsi="Arial" w:cs="Arial"/>
          <w:b/>
          <w:bCs/>
          <w:spacing w:val="-3"/>
          <w:highlight w:val="cyan"/>
        </w:rPr>
        <w:t>a</w:t>
      </w:r>
      <w:r w:rsidR="00863EB5">
        <w:rPr>
          <w:rFonts w:ascii="Arial" w:eastAsia="Arial" w:hAnsi="Arial" w:cs="Arial"/>
          <w:b/>
          <w:bCs/>
          <w:spacing w:val="1"/>
          <w:highlight w:val="cyan"/>
        </w:rPr>
        <w:t>i</w:t>
      </w:r>
      <w:r w:rsidR="00863EB5">
        <w:rPr>
          <w:rFonts w:ascii="Arial" w:eastAsia="Arial" w:hAnsi="Arial" w:cs="Arial"/>
          <w:b/>
          <w:bCs/>
          <w:highlight w:val="cyan"/>
        </w:rPr>
        <w:t>n</w:t>
      </w:r>
      <w:r w:rsidR="00863EB5">
        <w:rPr>
          <w:rFonts w:ascii="Arial" w:eastAsia="Arial" w:hAnsi="Arial" w:cs="Arial"/>
          <w:b/>
          <w:bCs/>
          <w:spacing w:val="1"/>
          <w:highlight w:val="cyan"/>
        </w:rPr>
        <w:t>i</w:t>
      </w:r>
      <w:r w:rsidR="00863EB5">
        <w:rPr>
          <w:rFonts w:ascii="Arial" w:eastAsia="Arial" w:hAnsi="Arial" w:cs="Arial"/>
          <w:b/>
          <w:bCs/>
          <w:highlight w:val="cyan"/>
        </w:rPr>
        <w:t>ng</w:t>
      </w:r>
      <w:r w:rsidR="00863EB5">
        <w:rPr>
          <w:rFonts w:ascii="Arial" w:eastAsia="Arial" w:hAnsi="Arial" w:cs="Arial"/>
          <w:b/>
          <w:bCs/>
          <w:spacing w:val="-1"/>
          <w:highlight w:val="cyan"/>
        </w:rPr>
        <w:t xml:space="preserve"> </w:t>
      </w:r>
      <w:r w:rsidR="00863EB5">
        <w:rPr>
          <w:rFonts w:ascii="Arial" w:eastAsia="Arial" w:hAnsi="Arial" w:cs="Arial"/>
          <w:spacing w:val="-1"/>
          <w:highlight w:val="cyan"/>
        </w:rPr>
        <w:t>i</w:t>
      </w:r>
      <w:r w:rsidR="00863EB5">
        <w:rPr>
          <w:rFonts w:ascii="Arial" w:eastAsia="Arial" w:hAnsi="Arial" w:cs="Arial"/>
          <w:highlight w:val="cyan"/>
        </w:rPr>
        <w:t>s</w:t>
      </w:r>
      <w:r w:rsidR="00863EB5">
        <w:rPr>
          <w:rFonts w:ascii="Arial" w:eastAsia="Arial" w:hAnsi="Arial" w:cs="Arial"/>
          <w:spacing w:val="-1"/>
          <w:highlight w:val="cyan"/>
        </w:rPr>
        <w:t xml:space="preserve"> </w:t>
      </w:r>
      <w:r w:rsidR="00863EB5">
        <w:rPr>
          <w:rFonts w:ascii="Arial" w:eastAsia="Arial" w:hAnsi="Arial" w:cs="Arial"/>
          <w:spacing w:val="1"/>
          <w:highlight w:val="cyan"/>
        </w:rPr>
        <w:t>t</w:t>
      </w:r>
      <w:r w:rsidR="00863EB5">
        <w:rPr>
          <w:rFonts w:ascii="Arial" w:eastAsia="Arial" w:hAnsi="Arial" w:cs="Arial"/>
          <w:spacing w:val="-3"/>
          <w:highlight w:val="cyan"/>
        </w:rPr>
        <w:t>he</w:t>
      </w:r>
    </w:p>
    <w:p w:rsidR="000A5570" w:rsidRDefault="00071E95">
      <w:pPr>
        <w:tabs>
          <w:tab w:val="left" w:pos="1060"/>
        </w:tabs>
        <w:spacing w:before="77" w:after="0" w:line="240" w:lineRule="auto"/>
        <w:ind w:left="1018" w:right="100" w:hanging="360"/>
        <w:jc w:val="both"/>
        <w:rPr>
          <w:rFonts w:ascii="Arial" w:eastAsia="Arial" w:hAnsi="Arial" w:cs="Arial"/>
        </w:rPr>
      </w:pPr>
      <w:r>
        <w:pict>
          <v:group id="_x0000_s1616" style="position:absolute;left:0;text-align:left;margin-left:88.4pt;margin-top:31.8pt;width:450.65pt;height:39.65pt;z-index:-251680256;mso-position-horizontal-relative:page" coordorigin="1768,636" coordsize="9013,793">
            <v:group id="_x0000_s1621" style="position:absolute;left:1778;top:646;width:8993;height:269" coordorigin="1778,646" coordsize="8993,269">
              <v:shape id="_x0000_s1622" style="position:absolute;left:1778;top:646;width:8993;height:269" coordorigin="1778,646" coordsize="8993,269" path="m1778,915r8993,l10771,646r-8993,l1778,915e" fillcolor="aqua" stroked="f">
                <v:path arrowok="t"/>
              </v:shape>
            </v:group>
            <v:group id="_x0000_s1619" style="position:absolute;left:2138;top:915;width:8633;height:252" coordorigin="2138,915" coordsize="8633,252">
              <v:shape id="_x0000_s1620" style="position:absolute;left:2138;top:915;width:8633;height:252" coordorigin="2138,915" coordsize="8633,252" path="m2138,1167r8633,l10771,915r-8633,l2138,1167e" fillcolor="aqua" stroked="f">
                <v:path arrowok="t"/>
              </v:shape>
            </v:group>
            <v:group id="_x0000_s1617" style="position:absolute;left:2138;top:1167;width:7754;height:252" coordorigin="2138,1167" coordsize="7754,252">
              <v:shape id="_x0000_s1618" style="position:absolute;left:2138;top:1167;width:7754;height:252" coordorigin="2138,1167" coordsize="7754,252" path="m2138,1419r7755,l9893,1167r-7755,l2138,1419e" fillcolor="aqua" stroked="f">
                <v:path arrowok="t"/>
              </v:shape>
            </v:group>
            <w10:wrap anchorx="page"/>
          </v:group>
        </w:pict>
      </w:r>
      <w:r w:rsidR="00863EB5">
        <w:rPr>
          <w:rFonts w:ascii="Times New Roman" w:eastAsia="Times New Roman" w:hAnsi="Times New Roman" w:cs="Times New Roman"/>
          <w:w w:val="131"/>
        </w:rPr>
        <w:t>•</w:t>
      </w:r>
      <w:r w:rsidR="00863EB5">
        <w:rPr>
          <w:rFonts w:ascii="Times New Roman" w:eastAsia="Times New Roman" w:hAnsi="Times New Roman" w:cs="Times New Roman"/>
        </w:rPr>
        <w:tab/>
      </w:r>
      <w:r w:rsidR="00863EB5">
        <w:rPr>
          <w:rFonts w:ascii="Times New Roman" w:eastAsia="Times New Roman" w:hAnsi="Times New Roman" w:cs="Times New Roman"/>
        </w:rPr>
        <w:tab/>
      </w:r>
      <w:r w:rsidR="00863EB5">
        <w:rPr>
          <w:rFonts w:ascii="Arial" w:eastAsia="Arial" w:hAnsi="Arial" w:cs="Arial"/>
          <w:spacing w:val="1"/>
        </w:rPr>
        <w:t>tr</w:t>
      </w:r>
      <w:r w:rsidR="00863EB5">
        <w:rPr>
          <w:rFonts w:ascii="Arial" w:eastAsia="Arial" w:hAnsi="Arial" w:cs="Arial"/>
        </w:rPr>
        <w:t>a</w:t>
      </w:r>
      <w:r w:rsidR="00863EB5">
        <w:rPr>
          <w:rFonts w:ascii="Arial" w:eastAsia="Arial" w:hAnsi="Arial" w:cs="Arial"/>
          <w:spacing w:val="-1"/>
        </w:rPr>
        <w:t>i</w:t>
      </w:r>
      <w:r w:rsidR="00863EB5">
        <w:rPr>
          <w:rFonts w:ascii="Arial" w:eastAsia="Arial" w:hAnsi="Arial" w:cs="Arial"/>
        </w:rPr>
        <w:t>n</w:t>
      </w:r>
      <w:r w:rsidR="00863EB5">
        <w:rPr>
          <w:rFonts w:ascii="Arial" w:eastAsia="Arial" w:hAnsi="Arial" w:cs="Arial"/>
          <w:spacing w:val="-1"/>
        </w:rPr>
        <w:t>i</w:t>
      </w:r>
      <w:r w:rsidR="00863EB5">
        <w:rPr>
          <w:rFonts w:ascii="Arial" w:eastAsia="Arial" w:hAnsi="Arial" w:cs="Arial"/>
        </w:rPr>
        <w:t>ng</w:t>
      </w:r>
      <w:r w:rsidR="00863EB5">
        <w:rPr>
          <w:rFonts w:ascii="Arial" w:eastAsia="Arial" w:hAnsi="Arial" w:cs="Arial"/>
          <w:spacing w:val="58"/>
        </w:rPr>
        <w:t xml:space="preserve"> </w:t>
      </w:r>
      <w:r w:rsidR="00863EB5">
        <w:rPr>
          <w:rFonts w:ascii="Arial" w:eastAsia="Arial" w:hAnsi="Arial" w:cs="Arial"/>
        </w:rPr>
        <w:t>ca</w:t>
      </w:r>
      <w:r w:rsidR="00863EB5">
        <w:rPr>
          <w:rFonts w:ascii="Arial" w:eastAsia="Arial" w:hAnsi="Arial" w:cs="Arial"/>
          <w:spacing w:val="-2"/>
        </w:rPr>
        <w:t>r</w:t>
      </w:r>
      <w:r w:rsidR="00863EB5">
        <w:rPr>
          <w:rFonts w:ascii="Arial" w:eastAsia="Arial" w:hAnsi="Arial" w:cs="Arial"/>
          <w:spacing w:val="1"/>
        </w:rPr>
        <w:t>r</w:t>
      </w:r>
      <w:r w:rsidR="00863EB5">
        <w:rPr>
          <w:rFonts w:ascii="Arial" w:eastAsia="Arial" w:hAnsi="Arial" w:cs="Arial"/>
          <w:spacing w:val="-1"/>
        </w:rPr>
        <w:t>i</w:t>
      </w:r>
      <w:r w:rsidR="00863EB5">
        <w:rPr>
          <w:rFonts w:ascii="Arial" w:eastAsia="Arial" w:hAnsi="Arial" w:cs="Arial"/>
        </w:rPr>
        <w:t>ed</w:t>
      </w:r>
      <w:r w:rsidR="00863EB5">
        <w:rPr>
          <w:rFonts w:ascii="Arial" w:eastAsia="Arial" w:hAnsi="Arial" w:cs="Arial"/>
          <w:spacing w:val="56"/>
        </w:rPr>
        <w:t xml:space="preserve"> </w:t>
      </w:r>
      <w:r w:rsidR="00863EB5">
        <w:rPr>
          <w:rFonts w:ascii="Arial" w:eastAsia="Arial" w:hAnsi="Arial" w:cs="Arial"/>
        </w:rPr>
        <w:t>out</w:t>
      </w:r>
      <w:r w:rsidR="00863EB5">
        <w:rPr>
          <w:rFonts w:ascii="Arial" w:eastAsia="Arial" w:hAnsi="Arial" w:cs="Arial"/>
          <w:spacing w:val="57"/>
        </w:rPr>
        <w:t xml:space="preserve"> </w:t>
      </w:r>
      <w:r w:rsidR="00863EB5">
        <w:rPr>
          <w:rFonts w:ascii="Arial" w:eastAsia="Arial" w:hAnsi="Arial" w:cs="Arial"/>
          <w:spacing w:val="1"/>
        </w:rPr>
        <w:t>t</w:t>
      </w:r>
      <w:r w:rsidR="00863EB5">
        <w:rPr>
          <w:rFonts w:ascii="Arial" w:eastAsia="Arial" w:hAnsi="Arial" w:cs="Arial"/>
        </w:rPr>
        <w:t>o</w:t>
      </w:r>
      <w:r w:rsidR="00863EB5">
        <w:rPr>
          <w:rFonts w:ascii="Arial" w:eastAsia="Arial" w:hAnsi="Arial" w:cs="Arial"/>
          <w:spacing w:val="56"/>
        </w:rPr>
        <w:t xml:space="preserve"> </w:t>
      </w:r>
      <w:r w:rsidR="00863EB5">
        <w:rPr>
          <w:rFonts w:ascii="Arial" w:eastAsia="Arial" w:hAnsi="Arial" w:cs="Arial"/>
          <w:spacing w:val="1"/>
        </w:rPr>
        <w:t>m</w:t>
      </w:r>
      <w:r w:rsidR="00863EB5">
        <w:rPr>
          <w:rFonts w:ascii="Arial" w:eastAsia="Arial" w:hAnsi="Arial" w:cs="Arial"/>
        </w:rPr>
        <w:t>a</w:t>
      </w:r>
      <w:r w:rsidR="00863EB5">
        <w:rPr>
          <w:rFonts w:ascii="Arial" w:eastAsia="Arial" w:hAnsi="Arial" w:cs="Arial"/>
          <w:spacing w:val="-1"/>
        </w:rPr>
        <w:t>i</w:t>
      </w:r>
      <w:r w:rsidR="00863EB5">
        <w:rPr>
          <w:rFonts w:ascii="Arial" w:eastAsia="Arial" w:hAnsi="Arial" w:cs="Arial"/>
        </w:rPr>
        <w:t>n</w:t>
      </w:r>
      <w:r w:rsidR="00863EB5">
        <w:rPr>
          <w:rFonts w:ascii="Arial" w:eastAsia="Arial" w:hAnsi="Arial" w:cs="Arial"/>
          <w:spacing w:val="1"/>
        </w:rPr>
        <w:t>t</w:t>
      </w:r>
      <w:r w:rsidR="00863EB5">
        <w:rPr>
          <w:rFonts w:ascii="Arial" w:eastAsia="Arial" w:hAnsi="Arial" w:cs="Arial"/>
        </w:rPr>
        <w:t>a</w:t>
      </w:r>
      <w:r w:rsidR="00863EB5">
        <w:rPr>
          <w:rFonts w:ascii="Arial" w:eastAsia="Arial" w:hAnsi="Arial" w:cs="Arial"/>
          <w:spacing w:val="-1"/>
        </w:rPr>
        <w:t>i</w:t>
      </w:r>
      <w:r w:rsidR="00863EB5">
        <w:rPr>
          <w:rFonts w:ascii="Arial" w:eastAsia="Arial" w:hAnsi="Arial" w:cs="Arial"/>
        </w:rPr>
        <w:t>n</w:t>
      </w:r>
      <w:r w:rsidR="00863EB5">
        <w:rPr>
          <w:rFonts w:ascii="Arial" w:eastAsia="Arial" w:hAnsi="Arial" w:cs="Arial"/>
          <w:spacing w:val="56"/>
        </w:rPr>
        <w:t xml:space="preserve"> </w:t>
      </w:r>
      <w:r w:rsidR="00863EB5">
        <w:rPr>
          <w:rFonts w:ascii="Arial" w:eastAsia="Arial" w:hAnsi="Arial" w:cs="Arial"/>
        </w:rPr>
        <w:t>a</w:t>
      </w:r>
      <w:r w:rsidR="00863EB5">
        <w:rPr>
          <w:rFonts w:ascii="Arial" w:eastAsia="Arial" w:hAnsi="Arial" w:cs="Arial"/>
          <w:spacing w:val="56"/>
        </w:rPr>
        <w:t xml:space="preserve"> </w:t>
      </w:r>
      <w:r w:rsidR="00863EB5">
        <w:rPr>
          <w:rFonts w:ascii="Arial" w:eastAsia="Arial" w:hAnsi="Arial" w:cs="Arial"/>
        </w:rPr>
        <w:t>ce</w:t>
      </w:r>
      <w:r w:rsidR="00863EB5">
        <w:rPr>
          <w:rFonts w:ascii="Arial" w:eastAsia="Arial" w:hAnsi="Arial" w:cs="Arial"/>
          <w:spacing w:val="1"/>
        </w:rPr>
        <w:t>rt</w:t>
      </w:r>
      <w:r w:rsidR="00863EB5">
        <w:rPr>
          <w:rFonts w:ascii="Arial" w:eastAsia="Arial" w:hAnsi="Arial" w:cs="Arial"/>
        </w:rPr>
        <w:t>a</w:t>
      </w:r>
      <w:r w:rsidR="00863EB5">
        <w:rPr>
          <w:rFonts w:ascii="Arial" w:eastAsia="Arial" w:hAnsi="Arial" w:cs="Arial"/>
          <w:spacing w:val="-1"/>
        </w:rPr>
        <w:t>i</w:t>
      </w:r>
      <w:r w:rsidR="00863EB5">
        <w:rPr>
          <w:rFonts w:ascii="Arial" w:eastAsia="Arial" w:hAnsi="Arial" w:cs="Arial"/>
        </w:rPr>
        <w:t>n</w:t>
      </w:r>
      <w:r w:rsidR="00863EB5">
        <w:rPr>
          <w:rFonts w:ascii="Arial" w:eastAsia="Arial" w:hAnsi="Arial" w:cs="Arial"/>
          <w:spacing w:val="56"/>
        </w:rPr>
        <w:t xml:space="preserve"> </w:t>
      </w:r>
      <w:r w:rsidR="00863EB5">
        <w:rPr>
          <w:rFonts w:ascii="Arial" w:eastAsia="Arial" w:hAnsi="Arial" w:cs="Arial"/>
          <w:spacing w:val="-1"/>
        </w:rPr>
        <w:t>l</w:t>
      </w:r>
      <w:r w:rsidR="00863EB5">
        <w:rPr>
          <w:rFonts w:ascii="Arial" w:eastAsia="Arial" w:hAnsi="Arial" w:cs="Arial"/>
        </w:rPr>
        <w:t>e</w:t>
      </w:r>
      <w:r w:rsidR="00863EB5">
        <w:rPr>
          <w:rFonts w:ascii="Arial" w:eastAsia="Arial" w:hAnsi="Arial" w:cs="Arial"/>
          <w:spacing w:val="-2"/>
        </w:rPr>
        <w:t>v</w:t>
      </w:r>
      <w:r w:rsidR="00863EB5">
        <w:rPr>
          <w:rFonts w:ascii="Arial" w:eastAsia="Arial" w:hAnsi="Arial" w:cs="Arial"/>
        </w:rPr>
        <w:t>el</w:t>
      </w:r>
      <w:r w:rsidR="00863EB5">
        <w:rPr>
          <w:rFonts w:ascii="Arial" w:eastAsia="Arial" w:hAnsi="Arial" w:cs="Arial"/>
          <w:spacing w:val="58"/>
        </w:rPr>
        <w:t xml:space="preserve"> </w:t>
      </w:r>
      <w:r w:rsidR="00863EB5">
        <w:rPr>
          <w:rFonts w:ascii="Arial" w:eastAsia="Arial" w:hAnsi="Arial" w:cs="Arial"/>
        </w:rPr>
        <w:t>of</w:t>
      </w:r>
      <w:r w:rsidR="00863EB5">
        <w:rPr>
          <w:rFonts w:ascii="Arial" w:eastAsia="Arial" w:hAnsi="Arial" w:cs="Arial"/>
          <w:spacing w:val="60"/>
        </w:rPr>
        <w:t xml:space="preserve"> </w:t>
      </w:r>
      <w:r w:rsidR="00863EB5">
        <w:rPr>
          <w:rFonts w:ascii="Arial" w:eastAsia="Arial" w:hAnsi="Arial" w:cs="Arial"/>
        </w:rPr>
        <w:t>pe</w:t>
      </w:r>
      <w:r w:rsidR="00863EB5">
        <w:rPr>
          <w:rFonts w:ascii="Arial" w:eastAsia="Arial" w:hAnsi="Arial" w:cs="Arial"/>
          <w:spacing w:val="-2"/>
        </w:rPr>
        <w:t>r</w:t>
      </w:r>
      <w:r w:rsidR="00863EB5">
        <w:rPr>
          <w:rFonts w:ascii="Arial" w:eastAsia="Arial" w:hAnsi="Arial" w:cs="Arial"/>
          <w:spacing w:val="1"/>
        </w:rPr>
        <w:t>f</w:t>
      </w:r>
      <w:r w:rsidR="00863EB5">
        <w:rPr>
          <w:rFonts w:ascii="Arial" w:eastAsia="Arial" w:hAnsi="Arial" w:cs="Arial"/>
        </w:rPr>
        <w:t>o</w:t>
      </w:r>
      <w:r w:rsidR="00863EB5">
        <w:rPr>
          <w:rFonts w:ascii="Arial" w:eastAsia="Arial" w:hAnsi="Arial" w:cs="Arial"/>
          <w:spacing w:val="-2"/>
        </w:rPr>
        <w:t>r</w:t>
      </w:r>
      <w:r w:rsidR="00863EB5">
        <w:rPr>
          <w:rFonts w:ascii="Arial" w:eastAsia="Arial" w:hAnsi="Arial" w:cs="Arial"/>
          <w:spacing w:val="1"/>
        </w:rPr>
        <w:t>m</w:t>
      </w:r>
      <w:r w:rsidR="00863EB5">
        <w:rPr>
          <w:rFonts w:ascii="Arial" w:eastAsia="Arial" w:hAnsi="Arial" w:cs="Arial"/>
        </w:rPr>
        <w:t>anc</w:t>
      </w:r>
      <w:r w:rsidR="00863EB5">
        <w:rPr>
          <w:rFonts w:ascii="Arial" w:eastAsia="Arial" w:hAnsi="Arial" w:cs="Arial"/>
          <w:spacing w:val="-3"/>
        </w:rPr>
        <w:t>e</w:t>
      </w:r>
      <w:r w:rsidR="00863EB5">
        <w:rPr>
          <w:rFonts w:ascii="Arial" w:eastAsia="Arial" w:hAnsi="Arial" w:cs="Arial"/>
        </w:rPr>
        <w:t>.</w:t>
      </w:r>
      <w:r w:rsidR="00863EB5">
        <w:rPr>
          <w:rFonts w:ascii="Arial" w:eastAsia="Arial" w:hAnsi="Arial" w:cs="Arial"/>
          <w:spacing w:val="57"/>
        </w:rPr>
        <w:t xml:space="preserve"> </w:t>
      </w:r>
      <w:r w:rsidR="00863EB5">
        <w:rPr>
          <w:rFonts w:ascii="Arial" w:eastAsia="Arial" w:hAnsi="Arial" w:cs="Arial"/>
          <w:spacing w:val="2"/>
        </w:rPr>
        <w:t>T</w:t>
      </w:r>
      <w:r w:rsidR="00863EB5">
        <w:rPr>
          <w:rFonts w:ascii="Arial" w:eastAsia="Arial" w:hAnsi="Arial" w:cs="Arial"/>
        </w:rPr>
        <w:t>h</w:t>
      </w:r>
      <w:r w:rsidR="00863EB5">
        <w:rPr>
          <w:rFonts w:ascii="Arial" w:eastAsia="Arial" w:hAnsi="Arial" w:cs="Arial"/>
          <w:spacing w:val="-3"/>
        </w:rPr>
        <w:t>e</w:t>
      </w:r>
      <w:r w:rsidR="00863EB5">
        <w:rPr>
          <w:rFonts w:ascii="Arial" w:eastAsia="Arial" w:hAnsi="Arial" w:cs="Arial"/>
          <w:spacing w:val="1"/>
        </w:rPr>
        <w:t>r</w:t>
      </w:r>
      <w:r w:rsidR="00863EB5">
        <w:rPr>
          <w:rFonts w:ascii="Arial" w:eastAsia="Arial" w:hAnsi="Arial" w:cs="Arial"/>
        </w:rPr>
        <w:t>e</w:t>
      </w:r>
      <w:r w:rsidR="00863EB5">
        <w:rPr>
          <w:rFonts w:ascii="Arial" w:eastAsia="Arial" w:hAnsi="Arial" w:cs="Arial"/>
          <w:spacing w:val="53"/>
        </w:rPr>
        <w:t xml:space="preserve"> </w:t>
      </w:r>
      <w:r w:rsidR="00863EB5">
        <w:rPr>
          <w:rFonts w:ascii="Arial" w:eastAsia="Arial" w:hAnsi="Arial" w:cs="Arial"/>
        </w:rPr>
        <w:t>a</w:t>
      </w:r>
      <w:r w:rsidR="00863EB5">
        <w:rPr>
          <w:rFonts w:ascii="Arial" w:eastAsia="Arial" w:hAnsi="Arial" w:cs="Arial"/>
          <w:spacing w:val="1"/>
        </w:rPr>
        <w:t>r</w:t>
      </w:r>
      <w:r w:rsidR="00863EB5">
        <w:rPr>
          <w:rFonts w:ascii="Arial" w:eastAsia="Arial" w:hAnsi="Arial" w:cs="Arial"/>
        </w:rPr>
        <w:t>e</w:t>
      </w:r>
      <w:r w:rsidR="00863EB5">
        <w:rPr>
          <w:rFonts w:ascii="Arial" w:eastAsia="Arial" w:hAnsi="Arial" w:cs="Arial"/>
          <w:spacing w:val="56"/>
        </w:rPr>
        <w:t xml:space="preserve"> </w:t>
      </w:r>
      <w:r w:rsidR="00863EB5">
        <w:rPr>
          <w:rFonts w:ascii="Arial" w:eastAsia="Arial" w:hAnsi="Arial" w:cs="Arial"/>
          <w:spacing w:val="1"/>
        </w:rPr>
        <w:t>t</w:t>
      </w:r>
      <w:r w:rsidR="00863EB5">
        <w:rPr>
          <w:rFonts w:ascii="Arial" w:eastAsia="Arial" w:hAnsi="Arial" w:cs="Arial"/>
          <w:spacing w:val="-2"/>
        </w:rPr>
        <w:t>y</w:t>
      </w:r>
      <w:r w:rsidR="00863EB5">
        <w:rPr>
          <w:rFonts w:ascii="Arial" w:eastAsia="Arial" w:hAnsi="Arial" w:cs="Arial"/>
        </w:rPr>
        <w:t>pes</w:t>
      </w:r>
      <w:r w:rsidR="00863EB5">
        <w:rPr>
          <w:rFonts w:ascii="Arial" w:eastAsia="Arial" w:hAnsi="Arial" w:cs="Arial"/>
          <w:spacing w:val="56"/>
        </w:rPr>
        <w:t xml:space="preserve"> </w:t>
      </w:r>
      <w:r w:rsidR="00863EB5">
        <w:rPr>
          <w:rFonts w:ascii="Arial" w:eastAsia="Arial" w:hAnsi="Arial" w:cs="Arial"/>
        </w:rPr>
        <w:t xml:space="preserve">of </w:t>
      </w:r>
      <w:r w:rsidR="00863EB5">
        <w:rPr>
          <w:rFonts w:ascii="Arial" w:eastAsia="Arial" w:hAnsi="Arial" w:cs="Arial"/>
          <w:spacing w:val="1"/>
        </w:rPr>
        <w:t>r</w:t>
      </w:r>
      <w:r w:rsidR="00863EB5">
        <w:rPr>
          <w:rFonts w:ascii="Arial" w:eastAsia="Arial" w:hAnsi="Arial" w:cs="Arial"/>
          <w:spacing w:val="-3"/>
        </w:rPr>
        <w:t>e</w:t>
      </w:r>
      <w:r w:rsidR="00863EB5">
        <w:rPr>
          <w:rFonts w:ascii="Arial" w:eastAsia="Arial" w:hAnsi="Arial" w:cs="Arial"/>
          <w:spacing w:val="3"/>
        </w:rPr>
        <w:t>f</w:t>
      </w:r>
      <w:r w:rsidR="00863EB5">
        <w:rPr>
          <w:rFonts w:ascii="Arial" w:eastAsia="Arial" w:hAnsi="Arial" w:cs="Arial"/>
          <w:spacing w:val="-2"/>
        </w:rPr>
        <w:t>r</w:t>
      </w:r>
      <w:r w:rsidR="00863EB5">
        <w:rPr>
          <w:rFonts w:ascii="Arial" w:eastAsia="Arial" w:hAnsi="Arial" w:cs="Arial"/>
        </w:rPr>
        <w:t xml:space="preserve">esher </w:t>
      </w:r>
      <w:r w:rsidR="00863EB5">
        <w:rPr>
          <w:rFonts w:ascii="Arial" w:eastAsia="Arial" w:hAnsi="Arial" w:cs="Arial"/>
          <w:spacing w:val="-1"/>
        </w:rPr>
        <w:t>t</w:t>
      </w:r>
      <w:r w:rsidR="00863EB5">
        <w:rPr>
          <w:rFonts w:ascii="Arial" w:eastAsia="Arial" w:hAnsi="Arial" w:cs="Arial"/>
          <w:spacing w:val="1"/>
        </w:rPr>
        <w:t>r</w:t>
      </w:r>
      <w:r w:rsidR="00863EB5">
        <w:rPr>
          <w:rFonts w:ascii="Arial" w:eastAsia="Arial" w:hAnsi="Arial" w:cs="Arial"/>
        </w:rPr>
        <w:t>a</w:t>
      </w:r>
      <w:r w:rsidR="00863EB5">
        <w:rPr>
          <w:rFonts w:ascii="Arial" w:eastAsia="Arial" w:hAnsi="Arial" w:cs="Arial"/>
          <w:spacing w:val="-1"/>
        </w:rPr>
        <w:t>i</w:t>
      </w:r>
      <w:r w:rsidR="00863EB5">
        <w:rPr>
          <w:rFonts w:ascii="Arial" w:eastAsia="Arial" w:hAnsi="Arial" w:cs="Arial"/>
        </w:rPr>
        <w:t>n</w:t>
      </w:r>
      <w:r w:rsidR="00863EB5">
        <w:rPr>
          <w:rFonts w:ascii="Arial" w:eastAsia="Arial" w:hAnsi="Arial" w:cs="Arial"/>
          <w:spacing w:val="-1"/>
        </w:rPr>
        <w:t>i</w:t>
      </w:r>
      <w:r w:rsidR="00863EB5">
        <w:rPr>
          <w:rFonts w:ascii="Arial" w:eastAsia="Arial" w:hAnsi="Arial" w:cs="Arial"/>
        </w:rPr>
        <w:t>ng:</w:t>
      </w:r>
      <w:r w:rsidR="00863EB5">
        <w:rPr>
          <w:rFonts w:ascii="Arial" w:eastAsia="Arial" w:hAnsi="Arial" w:cs="Arial"/>
          <w:spacing w:val="2"/>
        </w:rPr>
        <w:t xml:space="preserve"> </w:t>
      </w:r>
      <w:r w:rsidR="00863EB5">
        <w:rPr>
          <w:rFonts w:ascii="Arial" w:eastAsia="Arial" w:hAnsi="Arial" w:cs="Arial"/>
          <w:spacing w:val="-1"/>
        </w:rPr>
        <w:t>A</w:t>
      </w:r>
      <w:r w:rsidR="00863EB5">
        <w:rPr>
          <w:rFonts w:ascii="Arial" w:eastAsia="Arial" w:hAnsi="Arial" w:cs="Arial"/>
        </w:rPr>
        <w:t>da</w:t>
      </w:r>
      <w:r w:rsidR="00863EB5">
        <w:rPr>
          <w:rFonts w:ascii="Arial" w:eastAsia="Arial" w:hAnsi="Arial" w:cs="Arial"/>
          <w:spacing w:val="-3"/>
        </w:rPr>
        <w:t>p</w:t>
      </w:r>
      <w:r w:rsidR="00863EB5">
        <w:rPr>
          <w:rFonts w:ascii="Arial" w:eastAsia="Arial" w:hAnsi="Arial" w:cs="Arial"/>
          <w:spacing w:val="-1"/>
        </w:rPr>
        <w:t>t</w:t>
      </w:r>
      <w:r w:rsidR="00863EB5">
        <w:rPr>
          <w:rFonts w:ascii="Arial" w:eastAsia="Arial" w:hAnsi="Arial" w:cs="Arial"/>
        </w:rPr>
        <w:t>a</w:t>
      </w:r>
      <w:r w:rsidR="00863EB5">
        <w:rPr>
          <w:rFonts w:ascii="Arial" w:eastAsia="Arial" w:hAnsi="Arial" w:cs="Arial"/>
          <w:spacing w:val="1"/>
        </w:rPr>
        <w:t>t</w:t>
      </w:r>
      <w:r w:rsidR="00863EB5">
        <w:rPr>
          <w:rFonts w:ascii="Arial" w:eastAsia="Arial" w:hAnsi="Arial" w:cs="Arial"/>
          <w:spacing w:val="-1"/>
        </w:rPr>
        <w:t>i</w:t>
      </w:r>
      <w:r w:rsidR="00863EB5">
        <w:rPr>
          <w:rFonts w:ascii="Arial" w:eastAsia="Arial" w:hAnsi="Arial" w:cs="Arial"/>
        </w:rPr>
        <w:t>on</w:t>
      </w:r>
      <w:r w:rsidR="00863EB5">
        <w:rPr>
          <w:rFonts w:ascii="Arial" w:eastAsia="Arial" w:hAnsi="Arial" w:cs="Arial"/>
          <w:spacing w:val="1"/>
        </w:rPr>
        <w:t xml:space="preserve"> </w:t>
      </w:r>
      <w:r w:rsidR="00863EB5">
        <w:rPr>
          <w:rFonts w:ascii="Arial" w:eastAsia="Arial" w:hAnsi="Arial" w:cs="Arial"/>
          <w:spacing w:val="-1"/>
        </w:rPr>
        <w:t>t</w:t>
      </w:r>
      <w:r w:rsidR="00863EB5">
        <w:rPr>
          <w:rFonts w:ascii="Arial" w:eastAsia="Arial" w:hAnsi="Arial" w:cs="Arial"/>
          <w:spacing w:val="1"/>
        </w:rPr>
        <w:t>r</w:t>
      </w:r>
      <w:r w:rsidR="00863EB5">
        <w:rPr>
          <w:rFonts w:ascii="Arial" w:eastAsia="Arial" w:hAnsi="Arial" w:cs="Arial"/>
        </w:rPr>
        <w:t>a</w:t>
      </w:r>
      <w:r w:rsidR="00863EB5">
        <w:rPr>
          <w:rFonts w:ascii="Arial" w:eastAsia="Arial" w:hAnsi="Arial" w:cs="Arial"/>
          <w:spacing w:val="-1"/>
        </w:rPr>
        <w:t>i</w:t>
      </w:r>
      <w:r w:rsidR="00863EB5">
        <w:rPr>
          <w:rFonts w:ascii="Arial" w:eastAsia="Arial" w:hAnsi="Arial" w:cs="Arial"/>
        </w:rPr>
        <w:t>n</w:t>
      </w:r>
      <w:r w:rsidR="00863EB5">
        <w:rPr>
          <w:rFonts w:ascii="Arial" w:eastAsia="Arial" w:hAnsi="Arial" w:cs="Arial"/>
          <w:spacing w:val="-1"/>
        </w:rPr>
        <w:t>i</w:t>
      </w:r>
      <w:r w:rsidR="00863EB5">
        <w:rPr>
          <w:rFonts w:ascii="Arial" w:eastAsia="Arial" w:hAnsi="Arial" w:cs="Arial"/>
        </w:rPr>
        <w:t xml:space="preserve">ng, </w:t>
      </w:r>
      <w:r w:rsidR="00863EB5">
        <w:rPr>
          <w:rFonts w:ascii="Arial" w:eastAsia="Arial" w:hAnsi="Arial" w:cs="Arial"/>
          <w:spacing w:val="1"/>
        </w:rPr>
        <w:t>r</w:t>
      </w:r>
      <w:r w:rsidR="00863EB5">
        <w:rPr>
          <w:rFonts w:ascii="Arial" w:eastAsia="Arial" w:hAnsi="Arial" w:cs="Arial"/>
        </w:rPr>
        <w:t>ecu</w:t>
      </w:r>
      <w:r w:rsidR="00863EB5">
        <w:rPr>
          <w:rFonts w:ascii="Arial" w:eastAsia="Arial" w:hAnsi="Arial" w:cs="Arial"/>
          <w:spacing w:val="-2"/>
        </w:rPr>
        <w:t>r</w:t>
      </w:r>
      <w:r w:rsidR="00863EB5">
        <w:rPr>
          <w:rFonts w:ascii="Arial" w:eastAsia="Arial" w:hAnsi="Arial" w:cs="Arial"/>
          <w:spacing w:val="1"/>
        </w:rPr>
        <w:t>r</w:t>
      </w:r>
      <w:r w:rsidR="00863EB5">
        <w:rPr>
          <w:rFonts w:ascii="Arial" w:eastAsia="Arial" w:hAnsi="Arial" w:cs="Arial"/>
        </w:rPr>
        <w:t xml:space="preserve">ent </w:t>
      </w:r>
      <w:r w:rsidR="00863EB5">
        <w:rPr>
          <w:rFonts w:ascii="Arial" w:eastAsia="Arial" w:hAnsi="Arial" w:cs="Arial"/>
          <w:spacing w:val="-1"/>
        </w:rPr>
        <w:t>t</w:t>
      </w:r>
      <w:r w:rsidR="00863EB5">
        <w:rPr>
          <w:rFonts w:ascii="Arial" w:eastAsia="Arial" w:hAnsi="Arial" w:cs="Arial"/>
          <w:spacing w:val="1"/>
        </w:rPr>
        <w:t>r</w:t>
      </w:r>
      <w:r w:rsidR="00863EB5">
        <w:rPr>
          <w:rFonts w:ascii="Arial" w:eastAsia="Arial" w:hAnsi="Arial" w:cs="Arial"/>
        </w:rPr>
        <w:t>a</w:t>
      </w:r>
      <w:r w:rsidR="00863EB5">
        <w:rPr>
          <w:rFonts w:ascii="Arial" w:eastAsia="Arial" w:hAnsi="Arial" w:cs="Arial"/>
          <w:spacing w:val="-1"/>
        </w:rPr>
        <w:t>i</w:t>
      </w:r>
      <w:r w:rsidR="00863EB5">
        <w:rPr>
          <w:rFonts w:ascii="Arial" w:eastAsia="Arial" w:hAnsi="Arial" w:cs="Arial"/>
        </w:rPr>
        <w:t>n</w:t>
      </w:r>
      <w:r w:rsidR="00863EB5">
        <w:rPr>
          <w:rFonts w:ascii="Arial" w:eastAsia="Arial" w:hAnsi="Arial" w:cs="Arial"/>
          <w:spacing w:val="-1"/>
        </w:rPr>
        <w:t>i</w:t>
      </w:r>
      <w:r w:rsidR="00863EB5">
        <w:rPr>
          <w:rFonts w:ascii="Arial" w:eastAsia="Arial" w:hAnsi="Arial" w:cs="Arial"/>
        </w:rPr>
        <w:t>ng</w:t>
      </w:r>
      <w:r w:rsidR="00863EB5">
        <w:rPr>
          <w:rFonts w:ascii="Arial" w:eastAsia="Arial" w:hAnsi="Arial" w:cs="Arial"/>
          <w:spacing w:val="3"/>
        </w:rPr>
        <w:t xml:space="preserve"> </w:t>
      </w:r>
      <w:r w:rsidR="00863EB5">
        <w:rPr>
          <w:rFonts w:ascii="Arial" w:eastAsia="Arial" w:hAnsi="Arial" w:cs="Arial"/>
        </w:rPr>
        <w:t>and</w:t>
      </w:r>
      <w:r w:rsidR="00863EB5">
        <w:rPr>
          <w:rFonts w:ascii="Arial" w:eastAsia="Arial" w:hAnsi="Arial" w:cs="Arial"/>
          <w:spacing w:val="-2"/>
        </w:rPr>
        <w:t xml:space="preserve"> </w:t>
      </w:r>
      <w:r w:rsidR="00863EB5">
        <w:rPr>
          <w:rFonts w:ascii="Arial" w:eastAsia="Arial" w:hAnsi="Arial" w:cs="Arial"/>
        </w:rPr>
        <w:t>upda</w:t>
      </w:r>
      <w:r w:rsidR="00863EB5">
        <w:rPr>
          <w:rFonts w:ascii="Arial" w:eastAsia="Arial" w:hAnsi="Arial" w:cs="Arial"/>
          <w:spacing w:val="1"/>
        </w:rPr>
        <w:t>t</w:t>
      </w:r>
      <w:r w:rsidR="00863EB5">
        <w:rPr>
          <w:rFonts w:ascii="Arial" w:eastAsia="Arial" w:hAnsi="Arial" w:cs="Arial"/>
          <w:spacing w:val="-1"/>
        </w:rPr>
        <w:t>i</w:t>
      </w:r>
      <w:r w:rsidR="00863EB5">
        <w:rPr>
          <w:rFonts w:ascii="Arial" w:eastAsia="Arial" w:hAnsi="Arial" w:cs="Arial"/>
          <w:spacing w:val="-3"/>
        </w:rPr>
        <w:t>n</w:t>
      </w:r>
      <w:r w:rsidR="00863EB5">
        <w:rPr>
          <w:rFonts w:ascii="Arial" w:eastAsia="Arial" w:hAnsi="Arial" w:cs="Arial"/>
        </w:rPr>
        <w:t>g</w:t>
      </w:r>
      <w:r w:rsidR="00863EB5">
        <w:rPr>
          <w:rFonts w:ascii="Arial" w:eastAsia="Arial" w:hAnsi="Arial" w:cs="Arial"/>
          <w:spacing w:val="1"/>
        </w:rPr>
        <w:t xml:space="preserve"> </w:t>
      </w:r>
      <w:r w:rsidR="00863EB5">
        <w:rPr>
          <w:rFonts w:ascii="Arial" w:eastAsia="Arial" w:hAnsi="Arial" w:cs="Arial"/>
          <w:spacing w:val="-1"/>
        </w:rPr>
        <w:t>t</w:t>
      </w:r>
      <w:r w:rsidR="00863EB5">
        <w:rPr>
          <w:rFonts w:ascii="Arial" w:eastAsia="Arial" w:hAnsi="Arial" w:cs="Arial"/>
          <w:spacing w:val="3"/>
        </w:rPr>
        <w:t>r</w:t>
      </w:r>
      <w:r w:rsidR="00863EB5">
        <w:rPr>
          <w:rFonts w:ascii="Arial" w:eastAsia="Arial" w:hAnsi="Arial" w:cs="Arial"/>
        </w:rPr>
        <w:t>a</w:t>
      </w:r>
      <w:r w:rsidR="00863EB5">
        <w:rPr>
          <w:rFonts w:ascii="Arial" w:eastAsia="Arial" w:hAnsi="Arial" w:cs="Arial"/>
          <w:spacing w:val="-1"/>
        </w:rPr>
        <w:t>i</w:t>
      </w:r>
      <w:r w:rsidR="00863EB5">
        <w:rPr>
          <w:rFonts w:ascii="Arial" w:eastAsia="Arial" w:hAnsi="Arial" w:cs="Arial"/>
        </w:rPr>
        <w:t>n</w:t>
      </w:r>
      <w:r w:rsidR="00863EB5">
        <w:rPr>
          <w:rFonts w:ascii="Arial" w:eastAsia="Arial" w:hAnsi="Arial" w:cs="Arial"/>
          <w:spacing w:val="-1"/>
        </w:rPr>
        <w:t>i</w:t>
      </w:r>
      <w:r w:rsidR="00863EB5">
        <w:rPr>
          <w:rFonts w:ascii="Arial" w:eastAsia="Arial" w:hAnsi="Arial" w:cs="Arial"/>
        </w:rPr>
        <w:t>n</w:t>
      </w:r>
      <w:r w:rsidR="00863EB5">
        <w:rPr>
          <w:rFonts w:ascii="Arial" w:eastAsia="Arial" w:hAnsi="Arial" w:cs="Arial"/>
          <w:spacing w:val="2"/>
        </w:rPr>
        <w:t>g</w:t>
      </w:r>
      <w:r w:rsidR="00863EB5">
        <w:rPr>
          <w:rFonts w:ascii="Arial" w:eastAsia="Arial" w:hAnsi="Arial" w:cs="Arial"/>
        </w:rPr>
        <w:t>.</w:t>
      </w:r>
    </w:p>
    <w:p w:rsidR="000A5570" w:rsidRDefault="00071E95">
      <w:pPr>
        <w:tabs>
          <w:tab w:val="left" w:pos="1000"/>
        </w:tabs>
        <w:spacing w:before="70" w:after="0" w:line="240" w:lineRule="auto"/>
        <w:ind w:left="1018" w:right="96" w:hanging="360"/>
        <w:jc w:val="both"/>
        <w:rPr>
          <w:rFonts w:ascii="Arial" w:eastAsia="Arial" w:hAnsi="Arial" w:cs="Arial"/>
        </w:rPr>
      </w:pPr>
      <w:r>
        <w:pict>
          <v:group id="_x0000_s1609" style="position:absolute;left:0;text-align:left;margin-left:88.4pt;margin-top:44.15pt;width:450.65pt;height:39.75pt;z-index:-251679232;mso-position-horizontal-relative:page" coordorigin="1768,883" coordsize="9013,795">
            <v:group id="_x0000_s1614" style="position:absolute;left:1778;top:893;width:8993;height:269" coordorigin="1778,893" coordsize="8993,269">
              <v:shape id="_x0000_s1615" style="position:absolute;left:1778;top:893;width:8993;height:269" coordorigin="1778,893" coordsize="8993,269" path="m1778,1162r8993,l10771,893r-8993,l1778,1162e" fillcolor="yellow" stroked="f">
                <v:path arrowok="t"/>
              </v:shape>
            </v:group>
            <v:group id="_x0000_s1612" style="position:absolute;left:2138;top:1162;width:8633;height:252" coordorigin="2138,1162" coordsize="8633,252">
              <v:shape id="_x0000_s1613" style="position:absolute;left:2138;top:1162;width:8633;height:252" coordorigin="2138,1162" coordsize="8633,252" path="m2138,1414r8633,l10771,1162r-8633,l2138,1414e" fillcolor="yellow" stroked="f">
                <v:path arrowok="t"/>
              </v:shape>
            </v:group>
            <v:group id="_x0000_s1610" style="position:absolute;left:2138;top:1414;width:3425;height:254" coordorigin="2138,1414" coordsize="3425,254">
              <v:shape id="_x0000_s1611" style="position:absolute;left:2138;top:1414;width:3425;height:254" coordorigin="2138,1414" coordsize="3425,254" path="m2138,1668r3425,l5563,1414r-3425,l2138,1668e" fillcolor="yellow" stroked="f">
                <v:path arrowok="t"/>
              </v:shape>
            </v:group>
            <w10:wrap anchorx="page"/>
          </v:group>
        </w:pict>
      </w:r>
      <w:r w:rsidR="00863EB5">
        <w:rPr>
          <w:rFonts w:ascii="Times New Roman" w:eastAsia="Times New Roman" w:hAnsi="Times New Roman" w:cs="Times New Roman"/>
          <w:w w:val="131"/>
        </w:rPr>
        <w:t>•</w:t>
      </w:r>
      <w:r w:rsidR="00863EB5">
        <w:rPr>
          <w:rFonts w:ascii="Times New Roman" w:eastAsia="Times New Roman" w:hAnsi="Times New Roman" w:cs="Times New Roman"/>
        </w:rPr>
        <w:tab/>
      </w:r>
      <w:r w:rsidR="00863EB5">
        <w:rPr>
          <w:rFonts w:ascii="Arial" w:eastAsia="Arial" w:hAnsi="Arial" w:cs="Arial"/>
          <w:b/>
          <w:bCs/>
          <w:spacing w:val="-1"/>
        </w:rPr>
        <w:t>R</w:t>
      </w:r>
      <w:r w:rsidR="00863EB5">
        <w:rPr>
          <w:rFonts w:ascii="Arial" w:eastAsia="Arial" w:hAnsi="Arial" w:cs="Arial"/>
          <w:b/>
          <w:bCs/>
        </w:rPr>
        <w:t>e</w:t>
      </w:r>
      <w:r w:rsidR="00863EB5">
        <w:rPr>
          <w:rFonts w:ascii="Arial" w:eastAsia="Arial" w:hAnsi="Arial" w:cs="Arial"/>
          <w:b/>
          <w:bCs/>
          <w:spacing w:val="-3"/>
        </w:rPr>
        <w:t>v</w:t>
      </w:r>
      <w:r w:rsidR="00863EB5">
        <w:rPr>
          <w:rFonts w:ascii="Arial" w:eastAsia="Arial" w:hAnsi="Arial" w:cs="Arial"/>
          <w:b/>
          <w:bCs/>
        </w:rPr>
        <w:t>a</w:t>
      </w:r>
      <w:r w:rsidR="00863EB5">
        <w:rPr>
          <w:rFonts w:ascii="Arial" w:eastAsia="Arial" w:hAnsi="Arial" w:cs="Arial"/>
          <w:b/>
          <w:bCs/>
          <w:spacing w:val="1"/>
        </w:rPr>
        <w:t>li</w:t>
      </w:r>
      <w:r w:rsidR="00863EB5">
        <w:rPr>
          <w:rFonts w:ascii="Arial" w:eastAsia="Arial" w:hAnsi="Arial" w:cs="Arial"/>
          <w:b/>
          <w:bCs/>
        </w:rPr>
        <w:t>da</w:t>
      </w:r>
      <w:r w:rsidR="00863EB5">
        <w:rPr>
          <w:rFonts w:ascii="Arial" w:eastAsia="Arial" w:hAnsi="Arial" w:cs="Arial"/>
          <w:b/>
          <w:bCs/>
          <w:spacing w:val="1"/>
        </w:rPr>
        <w:t>ti</w:t>
      </w:r>
      <w:r w:rsidR="00863EB5">
        <w:rPr>
          <w:rFonts w:ascii="Arial" w:eastAsia="Arial" w:hAnsi="Arial" w:cs="Arial"/>
          <w:b/>
          <w:bCs/>
        </w:rPr>
        <w:t>on</w:t>
      </w:r>
      <w:r w:rsidR="00863EB5">
        <w:rPr>
          <w:rFonts w:ascii="Arial" w:eastAsia="Arial" w:hAnsi="Arial" w:cs="Arial"/>
          <w:b/>
          <w:bCs/>
          <w:spacing w:val="51"/>
        </w:rPr>
        <w:t xml:space="preserve"> </w:t>
      </w:r>
      <w:r w:rsidR="00863EB5">
        <w:rPr>
          <w:rFonts w:ascii="Arial" w:eastAsia="Arial" w:hAnsi="Arial" w:cs="Arial"/>
          <w:b/>
          <w:bCs/>
          <w:spacing w:val="-3"/>
        </w:rPr>
        <w:t>p</w:t>
      </w:r>
      <w:r w:rsidR="00863EB5">
        <w:rPr>
          <w:rFonts w:ascii="Arial" w:eastAsia="Arial" w:hAnsi="Arial" w:cs="Arial"/>
          <w:b/>
          <w:bCs/>
        </w:rPr>
        <w:t>rocess</w:t>
      </w:r>
      <w:r w:rsidR="00863EB5">
        <w:rPr>
          <w:rFonts w:ascii="Arial" w:eastAsia="Arial" w:hAnsi="Arial" w:cs="Arial"/>
          <w:b/>
          <w:bCs/>
          <w:spacing w:val="51"/>
        </w:rPr>
        <w:t xml:space="preserve"> </w:t>
      </w:r>
      <w:r w:rsidR="00863EB5">
        <w:rPr>
          <w:rFonts w:ascii="Arial" w:eastAsia="Arial" w:hAnsi="Arial" w:cs="Arial"/>
          <w:spacing w:val="-1"/>
        </w:rPr>
        <w:t>i</w:t>
      </w:r>
      <w:r w:rsidR="00863EB5">
        <w:rPr>
          <w:rFonts w:ascii="Arial" w:eastAsia="Arial" w:hAnsi="Arial" w:cs="Arial"/>
        </w:rPr>
        <w:t>s</w:t>
      </w:r>
      <w:r w:rsidR="00863EB5">
        <w:rPr>
          <w:rFonts w:ascii="Arial" w:eastAsia="Arial" w:hAnsi="Arial" w:cs="Arial"/>
          <w:spacing w:val="52"/>
        </w:rPr>
        <w:t xml:space="preserve"> </w:t>
      </w:r>
      <w:r w:rsidR="00863EB5">
        <w:rPr>
          <w:rFonts w:ascii="Arial" w:eastAsia="Arial" w:hAnsi="Arial" w:cs="Arial"/>
          <w:spacing w:val="1"/>
        </w:rPr>
        <w:t>t</w:t>
      </w:r>
      <w:r w:rsidR="00863EB5">
        <w:rPr>
          <w:rFonts w:ascii="Arial" w:eastAsia="Arial" w:hAnsi="Arial" w:cs="Arial"/>
        </w:rPr>
        <w:t>he</w:t>
      </w:r>
      <w:r w:rsidR="00863EB5">
        <w:rPr>
          <w:rFonts w:ascii="Arial" w:eastAsia="Arial" w:hAnsi="Arial" w:cs="Arial"/>
          <w:spacing w:val="51"/>
        </w:rPr>
        <w:t xml:space="preserve"> </w:t>
      </w:r>
      <w:r w:rsidR="00863EB5">
        <w:rPr>
          <w:rFonts w:ascii="Arial" w:eastAsia="Arial" w:hAnsi="Arial" w:cs="Arial"/>
          <w:spacing w:val="-3"/>
        </w:rPr>
        <w:t>p</w:t>
      </w:r>
      <w:r w:rsidR="00863EB5">
        <w:rPr>
          <w:rFonts w:ascii="Arial" w:eastAsia="Arial" w:hAnsi="Arial" w:cs="Arial"/>
          <w:spacing w:val="1"/>
        </w:rPr>
        <w:t>r</w:t>
      </w:r>
      <w:r w:rsidR="00863EB5">
        <w:rPr>
          <w:rFonts w:ascii="Arial" w:eastAsia="Arial" w:hAnsi="Arial" w:cs="Arial"/>
        </w:rPr>
        <w:t>ocess</w:t>
      </w:r>
      <w:r w:rsidR="00863EB5">
        <w:rPr>
          <w:rFonts w:ascii="Arial" w:eastAsia="Arial" w:hAnsi="Arial" w:cs="Arial"/>
          <w:spacing w:val="47"/>
        </w:rPr>
        <w:t xml:space="preserve"> </w:t>
      </w:r>
      <w:r w:rsidR="00863EB5">
        <w:rPr>
          <w:rFonts w:ascii="Arial" w:eastAsia="Arial" w:hAnsi="Arial" w:cs="Arial"/>
          <w:spacing w:val="3"/>
        </w:rPr>
        <w:t>f</w:t>
      </w:r>
      <w:r w:rsidR="00863EB5">
        <w:rPr>
          <w:rFonts w:ascii="Arial" w:eastAsia="Arial" w:hAnsi="Arial" w:cs="Arial"/>
          <w:spacing w:val="-3"/>
        </w:rPr>
        <w:t>o</w:t>
      </w:r>
      <w:r w:rsidR="00863EB5">
        <w:rPr>
          <w:rFonts w:ascii="Arial" w:eastAsia="Arial" w:hAnsi="Arial" w:cs="Arial"/>
        </w:rPr>
        <w:t>r</w:t>
      </w:r>
      <w:r w:rsidR="00863EB5">
        <w:rPr>
          <w:rFonts w:ascii="Arial" w:eastAsia="Arial" w:hAnsi="Arial" w:cs="Arial"/>
          <w:spacing w:val="53"/>
        </w:rPr>
        <w:t xml:space="preserve"> </w:t>
      </w:r>
      <w:r w:rsidR="00863EB5">
        <w:rPr>
          <w:rFonts w:ascii="Arial" w:eastAsia="Arial" w:hAnsi="Arial" w:cs="Arial"/>
          <w:spacing w:val="1"/>
        </w:rPr>
        <w:t>t</w:t>
      </w:r>
      <w:r w:rsidR="00863EB5">
        <w:rPr>
          <w:rFonts w:ascii="Arial" w:eastAsia="Arial" w:hAnsi="Arial" w:cs="Arial"/>
        </w:rPr>
        <w:t>he</w:t>
      </w:r>
      <w:r w:rsidR="00863EB5">
        <w:rPr>
          <w:rFonts w:ascii="Arial" w:eastAsia="Arial" w:hAnsi="Arial" w:cs="Arial"/>
          <w:spacing w:val="46"/>
        </w:rPr>
        <w:t xml:space="preserve"> </w:t>
      </w:r>
      <w:r w:rsidR="00863EB5">
        <w:rPr>
          <w:rFonts w:ascii="Arial" w:eastAsia="Arial" w:hAnsi="Arial" w:cs="Arial"/>
          <w:spacing w:val="1"/>
        </w:rPr>
        <w:t>m</w:t>
      </w:r>
      <w:r w:rsidR="00863EB5">
        <w:rPr>
          <w:rFonts w:ascii="Arial" w:eastAsia="Arial" w:hAnsi="Arial" w:cs="Arial"/>
        </w:rPr>
        <w:t>a</w:t>
      </w:r>
      <w:r w:rsidR="00863EB5">
        <w:rPr>
          <w:rFonts w:ascii="Arial" w:eastAsia="Arial" w:hAnsi="Arial" w:cs="Arial"/>
          <w:spacing w:val="-1"/>
        </w:rPr>
        <w:t>i</w:t>
      </w:r>
      <w:r w:rsidR="00863EB5">
        <w:rPr>
          <w:rFonts w:ascii="Arial" w:eastAsia="Arial" w:hAnsi="Arial" w:cs="Arial"/>
        </w:rPr>
        <w:t>n</w:t>
      </w:r>
      <w:r w:rsidR="00863EB5">
        <w:rPr>
          <w:rFonts w:ascii="Arial" w:eastAsia="Arial" w:hAnsi="Arial" w:cs="Arial"/>
          <w:spacing w:val="1"/>
        </w:rPr>
        <w:t>t</w:t>
      </w:r>
      <w:r w:rsidR="00863EB5">
        <w:rPr>
          <w:rFonts w:ascii="Arial" w:eastAsia="Arial" w:hAnsi="Arial" w:cs="Arial"/>
        </w:rPr>
        <w:t>enance</w:t>
      </w:r>
      <w:r w:rsidR="00863EB5">
        <w:rPr>
          <w:rFonts w:ascii="Arial" w:eastAsia="Arial" w:hAnsi="Arial" w:cs="Arial"/>
          <w:spacing w:val="51"/>
        </w:rPr>
        <w:t xml:space="preserve"> </w:t>
      </w:r>
      <w:r w:rsidR="00863EB5">
        <w:rPr>
          <w:rFonts w:ascii="Arial" w:eastAsia="Arial" w:hAnsi="Arial" w:cs="Arial"/>
          <w:spacing w:val="-3"/>
        </w:rPr>
        <w:t>o</w:t>
      </w:r>
      <w:r w:rsidR="00863EB5">
        <w:rPr>
          <w:rFonts w:ascii="Arial" w:eastAsia="Arial" w:hAnsi="Arial" w:cs="Arial"/>
        </w:rPr>
        <w:t>f</w:t>
      </w:r>
      <w:r w:rsidR="00863EB5">
        <w:rPr>
          <w:rFonts w:ascii="Arial" w:eastAsia="Arial" w:hAnsi="Arial" w:cs="Arial"/>
          <w:spacing w:val="53"/>
        </w:rPr>
        <w:t xml:space="preserve"> </w:t>
      </w:r>
      <w:r w:rsidR="00863EB5">
        <w:rPr>
          <w:rFonts w:ascii="Arial" w:eastAsia="Arial" w:hAnsi="Arial" w:cs="Arial"/>
        </w:rPr>
        <w:t>a</w:t>
      </w:r>
      <w:r w:rsidR="00863EB5">
        <w:rPr>
          <w:rFonts w:ascii="Arial" w:eastAsia="Arial" w:hAnsi="Arial" w:cs="Arial"/>
          <w:spacing w:val="51"/>
        </w:rPr>
        <w:t xml:space="preserve"> </w:t>
      </w:r>
      <w:r w:rsidR="00863EB5">
        <w:rPr>
          <w:rFonts w:ascii="Arial" w:eastAsia="Arial" w:hAnsi="Arial" w:cs="Arial"/>
          <w:spacing w:val="-3"/>
        </w:rPr>
        <w:t>V</w:t>
      </w:r>
      <w:r w:rsidR="00863EB5">
        <w:rPr>
          <w:rFonts w:ascii="Arial" w:eastAsia="Arial" w:hAnsi="Arial" w:cs="Arial"/>
          <w:spacing w:val="2"/>
        </w:rPr>
        <w:t>T</w:t>
      </w:r>
      <w:r w:rsidR="00863EB5">
        <w:rPr>
          <w:rFonts w:ascii="Arial" w:eastAsia="Arial" w:hAnsi="Arial" w:cs="Arial"/>
        </w:rPr>
        <w:t>S</w:t>
      </w:r>
      <w:r w:rsidR="00863EB5">
        <w:rPr>
          <w:rFonts w:ascii="Arial" w:eastAsia="Arial" w:hAnsi="Arial" w:cs="Arial"/>
          <w:spacing w:val="48"/>
        </w:rPr>
        <w:t xml:space="preserve"> </w:t>
      </w:r>
      <w:r w:rsidR="00863EB5">
        <w:rPr>
          <w:rFonts w:ascii="Arial" w:eastAsia="Arial" w:hAnsi="Arial" w:cs="Arial"/>
          <w:spacing w:val="2"/>
        </w:rPr>
        <w:t>q</w:t>
      </w:r>
      <w:r w:rsidR="00863EB5">
        <w:rPr>
          <w:rFonts w:ascii="Arial" w:eastAsia="Arial" w:hAnsi="Arial" w:cs="Arial"/>
        </w:rPr>
        <w:t>ua</w:t>
      </w:r>
      <w:r w:rsidR="00863EB5">
        <w:rPr>
          <w:rFonts w:ascii="Arial" w:eastAsia="Arial" w:hAnsi="Arial" w:cs="Arial"/>
          <w:spacing w:val="-1"/>
        </w:rPr>
        <w:t>l</w:t>
      </w:r>
      <w:r w:rsidR="00863EB5">
        <w:rPr>
          <w:rFonts w:ascii="Arial" w:eastAsia="Arial" w:hAnsi="Arial" w:cs="Arial"/>
          <w:spacing w:val="-3"/>
        </w:rPr>
        <w:t>i</w:t>
      </w:r>
      <w:r w:rsidR="00863EB5">
        <w:rPr>
          <w:rFonts w:ascii="Arial" w:eastAsia="Arial" w:hAnsi="Arial" w:cs="Arial"/>
          <w:spacing w:val="3"/>
        </w:rPr>
        <w:t>f</w:t>
      </w:r>
      <w:r w:rsidR="00863EB5">
        <w:rPr>
          <w:rFonts w:ascii="Arial" w:eastAsia="Arial" w:hAnsi="Arial" w:cs="Arial"/>
          <w:spacing w:val="-1"/>
        </w:rPr>
        <w:t>i</w:t>
      </w:r>
      <w:r w:rsidR="00863EB5">
        <w:rPr>
          <w:rFonts w:ascii="Arial" w:eastAsia="Arial" w:hAnsi="Arial" w:cs="Arial"/>
        </w:rPr>
        <w:t>ca</w:t>
      </w:r>
      <w:r w:rsidR="00863EB5">
        <w:rPr>
          <w:rFonts w:ascii="Arial" w:eastAsia="Arial" w:hAnsi="Arial" w:cs="Arial"/>
          <w:spacing w:val="1"/>
        </w:rPr>
        <w:t>t</w:t>
      </w:r>
      <w:r w:rsidR="00863EB5">
        <w:rPr>
          <w:rFonts w:ascii="Arial" w:eastAsia="Arial" w:hAnsi="Arial" w:cs="Arial"/>
          <w:spacing w:val="-1"/>
        </w:rPr>
        <w:t>i</w:t>
      </w:r>
      <w:r w:rsidR="00863EB5">
        <w:rPr>
          <w:rFonts w:ascii="Arial" w:eastAsia="Arial" w:hAnsi="Arial" w:cs="Arial"/>
        </w:rPr>
        <w:t>on.</w:t>
      </w:r>
      <w:r w:rsidR="00863EB5">
        <w:rPr>
          <w:rFonts w:ascii="Arial" w:eastAsia="Arial" w:hAnsi="Arial" w:cs="Arial"/>
          <w:spacing w:val="48"/>
        </w:rPr>
        <w:t xml:space="preserve"> </w:t>
      </w:r>
      <w:r w:rsidR="00863EB5">
        <w:rPr>
          <w:rFonts w:ascii="Arial" w:eastAsia="Arial" w:hAnsi="Arial" w:cs="Arial"/>
          <w:spacing w:val="-1"/>
        </w:rPr>
        <w:t>I</w:t>
      </w:r>
      <w:r w:rsidR="00863EB5">
        <w:rPr>
          <w:rFonts w:ascii="Arial" w:eastAsia="Arial" w:hAnsi="Arial" w:cs="Arial"/>
        </w:rPr>
        <w:t>t ensu</w:t>
      </w:r>
      <w:r w:rsidR="00863EB5">
        <w:rPr>
          <w:rFonts w:ascii="Arial" w:eastAsia="Arial" w:hAnsi="Arial" w:cs="Arial"/>
          <w:spacing w:val="1"/>
        </w:rPr>
        <w:t>r</w:t>
      </w:r>
      <w:r w:rsidR="00863EB5">
        <w:rPr>
          <w:rFonts w:ascii="Arial" w:eastAsia="Arial" w:hAnsi="Arial" w:cs="Arial"/>
        </w:rPr>
        <w:t>es</w:t>
      </w:r>
      <w:r w:rsidR="00863EB5">
        <w:rPr>
          <w:rFonts w:ascii="Arial" w:eastAsia="Arial" w:hAnsi="Arial" w:cs="Arial"/>
          <w:spacing w:val="4"/>
        </w:rPr>
        <w:t xml:space="preserve"> </w:t>
      </w:r>
      <w:r w:rsidR="00863EB5">
        <w:rPr>
          <w:rFonts w:ascii="Arial" w:eastAsia="Arial" w:hAnsi="Arial" w:cs="Arial"/>
          <w:spacing w:val="1"/>
        </w:rPr>
        <w:t>t</w:t>
      </w:r>
      <w:r w:rsidR="00863EB5">
        <w:rPr>
          <w:rFonts w:ascii="Arial" w:eastAsia="Arial" w:hAnsi="Arial" w:cs="Arial"/>
        </w:rPr>
        <w:t>h</w:t>
      </w:r>
      <w:r w:rsidR="00863EB5">
        <w:rPr>
          <w:rFonts w:ascii="Arial" w:eastAsia="Arial" w:hAnsi="Arial" w:cs="Arial"/>
          <w:spacing w:val="-3"/>
        </w:rPr>
        <w:t>a</w:t>
      </w:r>
      <w:r w:rsidR="00863EB5">
        <w:rPr>
          <w:rFonts w:ascii="Arial" w:eastAsia="Arial" w:hAnsi="Arial" w:cs="Arial"/>
        </w:rPr>
        <w:t>t</w:t>
      </w:r>
      <w:r w:rsidR="00863EB5">
        <w:rPr>
          <w:rFonts w:ascii="Arial" w:eastAsia="Arial" w:hAnsi="Arial" w:cs="Arial"/>
          <w:spacing w:val="5"/>
        </w:rPr>
        <w:t xml:space="preserve"> </w:t>
      </w:r>
      <w:r w:rsidR="00863EB5">
        <w:rPr>
          <w:rFonts w:ascii="Arial" w:eastAsia="Arial" w:hAnsi="Arial" w:cs="Arial"/>
        </w:rPr>
        <w:t>ho</w:t>
      </w:r>
      <w:r w:rsidR="00863EB5">
        <w:rPr>
          <w:rFonts w:ascii="Arial" w:eastAsia="Arial" w:hAnsi="Arial" w:cs="Arial"/>
          <w:spacing w:val="-1"/>
        </w:rPr>
        <w:t>l</w:t>
      </w:r>
      <w:r w:rsidR="00863EB5">
        <w:rPr>
          <w:rFonts w:ascii="Arial" w:eastAsia="Arial" w:hAnsi="Arial" w:cs="Arial"/>
        </w:rPr>
        <w:t>de</w:t>
      </w:r>
      <w:r w:rsidR="00863EB5">
        <w:rPr>
          <w:rFonts w:ascii="Arial" w:eastAsia="Arial" w:hAnsi="Arial" w:cs="Arial"/>
          <w:spacing w:val="1"/>
        </w:rPr>
        <w:t>r</w:t>
      </w:r>
      <w:r w:rsidR="00863EB5">
        <w:rPr>
          <w:rFonts w:ascii="Arial" w:eastAsia="Arial" w:hAnsi="Arial" w:cs="Arial"/>
        </w:rPr>
        <w:t>s</w:t>
      </w:r>
      <w:r w:rsidR="00863EB5">
        <w:rPr>
          <w:rFonts w:ascii="Arial" w:eastAsia="Arial" w:hAnsi="Arial" w:cs="Arial"/>
          <w:spacing w:val="1"/>
        </w:rPr>
        <w:t xml:space="preserve"> </w:t>
      </w:r>
      <w:r w:rsidR="00863EB5">
        <w:rPr>
          <w:rFonts w:ascii="Arial" w:eastAsia="Arial" w:hAnsi="Arial" w:cs="Arial"/>
          <w:spacing w:val="-3"/>
        </w:rPr>
        <w:t>o</w:t>
      </w:r>
      <w:r w:rsidR="00863EB5">
        <w:rPr>
          <w:rFonts w:ascii="Arial" w:eastAsia="Arial" w:hAnsi="Arial" w:cs="Arial"/>
        </w:rPr>
        <w:t>f</w:t>
      </w:r>
      <w:r w:rsidR="00863EB5">
        <w:rPr>
          <w:rFonts w:ascii="Arial" w:eastAsia="Arial" w:hAnsi="Arial" w:cs="Arial"/>
          <w:spacing w:val="7"/>
        </w:rPr>
        <w:t xml:space="preserve"> </w:t>
      </w:r>
      <w:r w:rsidR="00863EB5">
        <w:rPr>
          <w:rFonts w:ascii="Arial" w:eastAsia="Arial" w:hAnsi="Arial" w:cs="Arial"/>
        </w:rPr>
        <w:t>a</w:t>
      </w:r>
      <w:r w:rsidR="00863EB5">
        <w:rPr>
          <w:rFonts w:ascii="Arial" w:eastAsia="Arial" w:hAnsi="Arial" w:cs="Arial"/>
          <w:spacing w:val="3"/>
        </w:rPr>
        <w:t xml:space="preserve"> </w:t>
      </w:r>
      <w:r w:rsidR="00863EB5">
        <w:rPr>
          <w:rFonts w:ascii="Arial" w:eastAsia="Arial" w:hAnsi="Arial" w:cs="Arial"/>
          <w:spacing w:val="-1"/>
        </w:rPr>
        <w:t>V</w:t>
      </w:r>
      <w:r w:rsidR="00863EB5">
        <w:rPr>
          <w:rFonts w:ascii="Arial" w:eastAsia="Arial" w:hAnsi="Arial" w:cs="Arial"/>
          <w:spacing w:val="2"/>
        </w:rPr>
        <w:t>T</w:t>
      </w:r>
      <w:r w:rsidR="00863EB5">
        <w:rPr>
          <w:rFonts w:ascii="Arial" w:eastAsia="Arial" w:hAnsi="Arial" w:cs="Arial"/>
        </w:rPr>
        <w:t xml:space="preserve">S </w:t>
      </w:r>
      <w:r w:rsidR="00863EB5">
        <w:rPr>
          <w:rFonts w:ascii="Arial" w:eastAsia="Arial" w:hAnsi="Arial" w:cs="Arial"/>
          <w:spacing w:val="2"/>
        </w:rPr>
        <w:t>q</w:t>
      </w:r>
      <w:r w:rsidR="00863EB5">
        <w:rPr>
          <w:rFonts w:ascii="Arial" w:eastAsia="Arial" w:hAnsi="Arial" w:cs="Arial"/>
        </w:rPr>
        <w:t>ua</w:t>
      </w:r>
      <w:r w:rsidR="00863EB5">
        <w:rPr>
          <w:rFonts w:ascii="Arial" w:eastAsia="Arial" w:hAnsi="Arial" w:cs="Arial"/>
          <w:spacing w:val="-1"/>
        </w:rPr>
        <w:t>l</w:t>
      </w:r>
      <w:r w:rsidR="00863EB5">
        <w:rPr>
          <w:rFonts w:ascii="Arial" w:eastAsia="Arial" w:hAnsi="Arial" w:cs="Arial"/>
          <w:spacing w:val="-3"/>
        </w:rPr>
        <w:t>i</w:t>
      </w:r>
      <w:r w:rsidR="00863EB5">
        <w:rPr>
          <w:rFonts w:ascii="Arial" w:eastAsia="Arial" w:hAnsi="Arial" w:cs="Arial"/>
          <w:spacing w:val="3"/>
        </w:rPr>
        <w:t>f</w:t>
      </w:r>
      <w:r w:rsidR="00863EB5">
        <w:rPr>
          <w:rFonts w:ascii="Arial" w:eastAsia="Arial" w:hAnsi="Arial" w:cs="Arial"/>
          <w:spacing w:val="-1"/>
        </w:rPr>
        <w:t>i</w:t>
      </w:r>
      <w:r w:rsidR="00863EB5">
        <w:rPr>
          <w:rFonts w:ascii="Arial" w:eastAsia="Arial" w:hAnsi="Arial" w:cs="Arial"/>
        </w:rPr>
        <w:t>ca</w:t>
      </w:r>
      <w:r w:rsidR="00863EB5">
        <w:rPr>
          <w:rFonts w:ascii="Arial" w:eastAsia="Arial" w:hAnsi="Arial" w:cs="Arial"/>
          <w:spacing w:val="1"/>
        </w:rPr>
        <w:t>t</w:t>
      </w:r>
      <w:r w:rsidR="00863EB5">
        <w:rPr>
          <w:rFonts w:ascii="Arial" w:eastAsia="Arial" w:hAnsi="Arial" w:cs="Arial"/>
          <w:spacing w:val="-1"/>
        </w:rPr>
        <w:t>i</w:t>
      </w:r>
      <w:r w:rsidR="00863EB5">
        <w:rPr>
          <w:rFonts w:ascii="Arial" w:eastAsia="Arial" w:hAnsi="Arial" w:cs="Arial"/>
        </w:rPr>
        <w:t>on,</w:t>
      </w:r>
      <w:r w:rsidR="00863EB5">
        <w:rPr>
          <w:rFonts w:ascii="Arial" w:eastAsia="Arial" w:hAnsi="Arial" w:cs="Arial"/>
          <w:spacing w:val="2"/>
        </w:rPr>
        <w:t xml:space="preserve"> </w:t>
      </w:r>
      <w:r w:rsidR="00863EB5">
        <w:rPr>
          <w:rFonts w:ascii="Arial" w:eastAsia="Arial" w:hAnsi="Arial" w:cs="Arial"/>
        </w:rPr>
        <w:t>de</w:t>
      </w:r>
      <w:r w:rsidR="00863EB5">
        <w:rPr>
          <w:rFonts w:ascii="Arial" w:eastAsia="Arial" w:hAnsi="Arial" w:cs="Arial"/>
          <w:spacing w:val="-2"/>
        </w:rPr>
        <w:t>v</w:t>
      </w:r>
      <w:r w:rsidR="00863EB5">
        <w:rPr>
          <w:rFonts w:ascii="Arial" w:eastAsia="Arial" w:hAnsi="Arial" w:cs="Arial"/>
        </w:rPr>
        <w:t>e</w:t>
      </w:r>
      <w:r w:rsidR="00863EB5">
        <w:rPr>
          <w:rFonts w:ascii="Arial" w:eastAsia="Arial" w:hAnsi="Arial" w:cs="Arial"/>
          <w:spacing w:val="-1"/>
        </w:rPr>
        <w:t>l</w:t>
      </w:r>
      <w:r w:rsidR="00863EB5">
        <w:rPr>
          <w:rFonts w:ascii="Arial" w:eastAsia="Arial" w:hAnsi="Arial" w:cs="Arial"/>
        </w:rPr>
        <w:t>op,</w:t>
      </w:r>
      <w:r w:rsidR="00863EB5">
        <w:rPr>
          <w:rFonts w:ascii="Arial" w:eastAsia="Arial" w:hAnsi="Arial" w:cs="Arial"/>
          <w:spacing w:val="7"/>
        </w:rPr>
        <w:t xml:space="preserve"> </w:t>
      </w:r>
      <w:r w:rsidR="00863EB5">
        <w:rPr>
          <w:rFonts w:ascii="Arial" w:eastAsia="Arial" w:hAnsi="Arial" w:cs="Arial"/>
          <w:spacing w:val="-1"/>
        </w:rPr>
        <w:t>i</w:t>
      </w:r>
      <w:r w:rsidR="00863EB5">
        <w:rPr>
          <w:rFonts w:ascii="Arial" w:eastAsia="Arial" w:hAnsi="Arial" w:cs="Arial"/>
        </w:rPr>
        <w:t>nc</w:t>
      </w:r>
      <w:r w:rsidR="00863EB5">
        <w:rPr>
          <w:rFonts w:ascii="Arial" w:eastAsia="Arial" w:hAnsi="Arial" w:cs="Arial"/>
          <w:spacing w:val="1"/>
        </w:rPr>
        <w:t>r</w:t>
      </w:r>
      <w:r w:rsidR="00863EB5">
        <w:rPr>
          <w:rFonts w:ascii="Arial" w:eastAsia="Arial" w:hAnsi="Arial" w:cs="Arial"/>
        </w:rPr>
        <w:t>ease</w:t>
      </w:r>
      <w:r w:rsidR="00863EB5">
        <w:rPr>
          <w:rFonts w:ascii="Arial" w:eastAsia="Arial" w:hAnsi="Arial" w:cs="Arial"/>
          <w:spacing w:val="4"/>
        </w:rPr>
        <w:t xml:space="preserve"> </w:t>
      </w:r>
      <w:r w:rsidR="00863EB5">
        <w:rPr>
          <w:rFonts w:ascii="Arial" w:eastAsia="Arial" w:hAnsi="Arial" w:cs="Arial"/>
        </w:rPr>
        <w:t>and</w:t>
      </w:r>
      <w:r w:rsidR="00863EB5">
        <w:rPr>
          <w:rFonts w:ascii="Arial" w:eastAsia="Arial" w:hAnsi="Arial" w:cs="Arial"/>
          <w:spacing w:val="3"/>
        </w:rPr>
        <w:t xml:space="preserve"> </w:t>
      </w:r>
      <w:r w:rsidR="00863EB5">
        <w:rPr>
          <w:rFonts w:ascii="Arial" w:eastAsia="Arial" w:hAnsi="Arial" w:cs="Arial"/>
          <w:spacing w:val="1"/>
        </w:rPr>
        <w:t>r</w:t>
      </w:r>
      <w:r w:rsidR="00863EB5">
        <w:rPr>
          <w:rFonts w:ascii="Arial" w:eastAsia="Arial" w:hAnsi="Arial" w:cs="Arial"/>
        </w:rPr>
        <w:t>e</w:t>
      </w:r>
      <w:r w:rsidR="00863EB5">
        <w:rPr>
          <w:rFonts w:ascii="Arial" w:eastAsia="Arial" w:hAnsi="Arial" w:cs="Arial"/>
          <w:spacing w:val="1"/>
        </w:rPr>
        <w:t>t</w:t>
      </w:r>
      <w:r w:rsidR="00863EB5">
        <w:rPr>
          <w:rFonts w:ascii="Arial" w:eastAsia="Arial" w:hAnsi="Arial" w:cs="Arial"/>
        </w:rPr>
        <w:t>a</w:t>
      </w:r>
      <w:r w:rsidR="00863EB5">
        <w:rPr>
          <w:rFonts w:ascii="Arial" w:eastAsia="Arial" w:hAnsi="Arial" w:cs="Arial"/>
          <w:spacing w:val="-1"/>
        </w:rPr>
        <w:t>i</w:t>
      </w:r>
      <w:r w:rsidR="00863EB5">
        <w:rPr>
          <w:rFonts w:ascii="Arial" w:eastAsia="Arial" w:hAnsi="Arial" w:cs="Arial"/>
        </w:rPr>
        <w:t>n</w:t>
      </w:r>
      <w:r w:rsidR="00863EB5">
        <w:rPr>
          <w:rFonts w:ascii="Arial" w:eastAsia="Arial" w:hAnsi="Arial" w:cs="Arial"/>
          <w:spacing w:val="3"/>
        </w:rPr>
        <w:t xml:space="preserve"> </w:t>
      </w:r>
      <w:r w:rsidR="00863EB5">
        <w:rPr>
          <w:rFonts w:ascii="Arial" w:eastAsia="Arial" w:hAnsi="Arial" w:cs="Arial"/>
          <w:spacing w:val="1"/>
        </w:rPr>
        <w:t>t</w:t>
      </w:r>
      <w:r w:rsidR="00863EB5">
        <w:rPr>
          <w:rFonts w:ascii="Arial" w:eastAsia="Arial" w:hAnsi="Arial" w:cs="Arial"/>
        </w:rPr>
        <w:t>he</w:t>
      </w:r>
      <w:r w:rsidR="00863EB5">
        <w:rPr>
          <w:rFonts w:ascii="Arial" w:eastAsia="Arial" w:hAnsi="Arial" w:cs="Arial"/>
          <w:spacing w:val="-4"/>
        </w:rPr>
        <w:t>i</w:t>
      </w:r>
      <w:r w:rsidR="00863EB5">
        <w:rPr>
          <w:rFonts w:ascii="Arial" w:eastAsia="Arial" w:hAnsi="Arial" w:cs="Arial"/>
        </w:rPr>
        <w:t>r co</w:t>
      </w:r>
      <w:r w:rsidR="00863EB5">
        <w:rPr>
          <w:rFonts w:ascii="Arial" w:eastAsia="Arial" w:hAnsi="Arial" w:cs="Arial"/>
          <w:spacing w:val="1"/>
        </w:rPr>
        <w:t>m</w:t>
      </w:r>
      <w:r w:rsidR="00863EB5">
        <w:rPr>
          <w:rFonts w:ascii="Arial" w:eastAsia="Arial" w:hAnsi="Arial" w:cs="Arial"/>
        </w:rPr>
        <w:t>pe</w:t>
      </w:r>
      <w:r w:rsidR="00863EB5">
        <w:rPr>
          <w:rFonts w:ascii="Arial" w:eastAsia="Arial" w:hAnsi="Arial" w:cs="Arial"/>
          <w:spacing w:val="1"/>
        </w:rPr>
        <w:t>t</w:t>
      </w:r>
      <w:r w:rsidR="00863EB5">
        <w:rPr>
          <w:rFonts w:ascii="Arial" w:eastAsia="Arial" w:hAnsi="Arial" w:cs="Arial"/>
        </w:rPr>
        <w:t>e</w:t>
      </w:r>
      <w:r w:rsidR="00863EB5">
        <w:rPr>
          <w:rFonts w:ascii="Arial" w:eastAsia="Arial" w:hAnsi="Arial" w:cs="Arial"/>
          <w:spacing w:val="-3"/>
        </w:rPr>
        <w:t>n</w:t>
      </w:r>
      <w:r w:rsidR="00863EB5">
        <w:rPr>
          <w:rFonts w:ascii="Arial" w:eastAsia="Arial" w:hAnsi="Arial" w:cs="Arial"/>
        </w:rPr>
        <w:t>cy</w:t>
      </w:r>
      <w:r w:rsidR="00863EB5">
        <w:rPr>
          <w:rFonts w:ascii="Arial" w:eastAsia="Arial" w:hAnsi="Arial" w:cs="Arial"/>
          <w:spacing w:val="-1"/>
        </w:rPr>
        <w:t xml:space="preserve"> i</w:t>
      </w:r>
      <w:r w:rsidR="00863EB5">
        <w:rPr>
          <w:rFonts w:ascii="Arial" w:eastAsia="Arial" w:hAnsi="Arial" w:cs="Arial"/>
        </w:rPr>
        <w:t>n</w:t>
      </w:r>
      <w:r w:rsidR="00863EB5">
        <w:rPr>
          <w:rFonts w:ascii="Arial" w:eastAsia="Arial" w:hAnsi="Arial" w:cs="Arial"/>
          <w:spacing w:val="1"/>
        </w:rPr>
        <w:t xml:space="preserve"> </w:t>
      </w:r>
      <w:r w:rsidR="00863EB5">
        <w:rPr>
          <w:rFonts w:ascii="Arial" w:eastAsia="Arial" w:hAnsi="Arial" w:cs="Arial"/>
        </w:rPr>
        <w:t>o</w:t>
      </w:r>
      <w:r w:rsidR="00863EB5">
        <w:rPr>
          <w:rFonts w:ascii="Arial" w:eastAsia="Arial" w:hAnsi="Arial" w:cs="Arial"/>
          <w:spacing w:val="1"/>
        </w:rPr>
        <w:t>r</w:t>
      </w:r>
      <w:r w:rsidR="00863EB5">
        <w:rPr>
          <w:rFonts w:ascii="Arial" w:eastAsia="Arial" w:hAnsi="Arial" w:cs="Arial"/>
        </w:rPr>
        <w:t xml:space="preserve">der </w:t>
      </w:r>
      <w:r w:rsidR="00863EB5">
        <w:rPr>
          <w:rFonts w:ascii="Arial" w:eastAsia="Arial" w:hAnsi="Arial" w:cs="Arial"/>
          <w:spacing w:val="-1"/>
        </w:rPr>
        <w:t>t</w:t>
      </w:r>
      <w:r w:rsidR="00863EB5">
        <w:rPr>
          <w:rFonts w:ascii="Arial" w:eastAsia="Arial" w:hAnsi="Arial" w:cs="Arial"/>
        </w:rPr>
        <w:t>o</w:t>
      </w:r>
      <w:r w:rsidR="00863EB5">
        <w:rPr>
          <w:rFonts w:ascii="Arial" w:eastAsia="Arial" w:hAnsi="Arial" w:cs="Arial"/>
          <w:spacing w:val="-2"/>
        </w:rPr>
        <w:t xml:space="preserve"> </w:t>
      </w:r>
      <w:r w:rsidR="00863EB5">
        <w:rPr>
          <w:rFonts w:ascii="Arial" w:eastAsia="Arial" w:hAnsi="Arial" w:cs="Arial"/>
          <w:spacing w:val="1"/>
        </w:rPr>
        <w:t>m</w:t>
      </w:r>
      <w:r w:rsidR="00863EB5">
        <w:rPr>
          <w:rFonts w:ascii="Arial" w:eastAsia="Arial" w:hAnsi="Arial" w:cs="Arial"/>
        </w:rPr>
        <w:t>a</w:t>
      </w:r>
      <w:r w:rsidR="00863EB5">
        <w:rPr>
          <w:rFonts w:ascii="Arial" w:eastAsia="Arial" w:hAnsi="Arial" w:cs="Arial"/>
          <w:spacing w:val="-1"/>
        </w:rPr>
        <w:t>i</w:t>
      </w:r>
      <w:r w:rsidR="00863EB5">
        <w:rPr>
          <w:rFonts w:ascii="Arial" w:eastAsia="Arial" w:hAnsi="Arial" w:cs="Arial"/>
        </w:rPr>
        <w:t>n</w:t>
      </w:r>
      <w:r w:rsidR="00863EB5">
        <w:rPr>
          <w:rFonts w:ascii="Arial" w:eastAsia="Arial" w:hAnsi="Arial" w:cs="Arial"/>
          <w:spacing w:val="1"/>
        </w:rPr>
        <w:t>t</w:t>
      </w:r>
      <w:r w:rsidR="00863EB5">
        <w:rPr>
          <w:rFonts w:ascii="Arial" w:eastAsia="Arial" w:hAnsi="Arial" w:cs="Arial"/>
        </w:rPr>
        <w:t>a</w:t>
      </w:r>
      <w:r w:rsidR="00863EB5">
        <w:rPr>
          <w:rFonts w:ascii="Arial" w:eastAsia="Arial" w:hAnsi="Arial" w:cs="Arial"/>
          <w:spacing w:val="-1"/>
        </w:rPr>
        <w:t>i</w:t>
      </w:r>
      <w:r w:rsidR="00863EB5">
        <w:rPr>
          <w:rFonts w:ascii="Arial" w:eastAsia="Arial" w:hAnsi="Arial" w:cs="Arial"/>
        </w:rPr>
        <w:t>n</w:t>
      </w:r>
      <w:r w:rsidR="00863EB5">
        <w:rPr>
          <w:rFonts w:ascii="Arial" w:eastAsia="Arial" w:hAnsi="Arial" w:cs="Arial"/>
          <w:spacing w:val="1"/>
        </w:rPr>
        <w:t xml:space="preserve"> </w:t>
      </w:r>
      <w:r w:rsidR="00863EB5">
        <w:rPr>
          <w:rFonts w:ascii="Arial" w:eastAsia="Arial" w:hAnsi="Arial" w:cs="Arial"/>
        </w:rPr>
        <w:t>a</w:t>
      </w:r>
      <w:r w:rsidR="00863EB5">
        <w:rPr>
          <w:rFonts w:ascii="Arial" w:eastAsia="Arial" w:hAnsi="Arial" w:cs="Arial"/>
          <w:spacing w:val="-2"/>
        </w:rPr>
        <w:t xml:space="preserve"> </w:t>
      </w:r>
      <w:r w:rsidR="00863EB5">
        <w:rPr>
          <w:rFonts w:ascii="Arial" w:eastAsia="Arial" w:hAnsi="Arial" w:cs="Arial"/>
        </w:rPr>
        <w:t>sa</w:t>
      </w:r>
      <w:r w:rsidR="00863EB5">
        <w:rPr>
          <w:rFonts w:ascii="Arial" w:eastAsia="Arial" w:hAnsi="Arial" w:cs="Arial"/>
          <w:spacing w:val="1"/>
        </w:rPr>
        <w:t>t</w:t>
      </w:r>
      <w:r w:rsidR="00863EB5">
        <w:rPr>
          <w:rFonts w:ascii="Arial" w:eastAsia="Arial" w:hAnsi="Arial" w:cs="Arial"/>
          <w:spacing w:val="-1"/>
        </w:rPr>
        <w:t>i</w:t>
      </w:r>
      <w:r w:rsidR="00863EB5">
        <w:rPr>
          <w:rFonts w:ascii="Arial" w:eastAsia="Arial" w:hAnsi="Arial" w:cs="Arial"/>
          <w:spacing w:val="-2"/>
        </w:rPr>
        <w:t>s</w:t>
      </w:r>
      <w:r w:rsidR="00863EB5">
        <w:rPr>
          <w:rFonts w:ascii="Arial" w:eastAsia="Arial" w:hAnsi="Arial" w:cs="Arial"/>
          <w:spacing w:val="1"/>
        </w:rPr>
        <w:t>f</w:t>
      </w:r>
      <w:r w:rsidR="00863EB5">
        <w:rPr>
          <w:rFonts w:ascii="Arial" w:eastAsia="Arial" w:hAnsi="Arial" w:cs="Arial"/>
        </w:rPr>
        <w:t>ac</w:t>
      </w:r>
      <w:r w:rsidR="00863EB5">
        <w:rPr>
          <w:rFonts w:ascii="Arial" w:eastAsia="Arial" w:hAnsi="Arial" w:cs="Arial"/>
          <w:spacing w:val="1"/>
        </w:rPr>
        <w:t>t</w:t>
      </w:r>
      <w:r w:rsidR="00863EB5">
        <w:rPr>
          <w:rFonts w:ascii="Arial" w:eastAsia="Arial" w:hAnsi="Arial" w:cs="Arial"/>
          <w:spacing w:val="-3"/>
        </w:rPr>
        <w:t>o</w:t>
      </w:r>
      <w:r w:rsidR="00863EB5">
        <w:rPr>
          <w:rFonts w:ascii="Arial" w:eastAsia="Arial" w:hAnsi="Arial" w:cs="Arial"/>
          <w:spacing w:val="1"/>
        </w:rPr>
        <w:t>r</w:t>
      </w:r>
      <w:r w:rsidR="00863EB5">
        <w:rPr>
          <w:rFonts w:ascii="Arial" w:eastAsia="Arial" w:hAnsi="Arial" w:cs="Arial"/>
        </w:rPr>
        <w:t>y</w:t>
      </w:r>
      <w:r w:rsidR="00863EB5">
        <w:rPr>
          <w:rFonts w:ascii="Arial" w:eastAsia="Arial" w:hAnsi="Arial" w:cs="Arial"/>
          <w:spacing w:val="-1"/>
        </w:rPr>
        <w:t xml:space="preserve"> l</w:t>
      </w:r>
      <w:r w:rsidR="00863EB5">
        <w:rPr>
          <w:rFonts w:ascii="Arial" w:eastAsia="Arial" w:hAnsi="Arial" w:cs="Arial"/>
        </w:rPr>
        <w:t>e</w:t>
      </w:r>
      <w:r w:rsidR="00863EB5">
        <w:rPr>
          <w:rFonts w:ascii="Arial" w:eastAsia="Arial" w:hAnsi="Arial" w:cs="Arial"/>
          <w:spacing w:val="-2"/>
        </w:rPr>
        <w:t>v</w:t>
      </w:r>
      <w:r w:rsidR="00863EB5">
        <w:rPr>
          <w:rFonts w:ascii="Arial" w:eastAsia="Arial" w:hAnsi="Arial" w:cs="Arial"/>
        </w:rPr>
        <w:t>el of</w:t>
      </w:r>
      <w:r w:rsidR="00863EB5">
        <w:rPr>
          <w:rFonts w:ascii="Arial" w:eastAsia="Arial" w:hAnsi="Arial" w:cs="Arial"/>
          <w:spacing w:val="5"/>
        </w:rPr>
        <w:t xml:space="preserve"> </w:t>
      </w:r>
      <w:r w:rsidR="00863EB5">
        <w:rPr>
          <w:rFonts w:ascii="Arial" w:eastAsia="Arial" w:hAnsi="Arial" w:cs="Arial"/>
        </w:rPr>
        <w:t>op</w:t>
      </w:r>
      <w:r w:rsidR="00863EB5">
        <w:rPr>
          <w:rFonts w:ascii="Arial" w:eastAsia="Arial" w:hAnsi="Arial" w:cs="Arial"/>
          <w:spacing w:val="-3"/>
        </w:rPr>
        <w:t>e</w:t>
      </w:r>
      <w:r w:rsidR="00863EB5">
        <w:rPr>
          <w:rFonts w:ascii="Arial" w:eastAsia="Arial" w:hAnsi="Arial" w:cs="Arial"/>
          <w:spacing w:val="1"/>
        </w:rPr>
        <w:t>r</w:t>
      </w:r>
      <w:r w:rsidR="00863EB5">
        <w:rPr>
          <w:rFonts w:ascii="Arial" w:eastAsia="Arial" w:hAnsi="Arial" w:cs="Arial"/>
        </w:rPr>
        <w:t>a</w:t>
      </w:r>
      <w:r w:rsidR="00863EB5">
        <w:rPr>
          <w:rFonts w:ascii="Arial" w:eastAsia="Arial" w:hAnsi="Arial" w:cs="Arial"/>
          <w:spacing w:val="1"/>
        </w:rPr>
        <w:t>t</w:t>
      </w:r>
      <w:r w:rsidR="00863EB5">
        <w:rPr>
          <w:rFonts w:ascii="Arial" w:eastAsia="Arial" w:hAnsi="Arial" w:cs="Arial"/>
          <w:spacing w:val="-1"/>
        </w:rPr>
        <w:t>i</w:t>
      </w:r>
      <w:r w:rsidR="00863EB5">
        <w:rPr>
          <w:rFonts w:ascii="Arial" w:eastAsia="Arial" w:hAnsi="Arial" w:cs="Arial"/>
        </w:rPr>
        <w:t>onal p</w:t>
      </w:r>
      <w:r w:rsidR="00863EB5">
        <w:rPr>
          <w:rFonts w:ascii="Arial" w:eastAsia="Arial" w:hAnsi="Arial" w:cs="Arial"/>
          <w:spacing w:val="-3"/>
        </w:rPr>
        <w:t>e</w:t>
      </w:r>
      <w:r w:rsidR="00863EB5">
        <w:rPr>
          <w:rFonts w:ascii="Arial" w:eastAsia="Arial" w:hAnsi="Arial" w:cs="Arial"/>
          <w:spacing w:val="-2"/>
        </w:rPr>
        <w:t>r</w:t>
      </w:r>
      <w:r w:rsidR="00863EB5">
        <w:rPr>
          <w:rFonts w:ascii="Arial" w:eastAsia="Arial" w:hAnsi="Arial" w:cs="Arial"/>
          <w:spacing w:val="3"/>
        </w:rPr>
        <w:t>f</w:t>
      </w:r>
      <w:r w:rsidR="00863EB5">
        <w:rPr>
          <w:rFonts w:ascii="Arial" w:eastAsia="Arial" w:hAnsi="Arial" w:cs="Arial"/>
          <w:spacing w:val="-3"/>
        </w:rPr>
        <w:t>o</w:t>
      </w:r>
      <w:r w:rsidR="00863EB5">
        <w:rPr>
          <w:rFonts w:ascii="Arial" w:eastAsia="Arial" w:hAnsi="Arial" w:cs="Arial"/>
          <w:spacing w:val="-2"/>
        </w:rPr>
        <w:t>r</w:t>
      </w:r>
      <w:r w:rsidR="00863EB5">
        <w:rPr>
          <w:rFonts w:ascii="Arial" w:eastAsia="Arial" w:hAnsi="Arial" w:cs="Arial"/>
          <w:spacing w:val="1"/>
        </w:rPr>
        <w:t>m</w:t>
      </w:r>
      <w:r w:rsidR="00863EB5">
        <w:rPr>
          <w:rFonts w:ascii="Arial" w:eastAsia="Arial" w:hAnsi="Arial" w:cs="Arial"/>
        </w:rPr>
        <w:t>ance.</w:t>
      </w:r>
    </w:p>
    <w:p w:rsidR="000A5570" w:rsidRDefault="00863EB5">
      <w:pPr>
        <w:tabs>
          <w:tab w:val="left" w:pos="1000"/>
        </w:tabs>
        <w:spacing w:before="70" w:after="0" w:line="240" w:lineRule="auto"/>
        <w:ind w:left="1018" w:right="97" w:hanging="360"/>
        <w:jc w:val="both"/>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b/>
          <w:bCs/>
          <w:spacing w:val="-1"/>
        </w:rPr>
        <w:t>R</w:t>
      </w:r>
      <w:r>
        <w:rPr>
          <w:rFonts w:ascii="Arial" w:eastAsia="Arial" w:hAnsi="Arial" w:cs="Arial"/>
          <w:b/>
          <w:bCs/>
        </w:rPr>
        <w:t>e</w:t>
      </w:r>
      <w:r>
        <w:rPr>
          <w:rFonts w:ascii="Arial" w:eastAsia="Arial" w:hAnsi="Arial" w:cs="Arial"/>
          <w:b/>
          <w:bCs/>
          <w:spacing w:val="-3"/>
        </w:rPr>
        <w:t>v</w:t>
      </w:r>
      <w:r>
        <w:rPr>
          <w:rFonts w:ascii="Arial" w:eastAsia="Arial" w:hAnsi="Arial" w:cs="Arial"/>
          <w:b/>
          <w:bCs/>
        </w:rPr>
        <w:t>a</w:t>
      </w:r>
      <w:r>
        <w:rPr>
          <w:rFonts w:ascii="Arial" w:eastAsia="Arial" w:hAnsi="Arial" w:cs="Arial"/>
          <w:b/>
          <w:bCs/>
          <w:spacing w:val="1"/>
        </w:rPr>
        <w:t>li</w:t>
      </w:r>
      <w:r>
        <w:rPr>
          <w:rFonts w:ascii="Arial" w:eastAsia="Arial" w:hAnsi="Arial" w:cs="Arial"/>
          <w:b/>
          <w:bCs/>
        </w:rPr>
        <w:t>da</w:t>
      </w:r>
      <w:r>
        <w:rPr>
          <w:rFonts w:ascii="Arial" w:eastAsia="Arial" w:hAnsi="Arial" w:cs="Arial"/>
          <w:b/>
          <w:bCs/>
          <w:spacing w:val="1"/>
        </w:rPr>
        <w:t>ti</w:t>
      </w:r>
      <w:r>
        <w:rPr>
          <w:rFonts w:ascii="Arial" w:eastAsia="Arial" w:hAnsi="Arial" w:cs="Arial"/>
          <w:b/>
          <w:bCs/>
        </w:rPr>
        <w:t>on</w:t>
      </w:r>
      <w:r>
        <w:rPr>
          <w:rFonts w:ascii="Arial" w:eastAsia="Arial" w:hAnsi="Arial" w:cs="Arial"/>
          <w:b/>
          <w:bCs/>
          <w:spacing w:val="6"/>
        </w:rPr>
        <w:t xml:space="preserve"> </w:t>
      </w:r>
      <w:r>
        <w:rPr>
          <w:rFonts w:ascii="Arial" w:eastAsia="Arial" w:hAnsi="Arial" w:cs="Arial"/>
          <w:b/>
          <w:bCs/>
          <w:spacing w:val="-3"/>
        </w:rPr>
        <w:t>T</w:t>
      </w:r>
      <w:r>
        <w:rPr>
          <w:rFonts w:ascii="Arial" w:eastAsia="Arial" w:hAnsi="Arial" w:cs="Arial"/>
          <w:b/>
          <w:bCs/>
        </w:rPr>
        <w:t>ra</w:t>
      </w:r>
      <w:r>
        <w:rPr>
          <w:rFonts w:ascii="Arial" w:eastAsia="Arial" w:hAnsi="Arial" w:cs="Arial"/>
          <w:b/>
          <w:bCs/>
          <w:spacing w:val="1"/>
        </w:rPr>
        <w:t>i</w:t>
      </w:r>
      <w:r>
        <w:rPr>
          <w:rFonts w:ascii="Arial" w:eastAsia="Arial" w:hAnsi="Arial" w:cs="Arial"/>
          <w:b/>
          <w:bCs/>
        </w:rPr>
        <w:t>n</w:t>
      </w:r>
      <w:r>
        <w:rPr>
          <w:rFonts w:ascii="Arial" w:eastAsia="Arial" w:hAnsi="Arial" w:cs="Arial"/>
          <w:b/>
          <w:bCs/>
          <w:spacing w:val="1"/>
        </w:rPr>
        <w:t>i</w:t>
      </w:r>
      <w:r>
        <w:rPr>
          <w:rFonts w:ascii="Arial" w:eastAsia="Arial" w:hAnsi="Arial" w:cs="Arial"/>
          <w:b/>
          <w:bCs/>
        </w:rPr>
        <w:t>ng</w:t>
      </w:r>
      <w:r>
        <w:rPr>
          <w:rFonts w:ascii="Arial" w:eastAsia="Arial" w:hAnsi="Arial" w:cs="Arial"/>
          <w:b/>
          <w:bCs/>
          <w:spacing w:val="5"/>
        </w:rPr>
        <w:t xml:space="preserve"> </w:t>
      </w:r>
      <w:r>
        <w:rPr>
          <w:rFonts w:ascii="Arial" w:eastAsia="Arial" w:hAnsi="Arial" w:cs="Arial"/>
          <w:spacing w:val="-4"/>
        </w:rPr>
        <w:t>i</w:t>
      </w:r>
      <w:r>
        <w:rPr>
          <w:rFonts w:ascii="Arial" w:eastAsia="Arial" w:hAnsi="Arial" w:cs="Arial"/>
        </w:rPr>
        <w:t>s</w:t>
      </w:r>
      <w:r>
        <w:rPr>
          <w:rFonts w:ascii="Arial" w:eastAsia="Arial" w:hAnsi="Arial" w:cs="Arial"/>
          <w:spacing w:val="6"/>
        </w:rPr>
        <w:t xml:space="preserve">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6"/>
        </w:rPr>
        <w:t xml:space="preserve"> </w:t>
      </w:r>
      <w:r>
        <w:rPr>
          <w:rFonts w:ascii="Arial" w:eastAsia="Arial" w:hAnsi="Arial" w:cs="Arial"/>
          <w:spacing w:val="1"/>
        </w:rPr>
        <w:t>t</w:t>
      </w:r>
      <w:r>
        <w:rPr>
          <w:rFonts w:ascii="Arial" w:eastAsia="Arial" w:hAnsi="Arial" w:cs="Arial"/>
        </w:rPr>
        <w:t>hat</w:t>
      </w:r>
      <w:r>
        <w:rPr>
          <w:rFonts w:ascii="Arial" w:eastAsia="Arial" w:hAnsi="Arial" w:cs="Arial"/>
          <w:spacing w:val="7"/>
        </w:rPr>
        <w:t xml:space="preserve"> </w:t>
      </w:r>
      <w:r>
        <w:rPr>
          <w:rFonts w:ascii="Arial" w:eastAsia="Arial" w:hAnsi="Arial" w:cs="Arial"/>
        </w:rPr>
        <w:t>e</w:t>
      </w:r>
      <w:r>
        <w:rPr>
          <w:rFonts w:ascii="Arial" w:eastAsia="Arial" w:hAnsi="Arial" w:cs="Arial"/>
          <w:spacing w:val="-3"/>
        </w:rPr>
        <w:t>n</w:t>
      </w:r>
      <w:r>
        <w:rPr>
          <w:rFonts w:ascii="Arial" w:eastAsia="Arial" w:hAnsi="Arial" w:cs="Arial"/>
        </w:rPr>
        <w:t>su</w:t>
      </w:r>
      <w:r>
        <w:rPr>
          <w:rFonts w:ascii="Arial" w:eastAsia="Arial" w:hAnsi="Arial" w:cs="Arial"/>
          <w:spacing w:val="1"/>
        </w:rPr>
        <w:t>r</w:t>
      </w:r>
      <w:r>
        <w:rPr>
          <w:rFonts w:ascii="Arial" w:eastAsia="Arial" w:hAnsi="Arial" w:cs="Arial"/>
        </w:rPr>
        <w:t>es</w:t>
      </w:r>
      <w:r>
        <w:rPr>
          <w:rFonts w:ascii="Arial" w:eastAsia="Arial" w:hAnsi="Arial" w:cs="Arial"/>
          <w:spacing w:val="6"/>
        </w:rPr>
        <w:t xml:space="preserve"> </w:t>
      </w:r>
      <w:r>
        <w:rPr>
          <w:rFonts w:ascii="Arial" w:eastAsia="Arial" w:hAnsi="Arial" w:cs="Arial"/>
          <w:spacing w:val="-2"/>
        </w:rPr>
        <w:t>c</w:t>
      </w:r>
      <w:r>
        <w:rPr>
          <w:rFonts w:ascii="Arial" w:eastAsia="Arial" w:hAnsi="Arial" w:cs="Arial"/>
        </w:rPr>
        <w:t>o</w:t>
      </w:r>
      <w:r>
        <w:rPr>
          <w:rFonts w:ascii="Arial" w:eastAsia="Arial" w:hAnsi="Arial" w:cs="Arial"/>
          <w:spacing w:val="1"/>
        </w:rPr>
        <w:t>m</w:t>
      </w:r>
      <w:r>
        <w:rPr>
          <w:rFonts w:ascii="Arial" w:eastAsia="Arial" w:hAnsi="Arial" w:cs="Arial"/>
        </w:rPr>
        <w:t>pe</w:t>
      </w:r>
      <w:r>
        <w:rPr>
          <w:rFonts w:ascii="Arial" w:eastAsia="Arial" w:hAnsi="Arial" w:cs="Arial"/>
          <w:spacing w:val="1"/>
        </w:rPr>
        <w:t>t</w:t>
      </w:r>
      <w:r>
        <w:rPr>
          <w:rFonts w:ascii="Arial" w:eastAsia="Arial" w:hAnsi="Arial" w:cs="Arial"/>
        </w:rPr>
        <w:t>ence</w:t>
      </w:r>
      <w:r>
        <w:rPr>
          <w:rFonts w:ascii="Arial" w:eastAsia="Arial" w:hAnsi="Arial" w:cs="Arial"/>
          <w:spacing w:val="6"/>
        </w:rPr>
        <w:t xml:space="preserve"> </w:t>
      </w:r>
      <w:r>
        <w:rPr>
          <w:rFonts w:ascii="Arial" w:eastAsia="Arial" w:hAnsi="Arial" w:cs="Arial"/>
          <w:spacing w:val="-3"/>
        </w:rPr>
        <w:t>a</w:t>
      </w:r>
      <w:r>
        <w:rPr>
          <w:rFonts w:ascii="Arial" w:eastAsia="Arial" w:hAnsi="Arial" w:cs="Arial"/>
          <w:spacing w:val="1"/>
        </w:rPr>
        <w:t>ft</w:t>
      </w:r>
      <w:r>
        <w:rPr>
          <w:rFonts w:ascii="Arial" w:eastAsia="Arial" w:hAnsi="Arial" w:cs="Arial"/>
          <w:spacing w:val="-3"/>
        </w:rPr>
        <w:t>e</w:t>
      </w:r>
      <w:r>
        <w:rPr>
          <w:rFonts w:ascii="Arial" w:eastAsia="Arial" w:hAnsi="Arial" w:cs="Arial"/>
        </w:rPr>
        <w:t>r</w:t>
      </w:r>
      <w:r>
        <w:rPr>
          <w:rFonts w:ascii="Arial" w:eastAsia="Arial" w:hAnsi="Arial" w:cs="Arial"/>
          <w:spacing w:val="7"/>
        </w:rPr>
        <w:t xml:space="preserve"> </w:t>
      </w:r>
      <w:r>
        <w:rPr>
          <w:rFonts w:ascii="Arial" w:eastAsia="Arial" w:hAnsi="Arial" w:cs="Arial"/>
        </w:rPr>
        <w:t>a</w:t>
      </w:r>
      <w:r>
        <w:rPr>
          <w:rFonts w:ascii="Arial" w:eastAsia="Arial" w:hAnsi="Arial" w:cs="Arial"/>
          <w:spacing w:val="6"/>
        </w:rPr>
        <w:t xml:space="preserve"> </w:t>
      </w:r>
      <w:r>
        <w:rPr>
          <w:rFonts w:ascii="Arial" w:eastAsia="Arial" w:hAnsi="Arial" w:cs="Arial"/>
        </w:rPr>
        <w:t>b</w:t>
      </w:r>
      <w:r>
        <w:rPr>
          <w:rFonts w:ascii="Arial" w:eastAsia="Arial" w:hAnsi="Arial" w:cs="Arial"/>
          <w:spacing w:val="1"/>
        </w:rPr>
        <w:t>r</w:t>
      </w:r>
      <w:r>
        <w:rPr>
          <w:rFonts w:ascii="Arial" w:eastAsia="Arial" w:hAnsi="Arial" w:cs="Arial"/>
        </w:rPr>
        <w:t>e</w:t>
      </w:r>
      <w:r>
        <w:rPr>
          <w:rFonts w:ascii="Arial" w:eastAsia="Arial" w:hAnsi="Arial" w:cs="Arial"/>
          <w:spacing w:val="-3"/>
        </w:rPr>
        <w:t>a</w:t>
      </w:r>
      <w:r>
        <w:rPr>
          <w:rFonts w:ascii="Arial" w:eastAsia="Arial" w:hAnsi="Arial" w:cs="Arial"/>
        </w:rPr>
        <w:t>k</w:t>
      </w:r>
      <w:r>
        <w:rPr>
          <w:rFonts w:ascii="Arial" w:eastAsia="Arial" w:hAnsi="Arial" w:cs="Arial"/>
          <w:spacing w:val="6"/>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6"/>
        </w:rPr>
        <w:t xml:space="preserve"> </w:t>
      </w:r>
      <w:r>
        <w:rPr>
          <w:rFonts w:ascii="Arial" w:eastAsia="Arial" w:hAnsi="Arial" w:cs="Arial"/>
        </w:rPr>
        <w:t>se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7"/>
        </w:rPr>
        <w:t xml:space="preserve"> </w:t>
      </w:r>
      <w:r>
        <w:rPr>
          <w:rFonts w:ascii="Arial" w:eastAsia="Arial" w:hAnsi="Arial" w:cs="Arial"/>
          <w:spacing w:val="2"/>
        </w:rPr>
        <w:t>T</w:t>
      </w:r>
      <w:r>
        <w:rPr>
          <w:rFonts w:ascii="Arial" w:eastAsia="Arial" w:hAnsi="Arial" w:cs="Arial"/>
          <w:spacing w:val="-3"/>
        </w:rPr>
        <w:t>h</w:t>
      </w:r>
      <w:r>
        <w:rPr>
          <w:rFonts w:ascii="Arial" w:eastAsia="Arial" w:hAnsi="Arial" w:cs="Arial"/>
        </w:rPr>
        <w:t xml:space="preserve">e </w:t>
      </w:r>
      <w:r>
        <w:rPr>
          <w:rFonts w:ascii="Arial" w:eastAsia="Arial" w:hAnsi="Arial" w:cs="Arial"/>
          <w:spacing w:val="-1"/>
        </w:rPr>
        <w:t>C</w:t>
      </w:r>
      <w:r>
        <w:rPr>
          <w:rFonts w:ascii="Arial" w:eastAsia="Arial" w:hAnsi="Arial" w:cs="Arial"/>
        </w:rPr>
        <w:t>o</w:t>
      </w:r>
      <w:r>
        <w:rPr>
          <w:rFonts w:ascii="Arial" w:eastAsia="Arial" w:hAnsi="Arial" w:cs="Arial"/>
          <w:spacing w:val="1"/>
        </w:rPr>
        <w:t>m</w:t>
      </w:r>
      <w:r>
        <w:rPr>
          <w:rFonts w:ascii="Arial" w:eastAsia="Arial" w:hAnsi="Arial" w:cs="Arial"/>
        </w:rPr>
        <w:t>pe</w:t>
      </w:r>
      <w:r>
        <w:rPr>
          <w:rFonts w:ascii="Arial" w:eastAsia="Arial" w:hAnsi="Arial" w:cs="Arial"/>
          <w:spacing w:val="1"/>
        </w:rPr>
        <w:t>t</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A</w:t>
      </w:r>
      <w:r>
        <w:rPr>
          <w:rFonts w:ascii="Arial" w:eastAsia="Arial" w:hAnsi="Arial" w:cs="Arial"/>
          <w:spacing w:val="-3"/>
        </w:rPr>
        <w:t>u</w:t>
      </w:r>
      <w:r>
        <w:rPr>
          <w:rFonts w:ascii="Arial" w:eastAsia="Arial" w:hAnsi="Arial" w:cs="Arial"/>
          <w:spacing w:val="1"/>
        </w:rPr>
        <w:t>t</w:t>
      </w:r>
      <w:r>
        <w:rPr>
          <w:rFonts w:ascii="Arial" w:eastAsia="Arial" w:hAnsi="Arial" w:cs="Arial"/>
        </w:rPr>
        <w:t>ho</w:t>
      </w:r>
      <w:r>
        <w:rPr>
          <w:rFonts w:ascii="Arial" w:eastAsia="Arial" w:hAnsi="Arial" w:cs="Arial"/>
          <w:spacing w:val="1"/>
        </w:rPr>
        <w:t>r</w:t>
      </w:r>
      <w:r>
        <w:rPr>
          <w:rFonts w:ascii="Arial" w:eastAsia="Arial" w:hAnsi="Arial" w:cs="Arial"/>
          <w:spacing w:val="-1"/>
        </w:rPr>
        <w:t>it</w:t>
      </w:r>
      <w:r>
        <w:rPr>
          <w:rFonts w:ascii="Arial" w:eastAsia="Arial" w:hAnsi="Arial" w:cs="Arial"/>
        </w:rPr>
        <w:t>y</w:t>
      </w:r>
      <w:r>
        <w:rPr>
          <w:rFonts w:ascii="Arial" w:eastAsia="Arial" w:hAnsi="Arial" w:cs="Arial"/>
          <w:spacing w:val="1"/>
        </w:rPr>
        <w:t xml:space="preserve"> m</w:t>
      </w:r>
      <w:r>
        <w:rPr>
          <w:rFonts w:ascii="Arial" w:eastAsia="Arial" w:hAnsi="Arial" w:cs="Arial"/>
        </w:rPr>
        <w:t>ay</w:t>
      </w:r>
      <w:r>
        <w:rPr>
          <w:rFonts w:ascii="Arial" w:eastAsia="Arial" w:hAnsi="Arial" w:cs="Arial"/>
          <w:spacing w:val="1"/>
        </w:rPr>
        <w:t xml:space="preserve"> </w:t>
      </w:r>
      <w:r>
        <w:rPr>
          <w:rFonts w:ascii="Arial" w:eastAsia="Arial" w:hAnsi="Arial" w:cs="Arial"/>
        </w:rPr>
        <w:t>de</w:t>
      </w:r>
      <w:r>
        <w:rPr>
          <w:rFonts w:ascii="Arial" w:eastAsia="Arial" w:hAnsi="Arial" w:cs="Arial"/>
          <w:spacing w:val="1"/>
        </w:rPr>
        <w:t>t</w:t>
      </w:r>
      <w:r>
        <w:rPr>
          <w:rFonts w:ascii="Arial" w:eastAsia="Arial" w:hAnsi="Arial" w:cs="Arial"/>
        </w:rPr>
        <w:t>e</w:t>
      </w:r>
      <w:r>
        <w:rPr>
          <w:rFonts w:ascii="Arial" w:eastAsia="Arial" w:hAnsi="Arial" w:cs="Arial"/>
          <w:spacing w:val="1"/>
        </w:rPr>
        <w:t>rm</w:t>
      </w:r>
      <w:r>
        <w:rPr>
          <w:rFonts w:ascii="Arial" w:eastAsia="Arial" w:hAnsi="Arial" w:cs="Arial"/>
          <w:spacing w:val="-1"/>
        </w:rPr>
        <w:t>i</w:t>
      </w:r>
      <w:r>
        <w:rPr>
          <w:rFonts w:ascii="Arial" w:eastAsia="Arial" w:hAnsi="Arial" w:cs="Arial"/>
        </w:rPr>
        <w:t xml:space="preserve">ne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rPr>
        <w:t>d</w:t>
      </w:r>
      <w:r>
        <w:rPr>
          <w:rFonts w:ascii="Arial" w:eastAsia="Arial" w:hAnsi="Arial" w:cs="Arial"/>
          <w:spacing w:val="-3"/>
        </w:rPr>
        <w:t>u</w:t>
      </w:r>
      <w:r>
        <w:rPr>
          <w:rFonts w:ascii="Arial" w:eastAsia="Arial" w:hAnsi="Arial" w:cs="Arial"/>
          <w:spacing w:val="-2"/>
        </w:rPr>
        <w:t>r</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spacing w:val="-3"/>
        </w:rPr>
        <w:t>b</w:t>
      </w:r>
      <w:r>
        <w:rPr>
          <w:rFonts w:ascii="Arial" w:eastAsia="Arial" w:hAnsi="Arial" w:cs="Arial"/>
          <w:spacing w:val="1"/>
        </w:rPr>
        <w:t>r</w:t>
      </w:r>
      <w:r>
        <w:rPr>
          <w:rFonts w:ascii="Arial" w:eastAsia="Arial" w:hAnsi="Arial" w:cs="Arial"/>
        </w:rPr>
        <w:t>e</w:t>
      </w:r>
      <w:r>
        <w:rPr>
          <w:rFonts w:ascii="Arial" w:eastAsia="Arial" w:hAnsi="Arial" w:cs="Arial"/>
          <w:spacing w:val="-3"/>
        </w:rPr>
        <w:t>a</w:t>
      </w:r>
      <w:r>
        <w:rPr>
          <w:rFonts w:ascii="Arial" w:eastAsia="Arial" w:hAnsi="Arial" w:cs="Arial"/>
        </w:rPr>
        <w:t>k</w:t>
      </w:r>
      <w:r>
        <w:rPr>
          <w:rFonts w:ascii="Arial" w:eastAsia="Arial" w:hAnsi="Arial" w:cs="Arial"/>
          <w:spacing w:val="5"/>
        </w:rPr>
        <w:t xml:space="preserve"> </w:t>
      </w:r>
      <w:r>
        <w:rPr>
          <w:rFonts w:ascii="Arial" w:eastAsia="Arial" w:hAnsi="Arial" w:cs="Arial"/>
          <w:spacing w:val="-1"/>
        </w:rPr>
        <w:t>i</w:t>
      </w:r>
      <w:r>
        <w:rPr>
          <w:rFonts w:ascii="Arial" w:eastAsia="Arial" w:hAnsi="Arial" w:cs="Arial"/>
        </w:rPr>
        <w:t>n se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3"/>
        </w:rPr>
        <w:t xml:space="preserve"> </w:t>
      </w:r>
      <w:r>
        <w:rPr>
          <w:rFonts w:ascii="Arial" w:eastAsia="Arial" w:hAnsi="Arial" w:cs="Arial"/>
          <w:spacing w:val="-3"/>
        </w:rPr>
        <w:t>a</w:t>
      </w:r>
      <w:r>
        <w:rPr>
          <w:rFonts w:ascii="Arial" w:eastAsia="Arial" w:hAnsi="Arial" w:cs="Arial"/>
          <w:spacing w:val="3"/>
        </w:rPr>
        <w:t>f</w:t>
      </w:r>
      <w:r>
        <w:rPr>
          <w:rFonts w:ascii="Arial" w:eastAsia="Arial" w:hAnsi="Arial" w:cs="Arial"/>
          <w:spacing w:val="1"/>
        </w:rPr>
        <w:t>t</w:t>
      </w:r>
      <w:r>
        <w:rPr>
          <w:rFonts w:ascii="Arial" w:eastAsia="Arial" w:hAnsi="Arial" w:cs="Arial"/>
          <w:spacing w:val="-3"/>
        </w:rPr>
        <w:t>e</w:t>
      </w:r>
      <w:r>
        <w:rPr>
          <w:rFonts w:ascii="Arial" w:eastAsia="Arial" w:hAnsi="Arial" w:cs="Arial"/>
        </w:rPr>
        <w:t>r</w:t>
      </w:r>
      <w:r>
        <w:rPr>
          <w:rFonts w:ascii="Arial" w:eastAsia="Arial" w:hAnsi="Arial" w:cs="Arial"/>
          <w:spacing w:val="4"/>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i</w:t>
      </w:r>
      <w:r>
        <w:rPr>
          <w:rFonts w:ascii="Arial" w:eastAsia="Arial" w:hAnsi="Arial" w:cs="Arial"/>
        </w:rPr>
        <w:t xml:space="preserve">ch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2"/>
        </w:rPr>
        <w:t>v</w:t>
      </w:r>
      <w:r>
        <w:rPr>
          <w:rFonts w:ascii="Arial" w:eastAsia="Arial" w:hAnsi="Arial" w:cs="Arial"/>
        </w:rPr>
        <w:t>a</w:t>
      </w:r>
      <w:r>
        <w:rPr>
          <w:rFonts w:ascii="Arial" w:eastAsia="Arial" w:hAnsi="Arial" w:cs="Arial"/>
          <w:spacing w:val="-1"/>
        </w:rPr>
        <w:t>li</w:t>
      </w:r>
      <w:r>
        <w:rPr>
          <w:rFonts w:ascii="Arial" w:eastAsia="Arial" w:hAnsi="Arial" w:cs="Arial"/>
        </w:rPr>
        <w:t>da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rPr>
        <w:t>e</w:t>
      </w:r>
      <w:r>
        <w:rPr>
          <w:rFonts w:ascii="Arial" w:eastAsia="Arial" w:hAnsi="Arial" w:cs="Arial"/>
          <w:spacing w:val="-3"/>
        </w:rPr>
        <w:t>d</w:t>
      </w:r>
      <w:r>
        <w:rPr>
          <w:rFonts w:ascii="Arial" w:eastAsia="Arial" w:hAnsi="Arial" w:cs="Arial"/>
        </w:rPr>
        <w:t>.</w:t>
      </w:r>
    </w:p>
    <w:p w:rsidR="000A5570" w:rsidRDefault="000A5570">
      <w:pPr>
        <w:spacing w:after="0"/>
        <w:jc w:val="both"/>
        <w:sectPr w:rsidR="000A5570">
          <w:pgSz w:w="11920" w:h="16840"/>
          <w:pgMar w:top="1100" w:right="980" w:bottom="780" w:left="1120" w:header="591" w:footer="596" w:gutter="0"/>
          <w:cols w:space="720"/>
        </w:sectPr>
      </w:pPr>
    </w:p>
    <w:p w:rsidR="000A5570" w:rsidRDefault="000A5570">
      <w:pPr>
        <w:spacing w:before="19" w:after="0" w:line="200" w:lineRule="exact"/>
        <w:rPr>
          <w:sz w:val="20"/>
          <w:szCs w:val="20"/>
        </w:rPr>
      </w:pPr>
    </w:p>
    <w:p w:rsidR="000A5570" w:rsidRDefault="00071E95">
      <w:pPr>
        <w:tabs>
          <w:tab w:val="left" w:pos="1000"/>
        </w:tabs>
        <w:spacing w:before="35" w:after="0" w:line="242" w:lineRule="auto"/>
        <w:ind w:left="1019" w:right="96" w:hanging="360"/>
        <w:jc w:val="both"/>
        <w:rPr>
          <w:rFonts w:ascii="Arial" w:eastAsia="Arial" w:hAnsi="Arial" w:cs="Arial"/>
        </w:rPr>
      </w:pPr>
      <w:r>
        <w:pict>
          <v:group id="_x0000_s1600" style="position:absolute;left:0;text-align:left;margin-left:88.4pt;margin-top:29.8pt;width:450.65pt;height:52.35pt;z-index:-251678208;mso-position-horizontal-relative:page" coordorigin="1768,596" coordsize="9013,1047">
            <v:group id="_x0000_s1607" style="position:absolute;left:1778;top:606;width:8993;height:269" coordorigin="1778,606" coordsize="8993,269">
              <v:shape id="_x0000_s1608" style="position:absolute;left:1778;top:606;width:8993;height:269" coordorigin="1778,606" coordsize="8993,269" path="m1778,875r8993,l10771,606r-8993,l1778,875e" fillcolor="aqua" stroked="f">
                <v:path arrowok="t"/>
              </v:shape>
            </v:group>
            <v:group id="_x0000_s1605" style="position:absolute;left:2138;top:875;width:8633;height:252" coordorigin="2138,875" coordsize="8633,252">
              <v:shape id="_x0000_s1606" style="position:absolute;left:2138;top:875;width:8633;height:252" coordorigin="2138,875" coordsize="8633,252" path="m2138,1127r8633,l10771,875r-8633,l2138,1127e" fillcolor="aqua" stroked="f">
                <v:path arrowok="t"/>
              </v:shape>
            </v:group>
            <v:group id="_x0000_s1603" style="position:absolute;left:2138;top:1127;width:8633;height:252" coordorigin="2138,1127" coordsize="8633,252">
              <v:shape id="_x0000_s1604" style="position:absolute;left:2138;top:1127;width:8633;height:252" coordorigin="2138,1127" coordsize="8633,252" path="m2138,1379r8633,l10771,1127r-8633,l2138,1379e" fillcolor="aqua" stroked="f">
                <v:path arrowok="t"/>
              </v:shape>
            </v:group>
            <v:group id="_x0000_s1601" style="position:absolute;left:2138;top:1379;width:5542;height:254" coordorigin="2138,1379" coordsize="5542,254">
              <v:shape id="_x0000_s1602" style="position:absolute;left:2138;top:1379;width:5542;height:254" coordorigin="2138,1379" coordsize="5542,254" path="m2138,1633r5542,l7680,1379r-5542,l2138,1633e" fillcolor="aqua" stroked="f">
                <v:path arrowok="t"/>
              </v:shape>
            </v:group>
            <w10:wrap anchorx="page"/>
          </v:group>
        </w:pict>
      </w:r>
      <w:r w:rsidR="00863EB5">
        <w:rPr>
          <w:rFonts w:ascii="Times New Roman" w:eastAsia="Times New Roman" w:hAnsi="Times New Roman" w:cs="Times New Roman"/>
          <w:w w:val="131"/>
        </w:rPr>
        <w:t>•</w:t>
      </w:r>
      <w:r w:rsidR="00863EB5">
        <w:rPr>
          <w:rFonts w:ascii="Times New Roman" w:eastAsia="Times New Roman" w:hAnsi="Times New Roman" w:cs="Times New Roman"/>
        </w:rPr>
        <w:tab/>
      </w:r>
      <w:r w:rsidR="00863EB5">
        <w:rPr>
          <w:rFonts w:ascii="Arial" w:eastAsia="Arial" w:hAnsi="Arial" w:cs="Arial"/>
          <w:b/>
          <w:bCs/>
          <w:spacing w:val="-1"/>
        </w:rPr>
        <w:t>S</w:t>
      </w:r>
      <w:r w:rsidR="00863EB5">
        <w:rPr>
          <w:rFonts w:ascii="Arial" w:eastAsia="Arial" w:hAnsi="Arial" w:cs="Arial"/>
          <w:b/>
          <w:bCs/>
          <w:spacing w:val="1"/>
        </w:rPr>
        <w:t>i</w:t>
      </w:r>
      <w:r w:rsidR="00863EB5">
        <w:rPr>
          <w:rFonts w:ascii="Arial" w:eastAsia="Arial" w:hAnsi="Arial" w:cs="Arial"/>
          <w:b/>
          <w:bCs/>
        </w:rPr>
        <w:t>mu</w:t>
      </w:r>
      <w:r w:rsidR="00863EB5">
        <w:rPr>
          <w:rFonts w:ascii="Arial" w:eastAsia="Arial" w:hAnsi="Arial" w:cs="Arial"/>
          <w:b/>
          <w:bCs/>
          <w:spacing w:val="1"/>
        </w:rPr>
        <w:t>l</w:t>
      </w:r>
      <w:r w:rsidR="00863EB5">
        <w:rPr>
          <w:rFonts w:ascii="Arial" w:eastAsia="Arial" w:hAnsi="Arial" w:cs="Arial"/>
          <w:b/>
          <w:bCs/>
          <w:spacing w:val="-3"/>
        </w:rPr>
        <w:t>a</w:t>
      </w:r>
      <w:r w:rsidR="00863EB5">
        <w:rPr>
          <w:rFonts w:ascii="Arial" w:eastAsia="Arial" w:hAnsi="Arial" w:cs="Arial"/>
          <w:b/>
          <w:bCs/>
          <w:spacing w:val="1"/>
        </w:rPr>
        <w:t>t</w:t>
      </w:r>
      <w:r w:rsidR="00863EB5">
        <w:rPr>
          <w:rFonts w:ascii="Arial" w:eastAsia="Arial" w:hAnsi="Arial" w:cs="Arial"/>
          <w:b/>
          <w:bCs/>
        </w:rPr>
        <w:t>or</w:t>
      </w:r>
      <w:r w:rsidR="00863EB5">
        <w:rPr>
          <w:rFonts w:ascii="Arial" w:eastAsia="Arial" w:hAnsi="Arial" w:cs="Arial"/>
          <w:b/>
          <w:bCs/>
          <w:spacing w:val="9"/>
        </w:rPr>
        <w:t xml:space="preserve"> </w:t>
      </w:r>
      <w:r w:rsidR="00863EB5">
        <w:rPr>
          <w:rFonts w:ascii="Arial" w:eastAsia="Arial" w:hAnsi="Arial" w:cs="Arial"/>
          <w:b/>
          <w:bCs/>
          <w:spacing w:val="-3"/>
        </w:rPr>
        <w:t>T</w:t>
      </w:r>
      <w:r w:rsidR="00863EB5">
        <w:rPr>
          <w:rFonts w:ascii="Arial" w:eastAsia="Arial" w:hAnsi="Arial" w:cs="Arial"/>
          <w:b/>
          <w:bCs/>
        </w:rPr>
        <w:t>ra</w:t>
      </w:r>
      <w:r w:rsidR="00863EB5">
        <w:rPr>
          <w:rFonts w:ascii="Arial" w:eastAsia="Arial" w:hAnsi="Arial" w:cs="Arial"/>
          <w:b/>
          <w:bCs/>
          <w:spacing w:val="1"/>
        </w:rPr>
        <w:t>i</w:t>
      </w:r>
      <w:r w:rsidR="00863EB5">
        <w:rPr>
          <w:rFonts w:ascii="Arial" w:eastAsia="Arial" w:hAnsi="Arial" w:cs="Arial"/>
          <w:b/>
          <w:bCs/>
        </w:rPr>
        <w:t>n</w:t>
      </w:r>
      <w:r w:rsidR="00863EB5">
        <w:rPr>
          <w:rFonts w:ascii="Arial" w:eastAsia="Arial" w:hAnsi="Arial" w:cs="Arial"/>
          <w:b/>
          <w:bCs/>
          <w:spacing w:val="1"/>
        </w:rPr>
        <w:t>i</w:t>
      </w:r>
      <w:r w:rsidR="00863EB5">
        <w:rPr>
          <w:rFonts w:ascii="Arial" w:eastAsia="Arial" w:hAnsi="Arial" w:cs="Arial"/>
          <w:b/>
          <w:bCs/>
        </w:rPr>
        <w:t>ng</w:t>
      </w:r>
      <w:r w:rsidR="00863EB5">
        <w:rPr>
          <w:rFonts w:ascii="Arial" w:eastAsia="Arial" w:hAnsi="Arial" w:cs="Arial"/>
          <w:b/>
          <w:bCs/>
          <w:spacing w:val="10"/>
        </w:rPr>
        <w:t xml:space="preserve"> </w:t>
      </w:r>
      <w:r w:rsidR="00863EB5">
        <w:rPr>
          <w:rFonts w:ascii="Arial" w:eastAsia="Arial" w:hAnsi="Arial" w:cs="Arial"/>
          <w:spacing w:val="-1"/>
        </w:rPr>
        <w:t>i</w:t>
      </w:r>
      <w:r w:rsidR="00863EB5">
        <w:rPr>
          <w:rFonts w:ascii="Arial" w:eastAsia="Arial" w:hAnsi="Arial" w:cs="Arial"/>
        </w:rPr>
        <w:t>s</w:t>
      </w:r>
      <w:r w:rsidR="00863EB5">
        <w:rPr>
          <w:rFonts w:ascii="Arial" w:eastAsia="Arial" w:hAnsi="Arial" w:cs="Arial"/>
          <w:spacing w:val="8"/>
        </w:rPr>
        <w:t xml:space="preserve"> </w:t>
      </w:r>
      <w:r w:rsidR="00863EB5">
        <w:rPr>
          <w:rFonts w:ascii="Arial" w:eastAsia="Arial" w:hAnsi="Arial" w:cs="Arial"/>
          <w:spacing w:val="1"/>
        </w:rPr>
        <w:t>t</w:t>
      </w:r>
      <w:r w:rsidR="00863EB5">
        <w:rPr>
          <w:rFonts w:ascii="Arial" w:eastAsia="Arial" w:hAnsi="Arial" w:cs="Arial"/>
          <w:spacing w:val="-3"/>
        </w:rPr>
        <w:t>h</w:t>
      </w:r>
      <w:r w:rsidR="00863EB5">
        <w:rPr>
          <w:rFonts w:ascii="Arial" w:eastAsia="Arial" w:hAnsi="Arial" w:cs="Arial"/>
        </w:rPr>
        <w:t>e</w:t>
      </w:r>
      <w:r w:rsidR="00863EB5">
        <w:rPr>
          <w:rFonts w:ascii="Arial" w:eastAsia="Arial" w:hAnsi="Arial" w:cs="Arial"/>
          <w:spacing w:val="10"/>
        </w:rPr>
        <w:t xml:space="preserve"> </w:t>
      </w:r>
      <w:r w:rsidR="00863EB5">
        <w:rPr>
          <w:rFonts w:ascii="Arial" w:eastAsia="Arial" w:hAnsi="Arial" w:cs="Arial"/>
        </w:rPr>
        <w:t>s</w:t>
      </w:r>
      <w:r w:rsidR="00863EB5">
        <w:rPr>
          <w:rFonts w:ascii="Arial" w:eastAsia="Arial" w:hAnsi="Arial" w:cs="Arial"/>
          <w:spacing w:val="-1"/>
        </w:rPr>
        <w:t>i</w:t>
      </w:r>
      <w:r w:rsidR="00863EB5">
        <w:rPr>
          <w:rFonts w:ascii="Arial" w:eastAsia="Arial" w:hAnsi="Arial" w:cs="Arial"/>
          <w:spacing w:val="1"/>
        </w:rPr>
        <w:t>m</w:t>
      </w:r>
      <w:r w:rsidR="00863EB5">
        <w:rPr>
          <w:rFonts w:ascii="Arial" w:eastAsia="Arial" w:hAnsi="Arial" w:cs="Arial"/>
        </w:rPr>
        <w:t>u</w:t>
      </w:r>
      <w:r w:rsidR="00863EB5">
        <w:rPr>
          <w:rFonts w:ascii="Arial" w:eastAsia="Arial" w:hAnsi="Arial" w:cs="Arial"/>
          <w:spacing w:val="-1"/>
        </w:rPr>
        <w:t>l</w:t>
      </w:r>
      <w:r w:rsidR="00863EB5">
        <w:rPr>
          <w:rFonts w:ascii="Arial" w:eastAsia="Arial" w:hAnsi="Arial" w:cs="Arial"/>
        </w:rPr>
        <w:t>a</w:t>
      </w:r>
      <w:r w:rsidR="00863EB5">
        <w:rPr>
          <w:rFonts w:ascii="Arial" w:eastAsia="Arial" w:hAnsi="Arial" w:cs="Arial"/>
          <w:spacing w:val="1"/>
        </w:rPr>
        <w:t>t</w:t>
      </w:r>
      <w:r w:rsidR="00863EB5">
        <w:rPr>
          <w:rFonts w:ascii="Arial" w:eastAsia="Arial" w:hAnsi="Arial" w:cs="Arial"/>
          <w:spacing w:val="-1"/>
        </w:rPr>
        <w:t>i</w:t>
      </w:r>
      <w:r w:rsidR="00863EB5">
        <w:rPr>
          <w:rFonts w:ascii="Arial" w:eastAsia="Arial" w:hAnsi="Arial" w:cs="Arial"/>
        </w:rPr>
        <w:t>on</w:t>
      </w:r>
      <w:r w:rsidR="00863EB5">
        <w:rPr>
          <w:rFonts w:ascii="Arial" w:eastAsia="Arial" w:hAnsi="Arial" w:cs="Arial"/>
          <w:spacing w:val="10"/>
        </w:rPr>
        <w:t xml:space="preserve"> </w:t>
      </w:r>
      <w:r w:rsidR="00863EB5">
        <w:rPr>
          <w:rFonts w:ascii="Arial" w:eastAsia="Arial" w:hAnsi="Arial" w:cs="Arial"/>
          <w:spacing w:val="-3"/>
        </w:rPr>
        <w:t>o</w:t>
      </w:r>
      <w:r w:rsidR="00863EB5">
        <w:rPr>
          <w:rFonts w:ascii="Arial" w:eastAsia="Arial" w:hAnsi="Arial" w:cs="Arial"/>
        </w:rPr>
        <w:t>f</w:t>
      </w:r>
      <w:r w:rsidR="00863EB5">
        <w:rPr>
          <w:rFonts w:ascii="Arial" w:eastAsia="Arial" w:hAnsi="Arial" w:cs="Arial"/>
          <w:spacing w:val="12"/>
        </w:rPr>
        <w:t xml:space="preserve"> </w:t>
      </w:r>
      <w:r w:rsidR="00863EB5">
        <w:rPr>
          <w:rFonts w:ascii="Arial" w:eastAsia="Arial" w:hAnsi="Arial" w:cs="Arial"/>
        </w:rPr>
        <w:t>ope</w:t>
      </w:r>
      <w:r w:rsidR="00863EB5">
        <w:rPr>
          <w:rFonts w:ascii="Arial" w:eastAsia="Arial" w:hAnsi="Arial" w:cs="Arial"/>
          <w:spacing w:val="1"/>
        </w:rPr>
        <w:t>r</w:t>
      </w:r>
      <w:r w:rsidR="00863EB5">
        <w:rPr>
          <w:rFonts w:ascii="Arial" w:eastAsia="Arial" w:hAnsi="Arial" w:cs="Arial"/>
          <w:spacing w:val="-3"/>
        </w:rPr>
        <w:t>a</w:t>
      </w:r>
      <w:r w:rsidR="00863EB5">
        <w:rPr>
          <w:rFonts w:ascii="Arial" w:eastAsia="Arial" w:hAnsi="Arial" w:cs="Arial"/>
          <w:spacing w:val="2"/>
        </w:rPr>
        <w:t>t</w:t>
      </w:r>
      <w:r w:rsidR="00863EB5">
        <w:rPr>
          <w:rFonts w:ascii="Arial" w:eastAsia="Arial" w:hAnsi="Arial" w:cs="Arial"/>
          <w:spacing w:val="-1"/>
        </w:rPr>
        <w:t>i</w:t>
      </w:r>
      <w:r w:rsidR="00863EB5">
        <w:rPr>
          <w:rFonts w:ascii="Arial" w:eastAsia="Arial" w:hAnsi="Arial" w:cs="Arial"/>
        </w:rPr>
        <w:t>o</w:t>
      </w:r>
      <w:r w:rsidR="00863EB5">
        <w:rPr>
          <w:rFonts w:ascii="Arial" w:eastAsia="Arial" w:hAnsi="Arial" w:cs="Arial"/>
          <w:spacing w:val="-3"/>
        </w:rPr>
        <w:t>n</w:t>
      </w:r>
      <w:r w:rsidR="00863EB5">
        <w:rPr>
          <w:rFonts w:ascii="Arial" w:eastAsia="Arial" w:hAnsi="Arial" w:cs="Arial"/>
        </w:rPr>
        <w:t>al</w:t>
      </w:r>
      <w:r w:rsidR="00863EB5">
        <w:rPr>
          <w:rFonts w:ascii="Arial" w:eastAsia="Arial" w:hAnsi="Arial" w:cs="Arial"/>
          <w:spacing w:val="10"/>
        </w:rPr>
        <w:t xml:space="preserve"> </w:t>
      </w:r>
      <w:r w:rsidR="00863EB5">
        <w:rPr>
          <w:rFonts w:ascii="Arial" w:eastAsia="Arial" w:hAnsi="Arial" w:cs="Arial"/>
        </w:rPr>
        <w:t>e</w:t>
      </w:r>
      <w:r w:rsidR="00863EB5">
        <w:rPr>
          <w:rFonts w:ascii="Arial" w:eastAsia="Arial" w:hAnsi="Arial" w:cs="Arial"/>
          <w:spacing w:val="-2"/>
        </w:rPr>
        <w:t>v</w:t>
      </w:r>
      <w:r w:rsidR="00863EB5">
        <w:rPr>
          <w:rFonts w:ascii="Arial" w:eastAsia="Arial" w:hAnsi="Arial" w:cs="Arial"/>
        </w:rPr>
        <w:t>en</w:t>
      </w:r>
      <w:r w:rsidR="00863EB5">
        <w:rPr>
          <w:rFonts w:ascii="Arial" w:eastAsia="Arial" w:hAnsi="Arial" w:cs="Arial"/>
          <w:spacing w:val="1"/>
        </w:rPr>
        <w:t>t</w:t>
      </w:r>
      <w:r w:rsidR="00863EB5">
        <w:rPr>
          <w:rFonts w:ascii="Arial" w:eastAsia="Arial" w:hAnsi="Arial" w:cs="Arial"/>
        </w:rPr>
        <w:t>s,</w:t>
      </w:r>
      <w:r w:rsidR="00863EB5">
        <w:rPr>
          <w:rFonts w:ascii="Arial" w:eastAsia="Arial" w:hAnsi="Arial" w:cs="Arial"/>
          <w:spacing w:val="12"/>
        </w:rPr>
        <w:t xml:space="preserve"> </w:t>
      </w:r>
      <w:r w:rsidR="00863EB5">
        <w:rPr>
          <w:rFonts w:ascii="Arial" w:eastAsia="Arial" w:hAnsi="Arial" w:cs="Arial"/>
        </w:rPr>
        <w:t>p</w:t>
      </w:r>
      <w:r w:rsidR="00863EB5">
        <w:rPr>
          <w:rFonts w:ascii="Arial" w:eastAsia="Arial" w:hAnsi="Arial" w:cs="Arial"/>
          <w:spacing w:val="1"/>
        </w:rPr>
        <w:t>r</w:t>
      </w:r>
      <w:r w:rsidR="00863EB5">
        <w:rPr>
          <w:rFonts w:ascii="Arial" w:eastAsia="Arial" w:hAnsi="Arial" w:cs="Arial"/>
        </w:rPr>
        <w:t>a</w:t>
      </w:r>
      <w:r w:rsidR="00863EB5">
        <w:rPr>
          <w:rFonts w:ascii="Arial" w:eastAsia="Arial" w:hAnsi="Arial" w:cs="Arial"/>
          <w:spacing w:val="-2"/>
        </w:rPr>
        <w:t>c</w:t>
      </w:r>
      <w:r w:rsidR="00863EB5">
        <w:rPr>
          <w:rFonts w:ascii="Arial" w:eastAsia="Arial" w:hAnsi="Arial" w:cs="Arial"/>
          <w:spacing w:val="1"/>
        </w:rPr>
        <w:t>t</w:t>
      </w:r>
      <w:r w:rsidR="00863EB5">
        <w:rPr>
          <w:rFonts w:ascii="Arial" w:eastAsia="Arial" w:hAnsi="Arial" w:cs="Arial"/>
          <w:spacing w:val="-1"/>
        </w:rPr>
        <w:t>i</w:t>
      </w:r>
      <w:r w:rsidR="00863EB5">
        <w:rPr>
          <w:rFonts w:ascii="Arial" w:eastAsia="Arial" w:hAnsi="Arial" w:cs="Arial"/>
        </w:rPr>
        <w:t>ces</w:t>
      </w:r>
      <w:r w:rsidR="00863EB5">
        <w:rPr>
          <w:rFonts w:ascii="Arial" w:eastAsia="Arial" w:hAnsi="Arial" w:cs="Arial"/>
          <w:spacing w:val="11"/>
        </w:rPr>
        <w:t xml:space="preserve"> </w:t>
      </w:r>
      <w:r w:rsidR="00863EB5">
        <w:rPr>
          <w:rFonts w:ascii="Arial" w:eastAsia="Arial" w:hAnsi="Arial" w:cs="Arial"/>
        </w:rPr>
        <w:t>and</w:t>
      </w:r>
      <w:r w:rsidR="00863EB5">
        <w:rPr>
          <w:rFonts w:ascii="Arial" w:eastAsia="Arial" w:hAnsi="Arial" w:cs="Arial"/>
          <w:spacing w:val="6"/>
        </w:rPr>
        <w:t xml:space="preserve"> </w:t>
      </w:r>
      <w:r w:rsidR="00863EB5">
        <w:rPr>
          <w:rFonts w:ascii="Arial" w:eastAsia="Arial" w:hAnsi="Arial" w:cs="Arial"/>
        </w:rPr>
        <w:t>p</w:t>
      </w:r>
      <w:r w:rsidR="00863EB5">
        <w:rPr>
          <w:rFonts w:ascii="Arial" w:eastAsia="Arial" w:hAnsi="Arial" w:cs="Arial"/>
          <w:spacing w:val="1"/>
        </w:rPr>
        <w:t>r</w:t>
      </w:r>
      <w:r w:rsidR="00863EB5">
        <w:rPr>
          <w:rFonts w:ascii="Arial" w:eastAsia="Arial" w:hAnsi="Arial" w:cs="Arial"/>
        </w:rPr>
        <w:t>ocedu</w:t>
      </w:r>
      <w:r w:rsidR="00863EB5">
        <w:rPr>
          <w:rFonts w:ascii="Arial" w:eastAsia="Arial" w:hAnsi="Arial" w:cs="Arial"/>
          <w:spacing w:val="1"/>
        </w:rPr>
        <w:t>r</w:t>
      </w:r>
      <w:r w:rsidR="00863EB5">
        <w:rPr>
          <w:rFonts w:ascii="Arial" w:eastAsia="Arial" w:hAnsi="Arial" w:cs="Arial"/>
        </w:rPr>
        <w:t>es</w:t>
      </w:r>
      <w:r w:rsidR="00863EB5">
        <w:rPr>
          <w:rFonts w:ascii="Arial" w:eastAsia="Arial" w:hAnsi="Arial" w:cs="Arial"/>
          <w:spacing w:val="8"/>
        </w:rPr>
        <w:t xml:space="preserve"> </w:t>
      </w:r>
      <w:r w:rsidR="00863EB5">
        <w:rPr>
          <w:rFonts w:ascii="Arial" w:eastAsia="Arial" w:hAnsi="Arial" w:cs="Arial"/>
          <w:spacing w:val="1"/>
        </w:rPr>
        <w:t>t</w:t>
      </w:r>
      <w:r w:rsidR="00863EB5">
        <w:rPr>
          <w:rFonts w:ascii="Arial" w:eastAsia="Arial" w:hAnsi="Arial" w:cs="Arial"/>
        </w:rPr>
        <w:t xml:space="preserve">o </w:t>
      </w:r>
      <w:r w:rsidR="00863EB5">
        <w:rPr>
          <w:rFonts w:ascii="Arial" w:eastAsia="Arial" w:hAnsi="Arial" w:cs="Arial"/>
          <w:spacing w:val="-1"/>
        </w:rPr>
        <w:t>i</w:t>
      </w:r>
      <w:r w:rsidR="00863EB5">
        <w:rPr>
          <w:rFonts w:ascii="Arial" w:eastAsia="Arial" w:hAnsi="Arial" w:cs="Arial"/>
        </w:rPr>
        <w:t>ns</w:t>
      </w:r>
      <w:r w:rsidR="00863EB5">
        <w:rPr>
          <w:rFonts w:ascii="Arial" w:eastAsia="Arial" w:hAnsi="Arial" w:cs="Arial"/>
          <w:spacing w:val="1"/>
        </w:rPr>
        <w:t>tr</w:t>
      </w:r>
      <w:r w:rsidR="00863EB5">
        <w:rPr>
          <w:rFonts w:ascii="Arial" w:eastAsia="Arial" w:hAnsi="Arial" w:cs="Arial"/>
        </w:rPr>
        <w:t>u</w:t>
      </w:r>
      <w:r w:rsidR="00863EB5">
        <w:rPr>
          <w:rFonts w:ascii="Arial" w:eastAsia="Arial" w:hAnsi="Arial" w:cs="Arial"/>
          <w:spacing w:val="-2"/>
        </w:rPr>
        <w:t>c</w:t>
      </w:r>
      <w:r w:rsidR="00863EB5">
        <w:rPr>
          <w:rFonts w:ascii="Arial" w:eastAsia="Arial" w:hAnsi="Arial" w:cs="Arial"/>
        </w:rPr>
        <w:t xml:space="preserve">t </w:t>
      </w:r>
      <w:r w:rsidR="00863EB5">
        <w:rPr>
          <w:rFonts w:ascii="Arial" w:eastAsia="Arial" w:hAnsi="Arial" w:cs="Arial"/>
          <w:spacing w:val="1"/>
        </w:rPr>
        <w:t>tr</w:t>
      </w:r>
      <w:r w:rsidR="00863EB5">
        <w:rPr>
          <w:rFonts w:ascii="Arial" w:eastAsia="Arial" w:hAnsi="Arial" w:cs="Arial"/>
        </w:rPr>
        <w:t>a</w:t>
      </w:r>
      <w:r w:rsidR="00863EB5">
        <w:rPr>
          <w:rFonts w:ascii="Arial" w:eastAsia="Arial" w:hAnsi="Arial" w:cs="Arial"/>
          <w:spacing w:val="-1"/>
        </w:rPr>
        <w:t>i</w:t>
      </w:r>
      <w:r w:rsidR="00863EB5">
        <w:rPr>
          <w:rFonts w:ascii="Arial" w:eastAsia="Arial" w:hAnsi="Arial" w:cs="Arial"/>
        </w:rPr>
        <w:t>nees</w:t>
      </w:r>
      <w:r w:rsidR="00863EB5">
        <w:rPr>
          <w:rFonts w:ascii="Arial" w:eastAsia="Arial" w:hAnsi="Arial" w:cs="Arial"/>
          <w:spacing w:val="1"/>
        </w:rPr>
        <w:t xml:space="preserve"> </w:t>
      </w:r>
      <w:r w:rsidR="00863EB5">
        <w:rPr>
          <w:rFonts w:ascii="Arial" w:eastAsia="Arial" w:hAnsi="Arial" w:cs="Arial"/>
        </w:rPr>
        <w:t>and</w:t>
      </w:r>
      <w:r w:rsidR="00863EB5">
        <w:rPr>
          <w:rFonts w:ascii="Arial" w:eastAsia="Arial" w:hAnsi="Arial" w:cs="Arial"/>
          <w:spacing w:val="-2"/>
        </w:rPr>
        <w:t xml:space="preserve"> </w:t>
      </w:r>
      <w:r w:rsidR="00863EB5">
        <w:rPr>
          <w:rFonts w:ascii="Arial" w:eastAsia="Arial" w:hAnsi="Arial" w:cs="Arial"/>
        </w:rPr>
        <w:t>as</w:t>
      </w:r>
      <w:r w:rsidR="00863EB5">
        <w:rPr>
          <w:rFonts w:ascii="Arial" w:eastAsia="Arial" w:hAnsi="Arial" w:cs="Arial"/>
          <w:spacing w:val="-2"/>
        </w:rPr>
        <w:t>s</w:t>
      </w:r>
      <w:r w:rsidR="00863EB5">
        <w:rPr>
          <w:rFonts w:ascii="Arial" w:eastAsia="Arial" w:hAnsi="Arial" w:cs="Arial"/>
        </w:rPr>
        <w:t>ess</w:t>
      </w:r>
      <w:r w:rsidR="00863EB5">
        <w:rPr>
          <w:rFonts w:ascii="Arial" w:eastAsia="Arial" w:hAnsi="Arial" w:cs="Arial"/>
          <w:spacing w:val="1"/>
        </w:rPr>
        <w:t xml:space="preserve"> t</w:t>
      </w:r>
      <w:r w:rsidR="00863EB5">
        <w:rPr>
          <w:rFonts w:ascii="Arial" w:eastAsia="Arial" w:hAnsi="Arial" w:cs="Arial"/>
        </w:rPr>
        <w:t>he</w:t>
      </w:r>
      <w:r w:rsidR="00863EB5">
        <w:rPr>
          <w:rFonts w:ascii="Arial" w:eastAsia="Arial" w:hAnsi="Arial" w:cs="Arial"/>
          <w:spacing w:val="-4"/>
        </w:rPr>
        <w:t>i</w:t>
      </w:r>
      <w:r w:rsidR="00863EB5">
        <w:rPr>
          <w:rFonts w:ascii="Arial" w:eastAsia="Arial" w:hAnsi="Arial" w:cs="Arial"/>
        </w:rPr>
        <w:t>r</w:t>
      </w:r>
      <w:r w:rsidR="00863EB5">
        <w:rPr>
          <w:rFonts w:ascii="Arial" w:eastAsia="Arial" w:hAnsi="Arial" w:cs="Arial"/>
          <w:spacing w:val="2"/>
        </w:rPr>
        <w:t xml:space="preserve"> </w:t>
      </w:r>
      <w:r w:rsidR="00863EB5">
        <w:rPr>
          <w:rFonts w:ascii="Arial" w:eastAsia="Arial" w:hAnsi="Arial" w:cs="Arial"/>
        </w:rPr>
        <w:t>ab</w:t>
      </w:r>
      <w:r w:rsidR="00863EB5">
        <w:rPr>
          <w:rFonts w:ascii="Arial" w:eastAsia="Arial" w:hAnsi="Arial" w:cs="Arial"/>
          <w:spacing w:val="-1"/>
        </w:rPr>
        <w:t>ili</w:t>
      </w:r>
      <w:r w:rsidR="00863EB5">
        <w:rPr>
          <w:rFonts w:ascii="Arial" w:eastAsia="Arial" w:hAnsi="Arial" w:cs="Arial"/>
          <w:spacing w:val="1"/>
        </w:rPr>
        <w:t>t</w:t>
      </w:r>
      <w:r w:rsidR="00863EB5">
        <w:rPr>
          <w:rFonts w:ascii="Arial" w:eastAsia="Arial" w:hAnsi="Arial" w:cs="Arial"/>
        </w:rPr>
        <w:t>y</w:t>
      </w:r>
      <w:r w:rsidR="00863EB5">
        <w:rPr>
          <w:rFonts w:ascii="Arial" w:eastAsia="Arial" w:hAnsi="Arial" w:cs="Arial"/>
          <w:spacing w:val="-1"/>
        </w:rPr>
        <w:t xml:space="preserve"> </w:t>
      </w:r>
      <w:r w:rsidR="00863EB5">
        <w:rPr>
          <w:rFonts w:ascii="Arial" w:eastAsia="Arial" w:hAnsi="Arial" w:cs="Arial"/>
          <w:spacing w:val="1"/>
        </w:rPr>
        <w:t>t</w:t>
      </w:r>
      <w:r w:rsidR="00863EB5">
        <w:rPr>
          <w:rFonts w:ascii="Arial" w:eastAsia="Arial" w:hAnsi="Arial" w:cs="Arial"/>
        </w:rPr>
        <w:t>o</w:t>
      </w:r>
      <w:r w:rsidR="00863EB5">
        <w:rPr>
          <w:rFonts w:ascii="Arial" w:eastAsia="Arial" w:hAnsi="Arial" w:cs="Arial"/>
          <w:spacing w:val="1"/>
        </w:rPr>
        <w:t xml:space="preserve"> </w:t>
      </w:r>
      <w:r w:rsidR="00863EB5">
        <w:rPr>
          <w:rFonts w:ascii="Arial" w:eastAsia="Arial" w:hAnsi="Arial" w:cs="Arial"/>
        </w:rPr>
        <w:t>d</w:t>
      </w:r>
      <w:r w:rsidR="00863EB5">
        <w:rPr>
          <w:rFonts w:ascii="Arial" w:eastAsia="Arial" w:hAnsi="Arial" w:cs="Arial"/>
          <w:spacing w:val="-3"/>
        </w:rPr>
        <w:t>e</w:t>
      </w:r>
      <w:r w:rsidR="00863EB5">
        <w:rPr>
          <w:rFonts w:ascii="Arial" w:eastAsia="Arial" w:hAnsi="Arial" w:cs="Arial"/>
          <w:spacing w:val="1"/>
        </w:rPr>
        <w:t>m</w:t>
      </w:r>
      <w:r w:rsidR="00863EB5">
        <w:rPr>
          <w:rFonts w:ascii="Arial" w:eastAsia="Arial" w:hAnsi="Arial" w:cs="Arial"/>
        </w:rPr>
        <w:t>o</w:t>
      </w:r>
      <w:r w:rsidR="00863EB5">
        <w:rPr>
          <w:rFonts w:ascii="Arial" w:eastAsia="Arial" w:hAnsi="Arial" w:cs="Arial"/>
          <w:spacing w:val="-3"/>
        </w:rPr>
        <w:t>n</w:t>
      </w:r>
      <w:r w:rsidR="00863EB5">
        <w:rPr>
          <w:rFonts w:ascii="Arial" w:eastAsia="Arial" w:hAnsi="Arial" w:cs="Arial"/>
        </w:rPr>
        <w:t>s</w:t>
      </w:r>
      <w:r w:rsidR="00863EB5">
        <w:rPr>
          <w:rFonts w:ascii="Arial" w:eastAsia="Arial" w:hAnsi="Arial" w:cs="Arial"/>
          <w:spacing w:val="1"/>
        </w:rPr>
        <w:t>t</w:t>
      </w:r>
      <w:r w:rsidR="00863EB5">
        <w:rPr>
          <w:rFonts w:ascii="Arial" w:eastAsia="Arial" w:hAnsi="Arial" w:cs="Arial"/>
          <w:spacing w:val="2"/>
        </w:rPr>
        <w:t>r</w:t>
      </w:r>
      <w:r w:rsidR="00863EB5">
        <w:rPr>
          <w:rFonts w:ascii="Arial" w:eastAsia="Arial" w:hAnsi="Arial" w:cs="Arial"/>
          <w:spacing w:val="-3"/>
        </w:rPr>
        <w:t>a</w:t>
      </w:r>
      <w:r w:rsidR="00863EB5">
        <w:rPr>
          <w:rFonts w:ascii="Arial" w:eastAsia="Arial" w:hAnsi="Arial" w:cs="Arial"/>
          <w:spacing w:val="1"/>
        </w:rPr>
        <w:t>t</w:t>
      </w:r>
      <w:r w:rsidR="00863EB5">
        <w:rPr>
          <w:rFonts w:ascii="Arial" w:eastAsia="Arial" w:hAnsi="Arial" w:cs="Arial"/>
        </w:rPr>
        <w:t>e</w:t>
      </w:r>
      <w:r w:rsidR="00863EB5">
        <w:rPr>
          <w:rFonts w:ascii="Arial" w:eastAsia="Arial" w:hAnsi="Arial" w:cs="Arial"/>
          <w:spacing w:val="-2"/>
        </w:rPr>
        <w:t xml:space="preserve"> </w:t>
      </w:r>
      <w:r w:rsidR="00863EB5">
        <w:rPr>
          <w:rFonts w:ascii="Arial" w:eastAsia="Arial" w:hAnsi="Arial" w:cs="Arial"/>
          <w:spacing w:val="1"/>
        </w:rPr>
        <w:t>t</w:t>
      </w:r>
      <w:r w:rsidR="00863EB5">
        <w:rPr>
          <w:rFonts w:ascii="Arial" w:eastAsia="Arial" w:hAnsi="Arial" w:cs="Arial"/>
        </w:rPr>
        <w:t>he</w:t>
      </w:r>
      <w:r w:rsidR="00863EB5">
        <w:rPr>
          <w:rFonts w:ascii="Arial" w:eastAsia="Arial" w:hAnsi="Arial" w:cs="Arial"/>
          <w:spacing w:val="-1"/>
        </w:rPr>
        <w:t>i</w:t>
      </w:r>
      <w:r w:rsidR="00863EB5">
        <w:rPr>
          <w:rFonts w:ascii="Arial" w:eastAsia="Arial" w:hAnsi="Arial" w:cs="Arial"/>
        </w:rPr>
        <w:t>r</w:t>
      </w:r>
      <w:r w:rsidR="00863EB5">
        <w:rPr>
          <w:rFonts w:ascii="Arial" w:eastAsia="Arial" w:hAnsi="Arial" w:cs="Arial"/>
          <w:spacing w:val="2"/>
        </w:rPr>
        <w:t xml:space="preserve"> </w:t>
      </w:r>
      <w:r w:rsidR="00863EB5">
        <w:rPr>
          <w:rFonts w:ascii="Arial" w:eastAsia="Arial" w:hAnsi="Arial" w:cs="Arial"/>
          <w:spacing w:val="-1"/>
        </w:rPr>
        <w:t>l</w:t>
      </w:r>
      <w:r w:rsidR="00863EB5">
        <w:rPr>
          <w:rFonts w:ascii="Arial" w:eastAsia="Arial" w:hAnsi="Arial" w:cs="Arial"/>
        </w:rPr>
        <w:t>e</w:t>
      </w:r>
      <w:r w:rsidR="00863EB5">
        <w:rPr>
          <w:rFonts w:ascii="Arial" w:eastAsia="Arial" w:hAnsi="Arial" w:cs="Arial"/>
          <w:spacing w:val="-2"/>
        </w:rPr>
        <w:t>v</w:t>
      </w:r>
      <w:r w:rsidR="00863EB5">
        <w:rPr>
          <w:rFonts w:ascii="Arial" w:eastAsia="Arial" w:hAnsi="Arial" w:cs="Arial"/>
        </w:rPr>
        <w:t>e</w:t>
      </w:r>
      <w:r w:rsidR="00863EB5">
        <w:rPr>
          <w:rFonts w:ascii="Arial" w:eastAsia="Arial" w:hAnsi="Arial" w:cs="Arial"/>
          <w:spacing w:val="-1"/>
        </w:rPr>
        <w:t>l</w:t>
      </w:r>
      <w:r w:rsidR="00863EB5">
        <w:rPr>
          <w:rFonts w:ascii="Arial" w:eastAsia="Arial" w:hAnsi="Arial" w:cs="Arial"/>
        </w:rPr>
        <w:t>s</w:t>
      </w:r>
      <w:r w:rsidR="00863EB5">
        <w:rPr>
          <w:rFonts w:ascii="Arial" w:eastAsia="Arial" w:hAnsi="Arial" w:cs="Arial"/>
          <w:spacing w:val="1"/>
        </w:rPr>
        <w:t xml:space="preserve"> </w:t>
      </w:r>
      <w:r w:rsidR="00863EB5">
        <w:rPr>
          <w:rFonts w:ascii="Arial" w:eastAsia="Arial" w:hAnsi="Arial" w:cs="Arial"/>
          <w:spacing w:val="-3"/>
        </w:rPr>
        <w:t>o</w:t>
      </w:r>
      <w:r w:rsidR="00863EB5">
        <w:rPr>
          <w:rFonts w:ascii="Arial" w:eastAsia="Arial" w:hAnsi="Arial" w:cs="Arial"/>
        </w:rPr>
        <w:t>f</w:t>
      </w:r>
      <w:r w:rsidR="00863EB5">
        <w:rPr>
          <w:rFonts w:ascii="Arial" w:eastAsia="Arial" w:hAnsi="Arial" w:cs="Arial"/>
          <w:spacing w:val="2"/>
        </w:rPr>
        <w:t xml:space="preserve"> </w:t>
      </w:r>
      <w:r w:rsidR="00863EB5">
        <w:rPr>
          <w:rFonts w:ascii="Arial" w:eastAsia="Arial" w:hAnsi="Arial" w:cs="Arial"/>
        </w:rPr>
        <w:t>co</w:t>
      </w:r>
      <w:r w:rsidR="00863EB5">
        <w:rPr>
          <w:rFonts w:ascii="Arial" w:eastAsia="Arial" w:hAnsi="Arial" w:cs="Arial"/>
          <w:spacing w:val="-2"/>
        </w:rPr>
        <w:t>m</w:t>
      </w:r>
      <w:r w:rsidR="00863EB5">
        <w:rPr>
          <w:rFonts w:ascii="Arial" w:eastAsia="Arial" w:hAnsi="Arial" w:cs="Arial"/>
        </w:rPr>
        <w:t>pe</w:t>
      </w:r>
      <w:r w:rsidR="00863EB5">
        <w:rPr>
          <w:rFonts w:ascii="Arial" w:eastAsia="Arial" w:hAnsi="Arial" w:cs="Arial"/>
          <w:spacing w:val="1"/>
        </w:rPr>
        <w:t>t</w:t>
      </w:r>
      <w:r w:rsidR="00863EB5">
        <w:rPr>
          <w:rFonts w:ascii="Arial" w:eastAsia="Arial" w:hAnsi="Arial" w:cs="Arial"/>
        </w:rPr>
        <w:t>ence.</w:t>
      </w:r>
    </w:p>
    <w:p w:rsidR="000A5570" w:rsidRDefault="00863EB5">
      <w:pPr>
        <w:tabs>
          <w:tab w:val="left" w:pos="1000"/>
        </w:tabs>
        <w:spacing w:before="68" w:after="0" w:line="240" w:lineRule="auto"/>
        <w:ind w:left="1018" w:right="97" w:hanging="360"/>
        <w:jc w:val="both"/>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b/>
          <w:bCs/>
          <w:spacing w:val="-1"/>
        </w:rPr>
        <w:t>U</w:t>
      </w:r>
      <w:r>
        <w:rPr>
          <w:rFonts w:ascii="Arial" w:eastAsia="Arial" w:hAnsi="Arial" w:cs="Arial"/>
          <w:b/>
          <w:bCs/>
        </w:rPr>
        <w:t>pda</w:t>
      </w:r>
      <w:r>
        <w:rPr>
          <w:rFonts w:ascii="Arial" w:eastAsia="Arial" w:hAnsi="Arial" w:cs="Arial"/>
          <w:b/>
          <w:bCs/>
          <w:spacing w:val="1"/>
        </w:rPr>
        <w:t>ti</w:t>
      </w:r>
      <w:r>
        <w:rPr>
          <w:rFonts w:ascii="Arial" w:eastAsia="Arial" w:hAnsi="Arial" w:cs="Arial"/>
          <w:b/>
          <w:bCs/>
        </w:rPr>
        <w:t>ng</w:t>
      </w:r>
      <w:r>
        <w:rPr>
          <w:rFonts w:ascii="Arial" w:eastAsia="Arial" w:hAnsi="Arial" w:cs="Arial"/>
          <w:b/>
          <w:bCs/>
          <w:spacing w:val="6"/>
        </w:rPr>
        <w:t xml:space="preserve"> </w:t>
      </w:r>
      <w:r>
        <w:rPr>
          <w:rFonts w:ascii="Arial" w:eastAsia="Arial" w:hAnsi="Arial" w:cs="Arial"/>
          <w:b/>
          <w:bCs/>
          <w:spacing w:val="1"/>
        </w:rPr>
        <w:t>t</w:t>
      </w:r>
      <w:r>
        <w:rPr>
          <w:rFonts w:ascii="Arial" w:eastAsia="Arial" w:hAnsi="Arial" w:cs="Arial"/>
          <w:b/>
          <w:bCs/>
        </w:rPr>
        <w:t>r</w:t>
      </w:r>
      <w:r>
        <w:rPr>
          <w:rFonts w:ascii="Arial" w:eastAsia="Arial" w:hAnsi="Arial" w:cs="Arial"/>
          <w:b/>
          <w:bCs/>
          <w:spacing w:val="-3"/>
        </w:rPr>
        <w:t>a</w:t>
      </w:r>
      <w:r>
        <w:rPr>
          <w:rFonts w:ascii="Arial" w:eastAsia="Arial" w:hAnsi="Arial" w:cs="Arial"/>
          <w:b/>
          <w:bCs/>
          <w:spacing w:val="1"/>
        </w:rPr>
        <w:t>i</w:t>
      </w:r>
      <w:r>
        <w:rPr>
          <w:rFonts w:ascii="Arial" w:eastAsia="Arial" w:hAnsi="Arial" w:cs="Arial"/>
          <w:b/>
          <w:bCs/>
        </w:rPr>
        <w:t>n</w:t>
      </w:r>
      <w:r>
        <w:rPr>
          <w:rFonts w:ascii="Arial" w:eastAsia="Arial" w:hAnsi="Arial" w:cs="Arial"/>
          <w:b/>
          <w:bCs/>
          <w:spacing w:val="1"/>
        </w:rPr>
        <w:t>i</w:t>
      </w:r>
      <w:r>
        <w:rPr>
          <w:rFonts w:ascii="Arial" w:eastAsia="Arial" w:hAnsi="Arial" w:cs="Arial"/>
          <w:b/>
          <w:bCs/>
        </w:rPr>
        <w:t>ng</w:t>
      </w:r>
      <w:r>
        <w:rPr>
          <w:rFonts w:ascii="Arial" w:eastAsia="Arial" w:hAnsi="Arial" w:cs="Arial"/>
          <w:b/>
          <w:bCs/>
          <w:spacing w:val="5"/>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6"/>
        </w:rPr>
        <w:t xml:space="preserve"> </w:t>
      </w:r>
      <w:r>
        <w:rPr>
          <w:rFonts w:ascii="Arial" w:eastAsia="Arial" w:hAnsi="Arial" w:cs="Arial"/>
        </w:rPr>
        <w:t>c</w:t>
      </w:r>
      <w:r>
        <w:rPr>
          <w:rFonts w:ascii="Arial" w:eastAsia="Arial" w:hAnsi="Arial" w:cs="Arial"/>
          <w:spacing w:val="-3"/>
        </w:rPr>
        <w:t>u</w:t>
      </w:r>
      <w:r>
        <w:rPr>
          <w:rFonts w:ascii="Arial" w:eastAsia="Arial" w:hAnsi="Arial" w:cs="Arial"/>
        </w:rPr>
        <w:t>s</w:t>
      </w:r>
      <w:r>
        <w:rPr>
          <w:rFonts w:ascii="Arial" w:eastAsia="Arial" w:hAnsi="Arial" w:cs="Arial"/>
          <w:spacing w:val="1"/>
        </w:rPr>
        <w:t>t</w:t>
      </w:r>
      <w:r>
        <w:rPr>
          <w:rFonts w:ascii="Arial" w:eastAsia="Arial" w:hAnsi="Arial" w:cs="Arial"/>
        </w:rPr>
        <w:t>om</w:t>
      </w:r>
      <w:r>
        <w:rPr>
          <w:rFonts w:ascii="Arial" w:eastAsia="Arial" w:hAnsi="Arial" w:cs="Arial"/>
          <w:spacing w:val="4"/>
        </w:rPr>
        <w:t xml:space="preserve"> </w:t>
      </w:r>
      <w:r>
        <w:rPr>
          <w:rFonts w:ascii="Arial" w:eastAsia="Arial" w:hAnsi="Arial" w:cs="Arial"/>
          <w:spacing w:val="1"/>
        </w:rPr>
        <w:t>m</w:t>
      </w:r>
      <w:r>
        <w:rPr>
          <w:rFonts w:ascii="Arial" w:eastAsia="Arial" w:hAnsi="Arial" w:cs="Arial"/>
        </w:rPr>
        <w:t>ade</w:t>
      </w:r>
      <w:r>
        <w:rPr>
          <w:rFonts w:ascii="Arial" w:eastAsia="Arial" w:hAnsi="Arial" w:cs="Arial"/>
          <w:spacing w:val="6"/>
        </w:rPr>
        <w:t xml:space="preserve">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8"/>
        </w:rPr>
        <w:t xml:space="preserve"> </w:t>
      </w:r>
      <w:r>
        <w:rPr>
          <w:rFonts w:ascii="Arial" w:eastAsia="Arial" w:hAnsi="Arial" w:cs="Arial"/>
        </w:rPr>
        <w:t>des</w:t>
      </w:r>
      <w:r>
        <w:rPr>
          <w:rFonts w:ascii="Arial" w:eastAsia="Arial" w:hAnsi="Arial" w:cs="Arial"/>
          <w:spacing w:val="-1"/>
        </w:rPr>
        <w:t>i</w:t>
      </w:r>
      <w:r>
        <w:rPr>
          <w:rFonts w:ascii="Arial" w:eastAsia="Arial" w:hAnsi="Arial" w:cs="Arial"/>
          <w:spacing w:val="2"/>
        </w:rPr>
        <w:t>g</w:t>
      </w:r>
      <w:r>
        <w:rPr>
          <w:rFonts w:ascii="Arial" w:eastAsia="Arial" w:hAnsi="Arial" w:cs="Arial"/>
        </w:rPr>
        <w:t>ned</w:t>
      </w:r>
      <w:r>
        <w:rPr>
          <w:rFonts w:ascii="Arial" w:eastAsia="Arial" w:hAnsi="Arial" w:cs="Arial"/>
          <w:spacing w:val="3"/>
        </w:rPr>
        <w:t xml:space="preserve"> f</w:t>
      </w:r>
      <w:r>
        <w:rPr>
          <w:rFonts w:ascii="Arial" w:eastAsia="Arial" w:hAnsi="Arial" w:cs="Arial"/>
        </w:rPr>
        <w:t>o</w:t>
      </w:r>
      <w:r>
        <w:rPr>
          <w:rFonts w:ascii="Arial" w:eastAsia="Arial" w:hAnsi="Arial" w:cs="Arial"/>
          <w:spacing w:val="-1"/>
        </w:rPr>
        <w:t>ll</w:t>
      </w:r>
      <w:r>
        <w:rPr>
          <w:rFonts w:ascii="Arial" w:eastAsia="Arial" w:hAnsi="Arial" w:cs="Arial"/>
        </w:rPr>
        <w:t>o</w:t>
      </w:r>
      <w:r>
        <w:rPr>
          <w:rFonts w:ascii="Arial" w:eastAsia="Arial" w:hAnsi="Arial" w:cs="Arial"/>
          <w:spacing w:val="-3"/>
        </w:rPr>
        <w:t>w</w:t>
      </w:r>
      <w:r>
        <w:rPr>
          <w:rFonts w:ascii="Arial" w:eastAsia="Arial" w:hAnsi="Arial" w:cs="Arial"/>
          <w:spacing w:val="-1"/>
        </w:rPr>
        <w:t>i</w:t>
      </w:r>
      <w:r>
        <w:rPr>
          <w:rFonts w:ascii="Arial" w:eastAsia="Arial" w:hAnsi="Arial" w:cs="Arial"/>
        </w:rPr>
        <w:t>ng</w:t>
      </w:r>
      <w:r>
        <w:rPr>
          <w:rFonts w:ascii="Arial" w:eastAsia="Arial" w:hAnsi="Arial" w:cs="Arial"/>
          <w:spacing w:val="8"/>
        </w:rPr>
        <w:t xml:space="preserve"> </w:t>
      </w:r>
      <w:r>
        <w:rPr>
          <w:rFonts w:ascii="Arial" w:eastAsia="Arial" w:hAnsi="Arial" w:cs="Arial"/>
        </w:rPr>
        <w:t>a</w:t>
      </w:r>
      <w:r>
        <w:rPr>
          <w:rFonts w:ascii="Arial" w:eastAsia="Arial" w:hAnsi="Arial" w:cs="Arial"/>
          <w:spacing w:val="8"/>
        </w:rPr>
        <w:t xml:space="preserve">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6"/>
        </w:rPr>
        <w:t xml:space="preserve"> </w:t>
      </w:r>
      <w:r>
        <w:rPr>
          <w:rFonts w:ascii="Arial" w:eastAsia="Arial" w:hAnsi="Arial" w:cs="Arial"/>
        </w:rPr>
        <w:t>needs</w:t>
      </w:r>
      <w:r>
        <w:rPr>
          <w:rFonts w:ascii="Arial" w:eastAsia="Arial" w:hAnsi="Arial" w:cs="Arial"/>
          <w:spacing w:val="7"/>
        </w:rPr>
        <w:t xml:space="preserve"> </w:t>
      </w:r>
      <w:r>
        <w:rPr>
          <w:rFonts w:ascii="Arial" w:eastAsia="Arial" w:hAnsi="Arial" w:cs="Arial"/>
        </w:rPr>
        <w:t>ana</w:t>
      </w:r>
      <w:r>
        <w:rPr>
          <w:rFonts w:ascii="Arial" w:eastAsia="Arial" w:hAnsi="Arial" w:cs="Arial"/>
          <w:spacing w:val="1"/>
        </w:rPr>
        <w:t>l</w:t>
      </w:r>
      <w:r>
        <w:rPr>
          <w:rFonts w:ascii="Arial" w:eastAsia="Arial" w:hAnsi="Arial" w:cs="Arial"/>
          <w:spacing w:val="-2"/>
        </w:rPr>
        <w:t>y</w:t>
      </w:r>
      <w:r>
        <w:rPr>
          <w:rFonts w:ascii="Arial" w:eastAsia="Arial" w:hAnsi="Arial" w:cs="Arial"/>
        </w:rPr>
        <w:t>s</w:t>
      </w:r>
      <w:r>
        <w:rPr>
          <w:rFonts w:ascii="Arial" w:eastAsia="Arial" w:hAnsi="Arial" w:cs="Arial"/>
          <w:spacing w:val="-1"/>
        </w:rPr>
        <w:t>i</w:t>
      </w:r>
      <w:r>
        <w:rPr>
          <w:rFonts w:ascii="Arial" w:eastAsia="Arial" w:hAnsi="Arial" w:cs="Arial"/>
        </w:rPr>
        <w:t xml:space="preserve">s </w:t>
      </w:r>
      <w:r>
        <w:rPr>
          <w:rFonts w:ascii="Arial" w:eastAsia="Arial" w:hAnsi="Arial" w:cs="Arial"/>
          <w:spacing w:val="-1"/>
        </w:rPr>
        <w:t>i</w:t>
      </w:r>
      <w:r>
        <w:rPr>
          <w:rFonts w:ascii="Arial" w:eastAsia="Arial" w:hAnsi="Arial" w:cs="Arial"/>
        </w:rPr>
        <w:t>nd</w:t>
      </w:r>
      <w:r>
        <w:rPr>
          <w:rFonts w:ascii="Arial" w:eastAsia="Arial" w:hAnsi="Arial" w:cs="Arial"/>
          <w:spacing w:val="-1"/>
        </w:rPr>
        <w:t>i</w:t>
      </w:r>
      <w:r>
        <w:rPr>
          <w:rFonts w:ascii="Arial" w:eastAsia="Arial" w:hAnsi="Arial" w:cs="Arial"/>
        </w:rPr>
        <w:t>ca</w:t>
      </w:r>
      <w:r>
        <w:rPr>
          <w:rFonts w:ascii="Arial" w:eastAsia="Arial" w:hAnsi="Arial" w:cs="Arial"/>
          <w:spacing w:val="1"/>
        </w:rPr>
        <w:t>t</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t</w:t>
      </w:r>
      <w:r>
        <w:rPr>
          <w:rFonts w:ascii="Arial" w:eastAsia="Arial" w:hAnsi="Arial" w:cs="Arial"/>
        </w:rPr>
        <w:t xml:space="preserve">hat </w:t>
      </w:r>
      <w:r>
        <w:rPr>
          <w:rFonts w:ascii="Arial" w:eastAsia="Arial" w:hAnsi="Arial" w:cs="Arial"/>
          <w:spacing w:val="1"/>
        </w:rPr>
        <w:t>m</w:t>
      </w:r>
      <w:r>
        <w:rPr>
          <w:rFonts w:ascii="Arial" w:eastAsia="Arial" w:hAnsi="Arial" w:cs="Arial"/>
          <w:spacing w:val="-3"/>
        </w:rPr>
        <w:t>e</w:t>
      </w:r>
      <w:r>
        <w:rPr>
          <w:rFonts w:ascii="Arial" w:eastAsia="Arial" w:hAnsi="Arial" w:cs="Arial"/>
          <w:spacing w:val="1"/>
        </w:rPr>
        <w:t>m</w:t>
      </w:r>
      <w:r>
        <w:rPr>
          <w:rFonts w:ascii="Arial" w:eastAsia="Arial" w:hAnsi="Arial" w:cs="Arial"/>
        </w:rPr>
        <w:t>be</w:t>
      </w:r>
      <w:r>
        <w:rPr>
          <w:rFonts w:ascii="Arial" w:eastAsia="Arial" w:hAnsi="Arial" w:cs="Arial"/>
          <w:spacing w:val="-2"/>
        </w:rPr>
        <w:t>r(</w:t>
      </w:r>
      <w:r>
        <w:rPr>
          <w:rFonts w:ascii="Arial" w:eastAsia="Arial" w:hAnsi="Arial" w:cs="Arial"/>
        </w:rPr>
        <w:t>s)</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 xml:space="preserve">S </w:t>
      </w:r>
      <w:r>
        <w:rPr>
          <w:rFonts w:ascii="Arial" w:eastAsia="Arial" w:hAnsi="Arial" w:cs="Arial"/>
          <w:spacing w:val="-1"/>
        </w:rPr>
        <w:t>P</w:t>
      </w:r>
      <w:r>
        <w:rPr>
          <w:rFonts w:ascii="Arial" w:eastAsia="Arial" w:hAnsi="Arial" w:cs="Arial"/>
        </w:rPr>
        <w:t>e</w:t>
      </w:r>
      <w:r>
        <w:rPr>
          <w:rFonts w:ascii="Arial" w:eastAsia="Arial" w:hAnsi="Arial" w:cs="Arial"/>
          <w:spacing w:val="1"/>
        </w:rPr>
        <w:t>r</w:t>
      </w:r>
      <w:r>
        <w:rPr>
          <w:rFonts w:ascii="Arial" w:eastAsia="Arial" w:hAnsi="Arial" w:cs="Arial"/>
        </w:rPr>
        <w:t>sonnel n</w:t>
      </w:r>
      <w:r>
        <w:rPr>
          <w:rFonts w:ascii="Arial" w:eastAsia="Arial" w:hAnsi="Arial" w:cs="Arial"/>
          <w:spacing w:val="-3"/>
        </w:rPr>
        <w:t>e</w:t>
      </w:r>
      <w:r>
        <w:rPr>
          <w:rFonts w:ascii="Arial" w:eastAsia="Arial" w:hAnsi="Arial" w:cs="Arial"/>
        </w:rPr>
        <w:t>ed</w:t>
      </w:r>
      <w:r>
        <w:rPr>
          <w:rFonts w:ascii="Arial" w:eastAsia="Arial" w:hAnsi="Arial" w:cs="Arial"/>
          <w:spacing w:val="1"/>
        </w:rPr>
        <w:t xml:space="preserve"> </w:t>
      </w:r>
      <w:r>
        <w:rPr>
          <w:rFonts w:ascii="Arial" w:eastAsia="Arial" w:hAnsi="Arial" w:cs="Arial"/>
        </w:rPr>
        <w:t>add</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onal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3"/>
        </w:rPr>
        <w:t>n</w:t>
      </w:r>
      <w:r>
        <w:rPr>
          <w:rFonts w:ascii="Arial" w:eastAsia="Arial" w:hAnsi="Arial" w:cs="Arial"/>
          <w:spacing w:val="2"/>
        </w:rPr>
        <w:t>g</w:t>
      </w:r>
      <w:r>
        <w:rPr>
          <w:rFonts w:ascii="Arial" w:eastAsia="Arial" w:hAnsi="Arial" w:cs="Arial"/>
        </w:rPr>
        <w:t>.</w:t>
      </w:r>
      <w:r>
        <w:rPr>
          <w:rFonts w:ascii="Arial" w:eastAsia="Arial" w:hAnsi="Arial" w:cs="Arial"/>
          <w:spacing w:val="2"/>
        </w:rPr>
        <w:t xml:space="preserve"> </w:t>
      </w:r>
      <w:r>
        <w:rPr>
          <w:rFonts w:ascii="Arial" w:eastAsia="Arial" w:hAnsi="Arial" w:cs="Arial"/>
          <w:spacing w:val="-3"/>
        </w:rPr>
        <w:t>U</w:t>
      </w:r>
      <w:r>
        <w:rPr>
          <w:rFonts w:ascii="Arial" w:eastAsia="Arial" w:hAnsi="Arial" w:cs="Arial"/>
        </w:rPr>
        <w:t>pda</w:t>
      </w:r>
      <w:r>
        <w:rPr>
          <w:rFonts w:ascii="Arial" w:eastAsia="Arial" w:hAnsi="Arial" w:cs="Arial"/>
          <w:spacing w:val="1"/>
        </w:rPr>
        <w:t>t</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w:t>
      </w:r>
      <w:r>
        <w:rPr>
          <w:rFonts w:ascii="Arial" w:eastAsia="Arial" w:hAnsi="Arial" w:cs="Arial"/>
          <w:spacing w:val="-1"/>
        </w:rPr>
        <w:t>t</w:t>
      </w:r>
      <w:r>
        <w:rPr>
          <w:rFonts w:ascii="Arial" w:eastAsia="Arial" w:hAnsi="Arial" w:cs="Arial"/>
          <w:spacing w:val="1"/>
        </w:rPr>
        <w: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3"/>
        </w:rPr>
        <w:t>n</w:t>
      </w:r>
      <w:r>
        <w:rPr>
          <w:rFonts w:ascii="Arial" w:eastAsia="Arial" w:hAnsi="Arial" w:cs="Arial"/>
        </w:rPr>
        <w:t xml:space="preserve">g </w:t>
      </w:r>
      <w:r>
        <w:rPr>
          <w:rFonts w:ascii="Arial" w:eastAsia="Arial" w:hAnsi="Arial" w:cs="Arial"/>
          <w:spacing w:val="1"/>
        </w:rPr>
        <w:t>m</w:t>
      </w:r>
      <w:r>
        <w:rPr>
          <w:rFonts w:ascii="Arial" w:eastAsia="Arial" w:hAnsi="Arial" w:cs="Arial"/>
        </w:rPr>
        <w:t>ay</w:t>
      </w:r>
      <w:r>
        <w:rPr>
          <w:rFonts w:ascii="Arial" w:eastAsia="Arial" w:hAnsi="Arial" w:cs="Arial"/>
          <w:spacing w:val="-1"/>
        </w:rPr>
        <w:t xml:space="preserve"> </w:t>
      </w:r>
      <w:r>
        <w:rPr>
          <w:rFonts w:ascii="Arial" w:eastAsia="Arial" w:hAnsi="Arial" w:cs="Arial"/>
        </w:rPr>
        <w:t>be</w:t>
      </w:r>
      <w:r>
        <w:rPr>
          <w:rFonts w:ascii="Arial" w:eastAsia="Arial" w:hAnsi="Arial" w:cs="Arial"/>
          <w:spacing w:val="1"/>
        </w:rPr>
        <w:t xml:space="preserve"> 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rPr>
        <w:t>ed</w:t>
      </w:r>
      <w:r>
        <w:rPr>
          <w:rFonts w:ascii="Arial" w:eastAsia="Arial" w:hAnsi="Arial" w:cs="Arial"/>
          <w:spacing w:val="1"/>
        </w:rPr>
        <w:t xml:space="preserve"> </w:t>
      </w:r>
      <w:r>
        <w:rPr>
          <w:rFonts w:ascii="Arial" w:eastAsia="Arial" w:hAnsi="Arial" w:cs="Arial"/>
          <w:spacing w:val="-3"/>
        </w:rPr>
        <w:t>a</w:t>
      </w:r>
      <w:r>
        <w:rPr>
          <w:rFonts w:ascii="Arial" w:eastAsia="Arial" w:hAnsi="Arial" w:cs="Arial"/>
          <w:spacing w:val="1"/>
        </w:rPr>
        <w:t>ft</w:t>
      </w:r>
      <w:r>
        <w:rPr>
          <w:rFonts w:ascii="Arial" w:eastAsia="Arial" w:hAnsi="Arial" w:cs="Arial"/>
        </w:rPr>
        <w:t>er</w:t>
      </w:r>
      <w:r>
        <w:rPr>
          <w:rFonts w:ascii="Arial" w:eastAsia="Arial" w:hAnsi="Arial" w:cs="Arial"/>
          <w:spacing w:val="2"/>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rPr>
        <w:t>b</w:t>
      </w:r>
      <w:r>
        <w:rPr>
          <w:rFonts w:ascii="Arial" w:eastAsia="Arial" w:hAnsi="Arial" w:cs="Arial"/>
          <w:spacing w:val="1"/>
        </w:rPr>
        <w:t>r</w:t>
      </w:r>
      <w:r>
        <w:rPr>
          <w:rFonts w:ascii="Arial" w:eastAsia="Arial" w:hAnsi="Arial" w:cs="Arial"/>
        </w:rPr>
        <w:t>e</w:t>
      </w:r>
      <w:r>
        <w:rPr>
          <w:rFonts w:ascii="Arial" w:eastAsia="Arial" w:hAnsi="Arial" w:cs="Arial"/>
          <w:spacing w:val="-3"/>
        </w:rPr>
        <w:t>a</w:t>
      </w:r>
      <w:r>
        <w:rPr>
          <w:rFonts w:ascii="Arial" w:eastAsia="Arial" w:hAnsi="Arial" w:cs="Arial"/>
        </w:rPr>
        <w:t>k</w:t>
      </w:r>
      <w:r>
        <w:rPr>
          <w:rFonts w:ascii="Arial" w:eastAsia="Arial" w:hAnsi="Arial" w:cs="Arial"/>
          <w:spacing w:val="4"/>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w:t>
      </w:r>
      <w:r>
        <w:rPr>
          <w:rFonts w:ascii="Arial" w:eastAsia="Arial" w:hAnsi="Arial" w:cs="Arial"/>
        </w:rPr>
        <w:t>se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b/>
          <w:bCs/>
        </w:rPr>
        <w:t>,</w:t>
      </w:r>
      <w:r>
        <w:rPr>
          <w:rFonts w:ascii="Arial" w:eastAsia="Arial" w:hAnsi="Arial" w:cs="Arial"/>
          <w:b/>
          <w:bCs/>
          <w:spacing w:val="3"/>
        </w:rPr>
        <w:t xml:space="preserve"> </w:t>
      </w:r>
      <w:r>
        <w:rPr>
          <w:rFonts w:ascii="Arial" w:eastAsia="Arial" w:hAnsi="Arial" w:cs="Arial"/>
        </w:rPr>
        <w:t>unsa</w:t>
      </w:r>
      <w:r>
        <w:rPr>
          <w:rFonts w:ascii="Arial" w:eastAsia="Arial" w:hAnsi="Arial" w:cs="Arial"/>
          <w:spacing w:val="1"/>
        </w:rPr>
        <w:t>t</w:t>
      </w:r>
      <w:r>
        <w:rPr>
          <w:rFonts w:ascii="Arial" w:eastAsia="Arial" w:hAnsi="Arial" w:cs="Arial"/>
          <w:spacing w:val="-1"/>
        </w:rPr>
        <w:t>i</w:t>
      </w:r>
      <w:r>
        <w:rPr>
          <w:rFonts w:ascii="Arial" w:eastAsia="Arial" w:hAnsi="Arial" w:cs="Arial"/>
          <w:spacing w:val="-2"/>
        </w:rPr>
        <w:t>s</w:t>
      </w:r>
      <w:r>
        <w:rPr>
          <w:rFonts w:ascii="Arial" w:eastAsia="Arial" w:hAnsi="Arial" w:cs="Arial"/>
          <w:spacing w:val="-1"/>
        </w:rPr>
        <w:t>f</w:t>
      </w:r>
      <w:r>
        <w:rPr>
          <w:rFonts w:ascii="Arial" w:eastAsia="Arial" w:hAnsi="Arial" w:cs="Arial"/>
        </w:rPr>
        <w:t>ac</w:t>
      </w:r>
      <w:r>
        <w:rPr>
          <w:rFonts w:ascii="Arial" w:eastAsia="Arial" w:hAnsi="Arial" w:cs="Arial"/>
          <w:spacing w:val="1"/>
        </w:rPr>
        <w:t>t</w:t>
      </w:r>
      <w:r>
        <w:rPr>
          <w:rFonts w:ascii="Arial" w:eastAsia="Arial" w:hAnsi="Arial" w:cs="Arial"/>
        </w:rPr>
        <w:t>o</w:t>
      </w:r>
      <w:r>
        <w:rPr>
          <w:rFonts w:ascii="Arial" w:eastAsia="Arial" w:hAnsi="Arial" w:cs="Arial"/>
          <w:spacing w:val="1"/>
        </w:rPr>
        <w:t>r</w:t>
      </w:r>
      <w:r>
        <w:rPr>
          <w:rFonts w:ascii="Arial" w:eastAsia="Arial" w:hAnsi="Arial" w:cs="Arial"/>
        </w:rPr>
        <w:t>y</w:t>
      </w:r>
      <w:r>
        <w:rPr>
          <w:rFonts w:ascii="Arial" w:eastAsia="Arial" w:hAnsi="Arial" w:cs="Arial"/>
          <w:spacing w:val="-1"/>
        </w:rPr>
        <w:t xml:space="preserve"> </w:t>
      </w:r>
      <w:r>
        <w:rPr>
          <w:rFonts w:ascii="Arial" w:eastAsia="Arial" w:hAnsi="Arial" w:cs="Arial"/>
        </w:rPr>
        <w:t>ope</w:t>
      </w:r>
      <w:r>
        <w:rPr>
          <w:rFonts w:ascii="Arial" w:eastAsia="Arial" w:hAnsi="Arial" w:cs="Arial"/>
          <w:spacing w:val="1"/>
        </w:rPr>
        <w:t>r</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onal pe</w:t>
      </w:r>
      <w:r>
        <w:rPr>
          <w:rFonts w:ascii="Arial" w:eastAsia="Arial" w:hAnsi="Arial" w:cs="Arial"/>
          <w:spacing w:val="-2"/>
        </w:rPr>
        <w:t>r</w:t>
      </w:r>
      <w:r>
        <w:rPr>
          <w:rFonts w:ascii="Arial" w:eastAsia="Arial" w:hAnsi="Arial" w:cs="Arial"/>
          <w:spacing w:val="3"/>
        </w:rPr>
        <w:t>f</w:t>
      </w:r>
      <w:r>
        <w:rPr>
          <w:rFonts w:ascii="Arial" w:eastAsia="Arial" w:hAnsi="Arial" w:cs="Arial"/>
        </w:rPr>
        <w:t>o</w:t>
      </w:r>
      <w:r>
        <w:rPr>
          <w:rFonts w:ascii="Arial" w:eastAsia="Arial" w:hAnsi="Arial" w:cs="Arial"/>
          <w:spacing w:val="-2"/>
        </w:rPr>
        <w:t>r</w:t>
      </w:r>
      <w:r>
        <w:rPr>
          <w:rFonts w:ascii="Arial" w:eastAsia="Arial" w:hAnsi="Arial" w:cs="Arial"/>
          <w:spacing w:val="1"/>
        </w:rPr>
        <w:t>m</w:t>
      </w:r>
      <w:r>
        <w:rPr>
          <w:rFonts w:ascii="Arial" w:eastAsia="Arial" w:hAnsi="Arial" w:cs="Arial"/>
        </w:rPr>
        <w:t>ance</w:t>
      </w:r>
      <w:r>
        <w:rPr>
          <w:rFonts w:ascii="Arial" w:eastAsia="Arial" w:hAnsi="Arial" w:cs="Arial"/>
          <w:spacing w:val="1"/>
        </w:rPr>
        <w:t xml:space="preserve"> </w:t>
      </w:r>
      <w:r>
        <w:rPr>
          <w:rFonts w:ascii="Arial" w:eastAsia="Arial" w:hAnsi="Arial" w:cs="Arial"/>
        </w:rPr>
        <w:t>or o</w:t>
      </w:r>
      <w:r>
        <w:rPr>
          <w:rFonts w:ascii="Arial" w:eastAsia="Arial" w:hAnsi="Arial" w:cs="Arial"/>
          <w:spacing w:val="1"/>
        </w:rPr>
        <w:t>t</w:t>
      </w:r>
      <w:r>
        <w:rPr>
          <w:rFonts w:ascii="Arial" w:eastAsia="Arial" w:hAnsi="Arial" w:cs="Arial"/>
          <w:spacing w:val="-3"/>
        </w:rPr>
        <w:t>he</w:t>
      </w:r>
      <w:r>
        <w:rPr>
          <w:rFonts w:ascii="Arial" w:eastAsia="Arial" w:hAnsi="Arial" w:cs="Arial"/>
        </w:rPr>
        <w:t>r c</w:t>
      </w:r>
      <w:r>
        <w:rPr>
          <w:rFonts w:ascii="Arial" w:eastAsia="Arial" w:hAnsi="Arial" w:cs="Arial"/>
          <w:spacing w:val="-1"/>
        </w:rPr>
        <w:t>i</w:t>
      </w:r>
      <w:r>
        <w:rPr>
          <w:rFonts w:ascii="Arial" w:eastAsia="Arial" w:hAnsi="Arial" w:cs="Arial"/>
          <w:spacing w:val="1"/>
        </w:rPr>
        <w:t>r</w:t>
      </w:r>
      <w:r>
        <w:rPr>
          <w:rFonts w:ascii="Arial" w:eastAsia="Arial" w:hAnsi="Arial" w:cs="Arial"/>
        </w:rPr>
        <w:t>cu</w:t>
      </w:r>
      <w:r>
        <w:rPr>
          <w:rFonts w:ascii="Arial" w:eastAsia="Arial" w:hAnsi="Arial" w:cs="Arial"/>
          <w:spacing w:val="1"/>
        </w:rPr>
        <w:t>m</w:t>
      </w:r>
      <w:r>
        <w:rPr>
          <w:rFonts w:ascii="Arial" w:eastAsia="Arial" w:hAnsi="Arial" w:cs="Arial"/>
          <w:spacing w:val="-2"/>
        </w:rPr>
        <w:t>s</w:t>
      </w:r>
      <w:r>
        <w:rPr>
          <w:rFonts w:ascii="Arial" w:eastAsia="Arial" w:hAnsi="Arial" w:cs="Arial"/>
          <w:spacing w:val="1"/>
        </w:rPr>
        <w:t>t</w:t>
      </w:r>
      <w:r>
        <w:rPr>
          <w:rFonts w:ascii="Arial" w:eastAsia="Arial" w:hAnsi="Arial" w:cs="Arial"/>
        </w:rPr>
        <w:t>ances</w:t>
      </w:r>
      <w:r>
        <w:rPr>
          <w:rFonts w:ascii="Arial" w:eastAsia="Arial" w:hAnsi="Arial" w:cs="Arial"/>
          <w:spacing w:val="-1"/>
        </w:rPr>
        <w:t xml:space="preserve"> l</w:t>
      </w:r>
      <w:r>
        <w:rPr>
          <w:rFonts w:ascii="Arial" w:eastAsia="Arial" w:hAnsi="Arial" w:cs="Arial"/>
        </w:rPr>
        <w:t>ead</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t</w:t>
      </w:r>
      <w:r>
        <w:rPr>
          <w:rFonts w:ascii="Arial" w:eastAsia="Arial" w:hAnsi="Arial" w:cs="Arial"/>
        </w:rPr>
        <w:t>o</w:t>
      </w:r>
      <w:r>
        <w:rPr>
          <w:rFonts w:ascii="Arial" w:eastAsia="Arial" w:hAnsi="Arial" w:cs="Arial"/>
          <w:spacing w:val="-2"/>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educed</w:t>
      </w:r>
      <w:r>
        <w:rPr>
          <w:rFonts w:ascii="Arial" w:eastAsia="Arial" w:hAnsi="Arial" w:cs="Arial"/>
          <w:spacing w:val="1"/>
        </w:rPr>
        <w:t xml:space="preserve"> </w:t>
      </w:r>
      <w:r>
        <w:rPr>
          <w:rFonts w:ascii="Arial" w:eastAsia="Arial" w:hAnsi="Arial" w:cs="Arial"/>
          <w:spacing w:val="-1"/>
        </w:rPr>
        <w:t>l</w:t>
      </w:r>
      <w:r>
        <w:rPr>
          <w:rFonts w:ascii="Arial" w:eastAsia="Arial" w:hAnsi="Arial" w:cs="Arial"/>
        </w:rPr>
        <w:t>e</w:t>
      </w:r>
      <w:r>
        <w:rPr>
          <w:rFonts w:ascii="Arial" w:eastAsia="Arial" w:hAnsi="Arial" w:cs="Arial"/>
          <w:spacing w:val="-2"/>
        </w:rPr>
        <w:t>v</w:t>
      </w:r>
      <w:r>
        <w:rPr>
          <w:rFonts w:ascii="Arial" w:eastAsia="Arial" w:hAnsi="Arial" w:cs="Arial"/>
        </w:rPr>
        <w:t xml:space="preserve">el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co</w:t>
      </w:r>
      <w:r>
        <w:rPr>
          <w:rFonts w:ascii="Arial" w:eastAsia="Arial" w:hAnsi="Arial" w:cs="Arial"/>
          <w:spacing w:val="1"/>
        </w:rPr>
        <w:t>m</w:t>
      </w:r>
      <w:r>
        <w:rPr>
          <w:rFonts w:ascii="Arial" w:eastAsia="Arial" w:hAnsi="Arial" w:cs="Arial"/>
          <w:spacing w:val="-3"/>
        </w:rPr>
        <w:t>p</w:t>
      </w:r>
      <w:r>
        <w:rPr>
          <w:rFonts w:ascii="Arial" w:eastAsia="Arial" w:hAnsi="Arial" w:cs="Arial"/>
        </w:rPr>
        <w:t>e</w:t>
      </w:r>
      <w:r>
        <w:rPr>
          <w:rFonts w:ascii="Arial" w:eastAsia="Arial" w:hAnsi="Arial" w:cs="Arial"/>
          <w:spacing w:val="1"/>
        </w:rPr>
        <w:t>t</w:t>
      </w:r>
      <w:r>
        <w:rPr>
          <w:rFonts w:ascii="Arial" w:eastAsia="Arial" w:hAnsi="Arial" w:cs="Arial"/>
        </w:rPr>
        <w:t>ence.</w:t>
      </w:r>
    </w:p>
    <w:p w:rsidR="000A5570" w:rsidRDefault="00863EB5">
      <w:pPr>
        <w:tabs>
          <w:tab w:val="left" w:pos="1000"/>
        </w:tabs>
        <w:spacing w:before="73" w:after="0" w:line="240" w:lineRule="auto"/>
        <w:ind w:left="1018" w:right="91" w:hanging="360"/>
        <w:jc w:val="both"/>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b/>
          <w:bCs/>
          <w:spacing w:val="-3"/>
        </w:rPr>
        <w:t>V</w:t>
      </w:r>
      <w:r>
        <w:rPr>
          <w:rFonts w:ascii="Arial" w:eastAsia="Arial" w:hAnsi="Arial" w:cs="Arial"/>
          <w:b/>
          <w:bCs/>
          <w:spacing w:val="-5"/>
        </w:rPr>
        <w:t>T</w:t>
      </w:r>
      <w:r>
        <w:rPr>
          <w:rFonts w:ascii="Arial" w:eastAsia="Arial" w:hAnsi="Arial" w:cs="Arial"/>
          <w:b/>
          <w:bCs/>
        </w:rPr>
        <w:t>S</w:t>
      </w:r>
      <w:r>
        <w:rPr>
          <w:rFonts w:ascii="Arial" w:eastAsia="Arial" w:hAnsi="Arial" w:cs="Arial"/>
          <w:b/>
          <w:bCs/>
          <w:spacing w:val="22"/>
        </w:rPr>
        <w:t xml:space="preserve"> </w:t>
      </w:r>
      <w:r>
        <w:rPr>
          <w:rFonts w:ascii="Arial" w:eastAsia="Arial" w:hAnsi="Arial" w:cs="Arial"/>
          <w:b/>
          <w:bCs/>
          <w:spacing w:val="-8"/>
        </w:rPr>
        <w:t>A</w:t>
      </w:r>
      <w:r>
        <w:rPr>
          <w:rFonts w:ascii="Arial" w:eastAsia="Arial" w:hAnsi="Arial" w:cs="Arial"/>
          <w:b/>
          <w:bCs/>
          <w:spacing w:val="-3"/>
        </w:rPr>
        <w:t>u</w:t>
      </w:r>
      <w:r>
        <w:rPr>
          <w:rFonts w:ascii="Arial" w:eastAsia="Arial" w:hAnsi="Arial" w:cs="Arial"/>
          <w:b/>
          <w:bCs/>
          <w:spacing w:val="-2"/>
        </w:rPr>
        <w:t>t</w:t>
      </w:r>
      <w:r>
        <w:rPr>
          <w:rFonts w:ascii="Arial" w:eastAsia="Arial" w:hAnsi="Arial" w:cs="Arial"/>
          <w:b/>
          <w:bCs/>
          <w:spacing w:val="-3"/>
        </w:rPr>
        <w:t>ho</w:t>
      </w:r>
      <w:r>
        <w:rPr>
          <w:rFonts w:ascii="Arial" w:eastAsia="Arial" w:hAnsi="Arial" w:cs="Arial"/>
          <w:b/>
          <w:bCs/>
          <w:spacing w:val="-4"/>
        </w:rPr>
        <w:t>ri</w:t>
      </w:r>
      <w:r>
        <w:rPr>
          <w:rFonts w:ascii="Arial" w:eastAsia="Arial" w:hAnsi="Arial" w:cs="Arial"/>
          <w:b/>
          <w:bCs/>
          <w:spacing w:val="-2"/>
        </w:rPr>
        <w:t>t</w:t>
      </w:r>
      <w:r>
        <w:rPr>
          <w:rFonts w:ascii="Arial" w:eastAsia="Arial" w:hAnsi="Arial" w:cs="Arial"/>
          <w:b/>
          <w:bCs/>
        </w:rPr>
        <w:t>y</w:t>
      </w:r>
      <w:r>
        <w:rPr>
          <w:rFonts w:ascii="Arial" w:eastAsia="Arial" w:hAnsi="Arial" w:cs="Arial"/>
          <w:b/>
          <w:bCs/>
          <w:spacing w:val="13"/>
        </w:rPr>
        <w:t xml:space="preserve"> </w:t>
      </w:r>
      <w:r>
        <w:rPr>
          <w:rFonts w:ascii="Arial" w:eastAsia="Arial" w:hAnsi="Arial" w:cs="Arial"/>
          <w:spacing w:val="-4"/>
        </w:rPr>
        <w:t>i</w:t>
      </w:r>
      <w:r>
        <w:rPr>
          <w:rFonts w:ascii="Arial" w:eastAsia="Arial" w:hAnsi="Arial" w:cs="Arial"/>
        </w:rPr>
        <w:t>s</w:t>
      </w:r>
      <w:r>
        <w:rPr>
          <w:rFonts w:ascii="Arial" w:eastAsia="Arial" w:hAnsi="Arial" w:cs="Arial"/>
          <w:spacing w:val="18"/>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e</w:t>
      </w:r>
      <w:r>
        <w:rPr>
          <w:rFonts w:ascii="Arial" w:eastAsia="Arial" w:hAnsi="Arial" w:cs="Arial"/>
          <w:spacing w:val="18"/>
        </w:rPr>
        <w:t xml:space="preserve"> </w:t>
      </w:r>
      <w:r>
        <w:rPr>
          <w:rFonts w:ascii="Arial" w:eastAsia="Arial" w:hAnsi="Arial" w:cs="Arial"/>
          <w:spacing w:val="-3"/>
        </w:rPr>
        <w:t>au</w:t>
      </w:r>
      <w:r>
        <w:rPr>
          <w:rFonts w:ascii="Arial" w:eastAsia="Arial" w:hAnsi="Arial" w:cs="Arial"/>
          <w:spacing w:val="-4"/>
        </w:rPr>
        <w:t>t</w:t>
      </w:r>
      <w:r>
        <w:rPr>
          <w:rFonts w:ascii="Arial" w:eastAsia="Arial" w:hAnsi="Arial" w:cs="Arial"/>
          <w:spacing w:val="-3"/>
        </w:rPr>
        <w:t>ho</w:t>
      </w:r>
      <w:r>
        <w:rPr>
          <w:rFonts w:ascii="Arial" w:eastAsia="Arial" w:hAnsi="Arial" w:cs="Arial"/>
          <w:spacing w:val="-2"/>
        </w:rPr>
        <w:t>r</w:t>
      </w:r>
      <w:r>
        <w:rPr>
          <w:rFonts w:ascii="Arial" w:eastAsia="Arial" w:hAnsi="Arial" w:cs="Arial"/>
          <w:spacing w:val="-6"/>
        </w:rPr>
        <w:t>i</w:t>
      </w:r>
      <w:r>
        <w:rPr>
          <w:rFonts w:ascii="Arial" w:eastAsia="Arial" w:hAnsi="Arial" w:cs="Arial"/>
          <w:spacing w:val="-1"/>
        </w:rPr>
        <w:t>t</w:t>
      </w:r>
      <w:r>
        <w:rPr>
          <w:rFonts w:ascii="Arial" w:eastAsia="Arial" w:hAnsi="Arial" w:cs="Arial"/>
        </w:rPr>
        <w:t>y</w:t>
      </w:r>
      <w:r>
        <w:rPr>
          <w:rFonts w:ascii="Arial" w:eastAsia="Arial" w:hAnsi="Arial" w:cs="Arial"/>
          <w:spacing w:val="16"/>
        </w:rPr>
        <w:t xml:space="preserve"> </w:t>
      </w:r>
      <w:r>
        <w:rPr>
          <w:rFonts w:ascii="Arial" w:eastAsia="Arial" w:hAnsi="Arial" w:cs="Arial"/>
          <w:spacing w:val="-6"/>
        </w:rPr>
        <w:t>w</w:t>
      </w:r>
      <w:r>
        <w:rPr>
          <w:rFonts w:ascii="Arial" w:eastAsia="Arial" w:hAnsi="Arial" w:cs="Arial"/>
          <w:spacing w:val="-3"/>
        </w:rPr>
        <w:t>i</w:t>
      </w:r>
      <w:r>
        <w:rPr>
          <w:rFonts w:ascii="Arial" w:eastAsia="Arial" w:hAnsi="Arial" w:cs="Arial"/>
          <w:spacing w:val="-1"/>
        </w:rPr>
        <w:t>t</w:t>
      </w:r>
      <w:r>
        <w:rPr>
          <w:rFonts w:ascii="Arial" w:eastAsia="Arial" w:hAnsi="Arial" w:cs="Arial"/>
        </w:rPr>
        <w:t>h</w:t>
      </w:r>
      <w:r>
        <w:rPr>
          <w:rFonts w:ascii="Arial" w:eastAsia="Arial" w:hAnsi="Arial" w:cs="Arial"/>
          <w:spacing w:val="18"/>
        </w:rPr>
        <w:t xml:space="preserve"> </w:t>
      </w:r>
      <w:r>
        <w:rPr>
          <w:rFonts w:ascii="Arial" w:eastAsia="Arial" w:hAnsi="Arial" w:cs="Arial"/>
          <w:spacing w:val="-2"/>
        </w:rPr>
        <w:t>r</w:t>
      </w:r>
      <w:r>
        <w:rPr>
          <w:rFonts w:ascii="Arial" w:eastAsia="Arial" w:hAnsi="Arial" w:cs="Arial"/>
          <w:spacing w:val="-3"/>
        </w:rPr>
        <w:t>e</w:t>
      </w:r>
      <w:r>
        <w:rPr>
          <w:rFonts w:ascii="Arial" w:eastAsia="Arial" w:hAnsi="Arial" w:cs="Arial"/>
          <w:spacing w:val="-2"/>
        </w:rPr>
        <w:t>s</w:t>
      </w:r>
      <w:r>
        <w:rPr>
          <w:rFonts w:ascii="Arial" w:eastAsia="Arial" w:hAnsi="Arial" w:cs="Arial"/>
          <w:spacing w:val="-5"/>
        </w:rPr>
        <w:t>p</w:t>
      </w:r>
      <w:r>
        <w:rPr>
          <w:rFonts w:ascii="Arial" w:eastAsia="Arial" w:hAnsi="Arial" w:cs="Arial"/>
          <w:spacing w:val="-3"/>
        </w:rPr>
        <w:t>on</w:t>
      </w:r>
      <w:r>
        <w:rPr>
          <w:rFonts w:ascii="Arial" w:eastAsia="Arial" w:hAnsi="Arial" w:cs="Arial"/>
          <w:spacing w:val="-2"/>
        </w:rPr>
        <w:t>s</w:t>
      </w:r>
      <w:r>
        <w:rPr>
          <w:rFonts w:ascii="Arial" w:eastAsia="Arial" w:hAnsi="Arial" w:cs="Arial"/>
          <w:spacing w:val="-4"/>
        </w:rPr>
        <w:t>i</w:t>
      </w:r>
      <w:r>
        <w:rPr>
          <w:rFonts w:ascii="Arial" w:eastAsia="Arial" w:hAnsi="Arial" w:cs="Arial"/>
          <w:spacing w:val="-3"/>
        </w:rPr>
        <w:t>b</w:t>
      </w:r>
      <w:r>
        <w:rPr>
          <w:rFonts w:ascii="Arial" w:eastAsia="Arial" w:hAnsi="Arial" w:cs="Arial"/>
          <w:spacing w:val="-4"/>
        </w:rPr>
        <w:t>il</w:t>
      </w:r>
      <w:r>
        <w:rPr>
          <w:rFonts w:ascii="Arial" w:eastAsia="Arial" w:hAnsi="Arial" w:cs="Arial"/>
          <w:spacing w:val="-6"/>
        </w:rPr>
        <w:t>i</w:t>
      </w:r>
      <w:r>
        <w:rPr>
          <w:rFonts w:ascii="Arial" w:eastAsia="Arial" w:hAnsi="Arial" w:cs="Arial"/>
          <w:spacing w:val="-1"/>
        </w:rPr>
        <w:t>t</w:t>
      </w:r>
      <w:r>
        <w:rPr>
          <w:rFonts w:ascii="Arial" w:eastAsia="Arial" w:hAnsi="Arial" w:cs="Arial"/>
        </w:rPr>
        <w:t>y</w:t>
      </w:r>
      <w:r>
        <w:rPr>
          <w:rFonts w:ascii="Arial" w:eastAsia="Arial" w:hAnsi="Arial" w:cs="Arial"/>
          <w:spacing w:val="13"/>
        </w:rPr>
        <w:t xml:space="preserve"> </w:t>
      </w:r>
      <w:r>
        <w:rPr>
          <w:rFonts w:ascii="Arial" w:eastAsia="Arial" w:hAnsi="Arial" w:cs="Arial"/>
          <w:spacing w:val="-1"/>
        </w:rPr>
        <w:t>f</w:t>
      </w:r>
      <w:r>
        <w:rPr>
          <w:rFonts w:ascii="Arial" w:eastAsia="Arial" w:hAnsi="Arial" w:cs="Arial"/>
          <w:spacing w:val="-3"/>
        </w:rPr>
        <w:t>o</w:t>
      </w:r>
      <w:r>
        <w:rPr>
          <w:rFonts w:ascii="Arial" w:eastAsia="Arial" w:hAnsi="Arial" w:cs="Arial"/>
        </w:rPr>
        <w:t>r</w:t>
      </w:r>
      <w:r>
        <w:rPr>
          <w:rFonts w:ascii="Arial" w:eastAsia="Arial" w:hAnsi="Arial" w:cs="Arial"/>
          <w:spacing w:val="19"/>
        </w:rPr>
        <w:t xml:space="preserve"> </w:t>
      </w:r>
      <w:r>
        <w:rPr>
          <w:rFonts w:ascii="Arial" w:eastAsia="Arial" w:hAnsi="Arial" w:cs="Arial"/>
          <w:spacing w:val="-4"/>
        </w:rPr>
        <w:t>t</w:t>
      </w:r>
      <w:r>
        <w:rPr>
          <w:rFonts w:ascii="Arial" w:eastAsia="Arial" w:hAnsi="Arial" w:cs="Arial"/>
          <w:spacing w:val="-3"/>
        </w:rPr>
        <w:t>h</w:t>
      </w:r>
      <w:r>
        <w:rPr>
          <w:rFonts w:ascii="Arial" w:eastAsia="Arial" w:hAnsi="Arial" w:cs="Arial"/>
        </w:rPr>
        <w:t>e</w:t>
      </w:r>
      <w:r>
        <w:rPr>
          <w:rFonts w:ascii="Arial" w:eastAsia="Arial" w:hAnsi="Arial" w:cs="Arial"/>
          <w:spacing w:val="15"/>
        </w:rPr>
        <w:t xml:space="preserve"> </w:t>
      </w:r>
      <w:r>
        <w:rPr>
          <w:rFonts w:ascii="Arial" w:eastAsia="Arial" w:hAnsi="Arial" w:cs="Arial"/>
          <w:spacing w:val="-2"/>
        </w:rPr>
        <w:t>m</w:t>
      </w:r>
      <w:r>
        <w:rPr>
          <w:rFonts w:ascii="Arial" w:eastAsia="Arial" w:hAnsi="Arial" w:cs="Arial"/>
          <w:spacing w:val="-3"/>
        </w:rPr>
        <w:t>an</w:t>
      </w:r>
      <w:r>
        <w:rPr>
          <w:rFonts w:ascii="Arial" w:eastAsia="Arial" w:hAnsi="Arial" w:cs="Arial"/>
          <w:spacing w:val="-4"/>
        </w:rPr>
        <w:t>a</w:t>
      </w:r>
      <w:r>
        <w:rPr>
          <w:rFonts w:ascii="Arial" w:eastAsia="Arial" w:hAnsi="Arial" w:cs="Arial"/>
          <w:spacing w:val="-3"/>
        </w:rPr>
        <w:t>g</w:t>
      </w:r>
      <w:r>
        <w:rPr>
          <w:rFonts w:ascii="Arial" w:eastAsia="Arial" w:hAnsi="Arial" w:cs="Arial"/>
          <w:spacing w:val="-5"/>
        </w:rPr>
        <w:t>e</w:t>
      </w:r>
      <w:r>
        <w:rPr>
          <w:rFonts w:ascii="Arial" w:eastAsia="Arial" w:hAnsi="Arial" w:cs="Arial"/>
          <w:spacing w:val="-2"/>
        </w:rPr>
        <w:t>m</w:t>
      </w:r>
      <w:r>
        <w:rPr>
          <w:rFonts w:ascii="Arial" w:eastAsia="Arial" w:hAnsi="Arial" w:cs="Arial"/>
          <w:spacing w:val="-3"/>
        </w:rPr>
        <w:t>e</w:t>
      </w:r>
      <w:r>
        <w:rPr>
          <w:rFonts w:ascii="Arial" w:eastAsia="Arial" w:hAnsi="Arial" w:cs="Arial"/>
          <w:spacing w:val="-5"/>
        </w:rPr>
        <w:t>n</w:t>
      </w:r>
      <w:r>
        <w:rPr>
          <w:rFonts w:ascii="Arial" w:eastAsia="Arial" w:hAnsi="Arial" w:cs="Arial"/>
          <w:spacing w:val="-4"/>
        </w:rPr>
        <w:t>t</w:t>
      </w:r>
      <w:r>
        <w:rPr>
          <w:rFonts w:ascii="Arial" w:eastAsia="Arial" w:hAnsi="Arial" w:cs="Arial"/>
        </w:rPr>
        <w:t>,</w:t>
      </w:r>
      <w:r>
        <w:rPr>
          <w:rFonts w:ascii="Arial" w:eastAsia="Arial" w:hAnsi="Arial" w:cs="Arial"/>
          <w:spacing w:val="19"/>
        </w:rPr>
        <w:t xml:space="preserve"> </w:t>
      </w:r>
      <w:r>
        <w:rPr>
          <w:rFonts w:ascii="Arial" w:eastAsia="Arial" w:hAnsi="Arial" w:cs="Arial"/>
          <w:spacing w:val="-3"/>
        </w:rPr>
        <w:t>op</w:t>
      </w:r>
      <w:r>
        <w:rPr>
          <w:rFonts w:ascii="Arial" w:eastAsia="Arial" w:hAnsi="Arial" w:cs="Arial"/>
          <w:spacing w:val="-5"/>
        </w:rPr>
        <w:t>e</w:t>
      </w:r>
      <w:r>
        <w:rPr>
          <w:rFonts w:ascii="Arial" w:eastAsia="Arial" w:hAnsi="Arial" w:cs="Arial"/>
          <w:spacing w:val="-2"/>
        </w:rPr>
        <w:t>r</w:t>
      </w:r>
      <w:r>
        <w:rPr>
          <w:rFonts w:ascii="Arial" w:eastAsia="Arial" w:hAnsi="Arial" w:cs="Arial"/>
          <w:spacing w:val="-5"/>
        </w:rPr>
        <w:t>a</w:t>
      </w:r>
      <w:r>
        <w:rPr>
          <w:rFonts w:ascii="Arial" w:eastAsia="Arial" w:hAnsi="Arial" w:cs="Arial"/>
          <w:spacing w:val="-1"/>
        </w:rPr>
        <w:t>t</w:t>
      </w:r>
      <w:r>
        <w:rPr>
          <w:rFonts w:ascii="Arial" w:eastAsia="Arial" w:hAnsi="Arial" w:cs="Arial"/>
          <w:spacing w:val="-4"/>
        </w:rPr>
        <w:t>i</w:t>
      </w:r>
      <w:r>
        <w:rPr>
          <w:rFonts w:ascii="Arial" w:eastAsia="Arial" w:hAnsi="Arial" w:cs="Arial"/>
          <w:spacing w:val="-3"/>
        </w:rPr>
        <w:t>o</w:t>
      </w:r>
      <w:r>
        <w:rPr>
          <w:rFonts w:ascii="Arial" w:eastAsia="Arial" w:hAnsi="Arial" w:cs="Arial"/>
        </w:rPr>
        <w:t>n</w:t>
      </w:r>
      <w:r>
        <w:rPr>
          <w:rFonts w:ascii="Arial" w:eastAsia="Arial" w:hAnsi="Arial" w:cs="Arial"/>
          <w:spacing w:val="18"/>
        </w:rPr>
        <w:t xml:space="preserve"> </w:t>
      </w:r>
      <w:r>
        <w:rPr>
          <w:rFonts w:ascii="Arial" w:eastAsia="Arial" w:hAnsi="Arial" w:cs="Arial"/>
          <w:spacing w:val="-3"/>
        </w:rPr>
        <w:t>a</w:t>
      </w:r>
      <w:r>
        <w:rPr>
          <w:rFonts w:ascii="Arial" w:eastAsia="Arial" w:hAnsi="Arial" w:cs="Arial"/>
          <w:spacing w:val="-5"/>
        </w:rPr>
        <w:t>n</w:t>
      </w:r>
      <w:r>
        <w:rPr>
          <w:rFonts w:ascii="Arial" w:eastAsia="Arial" w:hAnsi="Arial" w:cs="Arial"/>
        </w:rPr>
        <w:t>d</w:t>
      </w:r>
      <w:r>
        <w:rPr>
          <w:rFonts w:ascii="Arial" w:eastAsia="Arial" w:hAnsi="Arial" w:cs="Arial"/>
          <w:spacing w:val="17"/>
        </w:rPr>
        <w:t xml:space="preserve"> </w:t>
      </w:r>
      <w:r>
        <w:rPr>
          <w:rFonts w:ascii="Arial" w:eastAsia="Arial" w:hAnsi="Arial" w:cs="Arial"/>
          <w:spacing w:val="-2"/>
        </w:rPr>
        <w:t>c</w:t>
      </w:r>
      <w:r>
        <w:rPr>
          <w:rFonts w:ascii="Arial" w:eastAsia="Arial" w:hAnsi="Arial" w:cs="Arial"/>
          <w:spacing w:val="-5"/>
        </w:rPr>
        <w:t>o</w:t>
      </w:r>
      <w:r>
        <w:rPr>
          <w:rFonts w:ascii="Arial" w:eastAsia="Arial" w:hAnsi="Arial" w:cs="Arial"/>
        </w:rPr>
        <w:t xml:space="preserve">- </w:t>
      </w:r>
      <w:r>
        <w:rPr>
          <w:rFonts w:ascii="Arial" w:eastAsia="Arial" w:hAnsi="Arial" w:cs="Arial"/>
          <w:spacing w:val="-3"/>
        </w:rPr>
        <w:t>o</w:t>
      </w:r>
      <w:r>
        <w:rPr>
          <w:rFonts w:ascii="Arial" w:eastAsia="Arial" w:hAnsi="Arial" w:cs="Arial"/>
          <w:spacing w:val="-2"/>
        </w:rPr>
        <w:t>r</w:t>
      </w:r>
      <w:r>
        <w:rPr>
          <w:rFonts w:ascii="Arial" w:eastAsia="Arial" w:hAnsi="Arial" w:cs="Arial"/>
          <w:spacing w:val="-3"/>
        </w:rPr>
        <w:t>di</w:t>
      </w:r>
      <w:r>
        <w:rPr>
          <w:rFonts w:ascii="Arial" w:eastAsia="Arial" w:hAnsi="Arial" w:cs="Arial"/>
          <w:spacing w:val="-5"/>
        </w:rPr>
        <w:t>n</w:t>
      </w:r>
      <w:r>
        <w:rPr>
          <w:rFonts w:ascii="Arial" w:eastAsia="Arial" w:hAnsi="Arial" w:cs="Arial"/>
          <w:spacing w:val="-3"/>
        </w:rPr>
        <w:t>a</w:t>
      </w:r>
      <w:r>
        <w:rPr>
          <w:rFonts w:ascii="Arial" w:eastAsia="Arial" w:hAnsi="Arial" w:cs="Arial"/>
          <w:spacing w:val="-1"/>
        </w:rPr>
        <w:t>t</w:t>
      </w:r>
      <w:r>
        <w:rPr>
          <w:rFonts w:ascii="Arial" w:eastAsia="Arial" w:hAnsi="Arial" w:cs="Arial"/>
          <w:spacing w:val="-6"/>
        </w:rPr>
        <w:t>i</w:t>
      </w:r>
      <w:r>
        <w:rPr>
          <w:rFonts w:ascii="Arial" w:eastAsia="Arial" w:hAnsi="Arial" w:cs="Arial"/>
          <w:spacing w:val="-3"/>
        </w:rPr>
        <w:t>o</w:t>
      </w:r>
      <w:r>
        <w:rPr>
          <w:rFonts w:ascii="Arial" w:eastAsia="Arial" w:hAnsi="Arial" w:cs="Arial"/>
        </w:rPr>
        <w:t>n</w:t>
      </w:r>
      <w:r>
        <w:rPr>
          <w:rFonts w:ascii="Arial" w:eastAsia="Arial" w:hAnsi="Arial" w:cs="Arial"/>
          <w:spacing w:val="3"/>
        </w:rPr>
        <w:t xml:space="preserve"> </w:t>
      </w:r>
      <w:r>
        <w:rPr>
          <w:rFonts w:ascii="Arial" w:eastAsia="Arial" w:hAnsi="Arial" w:cs="Arial"/>
          <w:spacing w:val="-5"/>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4"/>
        </w:rPr>
        <w:t>t</w:t>
      </w:r>
      <w:r>
        <w:rPr>
          <w:rFonts w:ascii="Arial" w:eastAsia="Arial" w:hAnsi="Arial" w:cs="Arial"/>
          <w:spacing w:val="-3"/>
        </w:rPr>
        <w:t>h</w:t>
      </w:r>
      <w:r>
        <w:rPr>
          <w:rFonts w:ascii="Arial" w:eastAsia="Arial" w:hAnsi="Arial" w:cs="Arial"/>
        </w:rPr>
        <w:t>e</w:t>
      </w:r>
      <w:r>
        <w:rPr>
          <w:rFonts w:ascii="Arial" w:eastAsia="Arial" w:hAnsi="Arial" w:cs="Arial"/>
          <w:spacing w:val="3"/>
        </w:rPr>
        <w:t xml:space="preserve"> </w:t>
      </w:r>
      <w:r>
        <w:rPr>
          <w:rFonts w:ascii="Arial" w:eastAsia="Arial" w:hAnsi="Arial" w:cs="Arial"/>
          <w:spacing w:val="-6"/>
        </w:rPr>
        <w:t>V</w:t>
      </w:r>
      <w:r>
        <w:rPr>
          <w:rFonts w:ascii="Arial" w:eastAsia="Arial" w:hAnsi="Arial" w:cs="Arial"/>
          <w:spacing w:val="-3"/>
        </w:rPr>
        <w:t>TS</w:t>
      </w:r>
      <w:r>
        <w:rPr>
          <w:rFonts w:ascii="Arial" w:eastAsia="Arial" w:hAnsi="Arial" w:cs="Arial"/>
        </w:rPr>
        <w:t xml:space="preserve">, </w:t>
      </w:r>
      <w:r>
        <w:rPr>
          <w:rFonts w:ascii="Arial" w:eastAsia="Arial" w:hAnsi="Arial" w:cs="Arial"/>
          <w:spacing w:val="-1"/>
        </w:rPr>
        <w:t>t</w:t>
      </w:r>
      <w:r>
        <w:rPr>
          <w:rFonts w:ascii="Arial" w:eastAsia="Arial" w:hAnsi="Arial" w:cs="Arial"/>
          <w:spacing w:val="-5"/>
        </w:rPr>
        <w:t>h</w:t>
      </w:r>
      <w:r>
        <w:rPr>
          <w:rFonts w:ascii="Arial" w:eastAsia="Arial" w:hAnsi="Arial" w:cs="Arial"/>
        </w:rPr>
        <w:t>e</w:t>
      </w:r>
      <w:r>
        <w:rPr>
          <w:rFonts w:ascii="Arial" w:eastAsia="Arial" w:hAnsi="Arial" w:cs="Arial"/>
          <w:spacing w:val="3"/>
        </w:rPr>
        <w:t xml:space="preserve"> </w:t>
      </w:r>
      <w:r>
        <w:rPr>
          <w:rFonts w:ascii="Arial" w:eastAsia="Arial" w:hAnsi="Arial" w:cs="Arial"/>
          <w:spacing w:val="-3"/>
        </w:rPr>
        <w:t>i</w:t>
      </w:r>
      <w:r>
        <w:rPr>
          <w:rFonts w:ascii="Arial" w:eastAsia="Arial" w:hAnsi="Arial" w:cs="Arial"/>
          <w:spacing w:val="-5"/>
        </w:rPr>
        <w:t>n</w:t>
      </w:r>
      <w:r>
        <w:rPr>
          <w:rFonts w:ascii="Arial" w:eastAsia="Arial" w:hAnsi="Arial" w:cs="Arial"/>
          <w:spacing w:val="-1"/>
        </w:rPr>
        <w:t>t</w:t>
      </w:r>
      <w:r>
        <w:rPr>
          <w:rFonts w:ascii="Arial" w:eastAsia="Arial" w:hAnsi="Arial" w:cs="Arial"/>
          <w:spacing w:val="-5"/>
        </w:rPr>
        <w:t>e</w:t>
      </w:r>
      <w:r>
        <w:rPr>
          <w:rFonts w:ascii="Arial" w:eastAsia="Arial" w:hAnsi="Arial" w:cs="Arial"/>
          <w:spacing w:val="-2"/>
        </w:rPr>
        <w:t>r</w:t>
      </w:r>
      <w:r>
        <w:rPr>
          <w:rFonts w:ascii="Arial" w:eastAsia="Arial" w:hAnsi="Arial" w:cs="Arial"/>
          <w:spacing w:val="-3"/>
        </w:rPr>
        <w:t>a</w:t>
      </w:r>
      <w:r>
        <w:rPr>
          <w:rFonts w:ascii="Arial" w:eastAsia="Arial" w:hAnsi="Arial" w:cs="Arial"/>
          <w:spacing w:val="-5"/>
        </w:rPr>
        <w:t>c</w:t>
      </w:r>
      <w:r>
        <w:rPr>
          <w:rFonts w:ascii="Arial" w:eastAsia="Arial" w:hAnsi="Arial" w:cs="Arial"/>
          <w:spacing w:val="-1"/>
        </w:rPr>
        <w:t>t</w:t>
      </w:r>
      <w:r>
        <w:rPr>
          <w:rFonts w:ascii="Arial" w:eastAsia="Arial" w:hAnsi="Arial" w:cs="Arial"/>
          <w:spacing w:val="-4"/>
        </w:rPr>
        <w:t>i</w:t>
      </w:r>
      <w:r>
        <w:rPr>
          <w:rFonts w:ascii="Arial" w:eastAsia="Arial" w:hAnsi="Arial" w:cs="Arial"/>
          <w:spacing w:val="-3"/>
        </w:rPr>
        <w:t>o</w:t>
      </w:r>
      <w:r>
        <w:rPr>
          <w:rFonts w:ascii="Arial" w:eastAsia="Arial" w:hAnsi="Arial" w:cs="Arial"/>
        </w:rPr>
        <w:t>n</w:t>
      </w:r>
      <w:r>
        <w:rPr>
          <w:rFonts w:ascii="Arial" w:eastAsia="Arial" w:hAnsi="Arial" w:cs="Arial"/>
          <w:spacing w:val="1"/>
        </w:rPr>
        <w:t xml:space="preserve"> </w:t>
      </w:r>
      <w:r>
        <w:rPr>
          <w:rFonts w:ascii="Arial" w:eastAsia="Arial" w:hAnsi="Arial" w:cs="Arial"/>
          <w:spacing w:val="-6"/>
        </w:rPr>
        <w:t>w</w:t>
      </w:r>
      <w:r>
        <w:rPr>
          <w:rFonts w:ascii="Arial" w:eastAsia="Arial" w:hAnsi="Arial" w:cs="Arial"/>
          <w:spacing w:val="-4"/>
        </w:rPr>
        <w:t>i</w:t>
      </w:r>
      <w:r>
        <w:rPr>
          <w:rFonts w:ascii="Arial" w:eastAsia="Arial" w:hAnsi="Arial" w:cs="Arial"/>
          <w:spacing w:val="-1"/>
        </w:rPr>
        <w:t>t</w:t>
      </w:r>
      <w:r>
        <w:rPr>
          <w:rFonts w:ascii="Arial" w:eastAsia="Arial" w:hAnsi="Arial" w:cs="Arial"/>
        </w:rPr>
        <w:t>h</w:t>
      </w:r>
      <w:r>
        <w:rPr>
          <w:rFonts w:ascii="Arial" w:eastAsia="Arial" w:hAnsi="Arial" w:cs="Arial"/>
          <w:spacing w:val="3"/>
        </w:rPr>
        <w:t xml:space="preserve"> </w:t>
      </w:r>
      <w:r>
        <w:rPr>
          <w:rFonts w:ascii="Arial" w:eastAsia="Arial" w:hAnsi="Arial" w:cs="Arial"/>
          <w:spacing w:val="-5"/>
        </w:rPr>
        <w:t>p</w:t>
      </w:r>
      <w:r>
        <w:rPr>
          <w:rFonts w:ascii="Arial" w:eastAsia="Arial" w:hAnsi="Arial" w:cs="Arial"/>
          <w:spacing w:val="-3"/>
        </w:rPr>
        <w:t>a</w:t>
      </w:r>
      <w:r>
        <w:rPr>
          <w:rFonts w:ascii="Arial" w:eastAsia="Arial" w:hAnsi="Arial" w:cs="Arial"/>
          <w:spacing w:val="-4"/>
        </w:rPr>
        <w:t>r</w:t>
      </w:r>
      <w:r>
        <w:rPr>
          <w:rFonts w:ascii="Arial" w:eastAsia="Arial" w:hAnsi="Arial" w:cs="Arial"/>
          <w:spacing w:val="-1"/>
        </w:rPr>
        <w:t>t</w:t>
      </w:r>
      <w:r>
        <w:rPr>
          <w:rFonts w:ascii="Arial" w:eastAsia="Arial" w:hAnsi="Arial" w:cs="Arial"/>
          <w:spacing w:val="-4"/>
        </w:rPr>
        <w:t>i</w:t>
      </w:r>
      <w:r>
        <w:rPr>
          <w:rFonts w:ascii="Arial" w:eastAsia="Arial" w:hAnsi="Arial" w:cs="Arial"/>
          <w:spacing w:val="-2"/>
        </w:rPr>
        <w:t>c</w:t>
      </w:r>
      <w:r>
        <w:rPr>
          <w:rFonts w:ascii="Arial" w:eastAsia="Arial" w:hAnsi="Arial" w:cs="Arial"/>
          <w:spacing w:val="-4"/>
        </w:rPr>
        <w:t>i</w:t>
      </w:r>
      <w:r>
        <w:rPr>
          <w:rFonts w:ascii="Arial" w:eastAsia="Arial" w:hAnsi="Arial" w:cs="Arial"/>
          <w:spacing w:val="-5"/>
        </w:rPr>
        <w:t>p</w:t>
      </w:r>
      <w:r>
        <w:rPr>
          <w:rFonts w:ascii="Arial" w:eastAsia="Arial" w:hAnsi="Arial" w:cs="Arial"/>
          <w:spacing w:val="-3"/>
        </w:rPr>
        <w:t>a</w:t>
      </w:r>
      <w:r>
        <w:rPr>
          <w:rFonts w:ascii="Arial" w:eastAsia="Arial" w:hAnsi="Arial" w:cs="Arial"/>
          <w:spacing w:val="-1"/>
        </w:rPr>
        <w:t>t</w:t>
      </w:r>
      <w:r>
        <w:rPr>
          <w:rFonts w:ascii="Arial" w:eastAsia="Arial" w:hAnsi="Arial" w:cs="Arial"/>
          <w:spacing w:val="-4"/>
        </w:rPr>
        <w:t>i</w:t>
      </w:r>
      <w:r>
        <w:rPr>
          <w:rFonts w:ascii="Arial" w:eastAsia="Arial" w:hAnsi="Arial" w:cs="Arial"/>
          <w:spacing w:val="-5"/>
        </w:rPr>
        <w:t>n</w:t>
      </w:r>
      <w:r>
        <w:rPr>
          <w:rFonts w:ascii="Arial" w:eastAsia="Arial" w:hAnsi="Arial" w:cs="Arial"/>
        </w:rPr>
        <w:t>g</w:t>
      </w:r>
      <w:r>
        <w:rPr>
          <w:rFonts w:ascii="Arial" w:eastAsia="Arial" w:hAnsi="Arial" w:cs="Arial"/>
          <w:spacing w:val="3"/>
        </w:rPr>
        <w:t xml:space="preserve"> </w:t>
      </w:r>
      <w:r>
        <w:rPr>
          <w:rFonts w:ascii="Arial" w:eastAsia="Arial" w:hAnsi="Arial" w:cs="Arial"/>
          <w:spacing w:val="-5"/>
        </w:rPr>
        <w:t>v</w:t>
      </w:r>
      <w:r>
        <w:rPr>
          <w:rFonts w:ascii="Arial" w:eastAsia="Arial" w:hAnsi="Arial" w:cs="Arial"/>
          <w:spacing w:val="-3"/>
        </w:rPr>
        <w:t>e</w:t>
      </w:r>
      <w:r>
        <w:rPr>
          <w:rFonts w:ascii="Arial" w:eastAsia="Arial" w:hAnsi="Arial" w:cs="Arial"/>
          <w:spacing w:val="-2"/>
        </w:rPr>
        <w:t>s</w:t>
      </w:r>
      <w:r>
        <w:rPr>
          <w:rFonts w:ascii="Arial" w:eastAsia="Arial" w:hAnsi="Arial" w:cs="Arial"/>
          <w:spacing w:val="-5"/>
        </w:rPr>
        <w:t>s</w:t>
      </w:r>
      <w:r>
        <w:rPr>
          <w:rFonts w:ascii="Arial" w:eastAsia="Arial" w:hAnsi="Arial" w:cs="Arial"/>
          <w:spacing w:val="-3"/>
        </w:rPr>
        <w:t>e</w:t>
      </w:r>
      <w:r>
        <w:rPr>
          <w:rFonts w:ascii="Arial" w:eastAsia="Arial" w:hAnsi="Arial" w:cs="Arial"/>
          <w:spacing w:val="-4"/>
        </w:rPr>
        <w:t>l</w:t>
      </w:r>
      <w:r>
        <w:rPr>
          <w:rFonts w:ascii="Arial" w:eastAsia="Arial" w:hAnsi="Arial" w:cs="Arial"/>
        </w:rPr>
        <w:t>s</w:t>
      </w:r>
      <w:r>
        <w:rPr>
          <w:rFonts w:ascii="Arial" w:eastAsia="Arial" w:hAnsi="Arial" w:cs="Arial"/>
          <w:spacing w:val="4"/>
        </w:rPr>
        <w:t xml:space="preserve"> </w:t>
      </w:r>
      <w:r>
        <w:rPr>
          <w:rFonts w:ascii="Arial" w:eastAsia="Arial" w:hAnsi="Arial" w:cs="Arial"/>
          <w:spacing w:val="-5"/>
        </w:rPr>
        <w:t>a</w:t>
      </w:r>
      <w:r>
        <w:rPr>
          <w:rFonts w:ascii="Arial" w:eastAsia="Arial" w:hAnsi="Arial" w:cs="Arial"/>
          <w:spacing w:val="-3"/>
        </w:rPr>
        <w:t>n</w:t>
      </w:r>
      <w:r>
        <w:rPr>
          <w:rFonts w:ascii="Arial" w:eastAsia="Arial" w:hAnsi="Arial" w:cs="Arial"/>
        </w:rPr>
        <w:t>d</w:t>
      </w:r>
      <w:r>
        <w:rPr>
          <w:rFonts w:ascii="Arial" w:eastAsia="Arial" w:hAnsi="Arial" w:cs="Arial"/>
          <w:spacing w:val="1"/>
        </w:rPr>
        <w:t xml:space="preserve"> </w:t>
      </w:r>
      <w:r>
        <w:rPr>
          <w:rFonts w:ascii="Arial" w:eastAsia="Arial" w:hAnsi="Arial" w:cs="Arial"/>
          <w:spacing w:val="-1"/>
        </w:rPr>
        <w:t>t</w:t>
      </w:r>
      <w:r>
        <w:rPr>
          <w:rFonts w:ascii="Arial" w:eastAsia="Arial" w:hAnsi="Arial" w:cs="Arial"/>
          <w:spacing w:val="-5"/>
        </w:rPr>
        <w:t>h</w:t>
      </w:r>
      <w:r>
        <w:rPr>
          <w:rFonts w:ascii="Arial" w:eastAsia="Arial" w:hAnsi="Arial" w:cs="Arial"/>
        </w:rPr>
        <w:t>e</w:t>
      </w:r>
      <w:r>
        <w:rPr>
          <w:rFonts w:ascii="Arial" w:eastAsia="Arial" w:hAnsi="Arial" w:cs="Arial"/>
          <w:spacing w:val="3"/>
        </w:rPr>
        <w:t xml:space="preserve"> </w:t>
      </w:r>
      <w:r>
        <w:rPr>
          <w:rFonts w:ascii="Arial" w:eastAsia="Arial" w:hAnsi="Arial" w:cs="Arial"/>
          <w:spacing w:val="-5"/>
        </w:rPr>
        <w:t>sa</w:t>
      </w:r>
      <w:r>
        <w:rPr>
          <w:rFonts w:ascii="Arial" w:eastAsia="Arial" w:hAnsi="Arial" w:cs="Arial"/>
          <w:spacing w:val="-1"/>
        </w:rPr>
        <w:t>f</w:t>
      </w:r>
      <w:r>
        <w:rPr>
          <w:rFonts w:ascii="Arial" w:eastAsia="Arial" w:hAnsi="Arial" w:cs="Arial"/>
        </w:rPr>
        <w:t>e</w:t>
      </w:r>
      <w:r>
        <w:rPr>
          <w:rFonts w:ascii="Arial" w:eastAsia="Arial" w:hAnsi="Arial" w:cs="Arial"/>
          <w:spacing w:val="3"/>
        </w:rPr>
        <w:t xml:space="preserve"> </w:t>
      </w:r>
      <w:r>
        <w:rPr>
          <w:rFonts w:ascii="Arial" w:eastAsia="Arial" w:hAnsi="Arial" w:cs="Arial"/>
          <w:spacing w:val="-3"/>
        </w:rPr>
        <w:t>an</w:t>
      </w:r>
      <w:r>
        <w:rPr>
          <w:rFonts w:ascii="Arial" w:eastAsia="Arial" w:hAnsi="Arial" w:cs="Arial"/>
        </w:rPr>
        <w:t>d</w:t>
      </w:r>
      <w:r>
        <w:rPr>
          <w:rFonts w:ascii="Arial" w:eastAsia="Arial" w:hAnsi="Arial" w:cs="Arial"/>
          <w:spacing w:val="1"/>
        </w:rPr>
        <w:t xml:space="preserve"> </w:t>
      </w:r>
      <w:r>
        <w:rPr>
          <w:rFonts w:ascii="Arial" w:eastAsia="Arial" w:hAnsi="Arial" w:cs="Arial"/>
          <w:spacing w:val="-5"/>
        </w:rPr>
        <w:t>e</w:t>
      </w:r>
      <w:r>
        <w:rPr>
          <w:rFonts w:ascii="Arial" w:eastAsia="Arial" w:hAnsi="Arial" w:cs="Arial"/>
          <w:spacing w:val="-4"/>
        </w:rPr>
        <w:t>f</w:t>
      </w:r>
      <w:r>
        <w:rPr>
          <w:rFonts w:ascii="Arial" w:eastAsia="Arial" w:hAnsi="Arial" w:cs="Arial"/>
          <w:spacing w:val="-1"/>
        </w:rPr>
        <w:t>f</w:t>
      </w:r>
      <w:r>
        <w:rPr>
          <w:rFonts w:ascii="Arial" w:eastAsia="Arial" w:hAnsi="Arial" w:cs="Arial"/>
          <w:spacing w:val="-3"/>
        </w:rPr>
        <w:t>e</w:t>
      </w:r>
      <w:r>
        <w:rPr>
          <w:rFonts w:ascii="Arial" w:eastAsia="Arial" w:hAnsi="Arial" w:cs="Arial"/>
          <w:spacing w:val="-5"/>
        </w:rPr>
        <w:t>c</w:t>
      </w:r>
      <w:r>
        <w:rPr>
          <w:rFonts w:ascii="Arial" w:eastAsia="Arial" w:hAnsi="Arial" w:cs="Arial"/>
          <w:spacing w:val="-1"/>
        </w:rPr>
        <w:t>t</w:t>
      </w:r>
      <w:r>
        <w:rPr>
          <w:rFonts w:ascii="Arial" w:eastAsia="Arial" w:hAnsi="Arial" w:cs="Arial"/>
          <w:spacing w:val="-3"/>
        </w:rPr>
        <w:t>i</w:t>
      </w:r>
      <w:r>
        <w:rPr>
          <w:rFonts w:ascii="Arial" w:eastAsia="Arial" w:hAnsi="Arial" w:cs="Arial"/>
          <w:spacing w:val="-7"/>
        </w:rPr>
        <w:t>v</w:t>
      </w:r>
      <w:r>
        <w:rPr>
          <w:rFonts w:ascii="Arial" w:eastAsia="Arial" w:hAnsi="Arial" w:cs="Arial"/>
        </w:rPr>
        <w:t xml:space="preserve">e </w:t>
      </w:r>
      <w:r>
        <w:rPr>
          <w:rFonts w:ascii="Arial" w:eastAsia="Arial" w:hAnsi="Arial" w:cs="Arial"/>
          <w:spacing w:val="-3"/>
        </w:rPr>
        <w:t>p</w:t>
      </w:r>
      <w:r>
        <w:rPr>
          <w:rFonts w:ascii="Arial" w:eastAsia="Arial" w:hAnsi="Arial" w:cs="Arial"/>
          <w:spacing w:val="-2"/>
        </w:rPr>
        <w:t>r</w:t>
      </w:r>
      <w:r>
        <w:rPr>
          <w:rFonts w:ascii="Arial" w:eastAsia="Arial" w:hAnsi="Arial" w:cs="Arial"/>
          <w:spacing w:val="-3"/>
        </w:rPr>
        <w:t>o</w:t>
      </w:r>
      <w:r>
        <w:rPr>
          <w:rFonts w:ascii="Arial" w:eastAsia="Arial" w:hAnsi="Arial" w:cs="Arial"/>
          <w:spacing w:val="-5"/>
        </w:rPr>
        <w:t>v</w:t>
      </w:r>
      <w:r>
        <w:rPr>
          <w:rFonts w:ascii="Arial" w:eastAsia="Arial" w:hAnsi="Arial" w:cs="Arial"/>
          <w:spacing w:val="-4"/>
        </w:rPr>
        <w:t>i</w:t>
      </w:r>
      <w:r>
        <w:rPr>
          <w:rFonts w:ascii="Arial" w:eastAsia="Arial" w:hAnsi="Arial" w:cs="Arial"/>
          <w:spacing w:val="-2"/>
        </w:rPr>
        <w:t>s</w:t>
      </w:r>
      <w:r>
        <w:rPr>
          <w:rFonts w:ascii="Arial" w:eastAsia="Arial" w:hAnsi="Arial" w:cs="Arial"/>
          <w:spacing w:val="-3"/>
        </w:rPr>
        <w:t>io</w:t>
      </w:r>
      <w:r>
        <w:rPr>
          <w:rFonts w:ascii="Arial" w:eastAsia="Arial" w:hAnsi="Arial" w:cs="Arial"/>
        </w:rPr>
        <w:t>n</w:t>
      </w:r>
      <w:r>
        <w:rPr>
          <w:rFonts w:ascii="Arial" w:eastAsia="Arial" w:hAnsi="Arial" w:cs="Arial"/>
          <w:spacing w:val="-6"/>
        </w:rPr>
        <w:t xml:space="preserve"> </w:t>
      </w:r>
      <w:r>
        <w:rPr>
          <w:rFonts w:ascii="Arial" w:eastAsia="Arial" w:hAnsi="Arial" w:cs="Arial"/>
          <w:spacing w:val="-5"/>
        </w:rPr>
        <w:t>o</w:t>
      </w:r>
      <w:r>
        <w:rPr>
          <w:rFonts w:ascii="Arial" w:eastAsia="Arial" w:hAnsi="Arial" w:cs="Arial"/>
        </w:rPr>
        <w:t>f</w:t>
      </w:r>
      <w:r>
        <w:rPr>
          <w:rFonts w:ascii="Arial" w:eastAsia="Arial" w:hAnsi="Arial" w:cs="Arial"/>
          <w:spacing w:val="-5"/>
        </w:rPr>
        <w:t xml:space="preserve"> </w:t>
      </w:r>
      <w:r>
        <w:rPr>
          <w:rFonts w:ascii="Arial" w:eastAsia="Arial" w:hAnsi="Arial" w:cs="Arial"/>
          <w:spacing w:val="-4"/>
        </w:rPr>
        <w:t>t</w:t>
      </w:r>
      <w:r>
        <w:rPr>
          <w:rFonts w:ascii="Arial" w:eastAsia="Arial" w:hAnsi="Arial" w:cs="Arial"/>
          <w:spacing w:val="-3"/>
        </w:rPr>
        <w:t>h</w:t>
      </w:r>
      <w:r>
        <w:rPr>
          <w:rFonts w:ascii="Arial" w:eastAsia="Arial" w:hAnsi="Arial" w:cs="Arial"/>
        </w:rPr>
        <w:t>e</w:t>
      </w:r>
      <w:r>
        <w:rPr>
          <w:rFonts w:ascii="Arial" w:eastAsia="Arial" w:hAnsi="Arial" w:cs="Arial"/>
          <w:spacing w:val="-6"/>
        </w:rPr>
        <w:t xml:space="preserve"> </w:t>
      </w:r>
      <w:r>
        <w:rPr>
          <w:rFonts w:ascii="Arial" w:eastAsia="Arial" w:hAnsi="Arial" w:cs="Arial"/>
          <w:spacing w:val="-5"/>
        </w:rPr>
        <w:t>s</w:t>
      </w:r>
      <w:r>
        <w:rPr>
          <w:rFonts w:ascii="Arial" w:eastAsia="Arial" w:hAnsi="Arial" w:cs="Arial"/>
          <w:spacing w:val="-3"/>
        </w:rPr>
        <w:t>e</w:t>
      </w:r>
      <w:r>
        <w:rPr>
          <w:rFonts w:ascii="Arial" w:eastAsia="Arial" w:hAnsi="Arial" w:cs="Arial"/>
          <w:spacing w:val="-2"/>
        </w:rPr>
        <w:t>r</w:t>
      </w:r>
      <w:r>
        <w:rPr>
          <w:rFonts w:ascii="Arial" w:eastAsia="Arial" w:hAnsi="Arial" w:cs="Arial"/>
          <w:spacing w:val="-5"/>
        </w:rPr>
        <w:t>v</w:t>
      </w:r>
      <w:r>
        <w:rPr>
          <w:rFonts w:ascii="Arial" w:eastAsia="Arial" w:hAnsi="Arial" w:cs="Arial"/>
          <w:spacing w:val="-4"/>
        </w:rPr>
        <w:t>i</w:t>
      </w:r>
      <w:r>
        <w:rPr>
          <w:rFonts w:ascii="Arial" w:eastAsia="Arial" w:hAnsi="Arial" w:cs="Arial"/>
          <w:spacing w:val="-2"/>
        </w:rPr>
        <w:t>c</w:t>
      </w:r>
      <w:r>
        <w:rPr>
          <w:rFonts w:ascii="Arial" w:eastAsia="Arial" w:hAnsi="Arial" w:cs="Arial"/>
          <w:spacing w:val="-5"/>
        </w:rPr>
        <w:t>e</w:t>
      </w:r>
      <w:r>
        <w:rPr>
          <w:rFonts w:ascii="Arial" w:eastAsia="Arial" w:hAnsi="Arial" w:cs="Arial"/>
        </w:rPr>
        <w:t>.</w:t>
      </w:r>
    </w:p>
    <w:p w:rsidR="000A5570" w:rsidRDefault="00071E95">
      <w:pPr>
        <w:tabs>
          <w:tab w:val="left" w:pos="1000"/>
        </w:tabs>
        <w:spacing w:before="70" w:after="0" w:line="242" w:lineRule="auto"/>
        <w:ind w:left="1018" w:right="96" w:hanging="360"/>
        <w:jc w:val="both"/>
        <w:rPr>
          <w:rFonts w:ascii="Arial" w:eastAsia="Arial" w:hAnsi="Arial" w:cs="Arial"/>
        </w:rPr>
      </w:pPr>
      <w:r>
        <w:pict>
          <v:group id="_x0000_s1595" style="position:absolute;left:0;text-align:left;margin-left:88.4pt;margin-top:31.55pt;width:450.65pt;height:27.05pt;z-index:-251677184;mso-position-horizontal-relative:page" coordorigin="1768,631" coordsize="9013,541">
            <v:group id="_x0000_s1598" style="position:absolute;left:1778;top:641;width:8993;height:269" coordorigin="1778,641" coordsize="8993,269">
              <v:shape id="_x0000_s1599" style="position:absolute;left:1778;top:641;width:8993;height:269" coordorigin="1778,641" coordsize="8993,269" path="m1778,910r8993,l10771,641r-8993,l1778,910e" fillcolor="yellow" stroked="f">
                <v:path arrowok="t"/>
              </v:shape>
            </v:group>
            <v:group id="_x0000_s1596" style="position:absolute;left:2138;top:910;width:3780;height:252" coordorigin="2138,910" coordsize="3780,252">
              <v:shape id="_x0000_s1597" style="position:absolute;left:2138;top:910;width:3780;height:252" coordorigin="2138,910" coordsize="3780,252" path="m2138,1162r3780,l5918,910r-3780,l2138,1162e" fillcolor="yellow" stroked="f">
                <v:path arrowok="t"/>
              </v:shape>
            </v:group>
            <w10:wrap anchorx="page"/>
          </v:group>
        </w:pict>
      </w:r>
      <w:r w:rsidR="00863EB5">
        <w:rPr>
          <w:rFonts w:ascii="Times New Roman" w:eastAsia="Times New Roman" w:hAnsi="Times New Roman" w:cs="Times New Roman"/>
          <w:w w:val="131"/>
        </w:rPr>
        <w:t>•</w:t>
      </w:r>
      <w:r w:rsidR="00863EB5">
        <w:rPr>
          <w:rFonts w:ascii="Times New Roman" w:eastAsia="Times New Roman" w:hAnsi="Times New Roman" w:cs="Times New Roman"/>
        </w:rPr>
        <w:tab/>
      </w:r>
      <w:r w:rsidR="00863EB5">
        <w:rPr>
          <w:rFonts w:ascii="Arial" w:eastAsia="Arial" w:hAnsi="Arial" w:cs="Arial"/>
          <w:b/>
          <w:bCs/>
          <w:spacing w:val="-1"/>
        </w:rPr>
        <w:t>V</w:t>
      </w:r>
      <w:r w:rsidR="00863EB5">
        <w:rPr>
          <w:rFonts w:ascii="Arial" w:eastAsia="Arial" w:hAnsi="Arial" w:cs="Arial"/>
          <w:b/>
          <w:bCs/>
          <w:spacing w:val="-3"/>
        </w:rPr>
        <w:t>T</w:t>
      </w:r>
      <w:r w:rsidR="00863EB5">
        <w:rPr>
          <w:rFonts w:ascii="Arial" w:eastAsia="Arial" w:hAnsi="Arial" w:cs="Arial"/>
          <w:b/>
          <w:bCs/>
        </w:rPr>
        <w:t>S</w:t>
      </w:r>
      <w:r w:rsidR="00863EB5">
        <w:rPr>
          <w:rFonts w:ascii="Arial" w:eastAsia="Arial" w:hAnsi="Arial" w:cs="Arial"/>
          <w:b/>
          <w:bCs/>
          <w:spacing w:val="36"/>
        </w:rPr>
        <w:t xml:space="preserve"> </w:t>
      </w:r>
      <w:r w:rsidR="00863EB5">
        <w:rPr>
          <w:rFonts w:ascii="Arial" w:eastAsia="Arial" w:hAnsi="Arial" w:cs="Arial"/>
          <w:b/>
          <w:bCs/>
          <w:spacing w:val="-1"/>
        </w:rPr>
        <w:t>C</w:t>
      </w:r>
      <w:r w:rsidR="00863EB5">
        <w:rPr>
          <w:rFonts w:ascii="Arial" w:eastAsia="Arial" w:hAnsi="Arial" w:cs="Arial"/>
          <w:b/>
          <w:bCs/>
        </w:rPr>
        <w:t>er</w:t>
      </w:r>
      <w:r w:rsidR="00863EB5">
        <w:rPr>
          <w:rFonts w:ascii="Arial" w:eastAsia="Arial" w:hAnsi="Arial" w:cs="Arial"/>
          <w:b/>
          <w:bCs/>
          <w:spacing w:val="1"/>
        </w:rPr>
        <w:t>tifi</w:t>
      </w:r>
      <w:r w:rsidR="00863EB5">
        <w:rPr>
          <w:rFonts w:ascii="Arial" w:eastAsia="Arial" w:hAnsi="Arial" w:cs="Arial"/>
          <w:b/>
          <w:bCs/>
        </w:rPr>
        <w:t>c</w:t>
      </w:r>
      <w:r w:rsidR="00863EB5">
        <w:rPr>
          <w:rFonts w:ascii="Arial" w:eastAsia="Arial" w:hAnsi="Arial" w:cs="Arial"/>
          <w:b/>
          <w:bCs/>
          <w:spacing w:val="-3"/>
        </w:rPr>
        <w:t>a</w:t>
      </w:r>
      <w:r w:rsidR="00863EB5">
        <w:rPr>
          <w:rFonts w:ascii="Arial" w:eastAsia="Arial" w:hAnsi="Arial" w:cs="Arial"/>
          <w:b/>
          <w:bCs/>
          <w:spacing w:val="1"/>
        </w:rPr>
        <w:t>ti</w:t>
      </w:r>
      <w:r w:rsidR="00863EB5">
        <w:rPr>
          <w:rFonts w:ascii="Arial" w:eastAsia="Arial" w:hAnsi="Arial" w:cs="Arial"/>
          <w:b/>
          <w:bCs/>
        </w:rPr>
        <w:t>on</w:t>
      </w:r>
      <w:r w:rsidR="00863EB5">
        <w:rPr>
          <w:rFonts w:ascii="Arial" w:eastAsia="Arial" w:hAnsi="Arial" w:cs="Arial"/>
          <w:b/>
          <w:bCs/>
          <w:spacing w:val="34"/>
        </w:rPr>
        <w:t xml:space="preserve"> </w:t>
      </w:r>
      <w:r w:rsidR="00863EB5">
        <w:rPr>
          <w:rFonts w:ascii="Arial" w:eastAsia="Arial" w:hAnsi="Arial" w:cs="Arial"/>
          <w:b/>
          <w:bCs/>
        </w:rPr>
        <w:t>Log</w:t>
      </w:r>
      <w:r w:rsidR="00863EB5">
        <w:rPr>
          <w:rFonts w:ascii="Arial" w:eastAsia="Arial" w:hAnsi="Arial" w:cs="Arial"/>
          <w:b/>
          <w:bCs/>
          <w:spacing w:val="34"/>
        </w:rPr>
        <w:t xml:space="preserve"> </w:t>
      </w:r>
      <w:r w:rsidR="00863EB5">
        <w:rPr>
          <w:rFonts w:ascii="Arial" w:eastAsia="Arial" w:hAnsi="Arial" w:cs="Arial"/>
          <w:spacing w:val="-1"/>
        </w:rPr>
        <w:t>i</w:t>
      </w:r>
      <w:r w:rsidR="00863EB5">
        <w:rPr>
          <w:rFonts w:ascii="Arial" w:eastAsia="Arial" w:hAnsi="Arial" w:cs="Arial"/>
        </w:rPr>
        <w:t>s</w:t>
      </w:r>
      <w:r w:rsidR="00863EB5">
        <w:rPr>
          <w:rFonts w:ascii="Arial" w:eastAsia="Arial" w:hAnsi="Arial" w:cs="Arial"/>
          <w:spacing w:val="35"/>
        </w:rPr>
        <w:t xml:space="preserve"> </w:t>
      </w:r>
      <w:r w:rsidR="00863EB5">
        <w:rPr>
          <w:rFonts w:ascii="Arial" w:eastAsia="Arial" w:hAnsi="Arial" w:cs="Arial"/>
        </w:rPr>
        <w:t>a</w:t>
      </w:r>
      <w:r w:rsidR="00863EB5">
        <w:rPr>
          <w:rFonts w:ascii="Arial" w:eastAsia="Arial" w:hAnsi="Arial" w:cs="Arial"/>
          <w:spacing w:val="34"/>
        </w:rPr>
        <w:t xml:space="preserve"> </w:t>
      </w:r>
      <w:r w:rsidR="00863EB5">
        <w:rPr>
          <w:rFonts w:ascii="Arial" w:eastAsia="Arial" w:hAnsi="Arial" w:cs="Arial"/>
          <w:spacing w:val="1"/>
        </w:rPr>
        <w:t>r</w:t>
      </w:r>
      <w:r w:rsidR="00863EB5">
        <w:rPr>
          <w:rFonts w:ascii="Arial" w:eastAsia="Arial" w:hAnsi="Arial" w:cs="Arial"/>
        </w:rPr>
        <w:t>eco</w:t>
      </w:r>
      <w:r w:rsidR="00863EB5">
        <w:rPr>
          <w:rFonts w:ascii="Arial" w:eastAsia="Arial" w:hAnsi="Arial" w:cs="Arial"/>
          <w:spacing w:val="1"/>
        </w:rPr>
        <w:t>r</w:t>
      </w:r>
      <w:r w:rsidR="00863EB5">
        <w:rPr>
          <w:rFonts w:ascii="Arial" w:eastAsia="Arial" w:hAnsi="Arial" w:cs="Arial"/>
        </w:rPr>
        <w:t>d</w:t>
      </w:r>
      <w:r w:rsidR="00863EB5">
        <w:rPr>
          <w:rFonts w:ascii="Arial" w:eastAsia="Arial" w:hAnsi="Arial" w:cs="Arial"/>
          <w:spacing w:val="34"/>
        </w:rPr>
        <w:t xml:space="preserve"> </w:t>
      </w:r>
      <w:r w:rsidR="00863EB5">
        <w:rPr>
          <w:rFonts w:ascii="Arial" w:eastAsia="Arial" w:hAnsi="Arial" w:cs="Arial"/>
          <w:spacing w:val="-3"/>
        </w:rPr>
        <w:t>o</w:t>
      </w:r>
      <w:r w:rsidR="00863EB5">
        <w:rPr>
          <w:rFonts w:ascii="Arial" w:eastAsia="Arial" w:hAnsi="Arial" w:cs="Arial"/>
        </w:rPr>
        <w:t>f</w:t>
      </w:r>
      <w:r w:rsidR="00863EB5">
        <w:rPr>
          <w:rFonts w:ascii="Arial" w:eastAsia="Arial" w:hAnsi="Arial" w:cs="Arial"/>
          <w:spacing w:val="38"/>
        </w:rPr>
        <w:t xml:space="preserve"> </w:t>
      </w:r>
      <w:ins w:id="3" w:author="Kerrie Abercrombie" w:date="2016-02-17T14:13:00Z">
        <w:r w:rsidR="00F22925">
          <w:rPr>
            <w:rFonts w:ascii="Arial" w:eastAsia="Arial" w:hAnsi="Arial" w:cs="Arial"/>
            <w:spacing w:val="38"/>
          </w:rPr>
          <w:t xml:space="preserve">course </w:t>
        </w:r>
      </w:ins>
      <w:commentRangeStart w:id="4"/>
      <w:r w:rsidR="00863EB5">
        <w:rPr>
          <w:rFonts w:ascii="Arial" w:eastAsia="Arial" w:hAnsi="Arial" w:cs="Arial"/>
        </w:rPr>
        <w:t>ce</w:t>
      </w:r>
      <w:r w:rsidR="00863EB5">
        <w:rPr>
          <w:rFonts w:ascii="Arial" w:eastAsia="Arial" w:hAnsi="Arial" w:cs="Arial"/>
          <w:spacing w:val="1"/>
        </w:rPr>
        <w:t>rt</w:t>
      </w:r>
      <w:r w:rsidR="00863EB5">
        <w:rPr>
          <w:rFonts w:ascii="Arial" w:eastAsia="Arial" w:hAnsi="Arial" w:cs="Arial"/>
          <w:spacing w:val="-4"/>
        </w:rPr>
        <w:t>i</w:t>
      </w:r>
      <w:r w:rsidR="00863EB5">
        <w:rPr>
          <w:rFonts w:ascii="Arial" w:eastAsia="Arial" w:hAnsi="Arial" w:cs="Arial"/>
          <w:spacing w:val="3"/>
        </w:rPr>
        <w:t>f</w:t>
      </w:r>
      <w:r w:rsidR="00863EB5">
        <w:rPr>
          <w:rFonts w:ascii="Arial" w:eastAsia="Arial" w:hAnsi="Arial" w:cs="Arial"/>
          <w:spacing w:val="-1"/>
        </w:rPr>
        <w:t>i</w:t>
      </w:r>
      <w:r w:rsidR="00863EB5">
        <w:rPr>
          <w:rFonts w:ascii="Arial" w:eastAsia="Arial" w:hAnsi="Arial" w:cs="Arial"/>
        </w:rPr>
        <w:t>c</w:t>
      </w:r>
      <w:r w:rsidR="00863EB5">
        <w:rPr>
          <w:rFonts w:ascii="Arial" w:eastAsia="Arial" w:hAnsi="Arial" w:cs="Arial"/>
          <w:spacing w:val="-3"/>
        </w:rPr>
        <w:t>a</w:t>
      </w:r>
      <w:r w:rsidR="00863EB5">
        <w:rPr>
          <w:rFonts w:ascii="Arial" w:eastAsia="Arial" w:hAnsi="Arial" w:cs="Arial"/>
          <w:spacing w:val="1"/>
        </w:rPr>
        <w:t>t</w:t>
      </w:r>
      <w:r w:rsidR="00863EB5">
        <w:rPr>
          <w:rFonts w:ascii="Arial" w:eastAsia="Arial" w:hAnsi="Arial" w:cs="Arial"/>
          <w:spacing w:val="-3"/>
        </w:rPr>
        <w:t>e</w:t>
      </w:r>
      <w:r w:rsidR="00863EB5">
        <w:rPr>
          <w:rFonts w:ascii="Arial" w:eastAsia="Arial" w:hAnsi="Arial" w:cs="Arial"/>
        </w:rPr>
        <w:t>s</w:t>
      </w:r>
      <w:commentRangeEnd w:id="4"/>
      <w:r w:rsidR="0051239F">
        <w:rPr>
          <w:rStyle w:val="CommentReference"/>
        </w:rPr>
        <w:commentReference w:id="4"/>
      </w:r>
      <w:r w:rsidR="00863EB5">
        <w:rPr>
          <w:rFonts w:ascii="Arial" w:eastAsia="Arial" w:hAnsi="Arial" w:cs="Arial"/>
          <w:spacing w:val="35"/>
        </w:rPr>
        <w:t xml:space="preserve"> </w:t>
      </w:r>
      <w:r w:rsidR="00863EB5">
        <w:rPr>
          <w:rFonts w:ascii="Arial" w:eastAsia="Arial" w:hAnsi="Arial" w:cs="Arial"/>
        </w:rPr>
        <w:t>and</w:t>
      </w:r>
      <w:r w:rsidR="00863EB5">
        <w:rPr>
          <w:rFonts w:ascii="Arial" w:eastAsia="Arial" w:hAnsi="Arial" w:cs="Arial"/>
          <w:spacing w:val="34"/>
        </w:rPr>
        <w:t xml:space="preserve"> </w:t>
      </w:r>
      <w:r w:rsidR="00863EB5">
        <w:rPr>
          <w:rFonts w:ascii="Arial" w:eastAsia="Arial" w:hAnsi="Arial" w:cs="Arial"/>
        </w:rPr>
        <w:t>endo</w:t>
      </w:r>
      <w:r w:rsidR="00863EB5">
        <w:rPr>
          <w:rFonts w:ascii="Arial" w:eastAsia="Arial" w:hAnsi="Arial" w:cs="Arial"/>
          <w:spacing w:val="1"/>
        </w:rPr>
        <w:t>r</w:t>
      </w:r>
      <w:r w:rsidR="00863EB5">
        <w:rPr>
          <w:rFonts w:ascii="Arial" w:eastAsia="Arial" w:hAnsi="Arial" w:cs="Arial"/>
        </w:rPr>
        <w:t>se</w:t>
      </w:r>
      <w:r w:rsidR="00863EB5">
        <w:rPr>
          <w:rFonts w:ascii="Arial" w:eastAsia="Arial" w:hAnsi="Arial" w:cs="Arial"/>
          <w:spacing w:val="1"/>
        </w:rPr>
        <w:t>m</w:t>
      </w:r>
      <w:r w:rsidR="00863EB5">
        <w:rPr>
          <w:rFonts w:ascii="Arial" w:eastAsia="Arial" w:hAnsi="Arial" w:cs="Arial"/>
        </w:rPr>
        <w:t>en</w:t>
      </w:r>
      <w:r w:rsidR="00863EB5">
        <w:rPr>
          <w:rFonts w:ascii="Arial" w:eastAsia="Arial" w:hAnsi="Arial" w:cs="Arial"/>
          <w:spacing w:val="1"/>
        </w:rPr>
        <w:t>t</w:t>
      </w:r>
      <w:r w:rsidR="00863EB5">
        <w:rPr>
          <w:rFonts w:ascii="Arial" w:eastAsia="Arial" w:hAnsi="Arial" w:cs="Arial"/>
        </w:rPr>
        <w:t>s</w:t>
      </w:r>
      <w:r w:rsidR="00863EB5">
        <w:rPr>
          <w:rFonts w:ascii="Arial" w:eastAsia="Arial" w:hAnsi="Arial" w:cs="Arial"/>
          <w:spacing w:val="35"/>
        </w:rPr>
        <w:t xml:space="preserve"> </w:t>
      </w:r>
      <w:r w:rsidR="00863EB5">
        <w:rPr>
          <w:rFonts w:ascii="Arial" w:eastAsia="Arial" w:hAnsi="Arial" w:cs="Arial"/>
        </w:rPr>
        <w:t>a</w:t>
      </w:r>
      <w:r w:rsidR="00863EB5">
        <w:rPr>
          <w:rFonts w:ascii="Arial" w:eastAsia="Arial" w:hAnsi="Arial" w:cs="Arial"/>
          <w:spacing w:val="-4"/>
        </w:rPr>
        <w:t>w</w:t>
      </w:r>
      <w:r w:rsidR="00863EB5">
        <w:rPr>
          <w:rFonts w:ascii="Arial" w:eastAsia="Arial" w:hAnsi="Arial" w:cs="Arial"/>
        </w:rPr>
        <w:t>a</w:t>
      </w:r>
      <w:r w:rsidR="00863EB5">
        <w:rPr>
          <w:rFonts w:ascii="Arial" w:eastAsia="Arial" w:hAnsi="Arial" w:cs="Arial"/>
          <w:spacing w:val="1"/>
        </w:rPr>
        <w:t>r</w:t>
      </w:r>
      <w:r w:rsidR="00863EB5">
        <w:rPr>
          <w:rFonts w:ascii="Arial" w:eastAsia="Arial" w:hAnsi="Arial" w:cs="Arial"/>
        </w:rPr>
        <w:t>ded</w:t>
      </w:r>
      <w:r w:rsidR="00863EB5">
        <w:rPr>
          <w:rFonts w:ascii="Arial" w:eastAsia="Arial" w:hAnsi="Arial" w:cs="Arial"/>
          <w:spacing w:val="34"/>
        </w:rPr>
        <w:t xml:space="preserve"> </w:t>
      </w:r>
      <w:r w:rsidR="00863EB5">
        <w:rPr>
          <w:rFonts w:ascii="Arial" w:eastAsia="Arial" w:hAnsi="Arial" w:cs="Arial"/>
          <w:spacing w:val="1"/>
        </w:rPr>
        <w:t>t</w:t>
      </w:r>
      <w:r w:rsidR="00863EB5">
        <w:rPr>
          <w:rFonts w:ascii="Arial" w:eastAsia="Arial" w:hAnsi="Arial" w:cs="Arial"/>
        </w:rPr>
        <w:t>o</w:t>
      </w:r>
      <w:r w:rsidR="00863EB5">
        <w:rPr>
          <w:rFonts w:ascii="Arial" w:eastAsia="Arial" w:hAnsi="Arial" w:cs="Arial"/>
          <w:spacing w:val="34"/>
        </w:rPr>
        <w:t xml:space="preserve"> </w:t>
      </w:r>
      <w:r w:rsidR="00863EB5">
        <w:rPr>
          <w:rFonts w:ascii="Arial" w:eastAsia="Arial" w:hAnsi="Arial" w:cs="Arial"/>
          <w:spacing w:val="-1"/>
        </w:rPr>
        <w:t>V</w:t>
      </w:r>
      <w:r w:rsidR="00863EB5">
        <w:rPr>
          <w:rFonts w:ascii="Arial" w:eastAsia="Arial" w:hAnsi="Arial" w:cs="Arial"/>
        </w:rPr>
        <w:t xml:space="preserve">TS </w:t>
      </w:r>
      <w:r w:rsidR="00863EB5">
        <w:rPr>
          <w:rFonts w:ascii="Arial" w:eastAsia="Arial" w:hAnsi="Arial" w:cs="Arial"/>
          <w:spacing w:val="-1"/>
        </w:rPr>
        <w:t>P</w:t>
      </w:r>
      <w:r w:rsidR="00863EB5">
        <w:rPr>
          <w:rFonts w:ascii="Arial" w:eastAsia="Arial" w:hAnsi="Arial" w:cs="Arial"/>
        </w:rPr>
        <w:t>e</w:t>
      </w:r>
      <w:r w:rsidR="00863EB5">
        <w:rPr>
          <w:rFonts w:ascii="Arial" w:eastAsia="Arial" w:hAnsi="Arial" w:cs="Arial"/>
          <w:spacing w:val="1"/>
        </w:rPr>
        <w:t>r</w:t>
      </w:r>
      <w:r w:rsidR="00863EB5">
        <w:rPr>
          <w:rFonts w:ascii="Arial" w:eastAsia="Arial" w:hAnsi="Arial" w:cs="Arial"/>
        </w:rPr>
        <w:t>sonnel du</w:t>
      </w:r>
      <w:r w:rsidR="00863EB5">
        <w:rPr>
          <w:rFonts w:ascii="Arial" w:eastAsia="Arial" w:hAnsi="Arial" w:cs="Arial"/>
          <w:spacing w:val="1"/>
        </w:rPr>
        <w:t>r</w:t>
      </w:r>
      <w:r w:rsidR="00863EB5">
        <w:rPr>
          <w:rFonts w:ascii="Arial" w:eastAsia="Arial" w:hAnsi="Arial" w:cs="Arial"/>
          <w:spacing w:val="-1"/>
        </w:rPr>
        <w:t>i</w:t>
      </w:r>
      <w:r w:rsidR="00863EB5">
        <w:rPr>
          <w:rFonts w:ascii="Arial" w:eastAsia="Arial" w:hAnsi="Arial" w:cs="Arial"/>
          <w:spacing w:val="-3"/>
        </w:rPr>
        <w:t>n</w:t>
      </w:r>
      <w:r w:rsidR="00863EB5">
        <w:rPr>
          <w:rFonts w:ascii="Arial" w:eastAsia="Arial" w:hAnsi="Arial" w:cs="Arial"/>
        </w:rPr>
        <w:t>g</w:t>
      </w:r>
      <w:r w:rsidR="00863EB5">
        <w:rPr>
          <w:rFonts w:ascii="Arial" w:eastAsia="Arial" w:hAnsi="Arial" w:cs="Arial"/>
          <w:spacing w:val="1"/>
        </w:rPr>
        <w:t xml:space="preserve"> t</w:t>
      </w:r>
      <w:r w:rsidR="00863EB5">
        <w:rPr>
          <w:rFonts w:ascii="Arial" w:eastAsia="Arial" w:hAnsi="Arial" w:cs="Arial"/>
        </w:rPr>
        <w:t>he</w:t>
      </w:r>
      <w:r w:rsidR="00863EB5">
        <w:rPr>
          <w:rFonts w:ascii="Arial" w:eastAsia="Arial" w:hAnsi="Arial" w:cs="Arial"/>
          <w:spacing w:val="-1"/>
        </w:rPr>
        <w:t>i</w:t>
      </w:r>
      <w:r w:rsidR="00863EB5">
        <w:rPr>
          <w:rFonts w:ascii="Arial" w:eastAsia="Arial" w:hAnsi="Arial" w:cs="Arial"/>
        </w:rPr>
        <w:t xml:space="preserve">r </w:t>
      </w:r>
      <w:r w:rsidR="00863EB5">
        <w:rPr>
          <w:rFonts w:ascii="Arial" w:eastAsia="Arial" w:hAnsi="Arial" w:cs="Arial"/>
          <w:spacing w:val="-1"/>
        </w:rPr>
        <w:t>V</w:t>
      </w:r>
      <w:r w:rsidR="00863EB5">
        <w:rPr>
          <w:rFonts w:ascii="Arial" w:eastAsia="Arial" w:hAnsi="Arial" w:cs="Arial"/>
          <w:spacing w:val="2"/>
        </w:rPr>
        <w:t>T</w:t>
      </w:r>
      <w:r w:rsidR="00863EB5">
        <w:rPr>
          <w:rFonts w:ascii="Arial" w:eastAsia="Arial" w:hAnsi="Arial" w:cs="Arial"/>
        </w:rPr>
        <w:t>S</w:t>
      </w:r>
      <w:r w:rsidR="00863EB5">
        <w:rPr>
          <w:rFonts w:ascii="Arial" w:eastAsia="Arial" w:hAnsi="Arial" w:cs="Arial"/>
          <w:spacing w:val="-2"/>
        </w:rPr>
        <w:t xml:space="preserve"> </w:t>
      </w:r>
      <w:r w:rsidR="00863EB5">
        <w:rPr>
          <w:rFonts w:ascii="Arial" w:eastAsia="Arial" w:hAnsi="Arial" w:cs="Arial"/>
        </w:rPr>
        <w:t>ca</w:t>
      </w:r>
      <w:r w:rsidR="00863EB5">
        <w:rPr>
          <w:rFonts w:ascii="Arial" w:eastAsia="Arial" w:hAnsi="Arial" w:cs="Arial"/>
          <w:spacing w:val="2"/>
        </w:rPr>
        <w:t>r</w:t>
      </w:r>
      <w:r w:rsidR="00863EB5">
        <w:rPr>
          <w:rFonts w:ascii="Arial" w:eastAsia="Arial" w:hAnsi="Arial" w:cs="Arial"/>
        </w:rPr>
        <w:t>e</w:t>
      </w:r>
      <w:r w:rsidR="00863EB5">
        <w:rPr>
          <w:rFonts w:ascii="Arial" w:eastAsia="Arial" w:hAnsi="Arial" w:cs="Arial"/>
          <w:spacing w:val="-3"/>
        </w:rPr>
        <w:t>e</w:t>
      </w:r>
      <w:r w:rsidR="00863EB5">
        <w:rPr>
          <w:rFonts w:ascii="Arial" w:eastAsia="Arial" w:hAnsi="Arial" w:cs="Arial"/>
          <w:spacing w:val="1"/>
        </w:rPr>
        <w:t>r</w:t>
      </w:r>
      <w:r w:rsidR="00863EB5">
        <w:rPr>
          <w:rFonts w:ascii="Arial" w:eastAsia="Arial" w:hAnsi="Arial" w:cs="Arial"/>
        </w:rPr>
        <w:t>.</w:t>
      </w:r>
    </w:p>
    <w:p w:rsidR="000A5570" w:rsidRDefault="00863EB5">
      <w:pPr>
        <w:tabs>
          <w:tab w:val="left" w:pos="1000"/>
        </w:tabs>
        <w:spacing w:before="68" w:after="0" w:line="242" w:lineRule="auto"/>
        <w:ind w:left="1018" w:right="97" w:hanging="360"/>
        <w:jc w:val="both"/>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b/>
          <w:bCs/>
          <w:spacing w:val="-1"/>
        </w:rPr>
        <w:t>V</w:t>
      </w:r>
      <w:r>
        <w:rPr>
          <w:rFonts w:ascii="Arial" w:eastAsia="Arial" w:hAnsi="Arial" w:cs="Arial"/>
          <w:b/>
          <w:bCs/>
          <w:spacing w:val="-3"/>
        </w:rPr>
        <w:t>T</w:t>
      </w:r>
      <w:r>
        <w:rPr>
          <w:rFonts w:ascii="Arial" w:eastAsia="Arial" w:hAnsi="Arial" w:cs="Arial"/>
          <w:b/>
          <w:bCs/>
        </w:rPr>
        <w:t xml:space="preserve">S </w:t>
      </w:r>
      <w:r>
        <w:rPr>
          <w:rFonts w:ascii="Arial" w:eastAsia="Arial" w:hAnsi="Arial" w:cs="Arial"/>
          <w:b/>
          <w:bCs/>
          <w:spacing w:val="1"/>
        </w:rPr>
        <w:t>O</w:t>
      </w:r>
      <w:r>
        <w:rPr>
          <w:rFonts w:ascii="Arial" w:eastAsia="Arial" w:hAnsi="Arial" w:cs="Arial"/>
          <w:b/>
          <w:bCs/>
        </w:rPr>
        <w:t>pera</w:t>
      </w:r>
      <w:r>
        <w:rPr>
          <w:rFonts w:ascii="Arial" w:eastAsia="Arial" w:hAnsi="Arial" w:cs="Arial"/>
          <w:b/>
          <w:bCs/>
          <w:spacing w:val="1"/>
        </w:rPr>
        <w:t>t</w:t>
      </w:r>
      <w:r>
        <w:rPr>
          <w:rFonts w:ascii="Arial" w:eastAsia="Arial" w:hAnsi="Arial" w:cs="Arial"/>
          <w:b/>
          <w:bCs/>
        </w:rPr>
        <w:t>or</w:t>
      </w:r>
      <w:r>
        <w:rPr>
          <w:rFonts w:ascii="Arial" w:eastAsia="Arial" w:hAnsi="Arial" w:cs="Arial"/>
          <w:b/>
          <w:bCs/>
          <w:spacing w:val="-1"/>
        </w:rPr>
        <w:t xml:space="preserve"> </w:t>
      </w:r>
      <w:r>
        <w:rPr>
          <w:rFonts w:ascii="Arial" w:eastAsia="Arial" w:hAnsi="Arial" w:cs="Arial"/>
          <w:b/>
          <w:bCs/>
          <w:spacing w:val="1"/>
        </w:rPr>
        <w:t>(</w:t>
      </w:r>
      <w:r>
        <w:rPr>
          <w:rFonts w:ascii="Arial" w:eastAsia="Arial" w:hAnsi="Arial" w:cs="Arial"/>
          <w:b/>
          <w:bCs/>
          <w:spacing w:val="-1"/>
        </w:rPr>
        <w:t>V</w:t>
      </w:r>
      <w:r>
        <w:rPr>
          <w:rFonts w:ascii="Arial" w:eastAsia="Arial" w:hAnsi="Arial" w:cs="Arial"/>
          <w:b/>
          <w:bCs/>
          <w:spacing w:val="-3"/>
        </w:rPr>
        <w:t>T</w:t>
      </w:r>
      <w:r>
        <w:rPr>
          <w:rFonts w:ascii="Arial" w:eastAsia="Arial" w:hAnsi="Arial" w:cs="Arial"/>
          <w:b/>
          <w:bCs/>
          <w:spacing w:val="-1"/>
        </w:rPr>
        <w:t>S</w:t>
      </w:r>
      <w:r>
        <w:rPr>
          <w:rFonts w:ascii="Arial" w:eastAsia="Arial" w:hAnsi="Arial" w:cs="Arial"/>
          <w:b/>
          <w:bCs/>
          <w:spacing w:val="1"/>
        </w:rPr>
        <w:t>O</w:t>
      </w:r>
      <w:r>
        <w:rPr>
          <w:rFonts w:ascii="Arial" w:eastAsia="Arial" w:hAnsi="Arial" w:cs="Arial"/>
          <w:b/>
          <w:bCs/>
        </w:rPr>
        <w:t>)</w:t>
      </w:r>
      <w:r>
        <w:rPr>
          <w:rFonts w:ascii="Arial" w:eastAsia="Arial" w:hAnsi="Arial" w:cs="Arial"/>
          <w:b/>
          <w:bCs/>
          <w:spacing w:val="2"/>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rPr>
        <w:t>an</w:t>
      </w:r>
      <w:r>
        <w:rPr>
          <w:rFonts w:ascii="Arial" w:eastAsia="Arial" w:hAnsi="Arial" w:cs="Arial"/>
          <w:spacing w:val="1"/>
        </w:rPr>
        <w:t xml:space="preserve"> </w:t>
      </w:r>
      <w:r>
        <w:rPr>
          <w:rFonts w:ascii="Arial" w:eastAsia="Arial" w:hAnsi="Arial" w:cs="Arial"/>
        </w:rPr>
        <w:t>ap</w:t>
      </w:r>
      <w:r>
        <w:rPr>
          <w:rFonts w:ascii="Arial" w:eastAsia="Arial" w:hAnsi="Arial" w:cs="Arial"/>
          <w:spacing w:val="-3"/>
        </w:rPr>
        <w:t>p</w:t>
      </w:r>
      <w:r>
        <w:rPr>
          <w:rFonts w:ascii="Arial" w:eastAsia="Arial" w:hAnsi="Arial" w:cs="Arial"/>
          <w:spacing w:val="1"/>
        </w:rPr>
        <w:t>r</w:t>
      </w:r>
      <w:r>
        <w:rPr>
          <w:rFonts w:ascii="Arial" w:eastAsia="Arial" w:hAnsi="Arial" w:cs="Arial"/>
        </w:rPr>
        <w:t>op</w:t>
      </w:r>
      <w:r>
        <w:rPr>
          <w:rFonts w:ascii="Arial" w:eastAsia="Arial" w:hAnsi="Arial" w:cs="Arial"/>
          <w:spacing w:val="1"/>
        </w:rPr>
        <w:t>r</w:t>
      </w:r>
      <w:r>
        <w:rPr>
          <w:rFonts w:ascii="Arial" w:eastAsia="Arial" w:hAnsi="Arial" w:cs="Arial"/>
          <w:spacing w:val="-1"/>
        </w:rPr>
        <w:t>i</w:t>
      </w:r>
      <w:r>
        <w:rPr>
          <w:rFonts w:ascii="Arial" w:eastAsia="Arial" w:hAnsi="Arial" w:cs="Arial"/>
        </w:rPr>
        <w:t>a</w:t>
      </w:r>
      <w:r>
        <w:rPr>
          <w:rFonts w:ascii="Arial" w:eastAsia="Arial" w:hAnsi="Arial" w:cs="Arial"/>
          <w:spacing w:val="1"/>
        </w:rPr>
        <w:t>t</w:t>
      </w:r>
      <w:r>
        <w:rPr>
          <w:rFonts w:ascii="Arial" w:eastAsia="Arial" w:hAnsi="Arial" w:cs="Arial"/>
        </w:rPr>
        <w:t>e</w:t>
      </w:r>
      <w:r>
        <w:rPr>
          <w:rFonts w:ascii="Arial" w:eastAsia="Arial" w:hAnsi="Arial" w:cs="Arial"/>
          <w:spacing w:val="-1"/>
        </w:rPr>
        <w:t>l</w:t>
      </w:r>
      <w:r>
        <w:rPr>
          <w:rFonts w:ascii="Arial" w:eastAsia="Arial" w:hAnsi="Arial" w:cs="Arial"/>
        </w:rPr>
        <w:t>y</w:t>
      </w:r>
      <w:r>
        <w:rPr>
          <w:rFonts w:ascii="Arial" w:eastAsia="Arial" w:hAnsi="Arial" w:cs="Arial"/>
          <w:spacing w:val="-1"/>
        </w:rPr>
        <w:t xml:space="preserve"> </w:t>
      </w:r>
      <w:r>
        <w:rPr>
          <w:rFonts w:ascii="Arial" w:eastAsia="Arial" w:hAnsi="Arial" w:cs="Arial"/>
        </w:rPr>
        <w:t>qua</w:t>
      </w:r>
      <w:r>
        <w:rPr>
          <w:rFonts w:ascii="Arial" w:eastAsia="Arial" w:hAnsi="Arial" w:cs="Arial"/>
          <w:spacing w:val="-1"/>
        </w:rPr>
        <w:t>li</w:t>
      </w:r>
      <w:r>
        <w:rPr>
          <w:rFonts w:ascii="Arial" w:eastAsia="Arial" w:hAnsi="Arial" w:cs="Arial"/>
          <w:spacing w:val="3"/>
        </w:rPr>
        <w:t>f</w:t>
      </w:r>
      <w:r>
        <w:rPr>
          <w:rFonts w:ascii="Arial" w:eastAsia="Arial" w:hAnsi="Arial" w:cs="Arial"/>
          <w:spacing w:val="-1"/>
        </w:rPr>
        <w:t>i</w:t>
      </w:r>
      <w:r>
        <w:rPr>
          <w:rFonts w:ascii="Arial" w:eastAsia="Arial" w:hAnsi="Arial" w:cs="Arial"/>
          <w:spacing w:val="-3"/>
        </w:rPr>
        <w:t>e</w:t>
      </w:r>
      <w:r>
        <w:rPr>
          <w:rFonts w:ascii="Arial" w:eastAsia="Arial" w:hAnsi="Arial" w:cs="Arial"/>
        </w:rPr>
        <w:t>d</w:t>
      </w:r>
      <w:r>
        <w:rPr>
          <w:rFonts w:ascii="Arial" w:eastAsia="Arial" w:hAnsi="Arial" w:cs="Arial"/>
          <w:spacing w:val="1"/>
        </w:rPr>
        <w:t xml:space="preserve"> </w:t>
      </w:r>
      <w:r>
        <w:rPr>
          <w:rFonts w:ascii="Arial" w:eastAsia="Arial" w:hAnsi="Arial" w:cs="Arial"/>
        </w:rPr>
        <w:t>pe</w:t>
      </w:r>
      <w:r>
        <w:rPr>
          <w:rFonts w:ascii="Arial" w:eastAsia="Arial" w:hAnsi="Arial" w:cs="Arial"/>
          <w:spacing w:val="1"/>
        </w:rPr>
        <w:t>r</w:t>
      </w:r>
      <w:r>
        <w:rPr>
          <w:rFonts w:ascii="Arial" w:eastAsia="Arial" w:hAnsi="Arial" w:cs="Arial"/>
        </w:rPr>
        <w:t>son</w:t>
      </w:r>
      <w:r>
        <w:rPr>
          <w:rFonts w:ascii="Arial" w:eastAsia="Arial" w:hAnsi="Arial" w:cs="Arial"/>
          <w:spacing w:val="-2"/>
        </w:rPr>
        <w:t xml:space="preserve"> </w:t>
      </w:r>
      <w:r>
        <w:rPr>
          <w:rFonts w:ascii="Arial" w:eastAsia="Arial" w:hAnsi="Arial" w:cs="Arial"/>
        </w:rPr>
        <w:t>pe</w:t>
      </w:r>
      <w:r>
        <w:rPr>
          <w:rFonts w:ascii="Arial" w:eastAsia="Arial" w:hAnsi="Arial" w:cs="Arial"/>
          <w:spacing w:val="-2"/>
        </w:rPr>
        <w:t>r</w:t>
      </w:r>
      <w:r>
        <w:rPr>
          <w:rFonts w:ascii="Arial" w:eastAsia="Arial" w:hAnsi="Arial" w:cs="Arial"/>
          <w:spacing w:val="1"/>
        </w:rPr>
        <w:t>f</w:t>
      </w:r>
      <w:r>
        <w:rPr>
          <w:rFonts w:ascii="Arial" w:eastAsia="Arial" w:hAnsi="Arial" w:cs="Arial"/>
        </w:rPr>
        <w:t>o</w:t>
      </w:r>
      <w:r>
        <w:rPr>
          <w:rFonts w:ascii="Arial" w:eastAsia="Arial" w:hAnsi="Arial" w:cs="Arial"/>
          <w:spacing w:val="-2"/>
        </w:rPr>
        <w:t>r</w:t>
      </w:r>
      <w:r>
        <w:rPr>
          <w:rFonts w:ascii="Arial" w:eastAsia="Arial" w:hAnsi="Arial" w:cs="Arial"/>
          <w:spacing w:val="1"/>
        </w:rPr>
        <w:t>m</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w:t>
      </w:r>
      <w:r>
        <w:rPr>
          <w:rFonts w:ascii="Arial" w:eastAsia="Arial" w:hAnsi="Arial" w:cs="Arial"/>
        </w:rPr>
        <w:t>one</w:t>
      </w:r>
      <w:r>
        <w:rPr>
          <w:rFonts w:ascii="Arial" w:eastAsia="Arial" w:hAnsi="Arial" w:cs="Arial"/>
          <w:spacing w:val="-2"/>
        </w:rPr>
        <w:t xml:space="preserve"> </w:t>
      </w:r>
      <w:r>
        <w:rPr>
          <w:rFonts w:ascii="Arial" w:eastAsia="Arial" w:hAnsi="Arial" w:cs="Arial"/>
        </w:rPr>
        <w:t xml:space="preserve">or </w:t>
      </w:r>
      <w:r>
        <w:rPr>
          <w:rFonts w:ascii="Arial" w:eastAsia="Arial" w:hAnsi="Arial" w:cs="Arial"/>
          <w:spacing w:val="1"/>
        </w:rPr>
        <w:t>m</w:t>
      </w:r>
      <w:r>
        <w:rPr>
          <w:rFonts w:ascii="Arial" w:eastAsia="Arial" w:hAnsi="Arial" w:cs="Arial"/>
          <w:spacing w:val="-3"/>
        </w:rPr>
        <w:t>o</w:t>
      </w:r>
      <w:r>
        <w:rPr>
          <w:rFonts w:ascii="Arial" w:eastAsia="Arial" w:hAnsi="Arial" w:cs="Arial"/>
          <w:spacing w:val="1"/>
        </w:rPr>
        <w:t>r</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a</w:t>
      </w:r>
      <w:r>
        <w:rPr>
          <w:rFonts w:ascii="Arial" w:eastAsia="Arial" w:hAnsi="Arial" w:cs="Arial"/>
          <w:spacing w:val="-2"/>
        </w:rPr>
        <w:t>s</w:t>
      </w:r>
      <w:r>
        <w:rPr>
          <w:rFonts w:ascii="Arial" w:eastAsia="Arial" w:hAnsi="Arial" w:cs="Arial"/>
        </w:rPr>
        <w:t>ks con</w:t>
      </w:r>
      <w:r>
        <w:rPr>
          <w:rFonts w:ascii="Arial" w:eastAsia="Arial" w:hAnsi="Arial" w:cs="Arial"/>
          <w:spacing w:val="1"/>
        </w:rPr>
        <w:t>tr</w:t>
      </w:r>
      <w:r>
        <w:rPr>
          <w:rFonts w:ascii="Arial" w:eastAsia="Arial" w:hAnsi="Arial" w:cs="Arial"/>
          <w:spacing w:val="-1"/>
        </w:rPr>
        <w:t>i</w:t>
      </w:r>
      <w:r>
        <w:rPr>
          <w:rFonts w:ascii="Arial" w:eastAsia="Arial" w:hAnsi="Arial" w:cs="Arial"/>
        </w:rPr>
        <w:t>bu</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1"/>
        </w:rPr>
        <w:t xml:space="preserve"> 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se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spacing w:val="-1"/>
        </w:rPr>
        <w:t>S</w:t>
      </w:r>
      <w:r>
        <w:rPr>
          <w:rFonts w:ascii="Arial" w:eastAsia="Arial" w:hAnsi="Arial" w:cs="Arial"/>
        </w:rPr>
        <w:t>.</w:t>
      </w:r>
    </w:p>
    <w:p w:rsidR="000A5570" w:rsidRDefault="00071E95">
      <w:pPr>
        <w:spacing w:before="70" w:after="0" w:line="240" w:lineRule="auto"/>
        <w:ind w:left="658" w:right="-20"/>
        <w:rPr>
          <w:rFonts w:ascii="Arial" w:eastAsia="Arial" w:hAnsi="Arial" w:cs="Arial"/>
        </w:rPr>
      </w:pPr>
      <w:r>
        <w:pict>
          <v:group id="_x0000_s1582" style="position:absolute;left:0;text-align:left;margin-left:88.4pt;margin-top:18.85pt;width:450.65pt;height:77.55pt;z-index:-251676160;mso-position-horizontal-relative:page" coordorigin="1768,377" coordsize="9013,1551">
            <v:group id="_x0000_s1593" style="position:absolute;left:1778;top:387;width:8993;height:266" coordorigin="1778,387" coordsize="8993,266">
              <v:shape id="_x0000_s1594" style="position:absolute;left:1778;top:387;width:8993;height:266" coordorigin="1778,387" coordsize="8993,266" path="m1778,653r8993,l10771,387r-8993,l1778,653e" fillcolor="yellow" stroked="f">
                <v:path arrowok="t"/>
              </v:shape>
            </v:group>
            <v:group id="_x0000_s1591" style="position:absolute;left:2138;top:653;width:8633;height:254" coordorigin="2138,653" coordsize="8633,254">
              <v:shape id="_x0000_s1592" style="position:absolute;left:2138;top:653;width:8633;height:254" coordorigin="2138,653" coordsize="8633,254" path="m2138,908r8633,l10771,653r-8633,l2138,908e" fillcolor="yellow" stroked="f">
                <v:path arrowok="t"/>
              </v:shape>
            </v:group>
            <v:group id="_x0000_s1589" style="position:absolute;left:2138;top:908;width:8633;height:252" coordorigin="2138,908" coordsize="8633,252">
              <v:shape id="_x0000_s1590" style="position:absolute;left:2138;top:908;width:8633;height:252" coordorigin="2138,908" coordsize="8633,252" path="m2138,1160r8633,l10771,908r-8633,l2138,1160e" fillcolor="yellow" stroked="f">
                <v:path arrowok="t"/>
              </v:shape>
            </v:group>
            <v:group id="_x0000_s1587" style="position:absolute;left:2138;top:1160;width:8633;height:254" coordorigin="2138,1160" coordsize="8633,254">
              <v:shape id="_x0000_s1588" style="position:absolute;left:2138;top:1160;width:8633;height:254" coordorigin="2138,1160" coordsize="8633,254" path="m2138,1414r8633,l10771,1160r-8633,l2138,1414e" fillcolor="yellow" stroked="f">
                <v:path arrowok="t"/>
              </v:shape>
            </v:group>
            <v:group id="_x0000_s1585" style="position:absolute;left:2138;top:1414;width:8633;height:252" coordorigin="2138,1414" coordsize="8633,252">
              <v:shape id="_x0000_s1586" style="position:absolute;left:2138;top:1414;width:8633;height:252" coordorigin="2138,1414" coordsize="8633,252" path="m2138,1666r8633,l10771,1414r-8633,l2138,1666e" fillcolor="yellow" stroked="f">
                <v:path arrowok="t"/>
              </v:shape>
            </v:group>
            <v:group id="_x0000_s1583" style="position:absolute;left:2138;top:1666;width:4723;height:252" coordorigin="2138,1666" coordsize="4723,252">
              <v:shape id="_x0000_s1584" style="position:absolute;left:2138;top:1666;width:4723;height:252" coordorigin="2138,1666" coordsize="4723,252" path="m2138,1918r4724,l6862,1666r-4724,l2138,1918e" fillcolor="yellow" stroked="f">
                <v:path arrowok="t"/>
              </v:shape>
            </v:group>
            <w10:wrap anchorx="page"/>
          </v:group>
        </w:pict>
      </w:r>
      <w:r w:rsidR="00863EB5">
        <w:rPr>
          <w:rFonts w:ascii="Times New Roman" w:eastAsia="Times New Roman" w:hAnsi="Times New Roman" w:cs="Times New Roman"/>
          <w:w w:val="131"/>
          <w:highlight w:val="cyan"/>
        </w:rPr>
        <w:t xml:space="preserve">•  </w:t>
      </w:r>
      <w:r w:rsidR="00863EB5">
        <w:rPr>
          <w:rFonts w:ascii="Times New Roman" w:eastAsia="Times New Roman" w:hAnsi="Times New Roman" w:cs="Times New Roman"/>
          <w:spacing w:val="42"/>
          <w:w w:val="131"/>
          <w:highlight w:val="cyan"/>
        </w:rPr>
        <w:t xml:space="preserve"> </w:t>
      </w:r>
      <w:r w:rsidR="00863EB5">
        <w:rPr>
          <w:rFonts w:ascii="Arial" w:eastAsia="Arial" w:hAnsi="Arial" w:cs="Arial"/>
          <w:spacing w:val="-1"/>
          <w:highlight w:val="cyan"/>
        </w:rPr>
        <w:t>D</w:t>
      </w:r>
      <w:r w:rsidR="00863EB5">
        <w:rPr>
          <w:rFonts w:ascii="Arial" w:eastAsia="Arial" w:hAnsi="Arial" w:cs="Arial"/>
          <w:highlight w:val="cyan"/>
        </w:rPr>
        <w:t>e</w:t>
      </w:r>
      <w:r w:rsidR="00863EB5">
        <w:rPr>
          <w:rFonts w:ascii="Arial" w:eastAsia="Arial" w:hAnsi="Arial" w:cs="Arial"/>
          <w:spacing w:val="-1"/>
          <w:highlight w:val="cyan"/>
        </w:rPr>
        <w:t>l</w:t>
      </w:r>
      <w:r w:rsidR="00863EB5">
        <w:rPr>
          <w:rFonts w:ascii="Arial" w:eastAsia="Arial" w:hAnsi="Arial" w:cs="Arial"/>
          <w:highlight w:val="cyan"/>
        </w:rPr>
        <w:t>e</w:t>
      </w:r>
      <w:r w:rsidR="00863EB5">
        <w:rPr>
          <w:rFonts w:ascii="Arial" w:eastAsia="Arial" w:hAnsi="Arial" w:cs="Arial"/>
          <w:spacing w:val="1"/>
          <w:highlight w:val="cyan"/>
        </w:rPr>
        <w:t>t</w:t>
      </w:r>
      <w:r w:rsidR="00863EB5">
        <w:rPr>
          <w:rFonts w:ascii="Arial" w:eastAsia="Arial" w:hAnsi="Arial" w:cs="Arial"/>
          <w:highlight w:val="cyan"/>
        </w:rPr>
        <w:t>e</w:t>
      </w:r>
      <w:r w:rsidR="00863EB5">
        <w:rPr>
          <w:rFonts w:ascii="Arial" w:eastAsia="Arial" w:hAnsi="Arial" w:cs="Arial"/>
          <w:spacing w:val="1"/>
          <w:highlight w:val="cyan"/>
        </w:rPr>
        <w:t xml:space="preserve"> </w:t>
      </w:r>
      <w:r w:rsidR="00863EB5">
        <w:rPr>
          <w:rFonts w:ascii="Arial" w:eastAsia="Arial" w:hAnsi="Arial" w:cs="Arial"/>
          <w:spacing w:val="-1"/>
          <w:highlight w:val="cyan"/>
        </w:rPr>
        <w:t>it</w:t>
      </w:r>
      <w:r w:rsidR="00863EB5">
        <w:rPr>
          <w:rFonts w:ascii="Arial" w:eastAsia="Arial" w:hAnsi="Arial" w:cs="Arial"/>
          <w:spacing w:val="4"/>
          <w:highlight w:val="cyan"/>
        </w:rPr>
        <w:t xml:space="preserve"> </w:t>
      </w:r>
      <w:r w:rsidR="00863EB5">
        <w:rPr>
          <w:rFonts w:ascii="Arial" w:eastAsia="Arial" w:hAnsi="Arial" w:cs="Arial"/>
          <w:spacing w:val="-3"/>
          <w:highlight w:val="cyan"/>
        </w:rPr>
        <w:t>V</w:t>
      </w:r>
      <w:r w:rsidR="00863EB5">
        <w:rPr>
          <w:rFonts w:ascii="Arial" w:eastAsia="Arial" w:hAnsi="Arial" w:cs="Arial"/>
          <w:spacing w:val="2"/>
          <w:highlight w:val="cyan"/>
        </w:rPr>
        <w:t>T</w:t>
      </w:r>
      <w:r w:rsidR="00863EB5">
        <w:rPr>
          <w:rFonts w:ascii="Arial" w:eastAsia="Arial" w:hAnsi="Arial" w:cs="Arial"/>
          <w:highlight w:val="cyan"/>
        </w:rPr>
        <w:t>S o</w:t>
      </w:r>
      <w:r w:rsidR="00863EB5">
        <w:rPr>
          <w:rFonts w:ascii="Arial" w:eastAsia="Arial" w:hAnsi="Arial" w:cs="Arial"/>
          <w:spacing w:val="-3"/>
          <w:highlight w:val="cyan"/>
        </w:rPr>
        <w:t>p</w:t>
      </w:r>
      <w:r w:rsidR="00863EB5">
        <w:rPr>
          <w:rFonts w:ascii="Arial" w:eastAsia="Arial" w:hAnsi="Arial" w:cs="Arial"/>
          <w:highlight w:val="cyan"/>
        </w:rPr>
        <w:t>e</w:t>
      </w:r>
      <w:r w:rsidR="00863EB5">
        <w:rPr>
          <w:rFonts w:ascii="Arial" w:eastAsia="Arial" w:hAnsi="Arial" w:cs="Arial"/>
          <w:spacing w:val="1"/>
          <w:highlight w:val="cyan"/>
        </w:rPr>
        <w:t>r</w:t>
      </w:r>
      <w:r w:rsidR="00863EB5">
        <w:rPr>
          <w:rFonts w:ascii="Arial" w:eastAsia="Arial" w:hAnsi="Arial" w:cs="Arial"/>
          <w:spacing w:val="-3"/>
          <w:highlight w:val="cyan"/>
        </w:rPr>
        <w:t>a</w:t>
      </w:r>
      <w:r w:rsidR="00863EB5">
        <w:rPr>
          <w:rFonts w:ascii="Arial" w:eastAsia="Arial" w:hAnsi="Arial" w:cs="Arial"/>
          <w:spacing w:val="1"/>
          <w:highlight w:val="cyan"/>
        </w:rPr>
        <w:t>t</w:t>
      </w:r>
      <w:r w:rsidR="00863EB5">
        <w:rPr>
          <w:rFonts w:ascii="Arial" w:eastAsia="Arial" w:hAnsi="Arial" w:cs="Arial"/>
          <w:highlight w:val="cyan"/>
        </w:rPr>
        <w:t xml:space="preserve">or </w:t>
      </w:r>
      <w:commentRangeStart w:id="5"/>
      <w:r w:rsidR="00863EB5">
        <w:rPr>
          <w:rFonts w:ascii="Arial" w:eastAsia="Arial" w:hAnsi="Arial" w:cs="Arial"/>
          <w:spacing w:val="-3"/>
          <w:highlight w:val="cyan"/>
        </w:rPr>
        <w:t>de</w:t>
      </w:r>
      <w:r w:rsidR="00863EB5">
        <w:rPr>
          <w:rFonts w:ascii="Arial" w:eastAsia="Arial" w:hAnsi="Arial" w:cs="Arial"/>
          <w:spacing w:val="3"/>
          <w:highlight w:val="cyan"/>
        </w:rPr>
        <w:t>f</w:t>
      </w:r>
      <w:r w:rsidR="00863EB5">
        <w:rPr>
          <w:rFonts w:ascii="Arial" w:eastAsia="Arial" w:hAnsi="Arial" w:cs="Arial"/>
          <w:spacing w:val="-1"/>
          <w:highlight w:val="cyan"/>
        </w:rPr>
        <w:t>i</w:t>
      </w:r>
      <w:r w:rsidR="00863EB5">
        <w:rPr>
          <w:rFonts w:ascii="Arial" w:eastAsia="Arial" w:hAnsi="Arial" w:cs="Arial"/>
          <w:highlight w:val="cyan"/>
        </w:rPr>
        <w:t>n</w:t>
      </w:r>
      <w:r w:rsidR="00863EB5">
        <w:rPr>
          <w:rFonts w:ascii="Arial" w:eastAsia="Arial" w:hAnsi="Arial" w:cs="Arial"/>
          <w:spacing w:val="-1"/>
          <w:highlight w:val="cyan"/>
        </w:rPr>
        <w:t>i</w:t>
      </w:r>
      <w:r w:rsidR="00863EB5">
        <w:rPr>
          <w:rFonts w:ascii="Arial" w:eastAsia="Arial" w:hAnsi="Arial" w:cs="Arial"/>
          <w:spacing w:val="1"/>
          <w:highlight w:val="cyan"/>
        </w:rPr>
        <w:t>t</w:t>
      </w:r>
      <w:r w:rsidR="00863EB5">
        <w:rPr>
          <w:rFonts w:ascii="Arial" w:eastAsia="Arial" w:hAnsi="Arial" w:cs="Arial"/>
          <w:spacing w:val="-1"/>
          <w:highlight w:val="cyan"/>
        </w:rPr>
        <w:t>i</w:t>
      </w:r>
      <w:r w:rsidR="00863EB5">
        <w:rPr>
          <w:rFonts w:ascii="Arial" w:eastAsia="Arial" w:hAnsi="Arial" w:cs="Arial"/>
          <w:highlight w:val="cyan"/>
        </w:rPr>
        <w:t>on</w:t>
      </w:r>
      <w:commentRangeEnd w:id="5"/>
      <w:r w:rsidR="00823D42">
        <w:rPr>
          <w:rStyle w:val="CommentReference"/>
        </w:rPr>
        <w:commentReference w:id="5"/>
      </w:r>
    </w:p>
    <w:p w:rsidR="000A5570" w:rsidRDefault="00071E95">
      <w:pPr>
        <w:tabs>
          <w:tab w:val="left" w:pos="1000"/>
        </w:tabs>
        <w:spacing w:before="72" w:after="0" w:line="240" w:lineRule="auto"/>
        <w:ind w:left="1018" w:right="97" w:hanging="360"/>
        <w:jc w:val="both"/>
        <w:rPr>
          <w:rFonts w:ascii="Arial" w:eastAsia="Arial" w:hAnsi="Arial" w:cs="Arial"/>
        </w:rPr>
      </w:pPr>
      <w:r>
        <w:pict>
          <v:group id="_x0000_s1569" style="position:absolute;left:0;text-align:left;margin-left:88.4pt;margin-top:82.2pt;width:450.65pt;height:77.7pt;z-index:-251675136;mso-position-horizontal-relative:page" coordorigin="1768,1644" coordsize="9013,1554">
            <v:group id="_x0000_s1580" style="position:absolute;left:1778;top:1654;width:8993;height:269" coordorigin="1778,1654" coordsize="8993,269">
              <v:shape id="_x0000_s1581" style="position:absolute;left:1778;top:1654;width:8993;height:269" coordorigin="1778,1654" coordsize="8993,269" path="m1778,1922r8993,l10771,1654r-8993,l1778,1922e" fillcolor="aqua" stroked="f">
                <v:path arrowok="t"/>
              </v:shape>
            </v:group>
            <v:group id="_x0000_s1578" style="position:absolute;left:2138;top:1922;width:8633;height:252" coordorigin="2138,1922" coordsize="8633,252">
              <v:shape id="_x0000_s1579" style="position:absolute;left:2138;top:1922;width:8633;height:252" coordorigin="2138,1922" coordsize="8633,252" path="m2138,2174r8633,l10771,1922r-8633,l2138,2174e" fillcolor="aqua" stroked="f">
                <v:path arrowok="t"/>
              </v:shape>
            </v:group>
            <v:group id="_x0000_s1576" style="position:absolute;left:2138;top:2174;width:8633;height:254" coordorigin="2138,2174" coordsize="8633,254">
              <v:shape id="_x0000_s1577" style="position:absolute;left:2138;top:2174;width:8633;height:254" coordorigin="2138,2174" coordsize="8633,254" path="m2138,2429r8633,l10771,2174r-8633,l2138,2429e" fillcolor="aqua" stroked="f">
                <v:path arrowok="t"/>
              </v:shape>
            </v:group>
            <v:group id="_x0000_s1574" style="position:absolute;left:2138;top:2429;width:8633;height:252" coordorigin="2138,2429" coordsize="8633,252">
              <v:shape id="_x0000_s1575" style="position:absolute;left:2138;top:2429;width:8633;height:252" coordorigin="2138,2429" coordsize="8633,252" path="m2138,2681r8633,l10771,2429r-8633,l2138,2681e" fillcolor="aqua" stroked="f">
                <v:path arrowok="t"/>
              </v:shape>
            </v:group>
            <v:group id="_x0000_s1572" style="position:absolute;left:2138;top:2681;width:8633;height:254" coordorigin="2138,2681" coordsize="8633,254">
              <v:shape id="_x0000_s1573" style="position:absolute;left:2138;top:2681;width:8633;height:254" coordorigin="2138,2681" coordsize="8633,254" path="m2138,2935r8633,l10771,2681r-8633,l2138,2935e" fillcolor="aqua" stroked="f">
                <v:path arrowok="t"/>
              </v:shape>
            </v:group>
            <v:group id="_x0000_s1570" style="position:absolute;left:2138;top:2935;width:6336;height:252" coordorigin="2138,2935" coordsize="6336,252">
              <v:shape id="_x0000_s1571" style="position:absolute;left:2138;top:2935;width:6336;height:252" coordorigin="2138,2935" coordsize="6336,252" path="m2138,3187r6336,l8474,2935r-6336,l2138,3187e" fillcolor="aqua" stroked="f">
                <v:path arrowok="t"/>
              </v:shape>
            </v:group>
            <w10:wrap anchorx="page"/>
          </v:group>
        </w:pict>
      </w:r>
      <w:r w:rsidR="00863EB5">
        <w:rPr>
          <w:rFonts w:ascii="Times New Roman" w:eastAsia="Times New Roman" w:hAnsi="Times New Roman" w:cs="Times New Roman"/>
          <w:w w:val="131"/>
        </w:rPr>
        <w:t>•</w:t>
      </w:r>
      <w:r w:rsidR="00863EB5">
        <w:rPr>
          <w:rFonts w:ascii="Times New Roman" w:eastAsia="Times New Roman" w:hAnsi="Times New Roman" w:cs="Times New Roman"/>
        </w:rPr>
        <w:tab/>
      </w:r>
      <w:r w:rsidR="00863EB5">
        <w:rPr>
          <w:rFonts w:ascii="Arial" w:eastAsia="Arial" w:hAnsi="Arial" w:cs="Arial"/>
          <w:b/>
          <w:bCs/>
          <w:spacing w:val="-1"/>
        </w:rPr>
        <w:t>V</w:t>
      </w:r>
      <w:r w:rsidR="00863EB5">
        <w:rPr>
          <w:rFonts w:ascii="Arial" w:eastAsia="Arial" w:hAnsi="Arial" w:cs="Arial"/>
          <w:b/>
          <w:bCs/>
          <w:spacing w:val="-3"/>
        </w:rPr>
        <w:t>T</w:t>
      </w:r>
      <w:r w:rsidR="00863EB5">
        <w:rPr>
          <w:rFonts w:ascii="Arial" w:eastAsia="Arial" w:hAnsi="Arial" w:cs="Arial"/>
          <w:b/>
          <w:bCs/>
        </w:rPr>
        <w:t>S</w:t>
      </w:r>
      <w:r w:rsidR="00863EB5">
        <w:rPr>
          <w:rFonts w:ascii="Arial" w:eastAsia="Arial" w:hAnsi="Arial" w:cs="Arial"/>
          <w:b/>
          <w:bCs/>
          <w:spacing w:val="58"/>
        </w:rPr>
        <w:t xml:space="preserve"> </w:t>
      </w:r>
      <w:r w:rsidR="00863EB5">
        <w:rPr>
          <w:rFonts w:ascii="Arial" w:eastAsia="Arial" w:hAnsi="Arial" w:cs="Arial"/>
          <w:b/>
          <w:bCs/>
          <w:spacing w:val="1"/>
        </w:rPr>
        <w:t>O</w:t>
      </w:r>
      <w:r w:rsidR="00863EB5">
        <w:rPr>
          <w:rFonts w:ascii="Arial" w:eastAsia="Arial" w:hAnsi="Arial" w:cs="Arial"/>
          <w:b/>
          <w:bCs/>
        </w:rPr>
        <w:t>pera</w:t>
      </w:r>
      <w:r w:rsidR="00863EB5">
        <w:rPr>
          <w:rFonts w:ascii="Arial" w:eastAsia="Arial" w:hAnsi="Arial" w:cs="Arial"/>
          <w:b/>
          <w:bCs/>
          <w:spacing w:val="1"/>
        </w:rPr>
        <w:t>t</w:t>
      </w:r>
      <w:r w:rsidR="00863EB5">
        <w:rPr>
          <w:rFonts w:ascii="Arial" w:eastAsia="Arial" w:hAnsi="Arial" w:cs="Arial"/>
          <w:b/>
          <w:bCs/>
        </w:rPr>
        <w:t>or</w:t>
      </w:r>
      <w:r w:rsidR="00863EB5">
        <w:rPr>
          <w:rFonts w:ascii="Arial" w:eastAsia="Arial" w:hAnsi="Arial" w:cs="Arial"/>
          <w:b/>
          <w:bCs/>
          <w:spacing w:val="59"/>
        </w:rPr>
        <w:t xml:space="preserve"> </w:t>
      </w:r>
      <w:r w:rsidR="00863EB5">
        <w:rPr>
          <w:rFonts w:ascii="Arial" w:eastAsia="Arial" w:hAnsi="Arial" w:cs="Arial"/>
          <w:b/>
          <w:bCs/>
          <w:spacing w:val="-1"/>
        </w:rPr>
        <w:t>C</w:t>
      </w:r>
      <w:r w:rsidR="00863EB5">
        <w:rPr>
          <w:rFonts w:ascii="Arial" w:eastAsia="Arial" w:hAnsi="Arial" w:cs="Arial"/>
          <w:b/>
          <w:bCs/>
        </w:rPr>
        <w:t>er</w:t>
      </w:r>
      <w:r w:rsidR="00863EB5">
        <w:rPr>
          <w:rFonts w:ascii="Arial" w:eastAsia="Arial" w:hAnsi="Arial" w:cs="Arial"/>
          <w:b/>
          <w:bCs/>
          <w:spacing w:val="-2"/>
        </w:rPr>
        <w:t>t</w:t>
      </w:r>
      <w:r w:rsidR="00863EB5">
        <w:rPr>
          <w:rFonts w:ascii="Arial" w:eastAsia="Arial" w:hAnsi="Arial" w:cs="Arial"/>
          <w:b/>
          <w:bCs/>
          <w:spacing w:val="1"/>
        </w:rPr>
        <w:t>i</w:t>
      </w:r>
      <w:r w:rsidR="00863EB5">
        <w:rPr>
          <w:rFonts w:ascii="Arial" w:eastAsia="Arial" w:hAnsi="Arial" w:cs="Arial"/>
          <w:b/>
          <w:bCs/>
          <w:spacing w:val="-2"/>
        </w:rPr>
        <w:t>f</w:t>
      </w:r>
      <w:r w:rsidR="00863EB5">
        <w:rPr>
          <w:rFonts w:ascii="Arial" w:eastAsia="Arial" w:hAnsi="Arial" w:cs="Arial"/>
          <w:b/>
          <w:bCs/>
          <w:spacing w:val="1"/>
        </w:rPr>
        <w:t>i</w:t>
      </w:r>
      <w:r w:rsidR="00863EB5">
        <w:rPr>
          <w:rFonts w:ascii="Arial" w:eastAsia="Arial" w:hAnsi="Arial" w:cs="Arial"/>
          <w:b/>
          <w:bCs/>
          <w:spacing w:val="-3"/>
        </w:rPr>
        <w:t>c</w:t>
      </w:r>
      <w:r w:rsidR="00863EB5">
        <w:rPr>
          <w:rFonts w:ascii="Arial" w:eastAsia="Arial" w:hAnsi="Arial" w:cs="Arial"/>
          <w:b/>
          <w:bCs/>
        </w:rPr>
        <w:t>a</w:t>
      </w:r>
      <w:r w:rsidR="00863EB5">
        <w:rPr>
          <w:rFonts w:ascii="Arial" w:eastAsia="Arial" w:hAnsi="Arial" w:cs="Arial"/>
          <w:b/>
          <w:bCs/>
          <w:spacing w:val="1"/>
        </w:rPr>
        <w:t>t</w:t>
      </w:r>
      <w:r w:rsidR="00863EB5">
        <w:rPr>
          <w:rFonts w:ascii="Arial" w:eastAsia="Arial" w:hAnsi="Arial" w:cs="Arial"/>
          <w:b/>
          <w:bCs/>
        </w:rPr>
        <w:t>e</w:t>
      </w:r>
      <w:r w:rsidR="00863EB5">
        <w:rPr>
          <w:rFonts w:ascii="Arial" w:eastAsia="Arial" w:hAnsi="Arial" w:cs="Arial"/>
          <w:b/>
          <w:bCs/>
          <w:spacing w:val="59"/>
        </w:rPr>
        <w:t xml:space="preserve"> </w:t>
      </w:r>
      <w:r w:rsidR="00863EB5">
        <w:rPr>
          <w:rFonts w:ascii="Arial" w:eastAsia="Arial" w:hAnsi="Arial" w:cs="Arial"/>
          <w:spacing w:val="-1"/>
        </w:rPr>
        <w:t>i</w:t>
      </w:r>
      <w:r w:rsidR="00863EB5">
        <w:rPr>
          <w:rFonts w:ascii="Arial" w:eastAsia="Arial" w:hAnsi="Arial" w:cs="Arial"/>
        </w:rPr>
        <w:t>s</w:t>
      </w:r>
      <w:r w:rsidR="00863EB5">
        <w:rPr>
          <w:rFonts w:ascii="Arial" w:eastAsia="Arial" w:hAnsi="Arial" w:cs="Arial"/>
          <w:spacing w:val="59"/>
        </w:rPr>
        <w:t xml:space="preserve"> </w:t>
      </w:r>
      <w:r w:rsidR="00863EB5">
        <w:rPr>
          <w:rFonts w:ascii="Arial" w:eastAsia="Arial" w:hAnsi="Arial" w:cs="Arial"/>
        </w:rPr>
        <w:t>a</w:t>
      </w:r>
      <w:r w:rsidR="00863EB5">
        <w:rPr>
          <w:rFonts w:ascii="Arial" w:eastAsia="Arial" w:hAnsi="Arial" w:cs="Arial"/>
          <w:spacing w:val="58"/>
        </w:rPr>
        <w:t xml:space="preserve"> </w:t>
      </w:r>
      <w:r w:rsidR="00863EB5">
        <w:rPr>
          <w:rFonts w:ascii="Arial" w:eastAsia="Arial" w:hAnsi="Arial" w:cs="Arial"/>
        </w:rPr>
        <w:t>ce</w:t>
      </w:r>
      <w:r w:rsidR="00863EB5">
        <w:rPr>
          <w:rFonts w:ascii="Arial" w:eastAsia="Arial" w:hAnsi="Arial" w:cs="Arial"/>
          <w:spacing w:val="1"/>
        </w:rPr>
        <w:t>rt</w:t>
      </w:r>
      <w:r w:rsidR="00863EB5">
        <w:rPr>
          <w:rFonts w:ascii="Arial" w:eastAsia="Arial" w:hAnsi="Arial" w:cs="Arial"/>
          <w:spacing w:val="-4"/>
        </w:rPr>
        <w:t>i</w:t>
      </w:r>
      <w:r w:rsidR="00863EB5">
        <w:rPr>
          <w:rFonts w:ascii="Arial" w:eastAsia="Arial" w:hAnsi="Arial" w:cs="Arial"/>
          <w:spacing w:val="3"/>
        </w:rPr>
        <w:t>f</w:t>
      </w:r>
      <w:r w:rsidR="00863EB5">
        <w:rPr>
          <w:rFonts w:ascii="Arial" w:eastAsia="Arial" w:hAnsi="Arial" w:cs="Arial"/>
          <w:spacing w:val="-1"/>
        </w:rPr>
        <w:t>i</w:t>
      </w:r>
      <w:r w:rsidR="00863EB5">
        <w:rPr>
          <w:rFonts w:ascii="Arial" w:eastAsia="Arial" w:hAnsi="Arial" w:cs="Arial"/>
        </w:rPr>
        <w:t>c</w:t>
      </w:r>
      <w:r w:rsidR="00863EB5">
        <w:rPr>
          <w:rFonts w:ascii="Arial" w:eastAsia="Arial" w:hAnsi="Arial" w:cs="Arial"/>
          <w:spacing w:val="-3"/>
        </w:rPr>
        <w:t>a</w:t>
      </w:r>
      <w:r w:rsidR="00863EB5">
        <w:rPr>
          <w:rFonts w:ascii="Arial" w:eastAsia="Arial" w:hAnsi="Arial" w:cs="Arial"/>
          <w:spacing w:val="1"/>
        </w:rPr>
        <w:t>t</w:t>
      </w:r>
      <w:r w:rsidR="00863EB5">
        <w:rPr>
          <w:rFonts w:ascii="Arial" w:eastAsia="Arial" w:hAnsi="Arial" w:cs="Arial"/>
        </w:rPr>
        <w:t>e</w:t>
      </w:r>
      <w:r w:rsidR="00863EB5">
        <w:rPr>
          <w:rFonts w:ascii="Arial" w:eastAsia="Arial" w:hAnsi="Arial" w:cs="Arial"/>
          <w:spacing w:val="58"/>
        </w:rPr>
        <w:t xml:space="preserve"> </w:t>
      </w:r>
      <w:r w:rsidR="00863EB5">
        <w:rPr>
          <w:rFonts w:ascii="Arial" w:eastAsia="Arial" w:hAnsi="Arial" w:cs="Arial"/>
          <w:spacing w:val="-3"/>
        </w:rPr>
        <w:t>o</w:t>
      </w:r>
      <w:r w:rsidR="00863EB5">
        <w:rPr>
          <w:rFonts w:ascii="Arial" w:eastAsia="Arial" w:hAnsi="Arial" w:cs="Arial"/>
        </w:rPr>
        <w:t xml:space="preserve">f </w:t>
      </w:r>
      <w:r w:rsidR="00863EB5">
        <w:rPr>
          <w:rFonts w:ascii="Arial" w:eastAsia="Arial" w:hAnsi="Arial" w:cs="Arial"/>
          <w:spacing w:val="1"/>
        </w:rPr>
        <w:t xml:space="preserve"> </w:t>
      </w:r>
      <w:r w:rsidR="00863EB5">
        <w:rPr>
          <w:rFonts w:ascii="Arial" w:eastAsia="Arial" w:hAnsi="Arial" w:cs="Arial"/>
          <w:spacing w:val="-2"/>
        </w:rPr>
        <w:t>c</w:t>
      </w:r>
      <w:r w:rsidR="00863EB5">
        <w:rPr>
          <w:rFonts w:ascii="Arial" w:eastAsia="Arial" w:hAnsi="Arial" w:cs="Arial"/>
        </w:rPr>
        <w:t>o</w:t>
      </w:r>
      <w:r w:rsidR="00863EB5">
        <w:rPr>
          <w:rFonts w:ascii="Arial" w:eastAsia="Arial" w:hAnsi="Arial" w:cs="Arial"/>
          <w:spacing w:val="1"/>
        </w:rPr>
        <w:t>m</w:t>
      </w:r>
      <w:r w:rsidR="00863EB5">
        <w:rPr>
          <w:rFonts w:ascii="Arial" w:eastAsia="Arial" w:hAnsi="Arial" w:cs="Arial"/>
        </w:rPr>
        <w:t>pe</w:t>
      </w:r>
      <w:r w:rsidR="00863EB5">
        <w:rPr>
          <w:rFonts w:ascii="Arial" w:eastAsia="Arial" w:hAnsi="Arial" w:cs="Arial"/>
          <w:spacing w:val="1"/>
        </w:rPr>
        <w:t>t</w:t>
      </w:r>
      <w:r w:rsidR="00863EB5">
        <w:rPr>
          <w:rFonts w:ascii="Arial" w:eastAsia="Arial" w:hAnsi="Arial" w:cs="Arial"/>
        </w:rPr>
        <w:t>ence</w:t>
      </w:r>
      <w:r w:rsidR="00863EB5">
        <w:rPr>
          <w:rFonts w:ascii="Arial" w:eastAsia="Arial" w:hAnsi="Arial" w:cs="Arial"/>
          <w:spacing w:val="58"/>
        </w:rPr>
        <w:t xml:space="preserve"> </w:t>
      </w:r>
      <w:r w:rsidR="00863EB5">
        <w:rPr>
          <w:rFonts w:ascii="Arial" w:eastAsia="Arial" w:hAnsi="Arial" w:cs="Arial"/>
        </w:rPr>
        <w:t>a</w:t>
      </w:r>
      <w:r w:rsidR="00863EB5">
        <w:rPr>
          <w:rFonts w:ascii="Arial" w:eastAsia="Arial" w:hAnsi="Arial" w:cs="Arial"/>
          <w:spacing w:val="-4"/>
        </w:rPr>
        <w:t>w</w:t>
      </w:r>
      <w:r w:rsidR="00863EB5">
        <w:rPr>
          <w:rFonts w:ascii="Arial" w:eastAsia="Arial" w:hAnsi="Arial" w:cs="Arial"/>
        </w:rPr>
        <w:t>a</w:t>
      </w:r>
      <w:r w:rsidR="00863EB5">
        <w:rPr>
          <w:rFonts w:ascii="Arial" w:eastAsia="Arial" w:hAnsi="Arial" w:cs="Arial"/>
          <w:spacing w:val="1"/>
        </w:rPr>
        <w:t>r</w:t>
      </w:r>
      <w:r w:rsidR="00863EB5">
        <w:rPr>
          <w:rFonts w:ascii="Arial" w:eastAsia="Arial" w:hAnsi="Arial" w:cs="Arial"/>
        </w:rPr>
        <w:t>ded</w:t>
      </w:r>
      <w:r w:rsidR="00863EB5">
        <w:rPr>
          <w:rFonts w:ascii="Arial" w:eastAsia="Arial" w:hAnsi="Arial" w:cs="Arial"/>
          <w:spacing w:val="58"/>
        </w:rPr>
        <w:t xml:space="preserve"> </w:t>
      </w:r>
      <w:r w:rsidR="00863EB5">
        <w:rPr>
          <w:rFonts w:ascii="Arial" w:eastAsia="Arial" w:hAnsi="Arial" w:cs="Arial"/>
        </w:rPr>
        <w:t>by</w:t>
      </w:r>
      <w:r w:rsidR="00863EB5">
        <w:rPr>
          <w:rFonts w:ascii="Arial" w:eastAsia="Arial" w:hAnsi="Arial" w:cs="Arial"/>
          <w:spacing w:val="56"/>
        </w:rPr>
        <w:t xml:space="preserve"> </w:t>
      </w:r>
      <w:r w:rsidR="00863EB5">
        <w:rPr>
          <w:rFonts w:ascii="Arial" w:eastAsia="Arial" w:hAnsi="Arial" w:cs="Arial"/>
        </w:rPr>
        <w:t>a</w:t>
      </w:r>
      <w:r w:rsidR="00863EB5">
        <w:rPr>
          <w:rFonts w:ascii="Arial" w:eastAsia="Arial" w:hAnsi="Arial" w:cs="Arial"/>
          <w:spacing w:val="58"/>
        </w:rPr>
        <w:t xml:space="preserve"> </w:t>
      </w:r>
      <w:r w:rsidR="00863EB5">
        <w:rPr>
          <w:rFonts w:ascii="Arial" w:eastAsia="Arial" w:hAnsi="Arial" w:cs="Arial"/>
          <w:spacing w:val="-1"/>
        </w:rPr>
        <w:t>C</w:t>
      </w:r>
      <w:r w:rsidR="00863EB5">
        <w:rPr>
          <w:rFonts w:ascii="Arial" w:eastAsia="Arial" w:hAnsi="Arial" w:cs="Arial"/>
        </w:rPr>
        <w:t>o</w:t>
      </w:r>
      <w:r w:rsidR="00863EB5">
        <w:rPr>
          <w:rFonts w:ascii="Arial" w:eastAsia="Arial" w:hAnsi="Arial" w:cs="Arial"/>
          <w:spacing w:val="1"/>
        </w:rPr>
        <w:t>m</w:t>
      </w:r>
      <w:r w:rsidR="00863EB5">
        <w:rPr>
          <w:rFonts w:ascii="Arial" w:eastAsia="Arial" w:hAnsi="Arial" w:cs="Arial"/>
        </w:rPr>
        <w:t>pe</w:t>
      </w:r>
      <w:r w:rsidR="00863EB5">
        <w:rPr>
          <w:rFonts w:ascii="Arial" w:eastAsia="Arial" w:hAnsi="Arial" w:cs="Arial"/>
          <w:spacing w:val="1"/>
        </w:rPr>
        <w:t>t</w:t>
      </w:r>
      <w:r w:rsidR="00863EB5">
        <w:rPr>
          <w:rFonts w:ascii="Arial" w:eastAsia="Arial" w:hAnsi="Arial" w:cs="Arial"/>
        </w:rPr>
        <w:t>e</w:t>
      </w:r>
      <w:r w:rsidR="00863EB5">
        <w:rPr>
          <w:rFonts w:ascii="Arial" w:eastAsia="Arial" w:hAnsi="Arial" w:cs="Arial"/>
          <w:spacing w:val="-3"/>
        </w:rPr>
        <w:t>n</w:t>
      </w:r>
      <w:r w:rsidR="00863EB5">
        <w:rPr>
          <w:rFonts w:ascii="Arial" w:eastAsia="Arial" w:hAnsi="Arial" w:cs="Arial"/>
        </w:rPr>
        <w:t xml:space="preserve">t </w:t>
      </w:r>
      <w:r w:rsidR="00863EB5">
        <w:rPr>
          <w:rFonts w:ascii="Arial" w:eastAsia="Arial" w:hAnsi="Arial" w:cs="Arial"/>
          <w:spacing w:val="-1"/>
        </w:rPr>
        <w:t>A</w:t>
      </w:r>
      <w:r w:rsidR="00863EB5">
        <w:rPr>
          <w:rFonts w:ascii="Arial" w:eastAsia="Arial" w:hAnsi="Arial" w:cs="Arial"/>
        </w:rPr>
        <w:t>u</w:t>
      </w:r>
      <w:r w:rsidR="00863EB5">
        <w:rPr>
          <w:rFonts w:ascii="Arial" w:eastAsia="Arial" w:hAnsi="Arial" w:cs="Arial"/>
          <w:spacing w:val="1"/>
        </w:rPr>
        <w:t>t</w:t>
      </w:r>
      <w:r w:rsidR="00863EB5">
        <w:rPr>
          <w:rFonts w:ascii="Arial" w:eastAsia="Arial" w:hAnsi="Arial" w:cs="Arial"/>
        </w:rPr>
        <w:t>ho</w:t>
      </w:r>
      <w:r w:rsidR="00863EB5">
        <w:rPr>
          <w:rFonts w:ascii="Arial" w:eastAsia="Arial" w:hAnsi="Arial" w:cs="Arial"/>
          <w:spacing w:val="1"/>
        </w:rPr>
        <w:t>r</w:t>
      </w:r>
      <w:r w:rsidR="00863EB5">
        <w:rPr>
          <w:rFonts w:ascii="Arial" w:eastAsia="Arial" w:hAnsi="Arial" w:cs="Arial"/>
          <w:spacing w:val="-1"/>
        </w:rPr>
        <w:t>i</w:t>
      </w:r>
      <w:r w:rsidR="00863EB5">
        <w:rPr>
          <w:rFonts w:ascii="Arial" w:eastAsia="Arial" w:hAnsi="Arial" w:cs="Arial"/>
          <w:spacing w:val="1"/>
        </w:rPr>
        <w:t>t</w:t>
      </w:r>
      <w:r w:rsidR="00863EB5">
        <w:rPr>
          <w:rFonts w:ascii="Arial" w:eastAsia="Arial" w:hAnsi="Arial" w:cs="Arial"/>
        </w:rPr>
        <w:t>y</w:t>
      </w:r>
      <w:r w:rsidR="00863EB5">
        <w:rPr>
          <w:rFonts w:ascii="Arial" w:eastAsia="Arial" w:hAnsi="Arial" w:cs="Arial"/>
          <w:spacing w:val="-1"/>
        </w:rPr>
        <w:t xml:space="preserve"> </w:t>
      </w:r>
      <w:r w:rsidR="00863EB5">
        <w:rPr>
          <w:rFonts w:ascii="Arial" w:eastAsia="Arial" w:hAnsi="Arial" w:cs="Arial"/>
          <w:spacing w:val="-3"/>
        </w:rPr>
        <w:t>a</w:t>
      </w:r>
      <w:r w:rsidR="00863EB5">
        <w:rPr>
          <w:rFonts w:ascii="Arial" w:eastAsia="Arial" w:hAnsi="Arial" w:cs="Arial"/>
          <w:spacing w:val="3"/>
        </w:rPr>
        <w:t>f</w:t>
      </w:r>
      <w:r w:rsidR="00863EB5">
        <w:rPr>
          <w:rFonts w:ascii="Arial" w:eastAsia="Arial" w:hAnsi="Arial" w:cs="Arial"/>
          <w:spacing w:val="1"/>
        </w:rPr>
        <w:t>t</w:t>
      </w:r>
      <w:r w:rsidR="00863EB5">
        <w:rPr>
          <w:rFonts w:ascii="Arial" w:eastAsia="Arial" w:hAnsi="Arial" w:cs="Arial"/>
          <w:spacing w:val="-3"/>
        </w:rPr>
        <w:t>e</w:t>
      </w:r>
      <w:r w:rsidR="00863EB5">
        <w:rPr>
          <w:rFonts w:ascii="Arial" w:eastAsia="Arial" w:hAnsi="Arial" w:cs="Arial"/>
        </w:rPr>
        <w:t>r</w:t>
      </w:r>
      <w:r w:rsidR="00863EB5">
        <w:rPr>
          <w:rFonts w:ascii="Arial" w:eastAsia="Arial" w:hAnsi="Arial" w:cs="Arial"/>
          <w:spacing w:val="2"/>
        </w:rPr>
        <w:t xml:space="preserve"> </w:t>
      </w:r>
      <w:r w:rsidR="00863EB5">
        <w:rPr>
          <w:rFonts w:ascii="Arial" w:eastAsia="Arial" w:hAnsi="Arial" w:cs="Arial"/>
          <w:spacing w:val="1"/>
        </w:rPr>
        <w:t>t</w:t>
      </w:r>
      <w:r w:rsidR="00863EB5">
        <w:rPr>
          <w:rFonts w:ascii="Arial" w:eastAsia="Arial" w:hAnsi="Arial" w:cs="Arial"/>
        </w:rPr>
        <w:t>he</w:t>
      </w:r>
      <w:r w:rsidR="00863EB5">
        <w:rPr>
          <w:rFonts w:ascii="Arial" w:eastAsia="Arial" w:hAnsi="Arial" w:cs="Arial"/>
          <w:spacing w:val="-2"/>
        </w:rPr>
        <w:t xml:space="preserve"> </w:t>
      </w:r>
      <w:r w:rsidR="00863EB5">
        <w:rPr>
          <w:rFonts w:ascii="Arial" w:eastAsia="Arial" w:hAnsi="Arial" w:cs="Arial"/>
        </w:rPr>
        <w:t>cand</w:t>
      </w:r>
      <w:r w:rsidR="00863EB5">
        <w:rPr>
          <w:rFonts w:ascii="Arial" w:eastAsia="Arial" w:hAnsi="Arial" w:cs="Arial"/>
          <w:spacing w:val="-1"/>
        </w:rPr>
        <w:t>i</w:t>
      </w:r>
      <w:r w:rsidR="00863EB5">
        <w:rPr>
          <w:rFonts w:ascii="Arial" w:eastAsia="Arial" w:hAnsi="Arial" w:cs="Arial"/>
        </w:rPr>
        <w:t>da</w:t>
      </w:r>
      <w:r w:rsidR="00863EB5">
        <w:rPr>
          <w:rFonts w:ascii="Arial" w:eastAsia="Arial" w:hAnsi="Arial" w:cs="Arial"/>
          <w:spacing w:val="1"/>
        </w:rPr>
        <w:t>t</w:t>
      </w:r>
      <w:r w:rsidR="00863EB5">
        <w:rPr>
          <w:rFonts w:ascii="Arial" w:eastAsia="Arial" w:hAnsi="Arial" w:cs="Arial"/>
        </w:rPr>
        <w:t>e</w:t>
      </w:r>
      <w:r w:rsidR="00863EB5">
        <w:rPr>
          <w:rFonts w:ascii="Arial" w:eastAsia="Arial" w:hAnsi="Arial" w:cs="Arial"/>
          <w:spacing w:val="1"/>
        </w:rPr>
        <w:t xml:space="preserve"> </w:t>
      </w:r>
      <w:r w:rsidR="00863EB5">
        <w:rPr>
          <w:rFonts w:ascii="Arial" w:eastAsia="Arial" w:hAnsi="Arial" w:cs="Arial"/>
          <w:spacing w:val="-1"/>
        </w:rPr>
        <w:t>V</w:t>
      </w:r>
      <w:r w:rsidR="00863EB5">
        <w:rPr>
          <w:rFonts w:ascii="Arial" w:eastAsia="Arial" w:hAnsi="Arial" w:cs="Arial"/>
          <w:spacing w:val="2"/>
        </w:rPr>
        <w:t>T</w:t>
      </w:r>
      <w:r w:rsidR="00863EB5">
        <w:rPr>
          <w:rFonts w:ascii="Arial" w:eastAsia="Arial" w:hAnsi="Arial" w:cs="Arial"/>
          <w:spacing w:val="-3"/>
        </w:rPr>
        <w:t>S</w:t>
      </w:r>
      <w:r w:rsidR="00863EB5">
        <w:rPr>
          <w:rFonts w:ascii="Arial" w:eastAsia="Arial" w:hAnsi="Arial" w:cs="Arial"/>
        </w:rPr>
        <w:t>O</w:t>
      </w:r>
      <w:r w:rsidR="00863EB5">
        <w:rPr>
          <w:rFonts w:ascii="Arial" w:eastAsia="Arial" w:hAnsi="Arial" w:cs="Arial"/>
          <w:spacing w:val="2"/>
        </w:rPr>
        <w:t xml:space="preserve"> </w:t>
      </w:r>
      <w:r w:rsidR="00863EB5">
        <w:rPr>
          <w:rFonts w:ascii="Arial" w:eastAsia="Arial" w:hAnsi="Arial" w:cs="Arial"/>
        </w:rPr>
        <w:t>has</w:t>
      </w:r>
      <w:r w:rsidR="00863EB5">
        <w:rPr>
          <w:rFonts w:ascii="Arial" w:eastAsia="Arial" w:hAnsi="Arial" w:cs="Arial"/>
          <w:spacing w:val="1"/>
        </w:rPr>
        <w:t xml:space="preserve"> </w:t>
      </w:r>
      <w:r w:rsidR="00863EB5">
        <w:rPr>
          <w:rFonts w:ascii="Arial" w:eastAsia="Arial" w:hAnsi="Arial" w:cs="Arial"/>
          <w:spacing w:val="-2"/>
        </w:rPr>
        <w:t>s</w:t>
      </w:r>
      <w:r w:rsidR="00863EB5">
        <w:rPr>
          <w:rFonts w:ascii="Arial" w:eastAsia="Arial" w:hAnsi="Arial" w:cs="Arial"/>
        </w:rPr>
        <w:t>ucces</w:t>
      </w:r>
      <w:r w:rsidR="00863EB5">
        <w:rPr>
          <w:rFonts w:ascii="Arial" w:eastAsia="Arial" w:hAnsi="Arial" w:cs="Arial"/>
          <w:spacing w:val="-2"/>
        </w:rPr>
        <w:t>s</w:t>
      </w:r>
      <w:r w:rsidR="00863EB5">
        <w:rPr>
          <w:rFonts w:ascii="Arial" w:eastAsia="Arial" w:hAnsi="Arial" w:cs="Arial"/>
          <w:spacing w:val="1"/>
        </w:rPr>
        <w:t>f</w:t>
      </w:r>
      <w:r w:rsidR="00863EB5">
        <w:rPr>
          <w:rFonts w:ascii="Arial" w:eastAsia="Arial" w:hAnsi="Arial" w:cs="Arial"/>
          <w:spacing w:val="-3"/>
        </w:rPr>
        <w:t>u</w:t>
      </w:r>
      <w:r w:rsidR="00863EB5">
        <w:rPr>
          <w:rFonts w:ascii="Arial" w:eastAsia="Arial" w:hAnsi="Arial" w:cs="Arial"/>
          <w:spacing w:val="-1"/>
        </w:rPr>
        <w:t>l</w:t>
      </w:r>
      <w:r w:rsidR="00863EB5">
        <w:rPr>
          <w:rFonts w:ascii="Arial" w:eastAsia="Arial" w:hAnsi="Arial" w:cs="Arial"/>
          <w:spacing w:val="1"/>
        </w:rPr>
        <w:t>l</w:t>
      </w:r>
      <w:r w:rsidR="00863EB5">
        <w:rPr>
          <w:rFonts w:ascii="Arial" w:eastAsia="Arial" w:hAnsi="Arial" w:cs="Arial"/>
        </w:rPr>
        <w:t>y</w:t>
      </w:r>
      <w:r w:rsidR="00863EB5">
        <w:rPr>
          <w:rFonts w:ascii="Arial" w:eastAsia="Arial" w:hAnsi="Arial" w:cs="Arial"/>
          <w:spacing w:val="-1"/>
        </w:rPr>
        <w:t xml:space="preserve"> </w:t>
      </w:r>
      <w:r w:rsidR="00863EB5">
        <w:rPr>
          <w:rFonts w:ascii="Arial" w:eastAsia="Arial" w:hAnsi="Arial" w:cs="Arial"/>
        </w:rPr>
        <w:t>co</w:t>
      </w:r>
      <w:r w:rsidR="00863EB5">
        <w:rPr>
          <w:rFonts w:ascii="Arial" w:eastAsia="Arial" w:hAnsi="Arial" w:cs="Arial"/>
          <w:spacing w:val="1"/>
        </w:rPr>
        <w:t>m</w:t>
      </w:r>
      <w:r w:rsidR="00863EB5">
        <w:rPr>
          <w:rFonts w:ascii="Arial" w:eastAsia="Arial" w:hAnsi="Arial" w:cs="Arial"/>
        </w:rPr>
        <w:t>p</w:t>
      </w:r>
      <w:r w:rsidR="00863EB5">
        <w:rPr>
          <w:rFonts w:ascii="Arial" w:eastAsia="Arial" w:hAnsi="Arial" w:cs="Arial"/>
          <w:spacing w:val="-1"/>
        </w:rPr>
        <w:t>l</w:t>
      </w:r>
      <w:r w:rsidR="00863EB5">
        <w:rPr>
          <w:rFonts w:ascii="Arial" w:eastAsia="Arial" w:hAnsi="Arial" w:cs="Arial"/>
        </w:rPr>
        <w:t>e</w:t>
      </w:r>
      <w:r w:rsidR="00863EB5">
        <w:rPr>
          <w:rFonts w:ascii="Arial" w:eastAsia="Arial" w:hAnsi="Arial" w:cs="Arial"/>
          <w:spacing w:val="1"/>
        </w:rPr>
        <w:t>t</w:t>
      </w:r>
      <w:r w:rsidR="00863EB5">
        <w:rPr>
          <w:rFonts w:ascii="Arial" w:eastAsia="Arial" w:hAnsi="Arial" w:cs="Arial"/>
        </w:rPr>
        <w:t>ed</w:t>
      </w:r>
      <w:r w:rsidR="00863EB5">
        <w:rPr>
          <w:rFonts w:ascii="Arial" w:eastAsia="Arial" w:hAnsi="Arial" w:cs="Arial"/>
          <w:spacing w:val="1"/>
        </w:rPr>
        <w:t xml:space="preserve"> </w:t>
      </w:r>
      <w:r w:rsidR="00863EB5">
        <w:rPr>
          <w:rFonts w:ascii="Arial" w:eastAsia="Arial" w:hAnsi="Arial" w:cs="Arial"/>
        </w:rPr>
        <w:t>bo</w:t>
      </w:r>
      <w:r w:rsidR="00863EB5">
        <w:rPr>
          <w:rFonts w:ascii="Arial" w:eastAsia="Arial" w:hAnsi="Arial" w:cs="Arial"/>
          <w:spacing w:val="1"/>
        </w:rPr>
        <w:t>t</w:t>
      </w:r>
      <w:r w:rsidR="00863EB5">
        <w:rPr>
          <w:rFonts w:ascii="Arial" w:eastAsia="Arial" w:hAnsi="Arial" w:cs="Arial"/>
        </w:rPr>
        <w:t>h</w:t>
      </w:r>
      <w:r w:rsidR="00863EB5">
        <w:rPr>
          <w:rFonts w:ascii="Arial" w:eastAsia="Arial" w:hAnsi="Arial" w:cs="Arial"/>
          <w:spacing w:val="-2"/>
        </w:rPr>
        <w:t xml:space="preserve"> </w:t>
      </w:r>
      <w:r w:rsidR="00863EB5">
        <w:rPr>
          <w:rFonts w:ascii="Arial" w:eastAsia="Arial" w:hAnsi="Arial" w:cs="Arial"/>
          <w:spacing w:val="1"/>
        </w:rPr>
        <w:t>t</w:t>
      </w:r>
      <w:r w:rsidR="00863EB5">
        <w:rPr>
          <w:rFonts w:ascii="Arial" w:eastAsia="Arial" w:hAnsi="Arial" w:cs="Arial"/>
        </w:rPr>
        <w:t>he</w:t>
      </w:r>
      <w:r w:rsidR="00863EB5">
        <w:rPr>
          <w:rFonts w:ascii="Arial" w:eastAsia="Arial" w:hAnsi="Arial" w:cs="Arial"/>
          <w:spacing w:val="1"/>
        </w:rPr>
        <w:t xml:space="preserve"> </w:t>
      </w:r>
      <w:r w:rsidR="00863EB5">
        <w:rPr>
          <w:rFonts w:ascii="Arial" w:eastAsia="Arial" w:hAnsi="Arial" w:cs="Arial"/>
        </w:rPr>
        <w:t>V</w:t>
      </w:r>
      <w:r w:rsidR="00863EB5">
        <w:rPr>
          <w:rFonts w:ascii="Arial" w:eastAsia="Arial" w:hAnsi="Arial" w:cs="Arial"/>
          <w:spacing w:val="-2"/>
        </w:rPr>
        <w:t>-</w:t>
      </w:r>
      <w:r w:rsidR="00863EB5">
        <w:rPr>
          <w:rFonts w:ascii="Arial" w:eastAsia="Arial" w:hAnsi="Arial" w:cs="Arial"/>
        </w:rPr>
        <w:t>103</w:t>
      </w:r>
      <w:r w:rsidR="00863EB5">
        <w:rPr>
          <w:rFonts w:ascii="Arial" w:eastAsia="Arial" w:hAnsi="Arial" w:cs="Arial"/>
          <w:spacing w:val="1"/>
        </w:rPr>
        <w:t>/</w:t>
      </w:r>
      <w:r w:rsidR="00863EB5">
        <w:rPr>
          <w:rFonts w:ascii="Arial" w:eastAsia="Arial" w:hAnsi="Arial" w:cs="Arial"/>
        </w:rPr>
        <w:t>1</w:t>
      </w:r>
      <w:r w:rsidR="00863EB5">
        <w:rPr>
          <w:rFonts w:ascii="Arial" w:eastAsia="Arial" w:hAnsi="Arial" w:cs="Arial"/>
          <w:spacing w:val="1"/>
        </w:rPr>
        <w:t xml:space="preserve"> </w:t>
      </w:r>
      <w:r w:rsidR="00863EB5">
        <w:rPr>
          <w:rFonts w:ascii="Arial" w:eastAsia="Arial" w:hAnsi="Arial" w:cs="Arial"/>
          <w:spacing w:val="-1"/>
        </w:rPr>
        <w:t>t</w:t>
      </w:r>
      <w:r w:rsidR="00863EB5">
        <w:rPr>
          <w:rFonts w:ascii="Arial" w:eastAsia="Arial" w:hAnsi="Arial" w:cs="Arial"/>
          <w:spacing w:val="1"/>
        </w:rPr>
        <w:t>r</w:t>
      </w:r>
      <w:r w:rsidR="00863EB5">
        <w:rPr>
          <w:rFonts w:ascii="Arial" w:eastAsia="Arial" w:hAnsi="Arial" w:cs="Arial"/>
        </w:rPr>
        <w:t>a</w:t>
      </w:r>
      <w:r w:rsidR="00863EB5">
        <w:rPr>
          <w:rFonts w:ascii="Arial" w:eastAsia="Arial" w:hAnsi="Arial" w:cs="Arial"/>
          <w:spacing w:val="-1"/>
        </w:rPr>
        <w:t>i</w:t>
      </w:r>
      <w:r w:rsidR="00863EB5">
        <w:rPr>
          <w:rFonts w:ascii="Arial" w:eastAsia="Arial" w:hAnsi="Arial" w:cs="Arial"/>
        </w:rPr>
        <w:t>n</w:t>
      </w:r>
      <w:r w:rsidR="00863EB5">
        <w:rPr>
          <w:rFonts w:ascii="Arial" w:eastAsia="Arial" w:hAnsi="Arial" w:cs="Arial"/>
          <w:spacing w:val="-1"/>
        </w:rPr>
        <w:t>i</w:t>
      </w:r>
      <w:r w:rsidR="00863EB5">
        <w:rPr>
          <w:rFonts w:ascii="Arial" w:eastAsia="Arial" w:hAnsi="Arial" w:cs="Arial"/>
          <w:spacing w:val="-3"/>
        </w:rPr>
        <w:t>n</w:t>
      </w:r>
      <w:r w:rsidR="00863EB5">
        <w:rPr>
          <w:rFonts w:ascii="Arial" w:eastAsia="Arial" w:hAnsi="Arial" w:cs="Arial"/>
        </w:rPr>
        <w:t>g and</w:t>
      </w:r>
      <w:r w:rsidR="00863EB5">
        <w:rPr>
          <w:rFonts w:ascii="Arial" w:eastAsia="Arial" w:hAnsi="Arial" w:cs="Arial"/>
          <w:spacing w:val="3"/>
        </w:rPr>
        <w:t xml:space="preserve"> </w:t>
      </w:r>
      <w:r w:rsidR="00863EB5">
        <w:rPr>
          <w:rFonts w:ascii="Arial" w:eastAsia="Arial" w:hAnsi="Arial" w:cs="Arial"/>
          <w:spacing w:val="-1"/>
        </w:rPr>
        <w:t>V</w:t>
      </w:r>
      <w:r w:rsidR="00863EB5">
        <w:rPr>
          <w:rFonts w:ascii="Arial" w:eastAsia="Arial" w:hAnsi="Arial" w:cs="Arial"/>
          <w:spacing w:val="1"/>
        </w:rPr>
        <w:t>-</w:t>
      </w:r>
      <w:r w:rsidR="00863EB5">
        <w:rPr>
          <w:rFonts w:ascii="Arial" w:eastAsia="Arial" w:hAnsi="Arial" w:cs="Arial"/>
        </w:rPr>
        <w:t>103</w:t>
      </w:r>
      <w:r w:rsidR="00863EB5">
        <w:rPr>
          <w:rFonts w:ascii="Arial" w:eastAsia="Arial" w:hAnsi="Arial" w:cs="Arial"/>
          <w:spacing w:val="1"/>
        </w:rPr>
        <w:t>/</w:t>
      </w:r>
      <w:r w:rsidR="00863EB5">
        <w:rPr>
          <w:rFonts w:ascii="Arial" w:eastAsia="Arial" w:hAnsi="Arial" w:cs="Arial"/>
        </w:rPr>
        <w:t xml:space="preserve">3 </w:t>
      </w:r>
      <w:r w:rsidR="00863EB5">
        <w:rPr>
          <w:rFonts w:ascii="Arial" w:eastAsia="Arial" w:hAnsi="Arial" w:cs="Arial"/>
          <w:spacing w:val="1"/>
        </w:rPr>
        <w:t>O</w:t>
      </w:r>
      <w:r w:rsidR="00863EB5">
        <w:rPr>
          <w:rFonts w:ascii="Arial" w:eastAsia="Arial" w:hAnsi="Arial" w:cs="Arial"/>
          <w:spacing w:val="-2"/>
        </w:rPr>
        <w:t>J</w:t>
      </w:r>
      <w:r w:rsidR="00863EB5">
        <w:rPr>
          <w:rFonts w:ascii="Arial" w:eastAsia="Arial" w:hAnsi="Arial" w:cs="Arial"/>
        </w:rPr>
        <w:t>T</w:t>
      </w:r>
      <w:r w:rsidR="00863EB5">
        <w:rPr>
          <w:rFonts w:ascii="Arial" w:eastAsia="Arial" w:hAnsi="Arial" w:cs="Arial"/>
          <w:spacing w:val="5"/>
        </w:rPr>
        <w:t xml:space="preserve"> </w:t>
      </w:r>
      <w:r w:rsidR="00863EB5">
        <w:rPr>
          <w:rFonts w:ascii="Arial" w:eastAsia="Arial" w:hAnsi="Arial" w:cs="Arial"/>
        </w:rPr>
        <w:t>at</w:t>
      </w:r>
      <w:r w:rsidR="00863EB5">
        <w:rPr>
          <w:rFonts w:ascii="Arial" w:eastAsia="Arial" w:hAnsi="Arial" w:cs="Arial"/>
          <w:spacing w:val="2"/>
        </w:rPr>
        <w:t xml:space="preserve"> </w:t>
      </w:r>
      <w:r w:rsidR="00863EB5">
        <w:rPr>
          <w:rFonts w:ascii="Arial" w:eastAsia="Arial" w:hAnsi="Arial" w:cs="Arial"/>
          <w:spacing w:val="1"/>
        </w:rPr>
        <w:t>t</w:t>
      </w:r>
      <w:r w:rsidR="00863EB5">
        <w:rPr>
          <w:rFonts w:ascii="Arial" w:eastAsia="Arial" w:hAnsi="Arial" w:cs="Arial"/>
        </w:rPr>
        <w:t>he spec</w:t>
      </w:r>
      <w:r w:rsidR="00863EB5">
        <w:rPr>
          <w:rFonts w:ascii="Arial" w:eastAsia="Arial" w:hAnsi="Arial" w:cs="Arial"/>
          <w:spacing w:val="-1"/>
        </w:rPr>
        <w:t>i</w:t>
      </w:r>
      <w:r w:rsidR="00863EB5">
        <w:rPr>
          <w:rFonts w:ascii="Arial" w:eastAsia="Arial" w:hAnsi="Arial" w:cs="Arial"/>
          <w:spacing w:val="3"/>
        </w:rPr>
        <w:t>f</w:t>
      </w:r>
      <w:r w:rsidR="00863EB5">
        <w:rPr>
          <w:rFonts w:ascii="Arial" w:eastAsia="Arial" w:hAnsi="Arial" w:cs="Arial"/>
          <w:spacing w:val="-1"/>
        </w:rPr>
        <w:t>i</w:t>
      </w:r>
      <w:r w:rsidR="00863EB5">
        <w:rPr>
          <w:rFonts w:ascii="Arial" w:eastAsia="Arial" w:hAnsi="Arial" w:cs="Arial"/>
        </w:rPr>
        <w:t>c</w:t>
      </w:r>
      <w:r w:rsidR="00863EB5">
        <w:rPr>
          <w:rFonts w:ascii="Arial" w:eastAsia="Arial" w:hAnsi="Arial" w:cs="Arial"/>
          <w:spacing w:val="3"/>
        </w:rPr>
        <w:t xml:space="preserve"> </w:t>
      </w:r>
      <w:r w:rsidR="00863EB5">
        <w:rPr>
          <w:rFonts w:ascii="Arial" w:eastAsia="Arial" w:hAnsi="Arial" w:cs="Arial"/>
          <w:spacing w:val="-3"/>
        </w:rPr>
        <w:t>V</w:t>
      </w:r>
      <w:r w:rsidR="00863EB5">
        <w:rPr>
          <w:rFonts w:ascii="Arial" w:eastAsia="Arial" w:hAnsi="Arial" w:cs="Arial"/>
          <w:spacing w:val="2"/>
        </w:rPr>
        <w:t>T</w:t>
      </w:r>
      <w:r w:rsidR="00863EB5">
        <w:rPr>
          <w:rFonts w:ascii="Arial" w:eastAsia="Arial" w:hAnsi="Arial" w:cs="Arial"/>
        </w:rPr>
        <w:t>S</w:t>
      </w:r>
      <w:r w:rsidR="00863EB5">
        <w:rPr>
          <w:rFonts w:ascii="Arial" w:eastAsia="Arial" w:hAnsi="Arial" w:cs="Arial"/>
          <w:spacing w:val="2"/>
        </w:rPr>
        <w:t xml:space="preserve"> </w:t>
      </w:r>
      <w:r w:rsidR="00863EB5">
        <w:rPr>
          <w:rFonts w:ascii="Arial" w:eastAsia="Arial" w:hAnsi="Arial" w:cs="Arial"/>
        </w:rPr>
        <w:t>ce</w:t>
      </w:r>
      <w:r w:rsidR="00863EB5">
        <w:rPr>
          <w:rFonts w:ascii="Arial" w:eastAsia="Arial" w:hAnsi="Arial" w:cs="Arial"/>
          <w:spacing w:val="-3"/>
        </w:rPr>
        <w:t>n</w:t>
      </w:r>
      <w:r w:rsidR="00863EB5">
        <w:rPr>
          <w:rFonts w:ascii="Arial" w:eastAsia="Arial" w:hAnsi="Arial" w:cs="Arial"/>
          <w:spacing w:val="1"/>
        </w:rPr>
        <w:t>tr</w:t>
      </w:r>
      <w:r w:rsidR="00863EB5">
        <w:rPr>
          <w:rFonts w:ascii="Arial" w:eastAsia="Arial" w:hAnsi="Arial" w:cs="Arial"/>
        </w:rPr>
        <w:t>e</w:t>
      </w:r>
      <w:r w:rsidR="00863EB5">
        <w:rPr>
          <w:rFonts w:ascii="Arial" w:eastAsia="Arial" w:hAnsi="Arial" w:cs="Arial"/>
          <w:spacing w:val="3"/>
        </w:rPr>
        <w:t xml:space="preserve"> </w:t>
      </w:r>
      <w:r w:rsidR="00863EB5">
        <w:rPr>
          <w:rFonts w:ascii="Arial" w:eastAsia="Arial" w:hAnsi="Arial" w:cs="Arial"/>
          <w:spacing w:val="-4"/>
        </w:rPr>
        <w:t>w</w:t>
      </w:r>
      <w:r w:rsidR="00863EB5">
        <w:rPr>
          <w:rFonts w:ascii="Arial" w:eastAsia="Arial" w:hAnsi="Arial" w:cs="Arial"/>
        </w:rPr>
        <w:t>he</w:t>
      </w:r>
      <w:r w:rsidR="00863EB5">
        <w:rPr>
          <w:rFonts w:ascii="Arial" w:eastAsia="Arial" w:hAnsi="Arial" w:cs="Arial"/>
          <w:spacing w:val="1"/>
        </w:rPr>
        <w:t>r</w:t>
      </w:r>
      <w:r w:rsidR="00863EB5">
        <w:rPr>
          <w:rFonts w:ascii="Arial" w:eastAsia="Arial" w:hAnsi="Arial" w:cs="Arial"/>
        </w:rPr>
        <w:t>e</w:t>
      </w:r>
      <w:r w:rsidR="00863EB5">
        <w:rPr>
          <w:rFonts w:ascii="Arial" w:eastAsia="Arial" w:hAnsi="Arial" w:cs="Arial"/>
          <w:spacing w:val="3"/>
        </w:rPr>
        <w:t xml:space="preserve"> </w:t>
      </w:r>
      <w:r w:rsidR="00863EB5">
        <w:rPr>
          <w:rFonts w:ascii="Arial" w:eastAsia="Arial" w:hAnsi="Arial" w:cs="Arial"/>
          <w:spacing w:val="1"/>
        </w:rPr>
        <w:t>t</w:t>
      </w:r>
      <w:r w:rsidR="00863EB5">
        <w:rPr>
          <w:rFonts w:ascii="Arial" w:eastAsia="Arial" w:hAnsi="Arial" w:cs="Arial"/>
        </w:rPr>
        <w:t>he</w:t>
      </w:r>
      <w:r w:rsidR="00863EB5">
        <w:rPr>
          <w:rFonts w:ascii="Arial" w:eastAsia="Arial" w:hAnsi="Arial" w:cs="Arial"/>
          <w:spacing w:val="3"/>
        </w:rPr>
        <w:t xml:space="preserve"> </w:t>
      </w:r>
      <w:r w:rsidR="00863EB5">
        <w:rPr>
          <w:rFonts w:ascii="Arial" w:eastAsia="Arial" w:hAnsi="Arial" w:cs="Arial"/>
          <w:spacing w:val="-3"/>
        </w:rPr>
        <w:t>V</w:t>
      </w:r>
      <w:r w:rsidR="00863EB5">
        <w:rPr>
          <w:rFonts w:ascii="Arial" w:eastAsia="Arial" w:hAnsi="Arial" w:cs="Arial"/>
          <w:spacing w:val="2"/>
        </w:rPr>
        <w:t>T</w:t>
      </w:r>
      <w:r w:rsidR="00863EB5">
        <w:rPr>
          <w:rFonts w:ascii="Arial" w:eastAsia="Arial" w:hAnsi="Arial" w:cs="Arial"/>
          <w:spacing w:val="-1"/>
        </w:rPr>
        <w:t>S</w:t>
      </w:r>
      <w:r w:rsidR="00863EB5">
        <w:rPr>
          <w:rFonts w:ascii="Arial" w:eastAsia="Arial" w:hAnsi="Arial" w:cs="Arial"/>
        </w:rPr>
        <w:t>O</w:t>
      </w:r>
      <w:r w:rsidR="00863EB5">
        <w:rPr>
          <w:rFonts w:ascii="Arial" w:eastAsia="Arial" w:hAnsi="Arial" w:cs="Arial"/>
          <w:spacing w:val="4"/>
        </w:rPr>
        <w:t xml:space="preserve"> </w:t>
      </w:r>
      <w:r w:rsidR="00863EB5">
        <w:rPr>
          <w:rFonts w:ascii="Arial" w:eastAsia="Arial" w:hAnsi="Arial" w:cs="Arial"/>
          <w:spacing w:val="-1"/>
        </w:rPr>
        <w:t>i</w:t>
      </w:r>
      <w:r w:rsidR="00863EB5">
        <w:rPr>
          <w:rFonts w:ascii="Arial" w:eastAsia="Arial" w:hAnsi="Arial" w:cs="Arial"/>
        </w:rPr>
        <w:t>s</w:t>
      </w:r>
      <w:r w:rsidR="00863EB5">
        <w:rPr>
          <w:rFonts w:ascii="Arial" w:eastAsia="Arial" w:hAnsi="Arial" w:cs="Arial"/>
          <w:spacing w:val="3"/>
        </w:rPr>
        <w:t xml:space="preserve"> </w:t>
      </w:r>
      <w:r w:rsidR="00863EB5">
        <w:rPr>
          <w:rFonts w:ascii="Arial" w:eastAsia="Arial" w:hAnsi="Arial" w:cs="Arial"/>
          <w:spacing w:val="-3"/>
        </w:rPr>
        <w:t>e</w:t>
      </w:r>
      <w:r w:rsidR="00863EB5">
        <w:rPr>
          <w:rFonts w:ascii="Arial" w:eastAsia="Arial" w:hAnsi="Arial" w:cs="Arial"/>
          <w:spacing w:val="1"/>
        </w:rPr>
        <w:t>m</w:t>
      </w:r>
      <w:r w:rsidR="00863EB5">
        <w:rPr>
          <w:rFonts w:ascii="Arial" w:eastAsia="Arial" w:hAnsi="Arial" w:cs="Arial"/>
        </w:rPr>
        <w:t>p</w:t>
      </w:r>
      <w:r w:rsidR="00863EB5">
        <w:rPr>
          <w:rFonts w:ascii="Arial" w:eastAsia="Arial" w:hAnsi="Arial" w:cs="Arial"/>
          <w:spacing w:val="-1"/>
        </w:rPr>
        <w:t>l</w:t>
      </w:r>
      <w:r w:rsidR="00863EB5">
        <w:rPr>
          <w:rFonts w:ascii="Arial" w:eastAsia="Arial" w:hAnsi="Arial" w:cs="Arial"/>
        </w:rPr>
        <w:t>o</w:t>
      </w:r>
      <w:r w:rsidR="00863EB5">
        <w:rPr>
          <w:rFonts w:ascii="Arial" w:eastAsia="Arial" w:hAnsi="Arial" w:cs="Arial"/>
          <w:spacing w:val="-2"/>
        </w:rPr>
        <w:t>y</w:t>
      </w:r>
      <w:r w:rsidR="00863EB5">
        <w:rPr>
          <w:rFonts w:ascii="Arial" w:eastAsia="Arial" w:hAnsi="Arial" w:cs="Arial"/>
        </w:rPr>
        <w:t>ed,</w:t>
      </w:r>
      <w:r w:rsidR="00863EB5">
        <w:rPr>
          <w:rFonts w:ascii="Arial" w:eastAsia="Arial" w:hAnsi="Arial" w:cs="Arial"/>
          <w:spacing w:val="4"/>
        </w:rPr>
        <w:t xml:space="preserve"> </w:t>
      </w:r>
      <w:r w:rsidR="00863EB5">
        <w:rPr>
          <w:rFonts w:ascii="Arial" w:eastAsia="Arial" w:hAnsi="Arial" w:cs="Arial"/>
        </w:rPr>
        <w:t>as</w:t>
      </w:r>
      <w:r w:rsidR="00863EB5">
        <w:rPr>
          <w:rFonts w:ascii="Arial" w:eastAsia="Arial" w:hAnsi="Arial" w:cs="Arial"/>
          <w:spacing w:val="3"/>
        </w:rPr>
        <w:t xml:space="preserve"> </w:t>
      </w:r>
      <w:r w:rsidR="00863EB5">
        <w:rPr>
          <w:rFonts w:ascii="Arial" w:eastAsia="Arial" w:hAnsi="Arial" w:cs="Arial"/>
          <w:spacing w:val="-4"/>
        </w:rPr>
        <w:t>w</w:t>
      </w:r>
      <w:r w:rsidR="00863EB5">
        <w:rPr>
          <w:rFonts w:ascii="Arial" w:eastAsia="Arial" w:hAnsi="Arial" w:cs="Arial"/>
        </w:rPr>
        <w:t>e</w:t>
      </w:r>
      <w:r w:rsidR="00863EB5">
        <w:rPr>
          <w:rFonts w:ascii="Arial" w:eastAsia="Arial" w:hAnsi="Arial" w:cs="Arial"/>
          <w:spacing w:val="-1"/>
        </w:rPr>
        <w:t>l</w:t>
      </w:r>
      <w:r w:rsidR="00863EB5">
        <w:rPr>
          <w:rFonts w:ascii="Arial" w:eastAsia="Arial" w:hAnsi="Arial" w:cs="Arial"/>
        </w:rPr>
        <w:t>l</w:t>
      </w:r>
      <w:r w:rsidR="00863EB5">
        <w:rPr>
          <w:rFonts w:ascii="Arial" w:eastAsia="Arial" w:hAnsi="Arial" w:cs="Arial"/>
          <w:spacing w:val="2"/>
        </w:rPr>
        <w:t xml:space="preserve"> </w:t>
      </w:r>
      <w:r w:rsidR="00863EB5">
        <w:rPr>
          <w:rFonts w:ascii="Arial" w:eastAsia="Arial" w:hAnsi="Arial" w:cs="Arial"/>
        </w:rPr>
        <w:t xml:space="preserve">as </w:t>
      </w:r>
      <w:r w:rsidR="00863EB5">
        <w:rPr>
          <w:rFonts w:ascii="Arial" w:eastAsia="Arial" w:hAnsi="Arial" w:cs="Arial"/>
          <w:spacing w:val="1"/>
        </w:rPr>
        <w:t>m</w:t>
      </w:r>
      <w:r w:rsidR="00863EB5">
        <w:rPr>
          <w:rFonts w:ascii="Arial" w:eastAsia="Arial" w:hAnsi="Arial" w:cs="Arial"/>
        </w:rPr>
        <w:t>ee</w:t>
      </w:r>
      <w:r w:rsidR="00863EB5">
        <w:rPr>
          <w:rFonts w:ascii="Arial" w:eastAsia="Arial" w:hAnsi="Arial" w:cs="Arial"/>
          <w:spacing w:val="1"/>
        </w:rPr>
        <w:t>t</w:t>
      </w:r>
      <w:r w:rsidR="00863EB5">
        <w:rPr>
          <w:rFonts w:ascii="Arial" w:eastAsia="Arial" w:hAnsi="Arial" w:cs="Arial"/>
          <w:spacing w:val="-1"/>
        </w:rPr>
        <w:t>i</w:t>
      </w:r>
      <w:r w:rsidR="00863EB5">
        <w:rPr>
          <w:rFonts w:ascii="Arial" w:eastAsia="Arial" w:hAnsi="Arial" w:cs="Arial"/>
          <w:spacing w:val="-3"/>
        </w:rPr>
        <w:t>n</w:t>
      </w:r>
      <w:r w:rsidR="00863EB5">
        <w:rPr>
          <w:rFonts w:ascii="Arial" w:eastAsia="Arial" w:hAnsi="Arial" w:cs="Arial"/>
        </w:rPr>
        <w:t>g</w:t>
      </w:r>
      <w:r w:rsidR="00863EB5">
        <w:rPr>
          <w:rFonts w:ascii="Arial" w:eastAsia="Arial" w:hAnsi="Arial" w:cs="Arial"/>
          <w:spacing w:val="8"/>
        </w:rPr>
        <w:t xml:space="preserve"> </w:t>
      </w:r>
      <w:r w:rsidR="00863EB5">
        <w:rPr>
          <w:rFonts w:ascii="Arial" w:eastAsia="Arial" w:hAnsi="Arial" w:cs="Arial"/>
        </w:rPr>
        <w:t>any</w:t>
      </w:r>
      <w:r w:rsidR="00863EB5">
        <w:rPr>
          <w:rFonts w:ascii="Arial" w:eastAsia="Arial" w:hAnsi="Arial" w:cs="Arial"/>
          <w:spacing w:val="3"/>
        </w:rPr>
        <w:t xml:space="preserve"> </w:t>
      </w:r>
      <w:r w:rsidR="00863EB5">
        <w:rPr>
          <w:rFonts w:ascii="Arial" w:eastAsia="Arial" w:hAnsi="Arial" w:cs="Arial"/>
        </w:rPr>
        <w:t>spec</w:t>
      </w:r>
      <w:r w:rsidR="00863EB5">
        <w:rPr>
          <w:rFonts w:ascii="Arial" w:eastAsia="Arial" w:hAnsi="Arial" w:cs="Arial"/>
          <w:spacing w:val="-4"/>
        </w:rPr>
        <w:t>i</w:t>
      </w:r>
      <w:r w:rsidR="00863EB5">
        <w:rPr>
          <w:rFonts w:ascii="Arial" w:eastAsia="Arial" w:hAnsi="Arial" w:cs="Arial"/>
          <w:spacing w:val="3"/>
        </w:rPr>
        <w:t>f</w:t>
      </w:r>
      <w:r w:rsidR="00863EB5">
        <w:rPr>
          <w:rFonts w:ascii="Arial" w:eastAsia="Arial" w:hAnsi="Arial" w:cs="Arial"/>
          <w:spacing w:val="-1"/>
        </w:rPr>
        <w:t>i</w:t>
      </w:r>
      <w:r w:rsidR="00863EB5">
        <w:rPr>
          <w:rFonts w:ascii="Arial" w:eastAsia="Arial" w:hAnsi="Arial" w:cs="Arial"/>
        </w:rPr>
        <w:t>c</w:t>
      </w:r>
      <w:r w:rsidR="00863EB5">
        <w:rPr>
          <w:rFonts w:ascii="Arial" w:eastAsia="Arial" w:hAnsi="Arial" w:cs="Arial"/>
          <w:spacing w:val="3"/>
        </w:rPr>
        <w:t xml:space="preserve"> </w:t>
      </w:r>
      <w:r w:rsidR="00863EB5">
        <w:rPr>
          <w:rFonts w:ascii="Arial" w:eastAsia="Arial" w:hAnsi="Arial" w:cs="Arial"/>
          <w:spacing w:val="1"/>
        </w:rPr>
        <w:t>r</w:t>
      </w:r>
      <w:r w:rsidR="00863EB5">
        <w:rPr>
          <w:rFonts w:ascii="Arial" w:eastAsia="Arial" w:hAnsi="Arial" w:cs="Arial"/>
          <w:spacing w:val="-3"/>
        </w:rPr>
        <w:t>e</w:t>
      </w:r>
      <w:r w:rsidR="00863EB5">
        <w:rPr>
          <w:rFonts w:ascii="Arial" w:eastAsia="Arial" w:hAnsi="Arial" w:cs="Arial"/>
          <w:spacing w:val="2"/>
        </w:rPr>
        <w:t>q</w:t>
      </w:r>
      <w:r w:rsidR="00863EB5">
        <w:rPr>
          <w:rFonts w:ascii="Arial" w:eastAsia="Arial" w:hAnsi="Arial" w:cs="Arial"/>
        </w:rPr>
        <w:t>u</w:t>
      </w:r>
      <w:r w:rsidR="00863EB5">
        <w:rPr>
          <w:rFonts w:ascii="Arial" w:eastAsia="Arial" w:hAnsi="Arial" w:cs="Arial"/>
          <w:spacing w:val="-1"/>
        </w:rPr>
        <w:t>i</w:t>
      </w:r>
      <w:r w:rsidR="00863EB5">
        <w:rPr>
          <w:rFonts w:ascii="Arial" w:eastAsia="Arial" w:hAnsi="Arial" w:cs="Arial"/>
          <w:spacing w:val="1"/>
        </w:rPr>
        <w:t>r</w:t>
      </w:r>
      <w:r w:rsidR="00863EB5">
        <w:rPr>
          <w:rFonts w:ascii="Arial" w:eastAsia="Arial" w:hAnsi="Arial" w:cs="Arial"/>
          <w:spacing w:val="-3"/>
        </w:rPr>
        <w:t>e</w:t>
      </w:r>
      <w:r w:rsidR="00863EB5">
        <w:rPr>
          <w:rFonts w:ascii="Arial" w:eastAsia="Arial" w:hAnsi="Arial" w:cs="Arial"/>
          <w:spacing w:val="1"/>
        </w:rPr>
        <w:t>m</w:t>
      </w:r>
      <w:r w:rsidR="00863EB5">
        <w:rPr>
          <w:rFonts w:ascii="Arial" w:eastAsia="Arial" w:hAnsi="Arial" w:cs="Arial"/>
        </w:rPr>
        <w:t>en</w:t>
      </w:r>
      <w:r w:rsidR="00863EB5">
        <w:rPr>
          <w:rFonts w:ascii="Arial" w:eastAsia="Arial" w:hAnsi="Arial" w:cs="Arial"/>
          <w:spacing w:val="-1"/>
        </w:rPr>
        <w:t>t</w:t>
      </w:r>
      <w:r w:rsidR="00863EB5">
        <w:rPr>
          <w:rFonts w:ascii="Arial" w:eastAsia="Arial" w:hAnsi="Arial" w:cs="Arial"/>
        </w:rPr>
        <w:t>s</w:t>
      </w:r>
      <w:r w:rsidR="00863EB5">
        <w:rPr>
          <w:rFonts w:ascii="Arial" w:eastAsia="Arial" w:hAnsi="Arial" w:cs="Arial"/>
          <w:spacing w:val="6"/>
        </w:rPr>
        <w:t xml:space="preserve"> </w:t>
      </w:r>
      <w:r w:rsidR="00863EB5">
        <w:rPr>
          <w:rFonts w:ascii="Arial" w:eastAsia="Arial" w:hAnsi="Arial" w:cs="Arial"/>
          <w:spacing w:val="-3"/>
        </w:rPr>
        <w:t>o</w:t>
      </w:r>
      <w:r w:rsidR="00863EB5">
        <w:rPr>
          <w:rFonts w:ascii="Arial" w:eastAsia="Arial" w:hAnsi="Arial" w:cs="Arial"/>
        </w:rPr>
        <w:t>f</w:t>
      </w:r>
      <w:r w:rsidR="00863EB5">
        <w:rPr>
          <w:rFonts w:ascii="Arial" w:eastAsia="Arial" w:hAnsi="Arial" w:cs="Arial"/>
          <w:spacing w:val="7"/>
        </w:rPr>
        <w:t xml:space="preserve"> </w:t>
      </w:r>
      <w:r w:rsidR="00863EB5">
        <w:rPr>
          <w:rFonts w:ascii="Arial" w:eastAsia="Arial" w:hAnsi="Arial" w:cs="Arial"/>
          <w:spacing w:val="1"/>
        </w:rPr>
        <w:t>t</w:t>
      </w:r>
      <w:r w:rsidR="00863EB5">
        <w:rPr>
          <w:rFonts w:ascii="Arial" w:eastAsia="Arial" w:hAnsi="Arial" w:cs="Arial"/>
        </w:rPr>
        <w:t>he</w:t>
      </w:r>
      <w:r w:rsidR="00863EB5">
        <w:rPr>
          <w:rFonts w:ascii="Arial" w:eastAsia="Arial" w:hAnsi="Arial" w:cs="Arial"/>
          <w:spacing w:val="3"/>
        </w:rPr>
        <w:t xml:space="preserve"> </w:t>
      </w:r>
      <w:r w:rsidR="00863EB5">
        <w:rPr>
          <w:rFonts w:ascii="Arial" w:eastAsia="Arial" w:hAnsi="Arial" w:cs="Arial"/>
          <w:spacing w:val="-1"/>
        </w:rPr>
        <w:t>C</w:t>
      </w:r>
      <w:r w:rsidR="00863EB5">
        <w:rPr>
          <w:rFonts w:ascii="Arial" w:eastAsia="Arial" w:hAnsi="Arial" w:cs="Arial"/>
        </w:rPr>
        <w:t>o</w:t>
      </w:r>
      <w:r w:rsidR="00863EB5">
        <w:rPr>
          <w:rFonts w:ascii="Arial" w:eastAsia="Arial" w:hAnsi="Arial" w:cs="Arial"/>
          <w:spacing w:val="-2"/>
        </w:rPr>
        <w:t>m</w:t>
      </w:r>
      <w:r w:rsidR="00863EB5">
        <w:rPr>
          <w:rFonts w:ascii="Arial" w:eastAsia="Arial" w:hAnsi="Arial" w:cs="Arial"/>
        </w:rPr>
        <w:t>pe</w:t>
      </w:r>
      <w:r w:rsidR="00863EB5">
        <w:rPr>
          <w:rFonts w:ascii="Arial" w:eastAsia="Arial" w:hAnsi="Arial" w:cs="Arial"/>
          <w:spacing w:val="1"/>
        </w:rPr>
        <w:t>t</w:t>
      </w:r>
      <w:r w:rsidR="00863EB5">
        <w:rPr>
          <w:rFonts w:ascii="Arial" w:eastAsia="Arial" w:hAnsi="Arial" w:cs="Arial"/>
        </w:rPr>
        <w:t>ent</w:t>
      </w:r>
      <w:r w:rsidR="00863EB5">
        <w:rPr>
          <w:rFonts w:ascii="Arial" w:eastAsia="Arial" w:hAnsi="Arial" w:cs="Arial"/>
          <w:spacing w:val="4"/>
        </w:rPr>
        <w:t xml:space="preserve"> </w:t>
      </w:r>
      <w:r w:rsidR="00863EB5">
        <w:rPr>
          <w:rFonts w:ascii="Arial" w:eastAsia="Arial" w:hAnsi="Arial" w:cs="Arial"/>
          <w:spacing w:val="-1"/>
        </w:rPr>
        <w:t>A</w:t>
      </w:r>
      <w:r w:rsidR="00863EB5">
        <w:rPr>
          <w:rFonts w:ascii="Arial" w:eastAsia="Arial" w:hAnsi="Arial" w:cs="Arial"/>
        </w:rPr>
        <w:t>u</w:t>
      </w:r>
      <w:r w:rsidR="00863EB5">
        <w:rPr>
          <w:rFonts w:ascii="Arial" w:eastAsia="Arial" w:hAnsi="Arial" w:cs="Arial"/>
          <w:spacing w:val="1"/>
        </w:rPr>
        <w:t>t</w:t>
      </w:r>
      <w:r w:rsidR="00863EB5">
        <w:rPr>
          <w:rFonts w:ascii="Arial" w:eastAsia="Arial" w:hAnsi="Arial" w:cs="Arial"/>
        </w:rPr>
        <w:t>ho</w:t>
      </w:r>
      <w:r w:rsidR="00863EB5">
        <w:rPr>
          <w:rFonts w:ascii="Arial" w:eastAsia="Arial" w:hAnsi="Arial" w:cs="Arial"/>
          <w:spacing w:val="1"/>
        </w:rPr>
        <w:t>r</w:t>
      </w:r>
      <w:r w:rsidR="00863EB5">
        <w:rPr>
          <w:rFonts w:ascii="Arial" w:eastAsia="Arial" w:hAnsi="Arial" w:cs="Arial"/>
          <w:spacing w:val="-4"/>
        </w:rPr>
        <w:t>i</w:t>
      </w:r>
      <w:r w:rsidR="00863EB5">
        <w:rPr>
          <w:rFonts w:ascii="Arial" w:eastAsia="Arial" w:hAnsi="Arial" w:cs="Arial"/>
          <w:spacing w:val="1"/>
        </w:rPr>
        <w:t>t</w:t>
      </w:r>
      <w:r w:rsidR="00863EB5">
        <w:rPr>
          <w:rFonts w:ascii="Arial" w:eastAsia="Arial" w:hAnsi="Arial" w:cs="Arial"/>
          <w:spacing w:val="-2"/>
        </w:rPr>
        <w:t>y</w:t>
      </w:r>
      <w:r w:rsidR="00863EB5">
        <w:rPr>
          <w:rFonts w:ascii="Arial" w:eastAsia="Arial" w:hAnsi="Arial" w:cs="Arial"/>
        </w:rPr>
        <w:t xml:space="preserve">.  </w:t>
      </w:r>
      <w:r w:rsidR="00863EB5">
        <w:rPr>
          <w:rFonts w:ascii="Arial" w:eastAsia="Arial" w:hAnsi="Arial" w:cs="Arial"/>
          <w:spacing w:val="2"/>
        </w:rPr>
        <w:t xml:space="preserve"> T</w:t>
      </w:r>
      <w:r w:rsidR="00863EB5">
        <w:rPr>
          <w:rFonts w:ascii="Arial" w:eastAsia="Arial" w:hAnsi="Arial" w:cs="Arial"/>
        </w:rPr>
        <w:t xml:space="preserve">he </w:t>
      </w:r>
      <w:r w:rsidR="00863EB5">
        <w:rPr>
          <w:rFonts w:ascii="Arial" w:eastAsia="Arial" w:hAnsi="Arial" w:cs="Arial"/>
          <w:spacing w:val="-1"/>
        </w:rPr>
        <w:t>V</w:t>
      </w:r>
      <w:r w:rsidR="00863EB5">
        <w:rPr>
          <w:rFonts w:ascii="Arial" w:eastAsia="Arial" w:hAnsi="Arial" w:cs="Arial"/>
          <w:spacing w:val="2"/>
        </w:rPr>
        <w:t>T</w:t>
      </w:r>
      <w:r w:rsidR="00863EB5">
        <w:rPr>
          <w:rFonts w:ascii="Arial" w:eastAsia="Arial" w:hAnsi="Arial" w:cs="Arial"/>
        </w:rPr>
        <w:t>S</w:t>
      </w:r>
      <w:r w:rsidR="00863EB5">
        <w:rPr>
          <w:rFonts w:ascii="Arial" w:eastAsia="Arial" w:hAnsi="Arial" w:cs="Arial"/>
          <w:spacing w:val="2"/>
        </w:rPr>
        <w:t xml:space="preserve"> </w:t>
      </w:r>
      <w:r w:rsidR="00863EB5">
        <w:rPr>
          <w:rFonts w:ascii="Arial" w:eastAsia="Arial" w:hAnsi="Arial" w:cs="Arial"/>
          <w:spacing w:val="1"/>
        </w:rPr>
        <w:t>O</w:t>
      </w:r>
      <w:r w:rsidR="00863EB5">
        <w:rPr>
          <w:rFonts w:ascii="Arial" w:eastAsia="Arial" w:hAnsi="Arial" w:cs="Arial"/>
        </w:rPr>
        <w:t>pe</w:t>
      </w:r>
      <w:r w:rsidR="00863EB5">
        <w:rPr>
          <w:rFonts w:ascii="Arial" w:eastAsia="Arial" w:hAnsi="Arial" w:cs="Arial"/>
          <w:spacing w:val="1"/>
        </w:rPr>
        <w:t>r</w:t>
      </w:r>
      <w:r w:rsidR="00863EB5">
        <w:rPr>
          <w:rFonts w:ascii="Arial" w:eastAsia="Arial" w:hAnsi="Arial" w:cs="Arial"/>
          <w:spacing w:val="-3"/>
        </w:rPr>
        <w:t>a</w:t>
      </w:r>
      <w:r w:rsidR="00863EB5">
        <w:rPr>
          <w:rFonts w:ascii="Arial" w:eastAsia="Arial" w:hAnsi="Arial" w:cs="Arial"/>
          <w:spacing w:val="1"/>
        </w:rPr>
        <w:t>t</w:t>
      </w:r>
      <w:r w:rsidR="00863EB5">
        <w:rPr>
          <w:rFonts w:ascii="Arial" w:eastAsia="Arial" w:hAnsi="Arial" w:cs="Arial"/>
          <w:spacing w:val="-3"/>
        </w:rPr>
        <w:t>o</w:t>
      </w:r>
      <w:r w:rsidR="00863EB5">
        <w:rPr>
          <w:rFonts w:ascii="Arial" w:eastAsia="Arial" w:hAnsi="Arial" w:cs="Arial"/>
        </w:rPr>
        <w:t xml:space="preserve">r </w:t>
      </w:r>
      <w:r w:rsidR="00863EB5">
        <w:rPr>
          <w:rFonts w:ascii="Arial" w:eastAsia="Arial" w:hAnsi="Arial" w:cs="Arial"/>
          <w:spacing w:val="-1"/>
        </w:rPr>
        <w:t>C</w:t>
      </w:r>
      <w:r w:rsidR="00863EB5">
        <w:rPr>
          <w:rFonts w:ascii="Arial" w:eastAsia="Arial" w:hAnsi="Arial" w:cs="Arial"/>
        </w:rPr>
        <w:t>e</w:t>
      </w:r>
      <w:r w:rsidR="00863EB5">
        <w:rPr>
          <w:rFonts w:ascii="Arial" w:eastAsia="Arial" w:hAnsi="Arial" w:cs="Arial"/>
          <w:spacing w:val="1"/>
        </w:rPr>
        <w:t>rt</w:t>
      </w:r>
      <w:r w:rsidR="00863EB5">
        <w:rPr>
          <w:rFonts w:ascii="Arial" w:eastAsia="Arial" w:hAnsi="Arial" w:cs="Arial"/>
          <w:spacing w:val="-4"/>
        </w:rPr>
        <w:t>i</w:t>
      </w:r>
      <w:r w:rsidR="00863EB5">
        <w:rPr>
          <w:rFonts w:ascii="Arial" w:eastAsia="Arial" w:hAnsi="Arial" w:cs="Arial"/>
          <w:spacing w:val="3"/>
        </w:rPr>
        <w:t>f</w:t>
      </w:r>
      <w:r w:rsidR="00863EB5">
        <w:rPr>
          <w:rFonts w:ascii="Arial" w:eastAsia="Arial" w:hAnsi="Arial" w:cs="Arial"/>
          <w:spacing w:val="-1"/>
        </w:rPr>
        <w:t>i</w:t>
      </w:r>
      <w:r w:rsidR="00863EB5">
        <w:rPr>
          <w:rFonts w:ascii="Arial" w:eastAsia="Arial" w:hAnsi="Arial" w:cs="Arial"/>
        </w:rPr>
        <w:t>ca</w:t>
      </w:r>
      <w:r w:rsidR="00863EB5">
        <w:rPr>
          <w:rFonts w:ascii="Arial" w:eastAsia="Arial" w:hAnsi="Arial" w:cs="Arial"/>
          <w:spacing w:val="1"/>
        </w:rPr>
        <w:t>t</w:t>
      </w:r>
      <w:r w:rsidR="00863EB5">
        <w:rPr>
          <w:rFonts w:ascii="Arial" w:eastAsia="Arial" w:hAnsi="Arial" w:cs="Arial"/>
        </w:rPr>
        <w:t>e</w:t>
      </w:r>
      <w:r w:rsidR="00863EB5">
        <w:rPr>
          <w:rFonts w:ascii="Arial" w:eastAsia="Arial" w:hAnsi="Arial" w:cs="Arial"/>
          <w:spacing w:val="30"/>
        </w:rPr>
        <w:t xml:space="preserve"> </w:t>
      </w:r>
      <w:r w:rsidR="00863EB5">
        <w:rPr>
          <w:rFonts w:ascii="Arial" w:eastAsia="Arial" w:hAnsi="Arial" w:cs="Arial"/>
        </w:rPr>
        <w:t>en</w:t>
      </w:r>
      <w:r w:rsidR="00863EB5">
        <w:rPr>
          <w:rFonts w:ascii="Arial" w:eastAsia="Arial" w:hAnsi="Arial" w:cs="Arial"/>
          <w:spacing w:val="1"/>
        </w:rPr>
        <w:t>t</w:t>
      </w:r>
      <w:r w:rsidR="00863EB5">
        <w:rPr>
          <w:rFonts w:ascii="Arial" w:eastAsia="Arial" w:hAnsi="Arial" w:cs="Arial"/>
          <w:spacing w:val="-3"/>
        </w:rPr>
        <w:t>i</w:t>
      </w:r>
      <w:r w:rsidR="00863EB5">
        <w:rPr>
          <w:rFonts w:ascii="Arial" w:eastAsia="Arial" w:hAnsi="Arial" w:cs="Arial"/>
          <w:spacing w:val="1"/>
        </w:rPr>
        <w:t>t</w:t>
      </w:r>
      <w:r w:rsidR="00863EB5">
        <w:rPr>
          <w:rFonts w:ascii="Arial" w:eastAsia="Arial" w:hAnsi="Arial" w:cs="Arial"/>
          <w:spacing w:val="-1"/>
        </w:rPr>
        <w:t>l</w:t>
      </w:r>
      <w:r w:rsidR="00863EB5">
        <w:rPr>
          <w:rFonts w:ascii="Arial" w:eastAsia="Arial" w:hAnsi="Arial" w:cs="Arial"/>
        </w:rPr>
        <w:t>es</w:t>
      </w:r>
      <w:r w:rsidR="00863EB5">
        <w:rPr>
          <w:rFonts w:ascii="Arial" w:eastAsia="Arial" w:hAnsi="Arial" w:cs="Arial"/>
          <w:spacing w:val="30"/>
        </w:rPr>
        <w:t xml:space="preserve"> </w:t>
      </w:r>
      <w:r w:rsidR="00863EB5">
        <w:rPr>
          <w:rFonts w:ascii="Arial" w:eastAsia="Arial" w:hAnsi="Arial" w:cs="Arial"/>
          <w:spacing w:val="1"/>
        </w:rPr>
        <w:t>t</w:t>
      </w:r>
      <w:r w:rsidR="00863EB5">
        <w:rPr>
          <w:rFonts w:ascii="Arial" w:eastAsia="Arial" w:hAnsi="Arial" w:cs="Arial"/>
        </w:rPr>
        <w:t>he</w:t>
      </w:r>
      <w:r w:rsidR="00863EB5">
        <w:rPr>
          <w:rFonts w:ascii="Arial" w:eastAsia="Arial" w:hAnsi="Arial" w:cs="Arial"/>
          <w:spacing w:val="30"/>
        </w:rPr>
        <w:t xml:space="preserve"> </w:t>
      </w:r>
      <w:r w:rsidR="00863EB5">
        <w:rPr>
          <w:rFonts w:ascii="Arial" w:eastAsia="Arial" w:hAnsi="Arial" w:cs="Arial"/>
        </w:rPr>
        <w:t>au</w:t>
      </w:r>
      <w:r w:rsidR="00863EB5">
        <w:rPr>
          <w:rFonts w:ascii="Arial" w:eastAsia="Arial" w:hAnsi="Arial" w:cs="Arial"/>
          <w:spacing w:val="1"/>
        </w:rPr>
        <w:t>t</w:t>
      </w:r>
      <w:r w:rsidR="00863EB5">
        <w:rPr>
          <w:rFonts w:ascii="Arial" w:eastAsia="Arial" w:hAnsi="Arial" w:cs="Arial"/>
        </w:rPr>
        <w:t>ho</w:t>
      </w:r>
      <w:r w:rsidR="00863EB5">
        <w:rPr>
          <w:rFonts w:ascii="Arial" w:eastAsia="Arial" w:hAnsi="Arial" w:cs="Arial"/>
          <w:spacing w:val="1"/>
        </w:rPr>
        <w:t>r</w:t>
      </w:r>
      <w:r w:rsidR="00863EB5">
        <w:rPr>
          <w:rFonts w:ascii="Arial" w:eastAsia="Arial" w:hAnsi="Arial" w:cs="Arial"/>
          <w:spacing w:val="-1"/>
        </w:rPr>
        <w:t>i</w:t>
      </w:r>
      <w:r w:rsidR="00863EB5">
        <w:rPr>
          <w:rFonts w:ascii="Arial" w:eastAsia="Arial" w:hAnsi="Arial" w:cs="Arial"/>
        </w:rPr>
        <w:t>sed</w:t>
      </w:r>
      <w:r w:rsidR="00863EB5">
        <w:rPr>
          <w:rFonts w:ascii="Arial" w:eastAsia="Arial" w:hAnsi="Arial" w:cs="Arial"/>
          <w:spacing w:val="30"/>
        </w:rPr>
        <w:t xml:space="preserve"> </w:t>
      </w:r>
      <w:r w:rsidR="00863EB5">
        <w:rPr>
          <w:rFonts w:ascii="Arial" w:eastAsia="Arial" w:hAnsi="Arial" w:cs="Arial"/>
        </w:rPr>
        <w:t>ho</w:t>
      </w:r>
      <w:r w:rsidR="00863EB5">
        <w:rPr>
          <w:rFonts w:ascii="Arial" w:eastAsia="Arial" w:hAnsi="Arial" w:cs="Arial"/>
          <w:spacing w:val="-1"/>
        </w:rPr>
        <w:t>l</w:t>
      </w:r>
      <w:r w:rsidR="00863EB5">
        <w:rPr>
          <w:rFonts w:ascii="Arial" w:eastAsia="Arial" w:hAnsi="Arial" w:cs="Arial"/>
        </w:rPr>
        <w:t>der</w:t>
      </w:r>
      <w:r w:rsidR="00863EB5">
        <w:rPr>
          <w:rFonts w:ascii="Arial" w:eastAsia="Arial" w:hAnsi="Arial" w:cs="Arial"/>
          <w:spacing w:val="31"/>
        </w:rPr>
        <w:t xml:space="preserve"> </w:t>
      </w:r>
      <w:r w:rsidR="00863EB5">
        <w:rPr>
          <w:rFonts w:ascii="Arial" w:eastAsia="Arial" w:hAnsi="Arial" w:cs="Arial"/>
          <w:spacing w:val="1"/>
        </w:rPr>
        <w:t>t</w:t>
      </w:r>
      <w:r w:rsidR="00863EB5">
        <w:rPr>
          <w:rFonts w:ascii="Arial" w:eastAsia="Arial" w:hAnsi="Arial" w:cs="Arial"/>
        </w:rPr>
        <w:t>o</w:t>
      </w:r>
      <w:r w:rsidR="00863EB5">
        <w:rPr>
          <w:rFonts w:ascii="Arial" w:eastAsia="Arial" w:hAnsi="Arial" w:cs="Arial"/>
          <w:spacing w:val="30"/>
        </w:rPr>
        <w:t xml:space="preserve"> </w:t>
      </w:r>
      <w:r w:rsidR="00863EB5">
        <w:rPr>
          <w:rFonts w:ascii="Arial" w:eastAsia="Arial" w:hAnsi="Arial" w:cs="Arial"/>
        </w:rPr>
        <w:t>se</w:t>
      </w:r>
      <w:r w:rsidR="00863EB5">
        <w:rPr>
          <w:rFonts w:ascii="Arial" w:eastAsia="Arial" w:hAnsi="Arial" w:cs="Arial"/>
          <w:spacing w:val="1"/>
        </w:rPr>
        <w:t>r</w:t>
      </w:r>
      <w:r w:rsidR="00863EB5">
        <w:rPr>
          <w:rFonts w:ascii="Arial" w:eastAsia="Arial" w:hAnsi="Arial" w:cs="Arial"/>
          <w:spacing w:val="-2"/>
        </w:rPr>
        <w:t>v</w:t>
      </w:r>
      <w:r w:rsidR="00863EB5">
        <w:rPr>
          <w:rFonts w:ascii="Arial" w:eastAsia="Arial" w:hAnsi="Arial" w:cs="Arial"/>
        </w:rPr>
        <w:t>e</w:t>
      </w:r>
      <w:r w:rsidR="00863EB5">
        <w:rPr>
          <w:rFonts w:ascii="Arial" w:eastAsia="Arial" w:hAnsi="Arial" w:cs="Arial"/>
          <w:spacing w:val="30"/>
        </w:rPr>
        <w:t xml:space="preserve"> </w:t>
      </w:r>
      <w:r w:rsidR="00863EB5">
        <w:rPr>
          <w:rFonts w:ascii="Arial" w:eastAsia="Arial" w:hAnsi="Arial" w:cs="Arial"/>
        </w:rPr>
        <w:t>as</w:t>
      </w:r>
      <w:r w:rsidR="00863EB5">
        <w:rPr>
          <w:rFonts w:ascii="Arial" w:eastAsia="Arial" w:hAnsi="Arial" w:cs="Arial"/>
          <w:spacing w:val="30"/>
        </w:rPr>
        <w:t xml:space="preserve"> </w:t>
      </w:r>
      <w:r w:rsidR="00863EB5">
        <w:rPr>
          <w:rFonts w:ascii="Arial" w:eastAsia="Arial" w:hAnsi="Arial" w:cs="Arial"/>
        </w:rPr>
        <w:t>a</w:t>
      </w:r>
      <w:r w:rsidR="00863EB5">
        <w:rPr>
          <w:rFonts w:ascii="Arial" w:eastAsia="Arial" w:hAnsi="Arial" w:cs="Arial"/>
          <w:spacing w:val="30"/>
        </w:rPr>
        <w:t xml:space="preserve"> </w:t>
      </w:r>
      <w:r w:rsidR="00863EB5">
        <w:rPr>
          <w:rFonts w:ascii="Arial" w:eastAsia="Arial" w:hAnsi="Arial" w:cs="Arial"/>
          <w:spacing w:val="-1"/>
        </w:rPr>
        <w:t>V</w:t>
      </w:r>
      <w:r w:rsidR="00863EB5">
        <w:rPr>
          <w:rFonts w:ascii="Arial" w:eastAsia="Arial" w:hAnsi="Arial" w:cs="Arial"/>
          <w:spacing w:val="2"/>
        </w:rPr>
        <w:t>T</w:t>
      </w:r>
      <w:r w:rsidR="00863EB5">
        <w:rPr>
          <w:rFonts w:ascii="Arial" w:eastAsia="Arial" w:hAnsi="Arial" w:cs="Arial"/>
        </w:rPr>
        <w:t>S</w:t>
      </w:r>
      <w:r w:rsidR="00863EB5">
        <w:rPr>
          <w:rFonts w:ascii="Arial" w:eastAsia="Arial" w:hAnsi="Arial" w:cs="Arial"/>
          <w:spacing w:val="29"/>
        </w:rPr>
        <w:t xml:space="preserve"> </w:t>
      </w:r>
      <w:r w:rsidR="00863EB5">
        <w:rPr>
          <w:rFonts w:ascii="Arial" w:eastAsia="Arial" w:hAnsi="Arial" w:cs="Arial"/>
          <w:spacing w:val="1"/>
        </w:rPr>
        <w:t>O</w:t>
      </w:r>
      <w:r w:rsidR="00863EB5">
        <w:rPr>
          <w:rFonts w:ascii="Arial" w:eastAsia="Arial" w:hAnsi="Arial" w:cs="Arial"/>
        </w:rPr>
        <w:t>pe</w:t>
      </w:r>
      <w:r w:rsidR="00863EB5">
        <w:rPr>
          <w:rFonts w:ascii="Arial" w:eastAsia="Arial" w:hAnsi="Arial" w:cs="Arial"/>
          <w:spacing w:val="1"/>
        </w:rPr>
        <w:t>r</w:t>
      </w:r>
      <w:r w:rsidR="00863EB5">
        <w:rPr>
          <w:rFonts w:ascii="Arial" w:eastAsia="Arial" w:hAnsi="Arial" w:cs="Arial"/>
        </w:rPr>
        <w:t>a</w:t>
      </w:r>
      <w:r w:rsidR="00863EB5">
        <w:rPr>
          <w:rFonts w:ascii="Arial" w:eastAsia="Arial" w:hAnsi="Arial" w:cs="Arial"/>
          <w:spacing w:val="1"/>
        </w:rPr>
        <w:t>t</w:t>
      </w:r>
      <w:r w:rsidR="00863EB5">
        <w:rPr>
          <w:rFonts w:ascii="Arial" w:eastAsia="Arial" w:hAnsi="Arial" w:cs="Arial"/>
        </w:rPr>
        <w:t>or</w:t>
      </w:r>
      <w:r w:rsidR="00863EB5">
        <w:rPr>
          <w:rFonts w:ascii="Arial" w:eastAsia="Arial" w:hAnsi="Arial" w:cs="Arial"/>
          <w:spacing w:val="31"/>
        </w:rPr>
        <w:t xml:space="preserve"> </w:t>
      </w:r>
      <w:r w:rsidR="00863EB5">
        <w:rPr>
          <w:rFonts w:ascii="Arial" w:eastAsia="Arial" w:hAnsi="Arial" w:cs="Arial"/>
          <w:spacing w:val="-3"/>
        </w:rPr>
        <w:t>a</w:t>
      </w:r>
      <w:r w:rsidR="00863EB5">
        <w:rPr>
          <w:rFonts w:ascii="Arial" w:eastAsia="Arial" w:hAnsi="Arial" w:cs="Arial"/>
        </w:rPr>
        <w:t>nd</w:t>
      </w:r>
      <w:r w:rsidR="00863EB5">
        <w:rPr>
          <w:rFonts w:ascii="Arial" w:eastAsia="Arial" w:hAnsi="Arial" w:cs="Arial"/>
          <w:spacing w:val="30"/>
        </w:rPr>
        <w:t xml:space="preserve"> </w:t>
      </w:r>
      <w:r w:rsidR="00863EB5">
        <w:rPr>
          <w:rFonts w:ascii="Arial" w:eastAsia="Arial" w:hAnsi="Arial" w:cs="Arial"/>
        </w:rPr>
        <w:t>pe</w:t>
      </w:r>
      <w:r w:rsidR="00863EB5">
        <w:rPr>
          <w:rFonts w:ascii="Arial" w:eastAsia="Arial" w:hAnsi="Arial" w:cs="Arial"/>
          <w:spacing w:val="-2"/>
        </w:rPr>
        <w:t>r</w:t>
      </w:r>
      <w:r w:rsidR="00863EB5">
        <w:rPr>
          <w:rFonts w:ascii="Arial" w:eastAsia="Arial" w:hAnsi="Arial" w:cs="Arial"/>
          <w:spacing w:val="3"/>
        </w:rPr>
        <w:t>f</w:t>
      </w:r>
      <w:r w:rsidR="00863EB5">
        <w:rPr>
          <w:rFonts w:ascii="Arial" w:eastAsia="Arial" w:hAnsi="Arial" w:cs="Arial"/>
        </w:rPr>
        <w:t>o</w:t>
      </w:r>
      <w:r w:rsidR="00863EB5">
        <w:rPr>
          <w:rFonts w:ascii="Arial" w:eastAsia="Arial" w:hAnsi="Arial" w:cs="Arial"/>
          <w:spacing w:val="-2"/>
        </w:rPr>
        <w:t>r</w:t>
      </w:r>
      <w:r w:rsidR="00863EB5">
        <w:rPr>
          <w:rFonts w:ascii="Arial" w:eastAsia="Arial" w:hAnsi="Arial" w:cs="Arial"/>
        </w:rPr>
        <w:t>m</w:t>
      </w:r>
      <w:r w:rsidR="00863EB5">
        <w:rPr>
          <w:rFonts w:ascii="Arial" w:eastAsia="Arial" w:hAnsi="Arial" w:cs="Arial"/>
          <w:spacing w:val="31"/>
        </w:rPr>
        <w:t xml:space="preserve"> </w:t>
      </w:r>
      <w:r w:rsidR="00863EB5">
        <w:rPr>
          <w:rFonts w:ascii="Arial" w:eastAsia="Arial" w:hAnsi="Arial" w:cs="Arial"/>
          <w:spacing w:val="1"/>
        </w:rPr>
        <w:t>t</w:t>
      </w:r>
      <w:r w:rsidR="00863EB5">
        <w:rPr>
          <w:rFonts w:ascii="Arial" w:eastAsia="Arial" w:hAnsi="Arial" w:cs="Arial"/>
          <w:spacing w:val="-3"/>
        </w:rPr>
        <w:t>h</w:t>
      </w:r>
      <w:r w:rsidR="00863EB5">
        <w:rPr>
          <w:rFonts w:ascii="Arial" w:eastAsia="Arial" w:hAnsi="Arial" w:cs="Arial"/>
        </w:rPr>
        <w:t xml:space="preserve">e </w:t>
      </w:r>
      <w:r w:rsidR="00863EB5">
        <w:rPr>
          <w:rFonts w:ascii="Arial" w:eastAsia="Arial" w:hAnsi="Arial" w:cs="Arial"/>
          <w:spacing w:val="1"/>
        </w:rPr>
        <w:t>f</w:t>
      </w:r>
      <w:r w:rsidR="00863EB5">
        <w:rPr>
          <w:rFonts w:ascii="Arial" w:eastAsia="Arial" w:hAnsi="Arial" w:cs="Arial"/>
        </w:rPr>
        <w:t>unc</w:t>
      </w:r>
      <w:r w:rsidR="00863EB5">
        <w:rPr>
          <w:rFonts w:ascii="Arial" w:eastAsia="Arial" w:hAnsi="Arial" w:cs="Arial"/>
          <w:spacing w:val="1"/>
        </w:rPr>
        <w:t>t</w:t>
      </w:r>
      <w:r w:rsidR="00863EB5">
        <w:rPr>
          <w:rFonts w:ascii="Arial" w:eastAsia="Arial" w:hAnsi="Arial" w:cs="Arial"/>
          <w:spacing w:val="-1"/>
        </w:rPr>
        <w:t>i</w:t>
      </w:r>
      <w:r w:rsidR="00863EB5">
        <w:rPr>
          <w:rFonts w:ascii="Arial" w:eastAsia="Arial" w:hAnsi="Arial" w:cs="Arial"/>
        </w:rPr>
        <w:t>ons</w:t>
      </w:r>
      <w:r w:rsidR="00863EB5">
        <w:rPr>
          <w:rFonts w:ascii="Arial" w:eastAsia="Arial" w:hAnsi="Arial" w:cs="Arial"/>
          <w:spacing w:val="-1"/>
        </w:rPr>
        <w:t xml:space="preserve"> </w:t>
      </w:r>
      <w:r w:rsidR="00863EB5">
        <w:rPr>
          <w:rFonts w:ascii="Arial" w:eastAsia="Arial" w:hAnsi="Arial" w:cs="Arial"/>
          <w:spacing w:val="-4"/>
        </w:rPr>
        <w:t>w</w:t>
      </w:r>
      <w:r w:rsidR="00863EB5">
        <w:rPr>
          <w:rFonts w:ascii="Arial" w:eastAsia="Arial" w:hAnsi="Arial" w:cs="Arial"/>
        </w:rPr>
        <w:t>h</w:t>
      </w:r>
      <w:r w:rsidR="00863EB5">
        <w:rPr>
          <w:rFonts w:ascii="Arial" w:eastAsia="Arial" w:hAnsi="Arial" w:cs="Arial"/>
          <w:spacing w:val="-1"/>
        </w:rPr>
        <w:t>i</w:t>
      </w:r>
      <w:r w:rsidR="00863EB5">
        <w:rPr>
          <w:rFonts w:ascii="Arial" w:eastAsia="Arial" w:hAnsi="Arial" w:cs="Arial"/>
        </w:rPr>
        <w:t>ch</w:t>
      </w:r>
      <w:r w:rsidR="00863EB5">
        <w:rPr>
          <w:rFonts w:ascii="Arial" w:eastAsia="Arial" w:hAnsi="Arial" w:cs="Arial"/>
          <w:spacing w:val="1"/>
        </w:rPr>
        <w:t xml:space="preserve"> </w:t>
      </w:r>
      <w:r w:rsidR="00863EB5">
        <w:rPr>
          <w:rFonts w:ascii="Arial" w:eastAsia="Arial" w:hAnsi="Arial" w:cs="Arial"/>
        </w:rPr>
        <w:t>endo</w:t>
      </w:r>
      <w:r w:rsidR="00863EB5">
        <w:rPr>
          <w:rFonts w:ascii="Arial" w:eastAsia="Arial" w:hAnsi="Arial" w:cs="Arial"/>
          <w:spacing w:val="1"/>
        </w:rPr>
        <w:t>r</w:t>
      </w:r>
      <w:r w:rsidR="00863EB5">
        <w:rPr>
          <w:rFonts w:ascii="Arial" w:eastAsia="Arial" w:hAnsi="Arial" w:cs="Arial"/>
        </w:rPr>
        <w:t>se</w:t>
      </w:r>
      <w:r w:rsidR="00863EB5">
        <w:rPr>
          <w:rFonts w:ascii="Arial" w:eastAsia="Arial" w:hAnsi="Arial" w:cs="Arial"/>
          <w:spacing w:val="1"/>
        </w:rPr>
        <w:t>m</w:t>
      </w:r>
      <w:r w:rsidR="00863EB5">
        <w:rPr>
          <w:rFonts w:ascii="Arial" w:eastAsia="Arial" w:hAnsi="Arial" w:cs="Arial"/>
        </w:rPr>
        <w:t>en</w:t>
      </w:r>
      <w:r w:rsidR="00863EB5">
        <w:rPr>
          <w:rFonts w:ascii="Arial" w:eastAsia="Arial" w:hAnsi="Arial" w:cs="Arial"/>
          <w:spacing w:val="1"/>
        </w:rPr>
        <w:t>t</w:t>
      </w:r>
      <w:r w:rsidR="00863EB5">
        <w:rPr>
          <w:rFonts w:ascii="Arial" w:eastAsia="Arial" w:hAnsi="Arial" w:cs="Arial"/>
        </w:rPr>
        <w:t>s</w:t>
      </w:r>
      <w:r w:rsidR="00863EB5">
        <w:rPr>
          <w:rFonts w:ascii="Arial" w:eastAsia="Arial" w:hAnsi="Arial" w:cs="Arial"/>
          <w:spacing w:val="-1"/>
        </w:rPr>
        <w:t xml:space="preserve"> </w:t>
      </w:r>
      <w:r w:rsidR="00863EB5">
        <w:rPr>
          <w:rFonts w:ascii="Arial" w:eastAsia="Arial" w:hAnsi="Arial" w:cs="Arial"/>
        </w:rPr>
        <w:t>ha</w:t>
      </w:r>
      <w:r w:rsidR="00863EB5">
        <w:rPr>
          <w:rFonts w:ascii="Arial" w:eastAsia="Arial" w:hAnsi="Arial" w:cs="Arial"/>
          <w:spacing w:val="-2"/>
        </w:rPr>
        <w:t>v</w:t>
      </w:r>
      <w:r w:rsidR="00863EB5">
        <w:rPr>
          <w:rFonts w:ascii="Arial" w:eastAsia="Arial" w:hAnsi="Arial" w:cs="Arial"/>
        </w:rPr>
        <w:t>e</w:t>
      </w:r>
      <w:r w:rsidR="00863EB5">
        <w:rPr>
          <w:rFonts w:ascii="Arial" w:eastAsia="Arial" w:hAnsi="Arial" w:cs="Arial"/>
          <w:spacing w:val="1"/>
        </w:rPr>
        <w:t xml:space="preserve"> </w:t>
      </w:r>
      <w:r w:rsidR="00863EB5">
        <w:rPr>
          <w:rFonts w:ascii="Arial" w:eastAsia="Arial" w:hAnsi="Arial" w:cs="Arial"/>
        </w:rPr>
        <w:t>been</w:t>
      </w:r>
      <w:r w:rsidR="00863EB5">
        <w:rPr>
          <w:rFonts w:ascii="Arial" w:eastAsia="Arial" w:hAnsi="Arial" w:cs="Arial"/>
          <w:spacing w:val="-2"/>
        </w:rPr>
        <w:t xml:space="preserve"> </w:t>
      </w:r>
      <w:r w:rsidR="00863EB5">
        <w:rPr>
          <w:rFonts w:ascii="Arial" w:eastAsia="Arial" w:hAnsi="Arial" w:cs="Arial"/>
          <w:spacing w:val="1"/>
        </w:rPr>
        <w:t>m</w:t>
      </w:r>
      <w:r w:rsidR="00863EB5">
        <w:rPr>
          <w:rFonts w:ascii="Arial" w:eastAsia="Arial" w:hAnsi="Arial" w:cs="Arial"/>
        </w:rPr>
        <w:t>ade.</w:t>
      </w:r>
    </w:p>
    <w:p w:rsidR="000A5570" w:rsidRDefault="00863EB5">
      <w:pPr>
        <w:tabs>
          <w:tab w:val="left" w:pos="1000"/>
        </w:tabs>
        <w:spacing w:before="70" w:after="0" w:line="240" w:lineRule="auto"/>
        <w:ind w:left="1018" w:right="95" w:hanging="360"/>
        <w:jc w:val="both"/>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commentRangeStart w:id="6"/>
      <w:r>
        <w:rPr>
          <w:rFonts w:ascii="Arial" w:eastAsia="Arial" w:hAnsi="Arial" w:cs="Arial"/>
          <w:b/>
          <w:bCs/>
          <w:spacing w:val="-1"/>
        </w:rPr>
        <w:t>V</w:t>
      </w:r>
      <w:r>
        <w:rPr>
          <w:rFonts w:ascii="Arial" w:eastAsia="Arial" w:hAnsi="Arial" w:cs="Arial"/>
          <w:b/>
          <w:bCs/>
          <w:spacing w:val="-3"/>
        </w:rPr>
        <w:t>T</w:t>
      </w:r>
      <w:r>
        <w:rPr>
          <w:rFonts w:ascii="Arial" w:eastAsia="Arial" w:hAnsi="Arial" w:cs="Arial"/>
          <w:b/>
          <w:bCs/>
        </w:rPr>
        <w:t xml:space="preserve">S </w:t>
      </w:r>
      <w:r>
        <w:rPr>
          <w:rFonts w:ascii="Arial" w:eastAsia="Arial" w:hAnsi="Arial" w:cs="Arial"/>
          <w:b/>
          <w:bCs/>
          <w:spacing w:val="23"/>
        </w:rPr>
        <w:t xml:space="preserve"> </w:t>
      </w:r>
      <w:r>
        <w:rPr>
          <w:rFonts w:ascii="Arial" w:eastAsia="Arial" w:hAnsi="Arial" w:cs="Arial"/>
          <w:b/>
          <w:bCs/>
        </w:rPr>
        <w:t xml:space="preserve">endorsement </w:t>
      </w:r>
      <w:r>
        <w:rPr>
          <w:rFonts w:ascii="Arial" w:eastAsia="Arial" w:hAnsi="Arial" w:cs="Arial"/>
          <w:b/>
          <w:bCs/>
          <w:spacing w:val="25"/>
        </w:rPr>
        <w:t xml:space="preserve"> </w:t>
      </w:r>
      <w:commentRangeEnd w:id="6"/>
      <w:r>
        <w:rPr>
          <w:rStyle w:val="CommentReference"/>
        </w:rPr>
        <w:commentReference w:id="6"/>
      </w:r>
      <w:r>
        <w:rPr>
          <w:rFonts w:ascii="Arial" w:eastAsia="Arial" w:hAnsi="Arial" w:cs="Arial"/>
          <w:spacing w:val="-1"/>
        </w:rPr>
        <w:t>i</w:t>
      </w:r>
      <w:r>
        <w:rPr>
          <w:rFonts w:ascii="Arial" w:eastAsia="Arial" w:hAnsi="Arial" w:cs="Arial"/>
        </w:rPr>
        <w:t xml:space="preserve">s </w:t>
      </w:r>
      <w:r>
        <w:rPr>
          <w:rFonts w:ascii="Arial" w:eastAsia="Arial" w:hAnsi="Arial" w:cs="Arial"/>
          <w:spacing w:val="26"/>
        </w:rPr>
        <w:t xml:space="preserve"> </w:t>
      </w:r>
      <w:r>
        <w:rPr>
          <w:rFonts w:ascii="Arial" w:eastAsia="Arial" w:hAnsi="Arial" w:cs="Arial"/>
        </w:rPr>
        <w:t xml:space="preserve">a </w:t>
      </w:r>
      <w:r>
        <w:rPr>
          <w:rFonts w:ascii="Arial" w:eastAsia="Arial" w:hAnsi="Arial" w:cs="Arial"/>
          <w:spacing w:val="24"/>
        </w:rPr>
        <w:t xml:space="preserve"> </w:t>
      </w:r>
      <w:r>
        <w:rPr>
          <w:rFonts w:ascii="Arial" w:eastAsia="Arial" w:hAnsi="Arial" w:cs="Arial"/>
          <w:spacing w:val="1"/>
        </w:rPr>
        <w:t>r</w:t>
      </w:r>
      <w:r>
        <w:rPr>
          <w:rFonts w:ascii="Arial" w:eastAsia="Arial" w:hAnsi="Arial" w:cs="Arial"/>
        </w:rPr>
        <w:t>eco</w:t>
      </w:r>
      <w:r>
        <w:rPr>
          <w:rFonts w:ascii="Arial" w:eastAsia="Arial" w:hAnsi="Arial" w:cs="Arial"/>
          <w:spacing w:val="1"/>
        </w:rPr>
        <w:t>r</w:t>
      </w:r>
      <w:r>
        <w:rPr>
          <w:rFonts w:ascii="Arial" w:eastAsia="Arial" w:hAnsi="Arial" w:cs="Arial"/>
        </w:rPr>
        <w:t xml:space="preserve">d </w:t>
      </w:r>
      <w:r>
        <w:rPr>
          <w:rFonts w:ascii="Arial" w:eastAsia="Arial" w:hAnsi="Arial" w:cs="Arial"/>
          <w:spacing w:val="24"/>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24"/>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24"/>
        </w:rPr>
        <w:t xml:space="preserve"> </w:t>
      </w:r>
      <w:r>
        <w:rPr>
          <w:rFonts w:ascii="Arial" w:eastAsia="Arial" w:hAnsi="Arial" w:cs="Arial"/>
        </w:rPr>
        <w:t>ce</w:t>
      </w:r>
      <w:r>
        <w:rPr>
          <w:rFonts w:ascii="Arial" w:eastAsia="Arial" w:hAnsi="Arial" w:cs="Arial"/>
          <w:spacing w:val="-2"/>
        </w:rPr>
        <w:t>r</w:t>
      </w:r>
      <w:r>
        <w:rPr>
          <w:rFonts w:ascii="Arial" w:eastAsia="Arial" w:hAnsi="Arial" w:cs="Arial"/>
          <w:spacing w:val="1"/>
        </w:rPr>
        <w:t>t</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spacing w:val="-2"/>
        </w:rPr>
        <w:t>c</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24"/>
        </w:rPr>
        <w:t xml:space="preserve"> </w:t>
      </w:r>
      <w:r>
        <w:rPr>
          <w:rFonts w:ascii="Arial" w:eastAsia="Arial" w:hAnsi="Arial" w:cs="Arial"/>
          <w:spacing w:val="-1"/>
        </w:rPr>
        <w:t>l</w:t>
      </w:r>
      <w:r>
        <w:rPr>
          <w:rFonts w:ascii="Arial" w:eastAsia="Arial" w:hAnsi="Arial" w:cs="Arial"/>
        </w:rPr>
        <w:t xml:space="preserve">og </w:t>
      </w:r>
      <w:r>
        <w:rPr>
          <w:rFonts w:ascii="Arial" w:eastAsia="Arial" w:hAnsi="Arial" w:cs="Arial"/>
          <w:spacing w:val="26"/>
        </w:rPr>
        <w:t xml:space="preserve"> </w:t>
      </w:r>
      <w:r>
        <w:rPr>
          <w:rFonts w:ascii="Arial" w:eastAsia="Arial" w:hAnsi="Arial" w:cs="Arial"/>
        </w:rPr>
        <w:t>a</w:t>
      </w:r>
      <w:r>
        <w:rPr>
          <w:rFonts w:ascii="Arial" w:eastAsia="Arial" w:hAnsi="Arial" w:cs="Arial"/>
          <w:spacing w:val="-3"/>
        </w:rPr>
        <w:t>w</w:t>
      </w:r>
      <w:r>
        <w:rPr>
          <w:rFonts w:ascii="Arial" w:eastAsia="Arial" w:hAnsi="Arial" w:cs="Arial"/>
        </w:rPr>
        <w:t>a</w:t>
      </w:r>
      <w:r>
        <w:rPr>
          <w:rFonts w:ascii="Arial" w:eastAsia="Arial" w:hAnsi="Arial" w:cs="Arial"/>
          <w:spacing w:val="1"/>
        </w:rPr>
        <w:t>r</w:t>
      </w:r>
      <w:r>
        <w:rPr>
          <w:rFonts w:ascii="Arial" w:eastAsia="Arial" w:hAnsi="Arial" w:cs="Arial"/>
        </w:rPr>
        <w:t xml:space="preserve">ded </w:t>
      </w:r>
      <w:r>
        <w:rPr>
          <w:rFonts w:ascii="Arial" w:eastAsia="Arial" w:hAnsi="Arial" w:cs="Arial"/>
          <w:spacing w:val="24"/>
        </w:rPr>
        <w:t xml:space="preserve"> </w:t>
      </w:r>
      <w:r>
        <w:rPr>
          <w:rFonts w:ascii="Arial" w:eastAsia="Arial" w:hAnsi="Arial" w:cs="Arial"/>
        </w:rPr>
        <w:t xml:space="preserve">by </w:t>
      </w:r>
      <w:r>
        <w:rPr>
          <w:rFonts w:ascii="Arial" w:eastAsia="Arial" w:hAnsi="Arial" w:cs="Arial"/>
          <w:spacing w:val="24"/>
        </w:rPr>
        <w:t xml:space="preserve"> </w:t>
      </w:r>
      <w:r>
        <w:rPr>
          <w:rFonts w:ascii="Arial" w:eastAsia="Arial" w:hAnsi="Arial" w:cs="Arial"/>
        </w:rPr>
        <w:t xml:space="preserve">a </w:t>
      </w:r>
      <w:r>
        <w:rPr>
          <w:rFonts w:ascii="Arial" w:eastAsia="Arial" w:hAnsi="Arial" w:cs="Arial"/>
          <w:spacing w:val="24"/>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m</w:t>
      </w:r>
      <w:r>
        <w:rPr>
          <w:rFonts w:ascii="Arial" w:eastAsia="Arial" w:hAnsi="Arial" w:cs="Arial"/>
        </w:rPr>
        <w:t>pe</w:t>
      </w:r>
      <w:r>
        <w:rPr>
          <w:rFonts w:ascii="Arial" w:eastAsia="Arial" w:hAnsi="Arial" w:cs="Arial"/>
          <w:spacing w:val="1"/>
        </w:rPr>
        <w:t>t</w:t>
      </w:r>
      <w:r>
        <w:rPr>
          <w:rFonts w:ascii="Arial" w:eastAsia="Arial" w:hAnsi="Arial" w:cs="Arial"/>
        </w:rPr>
        <w:t>e</w:t>
      </w:r>
      <w:r>
        <w:rPr>
          <w:rFonts w:ascii="Arial" w:eastAsia="Arial" w:hAnsi="Arial" w:cs="Arial"/>
          <w:spacing w:val="-3"/>
        </w:rPr>
        <w:t>n</w:t>
      </w:r>
      <w:r>
        <w:rPr>
          <w:rFonts w:ascii="Arial" w:eastAsia="Arial" w:hAnsi="Arial" w:cs="Arial"/>
        </w:rPr>
        <w:t xml:space="preserve">t </w:t>
      </w:r>
      <w:r>
        <w:rPr>
          <w:rFonts w:ascii="Arial" w:eastAsia="Arial" w:hAnsi="Arial" w:cs="Arial"/>
          <w:spacing w:val="-1"/>
        </w:rPr>
        <w:t>A</w:t>
      </w:r>
      <w:r>
        <w:rPr>
          <w:rFonts w:ascii="Arial" w:eastAsia="Arial" w:hAnsi="Arial" w:cs="Arial"/>
        </w:rPr>
        <w:t>u</w:t>
      </w:r>
      <w:r>
        <w:rPr>
          <w:rFonts w:ascii="Arial" w:eastAsia="Arial" w:hAnsi="Arial" w:cs="Arial"/>
          <w:spacing w:val="1"/>
        </w:rPr>
        <w:t>t</w:t>
      </w:r>
      <w:r>
        <w:rPr>
          <w:rFonts w:ascii="Arial" w:eastAsia="Arial" w:hAnsi="Arial" w:cs="Arial"/>
        </w:rPr>
        <w:t>ho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2"/>
        </w:rPr>
        <w:t>y</w:t>
      </w:r>
      <w:r>
        <w:rPr>
          <w:rFonts w:ascii="Arial" w:eastAsia="Arial" w:hAnsi="Arial" w:cs="Arial"/>
          <w:spacing w:val="1"/>
        </w:rPr>
        <w:t>/</w:t>
      </w:r>
      <w:r>
        <w:rPr>
          <w:rFonts w:ascii="Arial" w:eastAsia="Arial" w:hAnsi="Arial" w:cs="Arial"/>
          <w:spacing w:val="-3"/>
        </w:rPr>
        <w:t>V</w:t>
      </w:r>
      <w:r>
        <w:rPr>
          <w:rFonts w:ascii="Arial" w:eastAsia="Arial" w:hAnsi="Arial" w:cs="Arial"/>
          <w:spacing w:val="2"/>
        </w:rPr>
        <w:t>T</w:t>
      </w:r>
      <w:r>
        <w:rPr>
          <w:rFonts w:ascii="Arial" w:eastAsia="Arial" w:hAnsi="Arial" w:cs="Arial"/>
        </w:rPr>
        <w:t>A</w:t>
      </w:r>
      <w:r>
        <w:rPr>
          <w:rFonts w:ascii="Arial" w:eastAsia="Arial" w:hAnsi="Arial" w:cs="Arial"/>
          <w:spacing w:val="2"/>
        </w:rPr>
        <w:t xml:space="preserve"> </w:t>
      </w:r>
      <w:r>
        <w:rPr>
          <w:rFonts w:ascii="Arial" w:eastAsia="Arial" w:hAnsi="Arial" w:cs="Arial"/>
          <w:spacing w:val="-1"/>
        </w:rPr>
        <w:t>A</w:t>
      </w:r>
      <w:r>
        <w:rPr>
          <w:rFonts w:ascii="Arial" w:eastAsia="Arial" w:hAnsi="Arial" w:cs="Arial"/>
        </w:rPr>
        <w:t>u</w:t>
      </w:r>
      <w:r>
        <w:rPr>
          <w:rFonts w:ascii="Arial" w:eastAsia="Arial" w:hAnsi="Arial" w:cs="Arial"/>
          <w:spacing w:val="1"/>
        </w:rPr>
        <w:t>t</w:t>
      </w:r>
      <w:r>
        <w:rPr>
          <w:rFonts w:ascii="Arial" w:eastAsia="Arial" w:hAnsi="Arial" w:cs="Arial"/>
        </w:rPr>
        <w:t>ho</w:t>
      </w:r>
      <w:r>
        <w:rPr>
          <w:rFonts w:ascii="Arial" w:eastAsia="Arial" w:hAnsi="Arial" w:cs="Arial"/>
          <w:spacing w:val="1"/>
        </w:rPr>
        <w:t>r</w:t>
      </w:r>
      <w:r>
        <w:rPr>
          <w:rFonts w:ascii="Arial" w:eastAsia="Arial" w:hAnsi="Arial" w:cs="Arial"/>
          <w:spacing w:val="-4"/>
        </w:rPr>
        <w:t>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spacing w:val="-3"/>
        </w:rPr>
        <w:t>a</w:t>
      </w:r>
      <w:r>
        <w:rPr>
          <w:rFonts w:ascii="Arial" w:eastAsia="Arial" w:hAnsi="Arial" w:cs="Arial"/>
          <w:spacing w:val="3"/>
        </w:rPr>
        <w:t>f</w:t>
      </w:r>
      <w:r>
        <w:rPr>
          <w:rFonts w:ascii="Arial" w:eastAsia="Arial" w:hAnsi="Arial" w:cs="Arial"/>
          <w:spacing w:val="1"/>
        </w:rPr>
        <w:t>t</w:t>
      </w:r>
      <w:r>
        <w:rPr>
          <w:rFonts w:ascii="Arial" w:eastAsia="Arial" w:hAnsi="Arial" w:cs="Arial"/>
          <w:spacing w:val="-3"/>
        </w:rPr>
        <w:t>e</w:t>
      </w:r>
      <w:r>
        <w:rPr>
          <w:rFonts w:ascii="Arial" w:eastAsia="Arial" w:hAnsi="Arial" w:cs="Arial"/>
        </w:rPr>
        <w:t>r</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cand</w:t>
      </w:r>
      <w:r>
        <w:rPr>
          <w:rFonts w:ascii="Arial" w:eastAsia="Arial" w:hAnsi="Arial" w:cs="Arial"/>
          <w:spacing w:val="-1"/>
        </w:rPr>
        <w:t>i</w:t>
      </w:r>
      <w:r>
        <w:rPr>
          <w:rFonts w:ascii="Arial" w:eastAsia="Arial" w:hAnsi="Arial" w:cs="Arial"/>
        </w:rPr>
        <w:t>d</w:t>
      </w:r>
      <w:r>
        <w:rPr>
          <w:rFonts w:ascii="Arial" w:eastAsia="Arial" w:hAnsi="Arial" w:cs="Arial"/>
          <w:spacing w:val="-3"/>
        </w:rPr>
        <w:t>a</w:t>
      </w:r>
      <w:r>
        <w:rPr>
          <w:rFonts w:ascii="Arial" w:eastAsia="Arial" w:hAnsi="Arial" w:cs="Arial"/>
          <w:spacing w:val="1"/>
        </w:rPr>
        <w:t>t</w:t>
      </w:r>
      <w:r>
        <w:rPr>
          <w:rFonts w:ascii="Arial" w:eastAsia="Arial" w:hAnsi="Arial" w:cs="Arial"/>
        </w:rPr>
        <w:t>e</w:t>
      </w:r>
      <w:r>
        <w:rPr>
          <w:rFonts w:ascii="Arial" w:eastAsia="Arial" w:hAnsi="Arial" w:cs="Arial"/>
          <w:spacing w:val="2"/>
        </w:rPr>
        <w:t xml:space="preserve"> </w:t>
      </w:r>
      <w:r>
        <w:rPr>
          <w:rFonts w:ascii="Arial" w:eastAsia="Arial" w:hAnsi="Arial" w:cs="Arial"/>
        </w:rPr>
        <w:t>has</w:t>
      </w:r>
      <w:r>
        <w:rPr>
          <w:rFonts w:ascii="Arial" w:eastAsia="Arial" w:hAnsi="Arial" w:cs="Arial"/>
          <w:spacing w:val="3"/>
        </w:rPr>
        <w:t xml:space="preserve"> </w:t>
      </w:r>
      <w:r>
        <w:rPr>
          <w:rFonts w:ascii="Arial" w:eastAsia="Arial" w:hAnsi="Arial" w:cs="Arial"/>
          <w:spacing w:val="-2"/>
        </w:rPr>
        <w:t>s</w:t>
      </w:r>
      <w:r>
        <w:rPr>
          <w:rFonts w:ascii="Arial" w:eastAsia="Arial" w:hAnsi="Arial" w:cs="Arial"/>
        </w:rPr>
        <w:t>ucces</w:t>
      </w:r>
      <w:r>
        <w:rPr>
          <w:rFonts w:ascii="Arial" w:eastAsia="Arial" w:hAnsi="Arial" w:cs="Arial"/>
          <w:spacing w:val="-2"/>
        </w:rPr>
        <w:t>s</w:t>
      </w:r>
      <w:r>
        <w:rPr>
          <w:rFonts w:ascii="Arial" w:eastAsia="Arial" w:hAnsi="Arial" w:cs="Arial"/>
          <w:spacing w:val="3"/>
        </w:rPr>
        <w:t>f</w:t>
      </w:r>
      <w:r>
        <w:rPr>
          <w:rFonts w:ascii="Arial" w:eastAsia="Arial" w:hAnsi="Arial" w:cs="Arial"/>
        </w:rPr>
        <w:t>u</w:t>
      </w:r>
      <w:r>
        <w:rPr>
          <w:rFonts w:ascii="Arial" w:eastAsia="Arial" w:hAnsi="Arial" w:cs="Arial"/>
          <w:spacing w:val="-1"/>
        </w:rPr>
        <w:t>ll</w:t>
      </w:r>
      <w:r>
        <w:rPr>
          <w:rFonts w:ascii="Arial" w:eastAsia="Arial" w:hAnsi="Arial" w:cs="Arial"/>
        </w:rPr>
        <w:t>y co</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e</w:t>
      </w:r>
      <w:r>
        <w:rPr>
          <w:rFonts w:ascii="Arial" w:eastAsia="Arial" w:hAnsi="Arial" w:cs="Arial"/>
          <w:spacing w:val="1"/>
        </w:rPr>
        <w:t>t</w:t>
      </w:r>
      <w:r>
        <w:rPr>
          <w:rFonts w:ascii="Arial" w:eastAsia="Arial" w:hAnsi="Arial" w:cs="Arial"/>
        </w:rPr>
        <w:t>ed</w:t>
      </w:r>
      <w:r>
        <w:rPr>
          <w:rFonts w:ascii="Arial" w:eastAsia="Arial" w:hAnsi="Arial" w:cs="Arial"/>
          <w:spacing w:val="2"/>
        </w:rPr>
        <w:t xml:space="preserve"> </w:t>
      </w:r>
      <w:r>
        <w:rPr>
          <w:rFonts w:ascii="Arial" w:eastAsia="Arial" w:hAnsi="Arial" w:cs="Arial"/>
          <w:spacing w:val="-3"/>
        </w:rPr>
        <w:t>b</w:t>
      </w:r>
      <w:r>
        <w:rPr>
          <w:rFonts w:ascii="Arial" w:eastAsia="Arial" w:hAnsi="Arial" w:cs="Arial"/>
        </w:rPr>
        <w:t>o</w:t>
      </w:r>
      <w:r>
        <w:rPr>
          <w:rFonts w:ascii="Arial" w:eastAsia="Arial" w:hAnsi="Arial" w:cs="Arial"/>
          <w:spacing w:val="1"/>
        </w:rPr>
        <w:t>t</w:t>
      </w:r>
      <w:r>
        <w:rPr>
          <w:rFonts w:ascii="Arial" w:eastAsia="Arial" w:hAnsi="Arial" w:cs="Arial"/>
        </w:rPr>
        <w:t>h</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V</w:t>
      </w:r>
      <w:r>
        <w:rPr>
          <w:rFonts w:ascii="Arial" w:eastAsia="Arial" w:hAnsi="Arial" w:cs="Arial"/>
          <w:spacing w:val="1"/>
        </w:rPr>
        <w:t>-</w:t>
      </w:r>
      <w:r>
        <w:rPr>
          <w:rFonts w:ascii="Arial" w:eastAsia="Arial" w:hAnsi="Arial" w:cs="Arial"/>
        </w:rPr>
        <w:t>10</w:t>
      </w:r>
      <w:r>
        <w:rPr>
          <w:rFonts w:ascii="Arial" w:eastAsia="Arial" w:hAnsi="Arial" w:cs="Arial"/>
          <w:spacing w:val="-3"/>
        </w:rPr>
        <w:t>3</w:t>
      </w:r>
      <w:r>
        <w:rPr>
          <w:rFonts w:ascii="Arial" w:eastAsia="Arial" w:hAnsi="Arial" w:cs="Arial"/>
          <w:spacing w:val="1"/>
        </w:rPr>
        <w:t>/</w:t>
      </w:r>
      <w:r>
        <w:rPr>
          <w:rFonts w:ascii="Arial" w:eastAsia="Arial" w:hAnsi="Arial" w:cs="Arial"/>
        </w:rPr>
        <w:t>1 or</w:t>
      </w:r>
      <w:r>
        <w:rPr>
          <w:rFonts w:ascii="Arial" w:eastAsia="Arial" w:hAnsi="Arial" w:cs="Arial"/>
          <w:spacing w:val="4"/>
        </w:rPr>
        <w:t xml:space="preserve"> </w:t>
      </w:r>
      <w:r>
        <w:rPr>
          <w:rFonts w:ascii="Arial" w:eastAsia="Arial" w:hAnsi="Arial" w:cs="Arial"/>
          <w:spacing w:val="-1"/>
        </w:rPr>
        <w:t>V</w:t>
      </w:r>
      <w:r>
        <w:rPr>
          <w:rFonts w:ascii="Arial" w:eastAsia="Arial" w:hAnsi="Arial" w:cs="Arial"/>
          <w:spacing w:val="1"/>
        </w:rPr>
        <w:t>-</w:t>
      </w:r>
      <w:r>
        <w:rPr>
          <w:rFonts w:ascii="Arial" w:eastAsia="Arial" w:hAnsi="Arial" w:cs="Arial"/>
        </w:rPr>
        <w:t>10</w:t>
      </w:r>
      <w:r>
        <w:rPr>
          <w:rFonts w:ascii="Arial" w:eastAsia="Arial" w:hAnsi="Arial" w:cs="Arial"/>
          <w:spacing w:val="-3"/>
        </w:rPr>
        <w:t>3</w:t>
      </w:r>
      <w:r>
        <w:rPr>
          <w:rFonts w:ascii="Arial" w:eastAsia="Arial" w:hAnsi="Arial" w:cs="Arial"/>
          <w:spacing w:val="1"/>
        </w:rPr>
        <w:t>/</w:t>
      </w:r>
      <w:r>
        <w:rPr>
          <w:rFonts w:ascii="Arial" w:eastAsia="Arial" w:hAnsi="Arial" w:cs="Arial"/>
        </w:rPr>
        <w:t>2</w:t>
      </w:r>
      <w:r>
        <w:rPr>
          <w:rFonts w:ascii="Arial" w:eastAsia="Arial" w:hAnsi="Arial" w:cs="Arial"/>
          <w:spacing w:val="1"/>
        </w:rPr>
        <w:t xml:space="preserve"> 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5"/>
        </w:rPr>
        <w:t xml:space="preserve"> </w:t>
      </w:r>
      <w:r>
        <w:rPr>
          <w:rFonts w:ascii="Arial" w:eastAsia="Arial" w:hAnsi="Arial" w:cs="Arial"/>
        </w:rPr>
        <w:t>and V</w:t>
      </w:r>
      <w:r>
        <w:rPr>
          <w:rFonts w:ascii="Arial" w:eastAsia="Arial" w:hAnsi="Arial" w:cs="Arial"/>
          <w:spacing w:val="1"/>
        </w:rPr>
        <w:t>-</w:t>
      </w:r>
      <w:r>
        <w:rPr>
          <w:rFonts w:ascii="Arial" w:eastAsia="Arial" w:hAnsi="Arial" w:cs="Arial"/>
        </w:rPr>
        <w:t>103</w:t>
      </w:r>
      <w:r>
        <w:rPr>
          <w:rFonts w:ascii="Arial" w:eastAsia="Arial" w:hAnsi="Arial" w:cs="Arial"/>
          <w:spacing w:val="1"/>
        </w:rPr>
        <w:t>/</w:t>
      </w:r>
      <w:r>
        <w:rPr>
          <w:rFonts w:ascii="Arial" w:eastAsia="Arial" w:hAnsi="Arial" w:cs="Arial"/>
        </w:rPr>
        <w:t xml:space="preserve">3 </w:t>
      </w:r>
      <w:r>
        <w:rPr>
          <w:rFonts w:ascii="Arial" w:eastAsia="Arial" w:hAnsi="Arial" w:cs="Arial"/>
          <w:spacing w:val="1"/>
        </w:rPr>
        <w:t>O</w:t>
      </w:r>
      <w:r>
        <w:rPr>
          <w:rFonts w:ascii="Arial" w:eastAsia="Arial" w:hAnsi="Arial" w:cs="Arial"/>
          <w:spacing w:val="-2"/>
        </w:rPr>
        <w:t>J</w:t>
      </w:r>
      <w:r>
        <w:rPr>
          <w:rFonts w:ascii="Arial" w:eastAsia="Arial" w:hAnsi="Arial" w:cs="Arial"/>
        </w:rPr>
        <w:t>T</w:t>
      </w:r>
      <w:r>
        <w:rPr>
          <w:rFonts w:ascii="Arial" w:eastAsia="Arial" w:hAnsi="Arial" w:cs="Arial"/>
          <w:spacing w:val="3"/>
        </w:rPr>
        <w:t xml:space="preserve"> </w:t>
      </w:r>
      <w:r>
        <w:rPr>
          <w:rFonts w:ascii="Arial" w:eastAsia="Arial" w:hAnsi="Arial" w:cs="Arial"/>
        </w:rPr>
        <w:t>at</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 spe</w:t>
      </w:r>
      <w:r>
        <w:rPr>
          <w:rFonts w:ascii="Arial" w:eastAsia="Arial" w:hAnsi="Arial" w:cs="Arial"/>
          <w:spacing w:val="-2"/>
        </w:rPr>
        <w:t>c</w:t>
      </w:r>
      <w:r>
        <w:rPr>
          <w:rFonts w:ascii="Arial" w:eastAsia="Arial" w:hAnsi="Arial" w:cs="Arial"/>
          <w:spacing w:val="-1"/>
        </w:rPr>
        <w:t>i</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3"/>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 cen</w:t>
      </w:r>
      <w:r>
        <w:rPr>
          <w:rFonts w:ascii="Arial" w:eastAsia="Arial" w:hAnsi="Arial" w:cs="Arial"/>
          <w:spacing w:val="-1"/>
        </w:rPr>
        <w:t>t</w:t>
      </w:r>
      <w:r>
        <w:rPr>
          <w:rFonts w:ascii="Arial" w:eastAsia="Arial" w:hAnsi="Arial" w:cs="Arial"/>
          <w:spacing w:val="1"/>
        </w:rPr>
        <w:t>r</w:t>
      </w:r>
      <w:r>
        <w:rPr>
          <w:rFonts w:ascii="Arial" w:eastAsia="Arial" w:hAnsi="Arial" w:cs="Arial"/>
        </w:rPr>
        <w:t>e</w:t>
      </w:r>
      <w:r>
        <w:rPr>
          <w:rFonts w:ascii="Arial" w:eastAsia="Arial" w:hAnsi="Arial" w:cs="Arial"/>
          <w:spacing w:val="3"/>
        </w:rPr>
        <w:t xml:space="preserve"> </w:t>
      </w:r>
      <w:r>
        <w:rPr>
          <w:rFonts w:ascii="Arial" w:eastAsia="Arial" w:hAnsi="Arial" w:cs="Arial"/>
          <w:spacing w:val="-4"/>
        </w:rPr>
        <w:t>w</w:t>
      </w:r>
      <w:r>
        <w:rPr>
          <w:rFonts w:ascii="Arial" w:eastAsia="Arial" w:hAnsi="Arial" w:cs="Arial"/>
        </w:rPr>
        <w:t>he</w:t>
      </w:r>
      <w:r>
        <w:rPr>
          <w:rFonts w:ascii="Arial" w:eastAsia="Arial" w:hAnsi="Arial" w:cs="Arial"/>
          <w:spacing w:val="1"/>
        </w:rPr>
        <w:t>r</w:t>
      </w:r>
      <w:r>
        <w:rPr>
          <w:rFonts w:ascii="Arial" w:eastAsia="Arial" w:hAnsi="Arial" w:cs="Arial"/>
        </w:rPr>
        <w:t>e</w:t>
      </w:r>
      <w:r>
        <w:rPr>
          <w:rFonts w:ascii="Arial" w:eastAsia="Arial" w:hAnsi="Arial" w:cs="Arial"/>
          <w:spacing w:val="3"/>
        </w:rPr>
        <w:t xml:space="preserve"> </w:t>
      </w:r>
      <w:r>
        <w:rPr>
          <w:rFonts w:ascii="Arial" w:eastAsia="Arial" w:hAnsi="Arial" w:cs="Arial"/>
        </w:rPr>
        <w:t>c</w:t>
      </w:r>
      <w:r>
        <w:rPr>
          <w:rFonts w:ascii="Arial" w:eastAsia="Arial" w:hAnsi="Arial" w:cs="Arial"/>
          <w:spacing w:val="-3"/>
        </w:rPr>
        <w:t>a</w:t>
      </w:r>
      <w:r>
        <w:rPr>
          <w:rFonts w:ascii="Arial" w:eastAsia="Arial" w:hAnsi="Arial" w:cs="Arial"/>
        </w:rPr>
        <w:t>nd</w:t>
      </w:r>
      <w:r>
        <w:rPr>
          <w:rFonts w:ascii="Arial" w:eastAsia="Arial" w:hAnsi="Arial" w:cs="Arial"/>
          <w:spacing w:val="-1"/>
        </w:rPr>
        <w:t>i</w:t>
      </w:r>
      <w:r>
        <w:rPr>
          <w:rFonts w:ascii="Arial" w:eastAsia="Arial" w:hAnsi="Arial" w:cs="Arial"/>
        </w:rPr>
        <w:t>da</w:t>
      </w:r>
      <w:r>
        <w:rPr>
          <w:rFonts w:ascii="Arial" w:eastAsia="Arial" w:hAnsi="Arial" w:cs="Arial"/>
          <w:spacing w:val="1"/>
        </w:rPr>
        <w:t>t</w:t>
      </w:r>
      <w:r>
        <w:rPr>
          <w:rFonts w:ascii="Arial" w:eastAsia="Arial" w:hAnsi="Arial" w:cs="Arial"/>
        </w:rPr>
        <w:t>e</w:t>
      </w:r>
      <w:r>
        <w:rPr>
          <w:rFonts w:ascii="Arial" w:eastAsia="Arial" w:hAnsi="Arial" w:cs="Arial"/>
          <w:spacing w:val="3"/>
        </w:rPr>
        <w:t xml:space="preserve"> </w:t>
      </w:r>
      <w:r>
        <w:rPr>
          <w:rFonts w:ascii="Arial" w:eastAsia="Arial" w:hAnsi="Arial" w:cs="Arial"/>
          <w:spacing w:val="-4"/>
        </w:rPr>
        <w:t>w</w:t>
      </w:r>
      <w:r>
        <w:rPr>
          <w:rFonts w:ascii="Arial" w:eastAsia="Arial" w:hAnsi="Arial" w:cs="Arial"/>
          <w:spacing w:val="-1"/>
        </w:rPr>
        <w:t>i</w:t>
      </w:r>
      <w:r>
        <w:rPr>
          <w:rFonts w:ascii="Arial" w:eastAsia="Arial" w:hAnsi="Arial" w:cs="Arial"/>
          <w:spacing w:val="1"/>
        </w:rPr>
        <w:t>l</w:t>
      </w:r>
      <w:r>
        <w:rPr>
          <w:rFonts w:ascii="Arial" w:eastAsia="Arial" w:hAnsi="Arial" w:cs="Arial"/>
        </w:rPr>
        <w:t>l</w:t>
      </w:r>
      <w:r>
        <w:rPr>
          <w:rFonts w:ascii="Arial" w:eastAsia="Arial" w:hAnsi="Arial" w:cs="Arial"/>
          <w:spacing w:val="2"/>
        </w:rPr>
        <w:t xml:space="preserve"> </w:t>
      </w:r>
      <w:r>
        <w:rPr>
          <w:rFonts w:ascii="Arial" w:eastAsia="Arial" w:hAnsi="Arial" w:cs="Arial"/>
        </w:rPr>
        <w:t>be e</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o</w:t>
      </w:r>
      <w:r>
        <w:rPr>
          <w:rFonts w:ascii="Arial" w:eastAsia="Arial" w:hAnsi="Arial" w:cs="Arial"/>
          <w:spacing w:val="-2"/>
        </w:rPr>
        <w:t>y</w:t>
      </w:r>
      <w:r>
        <w:rPr>
          <w:rFonts w:ascii="Arial" w:eastAsia="Arial" w:hAnsi="Arial" w:cs="Arial"/>
        </w:rPr>
        <w:t>ed,</w:t>
      </w:r>
      <w:r>
        <w:rPr>
          <w:rFonts w:ascii="Arial" w:eastAsia="Arial" w:hAnsi="Arial" w:cs="Arial"/>
          <w:spacing w:val="2"/>
        </w:rPr>
        <w:t xml:space="preserve"> </w:t>
      </w:r>
      <w:r>
        <w:rPr>
          <w:rFonts w:ascii="Arial" w:eastAsia="Arial" w:hAnsi="Arial" w:cs="Arial"/>
        </w:rPr>
        <w:t>as</w:t>
      </w:r>
      <w:r>
        <w:rPr>
          <w:rFonts w:ascii="Arial" w:eastAsia="Arial" w:hAnsi="Arial" w:cs="Arial"/>
          <w:spacing w:val="1"/>
        </w:rPr>
        <w:t xml:space="preserve"> </w:t>
      </w:r>
      <w:r>
        <w:rPr>
          <w:rFonts w:ascii="Arial" w:eastAsia="Arial" w:hAnsi="Arial" w:cs="Arial"/>
          <w:spacing w:val="-4"/>
        </w:rPr>
        <w:t>w</w:t>
      </w:r>
      <w:r>
        <w:rPr>
          <w:rFonts w:ascii="Arial" w:eastAsia="Arial" w:hAnsi="Arial" w:cs="Arial"/>
        </w:rPr>
        <w:t>e</w:t>
      </w:r>
      <w:r>
        <w:rPr>
          <w:rFonts w:ascii="Arial" w:eastAsia="Arial" w:hAnsi="Arial" w:cs="Arial"/>
          <w:spacing w:val="1"/>
        </w:rPr>
        <w:t>l</w:t>
      </w:r>
      <w:r>
        <w:rPr>
          <w:rFonts w:ascii="Arial" w:eastAsia="Arial" w:hAnsi="Arial" w:cs="Arial"/>
        </w:rPr>
        <w:t>l as</w:t>
      </w:r>
      <w:r>
        <w:rPr>
          <w:rFonts w:ascii="Arial" w:eastAsia="Arial" w:hAnsi="Arial" w:cs="Arial"/>
          <w:spacing w:val="1"/>
        </w:rPr>
        <w:t xml:space="preserve"> m</w:t>
      </w:r>
      <w:r>
        <w:rPr>
          <w:rFonts w:ascii="Arial" w:eastAsia="Arial" w:hAnsi="Arial" w:cs="Arial"/>
        </w:rPr>
        <w:t>ee</w:t>
      </w:r>
      <w:r>
        <w:rPr>
          <w:rFonts w:ascii="Arial" w:eastAsia="Arial" w:hAnsi="Arial" w:cs="Arial"/>
          <w:spacing w:val="1"/>
        </w:rPr>
        <w:t>t</w:t>
      </w:r>
      <w:r>
        <w:rPr>
          <w:rFonts w:ascii="Arial" w:eastAsia="Arial" w:hAnsi="Arial" w:cs="Arial"/>
          <w:spacing w:val="-1"/>
        </w:rPr>
        <w:t>i</w:t>
      </w:r>
      <w:r>
        <w:rPr>
          <w:rFonts w:ascii="Arial" w:eastAsia="Arial" w:hAnsi="Arial" w:cs="Arial"/>
        </w:rPr>
        <w:t>ng</w:t>
      </w:r>
      <w:r>
        <w:rPr>
          <w:rFonts w:ascii="Arial" w:eastAsia="Arial" w:hAnsi="Arial" w:cs="Arial"/>
          <w:spacing w:val="3"/>
        </w:rPr>
        <w:t xml:space="preserve"> </w:t>
      </w:r>
      <w:r>
        <w:rPr>
          <w:rFonts w:ascii="Arial" w:eastAsia="Arial" w:hAnsi="Arial" w:cs="Arial"/>
        </w:rPr>
        <w:t>any</w:t>
      </w:r>
      <w:r>
        <w:rPr>
          <w:rFonts w:ascii="Arial" w:eastAsia="Arial" w:hAnsi="Arial" w:cs="Arial"/>
          <w:spacing w:val="-1"/>
        </w:rPr>
        <w:t xml:space="preserve"> </w:t>
      </w:r>
      <w:r>
        <w:rPr>
          <w:rFonts w:ascii="Arial" w:eastAsia="Arial" w:hAnsi="Arial" w:cs="Arial"/>
        </w:rPr>
        <w:t>spec</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1"/>
        </w:rPr>
        <w:t xml:space="preserve"> 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4"/>
        </w:rPr>
        <w:t>i</w:t>
      </w:r>
      <w:r>
        <w:rPr>
          <w:rFonts w:ascii="Arial" w:eastAsia="Arial" w:hAnsi="Arial" w:cs="Arial"/>
          <w:spacing w:val="1"/>
        </w:rPr>
        <w:t>r</w:t>
      </w:r>
      <w:r>
        <w:rPr>
          <w:rFonts w:ascii="Arial" w:eastAsia="Arial" w:hAnsi="Arial" w:cs="Arial"/>
          <w:spacing w:val="-3"/>
        </w:rPr>
        <w:t>e</w:t>
      </w:r>
      <w:r>
        <w:rPr>
          <w:rFonts w:ascii="Arial" w:eastAsia="Arial" w:hAnsi="Arial" w:cs="Arial"/>
          <w:spacing w:val="1"/>
        </w:rPr>
        <w:t>m</w:t>
      </w:r>
      <w:r>
        <w:rPr>
          <w:rFonts w:ascii="Arial" w:eastAsia="Arial" w:hAnsi="Arial" w:cs="Arial"/>
        </w:rPr>
        <w:t>en</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m</w:t>
      </w:r>
      <w:r>
        <w:rPr>
          <w:rFonts w:ascii="Arial" w:eastAsia="Arial" w:hAnsi="Arial" w:cs="Arial"/>
        </w:rPr>
        <w:t>p</w:t>
      </w:r>
      <w:r>
        <w:rPr>
          <w:rFonts w:ascii="Arial" w:eastAsia="Arial" w:hAnsi="Arial" w:cs="Arial"/>
          <w:spacing w:val="-3"/>
        </w:rPr>
        <w:t>e</w:t>
      </w:r>
      <w:r>
        <w:rPr>
          <w:rFonts w:ascii="Arial" w:eastAsia="Arial" w:hAnsi="Arial" w:cs="Arial"/>
          <w:spacing w:val="1"/>
        </w:rPr>
        <w:t>t</w:t>
      </w:r>
      <w:r>
        <w:rPr>
          <w:rFonts w:ascii="Arial" w:eastAsia="Arial" w:hAnsi="Arial" w:cs="Arial"/>
        </w:rPr>
        <w:t xml:space="preserve">ent </w:t>
      </w:r>
      <w:r>
        <w:rPr>
          <w:rFonts w:ascii="Arial" w:eastAsia="Arial" w:hAnsi="Arial" w:cs="Arial"/>
          <w:spacing w:val="-1"/>
        </w:rPr>
        <w:t>A</w:t>
      </w:r>
      <w:r>
        <w:rPr>
          <w:rFonts w:ascii="Arial" w:eastAsia="Arial" w:hAnsi="Arial" w:cs="Arial"/>
        </w:rPr>
        <w:t>u</w:t>
      </w:r>
      <w:r>
        <w:rPr>
          <w:rFonts w:ascii="Arial" w:eastAsia="Arial" w:hAnsi="Arial" w:cs="Arial"/>
          <w:spacing w:val="1"/>
        </w:rPr>
        <w:t>t</w:t>
      </w:r>
      <w:r>
        <w:rPr>
          <w:rFonts w:ascii="Arial" w:eastAsia="Arial" w:hAnsi="Arial" w:cs="Arial"/>
        </w:rPr>
        <w:t>ho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2"/>
        </w:rPr>
        <w:t>y</w:t>
      </w:r>
      <w:r>
        <w:rPr>
          <w:rFonts w:ascii="Arial" w:eastAsia="Arial" w:hAnsi="Arial" w:cs="Arial"/>
        </w:rPr>
        <w:t xml:space="preserve">. </w:t>
      </w:r>
      <w:r>
        <w:rPr>
          <w:rFonts w:ascii="Arial" w:eastAsia="Arial" w:hAnsi="Arial" w:cs="Arial"/>
          <w:spacing w:val="2"/>
        </w:rPr>
        <w:t>T</w:t>
      </w:r>
      <w:r>
        <w:rPr>
          <w:rFonts w:ascii="Arial" w:eastAsia="Arial" w:hAnsi="Arial" w:cs="Arial"/>
          <w:spacing w:val="-3"/>
        </w:rPr>
        <w:t>h</w:t>
      </w:r>
      <w:r>
        <w:rPr>
          <w:rFonts w:ascii="Arial" w:eastAsia="Arial" w:hAnsi="Arial" w:cs="Arial"/>
        </w:rPr>
        <w:t xml:space="preserve">e </w:t>
      </w:r>
      <w:r>
        <w:rPr>
          <w:rFonts w:ascii="Arial" w:eastAsia="Arial" w:hAnsi="Arial" w:cs="Arial"/>
          <w:spacing w:val="-1"/>
        </w:rPr>
        <w:t>V</w:t>
      </w:r>
      <w:r>
        <w:rPr>
          <w:rFonts w:ascii="Arial" w:eastAsia="Arial" w:hAnsi="Arial" w:cs="Arial"/>
          <w:spacing w:val="2"/>
        </w:rPr>
        <w:t>T</w:t>
      </w:r>
      <w:r>
        <w:rPr>
          <w:rFonts w:ascii="Arial" w:eastAsia="Arial" w:hAnsi="Arial" w:cs="Arial"/>
        </w:rPr>
        <w:t>S</w:t>
      </w:r>
      <w:r>
        <w:rPr>
          <w:rFonts w:ascii="Arial" w:eastAsia="Arial" w:hAnsi="Arial" w:cs="Arial"/>
          <w:spacing w:val="3"/>
        </w:rPr>
        <w:t xml:space="preserve"> </w:t>
      </w:r>
      <w:r>
        <w:rPr>
          <w:rFonts w:ascii="Arial" w:eastAsia="Arial" w:hAnsi="Arial" w:cs="Arial"/>
        </w:rPr>
        <w:t>end</w:t>
      </w:r>
      <w:r>
        <w:rPr>
          <w:rFonts w:ascii="Arial" w:eastAsia="Arial" w:hAnsi="Arial" w:cs="Arial"/>
          <w:spacing w:val="-3"/>
        </w:rPr>
        <w:t>o</w:t>
      </w:r>
      <w:r>
        <w:rPr>
          <w:rFonts w:ascii="Arial" w:eastAsia="Arial" w:hAnsi="Arial" w:cs="Arial"/>
          <w:spacing w:val="1"/>
        </w:rPr>
        <w:t>r</w:t>
      </w:r>
      <w:r>
        <w:rPr>
          <w:rFonts w:ascii="Arial" w:eastAsia="Arial" w:hAnsi="Arial" w:cs="Arial"/>
        </w:rPr>
        <w:t>s</w:t>
      </w:r>
      <w:r>
        <w:rPr>
          <w:rFonts w:ascii="Arial" w:eastAsia="Arial" w:hAnsi="Arial" w:cs="Arial"/>
          <w:spacing w:val="-3"/>
        </w:rPr>
        <w:t>e</w:t>
      </w:r>
      <w:r>
        <w:rPr>
          <w:rFonts w:ascii="Arial" w:eastAsia="Arial" w:hAnsi="Arial" w:cs="Arial"/>
          <w:spacing w:val="1"/>
        </w:rPr>
        <w:t>m</w:t>
      </w:r>
      <w:r>
        <w:rPr>
          <w:rFonts w:ascii="Arial" w:eastAsia="Arial" w:hAnsi="Arial" w:cs="Arial"/>
        </w:rPr>
        <w:t>ent</w:t>
      </w:r>
      <w:r>
        <w:rPr>
          <w:rFonts w:ascii="Arial" w:eastAsia="Arial" w:hAnsi="Arial" w:cs="Arial"/>
          <w:spacing w:val="3"/>
        </w:rPr>
        <w:t xml:space="preserve"> </w:t>
      </w:r>
      <w:r>
        <w:rPr>
          <w:rFonts w:ascii="Arial" w:eastAsia="Arial" w:hAnsi="Arial" w:cs="Arial"/>
        </w:rPr>
        <w:t>en</w:t>
      </w:r>
      <w:r>
        <w:rPr>
          <w:rFonts w:ascii="Arial" w:eastAsia="Arial" w:hAnsi="Arial" w:cs="Arial"/>
          <w:spacing w:val="1"/>
        </w:rPr>
        <w:t>t</w:t>
      </w:r>
      <w:r>
        <w:rPr>
          <w:rFonts w:ascii="Arial" w:eastAsia="Arial" w:hAnsi="Arial" w:cs="Arial"/>
          <w:spacing w:val="-1"/>
        </w:rPr>
        <w:t>i</w:t>
      </w:r>
      <w:r>
        <w:rPr>
          <w:rFonts w:ascii="Arial" w:eastAsia="Arial" w:hAnsi="Arial" w:cs="Arial"/>
          <w:spacing w:val="1"/>
        </w:rPr>
        <w:t>t</w:t>
      </w:r>
      <w:r>
        <w:rPr>
          <w:rFonts w:ascii="Arial" w:eastAsia="Arial" w:hAnsi="Arial" w:cs="Arial"/>
          <w:spacing w:val="-1"/>
        </w:rPr>
        <w:t>l</w:t>
      </w:r>
      <w:r>
        <w:rPr>
          <w:rFonts w:ascii="Arial" w:eastAsia="Arial" w:hAnsi="Arial" w:cs="Arial"/>
          <w:spacing w:val="-3"/>
        </w:rPr>
        <w:t>e</w:t>
      </w:r>
      <w:r>
        <w:rPr>
          <w:rFonts w:ascii="Arial" w:eastAsia="Arial" w:hAnsi="Arial" w:cs="Arial"/>
        </w:rPr>
        <w:t>s</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au</w:t>
      </w:r>
      <w:r>
        <w:rPr>
          <w:rFonts w:ascii="Arial" w:eastAsia="Arial" w:hAnsi="Arial" w:cs="Arial"/>
          <w:spacing w:val="1"/>
        </w:rPr>
        <w:t>t</w:t>
      </w:r>
      <w:r>
        <w:rPr>
          <w:rFonts w:ascii="Arial" w:eastAsia="Arial" w:hAnsi="Arial" w:cs="Arial"/>
        </w:rPr>
        <w:t>h</w:t>
      </w:r>
      <w:r>
        <w:rPr>
          <w:rFonts w:ascii="Arial" w:eastAsia="Arial" w:hAnsi="Arial" w:cs="Arial"/>
          <w:spacing w:val="-3"/>
        </w:rPr>
        <w:t>o</w:t>
      </w:r>
      <w:r>
        <w:rPr>
          <w:rFonts w:ascii="Arial" w:eastAsia="Arial" w:hAnsi="Arial" w:cs="Arial"/>
          <w:spacing w:val="1"/>
        </w:rPr>
        <w:t>r</w:t>
      </w:r>
      <w:r>
        <w:rPr>
          <w:rFonts w:ascii="Arial" w:eastAsia="Arial" w:hAnsi="Arial" w:cs="Arial"/>
          <w:spacing w:val="-1"/>
        </w:rPr>
        <w:t>i</w:t>
      </w:r>
      <w:r>
        <w:rPr>
          <w:rFonts w:ascii="Arial" w:eastAsia="Arial" w:hAnsi="Arial" w:cs="Arial"/>
        </w:rPr>
        <w:t>sed</w:t>
      </w:r>
      <w:r>
        <w:rPr>
          <w:rFonts w:ascii="Arial" w:eastAsia="Arial" w:hAnsi="Arial" w:cs="Arial"/>
          <w:spacing w:val="3"/>
        </w:rPr>
        <w:t xml:space="preserve"> </w:t>
      </w:r>
      <w:r>
        <w:rPr>
          <w:rFonts w:ascii="Arial" w:eastAsia="Arial" w:hAnsi="Arial" w:cs="Arial"/>
        </w:rPr>
        <w:t>ho</w:t>
      </w:r>
      <w:r>
        <w:rPr>
          <w:rFonts w:ascii="Arial" w:eastAsia="Arial" w:hAnsi="Arial" w:cs="Arial"/>
          <w:spacing w:val="-1"/>
        </w:rPr>
        <w:t>l</w:t>
      </w:r>
      <w:r>
        <w:rPr>
          <w:rFonts w:ascii="Arial" w:eastAsia="Arial" w:hAnsi="Arial" w:cs="Arial"/>
        </w:rPr>
        <w:t>der</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3"/>
        </w:rPr>
        <w:t xml:space="preserve"> </w:t>
      </w:r>
      <w:r>
        <w:rPr>
          <w:rFonts w:ascii="Arial" w:eastAsia="Arial" w:hAnsi="Arial" w:cs="Arial"/>
        </w:rPr>
        <w:t>se</w:t>
      </w:r>
      <w:r>
        <w:rPr>
          <w:rFonts w:ascii="Arial" w:eastAsia="Arial" w:hAnsi="Arial" w:cs="Arial"/>
          <w:spacing w:val="1"/>
        </w:rPr>
        <w:t>r</w:t>
      </w:r>
      <w:r>
        <w:rPr>
          <w:rFonts w:ascii="Arial" w:eastAsia="Arial" w:hAnsi="Arial" w:cs="Arial"/>
          <w:spacing w:val="-2"/>
        </w:rPr>
        <w:t>v</w:t>
      </w:r>
      <w:r>
        <w:rPr>
          <w:rFonts w:ascii="Arial" w:eastAsia="Arial" w:hAnsi="Arial" w:cs="Arial"/>
        </w:rPr>
        <w:t>e</w:t>
      </w:r>
      <w:r>
        <w:rPr>
          <w:rFonts w:ascii="Arial" w:eastAsia="Arial" w:hAnsi="Arial" w:cs="Arial"/>
          <w:spacing w:val="3"/>
        </w:rPr>
        <w:t xml:space="preserve"> </w:t>
      </w:r>
      <w:r>
        <w:rPr>
          <w:rFonts w:ascii="Arial" w:eastAsia="Arial" w:hAnsi="Arial" w:cs="Arial"/>
        </w:rPr>
        <w:t>as</w:t>
      </w:r>
      <w:r>
        <w:rPr>
          <w:rFonts w:ascii="Arial" w:eastAsia="Arial" w:hAnsi="Arial" w:cs="Arial"/>
          <w:spacing w:val="4"/>
        </w:rPr>
        <w:t xml:space="preserve"> </w:t>
      </w:r>
      <w:r>
        <w:rPr>
          <w:rFonts w:ascii="Arial" w:eastAsia="Arial" w:hAnsi="Arial" w:cs="Arial"/>
        </w:rPr>
        <w:t>a</w:t>
      </w:r>
      <w:r>
        <w:rPr>
          <w:rFonts w:ascii="Arial" w:eastAsia="Arial" w:hAnsi="Arial" w:cs="Arial"/>
          <w:spacing w:val="1"/>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 xml:space="preserve">S </w:t>
      </w:r>
      <w:r>
        <w:rPr>
          <w:rFonts w:ascii="Arial" w:eastAsia="Arial" w:hAnsi="Arial" w:cs="Arial"/>
          <w:spacing w:val="1"/>
        </w:rPr>
        <w:t>O</w:t>
      </w:r>
      <w:r>
        <w:rPr>
          <w:rFonts w:ascii="Arial" w:eastAsia="Arial" w:hAnsi="Arial" w:cs="Arial"/>
        </w:rPr>
        <w:t>pe</w:t>
      </w:r>
      <w:r>
        <w:rPr>
          <w:rFonts w:ascii="Arial" w:eastAsia="Arial" w:hAnsi="Arial" w:cs="Arial"/>
          <w:spacing w:val="1"/>
        </w:rPr>
        <w:t>r</w:t>
      </w:r>
      <w:r>
        <w:rPr>
          <w:rFonts w:ascii="Arial" w:eastAsia="Arial" w:hAnsi="Arial" w:cs="Arial"/>
          <w:spacing w:val="-3"/>
        </w:rPr>
        <w:t>a</w:t>
      </w:r>
      <w:r>
        <w:rPr>
          <w:rFonts w:ascii="Arial" w:eastAsia="Arial" w:hAnsi="Arial" w:cs="Arial"/>
          <w:spacing w:val="1"/>
        </w:rPr>
        <w:t>t</w:t>
      </w:r>
      <w:r>
        <w:rPr>
          <w:rFonts w:ascii="Arial" w:eastAsia="Arial" w:hAnsi="Arial" w:cs="Arial"/>
        </w:rPr>
        <w:t>or</w:t>
      </w:r>
      <w:r>
        <w:rPr>
          <w:rFonts w:ascii="Arial" w:eastAsia="Arial" w:hAnsi="Arial" w:cs="Arial"/>
          <w:spacing w:val="1"/>
        </w:rPr>
        <w:t>/</w:t>
      </w:r>
      <w:r>
        <w:rPr>
          <w:rFonts w:ascii="Arial" w:eastAsia="Arial" w:hAnsi="Arial" w:cs="Arial"/>
        </w:rPr>
        <w:t>supe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s</w:t>
      </w:r>
      <w:r>
        <w:rPr>
          <w:rFonts w:ascii="Arial" w:eastAsia="Arial" w:hAnsi="Arial" w:cs="Arial"/>
          <w:spacing w:val="-3"/>
        </w:rPr>
        <w:t>o</w:t>
      </w:r>
      <w:r>
        <w:rPr>
          <w:rFonts w:ascii="Arial" w:eastAsia="Arial" w:hAnsi="Arial" w:cs="Arial"/>
        </w:rPr>
        <w:t>r and</w:t>
      </w:r>
      <w:r>
        <w:rPr>
          <w:rFonts w:ascii="Arial" w:eastAsia="Arial" w:hAnsi="Arial" w:cs="Arial"/>
          <w:spacing w:val="1"/>
        </w:rPr>
        <w:t xml:space="preserve"> </w:t>
      </w:r>
      <w:r>
        <w:rPr>
          <w:rFonts w:ascii="Arial" w:eastAsia="Arial" w:hAnsi="Arial" w:cs="Arial"/>
        </w:rPr>
        <w:t>pe</w:t>
      </w:r>
      <w:r>
        <w:rPr>
          <w:rFonts w:ascii="Arial" w:eastAsia="Arial" w:hAnsi="Arial" w:cs="Arial"/>
          <w:spacing w:val="-2"/>
        </w:rPr>
        <w:t>r</w:t>
      </w:r>
      <w:r>
        <w:rPr>
          <w:rFonts w:ascii="Arial" w:eastAsia="Arial" w:hAnsi="Arial" w:cs="Arial"/>
          <w:spacing w:val="1"/>
        </w:rPr>
        <w:t>f</w:t>
      </w:r>
      <w:r>
        <w:rPr>
          <w:rFonts w:ascii="Arial" w:eastAsia="Arial" w:hAnsi="Arial" w:cs="Arial"/>
        </w:rPr>
        <w:t>o</w:t>
      </w:r>
      <w:r>
        <w:rPr>
          <w:rFonts w:ascii="Arial" w:eastAsia="Arial" w:hAnsi="Arial" w:cs="Arial"/>
          <w:spacing w:val="-2"/>
        </w:rPr>
        <w:t>r</w:t>
      </w:r>
      <w:r>
        <w:rPr>
          <w:rFonts w:ascii="Arial" w:eastAsia="Arial" w:hAnsi="Arial" w:cs="Arial"/>
        </w:rPr>
        <w:t xml:space="preserve">m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f</w:t>
      </w:r>
      <w:r>
        <w:rPr>
          <w:rFonts w:ascii="Arial" w:eastAsia="Arial" w:hAnsi="Arial" w:cs="Arial"/>
        </w:rPr>
        <w:t>un</w:t>
      </w:r>
      <w:r>
        <w:rPr>
          <w:rFonts w:ascii="Arial" w:eastAsia="Arial" w:hAnsi="Arial" w:cs="Arial"/>
          <w:spacing w:val="-2"/>
        </w:rPr>
        <w:t>c</w:t>
      </w:r>
      <w:r>
        <w:rPr>
          <w:rFonts w:ascii="Arial" w:eastAsia="Arial" w:hAnsi="Arial" w:cs="Arial"/>
          <w:spacing w:val="1"/>
        </w:rPr>
        <w:t>t</w:t>
      </w:r>
      <w:r>
        <w:rPr>
          <w:rFonts w:ascii="Arial" w:eastAsia="Arial" w:hAnsi="Arial" w:cs="Arial"/>
          <w:spacing w:val="-1"/>
        </w:rPr>
        <w:t>i</w:t>
      </w:r>
      <w:r>
        <w:rPr>
          <w:rFonts w:ascii="Arial" w:eastAsia="Arial" w:hAnsi="Arial" w:cs="Arial"/>
        </w:rPr>
        <w:t>ons</w:t>
      </w:r>
      <w:r>
        <w:rPr>
          <w:rFonts w:ascii="Arial" w:eastAsia="Arial" w:hAnsi="Arial" w:cs="Arial"/>
          <w:spacing w:val="1"/>
        </w:rPr>
        <w:t xml:space="preserve"> </w:t>
      </w:r>
      <w:r>
        <w:rPr>
          <w:rFonts w:ascii="Arial" w:eastAsia="Arial" w:hAnsi="Arial" w:cs="Arial"/>
          <w:spacing w:val="-4"/>
        </w:rPr>
        <w:t>w</w:t>
      </w:r>
      <w:r>
        <w:rPr>
          <w:rFonts w:ascii="Arial" w:eastAsia="Arial" w:hAnsi="Arial" w:cs="Arial"/>
        </w:rPr>
        <w:t>h</w:t>
      </w:r>
      <w:r>
        <w:rPr>
          <w:rFonts w:ascii="Arial" w:eastAsia="Arial" w:hAnsi="Arial" w:cs="Arial"/>
          <w:spacing w:val="-1"/>
        </w:rPr>
        <w:t>i</w:t>
      </w:r>
      <w:r>
        <w:rPr>
          <w:rFonts w:ascii="Arial" w:eastAsia="Arial" w:hAnsi="Arial" w:cs="Arial"/>
        </w:rPr>
        <w:t>ch</w:t>
      </w:r>
      <w:r>
        <w:rPr>
          <w:rFonts w:ascii="Arial" w:eastAsia="Arial" w:hAnsi="Arial" w:cs="Arial"/>
          <w:spacing w:val="1"/>
        </w:rPr>
        <w:t xml:space="preserve"> </w:t>
      </w:r>
      <w:r>
        <w:rPr>
          <w:rFonts w:ascii="Arial" w:eastAsia="Arial" w:hAnsi="Arial" w:cs="Arial"/>
        </w:rPr>
        <w:t>endo</w:t>
      </w:r>
      <w:r>
        <w:rPr>
          <w:rFonts w:ascii="Arial" w:eastAsia="Arial" w:hAnsi="Arial" w:cs="Arial"/>
          <w:spacing w:val="1"/>
        </w:rPr>
        <w:t>r</w:t>
      </w:r>
      <w:r>
        <w:rPr>
          <w:rFonts w:ascii="Arial" w:eastAsia="Arial" w:hAnsi="Arial" w:cs="Arial"/>
        </w:rPr>
        <w:t>se</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h</w:t>
      </w:r>
      <w:r>
        <w:rPr>
          <w:rFonts w:ascii="Arial" w:eastAsia="Arial" w:hAnsi="Arial" w:cs="Arial"/>
        </w:rPr>
        <w:t>a</w:t>
      </w:r>
      <w:r>
        <w:rPr>
          <w:rFonts w:ascii="Arial" w:eastAsia="Arial" w:hAnsi="Arial" w:cs="Arial"/>
          <w:spacing w:val="-2"/>
        </w:rPr>
        <w:t>v</w:t>
      </w:r>
      <w:r>
        <w:rPr>
          <w:rFonts w:ascii="Arial" w:eastAsia="Arial" w:hAnsi="Arial" w:cs="Arial"/>
        </w:rPr>
        <w:t>e</w:t>
      </w:r>
      <w:r>
        <w:rPr>
          <w:rFonts w:ascii="Arial" w:eastAsia="Arial" w:hAnsi="Arial" w:cs="Arial"/>
          <w:spacing w:val="1"/>
        </w:rPr>
        <w:t xml:space="preserve"> </w:t>
      </w:r>
      <w:r>
        <w:rPr>
          <w:rFonts w:ascii="Arial" w:eastAsia="Arial" w:hAnsi="Arial" w:cs="Arial"/>
        </w:rPr>
        <w:t>been</w:t>
      </w:r>
      <w:r>
        <w:rPr>
          <w:rFonts w:ascii="Arial" w:eastAsia="Arial" w:hAnsi="Arial" w:cs="Arial"/>
          <w:spacing w:val="1"/>
        </w:rPr>
        <w:t xml:space="preserve"> m</w:t>
      </w:r>
      <w:r>
        <w:rPr>
          <w:rFonts w:ascii="Arial" w:eastAsia="Arial" w:hAnsi="Arial" w:cs="Arial"/>
        </w:rPr>
        <w:t>ad</w:t>
      </w:r>
      <w:r>
        <w:rPr>
          <w:rFonts w:ascii="Arial" w:eastAsia="Arial" w:hAnsi="Arial" w:cs="Arial"/>
          <w:spacing w:val="-3"/>
        </w:rPr>
        <w:t>e</w:t>
      </w:r>
      <w:r>
        <w:rPr>
          <w:rFonts w:ascii="Arial" w:eastAsia="Arial" w:hAnsi="Arial" w:cs="Arial"/>
        </w:rPr>
        <w:t>.</w:t>
      </w:r>
    </w:p>
    <w:p w:rsidR="000A5570" w:rsidRDefault="00071E95">
      <w:pPr>
        <w:spacing w:before="70" w:after="0" w:line="240" w:lineRule="auto"/>
        <w:ind w:left="1018" w:right="98" w:hanging="360"/>
        <w:jc w:val="both"/>
        <w:rPr>
          <w:rFonts w:ascii="Arial" w:eastAsia="Arial" w:hAnsi="Arial" w:cs="Arial"/>
        </w:rPr>
      </w:pPr>
      <w:r>
        <w:pict>
          <v:group id="_x0000_s1564" style="position:absolute;left:0;text-align:left;margin-left:88.4pt;margin-top:44.15pt;width:450.65pt;height:27.05pt;z-index:-251674112;mso-position-horizontal-relative:page" coordorigin="1768,883" coordsize="9013,541">
            <v:group id="_x0000_s1567" style="position:absolute;left:1778;top:893;width:8993;height:269" coordorigin="1778,893" coordsize="8993,269">
              <v:shape id="_x0000_s1568" style="position:absolute;left:1778;top:893;width:8993;height:269" coordorigin="1778,893" coordsize="8993,269" path="m1778,1162r8993,l10771,893r-8993,l1778,1162e" fillcolor="aqua" stroked="f">
                <v:path arrowok="t"/>
              </v:shape>
            </v:group>
            <v:group id="_x0000_s1565" style="position:absolute;left:2138;top:1162;width:8474;height:252" coordorigin="2138,1162" coordsize="8474,252">
              <v:shape id="_x0000_s1566" style="position:absolute;left:2138;top:1162;width:8474;height:252" coordorigin="2138,1162" coordsize="8474,252" path="m2138,1414r8475,l10613,1162r-8475,l2138,1414e" fillcolor="aqua" stroked="f">
                <v:path arrowok="t"/>
              </v:shape>
            </v:group>
            <w10:wrap anchorx="page"/>
          </v:group>
        </w:pict>
      </w:r>
      <w:r w:rsidR="00863EB5">
        <w:rPr>
          <w:rFonts w:ascii="Times New Roman" w:eastAsia="Times New Roman" w:hAnsi="Times New Roman" w:cs="Times New Roman"/>
          <w:w w:val="131"/>
          <w:highlight w:val="yellow"/>
        </w:rPr>
        <w:t xml:space="preserve">•  </w:t>
      </w:r>
      <w:r w:rsidR="00863EB5">
        <w:rPr>
          <w:rFonts w:ascii="Times New Roman" w:eastAsia="Times New Roman" w:hAnsi="Times New Roman" w:cs="Times New Roman"/>
          <w:spacing w:val="15"/>
          <w:w w:val="131"/>
          <w:highlight w:val="yellow"/>
        </w:rPr>
        <w:t xml:space="preserve"> </w:t>
      </w:r>
      <w:r w:rsidR="00863EB5">
        <w:rPr>
          <w:rFonts w:ascii="Times New Roman" w:eastAsia="Times New Roman" w:hAnsi="Times New Roman" w:cs="Times New Roman"/>
          <w:spacing w:val="-45"/>
          <w:w w:val="131"/>
        </w:rPr>
        <w:t xml:space="preserve"> </w:t>
      </w:r>
      <w:r w:rsidR="00863EB5">
        <w:rPr>
          <w:rFonts w:ascii="Arial" w:eastAsia="Arial" w:hAnsi="Arial" w:cs="Arial"/>
          <w:b/>
          <w:bCs/>
          <w:spacing w:val="-1"/>
        </w:rPr>
        <w:t>V</w:t>
      </w:r>
      <w:r w:rsidR="00863EB5">
        <w:rPr>
          <w:rFonts w:ascii="Arial" w:eastAsia="Arial" w:hAnsi="Arial" w:cs="Arial"/>
          <w:b/>
          <w:bCs/>
          <w:spacing w:val="-3"/>
        </w:rPr>
        <w:t>T</w:t>
      </w:r>
      <w:r w:rsidR="00863EB5">
        <w:rPr>
          <w:rFonts w:ascii="Arial" w:eastAsia="Arial" w:hAnsi="Arial" w:cs="Arial"/>
          <w:b/>
          <w:bCs/>
        </w:rPr>
        <w:t>S</w:t>
      </w:r>
      <w:r w:rsidR="00863EB5">
        <w:rPr>
          <w:rFonts w:ascii="Arial" w:eastAsia="Arial" w:hAnsi="Arial" w:cs="Arial"/>
          <w:b/>
          <w:bCs/>
          <w:spacing w:val="15"/>
        </w:rPr>
        <w:t xml:space="preserve"> </w:t>
      </w:r>
      <w:r w:rsidR="00863EB5">
        <w:rPr>
          <w:rFonts w:ascii="Arial" w:eastAsia="Arial" w:hAnsi="Arial" w:cs="Arial"/>
          <w:b/>
          <w:bCs/>
          <w:spacing w:val="1"/>
          <w:highlight w:val="yellow"/>
        </w:rPr>
        <w:t>O</w:t>
      </w:r>
      <w:r w:rsidR="00863EB5">
        <w:rPr>
          <w:rFonts w:ascii="Arial" w:eastAsia="Arial" w:hAnsi="Arial" w:cs="Arial"/>
          <w:b/>
          <w:bCs/>
          <w:highlight w:val="yellow"/>
        </w:rPr>
        <w:t>pera</w:t>
      </w:r>
      <w:r w:rsidR="00863EB5">
        <w:rPr>
          <w:rFonts w:ascii="Arial" w:eastAsia="Arial" w:hAnsi="Arial" w:cs="Arial"/>
          <w:b/>
          <w:bCs/>
          <w:spacing w:val="1"/>
          <w:highlight w:val="yellow"/>
        </w:rPr>
        <w:t>t</w:t>
      </w:r>
      <w:r w:rsidR="00863EB5">
        <w:rPr>
          <w:rFonts w:ascii="Arial" w:eastAsia="Arial" w:hAnsi="Arial" w:cs="Arial"/>
          <w:b/>
          <w:bCs/>
          <w:highlight w:val="yellow"/>
        </w:rPr>
        <w:t>or</w:t>
      </w:r>
      <w:r w:rsidR="00863EB5">
        <w:rPr>
          <w:rFonts w:ascii="Arial" w:eastAsia="Arial" w:hAnsi="Arial" w:cs="Arial"/>
          <w:b/>
          <w:bCs/>
          <w:spacing w:val="17"/>
        </w:rPr>
        <w:t xml:space="preserve"> </w:t>
      </w:r>
      <w:r w:rsidR="00863EB5">
        <w:rPr>
          <w:rFonts w:ascii="Arial" w:eastAsia="Arial" w:hAnsi="Arial" w:cs="Arial"/>
          <w:b/>
          <w:bCs/>
          <w:spacing w:val="-1"/>
        </w:rPr>
        <w:t>C</w:t>
      </w:r>
      <w:r w:rsidR="00863EB5">
        <w:rPr>
          <w:rFonts w:ascii="Arial" w:eastAsia="Arial" w:hAnsi="Arial" w:cs="Arial"/>
          <w:b/>
          <w:bCs/>
        </w:rPr>
        <w:t>o</w:t>
      </w:r>
      <w:r w:rsidR="00863EB5">
        <w:rPr>
          <w:rFonts w:ascii="Arial" w:eastAsia="Arial" w:hAnsi="Arial" w:cs="Arial"/>
          <w:b/>
          <w:bCs/>
          <w:spacing w:val="-3"/>
        </w:rPr>
        <w:t>u</w:t>
      </w:r>
      <w:r w:rsidR="00863EB5">
        <w:rPr>
          <w:rFonts w:ascii="Arial" w:eastAsia="Arial" w:hAnsi="Arial" w:cs="Arial"/>
          <w:b/>
          <w:bCs/>
        </w:rPr>
        <w:t>rse</w:t>
      </w:r>
      <w:r w:rsidR="00863EB5">
        <w:rPr>
          <w:rFonts w:ascii="Arial" w:eastAsia="Arial" w:hAnsi="Arial" w:cs="Arial"/>
          <w:b/>
          <w:bCs/>
          <w:spacing w:val="13"/>
        </w:rPr>
        <w:t xml:space="preserve"> </w:t>
      </w:r>
      <w:r w:rsidR="00863EB5">
        <w:rPr>
          <w:rFonts w:ascii="Arial" w:eastAsia="Arial" w:hAnsi="Arial" w:cs="Arial"/>
          <w:b/>
          <w:bCs/>
          <w:spacing w:val="-1"/>
        </w:rPr>
        <w:t>C</w:t>
      </w:r>
      <w:r w:rsidR="00863EB5">
        <w:rPr>
          <w:rFonts w:ascii="Arial" w:eastAsia="Arial" w:hAnsi="Arial" w:cs="Arial"/>
          <w:b/>
          <w:bCs/>
        </w:rPr>
        <w:t>er</w:t>
      </w:r>
      <w:r w:rsidR="00863EB5">
        <w:rPr>
          <w:rFonts w:ascii="Arial" w:eastAsia="Arial" w:hAnsi="Arial" w:cs="Arial"/>
          <w:b/>
          <w:bCs/>
          <w:spacing w:val="1"/>
        </w:rPr>
        <w:t>t</w:t>
      </w:r>
      <w:r w:rsidR="00863EB5">
        <w:rPr>
          <w:rFonts w:ascii="Arial" w:eastAsia="Arial" w:hAnsi="Arial" w:cs="Arial"/>
          <w:b/>
          <w:bCs/>
          <w:spacing w:val="-1"/>
        </w:rPr>
        <w:t>i</w:t>
      </w:r>
      <w:r w:rsidR="00863EB5">
        <w:rPr>
          <w:rFonts w:ascii="Arial" w:eastAsia="Arial" w:hAnsi="Arial" w:cs="Arial"/>
          <w:b/>
          <w:bCs/>
          <w:spacing w:val="1"/>
        </w:rPr>
        <w:t>fi</w:t>
      </w:r>
      <w:r w:rsidR="00863EB5">
        <w:rPr>
          <w:rFonts w:ascii="Arial" w:eastAsia="Arial" w:hAnsi="Arial" w:cs="Arial"/>
          <w:b/>
          <w:bCs/>
        </w:rPr>
        <w:t>c</w:t>
      </w:r>
      <w:r w:rsidR="00863EB5">
        <w:rPr>
          <w:rFonts w:ascii="Arial" w:eastAsia="Arial" w:hAnsi="Arial" w:cs="Arial"/>
          <w:b/>
          <w:bCs/>
          <w:spacing w:val="-3"/>
        </w:rPr>
        <w:t>a</w:t>
      </w:r>
      <w:r w:rsidR="00863EB5">
        <w:rPr>
          <w:rFonts w:ascii="Arial" w:eastAsia="Arial" w:hAnsi="Arial" w:cs="Arial"/>
          <w:b/>
          <w:bCs/>
          <w:spacing w:val="1"/>
        </w:rPr>
        <w:t>t</w:t>
      </w:r>
      <w:r w:rsidR="00863EB5">
        <w:rPr>
          <w:rFonts w:ascii="Arial" w:eastAsia="Arial" w:hAnsi="Arial" w:cs="Arial"/>
          <w:b/>
          <w:bCs/>
        </w:rPr>
        <w:t>e</w:t>
      </w:r>
      <w:r w:rsidR="00863EB5">
        <w:rPr>
          <w:rFonts w:ascii="Arial" w:eastAsia="Arial" w:hAnsi="Arial" w:cs="Arial"/>
          <w:b/>
          <w:bCs/>
          <w:spacing w:val="15"/>
        </w:rPr>
        <w:t xml:space="preserve"> </w:t>
      </w:r>
      <w:r w:rsidR="00863EB5">
        <w:rPr>
          <w:rFonts w:ascii="Arial" w:eastAsia="Arial" w:hAnsi="Arial" w:cs="Arial"/>
          <w:spacing w:val="-1"/>
        </w:rPr>
        <w:t>i</w:t>
      </w:r>
      <w:r w:rsidR="00863EB5">
        <w:rPr>
          <w:rFonts w:ascii="Arial" w:eastAsia="Arial" w:hAnsi="Arial" w:cs="Arial"/>
        </w:rPr>
        <w:t>s</w:t>
      </w:r>
      <w:r w:rsidR="00863EB5">
        <w:rPr>
          <w:rFonts w:ascii="Arial" w:eastAsia="Arial" w:hAnsi="Arial" w:cs="Arial"/>
          <w:spacing w:val="16"/>
        </w:rPr>
        <w:t xml:space="preserve"> </w:t>
      </w:r>
      <w:r w:rsidR="00863EB5">
        <w:rPr>
          <w:rFonts w:ascii="Arial" w:eastAsia="Arial" w:hAnsi="Arial" w:cs="Arial"/>
        </w:rPr>
        <w:t>a</w:t>
      </w:r>
      <w:r w:rsidR="00863EB5">
        <w:rPr>
          <w:rFonts w:ascii="Arial" w:eastAsia="Arial" w:hAnsi="Arial" w:cs="Arial"/>
          <w:spacing w:val="13"/>
        </w:rPr>
        <w:t xml:space="preserve"> </w:t>
      </w:r>
      <w:r w:rsidR="00863EB5">
        <w:rPr>
          <w:rFonts w:ascii="Arial" w:eastAsia="Arial" w:hAnsi="Arial" w:cs="Arial"/>
        </w:rPr>
        <w:t>doc</w:t>
      </w:r>
      <w:r w:rsidR="00863EB5">
        <w:rPr>
          <w:rFonts w:ascii="Arial" w:eastAsia="Arial" w:hAnsi="Arial" w:cs="Arial"/>
          <w:spacing w:val="-3"/>
        </w:rPr>
        <w:t>u</w:t>
      </w:r>
      <w:r w:rsidR="00863EB5">
        <w:rPr>
          <w:rFonts w:ascii="Arial" w:eastAsia="Arial" w:hAnsi="Arial" w:cs="Arial"/>
          <w:spacing w:val="1"/>
        </w:rPr>
        <w:t>m</w:t>
      </w:r>
      <w:r w:rsidR="00863EB5">
        <w:rPr>
          <w:rFonts w:ascii="Arial" w:eastAsia="Arial" w:hAnsi="Arial" w:cs="Arial"/>
          <w:spacing w:val="-3"/>
        </w:rPr>
        <w:t>e</w:t>
      </w:r>
      <w:r w:rsidR="00863EB5">
        <w:rPr>
          <w:rFonts w:ascii="Arial" w:eastAsia="Arial" w:hAnsi="Arial" w:cs="Arial"/>
        </w:rPr>
        <w:t>nt</w:t>
      </w:r>
      <w:r w:rsidR="00863EB5">
        <w:rPr>
          <w:rFonts w:ascii="Arial" w:eastAsia="Arial" w:hAnsi="Arial" w:cs="Arial"/>
          <w:spacing w:val="17"/>
        </w:rPr>
        <w:t xml:space="preserve"> </w:t>
      </w:r>
      <w:r w:rsidR="00863EB5">
        <w:rPr>
          <w:rFonts w:ascii="Arial" w:eastAsia="Arial" w:hAnsi="Arial" w:cs="Arial"/>
        </w:rPr>
        <w:t>a</w:t>
      </w:r>
      <w:r w:rsidR="00863EB5">
        <w:rPr>
          <w:rFonts w:ascii="Arial" w:eastAsia="Arial" w:hAnsi="Arial" w:cs="Arial"/>
          <w:spacing w:val="-4"/>
        </w:rPr>
        <w:t>w</w:t>
      </w:r>
      <w:r w:rsidR="00863EB5">
        <w:rPr>
          <w:rFonts w:ascii="Arial" w:eastAsia="Arial" w:hAnsi="Arial" w:cs="Arial"/>
        </w:rPr>
        <w:t>a</w:t>
      </w:r>
      <w:r w:rsidR="00863EB5">
        <w:rPr>
          <w:rFonts w:ascii="Arial" w:eastAsia="Arial" w:hAnsi="Arial" w:cs="Arial"/>
          <w:spacing w:val="1"/>
        </w:rPr>
        <w:t>r</w:t>
      </w:r>
      <w:r w:rsidR="00863EB5">
        <w:rPr>
          <w:rFonts w:ascii="Arial" w:eastAsia="Arial" w:hAnsi="Arial" w:cs="Arial"/>
        </w:rPr>
        <w:t>ded</w:t>
      </w:r>
      <w:r w:rsidR="00863EB5">
        <w:rPr>
          <w:rFonts w:ascii="Arial" w:eastAsia="Arial" w:hAnsi="Arial" w:cs="Arial"/>
          <w:spacing w:val="15"/>
        </w:rPr>
        <w:t xml:space="preserve"> </w:t>
      </w:r>
      <w:r w:rsidR="00863EB5">
        <w:rPr>
          <w:rFonts w:ascii="Arial" w:eastAsia="Arial" w:hAnsi="Arial" w:cs="Arial"/>
        </w:rPr>
        <w:t>by</w:t>
      </w:r>
      <w:r w:rsidR="00863EB5">
        <w:rPr>
          <w:rFonts w:ascii="Arial" w:eastAsia="Arial" w:hAnsi="Arial" w:cs="Arial"/>
          <w:spacing w:val="13"/>
        </w:rPr>
        <w:t xml:space="preserve"> </w:t>
      </w:r>
      <w:r w:rsidR="00863EB5">
        <w:rPr>
          <w:rFonts w:ascii="Arial" w:eastAsia="Arial" w:hAnsi="Arial" w:cs="Arial"/>
          <w:spacing w:val="1"/>
        </w:rPr>
        <w:t>t</w:t>
      </w:r>
      <w:r w:rsidR="00863EB5">
        <w:rPr>
          <w:rFonts w:ascii="Arial" w:eastAsia="Arial" w:hAnsi="Arial" w:cs="Arial"/>
        </w:rPr>
        <w:t>he</w:t>
      </w:r>
      <w:r w:rsidR="00863EB5">
        <w:rPr>
          <w:rFonts w:ascii="Arial" w:eastAsia="Arial" w:hAnsi="Arial" w:cs="Arial"/>
          <w:spacing w:val="13"/>
        </w:rPr>
        <w:t xml:space="preserve"> </w:t>
      </w:r>
      <w:r w:rsidR="00863EB5">
        <w:rPr>
          <w:rFonts w:ascii="Arial" w:eastAsia="Arial" w:hAnsi="Arial" w:cs="Arial"/>
          <w:spacing w:val="-1"/>
        </w:rPr>
        <w:t>t</w:t>
      </w:r>
      <w:r w:rsidR="00863EB5">
        <w:rPr>
          <w:rFonts w:ascii="Arial" w:eastAsia="Arial" w:hAnsi="Arial" w:cs="Arial"/>
          <w:spacing w:val="1"/>
        </w:rPr>
        <w:t>r</w:t>
      </w:r>
      <w:r w:rsidR="00863EB5">
        <w:rPr>
          <w:rFonts w:ascii="Arial" w:eastAsia="Arial" w:hAnsi="Arial" w:cs="Arial"/>
        </w:rPr>
        <w:t>a</w:t>
      </w:r>
      <w:r w:rsidR="00863EB5">
        <w:rPr>
          <w:rFonts w:ascii="Arial" w:eastAsia="Arial" w:hAnsi="Arial" w:cs="Arial"/>
          <w:spacing w:val="-1"/>
        </w:rPr>
        <w:t>i</w:t>
      </w:r>
      <w:r w:rsidR="00863EB5">
        <w:rPr>
          <w:rFonts w:ascii="Arial" w:eastAsia="Arial" w:hAnsi="Arial" w:cs="Arial"/>
        </w:rPr>
        <w:t>n</w:t>
      </w:r>
      <w:r w:rsidR="00863EB5">
        <w:rPr>
          <w:rFonts w:ascii="Arial" w:eastAsia="Arial" w:hAnsi="Arial" w:cs="Arial"/>
          <w:spacing w:val="-1"/>
        </w:rPr>
        <w:t>i</w:t>
      </w:r>
      <w:r w:rsidR="00863EB5">
        <w:rPr>
          <w:rFonts w:ascii="Arial" w:eastAsia="Arial" w:hAnsi="Arial" w:cs="Arial"/>
        </w:rPr>
        <w:t>ng</w:t>
      </w:r>
      <w:r w:rsidR="00863EB5">
        <w:rPr>
          <w:rFonts w:ascii="Arial" w:eastAsia="Arial" w:hAnsi="Arial" w:cs="Arial"/>
          <w:spacing w:val="15"/>
        </w:rPr>
        <w:t xml:space="preserve"> </w:t>
      </w:r>
      <w:r w:rsidR="00863EB5">
        <w:rPr>
          <w:rFonts w:ascii="Arial" w:eastAsia="Arial" w:hAnsi="Arial" w:cs="Arial"/>
        </w:rPr>
        <w:t>o</w:t>
      </w:r>
      <w:r w:rsidR="00863EB5">
        <w:rPr>
          <w:rFonts w:ascii="Arial" w:eastAsia="Arial" w:hAnsi="Arial" w:cs="Arial"/>
          <w:spacing w:val="-2"/>
        </w:rPr>
        <w:t>r</w:t>
      </w:r>
      <w:r w:rsidR="00863EB5">
        <w:rPr>
          <w:rFonts w:ascii="Arial" w:eastAsia="Arial" w:hAnsi="Arial" w:cs="Arial"/>
          <w:spacing w:val="2"/>
        </w:rPr>
        <w:t>g</w:t>
      </w:r>
      <w:r w:rsidR="00863EB5">
        <w:rPr>
          <w:rFonts w:ascii="Arial" w:eastAsia="Arial" w:hAnsi="Arial" w:cs="Arial"/>
        </w:rPr>
        <w:t>an</w:t>
      </w:r>
      <w:r w:rsidR="00863EB5">
        <w:rPr>
          <w:rFonts w:ascii="Arial" w:eastAsia="Arial" w:hAnsi="Arial" w:cs="Arial"/>
          <w:spacing w:val="-1"/>
        </w:rPr>
        <w:t>i</w:t>
      </w:r>
      <w:r w:rsidR="00863EB5">
        <w:rPr>
          <w:rFonts w:ascii="Arial" w:eastAsia="Arial" w:hAnsi="Arial" w:cs="Arial"/>
        </w:rPr>
        <w:t>sa</w:t>
      </w:r>
      <w:r w:rsidR="00863EB5">
        <w:rPr>
          <w:rFonts w:ascii="Arial" w:eastAsia="Arial" w:hAnsi="Arial" w:cs="Arial"/>
          <w:spacing w:val="1"/>
        </w:rPr>
        <w:t>t</w:t>
      </w:r>
      <w:r w:rsidR="00863EB5">
        <w:rPr>
          <w:rFonts w:ascii="Arial" w:eastAsia="Arial" w:hAnsi="Arial" w:cs="Arial"/>
          <w:spacing w:val="-1"/>
        </w:rPr>
        <w:t>i</w:t>
      </w:r>
      <w:r w:rsidR="00863EB5">
        <w:rPr>
          <w:rFonts w:ascii="Arial" w:eastAsia="Arial" w:hAnsi="Arial" w:cs="Arial"/>
        </w:rPr>
        <w:t>o</w:t>
      </w:r>
      <w:r w:rsidR="00863EB5">
        <w:rPr>
          <w:rFonts w:ascii="Arial" w:eastAsia="Arial" w:hAnsi="Arial" w:cs="Arial"/>
          <w:spacing w:val="-3"/>
        </w:rPr>
        <w:t>n</w:t>
      </w:r>
      <w:r w:rsidR="00863EB5">
        <w:rPr>
          <w:rFonts w:ascii="Arial" w:eastAsia="Arial" w:hAnsi="Arial" w:cs="Arial"/>
        </w:rPr>
        <w:t xml:space="preserve">, </w:t>
      </w:r>
      <w:r w:rsidR="00863EB5">
        <w:rPr>
          <w:rFonts w:ascii="Arial" w:eastAsia="Arial" w:hAnsi="Arial" w:cs="Arial"/>
          <w:spacing w:val="1"/>
        </w:rPr>
        <w:t>t</w:t>
      </w:r>
      <w:r w:rsidR="00863EB5">
        <w:rPr>
          <w:rFonts w:ascii="Arial" w:eastAsia="Arial" w:hAnsi="Arial" w:cs="Arial"/>
        </w:rPr>
        <w:t>o</w:t>
      </w:r>
      <w:r w:rsidR="00863EB5">
        <w:rPr>
          <w:rFonts w:ascii="Arial" w:eastAsia="Arial" w:hAnsi="Arial" w:cs="Arial"/>
          <w:spacing w:val="2"/>
        </w:rPr>
        <w:t xml:space="preserve"> </w:t>
      </w:r>
      <w:r w:rsidR="00863EB5">
        <w:rPr>
          <w:rFonts w:ascii="Arial" w:eastAsia="Arial" w:hAnsi="Arial" w:cs="Arial"/>
          <w:spacing w:val="-1"/>
        </w:rPr>
        <w:t>i</w:t>
      </w:r>
      <w:r w:rsidR="00863EB5">
        <w:rPr>
          <w:rFonts w:ascii="Arial" w:eastAsia="Arial" w:hAnsi="Arial" w:cs="Arial"/>
        </w:rPr>
        <w:t>nd</w:t>
      </w:r>
      <w:r w:rsidR="00863EB5">
        <w:rPr>
          <w:rFonts w:ascii="Arial" w:eastAsia="Arial" w:hAnsi="Arial" w:cs="Arial"/>
          <w:spacing w:val="-1"/>
        </w:rPr>
        <w:t>i</w:t>
      </w:r>
      <w:r w:rsidR="00863EB5">
        <w:rPr>
          <w:rFonts w:ascii="Arial" w:eastAsia="Arial" w:hAnsi="Arial" w:cs="Arial"/>
        </w:rPr>
        <w:t>ca</w:t>
      </w:r>
      <w:r w:rsidR="00863EB5">
        <w:rPr>
          <w:rFonts w:ascii="Arial" w:eastAsia="Arial" w:hAnsi="Arial" w:cs="Arial"/>
          <w:spacing w:val="1"/>
        </w:rPr>
        <w:t>t</w:t>
      </w:r>
      <w:r w:rsidR="00863EB5">
        <w:rPr>
          <w:rFonts w:ascii="Arial" w:eastAsia="Arial" w:hAnsi="Arial" w:cs="Arial"/>
        </w:rPr>
        <w:t>e</w:t>
      </w:r>
      <w:r w:rsidR="00863EB5">
        <w:rPr>
          <w:rFonts w:ascii="Arial" w:eastAsia="Arial" w:hAnsi="Arial" w:cs="Arial"/>
          <w:spacing w:val="2"/>
        </w:rPr>
        <w:t xml:space="preserve"> </w:t>
      </w:r>
      <w:r w:rsidR="00863EB5">
        <w:rPr>
          <w:rFonts w:ascii="Arial" w:eastAsia="Arial" w:hAnsi="Arial" w:cs="Arial"/>
          <w:spacing w:val="1"/>
        </w:rPr>
        <w:t>t</w:t>
      </w:r>
      <w:r w:rsidR="00863EB5">
        <w:rPr>
          <w:rFonts w:ascii="Arial" w:eastAsia="Arial" w:hAnsi="Arial" w:cs="Arial"/>
        </w:rPr>
        <w:t>hat</w:t>
      </w:r>
      <w:r w:rsidR="00863EB5">
        <w:rPr>
          <w:rFonts w:ascii="Arial" w:eastAsia="Arial" w:hAnsi="Arial" w:cs="Arial"/>
          <w:spacing w:val="3"/>
        </w:rPr>
        <w:t xml:space="preserve"> </w:t>
      </w:r>
      <w:r w:rsidR="00863EB5">
        <w:rPr>
          <w:rFonts w:ascii="Arial" w:eastAsia="Arial" w:hAnsi="Arial" w:cs="Arial"/>
        </w:rPr>
        <w:t>a</w:t>
      </w:r>
      <w:r w:rsidR="00863EB5">
        <w:rPr>
          <w:rFonts w:ascii="Arial" w:eastAsia="Arial" w:hAnsi="Arial" w:cs="Arial"/>
          <w:spacing w:val="2"/>
        </w:rPr>
        <w:t xml:space="preserve"> </w:t>
      </w:r>
      <w:r w:rsidR="00863EB5">
        <w:rPr>
          <w:rFonts w:ascii="Arial" w:eastAsia="Arial" w:hAnsi="Arial" w:cs="Arial"/>
          <w:spacing w:val="1"/>
        </w:rPr>
        <w:t>tr</w:t>
      </w:r>
      <w:r w:rsidR="00863EB5">
        <w:rPr>
          <w:rFonts w:ascii="Arial" w:eastAsia="Arial" w:hAnsi="Arial" w:cs="Arial"/>
        </w:rPr>
        <w:t>a</w:t>
      </w:r>
      <w:r w:rsidR="00863EB5">
        <w:rPr>
          <w:rFonts w:ascii="Arial" w:eastAsia="Arial" w:hAnsi="Arial" w:cs="Arial"/>
          <w:spacing w:val="-1"/>
        </w:rPr>
        <w:t>i</w:t>
      </w:r>
      <w:r w:rsidR="00863EB5">
        <w:rPr>
          <w:rFonts w:ascii="Arial" w:eastAsia="Arial" w:hAnsi="Arial" w:cs="Arial"/>
        </w:rPr>
        <w:t>nee has</w:t>
      </w:r>
      <w:r w:rsidR="00863EB5">
        <w:rPr>
          <w:rFonts w:ascii="Arial" w:eastAsia="Arial" w:hAnsi="Arial" w:cs="Arial"/>
          <w:spacing w:val="2"/>
        </w:rPr>
        <w:t xml:space="preserve"> </w:t>
      </w:r>
      <w:r w:rsidR="00863EB5">
        <w:rPr>
          <w:rFonts w:ascii="Arial" w:eastAsia="Arial" w:hAnsi="Arial" w:cs="Arial"/>
        </w:rPr>
        <w:t>ach</w:t>
      </w:r>
      <w:r w:rsidR="00863EB5">
        <w:rPr>
          <w:rFonts w:ascii="Arial" w:eastAsia="Arial" w:hAnsi="Arial" w:cs="Arial"/>
          <w:spacing w:val="-1"/>
        </w:rPr>
        <w:t>i</w:t>
      </w:r>
      <w:r w:rsidR="00863EB5">
        <w:rPr>
          <w:rFonts w:ascii="Arial" w:eastAsia="Arial" w:hAnsi="Arial" w:cs="Arial"/>
          <w:spacing w:val="2"/>
        </w:rPr>
        <w:t>e</w:t>
      </w:r>
      <w:r w:rsidR="00863EB5">
        <w:rPr>
          <w:rFonts w:ascii="Arial" w:eastAsia="Arial" w:hAnsi="Arial" w:cs="Arial"/>
          <w:spacing w:val="-2"/>
        </w:rPr>
        <w:t>v</w:t>
      </w:r>
      <w:r w:rsidR="00863EB5">
        <w:rPr>
          <w:rFonts w:ascii="Arial" w:eastAsia="Arial" w:hAnsi="Arial" w:cs="Arial"/>
        </w:rPr>
        <w:t>ed</w:t>
      </w:r>
      <w:r w:rsidR="00863EB5">
        <w:rPr>
          <w:rFonts w:ascii="Arial" w:eastAsia="Arial" w:hAnsi="Arial" w:cs="Arial"/>
          <w:spacing w:val="2"/>
        </w:rPr>
        <w:t xml:space="preserve"> </w:t>
      </w:r>
      <w:r w:rsidR="00863EB5">
        <w:rPr>
          <w:rFonts w:ascii="Arial" w:eastAsia="Arial" w:hAnsi="Arial" w:cs="Arial"/>
        </w:rPr>
        <w:t>success</w:t>
      </w:r>
      <w:r w:rsidR="00863EB5">
        <w:rPr>
          <w:rFonts w:ascii="Arial" w:eastAsia="Arial" w:hAnsi="Arial" w:cs="Arial"/>
          <w:spacing w:val="3"/>
        </w:rPr>
        <w:t>f</w:t>
      </w:r>
      <w:r w:rsidR="00863EB5">
        <w:rPr>
          <w:rFonts w:ascii="Arial" w:eastAsia="Arial" w:hAnsi="Arial" w:cs="Arial"/>
          <w:spacing w:val="-3"/>
        </w:rPr>
        <w:t>u</w:t>
      </w:r>
      <w:r w:rsidR="00863EB5">
        <w:rPr>
          <w:rFonts w:ascii="Arial" w:eastAsia="Arial" w:hAnsi="Arial" w:cs="Arial"/>
        </w:rPr>
        <w:t>l</w:t>
      </w:r>
      <w:r w:rsidR="00863EB5">
        <w:rPr>
          <w:rFonts w:ascii="Arial" w:eastAsia="Arial" w:hAnsi="Arial" w:cs="Arial"/>
          <w:spacing w:val="1"/>
        </w:rPr>
        <w:t xml:space="preserve"> </w:t>
      </w:r>
      <w:r w:rsidR="00863EB5">
        <w:rPr>
          <w:rFonts w:ascii="Arial" w:eastAsia="Arial" w:hAnsi="Arial" w:cs="Arial"/>
        </w:rPr>
        <w:t>co</w:t>
      </w:r>
      <w:r w:rsidR="00863EB5">
        <w:rPr>
          <w:rFonts w:ascii="Arial" w:eastAsia="Arial" w:hAnsi="Arial" w:cs="Arial"/>
          <w:spacing w:val="1"/>
        </w:rPr>
        <w:t>m</w:t>
      </w:r>
      <w:r w:rsidR="00863EB5">
        <w:rPr>
          <w:rFonts w:ascii="Arial" w:eastAsia="Arial" w:hAnsi="Arial" w:cs="Arial"/>
        </w:rPr>
        <w:t>p</w:t>
      </w:r>
      <w:r w:rsidR="00863EB5">
        <w:rPr>
          <w:rFonts w:ascii="Arial" w:eastAsia="Arial" w:hAnsi="Arial" w:cs="Arial"/>
          <w:spacing w:val="-1"/>
        </w:rPr>
        <w:t>l</w:t>
      </w:r>
      <w:r w:rsidR="00863EB5">
        <w:rPr>
          <w:rFonts w:ascii="Arial" w:eastAsia="Arial" w:hAnsi="Arial" w:cs="Arial"/>
        </w:rPr>
        <w:t>e</w:t>
      </w:r>
      <w:r w:rsidR="00863EB5">
        <w:rPr>
          <w:rFonts w:ascii="Arial" w:eastAsia="Arial" w:hAnsi="Arial" w:cs="Arial"/>
          <w:spacing w:val="1"/>
        </w:rPr>
        <w:t>t</w:t>
      </w:r>
      <w:r w:rsidR="00863EB5">
        <w:rPr>
          <w:rFonts w:ascii="Arial" w:eastAsia="Arial" w:hAnsi="Arial" w:cs="Arial"/>
          <w:spacing w:val="-1"/>
        </w:rPr>
        <w:t>i</w:t>
      </w:r>
      <w:r w:rsidR="00863EB5">
        <w:rPr>
          <w:rFonts w:ascii="Arial" w:eastAsia="Arial" w:hAnsi="Arial" w:cs="Arial"/>
        </w:rPr>
        <w:t>on</w:t>
      </w:r>
      <w:r w:rsidR="00863EB5">
        <w:rPr>
          <w:rFonts w:ascii="Arial" w:eastAsia="Arial" w:hAnsi="Arial" w:cs="Arial"/>
          <w:spacing w:val="2"/>
        </w:rPr>
        <w:t xml:space="preserve"> </w:t>
      </w:r>
      <w:r w:rsidR="00863EB5">
        <w:rPr>
          <w:rFonts w:ascii="Arial" w:eastAsia="Arial" w:hAnsi="Arial" w:cs="Arial"/>
        </w:rPr>
        <w:t>of</w:t>
      </w:r>
      <w:r w:rsidR="00863EB5">
        <w:rPr>
          <w:rFonts w:ascii="Arial" w:eastAsia="Arial" w:hAnsi="Arial" w:cs="Arial"/>
          <w:spacing w:val="6"/>
        </w:rPr>
        <w:t xml:space="preserve"> </w:t>
      </w:r>
      <w:r w:rsidR="00863EB5">
        <w:rPr>
          <w:rFonts w:ascii="Arial" w:eastAsia="Arial" w:hAnsi="Arial" w:cs="Arial"/>
        </w:rPr>
        <w:t>an</w:t>
      </w:r>
      <w:r w:rsidR="00863EB5">
        <w:rPr>
          <w:rFonts w:ascii="Arial" w:eastAsia="Arial" w:hAnsi="Arial" w:cs="Arial"/>
          <w:spacing w:val="2"/>
        </w:rPr>
        <w:t xml:space="preserve"> </w:t>
      </w:r>
      <w:r w:rsidR="00863EB5">
        <w:rPr>
          <w:rFonts w:ascii="Arial" w:eastAsia="Arial" w:hAnsi="Arial" w:cs="Arial"/>
        </w:rPr>
        <w:t>acc</w:t>
      </w:r>
      <w:r w:rsidR="00863EB5">
        <w:rPr>
          <w:rFonts w:ascii="Arial" w:eastAsia="Arial" w:hAnsi="Arial" w:cs="Arial"/>
          <w:spacing w:val="1"/>
        </w:rPr>
        <w:t>r</w:t>
      </w:r>
      <w:r w:rsidR="00863EB5">
        <w:rPr>
          <w:rFonts w:ascii="Arial" w:eastAsia="Arial" w:hAnsi="Arial" w:cs="Arial"/>
          <w:spacing w:val="-3"/>
        </w:rPr>
        <w:t>e</w:t>
      </w:r>
      <w:r w:rsidR="00863EB5">
        <w:rPr>
          <w:rFonts w:ascii="Arial" w:eastAsia="Arial" w:hAnsi="Arial" w:cs="Arial"/>
        </w:rPr>
        <w:t>d</w:t>
      </w:r>
      <w:r w:rsidR="00863EB5">
        <w:rPr>
          <w:rFonts w:ascii="Arial" w:eastAsia="Arial" w:hAnsi="Arial" w:cs="Arial"/>
          <w:spacing w:val="-1"/>
        </w:rPr>
        <w:t>i</w:t>
      </w:r>
      <w:r w:rsidR="00863EB5">
        <w:rPr>
          <w:rFonts w:ascii="Arial" w:eastAsia="Arial" w:hAnsi="Arial" w:cs="Arial"/>
          <w:spacing w:val="1"/>
        </w:rPr>
        <w:t>t</w:t>
      </w:r>
      <w:r w:rsidR="00863EB5">
        <w:rPr>
          <w:rFonts w:ascii="Arial" w:eastAsia="Arial" w:hAnsi="Arial" w:cs="Arial"/>
        </w:rPr>
        <w:t>ed</w:t>
      </w:r>
      <w:r w:rsidR="00863EB5">
        <w:rPr>
          <w:rFonts w:ascii="Arial" w:eastAsia="Arial" w:hAnsi="Arial" w:cs="Arial"/>
          <w:spacing w:val="2"/>
        </w:rPr>
        <w:t xml:space="preserve"> </w:t>
      </w:r>
      <w:r w:rsidR="00863EB5">
        <w:rPr>
          <w:rFonts w:ascii="Arial" w:eastAsia="Arial" w:hAnsi="Arial" w:cs="Arial"/>
        </w:rPr>
        <w:t>cou</w:t>
      </w:r>
      <w:r w:rsidR="00863EB5">
        <w:rPr>
          <w:rFonts w:ascii="Arial" w:eastAsia="Arial" w:hAnsi="Arial" w:cs="Arial"/>
          <w:spacing w:val="1"/>
        </w:rPr>
        <w:t>r</w:t>
      </w:r>
      <w:r w:rsidR="00863EB5">
        <w:rPr>
          <w:rFonts w:ascii="Arial" w:eastAsia="Arial" w:hAnsi="Arial" w:cs="Arial"/>
        </w:rPr>
        <w:t>se</w:t>
      </w:r>
      <w:r w:rsidR="00863EB5">
        <w:rPr>
          <w:rFonts w:ascii="Arial" w:eastAsia="Arial" w:hAnsi="Arial" w:cs="Arial"/>
          <w:spacing w:val="3"/>
        </w:rPr>
        <w:t xml:space="preserve"> </w:t>
      </w:r>
      <w:r w:rsidR="00863EB5">
        <w:rPr>
          <w:rFonts w:ascii="Arial" w:eastAsia="Arial" w:hAnsi="Arial" w:cs="Arial"/>
          <w:spacing w:val="-3"/>
        </w:rPr>
        <w:t xml:space="preserve">of </w:t>
      </w:r>
      <w:r w:rsidR="00863EB5">
        <w:rPr>
          <w:rFonts w:ascii="Arial" w:eastAsia="Arial" w:hAnsi="Arial" w:cs="Arial"/>
          <w:spacing w:val="-1"/>
        </w:rPr>
        <w:t>i</w:t>
      </w:r>
      <w:r w:rsidR="00863EB5">
        <w:rPr>
          <w:rFonts w:ascii="Arial" w:eastAsia="Arial" w:hAnsi="Arial" w:cs="Arial"/>
        </w:rPr>
        <w:t>ns</w:t>
      </w:r>
      <w:r w:rsidR="00863EB5">
        <w:rPr>
          <w:rFonts w:ascii="Arial" w:eastAsia="Arial" w:hAnsi="Arial" w:cs="Arial"/>
          <w:spacing w:val="1"/>
        </w:rPr>
        <w:t>tr</w:t>
      </w:r>
      <w:r w:rsidR="00863EB5">
        <w:rPr>
          <w:rFonts w:ascii="Arial" w:eastAsia="Arial" w:hAnsi="Arial" w:cs="Arial"/>
        </w:rPr>
        <w:t>u</w:t>
      </w:r>
      <w:r w:rsidR="00863EB5">
        <w:rPr>
          <w:rFonts w:ascii="Arial" w:eastAsia="Arial" w:hAnsi="Arial" w:cs="Arial"/>
          <w:spacing w:val="-2"/>
        </w:rPr>
        <w:t>c</w:t>
      </w:r>
      <w:r w:rsidR="00863EB5">
        <w:rPr>
          <w:rFonts w:ascii="Arial" w:eastAsia="Arial" w:hAnsi="Arial" w:cs="Arial"/>
          <w:spacing w:val="1"/>
        </w:rPr>
        <w:t>t</w:t>
      </w:r>
      <w:r w:rsidR="00863EB5">
        <w:rPr>
          <w:rFonts w:ascii="Arial" w:eastAsia="Arial" w:hAnsi="Arial" w:cs="Arial"/>
          <w:spacing w:val="-1"/>
        </w:rPr>
        <w:t>i</w:t>
      </w:r>
      <w:r w:rsidR="00863EB5">
        <w:rPr>
          <w:rFonts w:ascii="Arial" w:eastAsia="Arial" w:hAnsi="Arial" w:cs="Arial"/>
        </w:rPr>
        <w:t>on</w:t>
      </w:r>
      <w:r w:rsidR="00863EB5">
        <w:rPr>
          <w:rFonts w:ascii="Arial" w:eastAsia="Arial" w:hAnsi="Arial" w:cs="Arial"/>
          <w:spacing w:val="1"/>
        </w:rPr>
        <w:t xml:space="preserve"> </w:t>
      </w:r>
      <w:r w:rsidR="00863EB5">
        <w:rPr>
          <w:rFonts w:ascii="Arial" w:eastAsia="Arial" w:hAnsi="Arial" w:cs="Arial"/>
          <w:spacing w:val="1"/>
          <w:highlight w:val="yellow"/>
        </w:rPr>
        <w:t>(</w:t>
      </w:r>
      <w:r w:rsidR="00863EB5">
        <w:rPr>
          <w:rFonts w:ascii="Arial" w:eastAsia="Arial" w:hAnsi="Arial" w:cs="Arial"/>
          <w:spacing w:val="-3"/>
          <w:highlight w:val="yellow"/>
        </w:rPr>
        <w:t>V</w:t>
      </w:r>
      <w:r w:rsidR="00863EB5">
        <w:rPr>
          <w:rFonts w:ascii="Arial" w:eastAsia="Arial" w:hAnsi="Arial" w:cs="Arial"/>
          <w:spacing w:val="1"/>
          <w:highlight w:val="yellow"/>
        </w:rPr>
        <w:t>-</w:t>
      </w:r>
      <w:r w:rsidR="00863EB5">
        <w:rPr>
          <w:rFonts w:ascii="Arial" w:eastAsia="Arial" w:hAnsi="Arial" w:cs="Arial"/>
          <w:highlight w:val="yellow"/>
        </w:rPr>
        <w:t>103</w:t>
      </w:r>
      <w:r w:rsidR="00863EB5">
        <w:rPr>
          <w:rFonts w:ascii="Arial" w:eastAsia="Arial" w:hAnsi="Arial" w:cs="Arial"/>
          <w:spacing w:val="1"/>
          <w:highlight w:val="yellow"/>
        </w:rPr>
        <w:t>/</w:t>
      </w:r>
      <w:r w:rsidR="00863EB5">
        <w:rPr>
          <w:rFonts w:ascii="Arial" w:eastAsia="Arial" w:hAnsi="Arial" w:cs="Arial"/>
          <w:spacing w:val="-3"/>
          <w:highlight w:val="yellow"/>
        </w:rPr>
        <w:t>1</w:t>
      </w:r>
      <w:r w:rsidR="00863EB5">
        <w:rPr>
          <w:rFonts w:ascii="Arial" w:eastAsia="Arial" w:hAnsi="Arial" w:cs="Arial"/>
          <w:spacing w:val="1"/>
          <w:highlight w:val="yellow"/>
        </w:rPr>
        <w:t>)</w:t>
      </w:r>
      <w:r w:rsidR="00863EB5">
        <w:rPr>
          <w:rFonts w:ascii="Arial" w:eastAsia="Arial" w:hAnsi="Arial" w:cs="Arial"/>
          <w:highlight w:val="yellow"/>
        </w:rPr>
        <w:t>.</w:t>
      </w:r>
    </w:p>
    <w:p w:rsidR="000A5570" w:rsidRDefault="00071E95">
      <w:pPr>
        <w:tabs>
          <w:tab w:val="left" w:pos="1000"/>
        </w:tabs>
        <w:spacing w:before="70" w:after="0" w:line="242" w:lineRule="auto"/>
        <w:ind w:left="1018" w:right="97" w:hanging="360"/>
        <w:jc w:val="both"/>
        <w:rPr>
          <w:rFonts w:ascii="Arial" w:eastAsia="Arial" w:hAnsi="Arial" w:cs="Arial"/>
        </w:rPr>
      </w:pPr>
      <w:r>
        <w:pict>
          <v:group id="_x0000_s1525" style="position:absolute;left:0;text-align:left;margin-left:88.4pt;margin-top:31.55pt;width:450.65pt;height:144.65pt;z-index:-251673088;mso-position-horizontal-relative:page" coordorigin="1768,631" coordsize="9013,2893">
            <v:group id="_x0000_s1562" style="position:absolute;left:1778;top:641;width:8993;height:269" coordorigin="1778,641" coordsize="8993,269">
              <v:shape id="_x0000_s1563" style="position:absolute;left:1778;top:641;width:8993;height:269" coordorigin="1778,641" coordsize="8993,269" path="m1778,910r8993,l10771,641r-8993,l1778,910e" fillcolor="yellow" stroked="f">
                <v:path arrowok="t"/>
              </v:shape>
            </v:group>
            <v:group id="_x0000_s1560" style="position:absolute;left:2138;top:910;width:8633;height:252" coordorigin="2138,910" coordsize="8633,252">
              <v:shape id="_x0000_s1561" style="position:absolute;left:2138;top:910;width:8633;height:252" coordorigin="2138,910" coordsize="8633,252" path="m2138,1162r8633,l10771,910r-8633,l2138,1162e" fillcolor="yellow" stroked="f">
                <v:path arrowok="t"/>
              </v:shape>
            </v:group>
            <v:group id="_x0000_s1558" style="position:absolute;left:2138;top:1162;width:8633;height:254" coordorigin="2138,1162" coordsize="8633,254">
              <v:shape id="_x0000_s1559" style="position:absolute;left:2138;top:1162;width:8633;height:254" coordorigin="2138,1162" coordsize="8633,254" path="m2138,1416r8633,l10771,1162r-8633,l2138,1416e" fillcolor="yellow" stroked="f">
                <v:path arrowok="t"/>
              </v:shape>
            </v:group>
            <v:group id="_x0000_s1556" style="position:absolute;left:2138;top:1416;width:8633;height:252" coordorigin="2138,1416" coordsize="8633,252">
              <v:shape id="_x0000_s1557" style="position:absolute;left:2138;top:1416;width:8633;height:252" coordorigin="2138,1416" coordsize="8633,252" path="m2138,1668r8633,l10771,1416r-8633,l2138,1668e" fillcolor="yellow" stroked="f">
                <v:path arrowok="t"/>
              </v:shape>
            </v:group>
            <v:group id="_x0000_s1554" style="position:absolute;left:2138;top:1668;width:8633;height:254" coordorigin="2138,1668" coordsize="8633,254">
              <v:shape id="_x0000_s1555" style="position:absolute;left:2138;top:1668;width:8633;height:254" coordorigin="2138,1668" coordsize="8633,254" path="m2138,1923r8633,l10771,1668r-8633,l2138,1923e" fillcolor="yellow" stroked="f">
                <v:path arrowok="t"/>
              </v:shape>
            </v:group>
            <v:group id="_x0000_s1552" style="position:absolute;left:2138;top:1923;width:4987;height:252" coordorigin="2138,1923" coordsize="4987,252">
              <v:shape id="_x0000_s1553" style="position:absolute;left:2138;top:1923;width:4987;height:252" coordorigin="2138,1923" coordsize="4987,252" path="m2138,2175r4988,l7126,1923r-4988,l2138,2175e" fillcolor="yellow" stroked="f">
                <v:path arrowok="t"/>
              </v:shape>
            </v:group>
            <v:group id="_x0000_s1550" style="position:absolute;left:1778;top:2235;width:8993;height:269" coordorigin="1778,2235" coordsize="8993,269">
              <v:shape id="_x0000_s1551" style="position:absolute;left:1778;top:2235;width:8993;height:269" coordorigin="1778,2235" coordsize="8993,269" path="m1778,2504r8993,l10771,2235r-8993,l1778,2504e" fillcolor="aqua" stroked="f">
                <v:path arrowok="t"/>
              </v:shape>
            </v:group>
            <v:group id="_x0000_s1548" style="position:absolute;left:1778;top:2482;width:360;height:2" coordorigin="1778,2482" coordsize="360,2">
              <v:shape id="_x0000_s1549" style="position:absolute;left:1778;top:2482;width:360;height:2" coordorigin="1778,2482" coordsize="360,0" path="m1778,2482r360,e" filled="f" strokecolor="purple" strokeweight=".82pt">
                <v:path arrowok="t"/>
              </v:shape>
            </v:group>
            <v:group id="_x0000_s1546" style="position:absolute;left:7661;top:2483;width:3110;height:2" coordorigin="7661,2483" coordsize="3110,2">
              <v:shape id="_x0000_s1547" style="position:absolute;left:7661;top:2483;width:3110;height:2" coordorigin="7661,2483" coordsize="3110,0" path="m7661,2483r3110,e" filled="f" strokecolor="purple" strokeweight=".33197mm">
                <v:path arrowok="t"/>
              </v:shape>
            </v:group>
            <v:group id="_x0000_s1544" style="position:absolute;left:2138;top:2504;width:8633;height:252" coordorigin="2138,2504" coordsize="8633,252">
              <v:shape id="_x0000_s1545" style="position:absolute;left:2138;top:2504;width:8633;height:252" coordorigin="2138,2504" coordsize="8633,252" path="m2138,2756r8633,l10771,2504r-8633,l2138,2756e" fillcolor="aqua" stroked="f">
                <v:path arrowok="t"/>
              </v:shape>
            </v:group>
            <v:group id="_x0000_s1542" style="position:absolute;left:2138;top:2740;width:3444;height:2" coordorigin="2138,2740" coordsize="3444,2">
              <v:shape id="_x0000_s1543" style="position:absolute;left:2138;top:2740;width:3444;height:2" coordorigin="2138,2740" coordsize="3444,0" path="m2138,2740r3444,e" filled="f" strokecolor="purple" strokeweight=".94pt">
                <v:path arrowok="t"/>
              </v:shape>
            </v:group>
            <v:group id="_x0000_s1540" style="position:absolute;left:5700;top:2656;width:5071;height:2" coordorigin="5700,2656" coordsize="5071,2">
              <v:shape id="_x0000_s1541" style="position:absolute;left:5700;top:2656;width:5071;height:2" coordorigin="5700,2656" coordsize="5071,0" path="m5700,2656r5071,e" filled="f" strokecolor="purple" strokeweight=".24658mm">
                <v:path arrowok="t"/>
              </v:shape>
            </v:group>
            <v:group id="_x0000_s1538" style="position:absolute;left:2138;top:2756;width:8633;height:252" coordorigin="2138,2756" coordsize="8633,252">
              <v:shape id="_x0000_s1539" style="position:absolute;left:2138;top:2756;width:8633;height:252" coordorigin="2138,2756" coordsize="8633,252" path="m2138,3008r8633,l10771,2756r-8633,l2138,3008e" fillcolor="aqua" stroked="f">
                <v:path arrowok="t"/>
              </v:shape>
            </v:group>
            <v:group id="_x0000_s1536" style="position:absolute;left:2138;top:2908;width:955;height:2" coordorigin="2138,2908" coordsize="955,2">
              <v:shape id="_x0000_s1537" style="position:absolute;left:2138;top:2908;width:955;height:2" coordorigin="2138,2908" coordsize="955,0" path="m2138,2908r956,e" filled="f" strokecolor="purple" strokeweight=".24658mm">
                <v:path arrowok="t"/>
              </v:shape>
            </v:group>
            <v:group id="_x0000_s1534" style="position:absolute;left:7682;top:2902;width:60;height:12" coordorigin="7682,2902" coordsize="60,12">
              <v:shape id="_x0000_s1535" style="position:absolute;left:7682;top:2902;width:60;height:12" coordorigin="7682,2902" coordsize="60,12" path="m7682,2908r60,e" filled="f" strokecolor="purple" strokeweight=".24658mm">
                <v:path arrowok="t"/>
              </v:shape>
            </v:group>
            <v:group id="_x0000_s1532" style="position:absolute;left:9461;top:2908;width:1310;height:2" coordorigin="9461,2908" coordsize="1310,2">
              <v:shape id="_x0000_s1533" style="position:absolute;left:9461;top:2908;width:1310;height:2" coordorigin="9461,2908" coordsize="1310,0" path="m9461,2908r1310,e" filled="f" strokecolor="purple" strokeweight=".24658mm">
                <v:path arrowok="t"/>
              </v:shape>
            </v:group>
            <v:group id="_x0000_s1530" style="position:absolute;left:2138;top:3008;width:8633;height:254" coordorigin="2138,3008" coordsize="8633,254">
              <v:shape id="_x0000_s1531" style="position:absolute;left:2138;top:3008;width:8633;height:254" coordorigin="2138,3008" coordsize="8633,254" path="m2138,3262r8633,l10771,3008r-8633,l2138,3262e" fillcolor="aqua" stroked="f">
                <v:path arrowok="t"/>
              </v:shape>
            </v:group>
            <v:group id="_x0000_s1528" style="position:absolute;left:2138;top:3262;width:6283;height:252" coordorigin="2138,3262" coordsize="6283,252">
              <v:shape id="_x0000_s1529" style="position:absolute;left:2138;top:3262;width:6283;height:252" coordorigin="2138,3262" coordsize="6283,252" path="m2138,3514r6284,l8422,3262r-6284,l2138,3514e" fillcolor="aqua" stroked="f">
                <v:path arrowok="t"/>
              </v:shape>
            </v:group>
            <v:group id="_x0000_s1526" style="position:absolute;left:7128;top:3500;width:442;height:2" coordorigin="7128,3500" coordsize="442,2">
              <v:shape id="_x0000_s1527" style="position:absolute;left:7128;top:3500;width:442;height:2" coordorigin="7128,3500" coordsize="442,0" path="m7128,3500r442,e" filled="f" strokecolor="purple" strokeweight="1.3pt">
                <v:path arrowok="t"/>
              </v:shape>
            </v:group>
            <w10:wrap anchorx="page"/>
          </v:group>
        </w:pict>
      </w:r>
      <w:r w:rsidR="00863EB5">
        <w:rPr>
          <w:rFonts w:ascii="Times New Roman" w:eastAsia="Times New Roman" w:hAnsi="Times New Roman" w:cs="Times New Roman"/>
          <w:w w:val="131"/>
        </w:rPr>
        <w:t>•</w:t>
      </w:r>
      <w:r w:rsidR="00863EB5">
        <w:rPr>
          <w:rFonts w:ascii="Times New Roman" w:eastAsia="Times New Roman" w:hAnsi="Times New Roman" w:cs="Times New Roman"/>
        </w:rPr>
        <w:tab/>
      </w:r>
      <w:r w:rsidR="00863EB5">
        <w:rPr>
          <w:rFonts w:ascii="Arial" w:eastAsia="Arial" w:hAnsi="Arial" w:cs="Arial"/>
          <w:b/>
          <w:bCs/>
          <w:spacing w:val="-1"/>
        </w:rPr>
        <w:t>V</w:t>
      </w:r>
      <w:r w:rsidR="00863EB5">
        <w:rPr>
          <w:rFonts w:ascii="Arial" w:eastAsia="Arial" w:hAnsi="Arial" w:cs="Arial"/>
          <w:b/>
          <w:bCs/>
          <w:spacing w:val="-3"/>
        </w:rPr>
        <w:t>T</w:t>
      </w:r>
      <w:r w:rsidR="00863EB5">
        <w:rPr>
          <w:rFonts w:ascii="Arial" w:eastAsia="Arial" w:hAnsi="Arial" w:cs="Arial"/>
          <w:b/>
          <w:bCs/>
        </w:rPr>
        <w:t>S</w:t>
      </w:r>
      <w:r w:rsidR="00863EB5">
        <w:rPr>
          <w:rFonts w:ascii="Arial" w:eastAsia="Arial" w:hAnsi="Arial" w:cs="Arial"/>
          <w:b/>
          <w:bCs/>
          <w:spacing w:val="8"/>
        </w:rPr>
        <w:t xml:space="preserve"> </w:t>
      </w:r>
      <w:r w:rsidR="00863EB5">
        <w:rPr>
          <w:rFonts w:ascii="Arial" w:eastAsia="Arial" w:hAnsi="Arial" w:cs="Arial"/>
          <w:b/>
          <w:bCs/>
          <w:spacing w:val="-1"/>
        </w:rPr>
        <w:t>C</w:t>
      </w:r>
      <w:r w:rsidR="00863EB5">
        <w:rPr>
          <w:rFonts w:ascii="Arial" w:eastAsia="Arial" w:hAnsi="Arial" w:cs="Arial"/>
          <w:b/>
          <w:bCs/>
        </w:rPr>
        <w:t>ourse</w:t>
      </w:r>
      <w:r w:rsidR="00863EB5">
        <w:rPr>
          <w:rFonts w:ascii="Arial" w:eastAsia="Arial" w:hAnsi="Arial" w:cs="Arial"/>
          <w:b/>
          <w:bCs/>
          <w:spacing w:val="6"/>
        </w:rPr>
        <w:t xml:space="preserve"> </w:t>
      </w:r>
      <w:r w:rsidR="00863EB5">
        <w:rPr>
          <w:rFonts w:ascii="Arial" w:eastAsia="Arial" w:hAnsi="Arial" w:cs="Arial"/>
          <w:b/>
          <w:bCs/>
          <w:spacing w:val="-1"/>
        </w:rPr>
        <w:t>C</w:t>
      </w:r>
      <w:r w:rsidR="00863EB5">
        <w:rPr>
          <w:rFonts w:ascii="Arial" w:eastAsia="Arial" w:hAnsi="Arial" w:cs="Arial"/>
          <w:b/>
          <w:bCs/>
        </w:rPr>
        <w:t>er</w:t>
      </w:r>
      <w:r w:rsidR="00863EB5">
        <w:rPr>
          <w:rFonts w:ascii="Arial" w:eastAsia="Arial" w:hAnsi="Arial" w:cs="Arial"/>
          <w:b/>
          <w:bCs/>
          <w:spacing w:val="1"/>
        </w:rPr>
        <w:t>tifi</w:t>
      </w:r>
      <w:r w:rsidR="00863EB5">
        <w:rPr>
          <w:rFonts w:ascii="Arial" w:eastAsia="Arial" w:hAnsi="Arial" w:cs="Arial"/>
          <w:b/>
          <w:bCs/>
        </w:rPr>
        <w:t>c</w:t>
      </w:r>
      <w:r w:rsidR="00863EB5">
        <w:rPr>
          <w:rFonts w:ascii="Arial" w:eastAsia="Arial" w:hAnsi="Arial" w:cs="Arial"/>
          <w:b/>
          <w:bCs/>
          <w:spacing w:val="-3"/>
        </w:rPr>
        <w:t>a</w:t>
      </w:r>
      <w:r w:rsidR="00863EB5">
        <w:rPr>
          <w:rFonts w:ascii="Arial" w:eastAsia="Arial" w:hAnsi="Arial" w:cs="Arial"/>
          <w:b/>
          <w:bCs/>
          <w:spacing w:val="1"/>
        </w:rPr>
        <w:t>t</w:t>
      </w:r>
      <w:r w:rsidR="00863EB5">
        <w:rPr>
          <w:rFonts w:ascii="Arial" w:eastAsia="Arial" w:hAnsi="Arial" w:cs="Arial"/>
          <w:b/>
          <w:bCs/>
        </w:rPr>
        <w:t>e</w:t>
      </w:r>
      <w:r w:rsidR="00863EB5">
        <w:rPr>
          <w:rFonts w:ascii="Arial" w:eastAsia="Arial" w:hAnsi="Arial" w:cs="Arial"/>
          <w:b/>
          <w:bCs/>
          <w:spacing w:val="4"/>
        </w:rPr>
        <w:t xml:space="preserve"> </w:t>
      </w:r>
      <w:r w:rsidR="00863EB5">
        <w:rPr>
          <w:rFonts w:ascii="Arial" w:eastAsia="Arial" w:hAnsi="Arial" w:cs="Arial"/>
          <w:spacing w:val="-1"/>
        </w:rPr>
        <w:t>i</w:t>
      </w:r>
      <w:r w:rsidR="00863EB5">
        <w:rPr>
          <w:rFonts w:ascii="Arial" w:eastAsia="Arial" w:hAnsi="Arial" w:cs="Arial"/>
        </w:rPr>
        <w:t>s</w:t>
      </w:r>
      <w:r w:rsidR="00863EB5">
        <w:rPr>
          <w:rFonts w:ascii="Arial" w:eastAsia="Arial" w:hAnsi="Arial" w:cs="Arial"/>
          <w:spacing w:val="6"/>
        </w:rPr>
        <w:t xml:space="preserve"> </w:t>
      </w:r>
      <w:r w:rsidR="00863EB5">
        <w:rPr>
          <w:rFonts w:ascii="Arial" w:eastAsia="Arial" w:hAnsi="Arial" w:cs="Arial"/>
        </w:rPr>
        <w:t>a</w:t>
      </w:r>
      <w:r w:rsidR="00863EB5">
        <w:rPr>
          <w:rFonts w:ascii="Arial" w:eastAsia="Arial" w:hAnsi="Arial" w:cs="Arial"/>
          <w:spacing w:val="8"/>
        </w:rPr>
        <w:t xml:space="preserve"> </w:t>
      </w:r>
      <w:r w:rsidR="00863EB5">
        <w:rPr>
          <w:rFonts w:ascii="Arial" w:eastAsia="Arial" w:hAnsi="Arial" w:cs="Arial"/>
        </w:rPr>
        <w:t>docu</w:t>
      </w:r>
      <w:r w:rsidR="00863EB5">
        <w:rPr>
          <w:rFonts w:ascii="Arial" w:eastAsia="Arial" w:hAnsi="Arial" w:cs="Arial"/>
          <w:spacing w:val="1"/>
        </w:rPr>
        <w:t>m</w:t>
      </w:r>
      <w:r w:rsidR="00863EB5">
        <w:rPr>
          <w:rFonts w:ascii="Arial" w:eastAsia="Arial" w:hAnsi="Arial" w:cs="Arial"/>
        </w:rPr>
        <w:t>ent</w:t>
      </w:r>
      <w:r w:rsidR="00863EB5">
        <w:rPr>
          <w:rFonts w:ascii="Arial" w:eastAsia="Arial" w:hAnsi="Arial" w:cs="Arial"/>
          <w:spacing w:val="7"/>
        </w:rPr>
        <w:t xml:space="preserve"> </w:t>
      </w:r>
      <w:r w:rsidR="00863EB5">
        <w:rPr>
          <w:rFonts w:ascii="Arial" w:eastAsia="Arial" w:hAnsi="Arial" w:cs="Arial"/>
        </w:rPr>
        <w:t>a</w:t>
      </w:r>
      <w:r w:rsidR="00863EB5">
        <w:rPr>
          <w:rFonts w:ascii="Arial" w:eastAsia="Arial" w:hAnsi="Arial" w:cs="Arial"/>
          <w:spacing w:val="-4"/>
        </w:rPr>
        <w:t>w</w:t>
      </w:r>
      <w:r w:rsidR="00863EB5">
        <w:rPr>
          <w:rFonts w:ascii="Arial" w:eastAsia="Arial" w:hAnsi="Arial" w:cs="Arial"/>
        </w:rPr>
        <w:t>a</w:t>
      </w:r>
      <w:r w:rsidR="00863EB5">
        <w:rPr>
          <w:rFonts w:ascii="Arial" w:eastAsia="Arial" w:hAnsi="Arial" w:cs="Arial"/>
          <w:spacing w:val="1"/>
        </w:rPr>
        <w:t>r</w:t>
      </w:r>
      <w:r w:rsidR="00863EB5">
        <w:rPr>
          <w:rFonts w:ascii="Arial" w:eastAsia="Arial" w:hAnsi="Arial" w:cs="Arial"/>
        </w:rPr>
        <w:t>ded</w:t>
      </w:r>
      <w:r w:rsidR="00863EB5">
        <w:rPr>
          <w:rFonts w:ascii="Arial" w:eastAsia="Arial" w:hAnsi="Arial" w:cs="Arial"/>
          <w:spacing w:val="8"/>
        </w:rPr>
        <w:t xml:space="preserve"> </w:t>
      </w:r>
      <w:r w:rsidR="00863EB5">
        <w:rPr>
          <w:rFonts w:ascii="Arial" w:eastAsia="Arial" w:hAnsi="Arial" w:cs="Arial"/>
        </w:rPr>
        <w:t>by</w:t>
      </w:r>
      <w:r w:rsidR="00863EB5">
        <w:rPr>
          <w:rFonts w:ascii="Arial" w:eastAsia="Arial" w:hAnsi="Arial" w:cs="Arial"/>
          <w:spacing w:val="4"/>
        </w:rPr>
        <w:t xml:space="preserve"> </w:t>
      </w:r>
      <w:r w:rsidR="00863EB5">
        <w:rPr>
          <w:rFonts w:ascii="Arial" w:eastAsia="Arial" w:hAnsi="Arial" w:cs="Arial"/>
          <w:spacing w:val="1"/>
        </w:rPr>
        <w:t>t</w:t>
      </w:r>
      <w:r w:rsidR="00863EB5">
        <w:rPr>
          <w:rFonts w:ascii="Arial" w:eastAsia="Arial" w:hAnsi="Arial" w:cs="Arial"/>
        </w:rPr>
        <w:t>he</w:t>
      </w:r>
      <w:r w:rsidR="00863EB5">
        <w:rPr>
          <w:rFonts w:ascii="Arial" w:eastAsia="Arial" w:hAnsi="Arial" w:cs="Arial"/>
          <w:spacing w:val="6"/>
        </w:rPr>
        <w:t xml:space="preserve"> </w:t>
      </w:r>
      <w:r w:rsidR="00863EB5">
        <w:rPr>
          <w:rFonts w:ascii="Arial" w:eastAsia="Arial" w:hAnsi="Arial" w:cs="Arial"/>
          <w:spacing w:val="1"/>
        </w:rPr>
        <w:t>tr</w:t>
      </w:r>
      <w:r w:rsidR="00863EB5">
        <w:rPr>
          <w:rFonts w:ascii="Arial" w:eastAsia="Arial" w:hAnsi="Arial" w:cs="Arial"/>
        </w:rPr>
        <w:t>a</w:t>
      </w:r>
      <w:r w:rsidR="00863EB5">
        <w:rPr>
          <w:rFonts w:ascii="Arial" w:eastAsia="Arial" w:hAnsi="Arial" w:cs="Arial"/>
          <w:spacing w:val="-1"/>
        </w:rPr>
        <w:t>i</w:t>
      </w:r>
      <w:r w:rsidR="00863EB5">
        <w:rPr>
          <w:rFonts w:ascii="Arial" w:eastAsia="Arial" w:hAnsi="Arial" w:cs="Arial"/>
        </w:rPr>
        <w:t>n</w:t>
      </w:r>
      <w:r w:rsidR="00863EB5">
        <w:rPr>
          <w:rFonts w:ascii="Arial" w:eastAsia="Arial" w:hAnsi="Arial" w:cs="Arial"/>
          <w:spacing w:val="-1"/>
        </w:rPr>
        <w:t>i</w:t>
      </w:r>
      <w:r w:rsidR="00863EB5">
        <w:rPr>
          <w:rFonts w:ascii="Arial" w:eastAsia="Arial" w:hAnsi="Arial" w:cs="Arial"/>
        </w:rPr>
        <w:t>ng</w:t>
      </w:r>
      <w:r w:rsidR="00863EB5">
        <w:rPr>
          <w:rFonts w:ascii="Arial" w:eastAsia="Arial" w:hAnsi="Arial" w:cs="Arial"/>
          <w:spacing w:val="8"/>
        </w:rPr>
        <w:t xml:space="preserve"> </w:t>
      </w:r>
      <w:r w:rsidR="00863EB5">
        <w:rPr>
          <w:rFonts w:ascii="Arial" w:eastAsia="Arial" w:hAnsi="Arial" w:cs="Arial"/>
        </w:rPr>
        <w:t>o</w:t>
      </w:r>
      <w:r w:rsidR="00863EB5">
        <w:rPr>
          <w:rFonts w:ascii="Arial" w:eastAsia="Arial" w:hAnsi="Arial" w:cs="Arial"/>
          <w:spacing w:val="1"/>
        </w:rPr>
        <w:t>r</w:t>
      </w:r>
      <w:r w:rsidR="00863EB5">
        <w:rPr>
          <w:rFonts w:ascii="Arial" w:eastAsia="Arial" w:hAnsi="Arial" w:cs="Arial"/>
          <w:spacing w:val="2"/>
        </w:rPr>
        <w:t>g</w:t>
      </w:r>
      <w:r w:rsidR="00863EB5">
        <w:rPr>
          <w:rFonts w:ascii="Arial" w:eastAsia="Arial" w:hAnsi="Arial" w:cs="Arial"/>
        </w:rPr>
        <w:t>an</w:t>
      </w:r>
      <w:r w:rsidR="00863EB5">
        <w:rPr>
          <w:rFonts w:ascii="Arial" w:eastAsia="Arial" w:hAnsi="Arial" w:cs="Arial"/>
          <w:spacing w:val="-1"/>
        </w:rPr>
        <w:t>i</w:t>
      </w:r>
      <w:r w:rsidR="00863EB5">
        <w:rPr>
          <w:rFonts w:ascii="Arial" w:eastAsia="Arial" w:hAnsi="Arial" w:cs="Arial"/>
        </w:rPr>
        <w:t>s</w:t>
      </w:r>
      <w:r w:rsidR="00863EB5">
        <w:rPr>
          <w:rFonts w:ascii="Arial" w:eastAsia="Arial" w:hAnsi="Arial" w:cs="Arial"/>
          <w:spacing w:val="-3"/>
        </w:rPr>
        <w:t>a</w:t>
      </w:r>
      <w:r w:rsidR="00863EB5">
        <w:rPr>
          <w:rFonts w:ascii="Arial" w:eastAsia="Arial" w:hAnsi="Arial" w:cs="Arial"/>
          <w:spacing w:val="1"/>
        </w:rPr>
        <w:t>t</w:t>
      </w:r>
      <w:r w:rsidR="00863EB5">
        <w:rPr>
          <w:rFonts w:ascii="Arial" w:eastAsia="Arial" w:hAnsi="Arial" w:cs="Arial"/>
          <w:spacing w:val="-1"/>
        </w:rPr>
        <w:t>i</w:t>
      </w:r>
      <w:r w:rsidR="00863EB5">
        <w:rPr>
          <w:rFonts w:ascii="Arial" w:eastAsia="Arial" w:hAnsi="Arial" w:cs="Arial"/>
        </w:rPr>
        <w:t>on,</w:t>
      </w:r>
      <w:r w:rsidR="00863EB5">
        <w:rPr>
          <w:rFonts w:ascii="Arial" w:eastAsia="Arial" w:hAnsi="Arial" w:cs="Arial"/>
          <w:spacing w:val="7"/>
        </w:rPr>
        <w:t xml:space="preserve"> </w:t>
      </w:r>
      <w:r w:rsidR="00863EB5">
        <w:rPr>
          <w:rFonts w:ascii="Arial" w:eastAsia="Arial" w:hAnsi="Arial" w:cs="Arial"/>
          <w:spacing w:val="1"/>
        </w:rPr>
        <w:t>t</w:t>
      </w:r>
      <w:r w:rsidR="00863EB5">
        <w:rPr>
          <w:rFonts w:ascii="Arial" w:eastAsia="Arial" w:hAnsi="Arial" w:cs="Arial"/>
        </w:rPr>
        <w:t>o</w:t>
      </w:r>
      <w:r w:rsidR="00863EB5">
        <w:rPr>
          <w:rFonts w:ascii="Arial" w:eastAsia="Arial" w:hAnsi="Arial" w:cs="Arial"/>
          <w:spacing w:val="6"/>
        </w:rPr>
        <w:t xml:space="preserve"> </w:t>
      </w:r>
      <w:r w:rsidR="00863EB5">
        <w:rPr>
          <w:rFonts w:ascii="Arial" w:eastAsia="Arial" w:hAnsi="Arial" w:cs="Arial"/>
          <w:spacing w:val="-1"/>
        </w:rPr>
        <w:t>i</w:t>
      </w:r>
      <w:r w:rsidR="00863EB5">
        <w:rPr>
          <w:rFonts w:ascii="Arial" w:eastAsia="Arial" w:hAnsi="Arial" w:cs="Arial"/>
        </w:rPr>
        <w:t>nd</w:t>
      </w:r>
      <w:r w:rsidR="00863EB5">
        <w:rPr>
          <w:rFonts w:ascii="Arial" w:eastAsia="Arial" w:hAnsi="Arial" w:cs="Arial"/>
          <w:spacing w:val="-1"/>
        </w:rPr>
        <w:t>i</w:t>
      </w:r>
      <w:r w:rsidR="00863EB5">
        <w:rPr>
          <w:rFonts w:ascii="Arial" w:eastAsia="Arial" w:hAnsi="Arial" w:cs="Arial"/>
        </w:rPr>
        <w:t>ca</w:t>
      </w:r>
      <w:r w:rsidR="00863EB5">
        <w:rPr>
          <w:rFonts w:ascii="Arial" w:eastAsia="Arial" w:hAnsi="Arial" w:cs="Arial"/>
          <w:spacing w:val="1"/>
        </w:rPr>
        <w:t>t</w:t>
      </w:r>
      <w:r w:rsidR="00863EB5">
        <w:rPr>
          <w:rFonts w:ascii="Arial" w:eastAsia="Arial" w:hAnsi="Arial" w:cs="Arial"/>
        </w:rPr>
        <w:t xml:space="preserve">e </w:t>
      </w:r>
      <w:r w:rsidR="00863EB5">
        <w:rPr>
          <w:rFonts w:ascii="Arial" w:eastAsia="Arial" w:hAnsi="Arial" w:cs="Arial"/>
          <w:spacing w:val="1"/>
        </w:rPr>
        <w:t>t</w:t>
      </w:r>
      <w:r w:rsidR="00863EB5">
        <w:rPr>
          <w:rFonts w:ascii="Arial" w:eastAsia="Arial" w:hAnsi="Arial" w:cs="Arial"/>
        </w:rPr>
        <w:t>hat a</w:t>
      </w:r>
      <w:r w:rsidR="00863EB5">
        <w:rPr>
          <w:rFonts w:ascii="Arial" w:eastAsia="Arial" w:hAnsi="Arial" w:cs="Arial"/>
          <w:spacing w:val="-2"/>
        </w:rPr>
        <w:t xml:space="preserve"> </w:t>
      </w:r>
      <w:r w:rsidR="00863EB5">
        <w:rPr>
          <w:rFonts w:ascii="Arial" w:eastAsia="Arial" w:hAnsi="Arial" w:cs="Arial"/>
          <w:spacing w:val="1"/>
        </w:rPr>
        <w:t>tr</w:t>
      </w:r>
      <w:r w:rsidR="00863EB5">
        <w:rPr>
          <w:rFonts w:ascii="Arial" w:eastAsia="Arial" w:hAnsi="Arial" w:cs="Arial"/>
        </w:rPr>
        <w:t>a</w:t>
      </w:r>
      <w:r w:rsidR="00863EB5">
        <w:rPr>
          <w:rFonts w:ascii="Arial" w:eastAsia="Arial" w:hAnsi="Arial" w:cs="Arial"/>
          <w:spacing w:val="-1"/>
        </w:rPr>
        <w:t>i</w:t>
      </w:r>
      <w:r w:rsidR="00863EB5">
        <w:rPr>
          <w:rFonts w:ascii="Arial" w:eastAsia="Arial" w:hAnsi="Arial" w:cs="Arial"/>
        </w:rPr>
        <w:t>nee</w:t>
      </w:r>
      <w:r w:rsidR="00863EB5">
        <w:rPr>
          <w:rFonts w:ascii="Arial" w:eastAsia="Arial" w:hAnsi="Arial" w:cs="Arial"/>
          <w:spacing w:val="1"/>
        </w:rPr>
        <w:t xml:space="preserve"> </w:t>
      </w:r>
      <w:r w:rsidR="00863EB5">
        <w:rPr>
          <w:rFonts w:ascii="Arial" w:eastAsia="Arial" w:hAnsi="Arial" w:cs="Arial"/>
        </w:rPr>
        <w:t>h</w:t>
      </w:r>
      <w:r w:rsidR="00863EB5">
        <w:rPr>
          <w:rFonts w:ascii="Arial" w:eastAsia="Arial" w:hAnsi="Arial" w:cs="Arial"/>
          <w:spacing w:val="-3"/>
        </w:rPr>
        <w:t>a</w:t>
      </w:r>
      <w:r w:rsidR="00863EB5">
        <w:rPr>
          <w:rFonts w:ascii="Arial" w:eastAsia="Arial" w:hAnsi="Arial" w:cs="Arial"/>
        </w:rPr>
        <w:t>s</w:t>
      </w:r>
      <w:r w:rsidR="00863EB5">
        <w:rPr>
          <w:rFonts w:ascii="Arial" w:eastAsia="Arial" w:hAnsi="Arial" w:cs="Arial"/>
          <w:spacing w:val="1"/>
        </w:rPr>
        <w:t xml:space="preserve"> </w:t>
      </w:r>
      <w:r w:rsidR="00863EB5">
        <w:rPr>
          <w:rFonts w:ascii="Arial" w:eastAsia="Arial" w:hAnsi="Arial" w:cs="Arial"/>
        </w:rPr>
        <w:t>ach</w:t>
      </w:r>
      <w:r w:rsidR="00863EB5">
        <w:rPr>
          <w:rFonts w:ascii="Arial" w:eastAsia="Arial" w:hAnsi="Arial" w:cs="Arial"/>
          <w:spacing w:val="-1"/>
        </w:rPr>
        <w:t>i</w:t>
      </w:r>
      <w:r w:rsidR="00863EB5">
        <w:rPr>
          <w:rFonts w:ascii="Arial" w:eastAsia="Arial" w:hAnsi="Arial" w:cs="Arial"/>
        </w:rPr>
        <w:t>e</w:t>
      </w:r>
      <w:r w:rsidR="00863EB5">
        <w:rPr>
          <w:rFonts w:ascii="Arial" w:eastAsia="Arial" w:hAnsi="Arial" w:cs="Arial"/>
          <w:spacing w:val="-2"/>
        </w:rPr>
        <w:t>v</w:t>
      </w:r>
      <w:r w:rsidR="00863EB5">
        <w:rPr>
          <w:rFonts w:ascii="Arial" w:eastAsia="Arial" w:hAnsi="Arial" w:cs="Arial"/>
        </w:rPr>
        <w:t>ed</w:t>
      </w:r>
      <w:r w:rsidR="00863EB5">
        <w:rPr>
          <w:rFonts w:ascii="Arial" w:eastAsia="Arial" w:hAnsi="Arial" w:cs="Arial"/>
          <w:spacing w:val="1"/>
        </w:rPr>
        <w:t xml:space="preserve"> </w:t>
      </w:r>
      <w:r w:rsidR="00863EB5">
        <w:rPr>
          <w:rFonts w:ascii="Arial" w:eastAsia="Arial" w:hAnsi="Arial" w:cs="Arial"/>
        </w:rPr>
        <w:t>succes</w:t>
      </w:r>
      <w:r w:rsidR="00863EB5">
        <w:rPr>
          <w:rFonts w:ascii="Arial" w:eastAsia="Arial" w:hAnsi="Arial" w:cs="Arial"/>
          <w:spacing w:val="-2"/>
        </w:rPr>
        <w:t>s</w:t>
      </w:r>
      <w:r w:rsidR="00863EB5">
        <w:rPr>
          <w:rFonts w:ascii="Arial" w:eastAsia="Arial" w:hAnsi="Arial" w:cs="Arial"/>
          <w:spacing w:val="1"/>
        </w:rPr>
        <w:t>f</w:t>
      </w:r>
      <w:r w:rsidR="00863EB5">
        <w:rPr>
          <w:rFonts w:ascii="Arial" w:eastAsia="Arial" w:hAnsi="Arial" w:cs="Arial"/>
        </w:rPr>
        <w:t>ul c</w:t>
      </w:r>
      <w:r w:rsidR="00863EB5">
        <w:rPr>
          <w:rFonts w:ascii="Arial" w:eastAsia="Arial" w:hAnsi="Arial" w:cs="Arial"/>
          <w:spacing w:val="-3"/>
        </w:rPr>
        <w:t>o</w:t>
      </w:r>
      <w:r w:rsidR="00863EB5">
        <w:rPr>
          <w:rFonts w:ascii="Arial" w:eastAsia="Arial" w:hAnsi="Arial" w:cs="Arial"/>
          <w:spacing w:val="1"/>
        </w:rPr>
        <w:t>m</w:t>
      </w:r>
      <w:r w:rsidR="00863EB5">
        <w:rPr>
          <w:rFonts w:ascii="Arial" w:eastAsia="Arial" w:hAnsi="Arial" w:cs="Arial"/>
        </w:rPr>
        <w:t>p</w:t>
      </w:r>
      <w:r w:rsidR="00863EB5">
        <w:rPr>
          <w:rFonts w:ascii="Arial" w:eastAsia="Arial" w:hAnsi="Arial" w:cs="Arial"/>
          <w:spacing w:val="-1"/>
        </w:rPr>
        <w:t>l</w:t>
      </w:r>
      <w:r w:rsidR="00863EB5">
        <w:rPr>
          <w:rFonts w:ascii="Arial" w:eastAsia="Arial" w:hAnsi="Arial" w:cs="Arial"/>
        </w:rPr>
        <w:t>e</w:t>
      </w:r>
      <w:r w:rsidR="00863EB5">
        <w:rPr>
          <w:rFonts w:ascii="Arial" w:eastAsia="Arial" w:hAnsi="Arial" w:cs="Arial"/>
          <w:spacing w:val="1"/>
        </w:rPr>
        <w:t>t</w:t>
      </w:r>
      <w:r w:rsidR="00863EB5">
        <w:rPr>
          <w:rFonts w:ascii="Arial" w:eastAsia="Arial" w:hAnsi="Arial" w:cs="Arial"/>
          <w:spacing w:val="-1"/>
        </w:rPr>
        <w:t>i</w:t>
      </w:r>
      <w:r w:rsidR="00863EB5">
        <w:rPr>
          <w:rFonts w:ascii="Arial" w:eastAsia="Arial" w:hAnsi="Arial" w:cs="Arial"/>
          <w:spacing w:val="-3"/>
        </w:rPr>
        <w:t>o</w:t>
      </w:r>
      <w:r w:rsidR="00863EB5">
        <w:rPr>
          <w:rFonts w:ascii="Arial" w:eastAsia="Arial" w:hAnsi="Arial" w:cs="Arial"/>
        </w:rPr>
        <w:t>n</w:t>
      </w:r>
      <w:r w:rsidR="00863EB5">
        <w:rPr>
          <w:rFonts w:ascii="Arial" w:eastAsia="Arial" w:hAnsi="Arial" w:cs="Arial"/>
          <w:spacing w:val="1"/>
        </w:rPr>
        <w:t xml:space="preserve"> </w:t>
      </w:r>
      <w:r w:rsidR="00863EB5">
        <w:rPr>
          <w:rFonts w:ascii="Arial" w:eastAsia="Arial" w:hAnsi="Arial" w:cs="Arial"/>
          <w:spacing w:val="-3"/>
        </w:rPr>
        <w:t>o</w:t>
      </w:r>
      <w:r w:rsidR="00863EB5">
        <w:rPr>
          <w:rFonts w:ascii="Arial" w:eastAsia="Arial" w:hAnsi="Arial" w:cs="Arial"/>
        </w:rPr>
        <w:t>f</w:t>
      </w:r>
      <w:r w:rsidR="00863EB5">
        <w:rPr>
          <w:rFonts w:ascii="Arial" w:eastAsia="Arial" w:hAnsi="Arial" w:cs="Arial"/>
          <w:spacing w:val="2"/>
        </w:rPr>
        <w:t xml:space="preserve"> </w:t>
      </w:r>
      <w:r w:rsidR="00863EB5">
        <w:rPr>
          <w:rFonts w:ascii="Arial" w:eastAsia="Arial" w:hAnsi="Arial" w:cs="Arial"/>
        </w:rPr>
        <w:t>an</w:t>
      </w:r>
      <w:r w:rsidR="00863EB5">
        <w:rPr>
          <w:rFonts w:ascii="Arial" w:eastAsia="Arial" w:hAnsi="Arial" w:cs="Arial"/>
          <w:spacing w:val="1"/>
        </w:rPr>
        <w:t xml:space="preserve"> </w:t>
      </w:r>
      <w:r w:rsidR="00863EB5">
        <w:rPr>
          <w:rFonts w:ascii="Arial" w:eastAsia="Arial" w:hAnsi="Arial" w:cs="Arial"/>
        </w:rPr>
        <w:t>ap</w:t>
      </w:r>
      <w:r w:rsidR="00863EB5">
        <w:rPr>
          <w:rFonts w:ascii="Arial" w:eastAsia="Arial" w:hAnsi="Arial" w:cs="Arial"/>
          <w:spacing w:val="-3"/>
        </w:rPr>
        <w:t>p</w:t>
      </w:r>
      <w:r w:rsidR="00863EB5">
        <w:rPr>
          <w:rFonts w:ascii="Arial" w:eastAsia="Arial" w:hAnsi="Arial" w:cs="Arial"/>
          <w:spacing w:val="1"/>
        </w:rPr>
        <w:t>r</w:t>
      </w:r>
      <w:r w:rsidR="00863EB5">
        <w:rPr>
          <w:rFonts w:ascii="Arial" w:eastAsia="Arial" w:hAnsi="Arial" w:cs="Arial"/>
        </w:rPr>
        <w:t>o</w:t>
      </w:r>
      <w:r w:rsidR="00863EB5">
        <w:rPr>
          <w:rFonts w:ascii="Arial" w:eastAsia="Arial" w:hAnsi="Arial" w:cs="Arial"/>
          <w:spacing w:val="-2"/>
        </w:rPr>
        <w:t>v</w:t>
      </w:r>
      <w:r w:rsidR="00863EB5">
        <w:rPr>
          <w:rFonts w:ascii="Arial" w:eastAsia="Arial" w:hAnsi="Arial" w:cs="Arial"/>
        </w:rPr>
        <w:t>ed</w:t>
      </w:r>
      <w:r w:rsidR="00863EB5">
        <w:rPr>
          <w:rFonts w:ascii="Arial" w:eastAsia="Arial" w:hAnsi="Arial" w:cs="Arial"/>
          <w:spacing w:val="3"/>
        </w:rPr>
        <w:t xml:space="preserve"> </w:t>
      </w:r>
      <w:r w:rsidR="00863EB5">
        <w:rPr>
          <w:rFonts w:ascii="Arial" w:eastAsia="Arial" w:hAnsi="Arial" w:cs="Arial"/>
        </w:rPr>
        <w:t>cou</w:t>
      </w:r>
      <w:r w:rsidR="00863EB5">
        <w:rPr>
          <w:rFonts w:ascii="Arial" w:eastAsia="Arial" w:hAnsi="Arial" w:cs="Arial"/>
          <w:spacing w:val="1"/>
        </w:rPr>
        <w:t>r</w:t>
      </w:r>
      <w:r w:rsidR="00863EB5">
        <w:rPr>
          <w:rFonts w:ascii="Arial" w:eastAsia="Arial" w:hAnsi="Arial" w:cs="Arial"/>
        </w:rPr>
        <w:t>se</w:t>
      </w:r>
      <w:r w:rsidR="00863EB5">
        <w:rPr>
          <w:rFonts w:ascii="Arial" w:eastAsia="Arial" w:hAnsi="Arial" w:cs="Arial"/>
          <w:spacing w:val="-4"/>
        </w:rPr>
        <w:t xml:space="preserve"> </w:t>
      </w:r>
      <w:r w:rsidR="00863EB5">
        <w:rPr>
          <w:rFonts w:ascii="Arial" w:eastAsia="Arial" w:hAnsi="Arial" w:cs="Arial"/>
          <w:spacing w:val="-3"/>
        </w:rPr>
        <w:t>o</w:t>
      </w:r>
      <w:r w:rsidR="00863EB5">
        <w:rPr>
          <w:rFonts w:ascii="Arial" w:eastAsia="Arial" w:hAnsi="Arial" w:cs="Arial"/>
        </w:rPr>
        <w:t>f</w:t>
      </w:r>
      <w:r w:rsidR="00863EB5">
        <w:rPr>
          <w:rFonts w:ascii="Arial" w:eastAsia="Arial" w:hAnsi="Arial" w:cs="Arial"/>
          <w:spacing w:val="5"/>
        </w:rPr>
        <w:t xml:space="preserve"> </w:t>
      </w:r>
      <w:r w:rsidR="00863EB5">
        <w:rPr>
          <w:rFonts w:ascii="Arial" w:eastAsia="Arial" w:hAnsi="Arial" w:cs="Arial"/>
          <w:spacing w:val="-1"/>
        </w:rPr>
        <w:t>i</w:t>
      </w:r>
      <w:r w:rsidR="00863EB5">
        <w:rPr>
          <w:rFonts w:ascii="Arial" w:eastAsia="Arial" w:hAnsi="Arial" w:cs="Arial"/>
        </w:rPr>
        <w:t>ns</w:t>
      </w:r>
      <w:r w:rsidR="00863EB5">
        <w:rPr>
          <w:rFonts w:ascii="Arial" w:eastAsia="Arial" w:hAnsi="Arial" w:cs="Arial"/>
          <w:spacing w:val="-1"/>
        </w:rPr>
        <w:t>t</w:t>
      </w:r>
      <w:r w:rsidR="00863EB5">
        <w:rPr>
          <w:rFonts w:ascii="Arial" w:eastAsia="Arial" w:hAnsi="Arial" w:cs="Arial"/>
          <w:spacing w:val="1"/>
        </w:rPr>
        <w:t>r</w:t>
      </w:r>
      <w:r w:rsidR="00863EB5">
        <w:rPr>
          <w:rFonts w:ascii="Arial" w:eastAsia="Arial" w:hAnsi="Arial" w:cs="Arial"/>
        </w:rPr>
        <w:t>u</w:t>
      </w:r>
      <w:r w:rsidR="00863EB5">
        <w:rPr>
          <w:rFonts w:ascii="Arial" w:eastAsia="Arial" w:hAnsi="Arial" w:cs="Arial"/>
          <w:spacing w:val="-2"/>
        </w:rPr>
        <w:t>c</w:t>
      </w:r>
      <w:r w:rsidR="00863EB5">
        <w:rPr>
          <w:rFonts w:ascii="Arial" w:eastAsia="Arial" w:hAnsi="Arial" w:cs="Arial"/>
          <w:spacing w:val="1"/>
        </w:rPr>
        <w:t>t</w:t>
      </w:r>
      <w:r w:rsidR="00863EB5">
        <w:rPr>
          <w:rFonts w:ascii="Arial" w:eastAsia="Arial" w:hAnsi="Arial" w:cs="Arial"/>
          <w:spacing w:val="-1"/>
        </w:rPr>
        <w:t>i</w:t>
      </w:r>
      <w:r w:rsidR="00863EB5">
        <w:rPr>
          <w:rFonts w:ascii="Arial" w:eastAsia="Arial" w:hAnsi="Arial" w:cs="Arial"/>
        </w:rPr>
        <w:t>on.</w:t>
      </w:r>
    </w:p>
    <w:p w:rsidR="000A5570" w:rsidRDefault="00863EB5">
      <w:pPr>
        <w:tabs>
          <w:tab w:val="left" w:pos="1000"/>
        </w:tabs>
        <w:spacing w:before="68" w:after="0" w:line="240" w:lineRule="auto"/>
        <w:ind w:left="1018" w:right="94" w:hanging="360"/>
        <w:jc w:val="both"/>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b/>
          <w:bCs/>
          <w:spacing w:val="-1"/>
        </w:rPr>
        <w:t>V</w:t>
      </w:r>
      <w:r>
        <w:rPr>
          <w:rFonts w:ascii="Arial" w:eastAsia="Arial" w:hAnsi="Arial" w:cs="Arial"/>
          <w:b/>
          <w:bCs/>
          <w:spacing w:val="-3"/>
        </w:rPr>
        <w:t>T</w:t>
      </w:r>
      <w:r>
        <w:rPr>
          <w:rFonts w:ascii="Arial" w:eastAsia="Arial" w:hAnsi="Arial" w:cs="Arial"/>
          <w:b/>
          <w:bCs/>
        </w:rPr>
        <w:t>S</w:t>
      </w:r>
      <w:r>
        <w:rPr>
          <w:rFonts w:ascii="Arial" w:eastAsia="Arial" w:hAnsi="Arial" w:cs="Arial"/>
          <w:b/>
          <w:bCs/>
          <w:spacing w:val="5"/>
        </w:rPr>
        <w:t xml:space="preserve"> </w:t>
      </w:r>
      <w:r>
        <w:rPr>
          <w:rFonts w:ascii="Arial" w:eastAsia="Arial" w:hAnsi="Arial" w:cs="Arial"/>
          <w:b/>
          <w:bCs/>
          <w:spacing w:val="-1"/>
        </w:rPr>
        <w:t>P</w:t>
      </w:r>
      <w:r>
        <w:rPr>
          <w:rFonts w:ascii="Arial" w:eastAsia="Arial" w:hAnsi="Arial" w:cs="Arial"/>
          <w:b/>
          <w:bCs/>
        </w:rPr>
        <w:t>ersonnel</w:t>
      </w:r>
      <w:r>
        <w:rPr>
          <w:rFonts w:ascii="Arial" w:eastAsia="Arial" w:hAnsi="Arial" w:cs="Arial"/>
          <w:b/>
          <w:bCs/>
          <w:spacing w:val="5"/>
        </w:rPr>
        <w:t xml:space="preserve"> </w:t>
      </w:r>
      <w:r>
        <w:rPr>
          <w:rFonts w:ascii="Arial" w:eastAsia="Arial" w:hAnsi="Arial" w:cs="Arial"/>
        </w:rPr>
        <w:t>a</w:t>
      </w:r>
      <w:r>
        <w:rPr>
          <w:rFonts w:ascii="Arial" w:eastAsia="Arial" w:hAnsi="Arial" w:cs="Arial"/>
          <w:spacing w:val="1"/>
        </w:rPr>
        <w:t>r</w:t>
      </w:r>
      <w:r>
        <w:rPr>
          <w:rFonts w:ascii="Arial" w:eastAsia="Arial" w:hAnsi="Arial" w:cs="Arial"/>
        </w:rPr>
        <w:t>e</w:t>
      </w:r>
      <w:r>
        <w:rPr>
          <w:rFonts w:ascii="Arial" w:eastAsia="Arial" w:hAnsi="Arial" w:cs="Arial"/>
          <w:spacing w:val="3"/>
        </w:rPr>
        <w:t xml:space="preserve"> </w:t>
      </w:r>
      <w:r>
        <w:rPr>
          <w:rFonts w:ascii="Arial" w:eastAsia="Arial" w:hAnsi="Arial" w:cs="Arial"/>
        </w:rPr>
        <w:t>pe</w:t>
      </w:r>
      <w:r>
        <w:rPr>
          <w:rFonts w:ascii="Arial" w:eastAsia="Arial" w:hAnsi="Arial" w:cs="Arial"/>
          <w:spacing w:val="1"/>
        </w:rPr>
        <w:t>r</w:t>
      </w:r>
      <w:r>
        <w:rPr>
          <w:rFonts w:ascii="Arial" w:eastAsia="Arial" w:hAnsi="Arial" w:cs="Arial"/>
          <w:spacing w:val="-2"/>
        </w:rPr>
        <w:t>s</w:t>
      </w:r>
      <w:r>
        <w:rPr>
          <w:rFonts w:ascii="Arial" w:eastAsia="Arial" w:hAnsi="Arial" w:cs="Arial"/>
        </w:rPr>
        <w:t>ons</w:t>
      </w:r>
      <w:r>
        <w:rPr>
          <w:rFonts w:ascii="Arial" w:eastAsia="Arial" w:hAnsi="Arial" w:cs="Arial"/>
          <w:spacing w:val="4"/>
        </w:rPr>
        <w:t xml:space="preserve"> </w:t>
      </w:r>
      <w:r>
        <w:rPr>
          <w:rFonts w:ascii="Arial" w:eastAsia="Arial" w:hAnsi="Arial" w:cs="Arial"/>
        </w:rPr>
        <w:t>p</w:t>
      </w:r>
      <w:r>
        <w:rPr>
          <w:rFonts w:ascii="Arial" w:eastAsia="Arial" w:hAnsi="Arial" w:cs="Arial"/>
          <w:spacing w:val="1"/>
        </w:rPr>
        <w:t>r</w:t>
      </w:r>
      <w:r>
        <w:rPr>
          <w:rFonts w:ascii="Arial" w:eastAsia="Arial" w:hAnsi="Arial" w:cs="Arial"/>
          <w:spacing w:val="-1"/>
        </w:rPr>
        <w:t>i</w:t>
      </w:r>
      <w:r>
        <w:rPr>
          <w:rFonts w:ascii="Arial" w:eastAsia="Arial" w:hAnsi="Arial" w:cs="Arial"/>
          <w:spacing w:val="1"/>
        </w:rPr>
        <w:t>m</w:t>
      </w:r>
      <w:r>
        <w:rPr>
          <w:rFonts w:ascii="Arial" w:eastAsia="Arial" w:hAnsi="Arial" w:cs="Arial"/>
        </w:rPr>
        <w:t>a</w:t>
      </w:r>
      <w:r>
        <w:rPr>
          <w:rFonts w:ascii="Arial" w:eastAsia="Arial" w:hAnsi="Arial" w:cs="Arial"/>
          <w:spacing w:val="1"/>
        </w:rPr>
        <w:t>r</w:t>
      </w:r>
      <w:r>
        <w:rPr>
          <w:rFonts w:ascii="Arial" w:eastAsia="Arial" w:hAnsi="Arial" w:cs="Arial"/>
          <w:spacing w:val="-1"/>
        </w:rPr>
        <w:t>il</w:t>
      </w:r>
      <w:r>
        <w:rPr>
          <w:rFonts w:ascii="Arial" w:eastAsia="Arial" w:hAnsi="Arial" w:cs="Arial"/>
        </w:rPr>
        <w:t>y</w:t>
      </w:r>
      <w:r>
        <w:rPr>
          <w:rFonts w:ascii="Arial" w:eastAsia="Arial" w:hAnsi="Arial" w:cs="Arial"/>
          <w:spacing w:val="1"/>
        </w:rPr>
        <w:t xml:space="preserve"> tr</w:t>
      </w:r>
      <w:r>
        <w:rPr>
          <w:rFonts w:ascii="Arial" w:eastAsia="Arial" w:hAnsi="Arial" w:cs="Arial"/>
        </w:rPr>
        <w:t>a</w:t>
      </w:r>
      <w:r>
        <w:rPr>
          <w:rFonts w:ascii="Arial" w:eastAsia="Arial" w:hAnsi="Arial" w:cs="Arial"/>
          <w:spacing w:val="-1"/>
        </w:rPr>
        <w:t>i</w:t>
      </w:r>
      <w:r>
        <w:rPr>
          <w:rFonts w:ascii="Arial" w:eastAsia="Arial" w:hAnsi="Arial" w:cs="Arial"/>
        </w:rPr>
        <w:t>ned</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
        </w:rPr>
        <w:t xml:space="preserve"> </w:t>
      </w:r>
      <w:r>
        <w:rPr>
          <w:rFonts w:ascii="Arial" w:eastAsia="Arial" w:hAnsi="Arial" w:cs="Arial"/>
          <w:spacing w:val="2"/>
        </w:rPr>
        <w:t>VT</w:t>
      </w:r>
      <w:r>
        <w:rPr>
          <w:rFonts w:ascii="Arial" w:eastAsia="Arial" w:hAnsi="Arial" w:cs="Arial"/>
        </w:rPr>
        <w:t>S</w:t>
      </w:r>
      <w:r>
        <w:rPr>
          <w:rFonts w:ascii="Arial" w:eastAsia="Arial" w:hAnsi="Arial" w:cs="Arial"/>
          <w:spacing w:val="3"/>
        </w:rPr>
        <w:t xml:space="preserve"> </w:t>
      </w:r>
      <w:r>
        <w:rPr>
          <w:rFonts w:ascii="Arial" w:eastAsia="Arial" w:hAnsi="Arial" w:cs="Arial"/>
        </w:rPr>
        <w:t>ope</w:t>
      </w:r>
      <w:r>
        <w:rPr>
          <w:rFonts w:ascii="Arial" w:eastAsia="Arial" w:hAnsi="Arial" w:cs="Arial"/>
          <w:spacing w:val="1"/>
        </w:rPr>
        <w:t>r</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ons</w:t>
      </w:r>
      <w:r>
        <w:rPr>
          <w:rFonts w:ascii="Arial" w:eastAsia="Arial" w:hAnsi="Arial" w:cs="Arial"/>
          <w:spacing w:val="4"/>
        </w:rPr>
        <w:t xml:space="preserve"> </w:t>
      </w:r>
      <w:r>
        <w:rPr>
          <w:rFonts w:ascii="Arial" w:eastAsia="Arial" w:hAnsi="Arial" w:cs="Arial"/>
        </w:rPr>
        <w:t>and</w:t>
      </w:r>
      <w:r>
        <w:rPr>
          <w:rFonts w:ascii="Arial" w:eastAsia="Arial" w:hAnsi="Arial" w:cs="Arial"/>
          <w:spacing w:val="3"/>
        </w:rPr>
        <w:t xml:space="preserve"> </w:t>
      </w:r>
      <w:r>
        <w:rPr>
          <w:rFonts w:ascii="Arial" w:eastAsia="Arial" w:hAnsi="Arial" w:cs="Arial"/>
        </w:rPr>
        <w:t>ho</w:t>
      </w:r>
      <w:r>
        <w:rPr>
          <w:rFonts w:ascii="Arial" w:eastAsia="Arial" w:hAnsi="Arial" w:cs="Arial"/>
          <w:spacing w:val="-1"/>
        </w:rPr>
        <w:t>l</w:t>
      </w:r>
      <w:r>
        <w:rPr>
          <w:rFonts w:ascii="Arial" w:eastAsia="Arial" w:hAnsi="Arial" w:cs="Arial"/>
        </w:rPr>
        <w:t>d</w:t>
      </w:r>
      <w:r>
        <w:rPr>
          <w:rFonts w:ascii="Arial" w:eastAsia="Arial" w:hAnsi="Arial" w:cs="Arial"/>
          <w:spacing w:val="1"/>
        </w:rPr>
        <w:t>i</w:t>
      </w:r>
      <w:r>
        <w:rPr>
          <w:rFonts w:ascii="Arial" w:eastAsia="Arial" w:hAnsi="Arial" w:cs="Arial"/>
        </w:rPr>
        <w:t>ng</w:t>
      </w:r>
      <w:r>
        <w:rPr>
          <w:rFonts w:ascii="Arial" w:eastAsia="Arial" w:hAnsi="Arial" w:cs="Arial"/>
          <w:spacing w:val="6"/>
        </w:rPr>
        <w:t xml:space="preserve"> </w:t>
      </w:r>
      <w:r>
        <w:rPr>
          <w:rFonts w:ascii="Arial" w:eastAsia="Arial" w:hAnsi="Arial" w:cs="Arial"/>
        </w:rPr>
        <w:t>app</w:t>
      </w:r>
      <w:r>
        <w:rPr>
          <w:rFonts w:ascii="Arial" w:eastAsia="Arial" w:hAnsi="Arial" w:cs="Arial"/>
          <w:spacing w:val="1"/>
        </w:rPr>
        <w:t>r</w:t>
      </w:r>
      <w:r>
        <w:rPr>
          <w:rFonts w:ascii="Arial" w:eastAsia="Arial" w:hAnsi="Arial" w:cs="Arial"/>
        </w:rPr>
        <w:t>o</w:t>
      </w:r>
      <w:r>
        <w:rPr>
          <w:rFonts w:ascii="Arial" w:eastAsia="Arial" w:hAnsi="Arial" w:cs="Arial"/>
          <w:spacing w:val="-3"/>
        </w:rPr>
        <w:t>p</w:t>
      </w:r>
      <w:r>
        <w:rPr>
          <w:rFonts w:ascii="Arial" w:eastAsia="Arial" w:hAnsi="Arial" w:cs="Arial"/>
          <w:spacing w:val="1"/>
        </w:rPr>
        <w:t>r</w:t>
      </w:r>
      <w:r>
        <w:rPr>
          <w:rFonts w:ascii="Arial" w:eastAsia="Arial" w:hAnsi="Arial" w:cs="Arial"/>
          <w:spacing w:val="-1"/>
        </w:rPr>
        <w:t>i</w:t>
      </w:r>
      <w:r>
        <w:rPr>
          <w:rFonts w:ascii="Arial" w:eastAsia="Arial" w:hAnsi="Arial" w:cs="Arial"/>
        </w:rPr>
        <w:t>a</w:t>
      </w:r>
      <w:r>
        <w:rPr>
          <w:rFonts w:ascii="Arial" w:eastAsia="Arial" w:hAnsi="Arial" w:cs="Arial"/>
          <w:spacing w:val="1"/>
        </w:rPr>
        <w:t>t</w:t>
      </w:r>
      <w:r>
        <w:rPr>
          <w:rFonts w:ascii="Arial" w:eastAsia="Arial" w:hAnsi="Arial" w:cs="Arial"/>
        </w:rPr>
        <w:t xml:space="preserve">e </w:t>
      </w:r>
      <w:r>
        <w:rPr>
          <w:rFonts w:ascii="Arial" w:eastAsia="Arial" w:hAnsi="Arial" w:cs="Arial"/>
          <w:spacing w:val="2"/>
        </w:rPr>
        <w:t>q</w:t>
      </w:r>
      <w:r>
        <w:rPr>
          <w:rFonts w:ascii="Arial" w:eastAsia="Arial" w:hAnsi="Arial" w:cs="Arial"/>
        </w:rPr>
        <w:t>ua</w:t>
      </w:r>
      <w:r>
        <w:rPr>
          <w:rFonts w:ascii="Arial" w:eastAsia="Arial" w:hAnsi="Arial" w:cs="Arial"/>
          <w:spacing w:val="-1"/>
        </w:rPr>
        <w:t>l</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ca</w:t>
      </w:r>
      <w:r>
        <w:rPr>
          <w:rFonts w:ascii="Arial" w:eastAsia="Arial" w:hAnsi="Arial" w:cs="Arial"/>
          <w:spacing w:val="1"/>
        </w:rPr>
        <w:t>t</w:t>
      </w:r>
      <w:r>
        <w:rPr>
          <w:rFonts w:ascii="Arial" w:eastAsia="Arial" w:hAnsi="Arial" w:cs="Arial"/>
          <w:spacing w:val="-1"/>
        </w:rPr>
        <w:t>i</w:t>
      </w:r>
      <w:r>
        <w:rPr>
          <w:rFonts w:ascii="Arial" w:eastAsia="Arial" w:hAnsi="Arial" w:cs="Arial"/>
        </w:rPr>
        <w:t>ons</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ssued</w:t>
      </w:r>
      <w:r>
        <w:rPr>
          <w:rFonts w:ascii="Arial" w:eastAsia="Arial" w:hAnsi="Arial" w:cs="Arial"/>
          <w:spacing w:val="1"/>
        </w:rPr>
        <w:t xml:space="preserve"> </w:t>
      </w:r>
      <w:r>
        <w:rPr>
          <w:rFonts w:ascii="Arial" w:eastAsia="Arial" w:hAnsi="Arial" w:cs="Arial"/>
        </w:rPr>
        <w:t>b</w:t>
      </w:r>
      <w:r>
        <w:rPr>
          <w:rFonts w:ascii="Arial" w:eastAsia="Arial" w:hAnsi="Arial" w:cs="Arial"/>
          <w:spacing w:val="-2"/>
        </w:rPr>
        <w:t>y</w:t>
      </w:r>
      <w:r>
        <w:rPr>
          <w:rFonts w:ascii="Arial" w:eastAsia="Arial" w:hAnsi="Arial" w:cs="Arial"/>
        </w:rPr>
        <w:t>, or</w:t>
      </w:r>
      <w:r>
        <w:rPr>
          <w:rFonts w:ascii="Arial" w:eastAsia="Arial" w:hAnsi="Arial" w:cs="Arial"/>
          <w:spacing w:val="3"/>
        </w:rPr>
        <w:t xml:space="preserve"> </w:t>
      </w:r>
      <w:r>
        <w:rPr>
          <w:rFonts w:ascii="Arial" w:eastAsia="Arial" w:hAnsi="Arial" w:cs="Arial"/>
        </w:rPr>
        <w:t>on</w:t>
      </w:r>
      <w:r>
        <w:rPr>
          <w:rFonts w:ascii="Arial" w:eastAsia="Arial" w:hAnsi="Arial" w:cs="Arial"/>
          <w:spacing w:val="1"/>
        </w:rPr>
        <w:t xml:space="preserve"> </w:t>
      </w:r>
      <w:r>
        <w:rPr>
          <w:rFonts w:ascii="Arial" w:eastAsia="Arial" w:hAnsi="Arial" w:cs="Arial"/>
        </w:rPr>
        <w:t>beha</w:t>
      </w:r>
      <w:r>
        <w:rPr>
          <w:rFonts w:ascii="Arial" w:eastAsia="Arial" w:hAnsi="Arial" w:cs="Arial"/>
          <w:spacing w:val="-4"/>
        </w:rPr>
        <w:t>l</w:t>
      </w:r>
      <w:r>
        <w:rPr>
          <w:rFonts w:ascii="Arial" w:eastAsia="Arial" w:hAnsi="Arial" w:cs="Arial"/>
        </w:rPr>
        <w:t>f</w:t>
      </w:r>
      <w:r>
        <w:rPr>
          <w:rFonts w:ascii="Arial" w:eastAsia="Arial" w:hAnsi="Arial" w:cs="Arial"/>
          <w:spacing w:val="5"/>
        </w:rPr>
        <w:t xml:space="preserve"> </w:t>
      </w:r>
      <w:r>
        <w:rPr>
          <w:rFonts w:ascii="Arial" w:eastAsia="Arial" w:hAnsi="Arial" w:cs="Arial"/>
          <w:spacing w:val="-3"/>
        </w:rPr>
        <w:t>o</w:t>
      </w:r>
      <w:r>
        <w:rPr>
          <w:rFonts w:ascii="Arial" w:eastAsia="Arial" w:hAnsi="Arial" w:cs="Arial"/>
          <w:spacing w:val="1"/>
        </w:rPr>
        <w:t>f</w:t>
      </w:r>
      <w:r>
        <w:rPr>
          <w:rFonts w:ascii="Arial" w:eastAsia="Arial" w:hAnsi="Arial" w:cs="Arial"/>
        </w:rPr>
        <w:t>,</w:t>
      </w:r>
      <w:r>
        <w:rPr>
          <w:rFonts w:ascii="Arial" w:eastAsia="Arial" w:hAnsi="Arial" w:cs="Arial"/>
          <w:spacing w:val="3"/>
        </w:rPr>
        <w:t xml:space="preserve"> </w:t>
      </w:r>
      <w:r>
        <w:rPr>
          <w:rFonts w:ascii="Arial" w:eastAsia="Arial" w:hAnsi="Arial" w:cs="Arial"/>
        </w:rPr>
        <w:t>a</w:t>
      </w:r>
      <w:r>
        <w:rPr>
          <w:rFonts w:ascii="Arial" w:eastAsia="Arial" w:hAnsi="Arial" w:cs="Arial"/>
          <w:spacing w:val="1"/>
        </w:rPr>
        <w:t xml:space="preserve"> G</w:t>
      </w:r>
      <w:r>
        <w:rPr>
          <w:rFonts w:ascii="Arial" w:eastAsia="Arial" w:hAnsi="Arial" w:cs="Arial"/>
        </w:rPr>
        <w:t>o</w:t>
      </w:r>
      <w:r>
        <w:rPr>
          <w:rFonts w:ascii="Arial" w:eastAsia="Arial" w:hAnsi="Arial" w:cs="Arial"/>
          <w:spacing w:val="-2"/>
        </w:rPr>
        <w:t>v</w:t>
      </w:r>
      <w:r>
        <w:rPr>
          <w:rFonts w:ascii="Arial" w:eastAsia="Arial" w:hAnsi="Arial" w:cs="Arial"/>
        </w:rPr>
        <w:t>e</w:t>
      </w:r>
      <w:r>
        <w:rPr>
          <w:rFonts w:ascii="Arial" w:eastAsia="Arial" w:hAnsi="Arial" w:cs="Arial"/>
          <w:spacing w:val="-2"/>
        </w:rPr>
        <w:t>r</w:t>
      </w:r>
      <w:r>
        <w:rPr>
          <w:rFonts w:ascii="Arial" w:eastAsia="Arial" w:hAnsi="Arial" w:cs="Arial"/>
        </w:rPr>
        <w:t>n</w:t>
      </w:r>
      <w:r>
        <w:rPr>
          <w:rFonts w:ascii="Arial" w:eastAsia="Arial" w:hAnsi="Arial" w:cs="Arial"/>
          <w:spacing w:val="1"/>
        </w:rPr>
        <w:t>m</w:t>
      </w:r>
      <w:r>
        <w:rPr>
          <w:rFonts w:ascii="Arial" w:eastAsia="Arial" w:hAnsi="Arial" w:cs="Arial"/>
        </w:rPr>
        <w:t>ent</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r</w:t>
      </w:r>
      <w:r>
        <w:rPr>
          <w:rFonts w:ascii="Arial" w:eastAsia="Arial" w:hAnsi="Arial" w:cs="Arial"/>
          <w:spacing w:val="3"/>
        </w:rPr>
        <w:t xml:space="preserve"> </w:t>
      </w:r>
      <w:r>
        <w:rPr>
          <w:rFonts w:ascii="Arial" w:eastAsia="Arial" w:hAnsi="Arial" w:cs="Arial"/>
        </w:rPr>
        <w:t>a</w:t>
      </w:r>
      <w:r>
        <w:rPr>
          <w:rFonts w:ascii="Arial" w:eastAsia="Arial" w:hAnsi="Arial" w:cs="Arial"/>
          <w:spacing w:val="1"/>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m</w:t>
      </w:r>
      <w:r>
        <w:rPr>
          <w:rFonts w:ascii="Arial" w:eastAsia="Arial" w:hAnsi="Arial" w:cs="Arial"/>
        </w:rPr>
        <w:t>p</w:t>
      </w:r>
      <w:r>
        <w:rPr>
          <w:rFonts w:ascii="Arial" w:eastAsia="Arial" w:hAnsi="Arial" w:cs="Arial"/>
          <w:spacing w:val="-3"/>
        </w:rPr>
        <w:t>e</w:t>
      </w:r>
      <w:r>
        <w:rPr>
          <w:rFonts w:ascii="Arial" w:eastAsia="Arial" w:hAnsi="Arial" w:cs="Arial"/>
          <w:spacing w:val="1"/>
        </w:rPr>
        <w:t>t</w:t>
      </w:r>
      <w:r>
        <w:rPr>
          <w:rFonts w:ascii="Arial" w:eastAsia="Arial" w:hAnsi="Arial" w:cs="Arial"/>
        </w:rPr>
        <w:t xml:space="preserve">ent </w:t>
      </w:r>
      <w:r>
        <w:rPr>
          <w:rFonts w:ascii="Arial" w:eastAsia="Arial" w:hAnsi="Arial" w:cs="Arial"/>
          <w:spacing w:val="-1"/>
        </w:rPr>
        <w:t>A</w:t>
      </w:r>
      <w:r>
        <w:rPr>
          <w:rFonts w:ascii="Arial" w:eastAsia="Arial" w:hAnsi="Arial" w:cs="Arial"/>
        </w:rPr>
        <w:t>u</w:t>
      </w:r>
      <w:r>
        <w:rPr>
          <w:rFonts w:ascii="Arial" w:eastAsia="Arial" w:hAnsi="Arial" w:cs="Arial"/>
          <w:spacing w:val="1"/>
        </w:rPr>
        <w:t>t</w:t>
      </w:r>
      <w:r>
        <w:rPr>
          <w:rFonts w:ascii="Arial" w:eastAsia="Arial" w:hAnsi="Arial" w:cs="Arial"/>
        </w:rPr>
        <w:t>ho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2"/>
        </w:rPr>
        <w:t>y</w:t>
      </w:r>
      <w:r>
        <w:rPr>
          <w:rFonts w:ascii="Arial" w:eastAsia="Arial" w:hAnsi="Arial" w:cs="Arial"/>
        </w:rPr>
        <w:t xml:space="preserve">. </w:t>
      </w:r>
      <w:r>
        <w:rPr>
          <w:rFonts w:ascii="Arial" w:eastAsia="Arial" w:hAnsi="Arial" w:cs="Arial"/>
          <w:spacing w:val="16"/>
        </w:rPr>
        <w:t xml:space="preserve"> </w:t>
      </w:r>
      <w:r>
        <w:rPr>
          <w:rFonts w:ascii="Arial" w:eastAsia="Arial" w:hAnsi="Arial" w:cs="Arial"/>
          <w:spacing w:val="2"/>
        </w:rPr>
        <w:t>T</w:t>
      </w:r>
      <w:r>
        <w:rPr>
          <w:rFonts w:ascii="Arial" w:eastAsia="Arial" w:hAnsi="Arial" w:cs="Arial"/>
          <w:spacing w:val="-4"/>
        </w:rPr>
        <w:t>w</w:t>
      </w:r>
      <w:r>
        <w:rPr>
          <w:rFonts w:ascii="Arial" w:eastAsia="Arial" w:hAnsi="Arial" w:cs="Arial"/>
        </w:rPr>
        <w:t xml:space="preserve">o </w:t>
      </w:r>
      <w:r>
        <w:rPr>
          <w:rFonts w:ascii="Arial" w:eastAsia="Arial" w:hAnsi="Arial" w:cs="Arial"/>
          <w:spacing w:val="2"/>
        </w:rPr>
        <w:t>g</w:t>
      </w:r>
      <w:r>
        <w:rPr>
          <w:rFonts w:ascii="Arial" w:eastAsia="Arial" w:hAnsi="Arial" w:cs="Arial"/>
          <w:spacing w:val="-2"/>
        </w:rPr>
        <w:t>r</w:t>
      </w:r>
      <w:r>
        <w:rPr>
          <w:rFonts w:ascii="Arial" w:eastAsia="Arial" w:hAnsi="Arial" w:cs="Arial"/>
        </w:rPr>
        <w:t>ades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spacing w:val="-2"/>
        </w:rPr>
        <w:t>s</w:t>
      </w:r>
      <w:r>
        <w:rPr>
          <w:rFonts w:ascii="Arial" w:eastAsia="Arial" w:hAnsi="Arial" w:cs="Arial"/>
          <w:spacing w:val="2"/>
        </w:rPr>
        <w:t>k</w:t>
      </w:r>
      <w:r>
        <w:rPr>
          <w:rFonts w:ascii="Arial" w:eastAsia="Arial" w:hAnsi="Arial" w:cs="Arial"/>
          <w:spacing w:val="-1"/>
        </w:rPr>
        <w:t>ill</w:t>
      </w:r>
      <w:r>
        <w:rPr>
          <w:rFonts w:ascii="Arial" w:eastAsia="Arial" w:hAnsi="Arial" w:cs="Arial"/>
        </w:rPr>
        <w:t xml:space="preserve">s, </w:t>
      </w:r>
      <w:r>
        <w:rPr>
          <w:rFonts w:ascii="Arial" w:eastAsia="Arial" w:hAnsi="Arial" w:cs="Arial"/>
          <w:spacing w:val="2"/>
        </w:rPr>
        <w:t>k</w:t>
      </w:r>
      <w:r>
        <w:rPr>
          <w:rFonts w:ascii="Arial" w:eastAsia="Arial" w:hAnsi="Arial" w:cs="Arial"/>
        </w:rPr>
        <w:t>no</w:t>
      </w:r>
      <w:r>
        <w:rPr>
          <w:rFonts w:ascii="Arial" w:eastAsia="Arial" w:hAnsi="Arial" w:cs="Arial"/>
          <w:spacing w:val="-4"/>
        </w:rPr>
        <w:t>w</w:t>
      </w:r>
      <w:r>
        <w:rPr>
          <w:rFonts w:ascii="Arial" w:eastAsia="Arial" w:hAnsi="Arial" w:cs="Arial"/>
          <w:spacing w:val="-1"/>
        </w:rPr>
        <w:t>l</w:t>
      </w:r>
      <w:r>
        <w:rPr>
          <w:rFonts w:ascii="Arial" w:eastAsia="Arial" w:hAnsi="Arial" w:cs="Arial"/>
        </w:rPr>
        <w:t>ed</w:t>
      </w:r>
      <w:r>
        <w:rPr>
          <w:rFonts w:ascii="Arial" w:eastAsia="Arial" w:hAnsi="Arial" w:cs="Arial"/>
          <w:spacing w:val="2"/>
        </w:rPr>
        <w:t>g</w:t>
      </w:r>
      <w:r>
        <w:rPr>
          <w:rFonts w:ascii="Arial" w:eastAsia="Arial" w:hAnsi="Arial" w:cs="Arial"/>
        </w:rPr>
        <w:t>e</w:t>
      </w:r>
      <w:r>
        <w:rPr>
          <w:rFonts w:ascii="Arial" w:eastAsia="Arial" w:hAnsi="Arial" w:cs="Arial"/>
          <w:spacing w:val="1"/>
        </w:rPr>
        <w:t xml:space="preserve"> </w:t>
      </w:r>
      <w:r>
        <w:rPr>
          <w:rFonts w:ascii="Arial" w:eastAsia="Arial" w:hAnsi="Arial" w:cs="Arial"/>
        </w:rPr>
        <w:t>and</w:t>
      </w:r>
      <w:r>
        <w:rPr>
          <w:rFonts w:ascii="Arial" w:eastAsia="Arial" w:hAnsi="Arial" w:cs="Arial"/>
          <w:spacing w:val="1"/>
        </w:rPr>
        <w:t xml:space="preserve"> </w:t>
      </w:r>
      <w:r>
        <w:rPr>
          <w:rFonts w:ascii="Arial" w:eastAsia="Arial" w:hAnsi="Arial" w:cs="Arial"/>
        </w:rPr>
        <w:t>c</w:t>
      </w:r>
      <w:r>
        <w:rPr>
          <w:rFonts w:ascii="Arial" w:eastAsia="Arial" w:hAnsi="Arial" w:cs="Arial"/>
          <w:spacing w:val="-3"/>
        </w:rPr>
        <w:t>o</w:t>
      </w:r>
      <w:r>
        <w:rPr>
          <w:rFonts w:ascii="Arial" w:eastAsia="Arial" w:hAnsi="Arial" w:cs="Arial"/>
          <w:spacing w:val="1"/>
        </w:rPr>
        <w:t>m</w:t>
      </w:r>
      <w:r>
        <w:rPr>
          <w:rFonts w:ascii="Arial" w:eastAsia="Arial" w:hAnsi="Arial" w:cs="Arial"/>
        </w:rPr>
        <w:t>p</w:t>
      </w:r>
      <w:r>
        <w:rPr>
          <w:rFonts w:ascii="Arial" w:eastAsia="Arial" w:hAnsi="Arial" w:cs="Arial"/>
          <w:spacing w:val="-3"/>
        </w:rPr>
        <w:t>e</w:t>
      </w:r>
      <w:r>
        <w:rPr>
          <w:rFonts w:ascii="Arial" w:eastAsia="Arial" w:hAnsi="Arial" w:cs="Arial"/>
          <w:spacing w:val="1"/>
        </w:rPr>
        <w:t>t</w:t>
      </w:r>
      <w:r>
        <w:rPr>
          <w:rFonts w:ascii="Arial" w:eastAsia="Arial" w:hAnsi="Arial" w:cs="Arial"/>
        </w:rPr>
        <w:t>ence</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 xml:space="preserve">S </w:t>
      </w:r>
      <w:r>
        <w:rPr>
          <w:rFonts w:ascii="Arial" w:eastAsia="Arial" w:hAnsi="Arial" w:cs="Arial"/>
          <w:spacing w:val="-1"/>
        </w:rPr>
        <w:t>P</w:t>
      </w:r>
      <w:r>
        <w:rPr>
          <w:rFonts w:ascii="Arial" w:eastAsia="Arial" w:hAnsi="Arial" w:cs="Arial"/>
          <w:spacing w:val="-3"/>
        </w:rPr>
        <w:t>e</w:t>
      </w:r>
      <w:r>
        <w:rPr>
          <w:rFonts w:ascii="Arial" w:eastAsia="Arial" w:hAnsi="Arial" w:cs="Arial"/>
          <w:spacing w:val="1"/>
        </w:rPr>
        <w:t>r</w:t>
      </w:r>
      <w:r>
        <w:rPr>
          <w:rFonts w:ascii="Arial" w:eastAsia="Arial" w:hAnsi="Arial" w:cs="Arial"/>
        </w:rPr>
        <w:t>sonnel a</w:t>
      </w:r>
      <w:r>
        <w:rPr>
          <w:rFonts w:ascii="Arial" w:eastAsia="Arial" w:hAnsi="Arial" w:cs="Arial"/>
          <w:spacing w:val="1"/>
        </w:rPr>
        <w:t>r</w:t>
      </w:r>
      <w:r>
        <w:rPr>
          <w:rFonts w:ascii="Arial" w:eastAsia="Arial" w:hAnsi="Arial" w:cs="Arial"/>
        </w:rPr>
        <w:t>e</w:t>
      </w:r>
      <w:r>
        <w:rPr>
          <w:rFonts w:ascii="Arial" w:eastAsia="Arial" w:hAnsi="Arial" w:cs="Arial"/>
          <w:spacing w:val="1"/>
        </w:rPr>
        <w:t xml:space="preserve"> </w:t>
      </w:r>
      <w:r>
        <w:rPr>
          <w:rFonts w:ascii="Arial" w:eastAsia="Arial" w:hAnsi="Arial" w:cs="Arial"/>
          <w:spacing w:val="-2"/>
        </w:rPr>
        <w:t>s</w:t>
      </w:r>
      <w:r>
        <w:rPr>
          <w:rFonts w:ascii="Arial" w:eastAsia="Arial" w:hAnsi="Arial" w:cs="Arial"/>
        </w:rPr>
        <w:t>et</w:t>
      </w:r>
      <w:r>
        <w:rPr>
          <w:rFonts w:ascii="Arial" w:eastAsia="Arial" w:hAnsi="Arial" w:cs="Arial"/>
          <w:spacing w:val="2"/>
        </w:rPr>
        <w:t xml:space="preserve"> </w:t>
      </w:r>
      <w:r>
        <w:rPr>
          <w:rFonts w:ascii="Arial" w:eastAsia="Arial" w:hAnsi="Arial" w:cs="Arial"/>
        </w:rPr>
        <w:t>out</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t</w:t>
      </w:r>
      <w:r>
        <w:rPr>
          <w:rFonts w:ascii="Arial" w:eastAsia="Arial" w:hAnsi="Arial" w:cs="Arial"/>
        </w:rPr>
        <w:t>h</w:t>
      </w:r>
      <w:r>
        <w:rPr>
          <w:rFonts w:ascii="Arial" w:eastAsia="Arial" w:hAnsi="Arial" w:cs="Arial"/>
          <w:spacing w:val="-4"/>
        </w:rPr>
        <w:t>i</w:t>
      </w:r>
      <w:r>
        <w:rPr>
          <w:rFonts w:ascii="Arial" w:eastAsia="Arial" w:hAnsi="Arial" w:cs="Arial"/>
        </w:rPr>
        <w:t xml:space="preserve">s </w:t>
      </w:r>
      <w:r>
        <w:rPr>
          <w:rFonts w:ascii="Arial" w:eastAsia="Arial" w:hAnsi="Arial" w:cs="Arial"/>
          <w:spacing w:val="-1"/>
        </w:rPr>
        <w:t>R</w:t>
      </w:r>
      <w:r>
        <w:rPr>
          <w:rFonts w:ascii="Arial" w:eastAsia="Arial" w:hAnsi="Arial" w:cs="Arial"/>
        </w:rPr>
        <w:t>eco</w:t>
      </w:r>
      <w:r>
        <w:rPr>
          <w:rFonts w:ascii="Arial" w:eastAsia="Arial" w:hAnsi="Arial" w:cs="Arial"/>
          <w:spacing w:val="1"/>
        </w:rPr>
        <w:t>mm</w:t>
      </w:r>
      <w:r>
        <w:rPr>
          <w:rFonts w:ascii="Arial" w:eastAsia="Arial" w:hAnsi="Arial" w:cs="Arial"/>
        </w:rPr>
        <w:t>end</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46"/>
        </w:rPr>
        <w:t xml:space="preserve"> </w:t>
      </w:r>
      <w:r>
        <w:rPr>
          <w:rFonts w:ascii="Arial" w:eastAsia="Arial" w:hAnsi="Arial" w:cs="Arial"/>
        </w:rPr>
        <w:t>na</w:t>
      </w:r>
      <w:r>
        <w:rPr>
          <w:rFonts w:ascii="Arial" w:eastAsia="Arial" w:hAnsi="Arial" w:cs="Arial"/>
          <w:spacing w:val="1"/>
        </w:rPr>
        <w:t>m</w:t>
      </w:r>
      <w:r>
        <w:rPr>
          <w:rFonts w:ascii="Arial" w:eastAsia="Arial" w:hAnsi="Arial" w:cs="Arial"/>
        </w:rPr>
        <w:t>e</w:t>
      </w:r>
      <w:r>
        <w:rPr>
          <w:rFonts w:ascii="Arial" w:eastAsia="Arial" w:hAnsi="Arial" w:cs="Arial"/>
          <w:spacing w:val="-3"/>
        </w:rPr>
        <w:t>l</w:t>
      </w:r>
      <w:r>
        <w:rPr>
          <w:rFonts w:ascii="Arial" w:eastAsia="Arial" w:hAnsi="Arial" w:cs="Arial"/>
          <w:spacing w:val="-2"/>
        </w:rPr>
        <w:t>y</w:t>
      </w:r>
      <w:r>
        <w:rPr>
          <w:rFonts w:ascii="Arial" w:eastAsia="Arial" w:hAnsi="Arial" w:cs="Arial"/>
        </w:rPr>
        <w:t>,</w:t>
      </w:r>
      <w:r>
        <w:rPr>
          <w:rFonts w:ascii="Arial" w:eastAsia="Arial" w:hAnsi="Arial" w:cs="Arial"/>
          <w:spacing w:val="48"/>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S</w:t>
      </w:r>
      <w:r>
        <w:rPr>
          <w:rFonts w:ascii="Arial" w:eastAsia="Arial" w:hAnsi="Arial" w:cs="Arial"/>
          <w:spacing w:val="43"/>
        </w:rPr>
        <w:t xml:space="preserve"> </w:t>
      </w:r>
      <w:r>
        <w:rPr>
          <w:rFonts w:ascii="Arial" w:eastAsia="Arial" w:hAnsi="Arial" w:cs="Arial"/>
          <w:spacing w:val="1"/>
        </w:rPr>
        <w:t>O</w:t>
      </w:r>
      <w:r>
        <w:rPr>
          <w:rFonts w:ascii="Arial" w:eastAsia="Arial" w:hAnsi="Arial" w:cs="Arial"/>
        </w:rPr>
        <w:t>pe</w:t>
      </w:r>
      <w:r>
        <w:rPr>
          <w:rFonts w:ascii="Arial" w:eastAsia="Arial" w:hAnsi="Arial" w:cs="Arial"/>
          <w:spacing w:val="1"/>
        </w:rPr>
        <w:t>r</w:t>
      </w:r>
      <w:r>
        <w:rPr>
          <w:rFonts w:ascii="Arial" w:eastAsia="Arial" w:hAnsi="Arial" w:cs="Arial"/>
          <w:spacing w:val="-3"/>
        </w:rPr>
        <w:t>a</w:t>
      </w:r>
      <w:r>
        <w:rPr>
          <w:rFonts w:ascii="Arial" w:eastAsia="Arial" w:hAnsi="Arial" w:cs="Arial"/>
          <w:spacing w:val="1"/>
        </w:rPr>
        <w:t>t</w:t>
      </w:r>
      <w:r>
        <w:rPr>
          <w:rFonts w:ascii="Arial" w:eastAsia="Arial" w:hAnsi="Arial" w:cs="Arial"/>
        </w:rPr>
        <w:t>or</w:t>
      </w:r>
      <w:r>
        <w:rPr>
          <w:rFonts w:ascii="Arial" w:eastAsia="Arial" w:hAnsi="Arial" w:cs="Arial"/>
          <w:spacing w:val="48"/>
        </w:rPr>
        <w:t xml:space="preserve"> </w:t>
      </w:r>
      <w:r>
        <w:rPr>
          <w:rFonts w:ascii="Arial" w:eastAsia="Arial" w:hAnsi="Arial" w:cs="Arial"/>
        </w:rPr>
        <w:t>and</w:t>
      </w:r>
      <w:r>
        <w:rPr>
          <w:rFonts w:ascii="Arial" w:eastAsia="Arial" w:hAnsi="Arial" w:cs="Arial"/>
          <w:spacing w:val="44"/>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S</w:t>
      </w:r>
      <w:r>
        <w:rPr>
          <w:rFonts w:ascii="Arial" w:eastAsia="Arial" w:hAnsi="Arial" w:cs="Arial"/>
          <w:spacing w:val="46"/>
        </w:rPr>
        <w:t xml:space="preserve"> </w:t>
      </w:r>
      <w:r>
        <w:rPr>
          <w:rFonts w:ascii="Arial" w:eastAsia="Arial" w:hAnsi="Arial" w:cs="Arial"/>
          <w:spacing w:val="-1"/>
        </w:rPr>
        <w:t>S</w:t>
      </w:r>
      <w:r>
        <w:rPr>
          <w:rFonts w:ascii="Arial" w:eastAsia="Arial" w:hAnsi="Arial" w:cs="Arial"/>
        </w:rPr>
        <w:t>upe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sor</w:t>
      </w:r>
      <w:r>
        <w:rPr>
          <w:rFonts w:ascii="Arial" w:eastAsia="Arial" w:hAnsi="Arial" w:cs="Arial"/>
          <w:spacing w:val="45"/>
        </w:rPr>
        <w:t xml:space="preserve"> </w:t>
      </w:r>
      <w:r>
        <w:rPr>
          <w:rFonts w:ascii="Arial" w:eastAsia="Arial" w:hAnsi="Arial" w:cs="Arial"/>
          <w:spacing w:val="1"/>
        </w:rPr>
        <w:t>r</w:t>
      </w:r>
      <w:r>
        <w:rPr>
          <w:rFonts w:ascii="Arial" w:eastAsia="Arial" w:hAnsi="Arial" w:cs="Arial"/>
        </w:rPr>
        <w:t>espec</w:t>
      </w:r>
      <w:r>
        <w:rPr>
          <w:rFonts w:ascii="Arial" w:eastAsia="Arial" w:hAnsi="Arial" w:cs="Arial"/>
          <w:spacing w:val="1"/>
        </w:rPr>
        <w:t>t</w:t>
      </w:r>
      <w:r>
        <w:rPr>
          <w:rFonts w:ascii="Arial" w:eastAsia="Arial" w:hAnsi="Arial" w:cs="Arial"/>
          <w:spacing w:val="-1"/>
        </w:rPr>
        <w:t>i</w:t>
      </w:r>
      <w:r>
        <w:rPr>
          <w:rFonts w:ascii="Arial" w:eastAsia="Arial" w:hAnsi="Arial" w:cs="Arial"/>
          <w:spacing w:val="-2"/>
        </w:rPr>
        <w:t>v</w:t>
      </w:r>
      <w:r>
        <w:rPr>
          <w:rFonts w:ascii="Arial" w:eastAsia="Arial" w:hAnsi="Arial" w:cs="Arial"/>
        </w:rPr>
        <w:t>e</w:t>
      </w:r>
      <w:r>
        <w:rPr>
          <w:rFonts w:ascii="Arial" w:eastAsia="Arial" w:hAnsi="Arial" w:cs="Arial"/>
          <w:spacing w:val="-1"/>
        </w:rPr>
        <w:t>l</w:t>
      </w:r>
      <w:r>
        <w:rPr>
          <w:rFonts w:ascii="Arial" w:eastAsia="Arial" w:hAnsi="Arial" w:cs="Arial"/>
        </w:rPr>
        <w:t>y</w:t>
      </w:r>
      <w:r>
        <w:rPr>
          <w:rFonts w:ascii="Arial" w:eastAsia="Arial" w:hAnsi="Arial" w:cs="Arial"/>
          <w:spacing w:val="44"/>
        </w:rPr>
        <w:t xml:space="preserve"> </w:t>
      </w:r>
      <w:r>
        <w:rPr>
          <w:rFonts w:ascii="Arial" w:eastAsia="Arial" w:hAnsi="Arial" w:cs="Arial"/>
          <w:spacing w:val="8"/>
        </w:rPr>
        <w:t>(</w:t>
      </w:r>
      <w:r>
        <w:rPr>
          <w:rFonts w:ascii="Arial" w:eastAsia="Arial" w:hAnsi="Arial" w:cs="Arial"/>
          <w:b/>
          <w:bCs/>
          <w:spacing w:val="-6"/>
        </w:rPr>
        <w:t>A</w:t>
      </w:r>
      <w:r>
        <w:rPr>
          <w:rFonts w:ascii="Arial" w:eastAsia="Arial" w:hAnsi="Arial" w:cs="Arial"/>
          <w:b/>
          <w:bCs/>
        </w:rPr>
        <w:t>nnex</w:t>
      </w:r>
      <w:r>
        <w:rPr>
          <w:rFonts w:ascii="Arial" w:eastAsia="Arial" w:hAnsi="Arial" w:cs="Arial"/>
          <w:b/>
          <w:bCs/>
          <w:spacing w:val="46"/>
        </w:rPr>
        <w:t xml:space="preserve"> </w:t>
      </w:r>
      <w:r>
        <w:rPr>
          <w:rFonts w:ascii="Arial" w:eastAsia="Arial" w:hAnsi="Arial" w:cs="Arial"/>
          <w:b/>
          <w:bCs/>
        </w:rPr>
        <w:t>1 and</w:t>
      </w:r>
      <w:r>
        <w:rPr>
          <w:rFonts w:ascii="Arial" w:eastAsia="Arial" w:hAnsi="Arial" w:cs="Arial"/>
          <w:b/>
          <w:bCs/>
          <w:spacing w:val="49"/>
        </w:rPr>
        <w:t xml:space="preserve"> </w:t>
      </w:r>
      <w:r>
        <w:rPr>
          <w:rFonts w:ascii="Arial" w:eastAsia="Arial" w:hAnsi="Arial" w:cs="Arial"/>
          <w:b/>
          <w:bCs/>
        </w:rPr>
        <w:t>2</w:t>
      </w:r>
      <w:r>
        <w:rPr>
          <w:rFonts w:ascii="Arial" w:eastAsia="Arial" w:hAnsi="Arial" w:cs="Arial"/>
          <w:b/>
          <w:bCs/>
          <w:spacing w:val="49"/>
        </w:rPr>
        <w:t xml:space="preserve"> </w:t>
      </w:r>
      <w:r>
        <w:rPr>
          <w:rFonts w:ascii="Arial" w:eastAsia="Arial" w:hAnsi="Arial" w:cs="Arial"/>
          <w:b/>
          <w:bCs/>
        </w:rPr>
        <w:t>pro</w:t>
      </w:r>
      <w:r>
        <w:rPr>
          <w:rFonts w:ascii="Arial" w:eastAsia="Arial" w:hAnsi="Arial" w:cs="Arial"/>
          <w:b/>
          <w:bCs/>
          <w:spacing w:val="-3"/>
        </w:rPr>
        <w:t>v</w:t>
      </w:r>
      <w:r>
        <w:rPr>
          <w:rFonts w:ascii="Arial" w:eastAsia="Arial" w:hAnsi="Arial" w:cs="Arial"/>
          <w:b/>
          <w:bCs/>
          <w:spacing w:val="1"/>
        </w:rPr>
        <w:t>i</w:t>
      </w:r>
      <w:r>
        <w:rPr>
          <w:rFonts w:ascii="Arial" w:eastAsia="Arial" w:hAnsi="Arial" w:cs="Arial"/>
          <w:b/>
          <w:bCs/>
        </w:rPr>
        <w:t>de</w:t>
      </w:r>
      <w:r>
        <w:rPr>
          <w:rFonts w:ascii="Arial" w:eastAsia="Arial" w:hAnsi="Arial" w:cs="Arial"/>
          <w:b/>
          <w:bCs/>
          <w:spacing w:val="49"/>
        </w:rPr>
        <w:t xml:space="preserve"> </w:t>
      </w:r>
      <w:r>
        <w:rPr>
          <w:rFonts w:ascii="Arial" w:eastAsia="Arial" w:hAnsi="Arial" w:cs="Arial"/>
          <w:b/>
          <w:bCs/>
        </w:rPr>
        <w:t>a</w:t>
      </w:r>
      <w:r>
        <w:rPr>
          <w:rFonts w:ascii="Arial" w:eastAsia="Arial" w:hAnsi="Arial" w:cs="Arial"/>
          <w:b/>
          <w:bCs/>
          <w:spacing w:val="51"/>
        </w:rPr>
        <w:t xml:space="preserve"> </w:t>
      </w:r>
      <w:r>
        <w:rPr>
          <w:rFonts w:ascii="Arial" w:eastAsia="Arial" w:hAnsi="Arial" w:cs="Arial"/>
          <w:b/>
          <w:bCs/>
        </w:rPr>
        <w:t>broad</w:t>
      </w:r>
      <w:r>
        <w:rPr>
          <w:rFonts w:ascii="Arial" w:eastAsia="Arial" w:hAnsi="Arial" w:cs="Arial"/>
          <w:b/>
          <w:bCs/>
          <w:spacing w:val="49"/>
        </w:rPr>
        <w:t xml:space="preserve"> </w:t>
      </w:r>
      <w:r>
        <w:rPr>
          <w:rFonts w:ascii="Arial" w:eastAsia="Arial" w:hAnsi="Arial" w:cs="Arial"/>
          <w:b/>
          <w:bCs/>
        </w:rPr>
        <w:t>gu</w:t>
      </w:r>
      <w:r>
        <w:rPr>
          <w:rFonts w:ascii="Arial" w:eastAsia="Arial" w:hAnsi="Arial" w:cs="Arial"/>
          <w:b/>
          <w:bCs/>
          <w:spacing w:val="1"/>
        </w:rPr>
        <w:t>i</w:t>
      </w:r>
      <w:r>
        <w:rPr>
          <w:rFonts w:ascii="Arial" w:eastAsia="Arial" w:hAnsi="Arial" w:cs="Arial"/>
          <w:b/>
          <w:bCs/>
        </w:rPr>
        <w:t>de</w:t>
      </w:r>
      <w:r>
        <w:rPr>
          <w:rFonts w:ascii="Arial" w:eastAsia="Arial" w:hAnsi="Arial" w:cs="Arial"/>
          <w:b/>
          <w:bCs/>
          <w:spacing w:val="49"/>
        </w:rPr>
        <w:t xml:space="preserve"> </w:t>
      </w:r>
      <w:r>
        <w:rPr>
          <w:rFonts w:ascii="Arial" w:eastAsia="Arial" w:hAnsi="Arial" w:cs="Arial"/>
          <w:b/>
          <w:bCs/>
        </w:rPr>
        <w:t>regard</w:t>
      </w:r>
      <w:r>
        <w:rPr>
          <w:rFonts w:ascii="Arial" w:eastAsia="Arial" w:hAnsi="Arial" w:cs="Arial"/>
          <w:b/>
          <w:bCs/>
          <w:spacing w:val="1"/>
        </w:rPr>
        <w:t>i</w:t>
      </w:r>
      <w:r>
        <w:rPr>
          <w:rFonts w:ascii="Arial" w:eastAsia="Arial" w:hAnsi="Arial" w:cs="Arial"/>
          <w:b/>
          <w:bCs/>
        </w:rPr>
        <w:t>ng</w:t>
      </w:r>
      <w:r>
        <w:rPr>
          <w:rFonts w:ascii="Arial" w:eastAsia="Arial" w:hAnsi="Arial" w:cs="Arial"/>
          <w:b/>
          <w:bCs/>
          <w:spacing w:val="49"/>
        </w:rPr>
        <w:t xml:space="preserve"> </w:t>
      </w:r>
      <w:r>
        <w:rPr>
          <w:rFonts w:ascii="Arial" w:eastAsia="Arial" w:hAnsi="Arial" w:cs="Arial"/>
          <w:b/>
          <w:bCs/>
          <w:spacing w:val="-1"/>
        </w:rPr>
        <w:t>j</w:t>
      </w:r>
      <w:r>
        <w:rPr>
          <w:rFonts w:ascii="Arial" w:eastAsia="Arial" w:hAnsi="Arial" w:cs="Arial"/>
          <w:b/>
          <w:bCs/>
        </w:rPr>
        <w:t>ob</w:t>
      </w:r>
      <w:r>
        <w:rPr>
          <w:rFonts w:ascii="Arial" w:eastAsia="Arial" w:hAnsi="Arial" w:cs="Arial"/>
          <w:b/>
          <w:bCs/>
          <w:spacing w:val="49"/>
        </w:rPr>
        <w:t xml:space="preserve"> </w:t>
      </w:r>
      <w:r>
        <w:rPr>
          <w:rFonts w:ascii="Arial" w:eastAsia="Arial" w:hAnsi="Arial" w:cs="Arial"/>
          <w:b/>
          <w:bCs/>
        </w:rPr>
        <w:t>descr</w:t>
      </w:r>
      <w:r>
        <w:rPr>
          <w:rFonts w:ascii="Arial" w:eastAsia="Arial" w:hAnsi="Arial" w:cs="Arial"/>
          <w:b/>
          <w:bCs/>
          <w:spacing w:val="1"/>
        </w:rPr>
        <w:t>i</w:t>
      </w:r>
      <w:r>
        <w:rPr>
          <w:rFonts w:ascii="Arial" w:eastAsia="Arial" w:hAnsi="Arial" w:cs="Arial"/>
          <w:b/>
          <w:bCs/>
        </w:rPr>
        <w:t>p</w:t>
      </w:r>
      <w:r>
        <w:rPr>
          <w:rFonts w:ascii="Arial" w:eastAsia="Arial" w:hAnsi="Arial" w:cs="Arial"/>
          <w:b/>
          <w:bCs/>
          <w:spacing w:val="-2"/>
        </w:rPr>
        <w:t>t</w:t>
      </w:r>
      <w:r>
        <w:rPr>
          <w:rFonts w:ascii="Arial" w:eastAsia="Arial" w:hAnsi="Arial" w:cs="Arial"/>
          <w:b/>
          <w:bCs/>
          <w:spacing w:val="1"/>
        </w:rPr>
        <w:t>i</w:t>
      </w:r>
      <w:r>
        <w:rPr>
          <w:rFonts w:ascii="Arial" w:eastAsia="Arial" w:hAnsi="Arial" w:cs="Arial"/>
          <w:b/>
          <w:bCs/>
        </w:rPr>
        <w:t>ons</w:t>
      </w:r>
      <w:r>
        <w:rPr>
          <w:rFonts w:ascii="Arial" w:eastAsia="Arial" w:hAnsi="Arial" w:cs="Arial"/>
          <w:b/>
          <w:bCs/>
          <w:spacing w:val="49"/>
        </w:rPr>
        <w:t xml:space="preserve"> </w:t>
      </w:r>
      <w:r>
        <w:rPr>
          <w:rFonts w:ascii="Arial" w:eastAsia="Arial" w:hAnsi="Arial" w:cs="Arial"/>
          <w:b/>
          <w:bCs/>
        </w:rPr>
        <w:t>of</w:t>
      </w:r>
      <w:r>
        <w:rPr>
          <w:rFonts w:ascii="Arial" w:eastAsia="Arial" w:hAnsi="Arial" w:cs="Arial"/>
          <w:b/>
          <w:bCs/>
          <w:spacing w:val="50"/>
        </w:rPr>
        <w:t xml:space="preserve"> </w:t>
      </w:r>
      <w:r>
        <w:rPr>
          <w:rFonts w:ascii="Arial" w:eastAsia="Arial" w:hAnsi="Arial" w:cs="Arial"/>
          <w:b/>
          <w:bCs/>
          <w:spacing w:val="1"/>
        </w:rPr>
        <w:t>t</w:t>
      </w:r>
      <w:r>
        <w:rPr>
          <w:rFonts w:ascii="Arial" w:eastAsia="Arial" w:hAnsi="Arial" w:cs="Arial"/>
          <w:b/>
          <w:bCs/>
        </w:rPr>
        <w:t>hese</w:t>
      </w:r>
      <w:r>
        <w:rPr>
          <w:rFonts w:ascii="Arial" w:eastAsia="Arial" w:hAnsi="Arial" w:cs="Arial"/>
          <w:b/>
          <w:bCs/>
          <w:spacing w:val="46"/>
        </w:rPr>
        <w:t xml:space="preserve"> </w:t>
      </w:r>
      <w:r>
        <w:rPr>
          <w:rFonts w:ascii="Arial" w:eastAsia="Arial" w:hAnsi="Arial" w:cs="Arial"/>
          <w:b/>
          <w:bCs/>
          <w:spacing w:val="-2"/>
        </w:rPr>
        <w:t>t</w:t>
      </w:r>
      <w:r>
        <w:rPr>
          <w:rFonts w:ascii="Arial" w:eastAsia="Arial" w:hAnsi="Arial" w:cs="Arial"/>
          <w:b/>
          <w:bCs/>
          <w:spacing w:val="3"/>
        </w:rPr>
        <w:t>w</w:t>
      </w:r>
      <w:r>
        <w:rPr>
          <w:rFonts w:ascii="Arial" w:eastAsia="Arial" w:hAnsi="Arial" w:cs="Arial"/>
          <w:b/>
          <w:bCs/>
        </w:rPr>
        <w:t>o</w:t>
      </w:r>
      <w:r>
        <w:rPr>
          <w:rFonts w:ascii="Arial" w:eastAsia="Arial" w:hAnsi="Arial" w:cs="Arial"/>
          <w:b/>
          <w:bCs/>
          <w:spacing w:val="49"/>
        </w:rPr>
        <w:t xml:space="preserve"> </w:t>
      </w:r>
      <w:r>
        <w:rPr>
          <w:rFonts w:ascii="Arial" w:eastAsia="Arial" w:hAnsi="Arial" w:cs="Arial"/>
          <w:b/>
          <w:bCs/>
        </w:rPr>
        <w:t>grades</w:t>
      </w:r>
      <w:r>
        <w:rPr>
          <w:rFonts w:ascii="Arial" w:eastAsia="Arial" w:hAnsi="Arial" w:cs="Arial"/>
          <w:b/>
          <w:bCs/>
          <w:spacing w:val="-2"/>
        </w:rPr>
        <w:t>)</w:t>
      </w:r>
      <w:r>
        <w:rPr>
          <w:rFonts w:ascii="Arial" w:eastAsia="Arial" w:hAnsi="Arial" w:cs="Arial"/>
        </w:rPr>
        <w:t xml:space="preserve">. </w:t>
      </w:r>
      <w:r>
        <w:rPr>
          <w:rFonts w:ascii="Arial" w:eastAsia="Arial" w:hAnsi="Arial" w:cs="Arial"/>
          <w:spacing w:val="-1"/>
        </w:rPr>
        <w:t>S</w:t>
      </w:r>
      <w:r>
        <w:rPr>
          <w:rFonts w:ascii="Arial" w:eastAsia="Arial" w:hAnsi="Arial" w:cs="Arial"/>
        </w:rPr>
        <w:t>o</w:t>
      </w:r>
      <w:r>
        <w:rPr>
          <w:rFonts w:ascii="Arial" w:eastAsia="Arial" w:hAnsi="Arial" w:cs="Arial"/>
          <w:spacing w:val="1"/>
        </w:rPr>
        <w:t>m</w:t>
      </w:r>
      <w:r>
        <w:rPr>
          <w:rFonts w:ascii="Arial" w:eastAsia="Arial" w:hAnsi="Arial" w:cs="Arial"/>
        </w:rPr>
        <w:t>e</w:t>
      </w:r>
      <w:r>
        <w:rPr>
          <w:rFonts w:ascii="Arial" w:eastAsia="Arial" w:hAnsi="Arial" w:cs="Arial"/>
          <w:spacing w:val="1"/>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 ce</w:t>
      </w:r>
      <w:r>
        <w:rPr>
          <w:rFonts w:ascii="Arial" w:eastAsia="Arial" w:hAnsi="Arial" w:cs="Arial"/>
          <w:spacing w:val="-3"/>
        </w:rPr>
        <w:t>n</w:t>
      </w:r>
      <w:r>
        <w:rPr>
          <w:rFonts w:ascii="Arial" w:eastAsia="Arial" w:hAnsi="Arial" w:cs="Arial"/>
          <w:spacing w:val="1"/>
        </w:rPr>
        <w:t>t</w:t>
      </w:r>
      <w:r>
        <w:rPr>
          <w:rFonts w:ascii="Arial" w:eastAsia="Arial" w:hAnsi="Arial" w:cs="Arial"/>
          <w:spacing w:val="-2"/>
        </w:rPr>
        <w:t>r</w:t>
      </w:r>
      <w:r>
        <w:rPr>
          <w:rFonts w:ascii="Arial" w:eastAsia="Arial" w:hAnsi="Arial" w:cs="Arial"/>
        </w:rPr>
        <w:t>es</w:t>
      </w:r>
      <w:r>
        <w:rPr>
          <w:rFonts w:ascii="Arial" w:eastAsia="Arial" w:hAnsi="Arial" w:cs="Arial"/>
          <w:spacing w:val="-1"/>
        </w:rPr>
        <w:t xml:space="preserve"> </w:t>
      </w:r>
      <w:r>
        <w:rPr>
          <w:rFonts w:ascii="Arial" w:eastAsia="Arial" w:hAnsi="Arial" w:cs="Arial"/>
          <w:spacing w:val="1"/>
        </w:rPr>
        <w:t>m</w:t>
      </w:r>
      <w:r>
        <w:rPr>
          <w:rFonts w:ascii="Arial" w:eastAsia="Arial" w:hAnsi="Arial" w:cs="Arial"/>
        </w:rPr>
        <w:t>ay</w:t>
      </w:r>
      <w:r>
        <w:rPr>
          <w:rFonts w:ascii="Arial" w:eastAsia="Arial" w:hAnsi="Arial" w:cs="Arial"/>
          <w:spacing w:val="-4"/>
        </w:rPr>
        <w:t xml:space="preserve"> </w:t>
      </w:r>
      <w:r>
        <w:rPr>
          <w:rFonts w:ascii="Arial" w:eastAsia="Arial" w:hAnsi="Arial" w:cs="Arial"/>
        </w:rPr>
        <w:t>a</w:t>
      </w:r>
      <w:r>
        <w:rPr>
          <w:rFonts w:ascii="Arial" w:eastAsia="Arial" w:hAnsi="Arial" w:cs="Arial"/>
          <w:spacing w:val="-1"/>
        </w:rPr>
        <w:t>l</w:t>
      </w:r>
      <w:r>
        <w:rPr>
          <w:rFonts w:ascii="Arial" w:eastAsia="Arial" w:hAnsi="Arial" w:cs="Arial"/>
        </w:rPr>
        <w:t>so</w:t>
      </w:r>
      <w:r>
        <w:rPr>
          <w:rFonts w:ascii="Arial" w:eastAsia="Arial" w:hAnsi="Arial" w:cs="Arial"/>
          <w:spacing w:val="1"/>
        </w:rPr>
        <w:t xml:space="preserve"> </w:t>
      </w:r>
      <w:r>
        <w:rPr>
          <w:rFonts w:ascii="Arial" w:eastAsia="Arial" w:hAnsi="Arial" w:cs="Arial"/>
        </w:rPr>
        <w:t>ha</w:t>
      </w:r>
      <w:r>
        <w:rPr>
          <w:rFonts w:ascii="Arial" w:eastAsia="Arial" w:hAnsi="Arial" w:cs="Arial"/>
          <w:spacing w:val="-2"/>
        </w:rPr>
        <w:t>v</w:t>
      </w:r>
      <w:r>
        <w:rPr>
          <w:rFonts w:ascii="Arial" w:eastAsia="Arial" w:hAnsi="Arial" w:cs="Arial"/>
        </w:rPr>
        <w:t>e</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S</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anage</w:t>
      </w:r>
      <w:r>
        <w:rPr>
          <w:rFonts w:ascii="Arial" w:eastAsia="Arial" w:hAnsi="Arial" w:cs="Arial"/>
          <w:spacing w:val="1"/>
        </w:rPr>
        <w:t>r</w:t>
      </w:r>
      <w:r>
        <w:rPr>
          <w:rFonts w:ascii="Arial" w:eastAsia="Arial" w:hAnsi="Arial" w:cs="Arial"/>
        </w:rPr>
        <w:t>.</w:t>
      </w:r>
    </w:p>
    <w:p w:rsidR="000A5570" w:rsidRDefault="00071E95">
      <w:pPr>
        <w:tabs>
          <w:tab w:val="left" w:pos="1000"/>
        </w:tabs>
        <w:spacing w:before="70" w:after="0" w:line="240" w:lineRule="auto"/>
        <w:ind w:left="1018" w:right="94" w:hanging="360"/>
        <w:jc w:val="both"/>
        <w:rPr>
          <w:rFonts w:ascii="Arial" w:eastAsia="Arial" w:hAnsi="Arial" w:cs="Arial"/>
        </w:rPr>
      </w:pPr>
      <w:r>
        <w:pict>
          <v:group id="_x0000_s1523" style="position:absolute;left:0;text-align:left;margin-left:62.3pt;margin-top:3pt;width:.1pt;height:121.3pt;z-index:-251672064;mso-position-horizontal-relative:page" coordorigin="1246,60" coordsize="2,2426">
            <v:shape id="_x0000_s1524" style="position:absolute;left:1246;top:60;width:2;height:2426" coordorigin="1246,60" coordsize="0,2426" path="m1246,60r,2427e" filled="f" strokeweight=".82pt">
              <v:path arrowok="t"/>
            </v:shape>
            <w10:wrap anchorx="page"/>
          </v:group>
        </w:pict>
      </w:r>
      <w:r w:rsidR="00863EB5">
        <w:rPr>
          <w:rFonts w:ascii="Times New Roman" w:eastAsia="Times New Roman" w:hAnsi="Times New Roman" w:cs="Times New Roman"/>
          <w:color w:val="800080"/>
          <w:w w:val="131"/>
        </w:rPr>
        <w:t>•</w:t>
      </w:r>
      <w:r w:rsidR="00863EB5">
        <w:rPr>
          <w:rFonts w:ascii="Times New Roman" w:eastAsia="Times New Roman" w:hAnsi="Times New Roman" w:cs="Times New Roman"/>
          <w:color w:val="800080"/>
        </w:rPr>
        <w:tab/>
      </w:r>
      <w:r w:rsidR="00863EB5">
        <w:rPr>
          <w:rFonts w:ascii="Arial" w:eastAsia="Arial" w:hAnsi="Arial" w:cs="Arial"/>
          <w:b/>
          <w:bCs/>
          <w:color w:val="000000"/>
          <w:spacing w:val="-1"/>
        </w:rPr>
        <w:t>V</w:t>
      </w:r>
      <w:r w:rsidR="00863EB5">
        <w:rPr>
          <w:rFonts w:ascii="Arial" w:eastAsia="Arial" w:hAnsi="Arial" w:cs="Arial"/>
          <w:b/>
          <w:bCs/>
          <w:color w:val="000000"/>
          <w:spacing w:val="-3"/>
        </w:rPr>
        <w:t>T</w:t>
      </w:r>
      <w:r w:rsidR="00863EB5">
        <w:rPr>
          <w:rFonts w:ascii="Arial" w:eastAsia="Arial" w:hAnsi="Arial" w:cs="Arial"/>
          <w:b/>
          <w:bCs/>
          <w:color w:val="000000"/>
        </w:rPr>
        <w:t xml:space="preserve">S </w:t>
      </w:r>
      <w:r w:rsidR="00863EB5">
        <w:rPr>
          <w:rFonts w:ascii="Arial" w:eastAsia="Arial" w:hAnsi="Arial" w:cs="Arial"/>
          <w:b/>
          <w:bCs/>
          <w:color w:val="000000"/>
          <w:spacing w:val="45"/>
        </w:rPr>
        <w:t xml:space="preserve"> </w:t>
      </w:r>
      <w:r w:rsidR="00863EB5">
        <w:rPr>
          <w:rFonts w:ascii="Arial" w:eastAsia="Arial" w:hAnsi="Arial" w:cs="Arial"/>
          <w:b/>
          <w:bCs/>
          <w:color w:val="000000"/>
          <w:spacing w:val="-1"/>
        </w:rPr>
        <w:t>P</w:t>
      </w:r>
      <w:r w:rsidR="00863EB5">
        <w:rPr>
          <w:rFonts w:ascii="Arial" w:eastAsia="Arial" w:hAnsi="Arial" w:cs="Arial"/>
          <w:b/>
          <w:bCs/>
          <w:color w:val="000000"/>
        </w:rPr>
        <w:t xml:space="preserve">ersonnel </w:t>
      </w:r>
      <w:r w:rsidR="00863EB5">
        <w:rPr>
          <w:rFonts w:ascii="Arial" w:eastAsia="Arial" w:hAnsi="Arial" w:cs="Arial"/>
          <w:b/>
          <w:bCs/>
          <w:color w:val="000000"/>
          <w:spacing w:val="47"/>
        </w:rPr>
        <w:t xml:space="preserve"> </w:t>
      </w:r>
      <w:r w:rsidR="00863EB5">
        <w:rPr>
          <w:rFonts w:ascii="Arial" w:eastAsia="Arial" w:hAnsi="Arial" w:cs="Arial"/>
          <w:color w:val="000000"/>
        </w:rPr>
        <w:t>a</w:t>
      </w:r>
      <w:r w:rsidR="00863EB5">
        <w:rPr>
          <w:rFonts w:ascii="Arial" w:eastAsia="Arial" w:hAnsi="Arial" w:cs="Arial"/>
          <w:color w:val="000000"/>
          <w:spacing w:val="1"/>
        </w:rPr>
        <w:t>r</w:t>
      </w:r>
      <w:r w:rsidR="00863EB5">
        <w:rPr>
          <w:rFonts w:ascii="Arial" w:eastAsia="Arial" w:hAnsi="Arial" w:cs="Arial"/>
          <w:color w:val="000000"/>
        </w:rPr>
        <w:t xml:space="preserve">e </w:t>
      </w:r>
      <w:r w:rsidR="00863EB5">
        <w:rPr>
          <w:rFonts w:ascii="Arial" w:eastAsia="Arial" w:hAnsi="Arial" w:cs="Arial"/>
          <w:color w:val="000000"/>
          <w:spacing w:val="45"/>
        </w:rPr>
        <w:t xml:space="preserve"> </w:t>
      </w:r>
      <w:r w:rsidR="00863EB5">
        <w:rPr>
          <w:rFonts w:ascii="Arial" w:eastAsia="Arial" w:hAnsi="Arial" w:cs="Arial"/>
          <w:color w:val="000000"/>
          <w:spacing w:val="-3"/>
        </w:rPr>
        <w:t>a</w:t>
      </w:r>
      <w:r w:rsidR="00863EB5">
        <w:rPr>
          <w:rFonts w:ascii="Arial" w:eastAsia="Arial" w:hAnsi="Arial" w:cs="Arial"/>
          <w:color w:val="000000"/>
        </w:rPr>
        <w:t>pp</w:t>
      </w:r>
      <w:r w:rsidR="00863EB5">
        <w:rPr>
          <w:rFonts w:ascii="Arial" w:eastAsia="Arial" w:hAnsi="Arial" w:cs="Arial"/>
          <w:color w:val="000000"/>
          <w:spacing w:val="1"/>
        </w:rPr>
        <w:t>r</w:t>
      </w:r>
      <w:r w:rsidR="00863EB5">
        <w:rPr>
          <w:rFonts w:ascii="Arial" w:eastAsia="Arial" w:hAnsi="Arial" w:cs="Arial"/>
          <w:color w:val="000000"/>
        </w:rPr>
        <w:t>op</w:t>
      </w:r>
      <w:r w:rsidR="00863EB5">
        <w:rPr>
          <w:rFonts w:ascii="Arial" w:eastAsia="Arial" w:hAnsi="Arial" w:cs="Arial"/>
          <w:color w:val="000000"/>
          <w:spacing w:val="1"/>
        </w:rPr>
        <w:t>r</w:t>
      </w:r>
      <w:r w:rsidR="00863EB5">
        <w:rPr>
          <w:rFonts w:ascii="Arial" w:eastAsia="Arial" w:hAnsi="Arial" w:cs="Arial"/>
          <w:color w:val="000000"/>
          <w:spacing w:val="-1"/>
        </w:rPr>
        <w:t>i</w:t>
      </w:r>
      <w:r w:rsidR="00863EB5">
        <w:rPr>
          <w:rFonts w:ascii="Arial" w:eastAsia="Arial" w:hAnsi="Arial" w:cs="Arial"/>
          <w:color w:val="000000"/>
        </w:rPr>
        <w:t>a</w:t>
      </w:r>
      <w:r w:rsidR="00863EB5">
        <w:rPr>
          <w:rFonts w:ascii="Arial" w:eastAsia="Arial" w:hAnsi="Arial" w:cs="Arial"/>
          <w:color w:val="000000"/>
          <w:spacing w:val="1"/>
        </w:rPr>
        <w:t>t</w:t>
      </w:r>
      <w:r w:rsidR="00863EB5">
        <w:rPr>
          <w:rFonts w:ascii="Arial" w:eastAsia="Arial" w:hAnsi="Arial" w:cs="Arial"/>
          <w:color w:val="000000"/>
        </w:rPr>
        <w:t>e</w:t>
      </w:r>
      <w:r w:rsidR="00863EB5">
        <w:rPr>
          <w:rFonts w:ascii="Arial" w:eastAsia="Arial" w:hAnsi="Arial" w:cs="Arial"/>
          <w:color w:val="000000"/>
          <w:spacing w:val="-1"/>
        </w:rPr>
        <w:t>l</w:t>
      </w:r>
      <w:r w:rsidR="00863EB5">
        <w:rPr>
          <w:rFonts w:ascii="Arial" w:eastAsia="Arial" w:hAnsi="Arial" w:cs="Arial"/>
          <w:color w:val="000000"/>
        </w:rPr>
        <w:t xml:space="preserve">y </w:t>
      </w:r>
      <w:r w:rsidR="00863EB5">
        <w:rPr>
          <w:rFonts w:ascii="Arial" w:eastAsia="Arial" w:hAnsi="Arial" w:cs="Arial"/>
          <w:color w:val="000000"/>
          <w:spacing w:val="43"/>
        </w:rPr>
        <w:t xml:space="preserve"> </w:t>
      </w:r>
      <w:r w:rsidR="00863EB5">
        <w:rPr>
          <w:rFonts w:ascii="Arial" w:eastAsia="Arial" w:hAnsi="Arial" w:cs="Arial"/>
          <w:color w:val="000000"/>
          <w:spacing w:val="2"/>
        </w:rPr>
        <w:t>q</w:t>
      </w:r>
      <w:r w:rsidR="00863EB5">
        <w:rPr>
          <w:rFonts w:ascii="Arial" w:eastAsia="Arial" w:hAnsi="Arial" w:cs="Arial"/>
          <w:color w:val="000000"/>
        </w:rPr>
        <w:t>ua</w:t>
      </w:r>
      <w:r w:rsidR="00863EB5">
        <w:rPr>
          <w:rFonts w:ascii="Arial" w:eastAsia="Arial" w:hAnsi="Arial" w:cs="Arial"/>
          <w:color w:val="000000"/>
          <w:spacing w:val="-1"/>
        </w:rPr>
        <w:t>l</w:t>
      </w:r>
      <w:r w:rsidR="00863EB5">
        <w:rPr>
          <w:rFonts w:ascii="Arial" w:eastAsia="Arial" w:hAnsi="Arial" w:cs="Arial"/>
          <w:color w:val="000000"/>
          <w:spacing w:val="-4"/>
        </w:rPr>
        <w:t>i</w:t>
      </w:r>
      <w:r w:rsidR="00863EB5">
        <w:rPr>
          <w:rFonts w:ascii="Arial" w:eastAsia="Arial" w:hAnsi="Arial" w:cs="Arial"/>
          <w:color w:val="000000"/>
          <w:spacing w:val="3"/>
        </w:rPr>
        <w:t>f</w:t>
      </w:r>
      <w:r w:rsidR="00863EB5">
        <w:rPr>
          <w:rFonts w:ascii="Arial" w:eastAsia="Arial" w:hAnsi="Arial" w:cs="Arial"/>
          <w:color w:val="000000"/>
          <w:spacing w:val="-1"/>
        </w:rPr>
        <w:t>i</w:t>
      </w:r>
      <w:r w:rsidR="00863EB5">
        <w:rPr>
          <w:rFonts w:ascii="Arial" w:eastAsia="Arial" w:hAnsi="Arial" w:cs="Arial"/>
          <w:color w:val="000000"/>
        </w:rPr>
        <w:t xml:space="preserve">ed </w:t>
      </w:r>
      <w:r w:rsidR="00863EB5">
        <w:rPr>
          <w:rFonts w:ascii="Arial" w:eastAsia="Arial" w:hAnsi="Arial" w:cs="Arial"/>
          <w:color w:val="000000"/>
          <w:spacing w:val="45"/>
        </w:rPr>
        <w:t xml:space="preserve"> </w:t>
      </w:r>
      <w:r w:rsidR="00863EB5">
        <w:rPr>
          <w:rFonts w:ascii="Arial" w:eastAsia="Arial" w:hAnsi="Arial" w:cs="Arial"/>
          <w:color w:val="000000"/>
          <w:spacing w:val="-3"/>
        </w:rPr>
        <w:t>p</w:t>
      </w:r>
      <w:r w:rsidR="00863EB5">
        <w:rPr>
          <w:rFonts w:ascii="Arial" w:eastAsia="Arial" w:hAnsi="Arial" w:cs="Arial"/>
          <w:color w:val="000000"/>
        </w:rPr>
        <w:t>e</w:t>
      </w:r>
      <w:r w:rsidR="00863EB5">
        <w:rPr>
          <w:rFonts w:ascii="Arial" w:eastAsia="Arial" w:hAnsi="Arial" w:cs="Arial"/>
          <w:color w:val="000000"/>
          <w:spacing w:val="1"/>
        </w:rPr>
        <w:t>r</w:t>
      </w:r>
      <w:r w:rsidR="00863EB5">
        <w:rPr>
          <w:rFonts w:ascii="Arial" w:eastAsia="Arial" w:hAnsi="Arial" w:cs="Arial"/>
          <w:color w:val="000000"/>
        </w:rPr>
        <w:t xml:space="preserve">sons </w:t>
      </w:r>
      <w:r w:rsidR="00863EB5">
        <w:rPr>
          <w:rFonts w:ascii="Arial" w:eastAsia="Arial" w:hAnsi="Arial" w:cs="Arial"/>
          <w:color w:val="000000"/>
          <w:spacing w:val="47"/>
        </w:rPr>
        <w:t xml:space="preserve"> </w:t>
      </w:r>
      <w:r w:rsidR="00863EB5">
        <w:rPr>
          <w:rFonts w:ascii="Arial" w:eastAsia="Arial" w:hAnsi="Arial" w:cs="Arial"/>
          <w:color w:val="800080"/>
        </w:rPr>
        <w:t>d</w:t>
      </w:r>
      <w:r w:rsidR="00863EB5">
        <w:rPr>
          <w:rFonts w:ascii="Arial" w:eastAsia="Arial" w:hAnsi="Arial" w:cs="Arial"/>
          <w:color w:val="800080"/>
          <w:spacing w:val="-1"/>
        </w:rPr>
        <w:t>i</w:t>
      </w:r>
      <w:r w:rsidR="00863EB5">
        <w:rPr>
          <w:rFonts w:ascii="Arial" w:eastAsia="Arial" w:hAnsi="Arial" w:cs="Arial"/>
          <w:color w:val="800080"/>
          <w:spacing w:val="1"/>
        </w:rPr>
        <w:t>r</w:t>
      </w:r>
      <w:r w:rsidR="00863EB5">
        <w:rPr>
          <w:rFonts w:ascii="Arial" w:eastAsia="Arial" w:hAnsi="Arial" w:cs="Arial"/>
          <w:color w:val="800080"/>
        </w:rPr>
        <w:t>e</w:t>
      </w:r>
      <w:r w:rsidR="00863EB5">
        <w:rPr>
          <w:rFonts w:ascii="Arial" w:eastAsia="Arial" w:hAnsi="Arial" w:cs="Arial"/>
          <w:color w:val="800080"/>
          <w:spacing w:val="-2"/>
        </w:rPr>
        <w:t>c</w:t>
      </w:r>
      <w:r w:rsidR="00863EB5">
        <w:rPr>
          <w:rFonts w:ascii="Arial" w:eastAsia="Arial" w:hAnsi="Arial" w:cs="Arial"/>
          <w:color w:val="800080"/>
          <w:spacing w:val="1"/>
        </w:rPr>
        <w:t>t</w:t>
      </w:r>
      <w:r w:rsidR="00863EB5">
        <w:rPr>
          <w:rFonts w:ascii="Arial" w:eastAsia="Arial" w:hAnsi="Arial" w:cs="Arial"/>
          <w:color w:val="800080"/>
          <w:spacing w:val="-1"/>
        </w:rPr>
        <w:t>l</w:t>
      </w:r>
      <w:r w:rsidR="00863EB5">
        <w:rPr>
          <w:rFonts w:ascii="Arial" w:eastAsia="Arial" w:hAnsi="Arial" w:cs="Arial"/>
          <w:color w:val="800080"/>
        </w:rPr>
        <w:t xml:space="preserve">y </w:t>
      </w:r>
      <w:r w:rsidR="00863EB5">
        <w:rPr>
          <w:rFonts w:ascii="Arial" w:eastAsia="Arial" w:hAnsi="Arial" w:cs="Arial"/>
          <w:color w:val="800080"/>
          <w:spacing w:val="43"/>
        </w:rPr>
        <w:t xml:space="preserve"> </w:t>
      </w:r>
      <w:r w:rsidR="00863EB5">
        <w:rPr>
          <w:rFonts w:ascii="Arial" w:eastAsia="Arial" w:hAnsi="Arial" w:cs="Arial"/>
          <w:color w:val="800080"/>
        </w:rPr>
        <w:t>con</w:t>
      </w:r>
      <w:r w:rsidR="00863EB5">
        <w:rPr>
          <w:rFonts w:ascii="Arial" w:eastAsia="Arial" w:hAnsi="Arial" w:cs="Arial"/>
          <w:color w:val="800080"/>
          <w:spacing w:val="1"/>
        </w:rPr>
        <w:t>t</w:t>
      </w:r>
      <w:r w:rsidR="00863EB5">
        <w:rPr>
          <w:rFonts w:ascii="Arial" w:eastAsia="Arial" w:hAnsi="Arial" w:cs="Arial"/>
          <w:color w:val="800080"/>
          <w:spacing w:val="-1"/>
        </w:rPr>
        <w:t>i</w:t>
      </w:r>
      <w:r w:rsidR="00863EB5">
        <w:rPr>
          <w:rFonts w:ascii="Arial" w:eastAsia="Arial" w:hAnsi="Arial" w:cs="Arial"/>
          <w:color w:val="800080"/>
          <w:spacing w:val="1"/>
        </w:rPr>
        <w:t>r</w:t>
      </w:r>
      <w:r w:rsidR="00863EB5">
        <w:rPr>
          <w:rFonts w:ascii="Arial" w:eastAsia="Arial" w:hAnsi="Arial" w:cs="Arial"/>
          <w:color w:val="800080"/>
          <w:spacing w:val="-3"/>
        </w:rPr>
        <w:t>u</w:t>
      </w:r>
      <w:r w:rsidR="00863EB5">
        <w:rPr>
          <w:rFonts w:ascii="Arial" w:eastAsia="Arial" w:hAnsi="Arial" w:cs="Arial"/>
          <w:color w:val="800080"/>
        </w:rPr>
        <w:t>bu</w:t>
      </w:r>
      <w:r w:rsidR="00863EB5">
        <w:rPr>
          <w:rFonts w:ascii="Arial" w:eastAsia="Arial" w:hAnsi="Arial" w:cs="Arial"/>
          <w:color w:val="800080"/>
          <w:spacing w:val="1"/>
        </w:rPr>
        <w:t>t</w:t>
      </w:r>
      <w:r w:rsidR="00863EB5">
        <w:rPr>
          <w:rFonts w:ascii="Arial" w:eastAsia="Arial" w:hAnsi="Arial" w:cs="Arial"/>
          <w:color w:val="800080"/>
          <w:spacing w:val="-1"/>
        </w:rPr>
        <w:t>i</w:t>
      </w:r>
      <w:r w:rsidR="00863EB5">
        <w:rPr>
          <w:rFonts w:ascii="Arial" w:eastAsia="Arial" w:hAnsi="Arial" w:cs="Arial"/>
          <w:color w:val="800080"/>
        </w:rPr>
        <w:t xml:space="preserve">ng </w:t>
      </w:r>
      <w:r w:rsidR="00863EB5">
        <w:rPr>
          <w:rFonts w:ascii="Arial" w:eastAsia="Arial" w:hAnsi="Arial" w:cs="Arial"/>
          <w:color w:val="800080"/>
          <w:spacing w:val="45"/>
        </w:rPr>
        <w:t xml:space="preserve"> </w:t>
      </w:r>
      <w:r w:rsidR="00863EB5">
        <w:rPr>
          <w:rFonts w:ascii="Arial" w:eastAsia="Arial" w:hAnsi="Arial" w:cs="Arial"/>
          <w:color w:val="800080"/>
          <w:spacing w:val="1"/>
        </w:rPr>
        <w:t>t</w:t>
      </w:r>
      <w:r w:rsidR="00863EB5">
        <w:rPr>
          <w:rFonts w:ascii="Arial" w:eastAsia="Arial" w:hAnsi="Arial" w:cs="Arial"/>
          <w:color w:val="800080"/>
        </w:rPr>
        <w:t xml:space="preserve">o </w:t>
      </w:r>
      <w:r w:rsidR="00863EB5">
        <w:rPr>
          <w:rFonts w:ascii="Arial" w:eastAsia="Arial" w:hAnsi="Arial" w:cs="Arial"/>
          <w:color w:val="800080"/>
          <w:spacing w:val="43"/>
        </w:rPr>
        <w:t xml:space="preserve"> </w:t>
      </w:r>
      <w:r w:rsidR="00863EB5">
        <w:rPr>
          <w:rFonts w:ascii="Arial" w:eastAsia="Arial" w:hAnsi="Arial" w:cs="Arial"/>
          <w:color w:val="800080"/>
          <w:spacing w:val="1"/>
        </w:rPr>
        <w:t>t</w:t>
      </w:r>
      <w:r w:rsidR="00863EB5">
        <w:rPr>
          <w:rFonts w:ascii="Arial" w:eastAsia="Arial" w:hAnsi="Arial" w:cs="Arial"/>
          <w:color w:val="800080"/>
          <w:spacing w:val="-3"/>
        </w:rPr>
        <w:t xml:space="preserve">he </w:t>
      </w:r>
      <w:r w:rsidR="00863EB5">
        <w:rPr>
          <w:rFonts w:ascii="Arial" w:eastAsia="Arial" w:hAnsi="Arial" w:cs="Arial"/>
          <w:color w:val="800080"/>
        </w:rPr>
        <w:t>ope</w:t>
      </w:r>
      <w:r w:rsidR="00863EB5">
        <w:rPr>
          <w:rFonts w:ascii="Arial" w:eastAsia="Arial" w:hAnsi="Arial" w:cs="Arial"/>
          <w:color w:val="800080"/>
          <w:spacing w:val="1"/>
        </w:rPr>
        <w:t>r</w:t>
      </w:r>
      <w:r w:rsidR="00863EB5">
        <w:rPr>
          <w:rFonts w:ascii="Arial" w:eastAsia="Arial" w:hAnsi="Arial" w:cs="Arial"/>
          <w:color w:val="800080"/>
        </w:rPr>
        <w:t>a</w:t>
      </w:r>
      <w:r w:rsidR="00863EB5">
        <w:rPr>
          <w:rFonts w:ascii="Arial" w:eastAsia="Arial" w:hAnsi="Arial" w:cs="Arial"/>
          <w:color w:val="800080"/>
          <w:spacing w:val="1"/>
        </w:rPr>
        <w:t>t</w:t>
      </w:r>
      <w:r w:rsidR="00863EB5">
        <w:rPr>
          <w:rFonts w:ascii="Arial" w:eastAsia="Arial" w:hAnsi="Arial" w:cs="Arial"/>
          <w:color w:val="800080"/>
          <w:spacing w:val="-1"/>
        </w:rPr>
        <w:t>i</w:t>
      </w:r>
      <w:r w:rsidR="00863EB5">
        <w:rPr>
          <w:rFonts w:ascii="Arial" w:eastAsia="Arial" w:hAnsi="Arial" w:cs="Arial"/>
          <w:color w:val="800080"/>
        </w:rPr>
        <w:t>onal</w:t>
      </w:r>
      <w:r w:rsidR="00863EB5">
        <w:rPr>
          <w:rFonts w:ascii="Arial" w:eastAsia="Arial" w:hAnsi="Arial" w:cs="Arial"/>
          <w:color w:val="800080"/>
          <w:spacing w:val="2"/>
        </w:rPr>
        <w:t xml:space="preserve"> </w:t>
      </w:r>
      <w:r w:rsidR="00863EB5">
        <w:rPr>
          <w:rFonts w:ascii="Arial" w:eastAsia="Arial" w:hAnsi="Arial" w:cs="Arial"/>
          <w:color w:val="800080"/>
        </w:rPr>
        <w:t>de</w:t>
      </w:r>
      <w:r w:rsidR="00863EB5">
        <w:rPr>
          <w:rFonts w:ascii="Arial" w:eastAsia="Arial" w:hAnsi="Arial" w:cs="Arial"/>
          <w:color w:val="800080"/>
          <w:spacing w:val="-1"/>
        </w:rPr>
        <w:t>li</w:t>
      </w:r>
      <w:r w:rsidR="00863EB5">
        <w:rPr>
          <w:rFonts w:ascii="Arial" w:eastAsia="Arial" w:hAnsi="Arial" w:cs="Arial"/>
          <w:color w:val="800080"/>
          <w:spacing w:val="-2"/>
        </w:rPr>
        <w:t>v</w:t>
      </w:r>
      <w:r w:rsidR="00863EB5">
        <w:rPr>
          <w:rFonts w:ascii="Arial" w:eastAsia="Arial" w:hAnsi="Arial" w:cs="Arial"/>
          <w:color w:val="800080"/>
        </w:rPr>
        <w:t>e</w:t>
      </w:r>
      <w:r w:rsidR="00863EB5">
        <w:rPr>
          <w:rFonts w:ascii="Arial" w:eastAsia="Arial" w:hAnsi="Arial" w:cs="Arial"/>
          <w:color w:val="800080"/>
          <w:spacing w:val="1"/>
        </w:rPr>
        <w:t>r</w:t>
      </w:r>
      <w:r w:rsidR="00863EB5">
        <w:rPr>
          <w:rFonts w:ascii="Arial" w:eastAsia="Arial" w:hAnsi="Arial" w:cs="Arial"/>
          <w:color w:val="800080"/>
        </w:rPr>
        <w:t>y</w:t>
      </w:r>
      <w:r w:rsidR="00863EB5">
        <w:rPr>
          <w:rFonts w:ascii="Arial" w:eastAsia="Arial" w:hAnsi="Arial" w:cs="Arial"/>
          <w:color w:val="800080"/>
          <w:spacing w:val="1"/>
        </w:rPr>
        <w:t xml:space="preserve"> </w:t>
      </w:r>
      <w:r w:rsidR="00863EB5">
        <w:rPr>
          <w:rFonts w:ascii="Arial" w:eastAsia="Arial" w:hAnsi="Arial" w:cs="Arial"/>
          <w:color w:val="800080"/>
        </w:rPr>
        <w:t>and</w:t>
      </w:r>
      <w:r w:rsidR="00863EB5">
        <w:rPr>
          <w:rFonts w:ascii="Arial" w:eastAsia="Arial" w:hAnsi="Arial" w:cs="Arial"/>
          <w:color w:val="800080"/>
          <w:spacing w:val="5"/>
        </w:rPr>
        <w:t xml:space="preserve"> </w:t>
      </w:r>
      <w:r w:rsidR="00863EB5">
        <w:rPr>
          <w:rFonts w:ascii="Arial" w:eastAsia="Arial" w:hAnsi="Arial" w:cs="Arial"/>
          <w:color w:val="800080"/>
        </w:rPr>
        <w:t>p</w:t>
      </w:r>
      <w:r w:rsidR="00863EB5">
        <w:rPr>
          <w:rFonts w:ascii="Arial" w:eastAsia="Arial" w:hAnsi="Arial" w:cs="Arial"/>
          <w:color w:val="800080"/>
          <w:spacing w:val="1"/>
        </w:rPr>
        <w:t>r</w:t>
      </w:r>
      <w:r w:rsidR="00863EB5">
        <w:rPr>
          <w:rFonts w:ascii="Arial" w:eastAsia="Arial" w:hAnsi="Arial" w:cs="Arial"/>
          <w:color w:val="800080"/>
        </w:rPr>
        <w:t>o</w:t>
      </w:r>
      <w:r w:rsidR="00863EB5">
        <w:rPr>
          <w:rFonts w:ascii="Arial" w:eastAsia="Arial" w:hAnsi="Arial" w:cs="Arial"/>
          <w:color w:val="800080"/>
          <w:spacing w:val="-2"/>
        </w:rPr>
        <w:t>v</w:t>
      </w:r>
      <w:r w:rsidR="00863EB5">
        <w:rPr>
          <w:rFonts w:ascii="Arial" w:eastAsia="Arial" w:hAnsi="Arial" w:cs="Arial"/>
          <w:color w:val="800080"/>
          <w:spacing w:val="-1"/>
        </w:rPr>
        <w:t>i</w:t>
      </w:r>
      <w:r w:rsidR="00863EB5">
        <w:rPr>
          <w:rFonts w:ascii="Arial" w:eastAsia="Arial" w:hAnsi="Arial" w:cs="Arial"/>
          <w:color w:val="800080"/>
        </w:rPr>
        <w:t>sion</w:t>
      </w:r>
      <w:r w:rsidR="00863EB5">
        <w:rPr>
          <w:rFonts w:ascii="Arial" w:eastAsia="Arial" w:hAnsi="Arial" w:cs="Arial"/>
          <w:color w:val="800080"/>
          <w:spacing w:val="3"/>
        </w:rPr>
        <w:t xml:space="preserve"> </w:t>
      </w:r>
      <w:r w:rsidR="00863EB5">
        <w:rPr>
          <w:rFonts w:ascii="Arial" w:eastAsia="Arial" w:hAnsi="Arial" w:cs="Arial"/>
          <w:color w:val="800080"/>
        </w:rPr>
        <w:t>pe</w:t>
      </w:r>
      <w:r w:rsidR="00863EB5">
        <w:rPr>
          <w:rFonts w:ascii="Arial" w:eastAsia="Arial" w:hAnsi="Arial" w:cs="Arial"/>
          <w:color w:val="800080"/>
          <w:spacing w:val="-2"/>
        </w:rPr>
        <w:t>r</w:t>
      </w:r>
      <w:r w:rsidR="00863EB5">
        <w:rPr>
          <w:rFonts w:ascii="Arial" w:eastAsia="Arial" w:hAnsi="Arial" w:cs="Arial"/>
          <w:color w:val="800080"/>
          <w:spacing w:val="3"/>
        </w:rPr>
        <w:t>f</w:t>
      </w:r>
      <w:r w:rsidR="00863EB5">
        <w:rPr>
          <w:rFonts w:ascii="Arial" w:eastAsia="Arial" w:hAnsi="Arial" w:cs="Arial"/>
          <w:color w:val="800080"/>
        </w:rPr>
        <w:t>o</w:t>
      </w:r>
      <w:r w:rsidR="00863EB5">
        <w:rPr>
          <w:rFonts w:ascii="Arial" w:eastAsia="Arial" w:hAnsi="Arial" w:cs="Arial"/>
          <w:color w:val="800080"/>
          <w:spacing w:val="-2"/>
        </w:rPr>
        <w:t>r</w:t>
      </w:r>
      <w:r w:rsidR="00863EB5">
        <w:rPr>
          <w:rFonts w:ascii="Arial" w:eastAsia="Arial" w:hAnsi="Arial" w:cs="Arial"/>
          <w:color w:val="800080"/>
          <w:spacing w:val="1"/>
        </w:rPr>
        <w:t>m</w:t>
      </w:r>
      <w:r w:rsidR="00863EB5">
        <w:rPr>
          <w:rFonts w:ascii="Arial" w:eastAsia="Arial" w:hAnsi="Arial" w:cs="Arial"/>
          <w:color w:val="800080"/>
          <w:spacing w:val="-1"/>
        </w:rPr>
        <w:t>i</w:t>
      </w:r>
      <w:r w:rsidR="00863EB5">
        <w:rPr>
          <w:rFonts w:ascii="Arial" w:eastAsia="Arial" w:hAnsi="Arial" w:cs="Arial"/>
          <w:color w:val="800080"/>
          <w:spacing w:val="-3"/>
        </w:rPr>
        <w:t>n</w:t>
      </w:r>
      <w:r w:rsidR="00863EB5">
        <w:rPr>
          <w:rFonts w:ascii="Arial" w:eastAsia="Arial" w:hAnsi="Arial" w:cs="Arial"/>
          <w:color w:val="800080"/>
        </w:rPr>
        <w:t>g</w:t>
      </w:r>
      <w:r w:rsidR="00863EB5">
        <w:rPr>
          <w:rFonts w:ascii="Arial" w:eastAsia="Arial" w:hAnsi="Arial" w:cs="Arial"/>
          <w:color w:val="800080"/>
          <w:spacing w:val="5"/>
        </w:rPr>
        <w:t xml:space="preserve"> </w:t>
      </w:r>
      <w:r w:rsidR="00863EB5">
        <w:rPr>
          <w:rFonts w:ascii="Arial" w:eastAsia="Arial" w:hAnsi="Arial" w:cs="Arial"/>
          <w:color w:val="800080"/>
          <w:spacing w:val="-3"/>
        </w:rPr>
        <w:t>o</w:t>
      </w:r>
      <w:r w:rsidR="00863EB5">
        <w:rPr>
          <w:rFonts w:ascii="Arial" w:eastAsia="Arial" w:hAnsi="Arial" w:cs="Arial"/>
          <w:color w:val="800080"/>
        </w:rPr>
        <w:t>ne</w:t>
      </w:r>
      <w:r w:rsidR="00863EB5">
        <w:rPr>
          <w:rFonts w:ascii="Arial" w:eastAsia="Arial" w:hAnsi="Arial" w:cs="Arial"/>
          <w:color w:val="800080"/>
          <w:spacing w:val="3"/>
        </w:rPr>
        <w:t xml:space="preserve"> </w:t>
      </w:r>
      <w:r w:rsidR="00863EB5">
        <w:rPr>
          <w:rFonts w:ascii="Arial" w:eastAsia="Arial" w:hAnsi="Arial" w:cs="Arial"/>
          <w:color w:val="800080"/>
        </w:rPr>
        <w:t>or</w:t>
      </w:r>
      <w:r w:rsidR="00863EB5">
        <w:rPr>
          <w:rFonts w:ascii="Arial" w:eastAsia="Arial" w:hAnsi="Arial" w:cs="Arial"/>
          <w:color w:val="800080"/>
          <w:spacing w:val="2"/>
        </w:rPr>
        <w:t xml:space="preserve"> </w:t>
      </w:r>
      <w:r w:rsidR="00863EB5">
        <w:rPr>
          <w:rFonts w:ascii="Arial" w:eastAsia="Arial" w:hAnsi="Arial" w:cs="Arial"/>
          <w:color w:val="800080"/>
          <w:spacing w:val="1"/>
        </w:rPr>
        <w:t>m</w:t>
      </w:r>
      <w:r w:rsidR="00863EB5">
        <w:rPr>
          <w:rFonts w:ascii="Arial" w:eastAsia="Arial" w:hAnsi="Arial" w:cs="Arial"/>
          <w:color w:val="800080"/>
        </w:rPr>
        <w:t>o</w:t>
      </w:r>
      <w:r w:rsidR="00863EB5">
        <w:rPr>
          <w:rFonts w:ascii="Arial" w:eastAsia="Arial" w:hAnsi="Arial" w:cs="Arial"/>
          <w:color w:val="800080"/>
          <w:spacing w:val="1"/>
        </w:rPr>
        <w:t>r</w:t>
      </w:r>
      <w:r w:rsidR="00863EB5">
        <w:rPr>
          <w:rFonts w:ascii="Arial" w:eastAsia="Arial" w:hAnsi="Arial" w:cs="Arial"/>
          <w:color w:val="800080"/>
        </w:rPr>
        <w:t xml:space="preserve">e </w:t>
      </w:r>
      <w:r w:rsidR="00863EB5">
        <w:rPr>
          <w:rFonts w:ascii="Arial" w:eastAsia="Arial" w:hAnsi="Arial" w:cs="Arial"/>
          <w:color w:val="800080"/>
          <w:spacing w:val="1"/>
        </w:rPr>
        <w:t>t</w:t>
      </w:r>
      <w:r w:rsidR="00863EB5">
        <w:rPr>
          <w:rFonts w:ascii="Arial" w:eastAsia="Arial" w:hAnsi="Arial" w:cs="Arial"/>
          <w:color w:val="800080"/>
        </w:rPr>
        <w:t>a</w:t>
      </w:r>
      <w:r w:rsidR="00863EB5">
        <w:rPr>
          <w:rFonts w:ascii="Arial" w:eastAsia="Arial" w:hAnsi="Arial" w:cs="Arial"/>
          <w:color w:val="800080"/>
          <w:spacing w:val="-2"/>
        </w:rPr>
        <w:t>s</w:t>
      </w:r>
      <w:r w:rsidR="00863EB5">
        <w:rPr>
          <w:rFonts w:ascii="Arial" w:eastAsia="Arial" w:hAnsi="Arial" w:cs="Arial"/>
          <w:color w:val="800080"/>
        </w:rPr>
        <w:t>ks</w:t>
      </w:r>
      <w:r w:rsidR="00863EB5">
        <w:rPr>
          <w:rFonts w:ascii="Arial" w:eastAsia="Arial" w:hAnsi="Arial" w:cs="Arial"/>
          <w:color w:val="800080"/>
          <w:spacing w:val="3"/>
        </w:rPr>
        <w:t xml:space="preserve"> </w:t>
      </w:r>
      <w:r w:rsidR="00863EB5">
        <w:rPr>
          <w:rFonts w:ascii="Arial" w:eastAsia="Arial" w:hAnsi="Arial" w:cs="Arial"/>
          <w:color w:val="800080"/>
        </w:rPr>
        <w:t>co</w:t>
      </w:r>
      <w:r w:rsidR="00863EB5">
        <w:rPr>
          <w:rFonts w:ascii="Arial" w:eastAsia="Arial" w:hAnsi="Arial" w:cs="Arial"/>
          <w:color w:val="800080"/>
          <w:spacing w:val="-3"/>
        </w:rPr>
        <w:t>n</w:t>
      </w:r>
      <w:r w:rsidR="00863EB5">
        <w:rPr>
          <w:rFonts w:ascii="Arial" w:eastAsia="Arial" w:hAnsi="Arial" w:cs="Arial"/>
          <w:color w:val="800080"/>
          <w:spacing w:val="1"/>
        </w:rPr>
        <w:t>t</w:t>
      </w:r>
      <w:r w:rsidR="00863EB5">
        <w:rPr>
          <w:rFonts w:ascii="Arial" w:eastAsia="Arial" w:hAnsi="Arial" w:cs="Arial"/>
          <w:color w:val="800080"/>
          <w:spacing w:val="-2"/>
        </w:rPr>
        <w:t>r</w:t>
      </w:r>
      <w:r w:rsidR="00863EB5">
        <w:rPr>
          <w:rFonts w:ascii="Arial" w:eastAsia="Arial" w:hAnsi="Arial" w:cs="Arial"/>
          <w:color w:val="800080"/>
          <w:spacing w:val="-1"/>
        </w:rPr>
        <w:t>i</w:t>
      </w:r>
      <w:r w:rsidR="00863EB5">
        <w:rPr>
          <w:rFonts w:ascii="Arial" w:eastAsia="Arial" w:hAnsi="Arial" w:cs="Arial"/>
          <w:color w:val="800080"/>
        </w:rPr>
        <w:t>bu</w:t>
      </w:r>
      <w:r w:rsidR="00863EB5">
        <w:rPr>
          <w:rFonts w:ascii="Arial" w:eastAsia="Arial" w:hAnsi="Arial" w:cs="Arial"/>
          <w:color w:val="800080"/>
          <w:spacing w:val="1"/>
        </w:rPr>
        <w:t>t</w:t>
      </w:r>
      <w:r w:rsidR="00863EB5">
        <w:rPr>
          <w:rFonts w:ascii="Arial" w:eastAsia="Arial" w:hAnsi="Arial" w:cs="Arial"/>
          <w:color w:val="800080"/>
          <w:spacing w:val="-1"/>
        </w:rPr>
        <w:t>i</w:t>
      </w:r>
      <w:r w:rsidR="00863EB5">
        <w:rPr>
          <w:rFonts w:ascii="Arial" w:eastAsia="Arial" w:hAnsi="Arial" w:cs="Arial"/>
          <w:color w:val="800080"/>
        </w:rPr>
        <w:t>ng</w:t>
      </w:r>
      <w:r w:rsidR="00863EB5">
        <w:rPr>
          <w:rFonts w:ascii="Arial" w:eastAsia="Arial" w:hAnsi="Arial" w:cs="Arial"/>
          <w:color w:val="800080"/>
          <w:spacing w:val="3"/>
        </w:rPr>
        <w:t xml:space="preserve"> </w:t>
      </w:r>
      <w:r w:rsidR="00863EB5">
        <w:rPr>
          <w:rFonts w:ascii="Arial" w:eastAsia="Arial" w:hAnsi="Arial" w:cs="Arial"/>
          <w:color w:val="800080"/>
          <w:spacing w:val="1"/>
        </w:rPr>
        <w:t>t</w:t>
      </w:r>
      <w:r w:rsidR="00863EB5">
        <w:rPr>
          <w:rFonts w:ascii="Arial" w:eastAsia="Arial" w:hAnsi="Arial" w:cs="Arial"/>
          <w:color w:val="800080"/>
        </w:rPr>
        <w:t xml:space="preserve">o </w:t>
      </w:r>
      <w:r w:rsidR="00863EB5">
        <w:rPr>
          <w:rFonts w:ascii="Arial" w:eastAsia="Arial" w:hAnsi="Arial" w:cs="Arial"/>
          <w:color w:val="800080"/>
          <w:spacing w:val="1"/>
        </w:rPr>
        <w:t>t</w:t>
      </w:r>
      <w:r w:rsidR="00863EB5">
        <w:rPr>
          <w:rFonts w:ascii="Arial" w:eastAsia="Arial" w:hAnsi="Arial" w:cs="Arial"/>
          <w:color w:val="800080"/>
          <w:spacing w:val="-3"/>
        </w:rPr>
        <w:t>h</w:t>
      </w:r>
      <w:r w:rsidR="00863EB5">
        <w:rPr>
          <w:rFonts w:ascii="Arial" w:eastAsia="Arial" w:hAnsi="Arial" w:cs="Arial"/>
          <w:color w:val="800080"/>
        </w:rPr>
        <w:t>e p</w:t>
      </w:r>
      <w:r w:rsidR="00863EB5">
        <w:rPr>
          <w:rFonts w:ascii="Arial" w:eastAsia="Arial" w:hAnsi="Arial" w:cs="Arial"/>
          <w:color w:val="800080"/>
          <w:spacing w:val="1"/>
        </w:rPr>
        <w:t>r</w:t>
      </w:r>
      <w:r w:rsidR="00863EB5">
        <w:rPr>
          <w:rFonts w:ascii="Arial" w:eastAsia="Arial" w:hAnsi="Arial" w:cs="Arial"/>
          <w:color w:val="800080"/>
        </w:rPr>
        <w:t>o</w:t>
      </w:r>
      <w:r w:rsidR="00863EB5">
        <w:rPr>
          <w:rFonts w:ascii="Arial" w:eastAsia="Arial" w:hAnsi="Arial" w:cs="Arial"/>
          <w:color w:val="800080"/>
          <w:spacing w:val="-2"/>
        </w:rPr>
        <w:t>v</w:t>
      </w:r>
      <w:r w:rsidR="00863EB5">
        <w:rPr>
          <w:rFonts w:ascii="Arial" w:eastAsia="Arial" w:hAnsi="Arial" w:cs="Arial"/>
          <w:color w:val="800080"/>
          <w:spacing w:val="-1"/>
        </w:rPr>
        <w:t>i</w:t>
      </w:r>
      <w:r w:rsidR="00863EB5">
        <w:rPr>
          <w:rFonts w:ascii="Arial" w:eastAsia="Arial" w:hAnsi="Arial" w:cs="Arial"/>
          <w:color w:val="800080"/>
        </w:rPr>
        <w:t>s</w:t>
      </w:r>
      <w:r w:rsidR="00863EB5">
        <w:rPr>
          <w:rFonts w:ascii="Arial" w:eastAsia="Arial" w:hAnsi="Arial" w:cs="Arial"/>
          <w:color w:val="800080"/>
          <w:spacing w:val="-1"/>
        </w:rPr>
        <w:t>i</w:t>
      </w:r>
      <w:r w:rsidR="00863EB5">
        <w:rPr>
          <w:rFonts w:ascii="Arial" w:eastAsia="Arial" w:hAnsi="Arial" w:cs="Arial"/>
          <w:color w:val="800080"/>
        </w:rPr>
        <w:t>on</w:t>
      </w:r>
      <w:r w:rsidR="00863EB5">
        <w:rPr>
          <w:rFonts w:ascii="Arial" w:eastAsia="Arial" w:hAnsi="Arial" w:cs="Arial"/>
          <w:color w:val="800080"/>
          <w:spacing w:val="16"/>
        </w:rPr>
        <w:t xml:space="preserve"> </w:t>
      </w:r>
      <w:r w:rsidR="00863EB5">
        <w:rPr>
          <w:rFonts w:ascii="Arial" w:eastAsia="Arial" w:hAnsi="Arial" w:cs="Arial"/>
          <w:color w:val="000000"/>
        </w:rPr>
        <w:t>of</w:t>
      </w:r>
      <w:r w:rsidR="00863EB5">
        <w:rPr>
          <w:rFonts w:ascii="Arial" w:eastAsia="Arial" w:hAnsi="Arial" w:cs="Arial"/>
          <w:color w:val="000000"/>
          <w:spacing w:val="17"/>
        </w:rPr>
        <w:t xml:space="preserve"> </w:t>
      </w:r>
      <w:r w:rsidR="00863EB5">
        <w:rPr>
          <w:rFonts w:ascii="Arial" w:eastAsia="Arial" w:hAnsi="Arial" w:cs="Arial"/>
          <w:color w:val="000000"/>
          <w:spacing w:val="-3"/>
        </w:rPr>
        <w:t>V</w:t>
      </w:r>
      <w:r w:rsidR="00863EB5">
        <w:rPr>
          <w:rFonts w:ascii="Arial" w:eastAsia="Arial" w:hAnsi="Arial" w:cs="Arial"/>
          <w:color w:val="000000"/>
          <w:spacing w:val="2"/>
        </w:rPr>
        <w:t>T</w:t>
      </w:r>
      <w:r w:rsidR="00863EB5">
        <w:rPr>
          <w:rFonts w:ascii="Arial" w:eastAsia="Arial" w:hAnsi="Arial" w:cs="Arial"/>
          <w:color w:val="000000"/>
          <w:spacing w:val="-1"/>
        </w:rPr>
        <w:t>S</w:t>
      </w:r>
      <w:r w:rsidR="00863EB5">
        <w:rPr>
          <w:rFonts w:ascii="Arial" w:eastAsia="Arial" w:hAnsi="Arial" w:cs="Arial"/>
          <w:color w:val="000000"/>
        </w:rPr>
        <w:t>.</w:t>
      </w:r>
      <w:r w:rsidR="00863EB5">
        <w:rPr>
          <w:rFonts w:ascii="Arial" w:eastAsia="Arial" w:hAnsi="Arial" w:cs="Arial"/>
          <w:color w:val="000000"/>
          <w:spacing w:val="17"/>
        </w:rPr>
        <w:t xml:space="preserve"> </w:t>
      </w:r>
      <w:r w:rsidR="00863EB5">
        <w:rPr>
          <w:rFonts w:ascii="Arial" w:eastAsia="Arial" w:hAnsi="Arial" w:cs="Arial"/>
          <w:color w:val="000000"/>
          <w:spacing w:val="-3"/>
        </w:rPr>
        <w:t>V</w:t>
      </w:r>
      <w:r w:rsidR="00863EB5">
        <w:rPr>
          <w:rFonts w:ascii="Arial" w:eastAsia="Arial" w:hAnsi="Arial" w:cs="Arial"/>
          <w:color w:val="000000"/>
          <w:spacing w:val="2"/>
        </w:rPr>
        <w:t>T</w:t>
      </w:r>
      <w:r w:rsidR="00863EB5">
        <w:rPr>
          <w:rFonts w:ascii="Arial" w:eastAsia="Arial" w:hAnsi="Arial" w:cs="Arial"/>
          <w:color w:val="000000"/>
        </w:rPr>
        <w:t>S</w:t>
      </w:r>
      <w:r w:rsidR="00863EB5">
        <w:rPr>
          <w:rFonts w:ascii="Arial" w:eastAsia="Arial" w:hAnsi="Arial" w:cs="Arial"/>
          <w:color w:val="000000"/>
          <w:spacing w:val="12"/>
        </w:rPr>
        <w:t xml:space="preserve"> </w:t>
      </w:r>
      <w:r w:rsidR="00863EB5">
        <w:rPr>
          <w:rFonts w:ascii="Arial" w:eastAsia="Arial" w:hAnsi="Arial" w:cs="Arial"/>
          <w:color w:val="000000"/>
          <w:spacing w:val="-3"/>
        </w:rPr>
        <w:t>p</w:t>
      </w:r>
      <w:r w:rsidR="00863EB5">
        <w:rPr>
          <w:rFonts w:ascii="Arial" w:eastAsia="Arial" w:hAnsi="Arial" w:cs="Arial"/>
          <w:color w:val="000000"/>
        </w:rPr>
        <w:t>e</w:t>
      </w:r>
      <w:r w:rsidR="00863EB5">
        <w:rPr>
          <w:rFonts w:ascii="Arial" w:eastAsia="Arial" w:hAnsi="Arial" w:cs="Arial"/>
          <w:color w:val="000000"/>
          <w:spacing w:val="1"/>
        </w:rPr>
        <w:t>r</w:t>
      </w:r>
      <w:r w:rsidR="00863EB5">
        <w:rPr>
          <w:rFonts w:ascii="Arial" w:eastAsia="Arial" w:hAnsi="Arial" w:cs="Arial"/>
          <w:color w:val="000000"/>
        </w:rPr>
        <w:t>sonnel</w:t>
      </w:r>
      <w:r w:rsidR="00863EB5">
        <w:rPr>
          <w:rFonts w:ascii="Arial" w:eastAsia="Arial" w:hAnsi="Arial" w:cs="Arial"/>
          <w:color w:val="000000"/>
          <w:spacing w:val="15"/>
        </w:rPr>
        <w:t xml:space="preserve"> </w:t>
      </w:r>
      <w:r w:rsidR="00863EB5">
        <w:rPr>
          <w:rFonts w:ascii="Arial" w:eastAsia="Arial" w:hAnsi="Arial" w:cs="Arial"/>
          <w:color w:val="000000"/>
        </w:rPr>
        <w:t>a</w:t>
      </w:r>
      <w:r w:rsidR="00863EB5">
        <w:rPr>
          <w:rFonts w:ascii="Arial" w:eastAsia="Arial" w:hAnsi="Arial" w:cs="Arial"/>
          <w:color w:val="000000"/>
          <w:spacing w:val="1"/>
        </w:rPr>
        <w:t>r</w:t>
      </w:r>
      <w:r w:rsidR="00863EB5">
        <w:rPr>
          <w:rFonts w:ascii="Arial" w:eastAsia="Arial" w:hAnsi="Arial" w:cs="Arial"/>
          <w:color w:val="000000"/>
        </w:rPr>
        <w:t xml:space="preserve">e </w:t>
      </w:r>
      <w:r w:rsidR="00863EB5">
        <w:rPr>
          <w:rFonts w:ascii="Arial" w:eastAsia="Arial" w:hAnsi="Arial" w:cs="Arial"/>
          <w:color w:val="800080"/>
          <w:spacing w:val="-50"/>
        </w:rPr>
        <w:t xml:space="preserve"> </w:t>
      </w:r>
      <w:r w:rsidR="00863EB5">
        <w:rPr>
          <w:rFonts w:ascii="Arial" w:eastAsia="Arial" w:hAnsi="Arial" w:cs="Arial"/>
          <w:color w:val="800080"/>
          <w:spacing w:val="2"/>
          <w:u w:val="single" w:color="800080"/>
        </w:rPr>
        <w:t>q</w:t>
      </w:r>
      <w:r w:rsidR="00863EB5">
        <w:rPr>
          <w:rFonts w:ascii="Arial" w:eastAsia="Arial" w:hAnsi="Arial" w:cs="Arial"/>
          <w:color w:val="800080"/>
          <w:u w:val="single" w:color="800080"/>
        </w:rPr>
        <w:t>ua</w:t>
      </w:r>
      <w:r w:rsidR="00863EB5">
        <w:rPr>
          <w:rFonts w:ascii="Arial" w:eastAsia="Arial" w:hAnsi="Arial" w:cs="Arial"/>
          <w:color w:val="800080"/>
          <w:spacing w:val="-1"/>
          <w:u w:val="single" w:color="800080"/>
        </w:rPr>
        <w:t>l</w:t>
      </w:r>
      <w:r w:rsidR="00863EB5">
        <w:rPr>
          <w:rFonts w:ascii="Arial" w:eastAsia="Arial" w:hAnsi="Arial" w:cs="Arial"/>
          <w:color w:val="800080"/>
          <w:spacing w:val="-4"/>
          <w:u w:val="single" w:color="800080"/>
        </w:rPr>
        <w:t>i</w:t>
      </w:r>
      <w:r w:rsidR="00863EB5">
        <w:rPr>
          <w:rFonts w:ascii="Arial" w:eastAsia="Arial" w:hAnsi="Arial" w:cs="Arial"/>
          <w:color w:val="800080"/>
          <w:spacing w:val="3"/>
          <w:u w:val="single" w:color="800080"/>
        </w:rPr>
        <w:t>f</w:t>
      </w:r>
      <w:r w:rsidR="00863EB5">
        <w:rPr>
          <w:rFonts w:ascii="Arial" w:eastAsia="Arial" w:hAnsi="Arial" w:cs="Arial"/>
          <w:color w:val="800080"/>
          <w:spacing w:val="-1"/>
          <w:u w:val="single" w:color="800080"/>
        </w:rPr>
        <w:t>i</w:t>
      </w:r>
      <w:r w:rsidR="00863EB5">
        <w:rPr>
          <w:rFonts w:ascii="Arial" w:eastAsia="Arial" w:hAnsi="Arial" w:cs="Arial"/>
          <w:color w:val="800080"/>
          <w:u w:val="single" w:color="800080"/>
        </w:rPr>
        <w:t>ed</w:t>
      </w:r>
      <w:r w:rsidR="00863EB5">
        <w:rPr>
          <w:rFonts w:ascii="Arial" w:eastAsia="Arial" w:hAnsi="Arial" w:cs="Arial"/>
          <w:color w:val="800080"/>
          <w:spacing w:val="61"/>
          <w:u w:val="single" w:color="800080"/>
        </w:rPr>
        <w:t xml:space="preserve"> </w:t>
      </w:r>
      <w:r w:rsidR="00863EB5">
        <w:rPr>
          <w:rFonts w:ascii="Arial" w:eastAsia="Arial" w:hAnsi="Arial" w:cs="Arial"/>
          <w:color w:val="000000"/>
        </w:rPr>
        <w:t>o</w:t>
      </w:r>
      <w:r w:rsidR="00863EB5">
        <w:rPr>
          <w:rFonts w:ascii="Arial" w:eastAsia="Arial" w:hAnsi="Arial" w:cs="Arial"/>
          <w:color w:val="000000"/>
          <w:spacing w:val="-3"/>
        </w:rPr>
        <w:t>p</w:t>
      </w:r>
      <w:r w:rsidR="00863EB5">
        <w:rPr>
          <w:rFonts w:ascii="Arial" w:eastAsia="Arial" w:hAnsi="Arial" w:cs="Arial"/>
          <w:color w:val="000000"/>
        </w:rPr>
        <w:t>e</w:t>
      </w:r>
      <w:r w:rsidR="00863EB5">
        <w:rPr>
          <w:rFonts w:ascii="Arial" w:eastAsia="Arial" w:hAnsi="Arial" w:cs="Arial"/>
          <w:color w:val="000000"/>
          <w:spacing w:val="1"/>
        </w:rPr>
        <w:t>r</w:t>
      </w:r>
      <w:r w:rsidR="00863EB5">
        <w:rPr>
          <w:rFonts w:ascii="Arial" w:eastAsia="Arial" w:hAnsi="Arial" w:cs="Arial"/>
          <w:color w:val="000000"/>
        </w:rPr>
        <w:t>a</w:t>
      </w:r>
      <w:r w:rsidR="00863EB5">
        <w:rPr>
          <w:rFonts w:ascii="Arial" w:eastAsia="Arial" w:hAnsi="Arial" w:cs="Arial"/>
          <w:color w:val="000000"/>
          <w:spacing w:val="1"/>
        </w:rPr>
        <w:t>t</w:t>
      </w:r>
      <w:r w:rsidR="00863EB5">
        <w:rPr>
          <w:rFonts w:ascii="Arial" w:eastAsia="Arial" w:hAnsi="Arial" w:cs="Arial"/>
          <w:color w:val="000000"/>
          <w:spacing w:val="-3"/>
        </w:rPr>
        <w:t>o</w:t>
      </w:r>
      <w:r w:rsidR="00863EB5">
        <w:rPr>
          <w:rFonts w:ascii="Arial" w:eastAsia="Arial" w:hAnsi="Arial" w:cs="Arial"/>
          <w:color w:val="000000"/>
          <w:spacing w:val="1"/>
        </w:rPr>
        <w:t>r</w:t>
      </w:r>
      <w:r w:rsidR="00863EB5">
        <w:rPr>
          <w:rFonts w:ascii="Arial" w:eastAsia="Arial" w:hAnsi="Arial" w:cs="Arial"/>
          <w:color w:val="000000"/>
        </w:rPr>
        <w:t>s</w:t>
      </w:r>
      <w:r w:rsidR="00863EB5">
        <w:rPr>
          <w:rFonts w:ascii="Arial" w:eastAsia="Arial" w:hAnsi="Arial" w:cs="Arial"/>
          <w:color w:val="800080"/>
          <w:spacing w:val="-1"/>
        </w:rPr>
        <w:t>,</w:t>
      </w:r>
      <w:r w:rsidR="00863EB5">
        <w:rPr>
          <w:rFonts w:ascii="Arial" w:eastAsia="Arial" w:hAnsi="Arial" w:cs="Arial"/>
          <w:color w:val="800080"/>
          <w:spacing w:val="15"/>
          <w:u w:val="single" w:color="800080"/>
        </w:rPr>
        <w:t xml:space="preserve"> </w:t>
      </w:r>
      <w:r w:rsidR="00863EB5">
        <w:rPr>
          <w:rFonts w:ascii="Arial" w:eastAsia="Arial" w:hAnsi="Arial" w:cs="Arial"/>
          <w:color w:val="800080"/>
          <w:u w:val="single" w:color="800080"/>
        </w:rPr>
        <w:t>and</w:t>
      </w:r>
      <w:r w:rsidR="00863EB5">
        <w:rPr>
          <w:rFonts w:ascii="Arial" w:eastAsia="Arial" w:hAnsi="Arial" w:cs="Arial"/>
          <w:color w:val="800080"/>
          <w:spacing w:val="16"/>
        </w:rPr>
        <w:t xml:space="preserve"> </w:t>
      </w:r>
      <w:r w:rsidR="00863EB5">
        <w:rPr>
          <w:rFonts w:ascii="Arial" w:eastAsia="Arial" w:hAnsi="Arial" w:cs="Arial"/>
          <w:color w:val="000000"/>
        </w:rPr>
        <w:t>sup</w:t>
      </w:r>
      <w:r w:rsidR="00863EB5">
        <w:rPr>
          <w:rFonts w:ascii="Arial" w:eastAsia="Arial" w:hAnsi="Arial" w:cs="Arial"/>
          <w:color w:val="000000"/>
          <w:spacing w:val="-3"/>
        </w:rPr>
        <w:t>e</w:t>
      </w:r>
      <w:r w:rsidR="00863EB5">
        <w:rPr>
          <w:rFonts w:ascii="Arial" w:eastAsia="Arial" w:hAnsi="Arial" w:cs="Arial"/>
          <w:color w:val="000000"/>
          <w:spacing w:val="1"/>
        </w:rPr>
        <w:t>r</w:t>
      </w:r>
      <w:r w:rsidR="00863EB5">
        <w:rPr>
          <w:rFonts w:ascii="Arial" w:eastAsia="Arial" w:hAnsi="Arial" w:cs="Arial"/>
          <w:color w:val="000000"/>
          <w:spacing w:val="-2"/>
        </w:rPr>
        <w:t>v</w:t>
      </w:r>
      <w:r w:rsidR="00863EB5">
        <w:rPr>
          <w:rFonts w:ascii="Arial" w:eastAsia="Arial" w:hAnsi="Arial" w:cs="Arial"/>
          <w:color w:val="000000"/>
          <w:spacing w:val="-1"/>
        </w:rPr>
        <w:t>i</w:t>
      </w:r>
      <w:r w:rsidR="00863EB5">
        <w:rPr>
          <w:rFonts w:ascii="Arial" w:eastAsia="Arial" w:hAnsi="Arial" w:cs="Arial"/>
          <w:color w:val="000000"/>
        </w:rPr>
        <w:t>so</w:t>
      </w:r>
      <w:r w:rsidR="00863EB5">
        <w:rPr>
          <w:rFonts w:ascii="Arial" w:eastAsia="Arial" w:hAnsi="Arial" w:cs="Arial"/>
          <w:color w:val="000000"/>
          <w:spacing w:val="1"/>
        </w:rPr>
        <w:t>r</w:t>
      </w:r>
      <w:r w:rsidR="00863EB5">
        <w:rPr>
          <w:rFonts w:ascii="Arial" w:eastAsia="Arial" w:hAnsi="Arial" w:cs="Arial"/>
          <w:color w:val="000000"/>
        </w:rPr>
        <w:t>s</w:t>
      </w:r>
      <w:r w:rsidR="00863EB5">
        <w:rPr>
          <w:rFonts w:ascii="Arial" w:eastAsia="Arial" w:hAnsi="Arial" w:cs="Arial"/>
          <w:color w:val="000000"/>
          <w:spacing w:val="14"/>
        </w:rPr>
        <w:t xml:space="preserve"> </w:t>
      </w:r>
      <w:r w:rsidR="00863EB5">
        <w:rPr>
          <w:rFonts w:ascii="Arial" w:eastAsia="Arial" w:hAnsi="Arial" w:cs="Arial"/>
          <w:color w:val="800080"/>
        </w:rPr>
        <w:t>and</w:t>
      </w:r>
      <w:r w:rsidR="00863EB5">
        <w:rPr>
          <w:rFonts w:ascii="Arial" w:eastAsia="Arial" w:hAnsi="Arial" w:cs="Arial"/>
          <w:color w:val="800080"/>
          <w:spacing w:val="13"/>
        </w:rPr>
        <w:t xml:space="preserve"> </w:t>
      </w:r>
      <w:r w:rsidR="00863EB5">
        <w:rPr>
          <w:rFonts w:ascii="Arial" w:eastAsia="Arial" w:hAnsi="Arial" w:cs="Arial"/>
          <w:color w:val="800080"/>
          <w:spacing w:val="1"/>
        </w:rPr>
        <w:t>m</w:t>
      </w:r>
      <w:r w:rsidR="00863EB5">
        <w:rPr>
          <w:rFonts w:ascii="Arial" w:eastAsia="Arial" w:hAnsi="Arial" w:cs="Arial"/>
          <w:color w:val="800080"/>
        </w:rPr>
        <w:t>an</w:t>
      </w:r>
      <w:r w:rsidR="00863EB5">
        <w:rPr>
          <w:rFonts w:ascii="Arial" w:eastAsia="Arial" w:hAnsi="Arial" w:cs="Arial"/>
          <w:color w:val="800080"/>
          <w:spacing w:val="-3"/>
        </w:rPr>
        <w:t>a</w:t>
      </w:r>
      <w:r w:rsidR="00863EB5">
        <w:rPr>
          <w:rFonts w:ascii="Arial" w:eastAsia="Arial" w:hAnsi="Arial" w:cs="Arial"/>
          <w:color w:val="800080"/>
          <w:spacing w:val="2"/>
        </w:rPr>
        <w:t>g</w:t>
      </w:r>
      <w:r w:rsidR="00863EB5">
        <w:rPr>
          <w:rFonts w:ascii="Arial" w:eastAsia="Arial" w:hAnsi="Arial" w:cs="Arial"/>
          <w:color w:val="800080"/>
        </w:rPr>
        <w:t xml:space="preserve">er </w:t>
      </w:r>
      <w:r w:rsidR="00863EB5">
        <w:rPr>
          <w:rFonts w:ascii="Arial" w:eastAsia="Arial" w:hAnsi="Arial" w:cs="Arial"/>
          <w:color w:val="000000"/>
          <w:spacing w:val="3"/>
        </w:rPr>
        <w:t>(</w:t>
      </w:r>
      <w:r w:rsidR="00863EB5">
        <w:rPr>
          <w:rFonts w:ascii="Arial" w:eastAsia="Arial" w:hAnsi="Arial" w:cs="Arial"/>
          <w:b/>
          <w:bCs/>
          <w:color w:val="000000"/>
          <w:spacing w:val="-6"/>
        </w:rPr>
        <w:t>A</w:t>
      </w:r>
      <w:r w:rsidR="00863EB5">
        <w:rPr>
          <w:rFonts w:ascii="Arial" w:eastAsia="Arial" w:hAnsi="Arial" w:cs="Arial"/>
          <w:b/>
          <w:bCs/>
          <w:color w:val="000000"/>
        </w:rPr>
        <w:t>ppend</w:t>
      </w:r>
      <w:r w:rsidR="00863EB5">
        <w:rPr>
          <w:rFonts w:ascii="Arial" w:eastAsia="Arial" w:hAnsi="Arial" w:cs="Arial"/>
          <w:b/>
          <w:bCs/>
          <w:color w:val="000000"/>
          <w:spacing w:val="1"/>
        </w:rPr>
        <w:t>i</w:t>
      </w:r>
      <w:r w:rsidR="00863EB5">
        <w:rPr>
          <w:rFonts w:ascii="Arial" w:eastAsia="Arial" w:hAnsi="Arial" w:cs="Arial"/>
          <w:b/>
          <w:bCs/>
          <w:color w:val="000000"/>
        </w:rPr>
        <w:t>x</w:t>
      </w:r>
      <w:r w:rsidR="00863EB5">
        <w:rPr>
          <w:rFonts w:ascii="Arial" w:eastAsia="Arial" w:hAnsi="Arial" w:cs="Arial"/>
          <w:b/>
          <w:bCs/>
          <w:color w:val="000000"/>
          <w:spacing w:val="20"/>
        </w:rPr>
        <w:t xml:space="preserve"> </w:t>
      </w:r>
      <w:r w:rsidR="00863EB5">
        <w:rPr>
          <w:rFonts w:ascii="Arial" w:eastAsia="Arial" w:hAnsi="Arial" w:cs="Arial"/>
          <w:b/>
          <w:bCs/>
          <w:color w:val="000000"/>
        </w:rPr>
        <w:t>1,</w:t>
      </w:r>
      <w:r w:rsidR="00863EB5">
        <w:rPr>
          <w:rFonts w:ascii="Arial" w:eastAsia="Arial" w:hAnsi="Arial" w:cs="Arial"/>
          <w:b/>
          <w:bCs/>
          <w:color w:val="000000"/>
          <w:spacing w:val="21"/>
        </w:rPr>
        <w:t xml:space="preserve"> </w:t>
      </w:r>
      <w:r w:rsidR="00863EB5">
        <w:rPr>
          <w:rFonts w:ascii="Arial" w:eastAsia="Arial" w:hAnsi="Arial" w:cs="Arial"/>
          <w:b/>
          <w:bCs/>
          <w:color w:val="000000"/>
        </w:rPr>
        <w:t xml:space="preserve">2 </w:t>
      </w:r>
      <w:r w:rsidR="00863EB5">
        <w:rPr>
          <w:rFonts w:ascii="Arial" w:eastAsia="Arial" w:hAnsi="Arial" w:cs="Arial"/>
          <w:b/>
          <w:bCs/>
          <w:color w:val="800080"/>
          <w:spacing w:val="-41"/>
        </w:rPr>
        <w:t xml:space="preserve"> </w:t>
      </w:r>
      <w:r w:rsidR="00863EB5">
        <w:rPr>
          <w:rFonts w:ascii="Arial" w:eastAsia="Arial" w:hAnsi="Arial" w:cs="Arial"/>
          <w:b/>
          <w:bCs/>
          <w:strike/>
          <w:color w:val="800080"/>
        </w:rPr>
        <w:t>and</w:t>
      </w:r>
      <w:r w:rsidR="00863EB5">
        <w:rPr>
          <w:rFonts w:ascii="Arial" w:eastAsia="Arial" w:hAnsi="Arial" w:cs="Arial"/>
          <w:b/>
          <w:bCs/>
          <w:strike/>
          <w:color w:val="800080"/>
          <w:spacing w:val="20"/>
        </w:rPr>
        <w:t xml:space="preserve"> </w:t>
      </w:r>
      <w:r w:rsidR="00863EB5">
        <w:rPr>
          <w:rFonts w:ascii="Arial" w:eastAsia="Arial" w:hAnsi="Arial" w:cs="Arial"/>
          <w:b/>
          <w:bCs/>
          <w:strike/>
          <w:color w:val="800080"/>
        </w:rPr>
        <w:t>3</w:t>
      </w:r>
      <w:r w:rsidR="00863EB5">
        <w:rPr>
          <w:rFonts w:ascii="Arial" w:eastAsia="Arial" w:hAnsi="Arial" w:cs="Arial"/>
          <w:b/>
          <w:bCs/>
          <w:color w:val="800080"/>
          <w:spacing w:val="20"/>
        </w:rPr>
        <w:t xml:space="preserve"> </w:t>
      </w:r>
      <w:r w:rsidR="00863EB5">
        <w:rPr>
          <w:rFonts w:ascii="Arial" w:eastAsia="Arial" w:hAnsi="Arial" w:cs="Arial"/>
          <w:b/>
          <w:bCs/>
          <w:color w:val="000000"/>
          <w:spacing w:val="2"/>
        </w:rPr>
        <w:t>o</w:t>
      </w:r>
      <w:r w:rsidR="00863EB5">
        <w:rPr>
          <w:rFonts w:ascii="Arial" w:eastAsia="Arial" w:hAnsi="Arial" w:cs="Arial"/>
          <w:b/>
          <w:bCs/>
          <w:color w:val="000000"/>
        </w:rPr>
        <w:t>f</w:t>
      </w:r>
      <w:r w:rsidR="00863EB5">
        <w:rPr>
          <w:rFonts w:ascii="Arial" w:eastAsia="Arial" w:hAnsi="Arial" w:cs="Arial"/>
          <w:b/>
          <w:bCs/>
          <w:color w:val="000000"/>
          <w:spacing w:val="21"/>
        </w:rPr>
        <w:t xml:space="preserve"> </w:t>
      </w:r>
      <w:r w:rsidR="00863EB5">
        <w:rPr>
          <w:rFonts w:ascii="Arial" w:eastAsia="Arial" w:hAnsi="Arial" w:cs="Arial"/>
          <w:b/>
          <w:bCs/>
          <w:color w:val="000000"/>
          <w:spacing w:val="-1"/>
        </w:rPr>
        <w:t>R</w:t>
      </w:r>
      <w:r w:rsidR="00863EB5">
        <w:rPr>
          <w:rFonts w:ascii="Arial" w:eastAsia="Arial" w:hAnsi="Arial" w:cs="Arial"/>
          <w:b/>
          <w:bCs/>
          <w:color w:val="000000"/>
        </w:rPr>
        <w:t>ecommend</w:t>
      </w:r>
      <w:r w:rsidR="00863EB5">
        <w:rPr>
          <w:rFonts w:ascii="Arial" w:eastAsia="Arial" w:hAnsi="Arial" w:cs="Arial"/>
          <w:b/>
          <w:bCs/>
          <w:color w:val="000000"/>
          <w:spacing w:val="-3"/>
        </w:rPr>
        <w:t>a</w:t>
      </w:r>
      <w:r w:rsidR="00863EB5">
        <w:rPr>
          <w:rFonts w:ascii="Arial" w:eastAsia="Arial" w:hAnsi="Arial" w:cs="Arial"/>
          <w:b/>
          <w:bCs/>
          <w:color w:val="000000"/>
          <w:spacing w:val="1"/>
        </w:rPr>
        <w:t>ti</w:t>
      </w:r>
      <w:r w:rsidR="00863EB5">
        <w:rPr>
          <w:rFonts w:ascii="Arial" w:eastAsia="Arial" w:hAnsi="Arial" w:cs="Arial"/>
          <w:b/>
          <w:bCs/>
          <w:color w:val="000000"/>
        </w:rPr>
        <w:t>on</w:t>
      </w:r>
      <w:r w:rsidR="00863EB5">
        <w:rPr>
          <w:rFonts w:ascii="Arial" w:eastAsia="Arial" w:hAnsi="Arial" w:cs="Arial"/>
          <w:b/>
          <w:bCs/>
          <w:color w:val="000000"/>
          <w:spacing w:val="20"/>
        </w:rPr>
        <w:t xml:space="preserve"> </w:t>
      </w:r>
      <w:r w:rsidR="00863EB5">
        <w:rPr>
          <w:rFonts w:ascii="Arial" w:eastAsia="Arial" w:hAnsi="Arial" w:cs="Arial"/>
          <w:b/>
          <w:bCs/>
          <w:color w:val="000000"/>
          <w:spacing w:val="-1"/>
        </w:rPr>
        <w:t>V</w:t>
      </w:r>
      <w:r w:rsidR="00863EB5">
        <w:rPr>
          <w:rFonts w:ascii="Arial" w:eastAsia="Arial" w:hAnsi="Arial" w:cs="Arial"/>
          <w:b/>
          <w:bCs/>
          <w:color w:val="000000"/>
          <w:spacing w:val="1"/>
        </w:rPr>
        <w:t>-</w:t>
      </w:r>
      <w:r w:rsidR="00863EB5">
        <w:rPr>
          <w:rFonts w:ascii="Arial" w:eastAsia="Arial" w:hAnsi="Arial" w:cs="Arial"/>
          <w:b/>
          <w:bCs/>
          <w:color w:val="000000"/>
          <w:spacing w:val="-3"/>
        </w:rPr>
        <w:t>1</w:t>
      </w:r>
      <w:r w:rsidR="00863EB5">
        <w:rPr>
          <w:rFonts w:ascii="Arial" w:eastAsia="Arial" w:hAnsi="Arial" w:cs="Arial"/>
          <w:b/>
          <w:bCs/>
          <w:color w:val="000000"/>
        </w:rPr>
        <w:t>03</w:t>
      </w:r>
      <w:r w:rsidR="00863EB5">
        <w:rPr>
          <w:rFonts w:ascii="Arial" w:eastAsia="Arial" w:hAnsi="Arial" w:cs="Arial"/>
          <w:b/>
          <w:bCs/>
          <w:color w:val="000000"/>
          <w:spacing w:val="20"/>
        </w:rPr>
        <w:t xml:space="preserve"> </w:t>
      </w:r>
      <w:r w:rsidR="00863EB5">
        <w:rPr>
          <w:rFonts w:ascii="Arial" w:eastAsia="Arial" w:hAnsi="Arial" w:cs="Arial"/>
          <w:b/>
          <w:bCs/>
          <w:color w:val="000000"/>
        </w:rPr>
        <w:t>pro</w:t>
      </w:r>
      <w:r w:rsidR="00863EB5">
        <w:rPr>
          <w:rFonts w:ascii="Arial" w:eastAsia="Arial" w:hAnsi="Arial" w:cs="Arial"/>
          <w:b/>
          <w:bCs/>
          <w:color w:val="000000"/>
          <w:spacing w:val="-3"/>
        </w:rPr>
        <w:t>v</w:t>
      </w:r>
      <w:r w:rsidR="00863EB5">
        <w:rPr>
          <w:rFonts w:ascii="Arial" w:eastAsia="Arial" w:hAnsi="Arial" w:cs="Arial"/>
          <w:b/>
          <w:bCs/>
          <w:color w:val="000000"/>
          <w:spacing w:val="1"/>
        </w:rPr>
        <w:t>i</w:t>
      </w:r>
      <w:r w:rsidR="00863EB5">
        <w:rPr>
          <w:rFonts w:ascii="Arial" w:eastAsia="Arial" w:hAnsi="Arial" w:cs="Arial"/>
          <w:b/>
          <w:bCs/>
          <w:color w:val="000000"/>
        </w:rPr>
        <w:t>de</w:t>
      </w:r>
      <w:r w:rsidR="00863EB5">
        <w:rPr>
          <w:rFonts w:ascii="Arial" w:eastAsia="Arial" w:hAnsi="Arial" w:cs="Arial"/>
          <w:b/>
          <w:bCs/>
          <w:color w:val="000000"/>
          <w:spacing w:val="20"/>
        </w:rPr>
        <w:t xml:space="preserve"> </w:t>
      </w:r>
      <w:r w:rsidR="00863EB5">
        <w:rPr>
          <w:rFonts w:ascii="Arial" w:eastAsia="Arial" w:hAnsi="Arial" w:cs="Arial"/>
          <w:b/>
          <w:bCs/>
          <w:color w:val="000000"/>
        </w:rPr>
        <w:t>a</w:t>
      </w:r>
      <w:r w:rsidR="00863EB5">
        <w:rPr>
          <w:rFonts w:ascii="Arial" w:eastAsia="Arial" w:hAnsi="Arial" w:cs="Arial"/>
          <w:b/>
          <w:bCs/>
          <w:color w:val="000000"/>
          <w:spacing w:val="20"/>
        </w:rPr>
        <w:t xml:space="preserve"> </w:t>
      </w:r>
      <w:r w:rsidR="00863EB5">
        <w:rPr>
          <w:rFonts w:ascii="Arial" w:eastAsia="Arial" w:hAnsi="Arial" w:cs="Arial"/>
          <w:b/>
          <w:bCs/>
          <w:color w:val="000000"/>
        </w:rPr>
        <w:t>de</w:t>
      </w:r>
      <w:r w:rsidR="00863EB5">
        <w:rPr>
          <w:rFonts w:ascii="Arial" w:eastAsia="Arial" w:hAnsi="Arial" w:cs="Arial"/>
          <w:b/>
          <w:bCs/>
          <w:color w:val="000000"/>
          <w:spacing w:val="1"/>
        </w:rPr>
        <w:t>fi</w:t>
      </w:r>
      <w:r w:rsidR="00863EB5">
        <w:rPr>
          <w:rFonts w:ascii="Arial" w:eastAsia="Arial" w:hAnsi="Arial" w:cs="Arial"/>
          <w:b/>
          <w:bCs/>
          <w:color w:val="000000"/>
        </w:rPr>
        <w:t>n</w:t>
      </w:r>
      <w:r w:rsidR="00863EB5">
        <w:rPr>
          <w:rFonts w:ascii="Arial" w:eastAsia="Arial" w:hAnsi="Arial" w:cs="Arial"/>
          <w:b/>
          <w:bCs/>
          <w:color w:val="000000"/>
          <w:spacing w:val="1"/>
        </w:rPr>
        <w:t>i</w:t>
      </w:r>
      <w:r w:rsidR="00863EB5">
        <w:rPr>
          <w:rFonts w:ascii="Arial" w:eastAsia="Arial" w:hAnsi="Arial" w:cs="Arial"/>
          <w:b/>
          <w:bCs/>
          <w:color w:val="000000"/>
          <w:spacing w:val="-2"/>
        </w:rPr>
        <w:t>t</w:t>
      </w:r>
      <w:r w:rsidR="00863EB5">
        <w:rPr>
          <w:rFonts w:ascii="Arial" w:eastAsia="Arial" w:hAnsi="Arial" w:cs="Arial"/>
          <w:b/>
          <w:bCs/>
          <w:color w:val="000000"/>
          <w:spacing w:val="1"/>
        </w:rPr>
        <w:t>i</w:t>
      </w:r>
      <w:r w:rsidR="00863EB5">
        <w:rPr>
          <w:rFonts w:ascii="Arial" w:eastAsia="Arial" w:hAnsi="Arial" w:cs="Arial"/>
          <w:b/>
          <w:bCs/>
          <w:color w:val="000000"/>
        </w:rPr>
        <w:t>on</w:t>
      </w:r>
      <w:r w:rsidR="00863EB5">
        <w:rPr>
          <w:rFonts w:ascii="Arial" w:eastAsia="Arial" w:hAnsi="Arial" w:cs="Arial"/>
          <w:b/>
          <w:bCs/>
          <w:color w:val="000000"/>
          <w:spacing w:val="18"/>
        </w:rPr>
        <w:t xml:space="preserve"> </w:t>
      </w:r>
      <w:r w:rsidR="00863EB5">
        <w:rPr>
          <w:rFonts w:ascii="Arial" w:eastAsia="Arial" w:hAnsi="Arial" w:cs="Arial"/>
          <w:b/>
          <w:bCs/>
          <w:color w:val="000000"/>
        </w:rPr>
        <w:t>and</w:t>
      </w:r>
      <w:r w:rsidR="00863EB5">
        <w:rPr>
          <w:rFonts w:ascii="Arial" w:eastAsia="Arial" w:hAnsi="Arial" w:cs="Arial"/>
          <w:b/>
          <w:bCs/>
          <w:color w:val="000000"/>
          <w:spacing w:val="20"/>
        </w:rPr>
        <w:t xml:space="preserve"> </w:t>
      </w:r>
      <w:r w:rsidR="00863EB5">
        <w:rPr>
          <w:rFonts w:ascii="Arial" w:eastAsia="Arial" w:hAnsi="Arial" w:cs="Arial"/>
          <w:b/>
          <w:bCs/>
          <w:color w:val="000000"/>
        </w:rPr>
        <w:t>a</w:t>
      </w:r>
      <w:r w:rsidR="00863EB5">
        <w:rPr>
          <w:rFonts w:ascii="Arial" w:eastAsia="Arial" w:hAnsi="Arial" w:cs="Arial"/>
          <w:b/>
          <w:bCs/>
          <w:color w:val="000000"/>
          <w:spacing w:val="20"/>
        </w:rPr>
        <w:t xml:space="preserve"> </w:t>
      </w:r>
      <w:r w:rsidR="00863EB5">
        <w:rPr>
          <w:rFonts w:ascii="Arial" w:eastAsia="Arial" w:hAnsi="Arial" w:cs="Arial"/>
          <w:b/>
          <w:bCs/>
          <w:color w:val="000000"/>
        </w:rPr>
        <w:t>broad gu</w:t>
      </w:r>
      <w:r w:rsidR="00863EB5">
        <w:rPr>
          <w:rFonts w:ascii="Arial" w:eastAsia="Arial" w:hAnsi="Arial" w:cs="Arial"/>
          <w:b/>
          <w:bCs/>
          <w:color w:val="000000"/>
          <w:spacing w:val="1"/>
        </w:rPr>
        <w:t>i</w:t>
      </w:r>
      <w:r w:rsidR="00863EB5">
        <w:rPr>
          <w:rFonts w:ascii="Arial" w:eastAsia="Arial" w:hAnsi="Arial" w:cs="Arial"/>
          <w:b/>
          <w:bCs/>
          <w:color w:val="000000"/>
        </w:rPr>
        <w:t>de</w:t>
      </w:r>
      <w:r w:rsidR="00863EB5">
        <w:rPr>
          <w:rFonts w:ascii="Arial" w:eastAsia="Arial" w:hAnsi="Arial" w:cs="Arial"/>
          <w:b/>
          <w:bCs/>
          <w:color w:val="000000"/>
          <w:spacing w:val="1"/>
        </w:rPr>
        <w:t xml:space="preserve"> </w:t>
      </w:r>
      <w:r w:rsidR="00863EB5">
        <w:rPr>
          <w:rFonts w:ascii="Arial" w:eastAsia="Arial" w:hAnsi="Arial" w:cs="Arial"/>
          <w:b/>
          <w:bCs/>
          <w:color w:val="000000"/>
        </w:rPr>
        <w:t>reg</w:t>
      </w:r>
      <w:r w:rsidR="00863EB5">
        <w:rPr>
          <w:rFonts w:ascii="Arial" w:eastAsia="Arial" w:hAnsi="Arial" w:cs="Arial"/>
          <w:b/>
          <w:bCs/>
          <w:color w:val="000000"/>
          <w:spacing w:val="-3"/>
        </w:rPr>
        <w:t>a</w:t>
      </w:r>
      <w:r w:rsidR="00863EB5">
        <w:rPr>
          <w:rFonts w:ascii="Arial" w:eastAsia="Arial" w:hAnsi="Arial" w:cs="Arial"/>
          <w:b/>
          <w:bCs/>
          <w:color w:val="000000"/>
        </w:rPr>
        <w:t>rd</w:t>
      </w:r>
      <w:r w:rsidR="00863EB5">
        <w:rPr>
          <w:rFonts w:ascii="Arial" w:eastAsia="Arial" w:hAnsi="Arial" w:cs="Arial"/>
          <w:b/>
          <w:bCs/>
          <w:color w:val="000000"/>
          <w:spacing w:val="1"/>
        </w:rPr>
        <w:t>i</w:t>
      </w:r>
      <w:r w:rsidR="00863EB5">
        <w:rPr>
          <w:rFonts w:ascii="Arial" w:eastAsia="Arial" w:hAnsi="Arial" w:cs="Arial"/>
          <w:b/>
          <w:bCs/>
          <w:color w:val="000000"/>
        </w:rPr>
        <w:t>ng</w:t>
      </w:r>
      <w:r w:rsidR="00863EB5">
        <w:rPr>
          <w:rFonts w:ascii="Arial" w:eastAsia="Arial" w:hAnsi="Arial" w:cs="Arial"/>
          <w:b/>
          <w:bCs/>
          <w:color w:val="000000"/>
          <w:spacing w:val="-2"/>
        </w:rPr>
        <w:t xml:space="preserve"> </w:t>
      </w:r>
      <w:r w:rsidR="00863EB5">
        <w:rPr>
          <w:rFonts w:ascii="Arial" w:eastAsia="Arial" w:hAnsi="Arial" w:cs="Arial"/>
          <w:b/>
          <w:bCs/>
          <w:color w:val="000000"/>
          <w:spacing w:val="-1"/>
        </w:rPr>
        <w:t>j</w:t>
      </w:r>
      <w:r w:rsidR="00863EB5">
        <w:rPr>
          <w:rFonts w:ascii="Arial" w:eastAsia="Arial" w:hAnsi="Arial" w:cs="Arial"/>
          <w:b/>
          <w:bCs/>
          <w:color w:val="000000"/>
        </w:rPr>
        <w:t>ob</w:t>
      </w:r>
      <w:r w:rsidR="00863EB5">
        <w:rPr>
          <w:rFonts w:ascii="Arial" w:eastAsia="Arial" w:hAnsi="Arial" w:cs="Arial"/>
          <w:b/>
          <w:bCs/>
          <w:color w:val="000000"/>
          <w:spacing w:val="1"/>
        </w:rPr>
        <w:t xml:space="preserve"> </w:t>
      </w:r>
      <w:r w:rsidR="00863EB5">
        <w:rPr>
          <w:rFonts w:ascii="Arial" w:eastAsia="Arial" w:hAnsi="Arial" w:cs="Arial"/>
          <w:b/>
          <w:bCs/>
          <w:color w:val="000000"/>
        </w:rPr>
        <w:t>d</w:t>
      </w:r>
      <w:r w:rsidR="00863EB5">
        <w:rPr>
          <w:rFonts w:ascii="Arial" w:eastAsia="Arial" w:hAnsi="Arial" w:cs="Arial"/>
          <w:b/>
          <w:bCs/>
          <w:color w:val="000000"/>
          <w:spacing w:val="-3"/>
        </w:rPr>
        <w:t>e</w:t>
      </w:r>
      <w:r w:rsidR="00863EB5">
        <w:rPr>
          <w:rFonts w:ascii="Arial" w:eastAsia="Arial" w:hAnsi="Arial" w:cs="Arial"/>
          <w:b/>
          <w:bCs/>
          <w:color w:val="000000"/>
        </w:rPr>
        <w:t>scr</w:t>
      </w:r>
      <w:r w:rsidR="00863EB5">
        <w:rPr>
          <w:rFonts w:ascii="Arial" w:eastAsia="Arial" w:hAnsi="Arial" w:cs="Arial"/>
          <w:b/>
          <w:bCs/>
          <w:color w:val="000000"/>
          <w:spacing w:val="1"/>
        </w:rPr>
        <w:t>i</w:t>
      </w:r>
      <w:r w:rsidR="00863EB5">
        <w:rPr>
          <w:rFonts w:ascii="Arial" w:eastAsia="Arial" w:hAnsi="Arial" w:cs="Arial"/>
          <w:b/>
          <w:bCs/>
          <w:color w:val="000000"/>
        </w:rPr>
        <w:t>p</w:t>
      </w:r>
      <w:r w:rsidR="00863EB5">
        <w:rPr>
          <w:rFonts w:ascii="Arial" w:eastAsia="Arial" w:hAnsi="Arial" w:cs="Arial"/>
          <w:b/>
          <w:bCs/>
          <w:color w:val="000000"/>
          <w:spacing w:val="-2"/>
        </w:rPr>
        <w:t>t</w:t>
      </w:r>
      <w:r w:rsidR="00863EB5">
        <w:rPr>
          <w:rFonts w:ascii="Arial" w:eastAsia="Arial" w:hAnsi="Arial" w:cs="Arial"/>
          <w:b/>
          <w:bCs/>
          <w:color w:val="000000"/>
          <w:spacing w:val="1"/>
        </w:rPr>
        <w:t>i</w:t>
      </w:r>
      <w:r w:rsidR="00863EB5">
        <w:rPr>
          <w:rFonts w:ascii="Arial" w:eastAsia="Arial" w:hAnsi="Arial" w:cs="Arial"/>
          <w:b/>
          <w:bCs/>
          <w:color w:val="000000"/>
        </w:rPr>
        <w:t>ons</w:t>
      </w:r>
      <w:r w:rsidR="00863EB5">
        <w:rPr>
          <w:rFonts w:ascii="Arial" w:eastAsia="Arial" w:hAnsi="Arial" w:cs="Arial"/>
          <w:b/>
          <w:bCs/>
          <w:color w:val="000000"/>
          <w:spacing w:val="1"/>
        </w:rPr>
        <w:t xml:space="preserve"> </w:t>
      </w:r>
      <w:r w:rsidR="00863EB5">
        <w:rPr>
          <w:rFonts w:ascii="Arial" w:eastAsia="Arial" w:hAnsi="Arial" w:cs="Arial"/>
          <w:b/>
          <w:bCs/>
          <w:color w:val="000000"/>
          <w:spacing w:val="-3"/>
        </w:rPr>
        <w:t>o</w:t>
      </w:r>
      <w:r w:rsidR="00863EB5">
        <w:rPr>
          <w:rFonts w:ascii="Arial" w:eastAsia="Arial" w:hAnsi="Arial" w:cs="Arial"/>
          <w:b/>
          <w:bCs/>
          <w:color w:val="000000"/>
        </w:rPr>
        <w:t xml:space="preserve">f </w:t>
      </w:r>
      <w:r w:rsidR="00863EB5">
        <w:rPr>
          <w:rFonts w:ascii="Arial" w:eastAsia="Arial" w:hAnsi="Arial" w:cs="Arial"/>
          <w:b/>
          <w:bCs/>
          <w:color w:val="000000"/>
          <w:spacing w:val="1"/>
        </w:rPr>
        <w:t>t</w:t>
      </w:r>
      <w:r w:rsidR="00863EB5">
        <w:rPr>
          <w:rFonts w:ascii="Arial" w:eastAsia="Arial" w:hAnsi="Arial" w:cs="Arial"/>
          <w:b/>
          <w:bCs/>
          <w:color w:val="000000"/>
        </w:rPr>
        <w:t xml:space="preserve">hese </w:t>
      </w:r>
      <w:r w:rsidR="00863EB5">
        <w:rPr>
          <w:rFonts w:ascii="Arial" w:eastAsia="Arial" w:hAnsi="Arial" w:cs="Arial"/>
          <w:b/>
          <w:bCs/>
          <w:strike/>
          <w:color w:val="800080"/>
          <w:spacing w:val="1"/>
        </w:rPr>
        <w:t>t</w:t>
      </w:r>
      <w:r w:rsidR="00863EB5">
        <w:rPr>
          <w:rFonts w:ascii="Arial" w:eastAsia="Arial" w:hAnsi="Arial" w:cs="Arial"/>
          <w:b/>
          <w:bCs/>
          <w:strike/>
          <w:color w:val="800080"/>
        </w:rPr>
        <w:t>hr</w:t>
      </w:r>
      <w:r w:rsidR="00863EB5">
        <w:rPr>
          <w:rFonts w:ascii="Arial" w:eastAsia="Arial" w:hAnsi="Arial" w:cs="Arial"/>
          <w:b/>
          <w:bCs/>
          <w:strike/>
          <w:color w:val="800080"/>
          <w:spacing w:val="-3"/>
        </w:rPr>
        <w:t>e</w:t>
      </w:r>
      <w:r w:rsidR="00863EB5">
        <w:rPr>
          <w:rFonts w:ascii="Arial" w:eastAsia="Arial" w:hAnsi="Arial" w:cs="Arial"/>
          <w:b/>
          <w:bCs/>
          <w:strike/>
          <w:color w:val="800080"/>
        </w:rPr>
        <w:t xml:space="preserve">e </w:t>
      </w:r>
      <w:r w:rsidR="00863EB5">
        <w:rPr>
          <w:rFonts w:ascii="Arial" w:eastAsia="Arial" w:hAnsi="Arial" w:cs="Arial"/>
          <w:b/>
          <w:bCs/>
          <w:color w:val="800080"/>
          <w:spacing w:val="-60"/>
        </w:rPr>
        <w:t xml:space="preserve"> </w:t>
      </w:r>
      <w:r w:rsidR="00863EB5">
        <w:rPr>
          <w:rFonts w:ascii="Arial" w:eastAsia="Arial" w:hAnsi="Arial" w:cs="Arial"/>
          <w:b/>
          <w:bCs/>
          <w:color w:val="800080"/>
          <w:spacing w:val="-4"/>
        </w:rPr>
        <w:t>t</w:t>
      </w:r>
      <w:r w:rsidR="00863EB5">
        <w:rPr>
          <w:rFonts w:ascii="Arial" w:eastAsia="Arial" w:hAnsi="Arial" w:cs="Arial"/>
          <w:b/>
          <w:bCs/>
          <w:color w:val="800080"/>
          <w:spacing w:val="3"/>
        </w:rPr>
        <w:t>w</w:t>
      </w:r>
      <w:r w:rsidR="00863EB5">
        <w:rPr>
          <w:rFonts w:ascii="Arial" w:eastAsia="Arial" w:hAnsi="Arial" w:cs="Arial"/>
          <w:b/>
          <w:bCs/>
          <w:color w:val="800080"/>
        </w:rPr>
        <w:t>o</w:t>
      </w:r>
      <w:r w:rsidR="00863EB5">
        <w:rPr>
          <w:rFonts w:ascii="Arial" w:eastAsia="Arial" w:hAnsi="Arial" w:cs="Arial"/>
          <w:b/>
          <w:bCs/>
          <w:color w:val="800080"/>
          <w:spacing w:val="1"/>
        </w:rPr>
        <w:t xml:space="preserve"> </w:t>
      </w:r>
      <w:r w:rsidR="00863EB5">
        <w:rPr>
          <w:rFonts w:ascii="Arial" w:eastAsia="Arial" w:hAnsi="Arial" w:cs="Arial"/>
          <w:b/>
          <w:bCs/>
          <w:color w:val="000000"/>
          <w:spacing w:val="-3"/>
        </w:rPr>
        <w:t>g</w:t>
      </w:r>
      <w:r w:rsidR="00863EB5">
        <w:rPr>
          <w:rFonts w:ascii="Arial" w:eastAsia="Arial" w:hAnsi="Arial" w:cs="Arial"/>
          <w:b/>
          <w:bCs/>
          <w:color w:val="000000"/>
        </w:rPr>
        <w:t>rades</w:t>
      </w:r>
      <w:r w:rsidR="00863EB5">
        <w:rPr>
          <w:rFonts w:ascii="Arial" w:eastAsia="Arial" w:hAnsi="Arial" w:cs="Arial"/>
          <w:color w:val="000000"/>
          <w:spacing w:val="-1"/>
        </w:rPr>
        <w:t>)</w:t>
      </w:r>
      <w:r w:rsidR="00863EB5">
        <w:rPr>
          <w:rFonts w:ascii="Arial" w:eastAsia="Arial" w:hAnsi="Arial" w:cs="Arial"/>
          <w:b/>
          <w:bCs/>
          <w:color w:val="000000"/>
        </w:rPr>
        <w:t>.</w:t>
      </w:r>
    </w:p>
    <w:p w:rsidR="000A5570" w:rsidRDefault="000A5570">
      <w:pPr>
        <w:spacing w:before="4" w:after="0" w:line="60" w:lineRule="exact"/>
        <w:rPr>
          <w:sz w:val="6"/>
          <w:szCs w:val="6"/>
        </w:rPr>
      </w:pPr>
    </w:p>
    <w:tbl>
      <w:tblPr>
        <w:tblW w:w="0" w:type="auto"/>
        <w:tblInd w:w="658" w:type="dxa"/>
        <w:tblLayout w:type="fixed"/>
        <w:tblCellMar>
          <w:left w:w="0" w:type="dxa"/>
          <w:right w:w="0" w:type="dxa"/>
        </w:tblCellMar>
        <w:tblLook w:val="01E0" w:firstRow="1" w:lastRow="1" w:firstColumn="1" w:lastColumn="1" w:noHBand="0" w:noVBand="0"/>
      </w:tblPr>
      <w:tblGrid>
        <w:gridCol w:w="360"/>
        <w:gridCol w:w="7102"/>
        <w:gridCol w:w="1531"/>
      </w:tblGrid>
      <w:tr w:rsidR="000A5570">
        <w:trPr>
          <w:trHeight w:hRule="exact" w:val="254"/>
        </w:trPr>
        <w:tc>
          <w:tcPr>
            <w:tcW w:w="8993" w:type="dxa"/>
            <w:gridSpan w:val="3"/>
            <w:tcBorders>
              <w:top w:val="nil"/>
              <w:left w:val="nil"/>
              <w:bottom w:val="single" w:sz="7" w:space="0" w:color="800080"/>
              <w:right w:val="nil"/>
            </w:tcBorders>
            <w:shd w:val="clear" w:color="auto" w:fill="00FFFF"/>
          </w:tcPr>
          <w:p w:rsidR="000A5570" w:rsidRDefault="00863EB5">
            <w:pPr>
              <w:tabs>
                <w:tab w:val="left" w:pos="360"/>
              </w:tabs>
              <w:spacing w:before="9" w:after="0" w:line="235" w:lineRule="exact"/>
              <w:ind w:right="-75"/>
              <w:rPr>
                <w:rFonts w:ascii="Arial" w:eastAsia="Arial" w:hAnsi="Arial" w:cs="Arial"/>
              </w:rPr>
            </w:pPr>
            <w:r>
              <w:rPr>
                <w:rFonts w:ascii="Times New Roman" w:eastAsia="Times New Roman" w:hAnsi="Times New Roman" w:cs="Times New Roman"/>
                <w:color w:val="800080"/>
                <w:w w:val="131"/>
                <w:position w:val="-2"/>
              </w:rPr>
              <w:t>•</w:t>
            </w:r>
            <w:r>
              <w:rPr>
                <w:rFonts w:ascii="Times New Roman" w:eastAsia="Times New Roman" w:hAnsi="Times New Roman" w:cs="Times New Roman"/>
                <w:color w:val="800080"/>
                <w:position w:val="-2"/>
              </w:rPr>
              <w:tab/>
            </w:r>
            <w:commentRangeStart w:id="7"/>
            <w:r>
              <w:rPr>
                <w:rFonts w:ascii="Arial" w:eastAsia="Arial" w:hAnsi="Arial" w:cs="Arial"/>
                <w:b/>
                <w:bCs/>
                <w:color w:val="800080"/>
                <w:spacing w:val="-1"/>
                <w:position w:val="-2"/>
              </w:rPr>
              <w:t>V</w:t>
            </w:r>
            <w:r>
              <w:rPr>
                <w:rFonts w:ascii="Arial" w:eastAsia="Arial" w:hAnsi="Arial" w:cs="Arial"/>
                <w:b/>
                <w:bCs/>
                <w:color w:val="800080"/>
                <w:spacing w:val="-3"/>
                <w:position w:val="-2"/>
              </w:rPr>
              <w:t>T</w:t>
            </w:r>
            <w:r>
              <w:rPr>
                <w:rFonts w:ascii="Arial" w:eastAsia="Arial" w:hAnsi="Arial" w:cs="Arial"/>
                <w:b/>
                <w:bCs/>
                <w:color w:val="800080"/>
                <w:position w:val="-2"/>
              </w:rPr>
              <w:t>S</w:t>
            </w:r>
            <w:r>
              <w:rPr>
                <w:rFonts w:ascii="Arial" w:eastAsia="Arial" w:hAnsi="Arial" w:cs="Arial"/>
                <w:b/>
                <w:bCs/>
                <w:color w:val="800080"/>
                <w:spacing w:val="12"/>
                <w:position w:val="-2"/>
              </w:rPr>
              <w:t xml:space="preserve"> </w:t>
            </w:r>
            <w:r>
              <w:rPr>
                <w:rFonts w:ascii="Arial" w:eastAsia="Arial" w:hAnsi="Arial" w:cs="Arial"/>
                <w:b/>
                <w:bCs/>
                <w:color w:val="800080"/>
                <w:spacing w:val="1"/>
                <w:position w:val="-2"/>
              </w:rPr>
              <w:t>M</w:t>
            </w:r>
            <w:r>
              <w:rPr>
                <w:rFonts w:ascii="Arial" w:eastAsia="Arial" w:hAnsi="Arial" w:cs="Arial"/>
                <w:b/>
                <w:bCs/>
                <w:color w:val="800080"/>
                <w:position w:val="-2"/>
              </w:rPr>
              <w:t>anager</w:t>
            </w:r>
            <w:r>
              <w:rPr>
                <w:rFonts w:ascii="Arial" w:eastAsia="Arial" w:hAnsi="Arial" w:cs="Arial"/>
                <w:b/>
                <w:bCs/>
                <w:color w:val="800080"/>
                <w:spacing w:val="14"/>
                <w:position w:val="-2"/>
              </w:rPr>
              <w:t xml:space="preserve"> </w:t>
            </w:r>
            <w:commentRangeEnd w:id="7"/>
            <w:r w:rsidR="0051239F">
              <w:rPr>
                <w:rStyle w:val="CommentReference"/>
              </w:rPr>
              <w:commentReference w:id="7"/>
            </w:r>
            <w:r>
              <w:rPr>
                <w:rFonts w:ascii="Arial" w:eastAsia="Arial" w:hAnsi="Arial" w:cs="Arial"/>
                <w:color w:val="800080"/>
                <w:spacing w:val="-1"/>
                <w:position w:val="-2"/>
              </w:rPr>
              <w:t>i</w:t>
            </w:r>
            <w:r>
              <w:rPr>
                <w:rFonts w:ascii="Arial" w:eastAsia="Arial" w:hAnsi="Arial" w:cs="Arial"/>
                <w:color w:val="800080"/>
                <w:position w:val="-2"/>
              </w:rPr>
              <w:t>s</w:t>
            </w:r>
            <w:r>
              <w:rPr>
                <w:rFonts w:ascii="Arial" w:eastAsia="Arial" w:hAnsi="Arial" w:cs="Arial"/>
                <w:color w:val="800080"/>
                <w:spacing w:val="13"/>
                <w:position w:val="-2"/>
              </w:rPr>
              <w:t xml:space="preserve"> </w:t>
            </w:r>
            <w:r>
              <w:rPr>
                <w:rFonts w:ascii="Arial" w:eastAsia="Arial" w:hAnsi="Arial" w:cs="Arial"/>
                <w:color w:val="800080"/>
                <w:position w:val="-2"/>
              </w:rPr>
              <w:t>an</w:t>
            </w:r>
            <w:r>
              <w:rPr>
                <w:rFonts w:ascii="Arial" w:eastAsia="Arial" w:hAnsi="Arial" w:cs="Arial"/>
                <w:color w:val="800080"/>
                <w:spacing w:val="13"/>
                <w:position w:val="-2"/>
              </w:rPr>
              <w:t xml:space="preserve"> </w:t>
            </w:r>
            <w:r>
              <w:rPr>
                <w:rFonts w:ascii="Arial" w:eastAsia="Arial" w:hAnsi="Arial" w:cs="Arial"/>
                <w:color w:val="800080"/>
                <w:position w:val="-2"/>
              </w:rPr>
              <w:t>app</w:t>
            </w:r>
            <w:r>
              <w:rPr>
                <w:rFonts w:ascii="Arial" w:eastAsia="Arial" w:hAnsi="Arial" w:cs="Arial"/>
                <w:color w:val="800080"/>
                <w:spacing w:val="1"/>
                <w:position w:val="-2"/>
              </w:rPr>
              <w:t>r</w:t>
            </w:r>
            <w:r>
              <w:rPr>
                <w:rFonts w:ascii="Arial" w:eastAsia="Arial" w:hAnsi="Arial" w:cs="Arial"/>
                <w:color w:val="800080"/>
                <w:position w:val="-2"/>
              </w:rPr>
              <w:t>op</w:t>
            </w:r>
            <w:r>
              <w:rPr>
                <w:rFonts w:ascii="Arial" w:eastAsia="Arial" w:hAnsi="Arial" w:cs="Arial"/>
                <w:color w:val="800080"/>
                <w:spacing w:val="1"/>
                <w:position w:val="-2"/>
              </w:rPr>
              <w:t>r</w:t>
            </w:r>
            <w:r>
              <w:rPr>
                <w:rFonts w:ascii="Arial" w:eastAsia="Arial" w:hAnsi="Arial" w:cs="Arial"/>
                <w:color w:val="800080"/>
                <w:spacing w:val="-1"/>
                <w:position w:val="-2"/>
              </w:rPr>
              <w:t>i</w:t>
            </w:r>
            <w:r>
              <w:rPr>
                <w:rFonts w:ascii="Arial" w:eastAsia="Arial" w:hAnsi="Arial" w:cs="Arial"/>
                <w:color w:val="800080"/>
                <w:position w:val="-2"/>
              </w:rPr>
              <w:t>a</w:t>
            </w:r>
            <w:r>
              <w:rPr>
                <w:rFonts w:ascii="Arial" w:eastAsia="Arial" w:hAnsi="Arial" w:cs="Arial"/>
                <w:color w:val="800080"/>
                <w:spacing w:val="1"/>
                <w:position w:val="-2"/>
              </w:rPr>
              <w:t>t</w:t>
            </w:r>
            <w:r>
              <w:rPr>
                <w:rFonts w:ascii="Arial" w:eastAsia="Arial" w:hAnsi="Arial" w:cs="Arial"/>
                <w:color w:val="800080"/>
                <w:position w:val="-2"/>
              </w:rPr>
              <w:t>e</w:t>
            </w:r>
            <w:r>
              <w:rPr>
                <w:rFonts w:ascii="Arial" w:eastAsia="Arial" w:hAnsi="Arial" w:cs="Arial"/>
                <w:color w:val="800080"/>
                <w:spacing w:val="-1"/>
                <w:position w:val="-2"/>
              </w:rPr>
              <w:t>l</w:t>
            </w:r>
            <w:r>
              <w:rPr>
                <w:rFonts w:ascii="Arial" w:eastAsia="Arial" w:hAnsi="Arial" w:cs="Arial"/>
                <w:color w:val="800080"/>
                <w:position w:val="-2"/>
              </w:rPr>
              <w:t>y</w:t>
            </w:r>
            <w:r>
              <w:rPr>
                <w:rFonts w:ascii="Arial" w:eastAsia="Arial" w:hAnsi="Arial" w:cs="Arial"/>
                <w:color w:val="800080"/>
                <w:spacing w:val="11"/>
                <w:position w:val="-2"/>
              </w:rPr>
              <w:t xml:space="preserve"> </w:t>
            </w:r>
            <w:r>
              <w:rPr>
                <w:rFonts w:ascii="Arial" w:eastAsia="Arial" w:hAnsi="Arial" w:cs="Arial"/>
                <w:color w:val="800080"/>
                <w:spacing w:val="1"/>
                <w:position w:val="-2"/>
              </w:rPr>
              <w:t>tr</w:t>
            </w:r>
            <w:r>
              <w:rPr>
                <w:rFonts w:ascii="Arial" w:eastAsia="Arial" w:hAnsi="Arial" w:cs="Arial"/>
                <w:color w:val="800080"/>
                <w:position w:val="-2"/>
              </w:rPr>
              <w:t>a</w:t>
            </w:r>
            <w:r>
              <w:rPr>
                <w:rFonts w:ascii="Arial" w:eastAsia="Arial" w:hAnsi="Arial" w:cs="Arial"/>
                <w:color w:val="800080"/>
                <w:spacing w:val="-1"/>
                <w:position w:val="-2"/>
              </w:rPr>
              <w:t>i</w:t>
            </w:r>
            <w:r>
              <w:rPr>
                <w:rFonts w:ascii="Arial" w:eastAsia="Arial" w:hAnsi="Arial" w:cs="Arial"/>
                <w:color w:val="800080"/>
                <w:position w:val="-2"/>
              </w:rPr>
              <w:t>ned</w:t>
            </w:r>
            <w:r>
              <w:rPr>
                <w:rFonts w:ascii="Arial" w:eastAsia="Arial" w:hAnsi="Arial" w:cs="Arial"/>
                <w:color w:val="800080"/>
                <w:spacing w:val="13"/>
                <w:position w:val="-2"/>
              </w:rPr>
              <w:t xml:space="preserve"> </w:t>
            </w:r>
            <w:r>
              <w:rPr>
                <w:rFonts w:ascii="Arial" w:eastAsia="Arial" w:hAnsi="Arial" w:cs="Arial"/>
                <w:color w:val="800080"/>
                <w:position w:val="-2"/>
              </w:rPr>
              <w:t>pe</w:t>
            </w:r>
            <w:r>
              <w:rPr>
                <w:rFonts w:ascii="Arial" w:eastAsia="Arial" w:hAnsi="Arial" w:cs="Arial"/>
                <w:color w:val="800080"/>
                <w:spacing w:val="1"/>
                <w:position w:val="-2"/>
              </w:rPr>
              <w:t>r</w:t>
            </w:r>
            <w:r>
              <w:rPr>
                <w:rFonts w:ascii="Arial" w:eastAsia="Arial" w:hAnsi="Arial" w:cs="Arial"/>
                <w:color w:val="800080"/>
                <w:position w:val="-2"/>
              </w:rPr>
              <w:t>son</w:t>
            </w:r>
            <w:r>
              <w:rPr>
                <w:rFonts w:ascii="Arial" w:eastAsia="Arial" w:hAnsi="Arial" w:cs="Arial"/>
                <w:color w:val="800080"/>
                <w:spacing w:val="10"/>
                <w:position w:val="-2"/>
              </w:rPr>
              <w:t xml:space="preserve"> </w:t>
            </w:r>
            <w:r>
              <w:rPr>
                <w:rFonts w:ascii="Arial" w:eastAsia="Arial" w:hAnsi="Arial" w:cs="Arial"/>
                <w:color w:val="800080"/>
                <w:spacing w:val="1"/>
                <w:position w:val="-2"/>
              </w:rPr>
              <w:t>r</w:t>
            </w:r>
            <w:r>
              <w:rPr>
                <w:rFonts w:ascii="Arial" w:eastAsia="Arial" w:hAnsi="Arial" w:cs="Arial"/>
                <w:color w:val="800080"/>
                <w:position w:val="-2"/>
              </w:rPr>
              <w:t>espons</w:t>
            </w:r>
            <w:r>
              <w:rPr>
                <w:rFonts w:ascii="Arial" w:eastAsia="Arial" w:hAnsi="Arial" w:cs="Arial"/>
                <w:color w:val="800080"/>
                <w:spacing w:val="-1"/>
                <w:position w:val="-2"/>
              </w:rPr>
              <w:t>i</w:t>
            </w:r>
            <w:r>
              <w:rPr>
                <w:rFonts w:ascii="Arial" w:eastAsia="Arial" w:hAnsi="Arial" w:cs="Arial"/>
                <w:color w:val="800080"/>
                <w:position w:val="-2"/>
              </w:rPr>
              <w:t>b</w:t>
            </w:r>
            <w:r>
              <w:rPr>
                <w:rFonts w:ascii="Arial" w:eastAsia="Arial" w:hAnsi="Arial" w:cs="Arial"/>
                <w:color w:val="800080"/>
                <w:spacing w:val="-1"/>
                <w:position w:val="-2"/>
              </w:rPr>
              <w:t>l</w:t>
            </w:r>
            <w:r>
              <w:rPr>
                <w:rFonts w:ascii="Arial" w:eastAsia="Arial" w:hAnsi="Arial" w:cs="Arial"/>
                <w:color w:val="800080"/>
                <w:position w:val="-2"/>
              </w:rPr>
              <w:t>e</w:t>
            </w:r>
            <w:r>
              <w:rPr>
                <w:rFonts w:ascii="Arial" w:eastAsia="Arial" w:hAnsi="Arial" w:cs="Arial"/>
                <w:color w:val="800080"/>
                <w:spacing w:val="10"/>
                <w:position w:val="-2"/>
              </w:rPr>
              <w:t xml:space="preserve"> </w:t>
            </w:r>
            <w:r>
              <w:rPr>
                <w:rFonts w:ascii="Arial" w:eastAsia="Arial" w:hAnsi="Arial" w:cs="Arial"/>
                <w:color w:val="800080"/>
                <w:spacing w:val="3"/>
                <w:position w:val="-2"/>
              </w:rPr>
              <w:t>f</w:t>
            </w:r>
            <w:r>
              <w:rPr>
                <w:rFonts w:ascii="Arial" w:eastAsia="Arial" w:hAnsi="Arial" w:cs="Arial"/>
                <w:color w:val="800080"/>
                <w:position w:val="-2"/>
              </w:rPr>
              <w:t>or</w:t>
            </w:r>
            <w:r>
              <w:rPr>
                <w:rFonts w:ascii="Arial" w:eastAsia="Arial" w:hAnsi="Arial" w:cs="Arial"/>
                <w:color w:val="800080"/>
                <w:spacing w:val="12"/>
                <w:position w:val="-2"/>
              </w:rPr>
              <w:t xml:space="preserve"> </w:t>
            </w:r>
            <w:r>
              <w:rPr>
                <w:rFonts w:ascii="Arial" w:eastAsia="Arial" w:hAnsi="Arial" w:cs="Arial"/>
                <w:color w:val="800080"/>
                <w:spacing w:val="1"/>
                <w:position w:val="-2"/>
              </w:rPr>
              <w:t>t</w:t>
            </w:r>
            <w:r>
              <w:rPr>
                <w:rFonts w:ascii="Arial" w:eastAsia="Arial" w:hAnsi="Arial" w:cs="Arial"/>
                <w:color w:val="800080"/>
                <w:position w:val="-2"/>
              </w:rPr>
              <w:t>he</w:t>
            </w:r>
            <w:r>
              <w:rPr>
                <w:rFonts w:ascii="Arial" w:eastAsia="Arial" w:hAnsi="Arial" w:cs="Arial"/>
                <w:color w:val="800080"/>
                <w:spacing w:val="15"/>
                <w:position w:val="-2"/>
              </w:rPr>
              <w:t xml:space="preserve"> </w:t>
            </w:r>
            <w:r>
              <w:rPr>
                <w:rFonts w:ascii="Arial" w:eastAsia="Arial" w:hAnsi="Arial" w:cs="Arial"/>
                <w:color w:val="800080"/>
                <w:position w:val="-2"/>
              </w:rPr>
              <w:t>o</w:t>
            </w:r>
            <w:r>
              <w:rPr>
                <w:rFonts w:ascii="Arial" w:eastAsia="Arial" w:hAnsi="Arial" w:cs="Arial"/>
                <w:color w:val="800080"/>
                <w:spacing w:val="-2"/>
                <w:position w:val="-2"/>
              </w:rPr>
              <w:t>v</w:t>
            </w:r>
            <w:r>
              <w:rPr>
                <w:rFonts w:ascii="Arial" w:eastAsia="Arial" w:hAnsi="Arial" w:cs="Arial"/>
                <w:color w:val="800080"/>
                <w:position w:val="-2"/>
              </w:rPr>
              <w:t>e</w:t>
            </w:r>
            <w:r>
              <w:rPr>
                <w:rFonts w:ascii="Arial" w:eastAsia="Arial" w:hAnsi="Arial" w:cs="Arial"/>
                <w:color w:val="800080"/>
                <w:spacing w:val="1"/>
                <w:position w:val="-2"/>
              </w:rPr>
              <w:t>r</w:t>
            </w:r>
            <w:r>
              <w:rPr>
                <w:rFonts w:ascii="Arial" w:eastAsia="Arial" w:hAnsi="Arial" w:cs="Arial"/>
                <w:color w:val="800080"/>
                <w:position w:val="-2"/>
              </w:rPr>
              <w:t>a</w:t>
            </w:r>
            <w:r>
              <w:rPr>
                <w:rFonts w:ascii="Arial" w:eastAsia="Arial" w:hAnsi="Arial" w:cs="Arial"/>
                <w:color w:val="800080"/>
                <w:spacing w:val="-1"/>
                <w:position w:val="-2"/>
              </w:rPr>
              <w:t>l</w:t>
            </w:r>
            <w:r>
              <w:rPr>
                <w:rFonts w:ascii="Arial" w:eastAsia="Arial" w:hAnsi="Arial" w:cs="Arial"/>
                <w:color w:val="800080"/>
                <w:position w:val="-2"/>
              </w:rPr>
              <w:t>l</w:t>
            </w:r>
            <w:r>
              <w:rPr>
                <w:rFonts w:ascii="Arial" w:eastAsia="Arial" w:hAnsi="Arial" w:cs="Arial"/>
                <w:color w:val="800080"/>
                <w:spacing w:val="12"/>
                <w:position w:val="-2"/>
              </w:rPr>
              <w:t xml:space="preserve"> </w:t>
            </w:r>
            <w:r>
              <w:rPr>
                <w:rFonts w:ascii="Arial" w:eastAsia="Arial" w:hAnsi="Arial" w:cs="Arial"/>
                <w:color w:val="800080"/>
                <w:spacing w:val="1"/>
                <w:position w:val="-2"/>
              </w:rPr>
              <w:t>t</w:t>
            </w:r>
            <w:r>
              <w:rPr>
                <w:rFonts w:ascii="Arial" w:eastAsia="Arial" w:hAnsi="Arial" w:cs="Arial"/>
                <w:color w:val="800080"/>
                <w:position w:val="-2"/>
              </w:rPr>
              <w:t>ac</w:t>
            </w:r>
            <w:r>
              <w:rPr>
                <w:rFonts w:ascii="Arial" w:eastAsia="Arial" w:hAnsi="Arial" w:cs="Arial"/>
                <w:color w:val="800080"/>
                <w:spacing w:val="1"/>
                <w:position w:val="-2"/>
              </w:rPr>
              <w:t>t</w:t>
            </w:r>
            <w:r>
              <w:rPr>
                <w:rFonts w:ascii="Arial" w:eastAsia="Arial" w:hAnsi="Arial" w:cs="Arial"/>
                <w:color w:val="800080"/>
                <w:spacing w:val="-1"/>
                <w:position w:val="-2"/>
              </w:rPr>
              <w:t>i</w:t>
            </w:r>
            <w:r>
              <w:rPr>
                <w:rFonts w:ascii="Arial" w:eastAsia="Arial" w:hAnsi="Arial" w:cs="Arial"/>
                <w:color w:val="800080"/>
                <w:position w:val="-2"/>
              </w:rPr>
              <w:t>cal</w:t>
            </w:r>
            <w:r>
              <w:rPr>
                <w:rFonts w:ascii="Arial" w:eastAsia="Arial" w:hAnsi="Arial" w:cs="Arial"/>
                <w:color w:val="800080"/>
                <w:spacing w:val="12"/>
                <w:position w:val="-2"/>
              </w:rPr>
              <w:t xml:space="preserve"> </w:t>
            </w:r>
            <w:r>
              <w:rPr>
                <w:rFonts w:ascii="Arial" w:eastAsia="Arial" w:hAnsi="Arial" w:cs="Arial"/>
                <w:color w:val="800080"/>
                <w:position w:val="-2"/>
              </w:rPr>
              <w:t>and</w:t>
            </w:r>
          </w:p>
        </w:tc>
      </w:tr>
      <w:tr w:rsidR="000A5570">
        <w:trPr>
          <w:trHeight w:hRule="exact" w:val="251"/>
        </w:trPr>
        <w:tc>
          <w:tcPr>
            <w:tcW w:w="360" w:type="dxa"/>
            <w:vMerge w:val="restart"/>
            <w:tcBorders>
              <w:top w:val="single" w:sz="7" w:space="0" w:color="800080"/>
              <w:left w:val="nil"/>
              <w:right w:val="nil"/>
            </w:tcBorders>
          </w:tcPr>
          <w:p w:rsidR="000A5570" w:rsidRDefault="000A5570"/>
        </w:tc>
        <w:tc>
          <w:tcPr>
            <w:tcW w:w="8633" w:type="dxa"/>
            <w:gridSpan w:val="2"/>
            <w:tcBorders>
              <w:top w:val="single" w:sz="7" w:space="0" w:color="800080"/>
              <w:left w:val="nil"/>
              <w:bottom w:val="nil"/>
              <w:right w:val="nil"/>
            </w:tcBorders>
            <w:shd w:val="clear" w:color="auto" w:fill="00FFFF"/>
          </w:tcPr>
          <w:p w:rsidR="000A5570" w:rsidRDefault="00863EB5">
            <w:pPr>
              <w:spacing w:before="3" w:after="0" w:line="239" w:lineRule="exact"/>
              <w:ind w:right="-72"/>
              <w:rPr>
                <w:rFonts w:ascii="Arial" w:eastAsia="Arial" w:hAnsi="Arial" w:cs="Arial"/>
              </w:rPr>
            </w:pPr>
            <w:r>
              <w:rPr>
                <w:rFonts w:ascii="Arial" w:eastAsia="Arial" w:hAnsi="Arial" w:cs="Arial"/>
                <w:color w:val="800080"/>
                <w:position w:val="-2"/>
              </w:rPr>
              <w:t>s</w:t>
            </w:r>
            <w:r>
              <w:rPr>
                <w:rFonts w:ascii="Arial" w:eastAsia="Arial" w:hAnsi="Arial" w:cs="Arial"/>
                <w:color w:val="800080"/>
                <w:spacing w:val="1"/>
                <w:position w:val="-2"/>
              </w:rPr>
              <w:t>tr</w:t>
            </w:r>
            <w:r>
              <w:rPr>
                <w:rFonts w:ascii="Arial" w:eastAsia="Arial" w:hAnsi="Arial" w:cs="Arial"/>
                <w:color w:val="800080"/>
                <w:spacing w:val="-3"/>
                <w:position w:val="-2"/>
              </w:rPr>
              <w:t>a</w:t>
            </w:r>
            <w:r>
              <w:rPr>
                <w:rFonts w:ascii="Arial" w:eastAsia="Arial" w:hAnsi="Arial" w:cs="Arial"/>
                <w:color w:val="800080"/>
                <w:spacing w:val="1"/>
                <w:position w:val="-2"/>
              </w:rPr>
              <w:t>t</w:t>
            </w:r>
            <w:r>
              <w:rPr>
                <w:rFonts w:ascii="Arial" w:eastAsia="Arial" w:hAnsi="Arial" w:cs="Arial"/>
                <w:color w:val="800080"/>
                <w:spacing w:val="-3"/>
                <w:position w:val="-2"/>
              </w:rPr>
              <w:t>e</w:t>
            </w:r>
            <w:r>
              <w:rPr>
                <w:rFonts w:ascii="Arial" w:eastAsia="Arial" w:hAnsi="Arial" w:cs="Arial"/>
                <w:color w:val="800080"/>
                <w:spacing w:val="2"/>
                <w:position w:val="-2"/>
              </w:rPr>
              <w:t>g</w:t>
            </w:r>
            <w:r>
              <w:rPr>
                <w:rFonts w:ascii="Arial" w:eastAsia="Arial" w:hAnsi="Arial" w:cs="Arial"/>
                <w:color w:val="800080"/>
                <w:spacing w:val="-1"/>
                <w:position w:val="-2"/>
              </w:rPr>
              <w:t>i</w:t>
            </w:r>
            <w:r>
              <w:rPr>
                <w:rFonts w:ascii="Arial" w:eastAsia="Arial" w:hAnsi="Arial" w:cs="Arial"/>
                <w:color w:val="800080"/>
                <w:position w:val="-2"/>
              </w:rPr>
              <w:t>c</w:t>
            </w:r>
            <w:r>
              <w:rPr>
                <w:rFonts w:ascii="Arial" w:eastAsia="Arial" w:hAnsi="Arial" w:cs="Arial"/>
                <w:color w:val="800080"/>
                <w:spacing w:val="28"/>
                <w:position w:val="-2"/>
              </w:rPr>
              <w:t xml:space="preserve"> </w:t>
            </w:r>
            <w:r>
              <w:rPr>
                <w:rFonts w:ascii="Arial" w:eastAsia="Arial" w:hAnsi="Arial" w:cs="Arial"/>
                <w:color w:val="800080"/>
                <w:position w:val="-2"/>
              </w:rPr>
              <w:t>s</w:t>
            </w:r>
            <w:r>
              <w:rPr>
                <w:rFonts w:ascii="Arial" w:eastAsia="Arial" w:hAnsi="Arial" w:cs="Arial"/>
                <w:color w:val="800080"/>
                <w:spacing w:val="-3"/>
                <w:position w:val="-2"/>
              </w:rPr>
              <w:t>a</w:t>
            </w:r>
            <w:r>
              <w:rPr>
                <w:rFonts w:ascii="Arial" w:eastAsia="Arial" w:hAnsi="Arial" w:cs="Arial"/>
                <w:color w:val="800080"/>
                <w:spacing w:val="1"/>
                <w:position w:val="-2"/>
              </w:rPr>
              <w:t>f</w:t>
            </w:r>
            <w:r>
              <w:rPr>
                <w:rFonts w:ascii="Arial" w:eastAsia="Arial" w:hAnsi="Arial" w:cs="Arial"/>
                <w:color w:val="800080"/>
                <w:position w:val="-2"/>
              </w:rPr>
              <w:t>e</w:t>
            </w:r>
            <w:r>
              <w:rPr>
                <w:rFonts w:ascii="Arial" w:eastAsia="Arial" w:hAnsi="Arial" w:cs="Arial"/>
                <w:color w:val="800080"/>
                <w:spacing w:val="1"/>
                <w:position w:val="-2"/>
              </w:rPr>
              <w:t>t</w:t>
            </w:r>
            <w:r>
              <w:rPr>
                <w:rFonts w:ascii="Arial" w:eastAsia="Arial" w:hAnsi="Arial" w:cs="Arial"/>
                <w:color w:val="800080"/>
                <w:position w:val="-2"/>
              </w:rPr>
              <w:t>y</w:t>
            </w:r>
            <w:r>
              <w:rPr>
                <w:rFonts w:ascii="Arial" w:eastAsia="Arial" w:hAnsi="Arial" w:cs="Arial"/>
                <w:color w:val="800080"/>
                <w:spacing w:val="25"/>
                <w:position w:val="-2"/>
              </w:rPr>
              <w:t xml:space="preserve"> </w:t>
            </w:r>
            <w:r>
              <w:rPr>
                <w:rFonts w:ascii="Arial" w:eastAsia="Arial" w:hAnsi="Arial" w:cs="Arial"/>
                <w:color w:val="800080"/>
                <w:position w:val="-2"/>
              </w:rPr>
              <w:t>and</w:t>
            </w:r>
            <w:r>
              <w:rPr>
                <w:rFonts w:ascii="Arial" w:eastAsia="Arial" w:hAnsi="Arial" w:cs="Arial"/>
                <w:color w:val="800080"/>
                <w:spacing w:val="25"/>
                <w:position w:val="-2"/>
              </w:rPr>
              <w:t xml:space="preserve"> </w:t>
            </w:r>
            <w:r>
              <w:rPr>
                <w:rFonts w:ascii="Arial" w:eastAsia="Arial" w:hAnsi="Arial" w:cs="Arial"/>
                <w:color w:val="800080"/>
                <w:spacing w:val="2"/>
                <w:position w:val="-2"/>
              </w:rPr>
              <w:t>q</w:t>
            </w:r>
            <w:r>
              <w:rPr>
                <w:rFonts w:ascii="Arial" w:eastAsia="Arial" w:hAnsi="Arial" w:cs="Arial"/>
                <w:color w:val="800080"/>
                <w:position w:val="-2"/>
              </w:rPr>
              <w:t>u</w:t>
            </w:r>
            <w:r>
              <w:rPr>
                <w:rFonts w:ascii="Arial" w:eastAsia="Arial" w:hAnsi="Arial" w:cs="Arial"/>
                <w:color w:val="800080"/>
                <w:spacing w:val="-3"/>
                <w:position w:val="-2"/>
              </w:rPr>
              <w:t>a</w:t>
            </w:r>
            <w:r>
              <w:rPr>
                <w:rFonts w:ascii="Arial" w:eastAsia="Arial" w:hAnsi="Arial" w:cs="Arial"/>
                <w:color w:val="800080"/>
                <w:spacing w:val="-1"/>
                <w:position w:val="-2"/>
              </w:rPr>
              <w:t>li</w:t>
            </w:r>
            <w:r>
              <w:rPr>
                <w:rFonts w:ascii="Arial" w:eastAsia="Arial" w:hAnsi="Arial" w:cs="Arial"/>
                <w:color w:val="800080"/>
                <w:spacing w:val="1"/>
                <w:position w:val="-2"/>
              </w:rPr>
              <w:t>t</w:t>
            </w:r>
            <w:r>
              <w:rPr>
                <w:rFonts w:ascii="Arial" w:eastAsia="Arial" w:hAnsi="Arial" w:cs="Arial"/>
                <w:color w:val="800080"/>
                <w:position w:val="-2"/>
              </w:rPr>
              <w:t>y</w:t>
            </w:r>
            <w:r>
              <w:rPr>
                <w:rFonts w:ascii="Arial" w:eastAsia="Arial" w:hAnsi="Arial" w:cs="Arial"/>
                <w:color w:val="800080"/>
                <w:spacing w:val="25"/>
                <w:position w:val="-2"/>
              </w:rPr>
              <w:t xml:space="preserve"> </w:t>
            </w:r>
            <w:r>
              <w:rPr>
                <w:rFonts w:ascii="Arial" w:eastAsia="Arial" w:hAnsi="Arial" w:cs="Arial"/>
                <w:color w:val="800080"/>
                <w:spacing w:val="1"/>
                <w:position w:val="-2"/>
              </w:rPr>
              <w:t>m</w:t>
            </w:r>
            <w:r>
              <w:rPr>
                <w:rFonts w:ascii="Arial" w:eastAsia="Arial" w:hAnsi="Arial" w:cs="Arial"/>
                <w:color w:val="800080"/>
                <w:position w:val="-2"/>
              </w:rPr>
              <w:t>ana</w:t>
            </w:r>
            <w:r>
              <w:rPr>
                <w:rFonts w:ascii="Arial" w:eastAsia="Arial" w:hAnsi="Arial" w:cs="Arial"/>
                <w:color w:val="800080"/>
                <w:spacing w:val="2"/>
                <w:position w:val="-2"/>
              </w:rPr>
              <w:t>g</w:t>
            </w:r>
            <w:r>
              <w:rPr>
                <w:rFonts w:ascii="Arial" w:eastAsia="Arial" w:hAnsi="Arial" w:cs="Arial"/>
                <w:color w:val="800080"/>
                <w:spacing w:val="-3"/>
                <w:position w:val="-2"/>
              </w:rPr>
              <w:t>e</w:t>
            </w:r>
            <w:r>
              <w:rPr>
                <w:rFonts w:ascii="Arial" w:eastAsia="Arial" w:hAnsi="Arial" w:cs="Arial"/>
                <w:color w:val="800080"/>
                <w:spacing w:val="1"/>
                <w:position w:val="-2"/>
              </w:rPr>
              <w:t>m</w:t>
            </w:r>
            <w:r>
              <w:rPr>
                <w:rFonts w:ascii="Arial" w:eastAsia="Arial" w:hAnsi="Arial" w:cs="Arial"/>
                <w:color w:val="800080"/>
                <w:position w:val="-2"/>
              </w:rPr>
              <w:t>ent</w:t>
            </w:r>
            <w:r>
              <w:rPr>
                <w:rFonts w:ascii="Arial" w:eastAsia="Arial" w:hAnsi="Arial" w:cs="Arial"/>
                <w:color w:val="800080"/>
                <w:spacing w:val="26"/>
                <w:position w:val="-2"/>
              </w:rPr>
              <w:t xml:space="preserve"> </w:t>
            </w:r>
            <w:r>
              <w:rPr>
                <w:rFonts w:ascii="Arial" w:eastAsia="Arial" w:hAnsi="Arial" w:cs="Arial"/>
                <w:color w:val="800080"/>
                <w:spacing w:val="-3"/>
                <w:position w:val="-2"/>
              </w:rPr>
              <w:t>o</w:t>
            </w:r>
            <w:r>
              <w:rPr>
                <w:rFonts w:ascii="Arial" w:eastAsia="Arial" w:hAnsi="Arial" w:cs="Arial"/>
                <w:color w:val="800080"/>
                <w:position w:val="-2"/>
              </w:rPr>
              <w:t>f</w:t>
            </w:r>
            <w:r>
              <w:rPr>
                <w:rFonts w:ascii="Arial" w:eastAsia="Arial" w:hAnsi="Arial" w:cs="Arial"/>
                <w:color w:val="800080"/>
                <w:spacing w:val="29"/>
                <w:position w:val="-2"/>
              </w:rPr>
              <w:t xml:space="preserve"> </w:t>
            </w:r>
            <w:r>
              <w:rPr>
                <w:rFonts w:ascii="Arial" w:eastAsia="Arial" w:hAnsi="Arial" w:cs="Arial"/>
                <w:color w:val="800080"/>
                <w:position w:val="-2"/>
              </w:rPr>
              <w:t>a</w:t>
            </w:r>
            <w:r>
              <w:rPr>
                <w:rFonts w:ascii="Arial" w:eastAsia="Arial" w:hAnsi="Arial" w:cs="Arial"/>
                <w:color w:val="800080"/>
                <w:spacing w:val="27"/>
                <w:position w:val="-2"/>
              </w:rPr>
              <w:t xml:space="preserve"> </w:t>
            </w:r>
            <w:r>
              <w:rPr>
                <w:rFonts w:ascii="Arial" w:eastAsia="Arial" w:hAnsi="Arial" w:cs="Arial"/>
                <w:color w:val="800080"/>
                <w:spacing w:val="-3"/>
                <w:position w:val="-2"/>
              </w:rPr>
              <w:t>V</w:t>
            </w:r>
            <w:r>
              <w:rPr>
                <w:rFonts w:ascii="Arial" w:eastAsia="Arial" w:hAnsi="Arial" w:cs="Arial"/>
                <w:color w:val="800080"/>
                <w:spacing w:val="2"/>
                <w:position w:val="-2"/>
              </w:rPr>
              <w:t>T</w:t>
            </w:r>
            <w:r>
              <w:rPr>
                <w:rFonts w:ascii="Arial" w:eastAsia="Arial" w:hAnsi="Arial" w:cs="Arial"/>
                <w:color w:val="800080"/>
                <w:position w:val="-2"/>
              </w:rPr>
              <w:t>S</w:t>
            </w:r>
            <w:r>
              <w:rPr>
                <w:rFonts w:ascii="Arial" w:eastAsia="Arial" w:hAnsi="Arial" w:cs="Arial"/>
                <w:color w:val="800080"/>
                <w:spacing w:val="27"/>
                <w:position w:val="-2"/>
              </w:rPr>
              <w:t xml:space="preserve"> </w:t>
            </w:r>
            <w:r>
              <w:rPr>
                <w:rFonts w:ascii="Arial" w:eastAsia="Arial" w:hAnsi="Arial" w:cs="Arial"/>
                <w:color w:val="800080"/>
                <w:spacing w:val="-1"/>
                <w:position w:val="-2"/>
              </w:rPr>
              <w:t>C</w:t>
            </w:r>
            <w:r>
              <w:rPr>
                <w:rFonts w:ascii="Arial" w:eastAsia="Arial" w:hAnsi="Arial" w:cs="Arial"/>
                <w:color w:val="800080"/>
                <w:position w:val="-2"/>
              </w:rPr>
              <w:t>e</w:t>
            </w:r>
            <w:r>
              <w:rPr>
                <w:rFonts w:ascii="Arial" w:eastAsia="Arial" w:hAnsi="Arial" w:cs="Arial"/>
                <w:color w:val="800080"/>
                <w:spacing w:val="-3"/>
                <w:position w:val="-2"/>
              </w:rPr>
              <w:t>n</w:t>
            </w:r>
            <w:r>
              <w:rPr>
                <w:rFonts w:ascii="Arial" w:eastAsia="Arial" w:hAnsi="Arial" w:cs="Arial"/>
                <w:color w:val="800080"/>
                <w:spacing w:val="1"/>
                <w:position w:val="-2"/>
              </w:rPr>
              <w:t>tr</w:t>
            </w:r>
            <w:r>
              <w:rPr>
                <w:rFonts w:ascii="Arial" w:eastAsia="Arial" w:hAnsi="Arial" w:cs="Arial"/>
                <w:color w:val="800080"/>
                <w:spacing w:val="-3"/>
                <w:position w:val="-2"/>
              </w:rPr>
              <w:t>e</w:t>
            </w:r>
            <w:r>
              <w:rPr>
                <w:rFonts w:ascii="Arial" w:eastAsia="Arial" w:hAnsi="Arial" w:cs="Arial"/>
                <w:color w:val="800080"/>
                <w:spacing w:val="1"/>
                <w:position w:val="-2"/>
              </w:rPr>
              <w:t>(</w:t>
            </w:r>
            <w:r>
              <w:rPr>
                <w:rFonts w:ascii="Arial" w:eastAsia="Arial" w:hAnsi="Arial" w:cs="Arial"/>
                <w:color w:val="800080"/>
                <w:position w:val="-2"/>
              </w:rPr>
              <w:t>s)</w:t>
            </w:r>
            <w:r>
              <w:rPr>
                <w:rFonts w:ascii="Arial" w:eastAsia="Arial" w:hAnsi="Arial" w:cs="Arial"/>
                <w:color w:val="800080"/>
                <w:spacing w:val="26"/>
                <w:position w:val="-2"/>
              </w:rPr>
              <w:t xml:space="preserve"> </w:t>
            </w:r>
            <w:r>
              <w:rPr>
                <w:rFonts w:ascii="Arial" w:eastAsia="Arial" w:hAnsi="Arial" w:cs="Arial"/>
                <w:color w:val="800080"/>
                <w:spacing w:val="-4"/>
                <w:position w:val="-2"/>
              </w:rPr>
              <w:t>w</w:t>
            </w:r>
            <w:r>
              <w:rPr>
                <w:rFonts w:ascii="Arial" w:eastAsia="Arial" w:hAnsi="Arial" w:cs="Arial"/>
                <w:color w:val="800080"/>
                <w:spacing w:val="-1"/>
                <w:position w:val="-2"/>
              </w:rPr>
              <w:t>i</w:t>
            </w:r>
            <w:r>
              <w:rPr>
                <w:rFonts w:ascii="Arial" w:eastAsia="Arial" w:hAnsi="Arial" w:cs="Arial"/>
                <w:color w:val="800080"/>
                <w:spacing w:val="1"/>
                <w:position w:val="-2"/>
              </w:rPr>
              <w:t>t</w:t>
            </w:r>
            <w:r>
              <w:rPr>
                <w:rFonts w:ascii="Arial" w:eastAsia="Arial" w:hAnsi="Arial" w:cs="Arial"/>
                <w:color w:val="800080"/>
                <w:position w:val="-2"/>
              </w:rPr>
              <w:t>h</w:t>
            </w:r>
            <w:r>
              <w:rPr>
                <w:rFonts w:ascii="Arial" w:eastAsia="Arial" w:hAnsi="Arial" w:cs="Arial"/>
                <w:color w:val="800080"/>
                <w:spacing w:val="27"/>
                <w:position w:val="-2"/>
              </w:rPr>
              <w:t xml:space="preserve"> </w:t>
            </w:r>
            <w:r>
              <w:rPr>
                <w:rFonts w:ascii="Arial" w:eastAsia="Arial" w:hAnsi="Arial" w:cs="Arial"/>
                <w:color w:val="800080"/>
                <w:spacing w:val="1"/>
                <w:position w:val="-2"/>
              </w:rPr>
              <w:t>r</w:t>
            </w:r>
            <w:r>
              <w:rPr>
                <w:rFonts w:ascii="Arial" w:eastAsia="Arial" w:hAnsi="Arial" w:cs="Arial"/>
                <w:color w:val="800080"/>
                <w:position w:val="-2"/>
              </w:rPr>
              <w:t>esp</w:t>
            </w:r>
            <w:r>
              <w:rPr>
                <w:rFonts w:ascii="Arial" w:eastAsia="Arial" w:hAnsi="Arial" w:cs="Arial"/>
                <w:color w:val="800080"/>
                <w:spacing w:val="-3"/>
                <w:position w:val="-2"/>
              </w:rPr>
              <w:t>o</w:t>
            </w:r>
            <w:r>
              <w:rPr>
                <w:rFonts w:ascii="Arial" w:eastAsia="Arial" w:hAnsi="Arial" w:cs="Arial"/>
                <w:color w:val="800080"/>
                <w:position w:val="-2"/>
              </w:rPr>
              <w:t>ns</w:t>
            </w:r>
            <w:r>
              <w:rPr>
                <w:rFonts w:ascii="Arial" w:eastAsia="Arial" w:hAnsi="Arial" w:cs="Arial"/>
                <w:color w:val="800080"/>
                <w:spacing w:val="-1"/>
                <w:position w:val="-2"/>
              </w:rPr>
              <w:t>i</w:t>
            </w:r>
            <w:r>
              <w:rPr>
                <w:rFonts w:ascii="Arial" w:eastAsia="Arial" w:hAnsi="Arial" w:cs="Arial"/>
                <w:color w:val="800080"/>
                <w:position w:val="-2"/>
              </w:rPr>
              <w:t>b</w:t>
            </w:r>
            <w:r>
              <w:rPr>
                <w:rFonts w:ascii="Arial" w:eastAsia="Arial" w:hAnsi="Arial" w:cs="Arial"/>
                <w:color w:val="800080"/>
                <w:spacing w:val="-1"/>
                <w:position w:val="-2"/>
              </w:rPr>
              <w:t>ili</w:t>
            </w:r>
            <w:r>
              <w:rPr>
                <w:rFonts w:ascii="Arial" w:eastAsia="Arial" w:hAnsi="Arial" w:cs="Arial"/>
                <w:color w:val="800080"/>
                <w:spacing w:val="3"/>
                <w:position w:val="-2"/>
              </w:rPr>
              <w:t>t</w:t>
            </w:r>
            <w:r>
              <w:rPr>
                <w:rFonts w:ascii="Arial" w:eastAsia="Arial" w:hAnsi="Arial" w:cs="Arial"/>
                <w:color w:val="800080"/>
                <w:position w:val="-2"/>
              </w:rPr>
              <w:t>y</w:t>
            </w:r>
            <w:r>
              <w:rPr>
                <w:rFonts w:ascii="Arial" w:eastAsia="Arial" w:hAnsi="Arial" w:cs="Arial"/>
                <w:color w:val="800080"/>
                <w:spacing w:val="25"/>
                <w:position w:val="-2"/>
              </w:rPr>
              <w:t xml:space="preserve"> </w:t>
            </w:r>
            <w:r>
              <w:rPr>
                <w:rFonts w:ascii="Arial" w:eastAsia="Arial" w:hAnsi="Arial" w:cs="Arial"/>
                <w:color w:val="800080"/>
                <w:spacing w:val="3"/>
                <w:position w:val="-2"/>
              </w:rPr>
              <w:t>f</w:t>
            </w:r>
            <w:r>
              <w:rPr>
                <w:rFonts w:ascii="Arial" w:eastAsia="Arial" w:hAnsi="Arial" w:cs="Arial"/>
                <w:color w:val="800080"/>
                <w:spacing w:val="-3"/>
                <w:position w:val="-2"/>
              </w:rPr>
              <w:t>o</w:t>
            </w:r>
            <w:r>
              <w:rPr>
                <w:rFonts w:ascii="Arial" w:eastAsia="Arial" w:hAnsi="Arial" w:cs="Arial"/>
                <w:color w:val="800080"/>
                <w:position w:val="-2"/>
              </w:rPr>
              <w:t>r</w:t>
            </w:r>
            <w:r>
              <w:rPr>
                <w:rFonts w:ascii="Arial" w:eastAsia="Arial" w:hAnsi="Arial" w:cs="Arial"/>
                <w:color w:val="800080"/>
                <w:spacing w:val="26"/>
                <w:position w:val="-2"/>
              </w:rPr>
              <w:t xml:space="preserve"> </w:t>
            </w:r>
            <w:r>
              <w:rPr>
                <w:rFonts w:ascii="Arial" w:eastAsia="Arial" w:hAnsi="Arial" w:cs="Arial"/>
                <w:color w:val="800080"/>
                <w:spacing w:val="1"/>
                <w:position w:val="-2"/>
              </w:rPr>
              <w:t>t</w:t>
            </w:r>
            <w:r>
              <w:rPr>
                <w:rFonts w:ascii="Arial" w:eastAsia="Arial" w:hAnsi="Arial" w:cs="Arial"/>
                <w:color w:val="800080"/>
                <w:spacing w:val="-3"/>
                <w:position w:val="-2"/>
              </w:rPr>
              <w:t>h</w:t>
            </w:r>
            <w:r>
              <w:rPr>
                <w:rFonts w:ascii="Arial" w:eastAsia="Arial" w:hAnsi="Arial" w:cs="Arial"/>
                <w:color w:val="800080"/>
                <w:position w:val="-2"/>
              </w:rPr>
              <w:t>e</w:t>
            </w:r>
          </w:p>
        </w:tc>
      </w:tr>
      <w:tr w:rsidR="000A5570">
        <w:trPr>
          <w:trHeight w:hRule="exact" w:val="255"/>
        </w:trPr>
        <w:tc>
          <w:tcPr>
            <w:tcW w:w="360" w:type="dxa"/>
            <w:vMerge/>
            <w:tcBorders>
              <w:left w:val="nil"/>
              <w:right w:val="nil"/>
            </w:tcBorders>
          </w:tcPr>
          <w:p w:rsidR="000A5570" w:rsidRDefault="000A5570"/>
        </w:tc>
        <w:tc>
          <w:tcPr>
            <w:tcW w:w="8633" w:type="dxa"/>
            <w:gridSpan w:val="2"/>
            <w:tcBorders>
              <w:top w:val="nil"/>
              <w:left w:val="nil"/>
              <w:bottom w:val="single" w:sz="9" w:space="0" w:color="800080"/>
              <w:right w:val="nil"/>
            </w:tcBorders>
            <w:shd w:val="clear" w:color="auto" w:fill="00FFFF"/>
          </w:tcPr>
          <w:p w:rsidR="000A5570" w:rsidRDefault="00863EB5">
            <w:pPr>
              <w:spacing w:before="11" w:after="0" w:line="232" w:lineRule="exact"/>
              <w:ind w:right="-76"/>
              <w:rPr>
                <w:rFonts w:ascii="Arial" w:eastAsia="Arial" w:hAnsi="Arial" w:cs="Arial"/>
              </w:rPr>
            </w:pPr>
            <w:r>
              <w:rPr>
                <w:rFonts w:ascii="Arial" w:eastAsia="Arial" w:hAnsi="Arial" w:cs="Arial"/>
                <w:color w:val="800080"/>
                <w:spacing w:val="1"/>
                <w:position w:val="-2"/>
              </w:rPr>
              <w:t>m</w:t>
            </w:r>
            <w:r>
              <w:rPr>
                <w:rFonts w:ascii="Arial" w:eastAsia="Arial" w:hAnsi="Arial" w:cs="Arial"/>
                <w:color w:val="800080"/>
                <w:position w:val="-2"/>
              </w:rPr>
              <w:t>an</w:t>
            </w:r>
            <w:r>
              <w:rPr>
                <w:rFonts w:ascii="Arial" w:eastAsia="Arial" w:hAnsi="Arial" w:cs="Arial"/>
                <w:color w:val="800080"/>
                <w:spacing w:val="-3"/>
                <w:position w:val="-2"/>
              </w:rPr>
              <w:t>a</w:t>
            </w:r>
            <w:r>
              <w:rPr>
                <w:rFonts w:ascii="Arial" w:eastAsia="Arial" w:hAnsi="Arial" w:cs="Arial"/>
                <w:color w:val="800080"/>
                <w:spacing w:val="2"/>
                <w:position w:val="-2"/>
              </w:rPr>
              <w:t>g</w:t>
            </w:r>
            <w:r>
              <w:rPr>
                <w:rFonts w:ascii="Arial" w:eastAsia="Arial" w:hAnsi="Arial" w:cs="Arial"/>
                <w:color w:val="800080"/>
                <w:position w:val="-2"/>
              </w:rPr>
              <w:t>e</w:t>
            </w:r>
            <w:r>
              <w:rPr>
                <w:rFonts w:ascii="Arial" w:eastAsia="Arial" w:hAnsi="Arial" w:cs="Arial"/>
                <w:color w:val="800080"/>
                <w:spacing w:val="1"/>
                <w:position w:val="-2"/>
              </w:rPr>
              <w:t>m</w:t>
            </w:r>
            <w:r>
              <w:rPr>
                <w:rFonts w:ascii="Arial" w:eastAsia="Arial" w:hAnsi="Arial" w:cs="Arial"/>
                <w:color w:val="800080"/>
                <w:position w:val="-2"/>
              </w:rPr>
              <w:t>e</w:t>
            </w:r>
            <w:r>
              <w:rPr>
                <w:rFonts w:ascii="Arial" w:eastAsia="Arial" w:hAnsi="Arial" w:cs="Arial"/>
                <w:color w:val="800080"/>
                <w:spacing w:val="-3"/>
                <w:position w:val="-2"/>
              </w:rPr>
              <w:t>n</w:t>
            </w:r>
            <w:r>
              <w:rPr>
                <w:rFonts w:ascii="Arial" w:eastAsia="Arial" w:hAnsi="Arial" w:cs="Arial"/>
                <w:color w:val="800080"/>
                <w:position w:val="-2"/>
              </w:rPr>
              <w:t>t</w:t>
            </w:r>
            <w:r>
              <w:rPr>
                <w:rFonts w:ascii="Arial" w:eastAsia="Arial" w:hAnsi="Arial" w:cs="Arial"/>
                <w:color w:val="800080"/>
                <w:spacing w:val="22"/>
                <w:position w:val="-2"/>
              </w:rPr>
              <w:t xml:space="preserve"> </w:t>
            </w:r>
            <w:r>
              <w:rPr>
                <w:rFonts w:ascii="Arial" w:eastAsia="Arial" w:hAnsi="Arial" w:cs="Arial"/>
                <w:color w:val="800080"/>
                <w:spacing w:val="-3"/>
                <w:position w:val="-2"/>
              </w:rPr>
              <w:t>o</w:t>
            </w:r>
            <w:r>
              <w:rPr>
                <w:rFonts w:ascii="Arial" w:eastAsia="Arial" w:hAnsi="Arial" w:cs="Arial"/>
                <w:color w:val="800080"/>
                <w:position w:val="-2"/>
              </w:rPr>
              <w:t>f</w:t>
            </w:r>
            <w:r>
              <w:rPr>
                <w:rFonts w:ascii="Arial" w:eastAsia="Arial" w:hAnsi="Arial" w:cs="Arial"/>
                <w:color w:val="800080"/>
                <w:spacing w:val="22"/>
                <w:position w:val="-2"/>
              </w:rPr>
              <w:t xml:space="preserve"> </w:t>
            </w:r>
            <w:r>
              <w:rPr>
                <w:rFonts w:ascii="Arial" w:eastAsia="Arial" w:hAnsi="Arial" w:cs="Arial"/>
                <w:color w:val="800080"/>
                <w:spacing w:val="-3"/>
                <w:position w:val="-2"/>
              </w:rPr>
              <w:t>V</w:t>
            </w:r>
            <w:r>
              <w:rPr>
                <w:rFonts w:ascii="Arial" w:eastAsia="Arial" w:hAnsi="Arial" w:cs="Arial"/>
                <w:color w:val="800080"/>
                <w:spacing w:val="2"/>
                <w:position w:val="-2"/>
              </w:rPr>
              <w:t>T</w:t>
            </w:r>
            <w:r>
              <w:rPr>
                <w:rFonts w:ascii="Arial" w:eastAsia="Arial" w:hAnsi="Arial" w:cs="Arial"/>
                <w:color w:val="800080"/>
                <w:position w:val="-2"/>
              </w:rPr>
              <w:t>S</w:t>
            </w:r>
            <w:r>
              <w:rPr>
                <w:rFonts w:ascii="Arial" w:eastAsia="Arial" w:hAnsi="Arial" w:cs="Arial"/>
                <w:color w:val="800080"/>
                <w:spacing w:val="20"/>
                <w:position w:val="-2"/>
              </w:rPr>
              <w:t xml:space="preserve"> </w:t>
            </w:r>
            <w:r>
              <w:rPr>
                <w:rFonts w:ascii="Arial" w:eastAsia="Arial" w:hAnsi="Arial" w:cs="Arial"/>
                <w:color w:val="800080"/>
                <w:spacing w:val="-1"/>
                <w:position w:val="-2"/>
              </w:rPr>
              <w:t>P</w:t>
            </w:r>
            <w:r>
              <w:rPr>
                <w:rFonts w:ascii="Arial" w:eastAsia="Arial" w:hAnsi="Arial" w:cs="Arial"/>
                <w:color w:val="800080"/>
                <w:spacing w:val="-3"/>
                <w:position w:val="-2"/>
              </w:rPr>
              <w:t>e</w:t>
            </w:r>
            <w:r>
              <w:rPr>
                <w:rFonts w:ascii="Arial" w:eastAsia="Arial" w:hAnsi="Arial" w:cs="Arial"/>
                <w:color w:val="800080"/>
                <w:spacing w:val="1"/>
                <w:position w:val="-2"/>
              </w:rPr>
              <w:t>r</w:t>
            </w:r>
            <w:r>
              <w:rPr>
                <w:rFonts w:ascii="Arial" w:eastAsia="Arial" w:hAnsi="Arial" w:cs="Arial"/>
                <w:color w:val="800080"/>
                <w:position w:val="-2"/>
              </w:rPr>
              <w:t>sonnel.</w:t>
            </w:r>
            <w:r>
              <w:rPr>
                <w:rFonts w:ascii="Arial" w:eastAsia="Arial" w:hAnsi="Arial" w:cs="Arial"/>
                <w:color w:val="800080"/>
                <w:spacing w:val="19"/>
                <w:position w:val="-2"/>
              </w:rPr>
              <w:t xml:space="preserve"> </w:t>
            </w:r>
            <w:r>
              <w:rPr>
                <w:rFonts w:ascii="Arial" w:eastAsia="Arial" w:hAnsi="Arial" w:cs="Arial"/>
                <w:color w:val="800080"/>
                <w:spacing w:val="3"/>
                <w:position w:val="-2"/>
              </w:rPr>
              <w:t>(</w:t>
            </w:r>
            <w:r>
              <w:rPr>
                <w:rFonts w:ascii="Arial" w:eastAsia="Arial" w:hAnsi="Arial" w:cs="Arial"/>
                <w:b/>
                <w:bCs/>
                <w:color w:val="800080"/>
                <w:spacing w:val="-6"/>
                <w:position w:val="-2"/>
              </w:rPr>
              <w:t>A</w:t>
            </w:r>
            <w:r>
              <w:rPr>
                <w:rFonts w:ascii="Arial" w:eastAsia="Arial" w:hAnsi="Arial" w:cs="Arial"/>
                <w:b/>
                <w:bCs/>
                <w:color w:val="800080"/>
                <w:position w:val="-2"/>
              </w:rPr>
              <w:t>ppend</w:t>
            </w:r>
            <w:r>
              <w:rPr>
                <w:rFonts w:ascii="Arial" w:eastAsia="Arial" w:hAnsi="Arial" w:cs="Arial"/>
                <w:b/>
                <w:bCs/>
                <w:color w:val="800080"/>
                <w:spacing w:val="1"/>
                <w:position w:val="-2"/>
              </w:rPr>
              <w:t>i</w:t>
            </w:r>
            <w:r>
              <w:rPr>
                <w:rFonts w:ascii="Arial" w:eastAsia="Arial" w:hAnsi="Arial" w:cs="Arial"/>
                <w:b/>
                <w:bCs/>
                <w:color w:val="800080"/>
                <w:position w:val="-2"/>
              </w:rPr>
              <w:t>x</w:t>
            </w:r>
            <w:r>
              <w:rPr>
                <w:rFonts w:ascii="Arial" w:eastAsia="Arial" w:hAnsi="Arial" w:cs="Arial"/>
                <w:b/>
                <w:bCs/>
                <w:color w:val="800080"/>
                <w:spacing w:val="20"/>
                <w:position w:val="-2"/>
              </w:rPr>
              <w:t xml:space="preserve"> </w:t>
            </w:r>
            <w:r>
              <w:rPr>
                <w:rFonts w:ascii="Arial" w:eastAsia="Arial" w:hAnsi="Arial" w:cs="Arial"/>
                <w:b/>
                <w:bCs/>
                <w:color w:val="800080"/>
                <w:position w:val="-2"/>
              </w:rPr>
              <w:t>3</w:t>
            </w:r>
            <w:r>
              <w:rPr>
                <w:rFonts w:ascii="Arial" w:eastAsia="Arial" w:hAnsi="Arial" w:cs="Arial"/>
                <w:b/>
                <w:bCs/>
                <w:color w:val="800080"/>
                <w:spacing w:val="20"/>
                <w:position w:val="-2"/>
              </w:rPr>
              <w:t xml:space="preserve"> </w:t>
            </w:r>
            <w:r>
              <w:rPr>
                <w:rFonts w:ascii="Arial" w:eastAsia="Arial" w:hAnsi="Arial" w:cs="Arial"/>
                <w:b/>
                <w:bCs/>
                <w:color w:val="800080"/>
                <w:position w:val="-2"/>
              </w:rPr>
              <w:t>of</w:t>
            </w:r>
            <w:r>
              <w:rPr>
                <w:rFonts w:ascii="Arial" w:eastAsia="Arial" w:hAnsi="Arial" w:cs="Arial"/>
                <w:b/>
                <w:bCs/>
                <w:color w:val="800080"/>
                <w:spacing w:val="19"/>
                <w:position w:val="-2"/>
              </w:rPr>
              <w:t xml:space="preserve"> </w:t>
            </w:r>
            <w:r>
              <w:rPr>
                <w:rFonts w:ascii="Arial" w:eastAsia="Arial" w:hAnsi="Arial" w:cs="Arial"/>
                <w:b/>
                <w:bCs/>
                <w:color w:val="800080"/>
                <w:spacing w:val="-1"/>
                <w:position w:val="-2"/>
              </w:rPr>
              <w:t>R</w:t>
            </w:r>
            <w:r>
              <w:rPr>
                <w:rFonts w:ascii="Arial" w:eastAsia="Arial" w:hAnsi="Arial" w:cs="Arial"/>
                <w:b/>
                <w:bCs/>
                <w:color w:val="800080"/>
                <w:position w:val="-2"/>
              </w:rPr>
              <w:t>ecommend</w:t>
            </w:r>
            <w:r>
              <w:rPr>
                <w:rFonts w:ascii="Arial" w:eastAsia="Arial" w:hAnsi="Arial" w:cs="Arial"/>
                <w:b/>
                <w:bCs/>
                <w:color w:val="800080"/>
                <w:spacing w:val="-3"/>
                <w:position w:val="-2"/>
              </w:rPr>
              <w:t>a</w:t>
            </w:r>
            <w:r>
              <w:rPr>
                <w:rFonts w:ascii="Arial" w:eastAsia="Arial" w:hAnsi="Arial" w:cs="Arial"/>
                <w:b/>
                <w:bCs/>
                <w:color w:val="800080"/>
                <w:spacing w:val="1"/>
                <w:position w:val="-2"/>
              </w:rPr>
              <w:t>ti</w:t>
            </w:r>
            <w:r>
              <w:rPr>
                <w:rFonts w:ascii="Arial" w:eastAsia="Arial" w:hAnsi="Arial" w:cs="Arial"/>
                <w:b/>
                <w:bCs/>
                <w:color w:val="800080"/>
                <w:position w:val="-2"/>
              </w:rPr>
              <w:t>on</w:t>
            </w:r>
            <w:r>
              <w:rPr>
                <w:rFonts w:ascii="Arial" w:eastAsia="Arial" w:hAnsi="Arial" w:cs="Arial"/>
                <w:b/>
                <w:bCs/>
                <w:color w:val="800080"/>
                <w:spacing w:val="20"/>
                <w:position w:val="-2"/>
              </w:rPr>
              <w:t xml:space="preserve"> </w:t>
            </w:r>
            <w:r>
              <w:rPr>
                <w:rFonts w:ascii="Arial" w:eastAsia="Arial" w:hAnsi="Arial" w:cs="Arial"/>
                <w:b/>
                <w:bCs/>
                <w:color w:val="800080"/>
                <w:spacing w:val="-3"/>
                <w:position w:val="-2"/>
              </w:rPr>
              <w:t>V</w:t>
            </w:r>
            <w:r>
              <w:rPr>
                <w:rFonts w:ascii="Arial" w:eastAsia="Arial" w:hAnsi="Arial" w:cs="Arial"/>
                <w:b/>
                <w:bCs/>
                <w:color w:val="800080"/>
                <w:spacing w:val="1"/>
                <w:position w:val="-2"/>
              </w:rPr>
              <w:t>-</w:t>
            </w:r>
            <w:r>
              <w:rPr>
                <w:rFonts w:ascii="Arial" w:eastAsia="Arial" w:hAnsi="Arial" w:cs="Arial"/>
                <w:b/>
                <w:bCs/>
                <w:color w:val="800080"/>
                <w:spacing w:val="-3"/>
                <w:position w:val="-2"/>
              </w:rPr>
              <w:t>1</w:t>
            </w:r>
            <w:r>
              <w:rPr>
                <w:rFonts w:ascii="Arial" w:eastAsia="Arial" w:hAnsi="Arial" w:cs="Arial"/>
                <w:b/>
                <w:bCs/>
                <w:color w:val="800080"/>
                <w:position w:val="-2"/>
              </w:rPr>
              <w:t>03</w:t>
            </w:r>
            <w:r>
              <w:rPr>
                <w:rFonts w:ascii="Arial" w:eastAsia="Arial" w:hAnsi="Arial" w:cs="Arial"/>
                <w:b/>
                <w:bCs/>
                <w:color w:val="800080"/>
                <w:spacing w:val="20"/>
                <w:position w:val="-2"/>
              </w:rPr>
              <w:t xml:space="preserve"> </w:t>
            </w:r>
            <w:r>
              <w:rPr>
                <w:rFonts w:ascii="Arial" w:eastAsia="Arial" w:hAnsi="Arial" w:cs="Arial"/>
                <w:b/>
                <w:bCs/>
                <w:color w:val="800080"/>
                <w:position w:val="-2"/>
              </w:rPr>
              <w:t>pro</w:t>
            </w:r>
            <w:r>
              <w:rPr>
                <w:rFonts w:ascii="Arial" w:eastAsia="Arial" w:hAnsi="Arial" w:cs="Arial"/>
                <w:b/>
                <w:bCs/>
                <w:color w:val="800080"/>
                <w:spacing w:val="-3"/>
                <w:position w:val="-2"/>
              </w:rPr>
              <w:t>v</w:t>
            </w:r>
            <w:r>
              <w:rPr>
                <w:rFonts w:ascii="Arial" w:eastAsia="Arial" w:hAnsi="Arial" w:cs="Arial"/>
                <w:b/>
                <w:bCs/>
                <w:color w:val="800080"/>
                <w:spacing w:val="1"/>
                <w:position w:val="-2"/>
              </w:rPr>
              <w:t>i</w:t>
            </w:r>
            <w:r>
              <w:rPr>
                <w:rFonts w:ascii="Arial" w:eastAsia="Arial" w:hAnsi="Arial" w:cs="Arial"/>
                <w:b/>
                <w:bCs/>
                <w:color w:val="800080"/>
                <w:position w:val="-2"/>
              </w:rPr>
              <w:t>des</w:t>
            </w:r>
            <w:r>
              <w:rPr>
                <w:rFonts w:ascii="Arial" w:eastAsia="Arial" w:hAnsi="Arial" w:cs="Arial"/>
                <w:b/>
                <w:bCs/>
                <w:color w:val="800080"/>
                <w:spacing w:val="20"/>
                <w:position w:val="-2"/>
              </w:rPr>
              <w:t xml:space="preserve"> </w:t>
            </w:r>
            <w:r>
              <w:rPr>
                <w:rFonts w:ascii="Arial" w:eastAsia="Arial" w:hAnsi="Arial" w:cs="Arial"/>
                <w:b/>
                <w:bCs/>
                <w:color w:val="800080"/>
                <w:position w:val="-2"/>
              </w:rPr>
              <w:t>a</w:t>
            </w:r>
          </w:p>
        </w:tc>
      </w:tr>
      <w:tr w:rsidR="000A5570">
        <w:trPr>
          <w:trHeight w:hRule="exact" w:val="253"/>
        </w:trPr>
        <w:tc>
          <w:tcPr>
            <w:tcW w:w="360" w:type="dxa"/>
            <w:vMerge/>
            <w:tcBorders>
              <w:left w:val="nil"/>
              <w:bottom w:val="nil"/>
              <w:right w:val="nil"/>
            </w:tcBorders>
          </w:tcPr>
          <w:p w:rsidR="000A5570" w:rsidRDefault="000A5570"/>
        </w:tc>
        <w:tc>
          <w:tcPr>
            <w:tcW w:w="7102" w:type="dxa"/>
            <w:tcBorders>
              <w:top w:val="single" w:sz="9" w:space="0" w:color="800080"/>
              <w:left w:val="nil"/>
              <w:bottom w:val="single" w:sz="10" w:space="0" w:color="800080"/>
              <w:right w:val="nil"/>
            </w:tcBorders>
            <w:shd w:val="clear" w:color="auto" w:fill="00FFFF"/>
          </w:tcPr>
          <w:p w:rsidR="000A5570" w:rsidRDefault="00863EB5">
            <w:pPr>
              <w:spacing w:after="0" w:line="228" w:lineRule="exact"/>
              <w:ind w:right="-74"/>
              <w:rPr>
                <w:rFonts w:ascii="Arial" w:eastAsia="Arial" w:hAnsi="Arial" w:cs="Arial"/>
              </w:rPr>
            </w:pPr>
            <w:r>
              <w:rPr>
                <w:rFonts w:ascii="Arial" w:eastAsia="Arial" w:hAnsi="Arial" w:cs="Arial"/>
                <w:b/>
                <w:bCs/>
                <w:color w:val="800080"/>
                <w:position w:val="-2"/>
              </w:rPr>
              <w:t>de</w:t>
            </w:r>
            <w:r>
              <w:rPr>
                <w:rFonts w:ascii="Arial" w:eastAsia="Arial" w:hAnsi="Arial" w:cs="Arial"/>
                <w:b/>
                <w:bCs/>
                <w:color w:val="800080"/>
                <w:spacing w:val="1"/>
                <w:position w:val="-2"/>
              </w:rPr>
              <w:t>fi</w:t>
            </w:r>
            <w:r>
              <w:rPr>
                <w:rFonts w:ascii="Arial" w:eastAsia="Arial" w:hAnsi="Arial" w:cs="Arial"/>
                <w:b/>
                <w:bCs/>
                <w:color w:val="800080"/>
                <w:spacing w:val="-3"/>
                <w:position w:val="-2"/>
              </w:rPr>
              <w:t>n</w:t>
            </w:r>
            <w:r>
              <w:rPr>
                <w:rFonts w:ascii="Arial" w:eastAsia="Arial" w:hAnsi="Arial" w:cs="Arial"/>
                <w:b/>
                <w:bCs/>
                <w:color w:val="800080"/>
                <w:spacing w:val="1"/>
                <w:position w:val="-2"/>
              </w:rPr>
              <w:t>i</w:t>
            </w:r>
            <w:r>
              <w:rPr>
                <w:rFonts w:ascii="Arial" w:eastAsia="Arial" w:hAnsi="Arial" w:cs="Arial"/>
                <w:b/>
                <w:bCs/>
                <w:color w:val="800080"/>
                <w:spacing w:val="-2"/>
                <w:position w:val="-2"/>
              </w:rPr>
              <w:t>t</w:t>
            </w:r>
            <w:r>
              <w:rPr>
                <w:rFonts w:ascii="Arial" w:eastAsia="Arial" w:hAnsi="Arial" w:cs="Arial"/>
                <w:b/>
                <w:bCs/>
                <w:color w:val="800080"/>
                <w:spacing w:val="1"/>
                <w:position w:val="-2"/>
              </w:rPr>
              <w:t>i</w:t>
            </w:r>
            <w:r>
              <w:rPr>
                <w:rFonts w:ascii="Arial" w:eastAsia="Arial" w:hAnsi="Arial" w:cs="Arial"/>
                <w:b/>
                <w:bCs/>
                <w:color w:val="800080"/>
                <w:position w:val="-2"/>
              </w:rPr>
              <w:t>on</w:t>
            </w:r>
            <w:r>
              <w:rPr>
                <w:rFonts w:ascii="Arial" w:eastAsia="Arial" w:hAnsi="Arial" w:cs="Arial"/>
                <w:b/>
                <w:bCs/>
                <w:color w:val="800080"/>
                <w:spacing w:val="1"/>
                <w:position w:val="-2"/>
              </w:rPr>
              <w:t xml:space="preserve"> </w:t>
            </w:r>
            <w:r>
              <w:rPr>
                <w:rFonts w:ascii="Arial" w:eastAsia="Arial" w:hAnsi="Arial" w:cs="Arial"/>
                <w:b/>
                <w:bCs/>
                <w:color w:val="800080"/>
                <w:position w:val="-2"/>
              </w:rPr>
              <w:t>and</w:t>
            </w:r>
            <w:r>
              <w:rPr>
                <w:rFonts w:ascii="Arial" w:eastAsia="Arial" w:hAnsi="Arial" w:cs="Arial"/>
                <w:b/>
                <w:bCs/>
                <w:color w:val="800080"/>
                <w:spacing w:val="-2"/>
                <w:position w:val="-2"/>
              </w:rPr>
              <w:t xml:space="preserve"> </w:t>
            </w:r>
            <w:r>
              <w:rPr>
                <w:rFonts w:ascii="Arial" w:eastAsia="Arial" w:hAnsi="Arial" w:cs="Arial"/>
                <w:b/>
                <w:bCs/>
                <w:color w:val="800080"/>
                <w:position w:val="-2"/>
              </w:rPr>
              <w:t>a</w:t>
            </w:r>
            <w:r>
              <w:rPr>
                <w:rFonts w:ascii="Arial" w:eastAsia="Arial" w:hAnsi="Arial" w:cs="Arial"/>
                <w:b/>
                <w:bCs/>
                <w:color w:val="800080"/>
                <w:spacing w:val="1"/>
                <w:position w:val="-2"/>
              </w:rPr>
              <w:t xml:space="preserve"> </w:t>
            </w:r>
            <w:r>
              <w:rPr>
                <w:rFonts w:ascii="Arial" w:eastAsia="Arial" w:hAnsi="Arial" w:cs="Arial"/>
                <w:b/>
                <w:bCs/>
                <w:color w:val="800080"/>
                <w:spacing w:val="-3"/>
                <w:position w:val="-2"/>
              </w:rPr>
              <w:t>b</w:t>
            </w:r>
            <w:r>
              <w:rPr>
                <w:rFonts w:ascii="Arial" w:eastAsia="Arial" w:hAnsi="Arial" w:cs="Arial"/>
                <w:b/>
                <w:bCs/>
                <w:color w:val="800080"/>
                <w:position w:val="-2"/>
              </w:rPr>
              <w:t>road</w:t>
            </w:r>
            <w:r>
              <w:rPr>
                <w:rFonts w:ascii="Arial" w:eastAsia="Arial" w:hAnsi="Arial" w:cs="Arial"/>
                <w:b/>
                <w:bCs/>
                <w:color w:val="800080"/>
                <w:spacing w:val="-2"/>
                <w:position w:val="-2"/>
              </w:rPr>
              <w:t xml:space="preserve"> </w:t>
            </w:r>
            <w:r>
              <w:rPr>
                <w:rFonts w:ascii="Arial" w:eastAsia="Arial" w:hAnsi="Arial" w:cs="Arial"/>
                <w:b/>
                <w:bCs/>
                <w:color w:val="800080"/>
                <w:position w:val="-2"/>
              </w:rPr>
              <w:t>gu</w:t>
            </w:r>
            <w:r>
              <w:rPr>
                <w:rFonts w:ascii="Arial" w:eastAsia="Arial" w:hAnsi="Arial" w:cs="Arial"/>
                <w:b/>
                <w:bCs/>
                <w:color w:val="800080"/>
                <w:spacing w:val="1"/>
                <w:position w:val="-2"/>
              </w:rPr>
              <w:t>i</w:t>
            </w:r>
            <w:r>
              <w:rPr>
                <w:rFonts w:ascii="Arial" w:eastAsia="Arial" w:hAnsi="Arial" w:cs="Arial"/>
                <w:b/>
                <w:bCs/>
                <w:color w:val="800080"/>
                <w:position w:val="-2"/>
              </w:rPr>
              <w:t>de</w:t>
            </w:r>
            <w:r>
              <w:rPr>
                <w:rFonts w:ascii="Arial" w:eastAsia="Arial" w:hAnsi="Arial" w:cs="Arial"/>
                <w:b/>
                <w:bCs/>
                <w:color w:val="800080"/>
                <w:spacing w:val="1"/>
                <w:position w:val="-2"/>
              </w:rPr>
              <w:t xml:space="preserve"> </w:t>
            </w:r>
            <w:r>
              <w:rPr>
                <w:rFonts w:ascii="Arial" w:eastAsia="Arial" w:hAnsi="Arial" w:cs="Arial"/>
                <w:b/>
                <w:bCs/>
                <w:color w:val="800080"/>
                <w:position w:val="-2"/>
              </w:rPr>
              <w:t>reg</w:t>
            </w:r>
            <w:r>
              <w:rPr>
                <w:rFonts w:ascii="Arial" w:eastAsia="Arial" w:hAnsi="Arial" w:cs="Arial"/>
                <w:b/>
                <w:bCs/>
                <w:color w:val="800080"/>
                <w:spacing w:val="-3"/>
                <w:position w:val="-2"/>
              </w:rPr>
              <w:t>a</w:t>
            </w:r>
            <w:r>
              <w:rPr>
                <w:rFonts w:ascii="Arial" w:eastAsia="Arial" w:hAnsi="Arial" w:cs="Arial"/>
                <w:b/>
                <w:bCs/>
                <w:color w:val="800080"/>
                <w:position w:val="-2"/>
              </w:rPr>
              <w:t>rd</w:t>
            </w:r>
            <w:r>
              <w:rPr>
                <w:rFonts w:ascii="Arial" w:eastAsia="Arial" w:hAnsi="Arial" w:cs="Arial"/>
                <w:b/>
                <w:bCs/>
                <w:color w:val="800080"/>
                <w:spacing w:val="1"/>
                <w:position w:val="-2"/>
              </w:rPr>
              <w:t>i</w:t>
            </w:r>
            <w:r>
              <w:rPr>
                <w:rFonts w:ascii="Arial" w:eastAsia="Arial" w:hAnsi="Arial" w:cs="Arial"/>
                <w:b/>
                <w:bCs/>
                <w:color w:val="800080"/>
                <w:position w:val="-2"/>
              </w:rPr>
              <w:t>ng</w:t>
            </w:r>
            <w:r>
              <w:rPr>
                <w:rFonts w:ascii="Arial" w:eastAsia="Arial" w:hAnsi="Arial" w:cs="Arial"/>
                <w:b/>
                <w:bCs/>
                <w:color w:val="800080"/>
                <w:spacing w:val="-2"/>
                <w:position w:val="-2"/>
              </w:rPr>
              <w:t xml:space="preserve"> </w:t>
            </w:r>
            <w:r>
              <w:rPr>
                <w:rFonts w:ascii="Arial" w:eastAsia="Arial" w:hAnsi="Arial" w:cs="Arial"/>
                <w:b/>
                <w:bCs/>
                <w:color w:val="800080"/>
                <w:spacing w:val="-1"/>
                <w:position w:val="-2"/>
              </w:rPr>
              <w:t>j</w:t>
            </w:r>
            <w:r>
              <w:rPr>
                <w:rFonts w:ascii="Arial" w:eastAsia="Arial" w:hAnsi="Arial" w:cs="Arial"/>
                <w:b/>
                <w:bCs/>
                <w:color w:val="800080"/>
                <w:position w:val="-2"/>
              </w:rPr>
              <w:t>ob</w:t>
            </w:r>
            <w:r>
              <w:rPr>
                <w:rFonts w:ascii="Arial" w:eastAsia="Arial" w:hAnsi="Arial" w:cs="Arial"/>
                <w:b/>
                <w:bCs/>
                <w:color w:val="800080"/>
                <w:spacing w:val="1"/>
                <w:position w:val="-2"/>
              </w:rPr>
              <w:t xml:space="preserve"> </w:t>
            </w:r>
            <w:r>
              <w:rPr>
                <w:rFonts w:ascii="Arial" w:eastAsia="Arial" w:hAnsi="Arial" w:cs="Arial"/>
                <w:b/>
                <w:bCs/>
                <w:color w:val="800080"/>
                <w:position w:val="-2"/>
              </w:rPr>
              <w:t>d</w:t>
            </w:r>
            <w:r>
              <w:rPr>
                <w:rFonts w:ascii="Arial" w:eastAsia="Arial" w:hAnsi="Arial" w:cs="Arial"/>
                <w:b/>
                <w:bCs/>
                <w:color w:val="800080"/>
                <w:spacing w:val="-3"/>
                <w:position w:val="-2"/>
              </w:rPr>
              <w:t>e</w:t>
            </w:r>
            <w:r>
              <w:rPr>
                <w:rFonts w:ascii="Arial" w:eastAsia="Arial" w:hAnsi="Arial" w:cs="Arial"/>
                <w:b/>
                <w:bCs/>
                <w:color w:val="800080"/>
                <w:position w:val="-2"/>
              </w:rPr>
              <w:t>scr</w:t>
            </w:r>
            <w:r>
              <w:rPr>
                <w:rFonts w:ascii="Arial" w:eastAsia="Arial" w:hAnsi="Arial" w:cs="Arial"/>
                <w:b/>
                <w:bCs/>
                <w:color w:val="800080"/>
                <w:spacing w:val="1"/>
                <w:position w:val="-2"/>
              </w:rPr>
              <w:t>i</w:t>
            </w:r>
            <w:r>
              <w:rPr>
                <w:rFonts w:ascii="Arial" w:eastAsia="Arial" w:hAnsi="Arial" w:cs="Arial"/>
                <w:b/>
                <w:bCs/>
                <w:color w:val="800080"/>
                <w:position w:val="-2"/>
              </w:rPr>
              <w:t>p</w:t>
            </w:r>
            <w:r>
              <w:rPr>
                <w:rFonts w:ascii="Arial" w:eastAsia="Arial" w:hAnsi="Arial" w:cs="Arial"/>
                <w:b/>
                <w:bCs/>
                <w:color w:val="800080"/>
                <w:spacing w:val="-2"/>
                <w:position w:val="-2"/>
              </w:rPr>
              <w:t>t</w:t>
            </w:r>
            <w:r>
              <w:rPr>
                <w:rFonts w:ascii="Arial" w:eastAsia="Arial" w:hAnsi="Arial" w:cs="Arial"/>
                <w:b/>
                <w:bCs/>
                <w:color w:val="800080"/>
                <w:spacing w:val="1"/>
                <w:position w:val="-2"/>
              </w:rPr>
              <w:t>i</w:t>
            </w:r>
            <w:r>
              <w:rPr>
                <w:rFonts w:ascii="Arial" w:eastAsia="Arial" w:hAnsi="Arial" w:cs="Arial"/>
                <w:b/>
                <w:bCs/>
                <w:color w:val="800080"/>
                <w:position w:val="-2"/>
              </w:rPr>
              <w:t>ons</w:t>
            </w:r>
            <w:r>
              <w:rPr>
                <w:rFonts w:ascii="Arial" w:eastAsia="Arial" w:hAnsi="Arial" w:cs="Arial"/>
                <w:b/>
                <w:bCs/>
                <w:color w:val="800080"/>
                <w:spacing w:val="1"/>
                <w:position w:val="-2"/>
              </w:rPr>
              <w:t xml:space="preserve"> </w:t>
            </w:r>
            <w:r>
              <w:rPr>
                <w:rFonts w:ascii="Arial" w:eastAsia="Arial" w:hAnsi="Arial" w:cs="Arial"/>
                <w:b/>
                <w:bCs/>
                <w:color w:val="800080"/>
                <w:spacing w:val="-3"/>
                <w:position w:val="-2"/>
              </w:rPr>
              <w:t>o</w:t>
            </w:r>
            <w:r>
              <w:rPr>
                <w:rFonts w:ascii="Arial" w:eastAsia="Arial" w:hAnsi="Arial" w:cs="Arial"/>
                <w:b/>
                <w:bCs/>
                <w:color w:val="800080"/>
                <w:position w:val="-2"/>
              </w:rPr>
              <w:t>f</w:t>
            </w:r>
            <w:r>
              <w:rPr>
                <w:rFonts w:ascii="Arial" w:eastAsia="Arial" w:hAnsi="Arial" w:cs="Arial"/>
                <w:b/>
                <w:bCs/>
                <w:color w:val="800080"/>
                <w:spacing w:val="-2"/>
                <w:position w:val="-2"/>
              </w:rPr>
              <w:t xml:space="preserve"> </w:t>
            </w:r>
            <w:r>
              <w:rPr>
                <w:rFonts w:ascii="Arial" w:eastAsia="Arial" w:hAnsi="Arial" w:cs="Arial"/>
                <w:b/>
                <w:bCs/>
                <w:color w:val="800080"/>
                <w:spacing w:val="1"/>
                <w:position w:val="-2"/>
              </w:rPr>
              <w:t>t</w:t>
            </w:r>
            <w:r>
              <w:rPr>
                <w:rFonts w:ascii="Arial" w:eastAsia="Arial" w:hAnsi="Arial" w:cs="Arial"/>
                <w:b/>
                <w:bCs/>
                <w:color w:val="800080"/>
                <w:position w:val="-2"/>
              </w:rPr>
              <w:t>h</w:t>
            </w:r>
            <w:r>
              <w:rPr>
                <w:rFonts w:ascii="Arial" w:eastAsia="Arial" w:hAnsi="Arial" w:cs="Arial"/>
                <w:b/>
                <w:bCs/>
                <w:color w:val="800080"/>
                <w:spacing w:val="1"/>
                <w:position w:val="-2"/>
              </w:rPr>
              <w:t>i</w:t>
            </w:r>
            <w:r>
              <w:rPr>
                <w:rFonts w:ascii="Arial" w:eastAsia="Arial" w:hAnsi="Arial" w:cs="Arial"/>
                <w:b/>
                <w:bCs/>
                <w:color w:val="800080"/>
                <w:position w:val="-2"/>
              </w:rPr>
              <w:t>s</w:t>
            </w:r>
            <w:r>
              <w:rPr>
                <w:rFonts w:ascii="Arial" w:eastAsia="Arial" w:hAnsi="Arial" w:cs="Arial"/>
                <w:b/>
                <w:bCs/>
                <w:color w:val="800080"/>
                <w:spacing w:val="-2"/>
                <w:position w:val="-2"/>
              </w:rPr>
              <w:t xml:space="preserve"> </w:t>
            </w:r>
            <w:r>
              <w:rPr>
                <w:rFonts w:ascii="Arial" w:eastAsia="Arial" w:hAnsi="Arial" w:cs="Arial"/>
                <w:b/>
                <w:bCs/>
                <w:color w:val="800080"/>
                <w:position w:val="-2"/>
              </w:rPr>
              <w:t>r</w:t>
            </w:r>
            <w:r>
              <w:rPr>
                <w:rFonts w:ascii="Arial" w:eastAsia="Arial" w:hAnsi="Arial" w:cs="Arial"/>
                <w:b/>
                <w:bCs/>
                <w:color w:val="800080"/>
                <w:spacing w:val="-3"/>
                <w:position w:val="-2"/>
              </w:rPr>
              <w:t>o</w:t>
            </w:r>
            <w:r>
              <w:rPr>
                <w:rFonts w:ascii="Arial" w:eastAsia="Arial" w:hAnsi="Arial" w:cs="Arial"/>
                <w:b/>
                <w:bCs/>
                <w:color w:val="800080"/>
                <w:spacing w:val="1"/>
                <w:position w:val="-2"/>
              </w:rPr>
              <w:t>l</w:t>
            </w:r>
            <w:r>
              <w:rPr>
                <w:rFonts w:ascii="Arial" w:eastAsia="Arial" w:hAnsi="Arial" w:cs="Arial"/>
                <w:b/>
                <w:bCs/>
                <w:color w:val="800080"/>
                <w:spacing w:val="-1"/>
                <w:position w:val="-2"/>
              </w:rPr>
              <w:t>e</w:t>
            </w:r>
            <w:r>
              <w:rPr>
                <w:rFonts w:ascii="Arial" w:eastAsia="Arial" w:hAnsi="Arial" w:cs="Arial"/>
                <w:color w:val="800080"/>
                <w:spacing w:val="-2"/>
                <w:position w:val="-2"/>
              </w:rPr>
              <w:t>)</w:t>
            </w:r>
            <w:r>
              <w:rPr>
                <w:rFonts w:ascii="Arial" w:eastAsia="Arial" w:hAnsi="Arial" w:cs="Arial"/>
                <w:b/>
                <w:bCs/>
                <w:color w:val="800080"/>
                <w:position w:val="-2"/>
              </w:rPr>
              <w:t>.</w:t>
            </w:r>
          </w:p>
        </w:tc>
        <w:tc>
          <w:tcPr>
            <w:tcW w:w="1531" w:type="dxa"/>
            <w:tcBorders>
              <w:top w:val="single" w:sz="9" w:space="0" w:color="800080"/>
              <w:left w:val="nil"/>
              <w:bottom w:val="nil"/>
              <w:right w:val="nil"/>
            </w:tcBorders>
          </w:tcPr>
          <w:p w:rsidR="000A5570" w:rsidRDefault="000A5570"/>
        </w:tc>
      </w:tr>
    </w:tbl>
    <w:p w:rsidR="000A5570" w:rsidRDefault="00863EB5">
      <w:pPr>
        <w:tabs>
          <w:tab w:val="left" w:pos="1000"/>
        </w:tabs>
        <w:spacing w:before="60" w:after="0" w:line="240" w:lineRule="auto"/>
        <w:ind w:left="658" w:right="-20"/>
        <w:rPr>
          <w:rFonts w:ascii="Times New Roman" w:eastAsia="Times New Roman" w:hAnsi="Times New Roman" w:cs="Times New Roman"/>
        </w:rPr>
      </w:pPr>
      <w:r>
        <w:rPr>
          <w:rFonts w:ascii="Times New Roman" w:eastAsia="Times New Roman" w:hAnsi="Times New Roman" w:cs="Times New Roman"/>
          <w:w w:val="131"/>
          <w:highlight w:val="cyan"/>
        </w:rPr>
        <w:t>•</w:t>
      </w:r>
      <w:r>
        <w:rPr>
          <w:rFonts w:ascii="Times New Roman" w:eastAsia="Times New Roman" w:hAnsi="Times New Roman" w:cs="Times New Roman"/>
          <w:w w:val="220"/>
          <w:highlight w:val="cyan"/>
        </w:rPr>
        <w:t xml:space="preserve"> </w:t>
      </w:r>
      <w:r>
        <w:rPr>
          <w:rFonts w:ascii="Times New Roman" w:eastAsia="Times New Roman" w:hAnsi="Times New Roman" w:cs="Times New Roman"/>
          <w:highlight w:val="cyan"/>
        </w:rPr>
        <w:tab/>
      </w:r>
    </w:p>
    <w:p w:rsidR="000A5570" w:rsidRDefault="000A5570">
      <w:pPr>
        <w:spacing w:after="0" w:line="200" w:lineRule="exact"/>
        <w:rPr>
          <w:sz w:val="20"/>
          <w:szCs w:val="20"/>
        </w:rPr>
      </w:pPr>
    </w:p>
    <w:p w:rsidR="000A5570" w:rsidRDefault="000A5570">
      <w:pPr>
        <w:spacing w:before="10" w:after="0" w:line="220" w:lineRule="exact"/>
      </w:pPr>
    </w:p>
    <w:p w:rsidR="000A5570" w:rsidRDefault="00863EB5">
      <w:pPr>
        <w:tabs>
          <w:tab w:val="left" w:pos="1140"/>
        </w:tabs>
        <w:spacing w:after="0" w:line="240" w:lineRule="auto"/>
        <w:ind w:left="298" w:right="-20"/>
        <w:rPr>
          <w:rFonts w:ascii="Arial" w:eastAsia="Arial" w:hAnsi="Arial" w:cs="Arial"/>
        </w:rPr>
      </w:pPr>
      <w:r>
        <w:rPr>
          <w:rFonts w:ascii="Arial" w:eastAsia="Arial" w:hAnsi="Arial" w:cs="Arial"/>
          <w:b/>
          <w:bCs/>
        </w:rPr>
        <w:t>1</w:t>
      </w:r>
      <w:r>
        <w:rPr>
          <w:rFonts w:ascii="Arial" w:eastAsia="Arial" w:hAnsi="Arial" w:cs="Arial"/>
          <w:b/>
          <w:bCs/>
          <w:spacing w:val="1"/>
        </w:rPr>
        <w:t>.</w:t>
      </w:r>
      <w:r>
        <w:rPr>
          <w:rFonts w:ascii="Arial" w:eastAsia="Arial" w:hAnsi="Arial" w:cs="Arial"/>
          <w:b/>
          <w:bCs/>
        </w:rPr>
        <w:t>4</w:t>
      </w:r>
      <w:r>
        <w:rPr>
          <w:rFonts w:ascii="Arial" w:eastAsia="Arial" w:hAnsi="Arial" w:cs="Arial"/>
          <w:b/>
          <w:bCs/>
        </w:rPr>
        <w:tab/>
      </w:r>
      <w:r>
        <w:rPr>
          <w:rFonts w:ascii="Arial" w:eastAsia="Arial" w:hAnsi="Arial" w:cs="Arial"/>
          <w:b/>
          <w:bCs/>
          <w:spacing w:val="-6"/>
        </w:rPr>
        <w:t>A</w:t>
      </w:r>
      <w:r>
        <w:rPr>
          <w:rFonts w:ascii="Arial" w:eastAsia="Arial" w:hAnsi="Arial" w:cs="Arial"/>
          <w:b/>
          <w:bCs/>
          <w:spacing w:val="2"/>
        </w:rPr>
        <w:t>b</w:t>
      </w:r>
      <w:r>
        <w:rPr>
          <w:rFonts w:ascii="Arial" w:eastAsia="Arial" w:hAnsi="Arial" w:cs="Arial"/>
          <w:b/>
          <w:bCs/>
        </w:rPr>
        <w:t>br</w:t>
      </w:r>
      <w:r>
        <w:rPr>
          <w:rFonts w:ascii="Arial" w:eastAsia="Arial" w:hAnsi="Arial" w:cs="Arial"/>
          <w:b/>
          <w:bCs/>
          <w:spacing w:val="2"/>
        </w:rPr>
        <w:t>e</w:t>
      </w:r>
      <w:r>
        <w:rPr>
          <w:rFonts w:ascii="Arial" w:eastAsia="Arial" w:hAnsi="Arial" w:cs="Arial"/>
          <w:b/>
          <w:bCs/>
          <w:spacing w:val="-3"/>
        </w:rPr>
        <w:t>v</w:t>
      </w:r>
      <w:r>
        <w:rPr>
          <w:rFonts w:ascii="Arial" w:eastAsia="Arial" w:hAnsi="Arial" w:cs="Arial"/>
          <w:b/>
          <w:bCs/>
          <w:spacing w:val="1"/>
        </w:rPr>
        <w:t>i</w:t>
      </w:r>
      <w:r>
        <w:rPr>
          <w:rFonts w:ascii="Arial" w:eastAsia="Arial" w:hAnsi="Arial" w:cs="Arial"/>
          <w:b/>
          <w:bCs/>
        </w:rPr>
        <w:t>a</w:t>
      </w:r>
      <w:r>
        <w:rPr>
          <w:rFonts w:ascii="Arial" w:eastAsia="Arial" w:hAnsi="Arial" w:cs="Arial"/>
          <w:b/>
          <w:bCs/>
          <w:spacing w:val="1"/>
        </w:rPr>
        <w:t>ti</w:t>
      </w:r>
      <w:r>
        <w:rPr>
          <w:rFonts w:ascii="Arial" w:eastAsia="Arial" w:hAnsi="Arial" w:cs="Arial"/>
          <w:b/>
          <w:bCs/>
        </w:rPr>
        <w:t>ons</w:t>
      </w:r>
    </w:p>
    <w:p w:rsidR="000A5570" w:rsidRDefault="000A5570">
      <w:pPr>
        <w:spacing w:before="1" w:after="0" w:line="120" w:lineRule="exact"/>
        <w:rPr>
          <w:sz w:val="12"/>
          <w:szCs w:val="12"/>
        </w:rPr>
      </w:pPr>
    </w:p>
    <w:p w:rsidR="000A5570" w:rsidRDefault="00863EB5">
      <w:pPr>
        <w:tabs>
          <w:tab w:val="left" w:pos="1420"/>
        </w:tabs>
        <w:spacing w:after="0" w:line="240" w:lineRule="auto"/>
        <w:ind w:left="298" w:right="-20"/>
        <w:rPr>
          <w:rFonts w:ascii="Arial" w:eastAsia="Arial" w:hAnsi="Arial" w:cs="Arial"/>
        </w:rPr>
      </w:pPr>
      <w:r>
        <w:rPr>
          <w:rFonts w:ascii="Arial" w:eastAsia="Arial" w:hAnsi="Arial" w:cs="Arial"/>
          <w:spacing w:val="1"/>
        </w:rPr>
        <w:t>I</w:t>
      </w:r>
      <w:r>
        <w:rPr>
          <w:rFonts w:ascii="Arial" w:eastAsia="Arial" w:hAnsi="Arial" w:cs="Arial"/>
          <w:spacing w:val="-4"/>
        </w:rPr>
        <w:t>M</w:t>
      </w:r>
      <w:r>
        <w:rPr>
          <w:rFonts w:ascii="Arial" w:eastAsia="Arial" w:hAnsi="Arial" w:cs="Arial"/>
        </w:rPr>
        <w:t>O</w:t>
      </w:r>
      <w:r>
        <w:rPr>
          <w:rFonts w:ascii="Arial" w:eastAsia="Arial" w:hAnsi="Arial" w:cs="Arial"/>
        </w:rPr>
        <w:tab/>
      </w:r>
      <w:r>
        <w:rPr>
          <w:rFonts w:ascii="Arial" w:eastAsia="Arial" w:hAnsi="Arial" w:cs="Arial"/>
          <w:spacing w:val="1"/>
        </w:rPr>
        <w:t>I</w:t>
      </w:r>
      <w:r>
        <w:rPr>
          <w:rFonts w:ascii="Arial" w:eastAsia="Arial" w:hAnsi="Arial" w:cs="Arial"/>
        </w:rPr>
        <w:t>n</w:t>
      </w:r>
      <w:r>
        <w:rPr>
          <w:rFonts w:ascii="Arial" w:eastAsia="Arial" w:hAnsi="Arial" w:cs="Arial"/>
          <w:spacing w:val="1"/>
        </w:rPr>
        <w:t>t</w:t>
      </w:r>
      <w:r>
        <w:rPr>
          <w:rFonts w:ascii="Arial" w:eastAsia="Arial" w:hAnsi="Arial" w:cs="Arial"/>
          <w:spacing w:val="-3"/>
        </w:rPr>
        <w:t>e</w:t>
      </w:r>
      <w:r>
        <w:rPr>
          <w:rFonts w:ascii="Arial" w:eastAsia="Arial" w:hAnsi="Arial" w:cs="Arial"/>
          <w:spacing w:val="1"/>
        </w:rPr>
        <w:t>r</w:t>
      </w:r>
      <w:r>
        <w:rPr>
          <w:rFonts w:ascii="Arial" w:eastAsia="Arial" w:hAnsi="Arial" w:cs="Arial"/>
        </w:rPr>
        <w:t>na</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onal </w:t>
      </w:r>
      <w:r>
        <w:rPr>
          <w:rFonts w:ascii="Arial" w:eastAsia="Arial" w:hAnsi="Arial" w:cs="Arial"/>
          <w:spacing w:val="-4"/>
        </w:rPr>
        <w:t>M</w:t>
      </w:r>
      <w:r>
        <w:rPr>
          <w:rFonts w:ascii="Arial" w:eastAsia="Arial" w:hAnsi="Arial" w:cs="Arial"/>
        </w:rPr>
        <w:t>a</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spacing w:val="1"/>
        </w:rPr>
        <w:t>m</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O</w:t>
      </w:r>
      <w:r>
        <w:rPr>
          <w:rFonts w:ascii="Arial" w:eastAsia="Arial" w:hAnsi="Arial" w:cs="Arial"/>
          <w:spacing w:val="-2"/>
        </w:rPr>
        <w:t>r</w:t>
      </w:r>
      <w:r>
        <w:rPr>
          <w:rFonts w:ascii="Arial" w:eastAsia="Arial" w:hAnsi="Arial" w:cs="Arial"/>
          <w:spacing w:val="2"/>
        </w:rPr>
        <w:t>g</w:t>
      </w:r>
      <w:r>
        <w:rPr>
          <w:rFonts w:ascii="Arial" w:eastAsia="Arial" w:hAnsi="Arial" w:cs="Arial"/>
        </w:rPr>
        <w:t>an</w:t>
      </w:r>
      <w:r>
        <w:rPr>
          <w:rFonts w:ascii="Arial" w:eastAsia="Arial" w:hAnsi="Arial" w:cs="Arial"/>
          <w:spacing w:val="-1"/>
        </w:rPr>
        <w:t>i</w:t>
      </w:r>
      <w:r>
        <w:rPr>
          <w:rFonts w:ascii="Arial" w:eastAsia="Arial" w:hAnsi="Arial" w:cs="Arial"/>
        </w:rPr>
        <w:t>sa</w:t>
      </w:r>
      <w:r>
        <w:rPr>
          <w:rFonts w:ascii="Arial" w:eastAsia="Arial" w:hAnsi="Arial" w:cs="Arial"/>
          <w:spacing w:val="1"/>
        </w:rPr>
        <w:t>t</w:t>
      </w:r>
      <w:r>
        <w:rPr>
          <w:rFonts w:ascii="Arial" w:eastAsia="Arial" w:hAnsi="Arial" w:cs="Arial"/>
          <w:spacing w:val="-1"/>
        </w:rPr>
        <w:t>i</w:t>
      </w:r>
      <w:r>
        <w:rPr>
          <w:rFonts w:ascii="Arial" w:eastAsia="Arial" w:hAnsi="Arial" w:cs="Arial"/>
        </w:rPr>
        <w:t>on</w:t>
      </w:r>
    </w:p>
    <w:p w:rsidR="000A5570" w:rsidRDefault="000A5570">
      <w:pPr>
        <w:spacing w:before="1" w:after="0" w:line="120" w:lineRule="exact"/>
        <w:rPr>
          <w:sz w:val="12"/>
          <w:szCs w:val="12"/>
        </w:rPr>
      </w:pPr>
    </w:p>
    <w:p w:rsidR="000A5570" w:rsidRDefault="00863EB5">
      <w:pPr>
        <w:tabs>
          <w:tab w:val="left" w:pos="1420"/>
        </w:tabs>
        <w:spacing w:after="0" w:line="240" w:lineRule="auto"/>
        <w:ind w:left="298" w:right="-20"/>
        <w:rPr>
          <w:rFonts w:ascii="Arial" w:eastAsia="Arial" w:hAnsi="Arial" w:cs="Arial"/>
        </w:rPr>
      </w:pPr>
      <w:r>
        <w:rPr>
          <w:rFonts w:ascii="Arial" w:eastAsia="Arial" w:hAnsi="Arial" w:cs="Arial"/>
          <w:spacing w:val="1"/>
        </w:rPr>
        <w:t>I</w:t>
      </w:r>
      <w:r>
        <w:rPr>
          <w:rFonts w:ascii="Arial" w:eastAsia="Arial" w:hAnsi="Arial" w:cs="Arial"/>
          <w:spacing w:val="-1"/>
        </w:rPr>
        <w:t>A</w:t>
      </w:r>
      <w:r>
        <w:rPr>
          <w:rFonts w:ascii="Arial" w:eastAsia="Arial" w:hAnsi="Arial" w:cs="Arial"/>
        </w:rPr>
        <w:t>LA</w:t>
      </w:r>
      <w:r>
        <w:rPr>
          <w:rFonts w:ascii="Arial" w:eastAsia="Arial" w:hAnsi="Arial" w:cs="Arial"/>
        </w:rPr>
        <w:tab/>
      </w:r>
      <w:r>
        <w:rPr>
          <w:rFonts w:ascii="Arial" w:eastAsia="Arial" w:hAnsi="Arial" w:cs="Arial"/>
          <w:spacing w:val="1"/>
        </w:rPr>
        <w:t>I</w:t>
      </w:r>
      <w:r>
        <w:rPr>
          <w:rFonts w:ascii="Arial" w:eastAsia="Arial" w:hAnsi="Arial" w:cs="Arial"/>
        </w:rPr>
        <w:t>n</w:t>
      </w:r>
      <w:r>
        <w:rPr>
          <w:rFonts w:ascii="Arial" w:eastAsia="Arial" w:hAnsi="Arial" w:cs="Arial"/>
          <w:spacing w:val="1"/>
        </w:rPr>
        <w:t>t</w:t>
      </w:r>
      <w:r>
        <w:rPr>
          <w:rFonts w:ascii="Arial" w:eastAsia="Arial" w:hAnsi="Arial" w:cs="Arial"/>
          <w:spacing w:val="-3"/>
        </w:rPr>
        <w:t>e</w:t>
      </w:r>
      <w:r>
        <w:rPr>
          <w:rFonts w:ascii="Arial" w:eastAsia="Arial" w:hAnsi="Arial" w:cs="Arial"/>
          <w:spacing w:val="1"/>
        </w:rPr>
        <w:t>r</w:t>
      </w:r>
      <w:r>
        <w:rPr>
          <w:rFonts w:ascii="Arial" w:eastAsia="Arial" w:hAnsi="Arial" w:cs="Arial"/>
        </w:rPr>
        <w:t>na</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onal </w:t>
      </w:r>
      <w:r>
        <w:rPr>
          <w:rFonts w:ascii="Arial" w:eastAsia="Arial" w:hAnsi="Arial" w:cs="Arial"/>
          <w:spacing w:val="-1"/>
        </w:rPr>
        <w:t>A</w:t>
      </w:r>
      <w:r>
        <w:rPr>
          <w:rFonts w:ascii="Arial" w:eastAsia="Arial" w:hAnsi="Arial" w:cs="Arial"/>
        </w:rPr>
        <w:t>ssoc</w:t>
      </w:r>
      <w:r>
        <w:rPr>
          <w:rFonts w:ascii="Arial" w:eastAsia="Arial" w:hAnsi="Arial" w:cs="Arial"/>
          <w:spacing w:val="-1"/>
        </w:rPr>
        <w:t>i</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a</w:t>
      </w:r>
      <w:r>
        <w:rPr>
          <w:rFonts w:ascii="Arial" w:eastAsia="Arial" w:hAnsi="Arial" w:cs="Arial"/>
          <w:spacing w:val="1"/>
        </w:rPr>
        <w:t>r</w:t>
      </w:r>
      <w:r>
        <w:rPr>
          <w:rFonts w:ascii="Arial" w:eastAsia="Arial" w:hAnsi="Arial" w:cs="Arial"/>
          <w:spacing w:val="-1"/>
        </w:rPr>
        <w:t>i</w:t>
      </w:r>
      <w:r>
        <w:rPr>
          <w:rFonts w:ascii="Arial" w:eastAsia="Arial" w:hAnsi="Arial" w:cs="Arial"/>
        </w:rPr>
        <w:t>ne</w:t>
      </w:r>
      <w:r>
        <w:rPr>
          <w:rFonts w:ascii="Arial" w:eastAsia="Arial" w:hAnsi="Arial" w:cs="Arial"/>
          <w:spacing w:val="1"/>
        </w:rPr>
        <w:t xml:space="preserve"> </w:t>
      </w:r>
      <w:r>
        <w:rPr>
          <w:rFonts w:ascii="Arial" w:eastAsia="Arial" w:hAnsi="Arial" w:cs="Arial"/>
          <w:spacing w:val="-1"/>
        </w:rPr>
        <w:t>Ai</w:t>
      </w:r>
      <w:r>
        <w:rPr>
          <w:rFonts w:ascii="Arial" w:eastAsia="Arial" w:hAnsi="Arial" w:cs="Arial"/>
        </w:rPr>
        <w:t>ds</w:t>
      </w:r>
      <w:r>
        <w:rPr>
          <w:rFonts w:ascii="Arial" w:eastAsia="Arial" w:hAnsi="Arial" w:cs="Arial"/>
          <w:spacing w:val="1"/>
        </w:rPr>
        <w:t xml:space="preserve"> t</w:t>
      </w:r>
      <w:r>
        <w:rPr>
          <w:rFonts w:ascii="Arial" w:eastAsia="Arial" w:hAnsi="Arial" w:cs="Arial"/>
        </w:rPr>
        <w:t>o</w:t>
      </w:r>
      <w:r>
        <w:rPr>
          <w:rFonts w:ascii="Arial" w:eastAsia="Arial" w:hAnsi="Arial" w:cs="Arial"/>
          <w:spacing w:val="1"/>
        </w:rPr>
        <w:t xml:space="preserve"> </w:t>
      </w:r>
      <w:r>
        <w:rPr>
          <w:rFonts w:ascii="Arial" w:eastAsia="Arial" w:hAnsi="Arial" w:cs="Arial"/>
          <w:spacing w:val="-1"/>
        </w:rPr>
        <w:t>N</w:t>
      </w:r>
      <w:r>
        <w:rPr>
          <w:rFonts w:ascii="Arial" w:eastAsia="Arial" w:hAnsi="Arial" w:cs="Arial"/>
        </w:rPr>
        <w:t>a</w:t>
      </w:r>
      <w:r>
        <w:rPr>
          <w:rFonts w:ascii="Arial" w:eastAsia="Arial" w:hAnsi="Arial" w:cs="Arial"/>
          <w:spacing w:val="-2"/>
        </w:rPr>
        <w:t>v</w:t>
      </w:r>
      <w:r>
        <w:rPr>
          <w:rFonts w:ascii="Arial" w:eastAsia="Arial" w:hAnsi="Arial" w:cs="Arial"/>
          <w:spacing w:val="-1"/>
        </w:rPr>
        <w:t>i</w:t>
      </w:r>
      <w:r>
        <w:rPr>
          <w:rFonts w:ascii="Arial" w:eastAsia="Arial" w:hAnsi="Arial" w:cs="Arial"/>
        </w:rPr>
        <w:t>ga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rPr>
        <w:t>and</w:t>
      </w:r>
      <w:r>
        <w:rPr>
          <w:rFonts w:ascii="Arial" w:eastAsia="Arial" w:hAnsi="Arial" w:cs="Arial"/>
          <w:spacing w:val="1"/>
        </w:rPr>
        <w:t xml:space="preserve"> </w:t>
      </w:r>
      <w:r>
        <w:rPr>
          <w:rFonts w:ascii="Arial" w:eastAsia="Arial" w:hAnsi="Arial" w:cs="Arial"/>
        </w:rPr>
        <w:t>L</w:t>
      </w:r>
      <w:r>
        <w:rPr>
          <w:rFonts w:ascii="Arial" w:eastAsia="Arial" w:hAnsi="Arial" w:cs="Arial"/>
          <w:spacing w:val="-4"/>
        </w:rPr>
        <w:t>i</w:t>
      </w:r>
      <w:r>
        <w:rPr>
          <w:rFonts w:ascii="Arial" w:eastAsia="Arial" w:hAnsi="Arial" w:cs="Arial"/>
          <w:spacing w:val="2"/>
        </w:rPr>
        <w:t>g</w:t>
      </w:r>
      <w:r>
        <w:rPr>
          <w:rFonts w:ascii="Arial" w:eastAsia="Arial" w:hAnsi="Arial" w:cs="Arial"/>
          <w:spacing w:val="-3"/>
        </w:rPr>
        <w:t>h</w:t>
      </w:r>
      <w:r>
        <w:rPr>
          <w:rFonts w:ascii="Arial" w:eastAsia="Arial" w:hAnsi="Arial" w:cs="Arial"/>
          <w:spacing w:val="1"/>
        </w:rPr>
        <w:t>t</w:t>
      </w:r>
      <w:r>
        <w:rPr>
          <w:rFonts w:ascii="Arial" w:eastAsia="Arial" w:hAnsi="Arial" w:cs="Arial"/>
        </w:rPr>
        <w:t>house</w:t>
      </w:r>
      <w:r>
        <w:rPr>
          <w:rFonts w:ascii="Arial" w:eastAsia="Arial" w:hAnsi="Arial" w:cs="Arial"/>
          <w:spacing w:val="1"/>
        </w:rPr>
        <w:t xml:space="preserve"> </w:t>
      </w:r>
      <w:r>
        <w:rPr>
          <w:rFonts w:ascii="Arial" w:eastAsia="Arial" w:hAnsi="Arial" w:cs="Arial"/>
          <w:spacing w:val="-1"/>
        </w:rPr>
        <w:t>A</w:t>
      </w:r>
      <w:r>
        <w:rPr>
          <w:rFonts w:ascii="Arial" w:eastAsia="Arial" w:hAnsi="Arial" w:cs="Arial"/>
          <w:spacing w:val="-3"/>
        </w:rPr>
        <w:t>u</w:t>
      </w:r>
      <w:r>
        <w:rPr>
          <w:rFonts w:ascii="Arial" w:eastAsia="Arial" w:hAnsi="Arial" w:cs="Arial"/>
          <w:spacing w:val="-1"/>
        </w:rPr>
        <w:t>t</w:t>
      </w:r>
      <w:r>
        <w:rPr>
          <w:rFonts w:ascii="Arial" w:eastAsia="Arial" w:hAnsi="Arial" w:cs="Arial"/>
        </w:rPr>
        <w:t>ho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es</w:t>
      </w:r>
    </w:p>
    <w:p w:rsidR="000A5570" w:rsidRDefault="000A5570">
      <w:pPr>
        <w:spacing w:after="0"/>
        <w:sectPr w:rsidR="000A5570">
          <w:pgSz w:w="11920" w:h="16840"/>
          <w:pgMar w:top="1100" w:right="980" w:bottom="780" w:left="1120" w:header="591" w:footer="596" w:gutter="0"/>
          <w:cols w:space="720"/>
        </w:sectPr>
      </w:pPr>
    </w:p>
    <w:p w:rsidR="000A5570" w:rsidRDefault="000A5570">
      <w:pPr>
        <w:spacing w:before="9" w:after="0" w:line="200" w:lineRule="exact"/>
        <w:rPr>
          <w:sz w:val="20"/>
          <w:szCs w:val="20"/>
        </w:rPr>
      </w:pPr>
    </w:p>
    <w:p w:rsidR="000A5570" w:rsidRDefault="00863EB5">
      <w:pPr>
        <w:spacing w:before="32" w:after="0" w:line="240" w:lineRule="auto"/>
        <w:ind w:left="299" w:right="3705"/>
        <w:jc w:val="both"/>
        <w:rPr>
          <w:rFonts w:ascii="Arial" w:eastAsia="Arial" w:hAnsi="Arial" w:cs="Arial"/>
        </w:rPr>
      </w:pPr>
      <w:r>
        <w:rPr>
          <w:rFonts w:ascii="Arial" w:eastAsia="Arial" w:hAnsi="Arial" w:cs="Arial"/>
          <w:spacing w:val="1"/>
        </w:rPr>
        <w:t>I</w:t>
      </w:r>
      <w:r>
        <w:rPr>
          <w:rFonts w:ascii="Arial" w:eastAsia="Arial" w:hAnsi="Arial" w:cs="Arial"/>
          <w:spacing w:val="-1"/>
        </w:rPr>
        <w:t>AP</w:t>
      </w:r>
      <w:r>
        <w:rPr>
          <w:rFonts w:ascii="Arial" w:eastAsia="Arial" w:hAnsi="Arial" w:cs="Arial"/>
        </w:rPr>
        <w:t xml:space="preserve">H         </w:t>
      </w:r>
      <w:r>
        <w:rPr>
          <w:rFonts w:ascii="Arial" w:eastAsia="Arial" w:hAnsi="Arial" w:cs="Arial"/>
          <w:spacing w:val="6"/>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t</w:t>
      </w:r>
      <w:r>
        <w:rPr>
          <w:rFonts w:ascii="Arial" w:eastAsia="Arial" w:hAnsi="Arial" w:cs="Arial"/>
          <w:spacing w:val="-3"/>
        </w:rPr>
        <w:t>e</w:t>
      </w:r>
      <w:r>
        <w:rPr>
          <w:rFonts w:ascii="Arial" w:eastAsia="Arial" w:hAnsi="Arial" w:cs="Arial"/>
          <w:spacing w:val="1"/>
        </w:rPr>
        <w:t>r</w:t>
      </w:r>
      <w:r>
        <w:rPr>
          <w:rFonts w:ascii="Arial" w:eastAsia="Arial" w:hAnsi="Arial" w:cs="Arial"/>
        </w:rPr>
        <w:t>na</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onal </w:t>
      </w:r>
      <w:r>
        <w:rPr>
          <w:rFonts w:ascii="Arial" w:eastAsia="Arial" w:hAnsi="Arial" w:cs="Arial"/>
          <w:spacing w:val="-1"/>
        </w:rPr>
        <w:t>A</w:t>
      </w:r>
      <w:r>
        <w:rPr>
          <w:rFonts w:ascii="Arial" w:eastAsia="Arial" w:hAnsi="Arial" w:cs="Arial"/>
        </w:rPr>
        <w:t>ssoc</w:t>
      </w:r>
      <w:r>
        <w:rPr>
          <w:rFonts w:ascii="Arial" w:eastAsia="Arial" w:hAnsi="Arial" w:cs="Arial"/>
          <w:spacing w:val="-1"/>
        </w:rPr>
        <w:t>i</w:t>
      </w:r>
      <w:r>
        <w:rPr>
          <w:rFonts w:ascii="Arial" w:eastAsia="Arial" w:hAnsi="Arial" w:cs="Arial"/>
          <w:spacing w:val="-3"/>
        </w:rPr>
        <w:t>a</w:t>
      </w:r>
      <w:r>
        <w:rPr>
          <w:rFonts w:ascii="Arial" w:eastAsia="Arial" w:hAnsi="Arial" w:cs="Arial"/>
          <w:spacing w:val="2"/>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P</w:t>
      </w:r>
      <w:r>
        <w:rPr>
          <w:rFonts w:ascii="Arial" w:eastAsia="Arial" w:hAnsi="Arial" w:cs="Arial"/>
        </w:rPr>
        <w:t>o</w:t>
      </w:r>
      <w:r>
        <w:rPr>
          <w:rFonts w:ascii="Arial" w:eastAsia="Arial" w:hAnsi="Arial" w:cs="Arial"/>
          <w:spacing w:val="1"/>
        </w:rPr>
        <w:t>r</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rPr>
        <w:t>and</w:t>
      </w:r>
      <w:r>
        <w:rPr>
          <w:rFonts w:ascii="Arial" w:eastAsia="Arial" w:hAnsi="Arial" w:cs="Arial"/>
          <w:spacing w:val="-2"/>
        </w:rPr>
        <w:t xml:space="preserve"> </w:t>
      </w:r>
      <w:r>
        <w:rPr>
          <w:rFonts w:ascii="Arial" w:eastAsia="Arial" w:hAnsi="Arial" w:cs="Arial"/>
          <w:spacing w:val="-1"/>
        </w:rPr>
        <w:t>H</w:t>
      </w:r>
      <w:r>
        <w:rPr>
          <w:rFonts w:ascii="Arial" w:eastAsia="Arial" w:hAnsi="Arial" w:cs="Arial"/>
        </w:rPr>
        <w:t>a</w:t>
      </w:r>
      <w:r>
        <w:rPr>
          <w:rFonts w:ascii="Arial" w:eastAsia="Arial" w:hAnsi="Arial" w:cs="Arial"/>
          <w:spacing w:val="1"/>
        </w:rPr>
        <w:t>r</w:t>
      </w:r>
      <w:r>
        <w:rPr>
          <w:rFonts w:ascii="Arial" w:eastAsia="Arial" w:hAnsi="Arial" w:cs="Arial"/>
        </w:rPr>
        <w:t>bo</w:t>
      </w:r>
      <w:r>
        <w:rPr>
          <w:rFonts w:ascii="Arial" w:eastAsia="Arial" w:hAnsi="Arial" w:cs="Arial"/>
          <w:spacing w:val="-3"/>
        </w:rPr>
        <w:t>u</w:t>
      </w:r>
      <w:r>
        <w:rPr>
          <w:rFonts w:ascii="Arial" w:eastAsia="Arial" w:hAnsi="Arial" w:cs="Arial"/>
          <w:spacing w:val="1"/>
        </w:rPr>
        <w:t>r</w:t>
      </w:r>
      <w:r>
        <w:rPr>
          <w:rFonts w:ascii="Arial" w:eastAsia="Arial" w:hAnsi="Arial" w:cs="Arial"/>
        </w:rPr>
        <w:t>s</w:t>
      </w:r>
    </w:p>
    <w:p w:rsidR="000A5570" w:rsidRDefault="000A5570">
      <w:pPr>
        <w:spacing w:before="9" w:after="0" w:line="110" w:lineRule="exact"/>
        <w:rPr>
          <w:sz w:val="11"/>
          <w:szCs w:val="11"/>
        </w:rPr>
      </w:pPr>
    </w:p>
    <w:p w:rsidR="000A5570" w:rsidRDefault="00863EB5">
      <w:pPr>
        <w:spacing w:after="0" w:line="240" w:lineRule="auto"/>
        <w:ind w:left="299" w:right="4416"/>
        <w:jc w:val="both"/>
        <w:rPr>
          <w:rFonts w:ascii="Arial" w:eastAsia="Arial" w:hAnsi="Arial" w:cs="Arial"/>
        </w:rPr>
      </w:pPr>
      <w:r>
        <w:rPr>
          <w:rFonts w:ascii="Arial" w:eastAsia="Arial" w:hAnsi="Arial" w:cs="Arial"/>
          <w:spacing w:val="1"/>
        </w:rPr>
        <w:t>I</w:t>
      </w:r>
      <w:r>
        <w:rPr>
          <w:rFonts w:ascii="Arial" w:eastAsia="Arial" w:hAnsi="Arial" w:cs="Arial"/>
          <w:spacing w:val="-4"/>
        </w:rPr>
        <w:t>M</w:t>
      </w:r>
      <w:r>
        <w:rPr>
          <w:rFonts w:ascii="Arial" w:eastAsia="Arial" w:hAnsi="Arial" w:cs="Arial"/>
          <w:spacing w:val="-1"/>
        </w:rPr>
        <w:t>P</w:t>
      </w:r>
      <w:r>
        <w:rPr>
          <w:rFonts w:ascii="Arial" w:eastAsia="Arial" w:hAnsi="Arial" w:cs="Arial"/>
        </w:rPr>
        <w:t xml:space="preserve">A        </w:t>
      </w:r>
      <w:r>
        <w:rPr>
          <w:rFonts w:ascii="Arial" w:eastAsia="Arial" w:hAnsi="Arial" w:cs="Arial"/>
          <w:spacing w:val="46"/>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t</w:t>
      </w:r>
      <w:r>
        <w:rPr>
          <w:rFonts w:ascii="Arial" w:eastAsia="Arial" w:hAnsi="Arial" w:cs="Arial"/>
          <w:spacing w:val="-3"/>
        </w:rPr>
        <w:t>e</w:t>
      </w:r>
      <w:r>
        <w:rPr>
          <w:rFonts w:ascii="Arial" w:eastAsia="Arial" w:hAnsi="Arial" w:cs="Arial"/>
          <w:spacing w:val="1"/>
        </w:rPr>
        <w:t>r</w:t>
      </w:r>
      <w:r>
        <w:rPr>
          <w:rFonts w:ascii="Arial" w:eastAsia="Arial" w:hAnsi="Arial" w:cs="Arial"/>
        </w:rPr>
        <w:t>na</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onal </w:t>
      </w:r>
      <w:r>
        <w:rPr>
          <w:rFonts w:ascii="Arial" w:eastAsia="Arial" w:hAnsi="Arial" w:cs="Arial"/>
          <w:spacing w:val="-4"/>
        </w:rPr>
        <w:t>M</w:t>
      </w:r>
      <w:r>
        <w:rPr>
          <w:rFonts w:ascii="Arial" w:eastAsia="Arial" w:hAnsi="Arial" w:cs="Arial"/>
        </w:rPr>
        <w:t>a</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spacing w:val="1"/>
        </w:rPr>
        <w:t>m</w:t>
      </w:r>
      <w:r>
        <w:rPr>
          <w:rFonts w:ascii="Arial" w:eastAsia="Arial" w:hAnsi="Arial" w:cs="Arial"/>
        </w:rPr>
        <w:t>e</w:t>
      </w:r>
      <w:r>
        <w:rPr>
          <w:rFonts w:ascii="Arial" w:eastAsia="Arial" w:hAnsi="Arial" w:cs="Arial"/>
          <w:spacing w:val="1"/>
        </w:rPr>
        <w:t xml:space="preserve"> </w:t>
      </w:r>
      <w:r>
        <w:rPr>
          <w:rFonts w:ascii="Arial" w:eastAsia="Arial" w:hAnsi="Arial" w:cs="Arial"/>
          <w:spacing w:val="-1"/>
        </w:rPr>
        <w:t>Pil</w:t>
      </w:r>
      <w:r>
        <w:rPr>
          <w:rFonts w:ascii="Arial" w:eastAsia="Arial" w:hAnsi="Arial" w:cs="Arial"/>
        </w:rPr>
        <w:t>o</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A</w:t>
      </w:r>
      <w:r>
        <w:rPr>
          <w:rFonts w:ascii="Arial" w:eastAsia="Arial" w:hAnsi="Arial" w:cs="Arial"/>
        </w:rPr>
        <w:t>ss</w:t>
      </w:r>
      <w:r>
        <w:rPr>
          <w:rFonts w:ascii="Arial" w:eastAsia="Arial" w:hAnsi="Arial" w:cs="Arial"/>
          <w:spacing w:val="-3"/>
        </w:rPr>
        <w:t>o</w:t>
      </w:r>
      <w:r>
        <w:rPr>
          <w:rFonts w:ascii="Arial" w:eastAsia="Arial" w:hAnsi="Arial" w:cs="Arial"/>
        </w:rPr>
        <w:t>c</w:t>
      </w:r>
      <w:r>
        <w:rPr>
          <w:rFonts w:ascii="Arial" w:eastAsia="Arial" w:hAnsi="Arial" w:cs="Arial"/>
          <w:spacing w:val="-1"/>
        </w:rPr>
        <w:t>i</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p>
    <w:p w:rsidR="000A5570" w:rsidRDefault="000A5570">
      <w:pPr>
        <w:spacing w:before="1" w:after="0" w:line="120" w:lineRule="exact"/>
        <w:rPr>
          <w:sz w:val="12"/>
          <w:szCs w:val="12"/>
        </w:rPr>
      </w:pPr>
    </w:p>
    <w:p w:rsidR="000A5570" w:rsidRDefault="00863EB5">
      <w:pPr>
        <w:spacing w:after="0" w:line="240" w:lineRule="auto"/>
        <w:ind w:left="299" w:right="6366"/>
        <w:jc w:val="both"/>
        <w:rPr>
          <w:rFonts w:ascii="Arial" w:eastAsia="Arial" w:hAnsi="Arial" w:cs="Arial"/>
        </w:rPr>
      </w:pPr>
      <w:r>
        <w:rPr>
          <w:rFonts w:ascii="Arial" w:eastAsia="Arial" w:hAnsi="Arial" w:cs="Arial"/>
          <w:spacing w:val="1"/>
        </w:rPr>
        <w:t>O</w:t>
      </w:r>
      <w:r>
        <w:rPr>
          <w:rFonts w:ascii="Arial" w:eastAsia="Arial" w:hAnsi="Arial" w:cs="Arial"/>
          <w:spacing w:val="-2"/>
        </w:rPr>
        <w:t>J</w:t>
      </w:r>
      <w:r>
        <w:rPr>
          <w:rFonts w:ascii="Arial" w:eastAsia="Arial" w:hAnsi="Arial" w:cs="Arial"/>
        </w:rPr>
        <w:t xml:space="preserve">T          </w:t>
      </w:r>
      <w:r>
        <w:rPr>
          <w:rFonts w:ascii="Arial" w:eastAsia="Arial" w:hAnsi="Arial" w:cs="Arial"/>
          <w:spacing w:val="44"/>
        </w:rPr>
        <w:t xml:space="preserve"> </w:t>
      </w:r>
      <w:r>
        <w:rPr>
          <w:rFonts w:ascii="Arial" w:eastAsia="Arial" w:hAnsi="Arial" w:cs="Arial"/>
          <w:spacing w:val="1"/>
        </w:rPr>
        <w:t>O</w:t>
      </w:r>
      <w:r>
        <w:rPr>
          <w:rFonts w:ascii="Arial" w:eastAsia="Arial" w:hAnsi="Arial" w:cs="Arial"/>
        </w:rPr>
        <w:t>n</w:t>
      </w:r>
      <w:r>
        <w:rPr>
          <w:rFonts w:ascii="Arial" w:eastAsia="Arial" w:hAnsi="Arial" w:cs="Arial"/>
          <w:spacing w:val="-2"/>
        </w:rPr>
        <w:t>-</w:t>
      </w:r>
      <w:r>
        <w:rPr>
          <w:rFonts w:ascii="Arial" w:eastAsia="Arial" w:hAnsi="Arial" w:cs="Arial"/>
          <w:spacing w:val="1"/>
        </w:rPr>
        <w:t>t</w:t>
      </w:r>
      <w:r>
        <w:rPr>
          <w:rFonts w:ascii="Arial" w:eastAsia="Arial" w:hAnsi="Arial" w:cs="Arial"/>
        </w:rPr>
        <w:t>he</w:t>
      </w:r>
      <w:r>
        <w:rPr>
          <w:rFonts w:ascii="Arial" w:eastAsia="Arial" w:hAnsi="Arial" w:cs="Arial"/>
          <w:spacing w:val="1"/>
        </w:rPr>
        <w:t>-</w:t>
      </w:r>
      <w:r>
        <w:rPr>
          <w:rFonts w:ascii="Arial" w:eastAsia="Arial" w:hAnsi="Arial" w:cs="Arial"/>
        </w:rPr>
        <w:t>Job</w:t>
      </w:r>
      <w:r>
        <w:rPr>
          <w:rFonts w:ascii="Arial" w:eastAsia="Arial" w:hAnsi="Arial" w:cs="Arial"/>
          <w:spacing w:val="-4"/>
        </w:rPr>
        <w:t xml:space="preserve"> </w:t>
      </w:r>
      <w:r>
        <w:rPr>
          <w:rFonts w:ascii="Arial" w:eastAsia="Arial" w:hAnsi="Arial" w:cs="Arial"/>
          <w:spacing w:val="2"/>
        </w:rPr>
        <w:t>T</w:t>
      </w:r>
      <w:r>
        <w:rPr>
          <w:rFonts w:ascii="Arial" w:eastAsia="Arial" w:hAnsi="Arial" w:cs="Arial"/>
          <w:spacing w:val="1"/>
        </w:rPr>
        <w: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3"/>
        </w:rPr>
        <w:t>n</w:t>
      </w:r>
      <w:r>
        <w:rPr>
          <w:rFonts w:ascii="Arial" w:eastAsia="Arial" w:hAnsi="Arial" w:cs="Arial"/>
        </w:rPr>
        <w:t>g</w:t>
      </w:r>
    </w:p>
    <w:p w:rsidR="000A5570" w:rsidRDefault="000A5570">
      <w:pPr>
        <w:spacing w:before="9" w:after="0" w:line="110" w:lineRule="exact"/>
        <w:rPr>
          <w:sz w:val="11"/>
          <w:szCs w:val="11"/>
        </w:rPr>
      </w:pPr>
    </w:p>
    <w:p w:rsidR="000A5570" w:rsidRDefault="00863EB5">
      <w:pPr>
        <w:spacing w:after="0" w:line="240" w:lineRule="auto"/>
        <w:ind w:left="299" w:right="5382"/>
        <w:jc w:val="both"/>
        <w:rPr>
          <w:rFonts w:ascii="Arial" w:eastAsia="Arial" w:hAnsi="Arial" w:cs="Arial"/>
        </w:rPr>
      </w:pPr>
      <w:r>
        <w:rPr>
          <w:rFonts w:ascii="Arial" w:eastAsia="Arial" w:hAnsi="Arial" w:cs="Arial"/>
          <w:spacing w:val="1"/>
        </w:rPr>
        <w:t>O</w:t>
      </w:r>
      <w:r>
        <w:rPr>
          <w:rFonts w:ascii="Arial" w:eastAsia="Arial" w:hAnsi="Arial" w:cs="Arial"/>
          <w:spacing w:val="-2"/>
        </w:rPr>
        <w:t>J</w:t>
      </w:r>
      <w:r>
        <w:rPr>
          <w:rFonts w:ascii="Arial" w:eastAsia="Arial" w:hAnsi="Arial" w:cs="Arial"/>
          <w:spacing w:val="2"/>
        </w:rPr>
        <w:t>T</w:t>
      </w:r>
      <w:r>
        <w:rPr>
          <w:rFonts w:ascii="Arial" w:eastAsia="Arial" w:hAnsi="Arial" w:cs="Arial"/>
        </w:rPr>
        <w:t xml:space="preserve">I         </w:t>
      </w:r>
      <w:r>
        <w:rPr>
          <w:rFonts w:ascii="Arial" w:eastAsia="Arial" w:hAnsi="Arial" w:cs="Arial"/>
          <w:spacing w:val="42"/>
        </w:rPr>
        <w:t xml:space="preserve"> </w:t>
      </w:r>
      <w:r>
        <w:rPr>
          <w:rFonts w:ascii="Arial" w:eastAsia="Arial" w:hAnsi="Arial" w:cs="Arial"/>
          <w:spacing w:val="1"/>
        </w:rPr>
        <w:t>O</w:t>
      </w:r>
      <w:r>
        <w:rPr>
          <w:rFonts w:ascii="Arial" w:eastAsia="Arial" w:hAnsi="Arial" w:cs="Arial"/>
        </w:rPr>
        <w:t>n</w:t>
      </w:r>
      <w:r>
        <w:rPr>
          <w:rFonts w:ascii="Arial" w:eastAsia="Arial" w:hAnsi="Arial" w:cs="Arial"/>
          <w:spacing w:val="-2"/>
        </w:rPr>
        <w:t>-</w:t>
      </w:r>
      <w:r>
        <w:rPr>
          <w:rFonts w:ascii="Arial" w:eastAsia="Arial" w:hAnsi="Arial" w:cs="Arial"/>
          <w:spacing w:val="1"/>
        </w:rPr>
        <w:t>t</w:t>
      </w:r>
      <w:r>
        <w:rPr>
          <w:rFonts w:ascii="Arial" w:eastAsia="Arial" w:hAnsi="Arial" w:cs="Arial"/>
        </w:rPr>
        <w:t>he</w:t>
      </w:r>
      <w:r>
        <w:rPr>
          <w:rFonts w:ascii="Arial" w:eastAsia="Arial" w:hAnsi="Arial" w:cs="Arial"/>
          <w:spacing w:val="1"/>
        </w:rPr>
        <w:t>-</w:t>
      </w:r>
      <w:r>
        <w:rPr>
          <w:rFonts w:ascii="Arial" w:eastAsia="Arial" w:hAnsi="Arial" w:cs="Arial"/>
        </w:rPr>
        <w:t>Job</w:t>
      </w:r>
      <w:r>
        <w:rPr>
          <w:rFonts w:ascii="Arial" w:eastAsia="Arial" w:hAnsi="Arial" w:cs="Arial"/>
          <w:spacing w:val="-4"/>
        </w:rPr>
        <w:t xml:space="preserve"> </w:t>
      </w:r>
      <w:r>
        <w:rPr>
          <w:rFonts w:ascii="Arial" w:eastAsia="Arial" w:hAnsi="Arial" w:cs="Arial"/>
          <w:spacing w:val="2"/>
        </w:rPr>
        <w:t>T</w:t>
      </w:r>
      <w:r>
        <w:rPr>
          <w:rFonts w:ascii="Arial" w:eastAsia="Arial" w:hAnsi="Arial" w:cs="Arial"/>
          <w:spacing w:val="1"/>
        </w:rPr>
        <w: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1"/>
        </w:rPr>
        <w:t xml:space="preserve"> I</w:t>
      </w:r>
      <w:r>
        <w:rPr>
          <w:rFonts w:ascii="Arial" w:eastAsia="Arial" w:hAnsi="Arial" w:cs="Arial"/>
        </w:rPr>
        <w:t>n</w:t>
      </w:r>
      <w:r>
        <w:rPr>
          <w:rFonts w:ascii="Arial" w:eastAsia="Arial" w:hAnsi="Arial" w:cs="Arial"/>
          <w:spacing w:val="-2"/>
        </w:rPr>
        <w:t>s</w:t>
      </w:r>
      <w:r>
        <w:rPr>
          <w:rFonts w:ascii="Arial" w:eastAsia="Arial" w:hAnsi="Arial" w:cs="Arial"/>
          <w:spacing w:val="1"/>
        </w:rPr>
        <w:t>t</w:t>
      </w:r>
      <w:r>
        <w:rPr>
          <w:rFonts w:ascii="Arial" w:eastAsia="Arial" w:hAnsi="Arial" w:cs="Arial"/>
          <w:spacing w:val="-2"/>
        </w:rPr>
        <w:t>r</w:t>
      </w:r>
      <w:r>
        <w:rPr>
          <w:rFonts w:ascii="Arial" w:eastAsia="Arial" w:hAnsi="Arial" w:cs="Arial"/>
        </w:rPr>
        <w:t>uc</w:t>
      </w:r>
      <w:r>
        <w:rPr>
          <w:rFonts w:ascii="Arial" w:eastAsia="Arial" w:hAnsi="Arial" w:cs="Arial"/>
          <w:spacing w:val="1"/>
        </w:rPr>
        <w:t>t</w:t>
      </w:r>
      <w:r>
        <w:rPr>
          <w:rFonts w:ascii="Arial" w:eastAsia="Arial" w:hAnsi="Arial" w:cs="Arial"/>
        </w:rPr>
        <w:t>or</w:t>
      </w:r>
    </w:p>
    <w:p w:rsidR="000A5570" w:rsidRDefault="000A5570">
      <w:pPr>
        <w:spacing w:before="1" w:after="0" w:line="120" w:lineRule="exact"/>
        <w:rPr>
          <w:sz w:val="12"/>
          <w:szCs w:val="12"/>
        </w:rPr>
      </w:pPr>
    </w:p>
    <w:p w:rsidR="000A5570" w:rsidRDefault="00863EB5">
      <w:pPr>
        <w:spacing w:after="0" w:line="240" w:lineRule="auto"/>
        <w:ind w:left="298" w:right="6086"/>
        <w:jc w:val="both"/>
        <w:rPr>
          <w:rFonts w:ascii="Arial" w:eastAsia="Arial" w:hAnsi="Arial" w:cs="Arial"/>
        </w:rPr>
      </w:pPr>
      <w:r>
        <w:rPr>
          <w:rFonts w:ascii="Arial" w:eastAsia="Arial" w:hAnsi="Arial" w:cs="Arial"/>
          <w:spacing w:val="-1"/>
        </w:rPr>
        <w:t>V</w:t>
      </w:r>
      <w:r>
        <w:rPr>
          <w:rFonts w:ascii="Arial" w:eastAsia="Arial" w:hAnsi="Arial" w:cs="Arial"/>
          <w:spacing w:val="2"/>
        </w:rPr>
        <w:t>T</w:t>
      </w:r>
      <w:r>
        <w:rPr>
          <w:rFonts w:ascii="Arial" w:eastAsia="Arial" w:hAnsi="Arial" w:cs="Arial"/>
        </w:rPr>
        <w:t xml:space="preserve">S          </w:t>
      </w:r>
      <w:r>
        <w:rPr>
          <w:rFonts w:ascii="Arial" w:eastAsia="Arial" w:hAnsi="Arial" w:cs="Arial"/>
          <w:spacing w:val="30"/>
        </w:rPr>
        <w:t xml:space="preserve"> </w:t>
      </w:r>
      <w:r>
        <w:rPr>
          <w:rFonts w:ascii="Arial" w:eastAsia="Arial" w:hAnsi="Arial" w:cs="Arial"/>
          <w:spacing w:val="-1"/>
        </w:rPr>
        <w:t>V</w:t>
      </w:r>
      <w:r>
        <w:rPr>
          <w:rFonts w:ascii="Arial" w:eastAsia="Arial" w:hAnsi="Arial" w:cs="Arial"/>
        </w:rPr>
        <w:t>essel T</w:t>
      </w:r>
      <w:r>
        <w:rPr>
          <w:rFonts w:ascii="Arial" w:eastAsia="Arial" w:hAnsi="Arial" w:cs="Arial"/>
          <w:spacing w:val="1"/>
        </w:rPr>
        <w:t>r</w:t>
      </w:r>
      <w:r>
        <w:rPr>
          <w:rFonts w:ascii="Arial" w:eastAsia="Arial" w:hAnsi="Arial" w:cs="Arial"/>
          <w:spacing w:val="-3"/>
        </w:rPr>
        <w:t>a</w:t>
      </w:r>
      <w:r>
        <w:rPr>
          <w:rFonts w:ascii="Arial" w:eastAsia="Arial" w:hAnsi="Arial" w:cs="Arial"/>
          <w:spacing w:val="1"/>
        </w:rPr>
        <w:t>ff</w:t>
      </w:r>
      <w:r>
        <w:rPr>
          <w:rFonts w:ascii="Arial" w:eastAsia="Arial" w:hAnsi="Arial" w:cs="Arial"/>
          <w:spacing w:val="-1"/>
        </w:rPr>
        <w:t>i</w:t>
      </w:r>
      <w:r>
        <w:rPr>
          <w:rFonts w:ascii="Arial" w:eastAsia="Arial" w:hAnsi="Arial" w:cs="Arial"/>
        </w:rPr>
        <w:t>c</w:t>
      </w:r>
      <w:r>
        <w:rPr>
          <w:rFonts w:ascii="Arial" w:eastAsia="Arial" w:hAnsi="Arial" w:cs="Arial"/>
          <w:spacing w:val="1"/>
        </w:rPr>
        <w:t xml:space="preserve"> </w:t>
      </w:r>
      <w:r>
        <w:rPr>
          <w:rFonts w:ascii="Arial" w:eastAsia="Arial" w:hAnsi="Arial" w:cs="Arial"/>
          <w:spacing w:val="-1"/>
        </w:rPr>
        <w:t>S</w:t>
      </w:r>
      <w:r>
        <w:rPr>
          <w:rFonts w:ascii="Arial" w:eastAsia="Arial" w:hAnsi="Arial" w:cs="Arial"/>
          <w:spacing w:val="-3"/>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ces</w:t>
      </w:r>
    </w:p>
    <w:p w:rsidR="000A5570" w:rsidRDefault="000A5570">
      <w:pPr>
        <w:spacing w:before="9" w:after="0" w:line="110" w:lineRule="exact"/>
        <w:rPr>
          <w:sz w:val="11"/>
          <w:szCs w:val="11"/>
        </w:rPr>
      </w:pPr>
    </w:p>
    <w:p w:rsidR="000A5570" w:rsidRDefault="00863EB5">
      <w:pPr>
        <w:spacing w:after="0" w:line="240" w:lineRule="auto"/>
        <w:ind w:left="298" w:right="5266"/>
        <w:jc w:val="both"/>
        <w:rPr>
          <w:rFonts w:ascii="Arial" w:eastAsia="Arial" w:hAnsi="Arial" w:cs="Arial"/>
        </w:rPr>
      </w:pPr>
      <w:r>
        <w:rPr>
          <w:rFonts w:ascii="Arial" w:eastAsia="Arial" w:hAnsi="Arial" w:cs="Arial"/>
          <w:spacing w:val="-1"/>
        </w:rPr>
        <w:t>V</w:t>
      </w:r>
      <w:r>
        <w:rPr>
          <w:rFonts w:ascii="Arial" w:eastAsia="Arial" w:hAnsi="Arial" w:cs="Arial"/>
          <w:spacing w:val="2"/>
        </w:rPr>
        <w:t>T</w:t>
      </w:r>
      <w:r>
        <w:rPr>
          <w:rFonts w:ascii="Arial" w:eastAsia="Arial" w:hAnsi="Arial" w:cs="Arial"/>
          <w:spacing w:val="-1"/>
        </w:rPr>
        <w:t>S</w:t>
      </w:r>
      <w:r>
        <w:rPr>
          <w:rFonts w:ascii="Arial" w:eastAsia="Arial" w:hAnsi="Arial" w:cs="Arial"/>
        </w:rPr>
        <w:t xml:space="preserve">O       </w:t>
      </w:r>
      <w:r>
        <w:rPr>
          <w:rFonts w:ascii="Arial" w:eastAsia="Arial" w:hAnsi="Arial" w:cs="Arial"/>
          <w:spacing w:val="42"/>
        </w:rPr>
        <w:t xml:space="preserve"> </w:t>
      </w:r>
      <w:r>
        <w:rPr>
          <w:rFonts w:ascii="Arial" w:eastAsia="Arial" w:hAnsi="Arial" w:cs="Arial"/>
          <w:spacing w:val="-1"/>
        </w:rPr>
        <w:t>V</w:t>
      </w:r>
      <w:r>
        <w:rPr>
          <w:rFonts w:ascii="Arial" w:eastAsia="Arial" w:hAnsi="Arial" w:cs="Arial"/>
        </w:rPr>
        <w:t>essel T</w:t>
      </w:r>
      <w:r>
        <w:rPr>
          <w:rFonts w:ascii="Arial" w:eastAsia="Arial" w:hAnsi="Arial" w:cs="Arial"/>
          <w:spacing w:val="1"/>
        </w:rPr>
        <w:t>r</w:t>
      </w:r>
      <w:r>
        <w:rPr>
          <w:rFonts w:ascii="Arial" w:eastAsia="Arial" w:hAnsi="Arial" w:cs="Arial"/>
          <w:spacing w:val="-3"/>
        </w:rPr>
        <w:t>a</w:t>
      </w:r>
      <w:r>
        <w:rPr>
          <w:rFonts w:ascii="Arial" w:eastAsia="Arial" w:hAnsi="Arial" w:cs="Arial"/>
          <w:spacing w:val="1"/>
        </w:rPr>
        <w:t>ff</w:t>
      </w:r>
      <w:r>
        <w:rPr>
          <w:rFonts w:ascii="Arial" w:eastAsia="Arial" w:hAnsi="Arial" w:cs="Arial"/>
          <w:spacing w:val="-1"/>
        </w:rPr>
        <w:t>i</w:t>
      </w:r>
      <w:r>
        <w:rPr>
          <w:rFonts w:ascii="Arial" w:eastAsia="Arial" w:hAnsi="Arial" w:cs="Arial"/>
        </w:rPr>
        <w:t>c</w:t>
      </w:r>
      <w:r>
        <w:rPr>
          <w:rFonts w:ascii="Arial" w:eastAsia="Arial" w:hAnsi="Arial" w:cs="Arial"/>
          <w:spacing w:val="1"/>
        </w:rPr>
        <w:t xml:space="preserve"> </w:t>
      </w:r>
      <w:r>
        <w:rPr>
          <w:rFonts w:ascii="Arial" w:eastAsia="Arial" w:hAnsi="Arial" w:cs="Arial"/>
          <w:spacing w:val="-1"/>
        </w:rPr>
        <w:t>S</w:t>
      </w:r>
      <w:r>
        <w:rPr>
          <w:rFonts w:ascii="Arial" w:eastAsia="Arial" w:hAnsi="Arial" w:cs="Arial"/>
          <w:spacing w:val="-3"/>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1"/>
        </w:rPr>
        <w:t xml:space="preserve"> </w:t>
      </w:r>
      <w:r>
        <w:rPr>
          <w:rFonts w:ascii="Arial" w:eastAsia="Arial" w:hAnsi="Arial" w:cs="Arial"/>
          <w:spacing w:val="-1"/>
        </w:rPr>
        <w:t>O</w:t>
      </w:r>
      <w:r>
        <w:rPr>
          <w:rFonts w:ascii="Arial" w:eastAsia="Arial" w:hAnsi="Arial" w:cs="Arial"/>
        </w:rPr>
        <w:t>pe</w:t>
      </w:r>
      <w:r>
        <w:rPr>
          <w:rFonts w:ascii="Arial" w:eastAsia="Arial" w:hAnsi="Arial" w:cs="Arial"/>
          <w:spacing w:val="1"/>
        </w:rPr>
        <w:t>r</w:t>
      </w:r>
      <w:r>
        <w:rPr>
          <w:rFonts w:ascii="Arial" w:eastAsia="Arial" w:hAnsi="Arial" w:cs="Arial"/>
        </w:rPr>
        <w:t>a</w:t>
      </w:r>
      <w:r>
        <w:rPr>
          <w:rFonts w:ascii="Arial" w:eastAsia="Arial" w:hAnsi="Arial" w:cs="Arial"/>
          <w:spacing w:val="1"/>
        </w:rPr>
        <w:t>t</w:t>
      </w:r>
      <w:r>
        <w:rPr>
          <w:rFonts w:ascii="Arial" w:eastAsia="Arial" w:hAnsi="Arial" w:cs="Arial"/>
          <w:spacing w:val="-3"/>
        </w:rPr>
        <w:t>o</w:t>
      </w:r>
      <w:r>
        <w:rPr>
          <w:rFonts w:ascii="Arial" w:eastAsia="Arial" w:hAnsi="Arial" w:cs="Arial"/>
        </w:rPr>
        <w:t>r</w:t>
      </w:r>
    </w:p>
    <w:p w:rsidR="000A5570" w:rsidRDefault="000A5570">
      <w:pPr>
        <w:spacing w:before="7" w:after="0" w:line="110" w:lineRule="exact"/>
        <w:rPr>
          <w:sz w:val="11"/>
          <w:szCs w:val="11"/>
        </w:rPr>
      </w:pPr>
    </w:p>
    <w:p w:rsidR="000A5570" w:rsidRDefault="00863EB5">
      <w:pPr>
        <w:spacing w:after="0" w:line="240" w:lineRule="auto"/>
        <w:ind w:left="298" w:right="7411"/>
        <w:jc w:val="both"/>
        <w:rPr>
          <w:rFonts w:ascii="Arial" w:eastAsia="Arial" w:hAnsi="Arial" w:cs="Arial"/>
        </w:rPr>
      </w:pPr>
      <w:r>
        <w:rPr>
          <w:rFonts w:ascii="Arial" w:eastAsia="Arial" w:hAnsi="Arial" w:cs="Arial"/>
          <w:b/>
          <w:bCs/>
        </w:rPr>
        <w:t>1</w:t>
      </w:r>
      <w:r>
        <w:rPr>
          <w:rFonts w:ascii="Arial" w:eastAsia="Arial" w:hAnsi="Arial" w:cs="Arial"/>
          <w:b/>
          <w:bCs/>
          <w:spacing w:val="1"/>
        </w:rPr>
        <w:t>.</w:t>
      </w:r>
      <w:r>
        <w:rPr>
          <w:rFonts w:ascii="Arial" w:eastAsia="Arial" w:hAnsi="Arial" w:cs="Arial"/>
          <w:b/>
          <w:bCs/>
        </w:rPr>
        <w:t xml:space="preserve">5       </w:t>
      </w:r>
      <w:r>
        <w:rPr>
          <w:rFonts w:ascii="Arial" w:eastAsia="Arial" w:hAnsi="Arial" w:cs="Arial"/>
          <w:b/>
          <w:bCs/>
          <w:spacing w:val="55"/>
        </w:rPr>
        <w:t xml:space="preserve"> </w:t>
      </w:r>
      <w:r>
        <w:rPr>
          <w:rFonts w:ascii="Arial" w:eastAsia="Arial" w:hAnsi="Arial" w:cs="Arial"/>
          <w:b/>
          <w:bCs/>
          <w:spacing w:val="-1"/>
        </w:rPr>
        <w:t>R</w:t>
      </w:r>
      <w:r>
        <w:rPr>
          <w:rFonts w:ascii="Arial" w:eastAsia="Arial" w:hAnsi="Arial" w:cs="Arial"/>
          <w:b/>
          <w:bCs/>
        </w:rPr>
        <w:t>e</w:t>
      </w:r>
      <w:r>
        <w:rPr>
          <w:rFonts w:ascii="Arial" w:eastAsia="Arial" w:hAnsi="Arial" w:cs="Arial"/>
          <w:b/>
          <w:bCs/>
          <w:spacing w:val="1"/>
        </w:rPr>
        <w:t>f</w:t>
      </w:r>
      <w:r>
        <w:rPr>
          <w:rFonts w:ascii="Arial" w:eastAsia="Arial" w:hAnsi="Arial" w:cs="Arial"/>
          <w:b/>
          <w:bCs/>
        </w:rPr>
        <w:t>erences</w:t>
      </w:r>
    </w:p>
    <w:p w:rsidR="000A5570" w:rsidRDefault="000A5570">
      <w:pPr>
        <w:spacing w:before="4" w:after="0" w:line="120" w:lineRule="exact"/>
        <w:rPr>
          <w:sz w:val="12"/>
          <w:szCs w:val="12"/>
        </w:rPr>
      </w:pPr>
    </w:p>
    <w:p w:rsidR="000A5570" w:rsidRDefault="00863EB5">
      <w:pPr>
        <w:spacing w:after="0" w:line="240" w:lineRule="auto"/>
        <w:ind w:left="298" w:right="7678"/>
        <w:jc w:val="both"/>
        <w:rPr>
          <w:rFonts w:ascii="Arial" w:eastAsia="Arial" w:hAnsi="Arial" w:cs="Arial"/>
        </w:rPr>
      </w:pPr>
      <w:r>
        <w:rPr>
          <w:rFonts w:ascii="Arial" w:eastAsia="Arial" w:hAnsi="Arial" w:cs="Arial"/>
          <w:spacing w:val="1"/>
        </w:rPr>
        <w:t>[</w:t>
      </w:r>
      <w:r>
        <w:rPr>
          <w:rFonts w:ascii="Arial" w:eastAsia="Arial" w:hAnsi="Arial" w:cs="Arial"/>
        </w:rPr>
        <w:t xml:space="preserve">1]    </w:t>
      </w:r>
      <w:r>
        <w:rPr>
          <w:rFonts w:ascii="Arial" w:eastAsia="Arial" w:hAnsi="Arial" w:cs="Arial"/>
          <w:spacing w:val="15"/>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 xml:space="preserve">S </w:t>
      </w:r>
      <w:r>
        <w:rPr>
          <w:rFonts w:ascii="Arial" w:eastAsia="Arial" w:hAnsi="Arial" w:cs="Arial"/>
          <w:spacing w:val="-4"/>
        </w:rPr>
        <w:t>M</w:t>
      </w:r>
      <w:r>
        <w:rPr>
          <w:rFonts w:ascii="Arial" w:eastAsia="Arial" w:hAnsi="Arial" w:cs="Arial"/>
        </w:rPr>
        <w:t>anual</w:t>
      </w:r>
    </w:p>
    <w:p w:rsidR="000A5570" w:rsidRDefault="000A5570">
      <w:pPr>
        <w:spacing w:before="9" w:after="0" w:line="110" w:lineRule="exact"/>
        <w:rPr>
          <w:sz w:val="11"/>
          <w:szCs w:val="11"/>
        </w:rPr>
      </w:pPr>
    </w:p>
    <w:p w:rsidR="000A5570" w:rsidRDefault="00863EB5">
      <w:pPr>
        <w:spacing w:after="0" w:line="240" w:lineRule="auto"/>
        <w:ind w:left="299" w:right="5463"/>
        <w:jc w:val="both"/>
        <w:rPr>
          <w:rFonts w:ascii="Arial" w:eastAsia="Arial" w:hAnsi="Arial" w:cs="Arial"/>
        </w:rPr>
      </w:pPr>
      <w:r>
        <w:rPr>
          <w:rFonts w:ascii="Arial" w:eastAsia="Arial" w:hAnsi="Arial" w:cs="Arial"/>
          <w:spacing w:val="1"/>
        </w:rPr>
        <w:t>[</w:t>
      </w:r>
      <w:r>
        <w:rPr>
          <w:rFonts w:ascii="Arial" w:eastAsia="Arial" w:hAnsi="Arial" w:cs="Arial"/>
        </w:rPr>
        <w:t xml:space="preserve">2]    </w:t>
      </w:r>
      <w:r>
        <w:rPr>
          <w:rFonts w:ascii="Arial" w:eastAsia="Arial" w:hAnsi="Arial" w:cs="Arial"/>
          <w:spacing w:val="15"/>
        </w:rPr>
        <w:t xml:space="preserve"> </w:t>
      </w:r>
      <w:r>
        <w:rPr>
          <w:rFonts w:ascii="Arial" w:eastAsia="Arial" w:hAnsi="Arial" w:cs="Arial"/>
          <w:spacing w:val="1"/>
        </w:rPr>
        <w:t>I</w:t>
      </w:r>
      <w:r>
        <w:rPr>
          <w:rFonts w:ascii="Arial" w:eastAsia="Arial" w:hAnsi="Arial" w:cs="Arial"/>
          <w:spacing w:val="-1"/>
        </w:rPr>
        <w:t>A</w:t>
      </w:r>
      <w:r>
        <w:rPr>
          <w:rFonts w:ascii="Arial" w:eastAsia="Arial" w:hAnsi="Arial" w:cs="Arial"/>
        </w:rPr>
        <w:t>L</w:t>
      </w:r>
      <w:r>
        <w:rPr>
          <w:rFonts w:ascii="Arial" w:eastAsia="Arial" w:hAnsi="Arial" w:cs="Arial"/>
          <w:spacing w:val="-1"/>
        </w:rPr>
        <w:t>A</w:t>
      </w:r>
      <w:r>
        <w:rPr>
          <w:rFonts w:ascii="Arial" w:eastAsia="Arial" w:hAnsi="Arial" w:cs="Arial"/>
          <w:spacing w:val="1"/>
        </w:rPr>
        <w:t>/I</w:t>
      </w:r>
      <w:r>
        <w:rPr>
          <w:rFonts w:ascii="Arial" w:eastAsia="Arial" w:hAnsi="Arial" w:cs="Arial"/>
          <w:spacing w:val="-1"/>
        </w:rPr>
        <w:t>APH/</w:t>
      </w:r>
      <w:r>
        <w:rPr>
          <w:rFonts w:ascii="Arial" w:eastAsia="Arial" w:hAnsi="Arial" w:cs="Arial"/>
          <w:spacing w:val="1"/>
        </w:rPr>
        <w:t>I</w:t>
      </w:r>
      <w:r>
        <w:rPr>
          <w:rFonts w:ascii="Arial" w:eastAsia="Arial" w:hAnsi="Arial" w:cs="Arial"/>
          <w:spacing w:val="-4"/>
        </w:rPr>
        <w:t>M</w:t>
      </w:r>
      <w:r>
        <w:rPr>
          <w:rFonts w:ascii="Arial" w:eastAsia="Arial" w:hAnsi="Arial" w:cs="Arial"/>
          <w:spacing w:val="-1"/>
        </w:rPr>
        <w:t>P</w:t>
      </w:r>
      <w:r>
        <w:rPr>
          <w:rFonts w:ascii="Arial" w:eastAsia="Arial" w:hAnsi="Arial" w:cs="Arial"/>
        </w:rPr>
        <w:t>A</w:t>
      </w:r>
      <w:r>
        <w:rPr>
          <w:rFonts w:ascii="Arial" w:eastAsia="Arial" w:hAnsi="Arial" w:cs="Arial"/>
          <w:spacing w:val="-4"/>
        </w:rPr>
        <w:t xml:space="preserve"> </w:t>
      </w:r>
      <w:r>
        <w:rPr>
          <w:rFonts w:ascii="Arial" w:eastAsia="Arial" w:hAnsi="Arial" w:cs="Arial"/>
          <w:spacing w:val="8"/>
        </w:rPr>
        <w:t>W</w:t>
      </w:r>
      <w:r>
        <w:rPr>
          <w:rFonts w:ascii="Arial" w:eastAsia="Arial" w:hAnsi="Arial" w:cs="Arial"/>
          <w:spacing w:val="-3"/>
        </w:rPr>
        <w:t>o</w:t>
      </w:r>
      <w:r>
        <w:rPr>
          <w:rFonts w:ascii="Arial" w:eastAsia="Arial" w:hAnsi="Arial" w:cs="Arial"/>
          <w:spacing w:val="1"/>
        </w:rPr>
        <w:t>r</w:t>
      </w:r>
      <w:r>
        <w:rPr>
          <w:rFonts w:ascii="Arial" w:eastAsia="Arial" w:hAnsi="Arial" w:cs="Arial"/>
          <w:spacing w:val="-1"/>
        </w:rPr>
        <w:t>l</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G</w:t>
      </w:r>
      <w:r>
        <w:rPr>
          <w:rFonts w:ascii="Arial" w:eastAsia="Arial" w:hAnsi="Arial" w:cs="Arial"/>
        </w:rPr>
        <w:t>u</w:t>
      </w:r>
      <w:r>
        <w:rPr>
          <w:rFonts w:ascii="Arial" w:eastAsia="Arial" w:hAnsi="Arial" w:cs="Arial"/>
          <w:spacing w:val="-1"/>
        </w:rPr>
        <w:t>i</w:t>
      </w:r>
      <w:r>
        <w:rPr>
          <w:rFonts w:ascii="Arial" w:eastAsia="Arial" w:hAnsi="Arial" w:cs="Arial"/>
        </w:rPr>
        <w:t>de</w:t>
      </w:r>
    </w:p>
    <w:p w:rsidR="000A5570" w:rsidRDefault="000A5570">
      <w:pPr>
        <w:spacing w:before="1" w:after="0" w:line="120" w:lineRule="exact"/>
        <w:rPr>
          <w:sz w:val="12"/>
          <w:szCs w:val="12"/>
        </w:rPr>
      </w:pPr>
    </w:p>
    <w:p w:rsidR="000A5570" w:rsidRDefault="00863EB5">
      <w:pPr>
        <w:spacing w:after="0" w:line="240" w:lineRule="auto"/>
        <w:ind w:left="298" w:right="2636"/>
        <w:jc w:val="both"/>
        <w:rPr>
          <w:rFonts w:ascii="Arial" w:eastAsia="Arial" w:hAnsi="Arial" w:cs="Arial"/>
        </w:rPr>
      </w:pPr>
      <w:r>
        <w:rPr>
          <w:rFonts w:ascii="Arial" w:eastAsia="Arial" w:hAnsi="Arial" w:cs="Arial"/>
          <w:spacing w:val="1"/>
          <w:highlight w:val="cyan"/>
        </w:rPr>
        <w:t>[</w:t>
      </w:r>
      <w:r>
        <w:rPr>
          <w:rFonts w:ascii="Arial" w:eastAsia="Arial" w:hAnsi="Arial" w:cs="Arial"/>
          <w:highlight w:val="cyan"/>
        </w:rPr>
        <w:t xml:space="preserve">3]    </w:t>
      </w:r>
      <w:r>
        <w:rPr>
          <w:rFonts w:ascii="Arial" w:eastAsia="Arial" w:hAnsi="Arial" w:cs="Arial"/>
          <w:spacing w:val="15"/>
          <w:highlight w:val="cyan"/>
        </w:rPr>
        <w:t xml:space="preserve"> </w:t>
      </w:r>
      <w:r>
        <w:rPr>
          <w:rFonts w:ascii="Arial" w:eastAsia="Arial" w:hAnsi="Arial" w:cs="Arial"/>
          <w:spacing w:val="-4"/>
          <w:highlight w:val="cyan"/>
        </w:rPr>
        <w:t>M</w:t>
      </w:r>
      <w:r>
        <w:rPr>
          <w:rFonts w:ascii="Arial" w:eastAsia="Arial" w:hAnsi="Arial" w:cs="Arial"/>
          <w:highlight w:val="cyan"/>
        </w:rPr>
        <w:t>od</w:t>
      </w:r>
      <w:r>
        <w:rPr>
          <w:rFonts w:ascii="Arial" w:eastAsia="Arial" w:hAnsi="Arial" w:cs="Arial"/>
          <w:spacing w:val="2"/>
          <w:highlight w:val="cyan"/>
        </w:rPr>
        <w:t>e</w:t>
      </w:r>
      <w:r>
        <w:rPr>
          <w:rFonts w:ascii="Arial" w:eastAsia="Arial" w:hAnsi="Arial" w:cs="Arial"/>
          <w:highlight w:val="cyan"/>
        </w:rPr>
        <w:t xml:space="preserve">l </w:t>
      </w:r>
      <w:r>
        <w:rPr>
          <w:rFonts w:ascii="Arial" w:eastAsia="Arial" w:hAnsi="Arial" w:cs="Arial"/>
          <w:spacing w:val="-1"/>
          <w:highlight w:val="cyan"/>
        </w:rPr>
        <w:t>C</w:t>
      </w:r>
      <w:r>
        <w:rPr>
          <w:rFonts w:ascii="Arial" w:eastAsia="Arial" w:hAnsi="Arial" w:cs="Arial"/>
          <w:highlight w:val="cyan"/>
        </w:rPr>
        <w:t>ou</w:t>
      </w:r>
      <w:r>
        <w:rPr>
          <w:rFonts w:ascii="Arial" w:eastAsia="Arial" w:hAnsi="Arial" w:cs="Arial"/>
          <w:spacing w:val="1"/>
          <w:highlight w:val="cyan"/>
        </w:rPr>
        <w:t>r</w:t>
      </w:r>
      <w:r>
        <w:rPr>
          <w:rFonts w:ascii="Arial" w:eastAsia="Arial" w:hAnsi="Arial" w:cs="Arial"/>
          <w:highlight w:val="cyan"/>
        </w:rPr>
        <w:t>ses</w:t>
      </w:r>
      <w:r>
        <w:rPr>
          <w:rFonts w:ascii="Arial" w:eastAsia="Arial" w:hAnsi="Arial" w:cs="Arial"/>
          <w:spacing w:val="2"/>
          <w:highlight w:val="cyan"/>
        </w:rPr>
        <w:t xml:space="preserve"> </w:t>
      </w:r>
      <w:r>
        <w:rPr>
          <w:rFonts w:ascii="Arial" w:eastAsia="Arial" w:hAnsi="Arial" w:cs="Arial"/>
          <w:spacing w:val="-1"/>
          <w:highlight w:val="cyan"/>
        </w:rPr>
        <w:t>V</w:t>
      </w:r>
      <w:r>
        <w:rPr>
          <w:rFonts w:ascii="Arial" w:eastAsia="Arial" w:hAnsi="Arial" w:cs="Arial"/>
          <w:spacing w:val="1"/>
          <w:highlight w:val="cyan"/>
        </w:rPr>
        <w:t>-</w:t>
      </w:r>
      <w:r>
        <w:rPr>
          <w:rFonts w:ascii="Arial" w:eastAsia="Arial" w:hAnsi="Arial" w:cs="Arial"/>
          <w:highlight w:val="cyan"/>
        </w:rPr>
        <w:t>10</w:t>
      </w:r>
      <w:r>
        <w:rPr>
          <w:rFonts w:ascii="Arial" w:eastAsia="Arial" w:hAnsi="Arial" w:cs="Arial"/>
          <w:spacing w:val="-3"/>
          <w:highlight w:val="cyan"/>
        </w:rPr>
        <w:t>3</w:t>
      </w:r>
      <w:r>
        <w:rPr>
          <w:rFonts w:ascii="Arial" w:eastAsia="Arial" w:hAnsi="Arial" w:cs="Arial"/>
          <w:spacing w:val="1"/>
          <w:highlight w:val="cyan"/>
        </w:rPr>
        <w:t>/</w:t>
      </w:r>
      <w:r>
        <w:rPr>
          <w:rFonts w:ascii="Arial" w:eastAsia="Arial" w:hAnsi="Arial" w:cs="Arial"/>
          <w:highlight w:val="cyan"/>
        </w:rPr>
        <w:t>1,</w:t>
      </w:r>
      <w:r>
        <w:rPr>
          <w:rFonts w:ascii="Arial" w:eastAsia="Arial" w:hAnsi="Arial" w:cs="Arial"/>
          <w:spacing w:val="-2"/>
          <w:highlight w:val="cyan"/>
        </w:rPr>
        <w:t xml:space="preserve"> </w:t>
      </w:r>
      <w:r>
        <w:rPr>
          <w:rFonts w:ascii="Arial" w:eastAsia="Arial" w:hAnsi="Arial" w:cs="Arial"/>
          <w:spacing w:val="-1"/>
          <w:highlight w:val="cyan"/>
        </w:rPr>
        <w:t>V</w:t>
      </w:r>
      <w:r>
        <w:rPr>
          <w:rFonts w:ascii="Arial" w:eastAsia="Arial" w:hAnsi="Arial" w:cs="Arial"/>
          <w:spacing w:val="1"/>
          <w:highlight w:val="cyan"/>
        </w:rPr>
        <w:t>-</w:t>
      </w:r>
      <w:r>
        <w:rPr>
          <w:rFonts w:ascii="Arial" w:eastAsia="Arial" w:hAnsi="Arial" w:cs="Arial"/>
          <w:highlight w:val="cyan"/>
        </w:rPr>
        <w:t>103</w:t>
      </w:r>
      <w:r>
        <w:rPr>
          <w:rFonts w:ascii="Arial" w:eastAsia="Arial" w:hAnsi="Arial" w:cs="Arial"/>
          <w:spacing w:val="1"/>
          <w:highlight w:val="cyan"/>
        </w:rPr>
        <w:t>/</w:t>
      </w:r>
      <w:r>
        <w:rPr>
          <w:rFonts w:ascii="Arial" w:eastAsia="Arial" w:hAnsi="Arial" w:cs="Arial"/>
          <w:highlight w:val="cyan"/>
        </w:rPr>
        <w:t xml:space="preserve">2, </w:t>
      </w:r>
      <w:r>
        <w:rPr>
          <w:rFonts w:ascii="Arial" w:eastAsia="Arial" w:hAnsi="Arial" w:cs="Arial"/>
          <w:spacing w:val="-1"/>
          <w:highlight w:val="cyan"/>
        </w:rPr>
        <w:t>V</w:t>
      </w:r>
      <w:r>
        <w:rPr>
          <w:rFonts w:ascii="Arial" w:eastAsia="Arial" w:hAnsi="Arial" w:cs="Arial"/>
          <w:spacing w:val="1"/>
          <w:highlight w:val="cyan"/>
        </w:rPr>
        <w:t>-</w:t>
      </w:r>
      <w:r>
        <w:rPr>
          <w:rFonts w:ascii="Arial" w:eastAsia="Arial" w:hAnsi="Arial" w:cs="Arial"/>
          <w:highlight w:val="cyan"/>
        </w:rPr>
        <w:t>10</w:t>
      </w:r>
      <w:r>
        <w:rPr>
          <w:rFonts w:ascii="Arial" w:eastAsia="Arial" w:hAnsi="Arial" w:cs="Arial"/>
          <w:spacing w:val="-3"/>
          <w:highlight w:val="cyan"/>
        </w:rPr>
        <w:t>3</w:t>
      </w:r>
      <w:r>
        <w:rPr>
          <w:rFonts w:ascii="Arial" w:eastAsia="Arial" w:hAnsi="Arial" w:cs="Arial"/>
          <w:spacing w:val="1"/>
          <w:highlight w:val="cyan"/>
        </w:rPr>
        <w:t>/</w:t>
      </w:r>
      <w:r>
        <w:rPr>
          <w:rFonts w:ascii="Arial" w:eastAsia="Arial" w:hAnsi="Arial" w:cs="Arial"/>
          <w:highlight w:val="cyan"/>
        </w:rPr>
        <w:t xml:space="preserve">3, </w:t>
      </w:r>
      <w:r>
        <w:rPr>
          <w:rFonts w:ascii="Arial" w:eastAsia="Arial" w:hAnsi="Arial" w:cs="Arial"/>
          <w:spacing w:val="-1"/>
          <w:highlight w:val="cyan"/>
        </w:rPr>
        <w:t>V</w:t>
      </w:r>
      <w:r>
        <w:rPr>
          <w:rFonts w:ascii="Arial" w:eastAsia="Arial" w:hAnsi="Arial" w:cs="Arial"/>
          <w:spacing w:val="1"/>
          <w:highlight w:val="cyan"/>
        </w:rPr>
        <w:t>-</w:t>
      </w:r>
      <w:r>
        <w:rPr>
          <w:rFonts w:ascii="Arial" w:eastAsia="Arial" w:hAnsi="Arial" w:cs="Arial"/>
          <w:highlight w:val="cyan"/>
        </w:rPr>
        <w:t>10</w:t>
      </w:r>
      <w:r>
        <w:rPr>
          <w:rFonts w:ascii="Arial" w:eastAsia="Arial" w:hAnsi="Arial" w:cs="Arial"/>
          <w:spacing w:val="-3"/>
          <w:highlight w:val="cyan"/>
        </w:rPr>
        <w:t>3</w:t>
      </w:r>
      <w:r>
        <w:rPr>
          <w:rFonts w:ascii="Arial" w:eastAsia="Arial" w:hAnsi="Arial" w:cs="Arial"/>
          <w:spacing w:val="-1"/>
          <w:highlight w:val="cyan"/>
        </w:rPr>
        <w:t>/</w:t>
      </w:r>
      <w:r>
        <w:rPr>
          <w:rFonts w:ascii="Arial" w:eastAsia="Arial" w:hAnsi="Arial" w:cs="Arial"/>
          <w:highlight w:val="cyan"/>
        </w:rPr>
        <w:t>4</w:t>
      </w:r>
      <w:r>
        <w:rPr>
          <w:rFonts w:ascii="Arial" w:eastAsia="Arial" w:hAnsi="Arial" w:cs="Arial"/>
          <w:spacing w:val="1"/>
          <w:highlight w:val="cyan"/>
        </w:rPr>
        <w:t xml:space="preserve"> </w:t>
      </w:r>
      <w:r>
        <w:rPr>
          <w:rFonts w:ascii="Arial" w:eastAsia="Arial" w:hAnsi="Arial" w:cs="Arial"/>
          <w:highlight w:val="cyan"/>
        </w:rPr>
        <w:t>and</w:t>
      </w:r>
      <w:r>
        <w:rPr>
          <w:rFonts w:ascii="Arial" w:eastAsia="Arial" w:hAnsi="Arial" w:cs="Arial"/>
          <w:spacing w:val="1"/>
          <w:highlight w:val="cyan"/>
        </w:rPr>
        <w:t xml:space="preserve"> </w:t>
      </w:r>
      <w:r>
        <w:rPr>
          <w:rFonts w:ascii="Arial" w:eastAsia="Arial" w:hAnsi="Arial" w:cs="Arial"/>
          <w:spacing w:val="-1"/>
          <w:highlight w:val="cyan"/>
        </w:rPr>
        <w:t>V</w:t>
      </w:r>
      <w:r>
        <w:rPr>
          <w:rFonts w:ascii="Arial" w:eastAsia="Arial" w:hAnsi="Arial" w:cs="Arial"/>
          <w:spacing w:val="1"/>
          <w:highlight w:val="cyan"/>
        </w:rPr>
        <w:t>-</w:t>
      </w:r>
      <w:r>
        <w:rPr>
          <w:rFonts w:ascii="Arial" w:eastAsia="Arial" w:hAnsi="Arial" w:cs="Arial"/>
          <w:highlight w:val="cyan"/>
        </w:rPr>
        <w:t>10</w:t>
      </w:r>
      <w:r>
        <w:rPr>
          <w:rFonts w:ascii="Arial" w:eastAsia="Arial" w:hAnsi="Arial" w:cs="Arial"/>
          <w:spacing w:val="-3"/>
          <w:highlight w:val="cyan"/>
        </w:rPr>
        <w:t>3</w:t>
      </w:r>
      <w:r>
        <w:rPr>
          <w:rFonts w:ascii="Arial" w:eastAsia="Arial" w:hAnsi="Arial" w:cs="Arial"/>
          <w:spacing w:val="1"/>
          <w:highlight w:val="cyan"/>
        </w:rPr>
        <w:t>/</w:t>
      </w:r>
      <w:r>
        <w:rPr>
          <w:rFonts w:ascii="Arial" w:eastAsia="Arial" w:hAnsi="Arial" w:cs="Arial"/>
          <w:highlight w:val="cyan"/>
        </w:rPr>
        <w:t>5</w:t>
      </w:r>
    </w:p>
    <w:p w:rsidR="000A5570" w:rsidRDefault="000A5570">
      <w:pPr>
        <w:spacing w:before="9" w:after="0" w:line="110" w:lineRule="exact"/>
        <w:rPr>
          <w:sz w:val="11"/>
          <w:szCs w:val="11"/>
        </w:rPr>
      </w:pPr>
    </w:p>
    <w:p w:rsidR="000A5570" w:rsidRDefault="00071E95">
      <w:pPr>
        <w:spacing w:after="0" w:line="240" w:lineRule="auto"/>
        <w:ind w:left="298" w:right="2017"/>
        <w:jc w:val="both"/>
        <w:rPr>
          <w:rFonts w:ascii="Arial" w:eastAsia="Arial" w:hAnsi="Arial" w:cs="Arial"/>
        </w:rPr>
      </w:pPr>
      <w:r>
        <w:pict>
          <v:group id="_x0000_s1518" style="position:absolute;left:0;text-align:left;margin-left:70.4pt;margin-top:18.2pt;width:439.7pt;height:26.3pt;z-index:-251671040;mso-position-horizontal-relative:page" coordorigin="1408,364" coordsize="8794,526">
            <v:group id="_x0000_s1521" style="position:absolute;left:1418;top:374;width:8774;height:254" coordorigin="1418,374" coordsize="8774,254">
              <v:shape id="_x0000_s1522" style="position:absolute;left:1418;top:374;width:8774;height:254" coordorigin="1418,374" coordsize="8774,254" path="m1418,629r8775,l10193,374r-8775,l1418,629e" fillcolor="lime" stroked="f">
                <v:path arrowok="t"/>
              </v:shape>
            </v:group>
            <v:group id="_x0000_s1519" style="position:absolute;left:1985;top:629;width:7166;height:252" coordorigin="1985,629" coordsize="7166,252">
              <v:shape id="_x0000_s1520" style="position:absolute;left:1985;top:629;width:7166;height:252" coordorigin="1985,629" coordsize="7166,252" path="m1985,881r7166,l9151,629r-7166,l1985,881e" fillcolor="lime" stroked="f">
                <v:path arrowok="t"/>
              </v:shape>
            </v:group>
            <w10:wrap anchorx="page"/>
          </v:group>
        </w:pict>
      </w:r>
      <w:r w:rsidR="00863EB5">
        <w:rPr>
          <w:rFonts w:ascii="Arial" w:eastAsia="Arial" w:hAnsi="Arial" w:cs="Arial"/>
          <w:spacing w:val="1"/>
          <w:highlight w:val="cyan"/>
        </w:rPr>
        <w:t>[</w:t>
      </w:r>
      <w:r w:rsidR="00863EB5">
        <w:rPr>
          <w:rFonts w:ascii="Arial" w:eastAsia="Arial" w:hAnsi="Arial" w:cs="Arial"/>
          <w:highlight w:val="cyan"/>
        </w:rPr>
        <w:t xml:space="preserve">4]   </w:t>
      </w:r>
      <w:r w:rsidR="00863EB5">
        <w:rPr>
          <w:rFonts w:ascii="Arial" w:eastAsia="Arial" w:hAnsi="Arial" w:cs="Arial"/>
          <w:spacing w:val="61"/>
          <w:highlight w:val="cyan"/>
        </w:rPr>
        <w:t xml:space="preserve"> </w:t>
      </w:r>
      <w:r w:rsidR="00863EB5">
        <w:rPr>
          <w:rFonts w:ascii="Arial" w:eastAsia="Arial" w:hAnsi="Arial" w:cs="Arial"/>
          <w:spacing w:val="-46"/>
        </w:rPr>
        <w:t xml:space="preserve"> </w:t>
      </w:r>
      <w:r w:rsidR="00863EB5">
        <w:rPr>
          <w:rFonts w:ascii="Arial" w:eastAsia="Arial" w:hAnsi="Arial" w:cs="Arial"/>
          <w:spacing w:val="1"/>
        </w:rPr>
        <w:t>G</w:t>
      </w:r>
      <w:r w:rsidR="00863EB5">
        <w:rPr>
          <w:rFonts w:ascii="Arial" w:eastAsia="Arial" w:hAnsi="Arial" w:cs="Arial"/>
        </w:rPr>
        <w:t>u</w:t>
      </w:r>
      <w:r w:rsidR="00863EB5">
        <w:rPr>
          <w:rFonts w:ascii="Arial" w:eastAsia="Arial" w:hAnsi="Arial" w:cs="Arial"/>
          <w:spacing w:val="-1"/>
        </w:rPr>
        <w:t>i</w:t>
      </w:r>
      <w:r w:rsidR="00863EB5">
        <w:rPr>
          <w:rFonts w:ascii="Arial" w:eastAsia="Arial" w:hAnsi="Arial" w:cs="Arial"/>
        </w:rPr>
        <w:t>de</w:t>
      </w:r>
      <w:r w:rsidR="00863EB5">
        <w:rPr>
          <w:rFonts w:ascii="Arial" w:eastAsia="Arial" w:hAnsi="Arial" w:cs="Arial"/>
          <w:spacing w:val="-1"/>
        </w:rPr>
        <w:t>li</w:t>
      </w:r>
      <w:r w:rsidR="00863EB5">
        <w:rPr>
          <w:rFonts w:ascii="Arial" w:eastAsia="Arial" w:hAnsi="Arial" w:cs="Arial"/>
        </w:rPr>
        <w:t>ne</w:t>
      </w:r>
      <w:r w:rsidR="00863EB5">
        <w:rPr>
          <w:rFonts w:ascii="Arial" w:eastAsia="Arial" w:hAnsi="Arial" w:cs="Arial"/>
          <w:spacing w:val="1"/>
        </w:rPr>
        <w:t xml:space="preserve"> </w:t>
      </w:r>
      <w:r w:rsidR="00863EB5">
        <w:rPr>
          <w:rFonts w:ascii="Arial" w:eastAsia="Arial" w:hAnsi="Arial" w:cs="Arial"/>
        </w:rPr>
        <w:t>1014</w:t>
      </w:r>
      <w:r w:rsidR="00863EB5">
        <w:rPr>
          <w:rFonts w:ascii="Arial" w:eastAsia="Arial" w:hAnsi="Arial" w:cs="Arial"/>
          <w:spacing w:val="1"/>
        </w:rPr>
        <w:t xml:space="preserve"> </w:t>
      </w:r>
      <w:r w:rsidR="00863EB5">
        <w:rPr>
          <w:rFonts w:ascii="Arial" w:eastAsia="Arial" w:hAnsi="Arial" w:cs="Arial"/>
        </w:rPr>
        <w:t>–</w:t>
      </w:r>
      <w:r w:rsidR="00863EB5">
        <w:rPr>
          <w:rFonts w:ascii="Arial" w:eastAsia="Arial" w:hAnsi="Arial" w:cs="Arial"/>
          <w:spacing w:val="2"/>
        </w:rPr>
        <w:t xml:space="preserve"> </w:t>
      </w:r>
      <w:r w:rsidR="00863EB5">
        <w:rPr>
          <w:rFonts w:ascii="Arial" w:eastAsia="Arial" w:hAnsi="Arial" w:cs="Arial"/>
          <w:spacing w:val="-1"/>
        </w:rPr>
        <w:t>A</w:t>
      </w:r>
      <w:r w:rsidR="00863EB5">
        <w:rPr>
          <w:rFonts w:ascii="Arial" w:eastAsia="Arial" w:hAnsi="Arial" w:cs="Arial"/>
          <w:spacing w:val="-2"/>
        </w:rPr>
        <w:t>c</w:t>
      </w:r>
      <w:r w:rsidR="00863EB5">
        <w:rPr>
          <w:rFonts w:ascii="Arial" w:eastAsia="Arial" w:hAnsi="Arial" w:cs="Arial"/>
        </w:rPr>
        <w:t>c</w:t>
      </w:r>
      <w:r w:rsidR="00863EB5">
        <w:rPr>
          <w:rFonts w:ascii="Arial" w:eastAsia="Arial" w:hAnsi="Arial" w:cs="Arial"/>
          <w:spacing w:val="1"/>
        </w:rPr>
        <w:t>r</w:t>
      </w:r>
      <w:r w:rsidR="00863EB5">
        <w:rPr>
          <w:rFonts w:ascii="Arial" w:eastAsia="Arial" w:hAnsi="Arial" w:cs="Arial"/>
        </w:rPr>
        <w:t>e</w:t>
      </w:r>
      <w:r w:rsidR="00863EB5">
        <w:rPr>
          <w:rFonts w:ascii="Arial" w:eastAsia="Arial" w:hAnsi="Arial" w:cs="Arial"/>
          <w:spacing w:val="-3"/>
        </w:rPr>
        <w:t>d</w:t>
      </w:r>
      <w:r w:rsidR="00863EB5">
        <w:rPr>
          <w:rFonts w:ascii="Arial" w:eastAsia="Arial" w:hAnsi="Arial" w:cs="Arial"/>
          <w:spacing w:val="-1"/>
        </w:rPr>
        <w:t>i</w:t>
      </w:r>
      <w:r w:rsidR="00863EB5">
        <w:rPr>
          <w:rFonts w:ascii="Arial" w:eastAsia="Arial" w:hAnsi="Arial" w:cs="Arial"/>
          <w:spacing w:val="1"/>
        </w:rPr>
        <w:t>t</w:t>
      </w:r>
      <w:r w:rsidR="00863EB5">
        <w:rPr>
          <w:rFonts w:ascii="Arial" w:eastAsia="Arial" w:hAnsi="Arial" w:cs="Arial"/>
        </w:rPr>
        <w:t>a</w:t>
      </w:r>
      <w:r w:rsidR="00863EB5">
        <w:rPr>
          <w:rFonts w:ascii="Arial" w:eastAsia="Arial" w:hAnsi="Arial" w:cs="Arial"/>
          <w:spacing w:val="1"/>
        </w:rPr>
        <w:t>t</w:t>
      </w:r>
      <w:r w:rsidR="00863EB5">
        <w:rPr>
          <w:rFonts w:ascii="Arial" w:eastAsia="Arial" w:hAnsi="Arial" w:cs="Arial"/>
          <w:spacing w:val="-1"/>
        </w:rPr>
        <w:t>i</w:t>
      </w:r>
      <w:r w:rsidR="00863EB5">
        <w:rPr>
          <w:rFonts w:ascii="Arial" w:eastAsia="Arial" w:hAnsi="Arial" w:cs="Arial"/>
        </w:rPr>
        <w:t>on</w:t>
      </w:r>
      <w:r w:rsidR="00863EB5">
        <w:rPr>
          <w:rFonts w:ascii="Arial" w:eastAsia="Arial" w:hAnsi="Arial" w:cs="Arial"/>
          <w:spacing w:val="1"/>
        </w:rPr>
        <w:t xml:space="preserve"> </w:t>
      </w:r>
      <w:r w:rsidR="00863EB5">
        <w:rPr>
          <w:rFonts w:ascii="Arial" w:eastAsia="Arial" w:hAnsi="Arial" w:cs="Arial"/>
          <w:i/>
        </w:rPr>
        <w:t>and</w:t>
      </w:r>
      <w:r w:rsidR="00863EB5">
        <w:rPr>
          <w:rFonts w:ascii="Arial" w:eastAsia="Arial" w:hAnsi="Arial" w:cs="Arial"/>
          <w:i/>
          <w:spacing w:val="1"/>
        </w:rPr>
        <w:t xml:space="preserve"> </w:t>
      </w:r>
      <w:r w:rsidR="00863EB5">
        <w:rPr>
          <w:rFonts w:ascii="Arial" w:eastAsia="Arial" w:hAnsi="Arial" w:cs="Arial"/>
          <w:i/>
          <w:spacing w:val="-1"/>
          <w:highlight w:val="cyan"/>
        </w:rPr>
        <w:t>A</w:t>
      </w:r>
      <w:r w:rsidR="00863EB5">
        <w:rPr>
          <w:rFonts w:ascii="Arial" w:eastAsia="Arial" w:hAnsi="Arial" w:cs="Arial"/>
          <w:i/>
          <w:highlight w:val="cyan"/>
        </w:rPr>
        <w:t>p</w:t>
      </w:r>
      <w:r w:rsidR="00863EB5">
        <w:rPr>
          <w:rFonts w:ascii="Arial" w:eastAsia="Arial" w:hAnsi="Arial" w:cs="Arial"/>
          <w:i/>
          <w:spacing w:val="-3"/>
          <w:highlight w:val="cyan"/>
        </w:rPr>
        <w:t>p</w:t>
      </w:r>
      <w:r w:rsidR="00863EB5">
        <w:rPr>
          <w:rFonts w:ascii="Arial" w:eastAsia="Arial" w:hAnsi="Arial" w:cs="Arial"/>
          <w:i/>
          <w:spacing w:val="1"/>
          <w:highlight w:val="cyan"/>
        </w:rPr>
        <w:t>r</w:t>
      </w:r>
      <w:r w:rsidR="00863EB5">
        <w:rPr>
          <w:rFonts w:ascii="Arial" w:eastAsia="Arial" w:hAnsi="Arial" w:cs="Arial"/>
          <w:i/>
          <w:highlight w:val="cyan"/>
        </w:rPr>
        <w:t xml:space="preserve">oval </w:t>
      </w:r>
      <w:r w:rsidR="00863EB5">
        <w:rPr>
          <w:rFonts w:ascii="Arial" w:eastAsia="Arial" w:hAnsi="Arial" w:cs="Arial"/>
          <w:i/>
          <w:spacing w:val="-3"/>
          <w:highlight w:val="cyan"/>
        </w:rPr>
        <w:t>P</w:t>
      </w:r>
      <w:r w:rsidR="00863EB5">
        <w:rPr>
          <w:rFonts w:ascii="Arial" w:eastAsia="Arial" w:hAnsi="Arial" w:cs="Arial"/>
          <w:i/>
          <w:spacing w:val="1"/>
          <w:highlight w:val="cyan"/>
        </w:rPr>
        <w:t>r</w:t>
      </w:r>
      <w:r w:rsidR="00863EB5">
        <w:rPr>
          <w:rFonts w:ascii="Arial" w:eastAsia="Arial" w:hAnsi="Arial" w:cs="Arial"/>
          <w:i/>
          <w:spacing w:val="-3"/>
          <w:highlight w:val="cyan"/>
        </w:rPr>
        <w:t>o</w:t>
      </w:r>
      <w:r w:rsidR="00863EB5">
        <w:rPr>
          <w:rFonts w:ascii="Arial" w:eastAsia="Arial" w:hAnsi="Arial" w:cs="Arial"/>
          <w:i/>
          <w:highlight w:val="cyan"/>
        </w:rPr>
        <w:t>cess</w:t>
      </w:r>
      <w:r w:rsidR="00863EB5">
        <w:rPr>
          <w:rFonts w:ascii="Arial" w:eastAsia="Arial" w:hAnsi="Arial" w:cs="Arial"/>
          <w:i/>
          <w:spacing w:val="-1"/>
          <w:highlight w:val="cyan"/>
        </w:rPr>
        <w:t xml:space="preserve"> </w:t>
      </w:r>
      <w:r w:rsidR="00863EB5">
        <w:rPr>
          <w:rFonts w:ascii="Arial" w:eastAsia="Arial" w:hAnsi="Arial" w:cs="Arial"/>
          <w:i/>
          <w:spacing w:val="1"/>
          <w:highlight w:val="cyan"/>
        </w:rPr>
        <w:t>f</w:t>
      </w:r>
      <w:r w:rsidR="00863EB5">
        <w:rPr>
          <w:rFonts w:ascii="Arial" w:eastAsia="Arial" w:hAnsi="Arial" w:cs="Arial"/>
          <w:i/>
          <w:highlight w:val="cyan"/>
        </w:rPr>
        <w:t xml:space="preserve">or </w:t>
      </w:r>
      <w:r w:rsidR="00863EB5">
        <w:rPr>
          <w:rFonts w:ascii="Arial" w:eastAsia="Arial" w:hAnsi="Arial" w:cs="Arial"/>
          <w:i/>
          <w:spacing w:val="-1"/>
          <w:highlight w:val="cyan"/>
        </w:rPr>
        <w:t>V</w:t>
      </w:r>
      <w:r w:rsidR="00863EB5">
        <w:rPr>
          <w:rFonts w:ascii="Arial" w:eastAsia="Arial" w:hAnsi="Arial" w:cs="Arial"/>
          <w:i/>
          <w:highlight w:val="cyan"/>
        </w:rPr>
        <w:t>TS</w:t>
      </w:r>
      <w:r w:rsidR="00863EB5">
        <w:rPr>
          <w:rFonts w:ascii="Arial" w:eastAsia="Arial" w:hAnsi="Arial" w:cs="Arial"/>
          <w:i/>
          <w:spacing w:val="1"/>
          <w:highlight w:val="cyan"/>
        </w:rPr>
        <w:t xml:space="preserve"> </w:t>
      </w:r>
      <w:r w:rsidR="00863EB5">
        <w:rPr>
          <w:rFonts w:ascii="Arial" w:eastAsia="Arial" w:hAnsi="Arial" w:cs="Arial"/>
          <w:i/>
          <w:highlight w:val="cyan"/>
        </w:rPr>
        <w:t>T</w:t>
      </w:r>
      <w:r w:rsidR="00863EB5">
        <w:rPr>
          <w:rFonts w:ascii="Arial" w:eastAsia="Arial" w:hAnsi="Arial" w:cs="Arial"/>
          <w:i/>
          <w:spacing w:val="1"/>
          <w:highlight w:val="cyan"/>
        </w:rPr>
        <w:t>r</w:t>
      </w:r>
      <w:r w:rsidR="00863EB5">
        <w:rPr>
          <w:rFonts w:ascii="Arial" w:eastAsia="Arial" w:hAnsi="Arial" w:cs="Arial"/>
          <w:i/>
          <w:highlight w:val="cyan"/>
        </w:rPr>
        <w:t>a</w:t>
      </w:r>
      <w:r w:rsidR="00863EB5">
        <w:rPr>
          <w:rFonts w:ascii="Arial" w:eastAsia="Arial" w:hAnsi="Arial" w:cs="Arial"/>
          <w:i/>
          <w:spacing w:val="-1"/>
          <w:highlight w:val="cyan"/>
        </w:rPr>
        <w:t>i</w:t>
      </w:r>
      <w:r w:rsidR="00863EB5">
        <w:rPr>
          <w:rFonts w:ascii="Arial" w:eastAsia="Arial" w:hAnsi="Arial" w:cs="Arial"/>
          <w:i/>
          <w:highlight w:val="cyan"/>
        </w:rPr>
        <w:t>n</w:t>
      </w:r>
      <w:r w:rsidR="00863EB5">
        <w:rPr>
          <w:rFonts w:ascii="Arial" w:eastAsia="Arial" w:hAnsi="Arial" w:cs="Arial"/>
          <w:i/>
          <w:spacing w:val="-1"/>
          <w:highlight w:val="cyan"/>
        </w:rPr>
        <w:t>i</w:t>
      </w:r>
      <w:r w:rsidR="00863EB5">
        <w:rPr>
          <w:rFonts w:ascii="Arial" w:eastAsia="Arial" w:hAnsi="Arial" w:cs="Arial"/>
          <w:i/>
          <w:spacing w:val="-2"/>
          <w:highlight w:val="cyan"/>
        </w:rPr>
        <w:t>n</w:t>
      </w:r>
      <w:r w:rsidR="00863EB5">
        <w:rPr>
          <w:rFonts w:ascii="Arial" w:eastAsia="Arial" w:hAnsi="Arial" w:cs="Arial"/>
          <w:highlight w:val="cyan"/>
        </w:rPr>
        <w:t>g</w:t>
      </w:r>
    </w:p>
    <w:p w:rsidR="000A5570" w:rsidRDefault="000A5570">
      <w:pPr>
        <w:spacing w:before="9" w:after="0" w:line="110" w:lineRule="exact"/>
        <w:rPr>
          <w:sz w:val="11"/>
          <w:szCs w:val="11"/>
        </w:rPr>
      </w:pPr>
    </w:p>
    <w:p w:rsidR="000A5570" w:rsidRDefault="00071E95">
      <w:pPr>
        <w:tabs>
          <w:tab w:val="left" w:pos="860"/>
        </w:tabs>
        <w:spacing w:after="0" w:line="241" w:lineRule="auto"/>
        <w:ind w:left="865" w:right="679" w:hanging="566"/>
        <w:rPr>
          <w:rFonts w:ascii="Arial" w:eastAsia="Arial" w:hAnsi="Arial" w:cs="Arial"/>
        </w:rPr>
      </w:pPr>
      <w:r>
        <w:pict>
          <v:group id="_x0000_s1516" style="position:absolute;left:0;text-align:left;margin-left:62.3pt;margin-top:.1pt;width:.1pt;height:31.3pt;z-index:-251670016;mso-position-horizontal-relative:page" coordorigin="1246,2" coordsize="2,626">
            <v:shape id="_x0000_s1517" style="position:absolute;left:1246;top:2;width:2;height:626" coordorigin="1246,2" coordsize="0,626" path="m1246,2r,627e" filled="f" strokeweight=".82pt">
              <v:path arrowok="t"/>
            </v:shape>
            <w10:wrap anchorx="page"/>
          </v:group>
        </w:pict>
      </w:r>
      <w:r w:rsidR="00863EB5">
        <w:rPr>
          <w:rFonts w:ascii="Arial" w:eastAsia="Arial" w:hAnsi="Arial" w:cs="Arial"/>
          <w:spacing w:val="1"/>
        </w:rPr>
        <w:t>[</w:t>
      </w:r>
      <w:r w:rsidR="00863EB5">
        <w:rPr>
          <w:rFonts w:ascii="Arial" w:eastAsia="Arial" w:hAnsi="Arial" w:cs="Arial"/>
        </w:rPr>
        <w:t>5]</w:t>
      </w:r>
      <w:r w:rsidR="00863EB5">
        <w:rPr>
          <w:rFonts w:ascii="Arial" w:eastAsia="Arial" w:hAnsi="Arial" w:cs="Arial"/>
        </w:rPr>
        <w:tab/>
      </w:r>
      <w:r w:rsidR="00863EB5">
        <w:rPr>
          <w:rFonts w:ascii="Arial" w:eastAsia="Arial" w:hAnsi="Arial" w:cs="Arial"/>
          <w:spacing w:val="1"/>
        </w:rPr>
        <w:t>G</w:t>
      </w:r>
      <w:r w:rsidR="00863EB5">
        <w:rPr>
          <w:rFonts w:ascii="Arial" w:eastAsia="Arial" w:hAnsi="Arial" w:cs="Arial"/>
        </w:rPr>
        <w:t>u</w:t>
      </w:r>
      <w:r w:rsidR="00863EB5">
        <w:rPr>
          <w:rFonts w:ascii="Arial" w:eastAsia="Arial" w:hAnsi="Arial" w:cs="Arial"/>
          <w:spacing w:val="-1"/>
        </w:rPr>
        <w:t>i</w:t>
      </w:r>
      <w:r w:rsidR="00863EB5">
        <w:rPr>
          <w:rFonts w:ascii="Arial" w:eastAsia="Arial" w:hAnsi="Arial" w:cs="Arial"/>
        </w:rPr>
        <w:t>de</w:t>
      </w:r>
      <w:r w:rsidR="00863EB5">
        <w:rPr>
          <w:rFonts w:ascii="Arial" w:eastAsia="Arial" w:hAnsi="Arial" w:cs="Arial"/>
          <w:spacing w:val="-1"/>
        </w:rPr>
        <w:t>li</w:t>
      </w:r>
      <w:r w:rsidR="00863EB5">
        <w:rPr>
          <w:rFonts w:ascii="Arial" w:eastAsia="Arial" w:hAnsi="Arial" w:cs="Arial"/>
        </w:rPr>
        <w:t>ne</w:t>
      </w:r>
      <w:r w:rsidR="00863EB5">
        <w:rPr>
          <w:rFonts w:ascii="Arial" w:eastAsia="Arial" w:hAnsi="Arial" w:cs="Arial"/>
          <w:spacing w:val="1"/>
        </w:rPr>
        <w:t xml:space="preserve"> </w:t>
      </w:r>
      <w:r w:rsidR="00863EB5">
        <w:rPr>
          <w:rFonts w:ascii="Arial" w:eastAsia="Arial" w:hAnsi="Arial" w:cs="Arial"/>
        </w:rPr>
        <w:t>1017</w:t>
      </w:r>
      <w:r w:rsidR="00863EB5">
        <w:rPr>
          <w:rFonts w:ascii="Arial" w:eastAsia="Arial" w:hAnsi="Arial" w:cs="Arial"/>
          <w:spacing w:val="1"/>
        </w:rPr>
        <w:t xml:space="preserve"> </w:t>
      </w:r>
      <w:r w:rsidR="00863EB5">
        <w:rPr>
          <w:rFonts w:ascii="Arial" w:eastAsia="Arial" w:hAnsi="Arial" w:cs="Arial"/>
        </w:rPr>
        <w:t>–</w:t>
      </w:r>
      <w:r w:rsidR="00863EB5">
        <w:rPr>
          <w:rFonts w:ascii="Arial" w:eastAsia="Arial" w:hAnsi="Arial" w:cs="Arial"/>
          <w:spacing w:val="2"/>
        </w:rPr>
        <w:t xml:space="preserve"> </w:t>
      </w:r>
      <w:r w:rsidR="00863EB5">
        <w:rPr>
          <w:rFonts w:ascii="Arial" w:eastAsia="Arial" w:hAnsi="Arial" w:cs="Arial"/>
          <w:spacing w:val="-1"/>
        </w:rPr>
        <w:t>A</w:t>
      </w:r>
      <w:r w:rsidR="00863EB5">
        <w:rPr>
          <w:rFonts w:ascii="Arial" w:eastAsia="Arial" w:hAnsi="Arial" w:cs="Arial"/>
          <w:spacing w:val="-2"/>
        </w:rPr>
        <w:t>s</w:t>
      </w:r>
      <w:r w:rsidR="00863EB5">
        <w:rPr>
          <w:rFonts w:ascii="Arial" w:eastAsia="Arial" w:hAnsi="Arial" w:cs="Arial"/>
        </w:rPr>
        <w:t>ses</w:t>
      </w:r>
      <w:r w:rsidR="00863EB5">
        <w:rPr>
          <w:rFonts w:ascii="Arial" w:eastAsia="Arial" w:hAnsi="Arial" w:cs="Arial"/>
          <w:spacing w:val="-2"/>
        </w:rPr>
        <w:t>s</w:t>
      </w:r>
      <w:r w:rsidR="00863EB5">
        <w:rPr>
          <w:rFonts w:ascii="Arial" w:eastAsia="Arial" w:hAnsi="Arial" w:cs="Arial"/>
          <w:spacing w:val="1"/>
        </w:rPr>
        <w:t>m</w:t>
      </w:r>
      <w:r w:rsidR="00863EB5">
        <w:rPr>
          <w:rFonts w:ascii="Arial" w:eastAsia="Arial" w:hAnsi="Arial" w:cs="Arial"/>
        </w:rPr>
        <w:t xml:space="preserve">ent </w:t>
      </w:r>
      <w:r w:rsidR="00863EB5">
        <w:rPr>
          <w:rFonts w:ascii="Arial" w:eastAsia="Arial" w:hAnsi="Arial" w:cs="Arial"/>
          <w:spacing w:val="-3"/>
        </w:rPr>
        <w:t>o</w:t>
      </w:r>
      <w:r w:rsidR="00863EB5">
        <w:rPr>
          <w:rFonts w:ascii="Arial" w:eastAsia="Arial" w:hAnsi="Arial" w:cs="Arial"/>
        </w:rPr>
        <w:t xml:space="preserve">f </w:t>
      </w:r>
      <w:r w:rsidR="00863EB5">
        <w:rPr>
          <w:rFonts w:ascii="Arial" w:eastAsia="Arial" w:hAnsi="Arial" w:cs="Arial"/>
          <w:spacing w:val="2"/>
        </w:rPr>
        <w:t>T</w:t>
      </w:r>
      <w:r w:rsidR="00863EB5">
        <w:rPr>
          <w:rFonts w:ascii="Arial" w:eastAsia="Arial" w:hAnsi="Arial" w:cs="Arial"/>
          <w:spacing w:val="1"/>
        </w:rPr>
        <w:t>r</w:t>
      </w:r>
      <w:r w:rsidR="00863EB5">
        <w:rPr>
          <w:rFonts w:ascii="Arial" w:eastAsia="Arial" w:hAnsi="Arial" w:cs="Arial"/>
        </w:rPr>
        <w:t>a</w:t>
      </w:r>
      <w:r w:rsidR="00863EB5">
        <w:rPr>
          <w:rFonts w:ascii="Arial" w:eastAsia="Arial" w:hAnsi="Arial" w:cs="Arial"/>
          <w:spacing w:val="-1"/>
        </w:rPr>
        <w:t>i</w:t>
      </w:r>
      <w:r w:rsidR="00863EB5">
        <w:rPr>
          <w:rFonts w:ascii="Arial" w:eastAsia="Arial" w:hAnsi="Arial" w:cs="Arial"/>
        </w:rPr>
        <w:t>n</w:t>
      </w:r>
      <w:r w:rsidR="00863EB5">
        <w:rPr>
          <w:rFonts w:ascii="Arial" w:eastAsia="Arial" w:hAnsi="Arial" w:cs="Arial"/>
          <w:spacing w:val="-1"/>
        </w:rPr>
        <w:t>i</w:t>
      </w:r>
      <w:r w:rsidR="00863EB5">
        <w:rPr>
          <w:rFonts w:ascii="Arial" w:eastAsia="Arial" w:hAnsi="Arial" w:cs="Arial"/>
          <w:spacing w:val="-3"/>
        </w:rPr>
        <w:t>n</w:t>
      </w:r>
      <w:r w:rsidR="00863EB5">
        <w:rPr>
          <w:rFonts w:ascii="Arial" w:eastAsia="Arial" w:hAnsi="Arial" w:cs="Arial"/>
        </w:rPr>
        <w:t>g</w:t>
      </w:r>
      <w:r w:rsidR="00863EB5">
        <w:rPr>
          <w:rFonts w:ascii="Arial" w:eastAsia="Arial" w:hAnsi="Arial" w:cs="Arial"/>
          <w:spacing w:val="3"/>
        </w:rPr>
        <w:t xml:space="preserve"> </w:t>
      </w:r>
      <w:r w:rsidR="00863EB5">
        <w:rPr>
          <w:rFonts w:ascii="Arial" w:eastAsia="Arial" w:hAnsi="Arial" w:cs="Arial"/>
          <w:spacing w:val="-1"/>
        </w:rPr>
        <w:t>R</w:t>
      </w:r>
      <w:r w:rsidR="00863EB5">
        <w:rPr>
          <w:rFonts w:ascii="Arial" w:eastAsia="Arial" w:hAnsi="Arial" w:cs="Arial"/>
          <w:spacing w:val="-3"/>
        </w:rPr>
        <w:t>e</w:t>
      </w:r>
      <w:r w:rsidR="00863EB5">
        <w:rPr>
          <w:rFonts w:ascii="Arial" w:eastAsia="Arial" w:hAnsi="Arial" w:cs="Arial"/>
          <w:spacing w:val="2"/>
        </w:rPr>
        <w:t>q</w:t>
      </w:r>
      <w:r w:rsidR="00863EB5">
        <w:rPr>
          <w:rFonts w:ascii="Arial" w:eastAsia="Arial" w:hAnsi="Arial" w:cs="Arial"/>
        </w:rPr>
        <w:t>u</w:t>
      </w:r>
      <w:r w:rsidR="00863EB5">
        <w:rPr>
          <w:rFonts w:ascii="Arial" w:eastAsia="Arial" w:hAnsi="Arial" w:cs="Arial"/>
          <w:spacing w:val="-1"/>
        </w:rPr>
        <w:t>i</w:t>
      </w:r>
      <w:r w:rsidR="00863EB5">
        <w:rPr>
          <w:rFonts w:ascii="Arial" w:eastAsia="Arial" w:hAnsi="Arial" w:cs="Arial"/>
          <w:spacing w:val="1"/>
        </w:rPr>
        <w:t>r</w:t>
      </w:r>
      <w:r w:rsidR="00863EB5">
        <w:rPr>
          <w:rFonts w:ascii="Arial" w:eastAsia="Arial" w:hAnsi="Arial" w:cs="Arial"/>
          <w:spacing w:val="-3"/>
        </w:rPr>
        <w:t>e</w:t>
      </w:r>
      <w:r w:rsidR="00863EB5">
        <w:rPr>
          <w:rFonts w:ascii="Arial" w:eastAsia="Arial" w:hAnsi="Arial" w:cs="Arial"/>
          <w:spacing w:val="1"/>
        </w:rPr>
        <w:t>m</w:t>
      </w:r>
      <w:r w:rsidR="00863EB5">
        <w:rPr>
          <w:rFonts w:ascii="Arial" w:eastAsia="Arial" w:hAnsi="Arial" w:cs="Arial"/>
        </w:rPr>
        <w:t>en</w:t>
      </w:r>
      <w:r w:rsidR="00863EB5">
        <w:rPr>
          <w:rFonts w:ascii="Arial" w:eastAsia="Arial" w:hAnsi="Arial" w:cs="Arial"/>
          <w:spacing w:val="1"/>
        </w:rPr>
        <w:t>t</w:t>
      </w:r>
      <w:r w:rsidR="00863EB5">
        <w:rPr>
          <w:rFonts w:ascii="Arial" w:eastAsia="Arial" w:hAnsi="Arial" w:cs="Arial"/>
        </w:rPr>
        <w:t>s</w:t>
      </w:r>
      <w:r w:rsidR="00863EB5">
        <w:rPr>
          <w:rFonts w:ascii="Arial" w:eastAsia="Arial" w:hAnsi="Arial" w:cs="Arial"/>
          <w:spacing w:val="-4"/>
        </w:rPr>
        <w:t xml:space="preserve"> </w:t>
      </w:r>
      <w:r w:rsidR="00863EB5">
        <w:rPr>
          <w:rFonts w:ascii="Arial" w:eastAsia="Arial" w:hAnsi="Arial" w:cs="Arial"/>
          <w:spacing w:val="3"/>
        </w:rPr>
        <w:t>f</w:t>
      </w:r>
      <w:r w:rsidR="00863EB5">
        <w:rPr>
          <w:rFonts w:ascii="Arial" w:eastAsia="Arial" w:hAnsi="Arial" w:cs="Arial"/>
          <w:spacing w:val="-3"/>
        </w:rPr>
        <w:t>o</w:t>
      </w:r>
      <w:r w:rsidR="00863EB5">
        <w:rPr>
          <w:rFonts w:ascii="Arial" w:eastAsia="Arial" w:hAnsi="Arial" w:cs="Arial"/>
        </w:rPr>
        <w:t>r</w:t>
      </w:r>
      <w:r w:rsidR="00863EB5">
        <w:rPr>
          <w:rFonts w:ascii="Arial" w:eastAsia="Arial" w:hAnsi="Arial" w:cs="Arial"/>
          <w:spacing w:val="2"/>
        </w:rPr>
        <w:t xml:space="preserve"> </w:t>
      </w:r>
      <w:r w:rsidR="00863EB5">
        <w:rPr>
          <w:rFonts w:ascii="Arial" w:eastAsia="Arial" w:hAnsi="Arial" w:cs="Arial"/>
          <w:spacing w:val="-1"/>
        </w:rPr>
        <w:t>E</w:t>
      </w:r>
      <w:r w:rsidR="00863EB5">
        <w:rPr>
          <w:rFonts w:ascii="Arial" w:eastAsia="Arial" w:hAnsi="Arial" w:cs="Arial"/>
          <w:spacing w:val="-2"/>
        </w:rPr>
        <w:t>x</w:t>
      </w:r>
      <w:r w:rsidR="00863EB5">
        <w:rPr>
          <w:rFonts w:ascii="Arial" w:eastAsia="Arial" w:hAnsi="Arial" w:cs="Arial"/>
          <w:spacing w:val="-1"/>
        </w:rPr>
        <w:t>i</w:t>
      </w:r>
      <w:r w:rsidR="00863EB5">
        <w:rPr>
          <w:rFonts w:ascii="Arial" w:eastAsia="Arial" w:hAnsi="Arial" w:cs="Arial"/>
        </w:rPr>
        <w:t>s</w:t>
      </w:r>
      <w:r w:rsidR="00863EB5">
        <w:rPr>
          <w:rFonts w:ascii="Arial" w:eastAsia="Arial" w:hAnsi="Arial" w:cs="Arial"/>
          <w:spacing w:val="1"/>
        </w:rPr>
        <w:t>t</w:t>
      </w:r>
      <w:r w:rsidR="00863EB5">
        <w:rPr>
          <w:rFonts w:ascii="Arial" w:eastAsia="Arial" w:hAnsi="Arial" w:cs="Arial"/>
          <w:spacing w:val="-1"/>
        </w:rPr>
        <w:t>i</w:t>
      </w:r>
      <w:r w:rsidR="00863EB5">
        <w:rPr>
          <w:rFonts w:ascii="Arial" w:eastAsia="Arial" w:hAnsi="Arial" w:cs="Arial"/>
        </w:rPr>
        <w:t>ng</w:t>
      </w:r>
      <w:r w:rsidR="00863EB5">
        <w:rPr>
          <w:rFonts w:ascii="Arial" w:eastAsia="Arial" w:hAnsi="Arial" w:cs="Arial"/>
          <w:spacing w:val="1"/>
        </w:rPr>
        <w:t xml:space="preserve"> </w:t>
      </w:r>
      <w:r w:rsidR="00863EB5">
        <w:rPr>
          <w:rFonts w:ascii="Arial" w:eastAsia="Arial" w:hAnsi="Arial" w:cs="Arial"/>
          <w:spacing w:val="-3"/>
        </w:rPr>
        <w:t>V</w:t>
      </w:r>
      <w:r w:rsidR="00863EB5">
        <w:rPr>
          <w:rFonts w:ascii="Arial" w:eastAsia="Arial" w:hAnsi="Arial" w:cs="Arial"/>
          <w:spacing w:val="2"/>
        </w:rPr>
        <w:t>T</w:t>
      </w:r>
      <w:r w:rsidR="00863EB5">
        <w:rPr>
          <w:rFonts w:ascii="Arial" w:eastAsia="Arial" w:hAnsi="Arial" w:cs="Arial"/>
        </w:rPr>
        <w:t xml:space="preserve">S </w:t>
      </w:r>
      <w:r w:rsidR="00863EB5">
        <w:rPr>
          <w:rFonts w:ascii="Arial" w:eastAsia="Arial" w:hAnsi="Arial" w:cs="Arial"/>
          <w:spacing w:val="-3"/>
        </w:rPr>
        <w:t>P</w:t>
      </w:r>
      <w:r w:rsidR="00863EB5">
        <w:rPr>
          <w:rFonts w:ascii="Arial" w:eastAsia="Arial" w:hAnsi="Arial" w:cs="Arial"/>
        </w:rPr>
        <w:t>e</w:t>
      </w:r>
      <w:r w:rsidR="00863EB5">
        <w:rPr>
          <w:rFonts w:ascii="Arial" w:eastAsia="Arial" w:hAnsi="Arial" w:cs="Arial"/>
          <w:spacing w:val="1"/>
        </w:rPr>
        <w:t>r</w:t>
      </w:r>
      <w:r w:rsidR="00863EB5">
        <w:rPr>
          <w:rFonts w:ascii="Arial" w:eastAsia="Arial" w:hAnsi="Arial" w:cs="Arial"/>
        </w:rPr>
        <w:t>sonne</w:t>
      </w:r>
      <w:r w:rsidR="00863EB5">
        <w:rPr>
          <w:rFonts w:ascii="Arial" w:eastAsia="Arial" w:hAnsi="Arial" w:cs="Arial"/>
          <w:spacing w:val="-1"/>
        </w:rPr>
        <w:t>l</w:t>
      </w:r>
      <w:r w:rsidR="00863EB5">
        <w:rPr>
          <w:rFonts w:ascii="Arial" w:eastAsia="Arial" w:hAnsi="Arial" w:cs="Arial"/>
        </w:rPr>
        <w:t xml:space="preserve">, </w:t>
      </w:r>
      <w:r w:rsidR="00863EB5">
        <w:rPr>
          <w:rFonts w:ascii="Arial" w:eastAsia="Arial" w:hAnsi="Arial" w:cs="Arial"/>
          <w:spacing w:val="-1"/>
        </w:rPr>
        <w:t>C</w:t>
      </w:r>
      <w:r w:rsidR="00863EB5">
        <w:rPr>
          <w:rFonts w:ascii="Arial" w:eastAsia="Arial" w:hAnsi="Arial" w:cs="Arial"/>
        </w:rPr>
        <w:t>and</w:t>
      </w:r>
      <w:r w:rsidR="00863EB5">
        <w:rPr>
          <w:rFonts w:ascii="Arial" w:eastAsia="Arial" w:hAnsi="Arial" w:cs="Arial"/>
          <w:spacing w:val="-1"/>
        </w:rPr>
        <w:t>i</w:t>
      </w:r>
      <w:r w:rsidR="00863EB5">
        <w:rPr>
          <w:rFonts w:ascii="Arial" w:eastAsia="Arial" w:hAnsi="Arial" w:cs="Arial"/>
        </w:rPr>
        <w:t>da</w:t>
      </w:r>
      <w:r w:rsidR="00863EB5">
        <w:rPr>
          <w:rFonts w:ascii="Arial" w:eastAsia="Arial" w:hAnsi="Arial" w:cs="Arial"/>
          <w:spacing w:val="1"/>
        </w:rPr>
        <w:t>t</w:t>
      </w:r>
      <w:r w:rsidR="00863EB5">
        <w:rPr>
          <w:rFonts w:ascii="Arial" w:eastAsia="Arial" w:hAnsi="Arial" w:cs="Arial"/>
        </w:rPr>
        <w:t>e</w:t>
      </w:r>
      <w:r w:rsidR="00863EB5">
        <w:rPr>
          <w:rFonts w:ascii="Arial" w:eastAsia="Arial" w:hAnsi="Arial" w:cs="Arial"/>
          <w:spacing w:val="1"/>
        </w:rPr>
        <w:t xml:space="preserve"> </w:t>
      </w:r>
      <w:r w:rsidR="00863EB5">
        <w:rPr>
          <w:rFonts w:ascii="Arial" w:eastAsia="Arial" w:hAnsi="Arial" w:cs="Arial"/>
          <w:spacing w:val="-1"/>
        </w:rPr>
        <w:t>V</w:t>
      </w:r>
      <w:r w:rsidR="00863EB5">
        <w:rPr>
          <w:rFonts w:ascii="Arial" w:eastAsia="Arial" w:hAnsi="Arial" w:cs="Arial"/>
          <w:spacing w:val="2"/>
        </w:rPr>
        <w:t>T</w:t>
      </w:r>
      <w:r w:rsidR="00863EB5">
        <w:rPr>
          <w:rFonts w:ascii="Arial" w:eastAsia="Arial" w:hAnsi="Arial" w:cs="Arial"/>
        </w:rPr>
        <w:t>S</w:t>
      </w:r>
      <w:r w:rsidR="00863EB5">
        <w:rPr>
          <w:rFonts w:ascii="Arial" w:eastAsia="Arial" w:hAnsi="Arial" w:cs="Arial"/>
          <w:spacing w:val="-4"/>
        </w:rPr>
        <w:t xml:space="preserve"> </w:t>
      </w:r>
      <w:r w:rsidR="00863EB5">
        <w:rPr>
          <w:rFonts w:ascii="Arial" w:eastAsia="Arial" w:hAnsi="Arial" w:cs="Arial"/>
          <w:spacing w:val="1"/>
        </w:rPr>
        <w:t>O</w:t>
      </w:r>
      <w:r w:rsidR="00863EB5">
        <w:rPr>
          <w:rFonts w:ascii="Arial" w:eastAsia="Arial" w:hAnsi="Arial" w:cs="Arial"/>
        </w:rPr>
        <w:t>pe</w:t>
      </w:r>
      <w:r w:rsidR="00863EB5">
        <w:rPr>
          <w:rFonts w:ascii="Arial" w:eastAsia="Arial" w:hAnsi="Arial" w:cs="Arial"/>
          <w:spacing w:val="1"/>
        </w:rPr>
        <w:t>r</w:t>
      </w:r>
      <w:r w:rsidR="00863EB5">
        <w:rPr>
          <w:rFonts w:ascii="Arial" w:eastAsia="Arial" w:hAnsi="Arial" w:cs="Arial"/>
          <w:spacing w:val="-3"/>
        </w:rPr>
        <w:t>a</w:t>
      </w:r>
      <w:r w:rsidR="00863EB5">
        <w:rPr>
          <w:rFonts w:ascii="Arial" w:eastAsia="Arial" w:hAnsi="Arial" w:cs="Arial"/>
          <w:spacing w:val="1"/>
        </w:rPr>
        <w:t>t</w:t>
      </w:r>
      <w:r w:rsidR="00863EB5">
        <w:rPr>
          <w:rFonts w:ascii="Arial" w:eastAsia="Arial" w:hAnsi="Arial" w:cs="Arial"/>
        </w:rPr>
        <w:t>o</w:t>
      </w:r>
      <w:r w:rsidR="00863EB5">
        <w:rPr>
          <w:rFonts w:ascii="Arial" w:eastAsia="Arial" w:hAnsi="Arial" w:cs="Arial"/>
          <w:spacing w:val="-2"/>
        </w:rPr>
        <w:t>r</w:t>
      </w:r>
      <w:r w:rsidR="00863EB5">
        <w:rPr>
          <w:rFonts w:ascii="Arial" w:eastAsia="Arial" w:hAnsi="Arial" w:cs="Arial"/>
        </w:rPr>
        <w:t>s</w:t>
      </w:r>
      <w:r w:rsidR="00863EB5">
        <w:rPr>
          <w:rFonts w:ascii="Arial" w:eastAsia="Arial" w:hAnsi="Arial" w:cs="Arial"/>
          <w:spacing w:val="1"/>
        </w:rPr>
        <w:t xml:space="preserve"> </w:t>
      </w:r>
      <w:r w:rsidR="00863EB5">
        <w:rPr>
          <w:rFonts w:ascii="Arial" w:eastAsia="Arial" w:hAnsi="Arial" w:cs="Arial"/>
        </w:rPr>
        <w:t>and</w:t>
      </w:r>
      <w:r w:rsidR="00863EB5">
        <w:rPr>
          <w:rFonts w:ascii="Arial" w:eastAsia="Arial" w:hAnsi="Arial" w:cs="Arial"/>
          <w:spacing w:val="1"/>
        </w:rPr>
        <w:t xml:space="preserve"> </w:t>
      </w:r>
      <w:r w:rsidR="00863EB5">
        <w:rPr>
          <w:rFonts w:ascii="Arial" w:eastAsia="Arial" w:hAnsi="Arial" w:cs="Arial"/>
          <w:spacing w:val="-1"/>
        </w:rPr>
        <w:t>R</w:t>
      </w:r>
      <w:r w:rsidR="00863EB5">
        <w:rPr>
          <w:rFonts w:ascii="Arial" w:eastAsia="Arial" w:hAnsi="Arial" w:cs="Arial"/>
        </w:rPr>
        <w:t>e</w:t>
      </w:r>
      <w:r w:rsidR="00863EB5">
        <w:rPr>
          <w:rFonts w:ascii="Arial" w:eastAsia="Arial" w:hAnsi="Arial" w:cs="Arial"/>
          <w:spacing w:val="-2"/>
        </w:rPr>
        <w:t>v</w:t>
      </w:r>
      <w:r w:rsidR="00863EB5">
        <w:rPr>
          <w:rFonts w:ascii="Arial" w:eastAsia="Arial" w:hAnsi="Arial" w:cs="Arial"/>
        </w:rPr>
        <w:t>a</w:t>
      </w:r>
      <w:r w:rsidR="00863EB5">
        <w:rPr>
          <w:rFonts w:ascii="Arial" w:eastAsia="Arial" w:hAnsi="Arial" w:cs="Arial"/>
          <w:spacing w:val="-1"/>
        </w:rPr>
        <w:t>li</w:t>
      </w:r>
      <w:r w:rsidR="00863EB5">
        <w:rPr>
          <w:rFonts w:ascii="Arial" w:eastAsia="Arial" w:hAnsi="Arial" w:cs="Arial"/>
        </w:rPr>
        <w:t>da</w:t>
      </w:r>
      <w:r w:rsidR="00863EB5">
        <w:rPr>
          <w:rFonts w:ascii="Arial" w:eastAsia="Arial" w:hAnsi="Arial" w:cs="Arial"/>
          <w:spacing w:val="1"/>
        </w:rPr>
        <w:t>t</w:t>
      </w:r>
      <w:r w:rsidR="00863EB5">
        <w:rPr>
          <w:rFonts w:ascii="Arial" w:eastAsia="Arial" w:hAnsi="Arial" w:cs="Arial"/>
          <w:spacing w:val="-1"/>
        </w:rPr>
        <w:t>i</w:t>
      </w:r>
      <w:r w:rsidR="00863EB5">
        <w:rPr>
          <w:rFonts w:ascii="Arial" w:eastAsia="Arial" w:hAnsi="Arial" w:cs="Arial"/>
        </w:rPr>
        <w:t>on</w:t>
      </w:r>
      <w:r w:rsidR="00863EB5">
        <w:rPr>
          <w:rFonts w:ascii="Arial" w:eastAsia="Arial" w:hAnsi="Arial" w:cs="Arial"/>
          <w:spacing w:val="1"/>
        </w:rPr>
        <w:t xml:space="preserve"> </w:t>
      </w:r>
      <w:r w:rsidR="00863EB5">
        <w:rPr>
          <w:rFonts w:ascii="Arial" w:eastAsia="Arial" w:hAnsi="Arial" w:cs="Arial"/>
          <w:spacing w:val="-3"/>
        </w:rPr>
        <w:t>o</w:t>
      </w:r>
      <w:r w:rsidR="00863EB5">
        <w:rPr>
          <w:rFonts w:ascii="Arial" w:eastAsia="Arial" w:hAnsi="Arial" w:cs="Arial"/>
        </w:rPr>
        <w:t>f</w:t>
      </w:r>
      <w:r w:rsidR="00863EB5">
        <w:rPr>
          <w:rFonts w:ascii="Arial" w:eastAsia="Arial" w:hAnsi="Arial" w:cs="Arial"/>
          <w:spacing w:val="5"/>
        </w:rPr>
        <w:t xml:space="preserve"> </w:t>
      </w:r>
      <w:r w:rsidR="00863EB5">
        <w:rPr>
          <w:rFonts w:ascii="Arial" w:eastAsia="Arial" w:hAnsi="Arial" w:cs="Arial"/>
          <w:spacing w:val="-3"/>
        </w:rPr>
        <w:t>V</w:t>
      </w:r>
      <w:r w:rsidR="00863EB5">
        <w:rPr>
          <w:rFonts w:ascii="Arial" w:eastAsia="Arial" w:hAnsi="Arial" w:cs="Arial"/>
        </w:rPr>
        <w:t xml:space="preserve">TS </w:t>
      </w:r>
      <w:r w:rsidR="00863EB5">
        <w:rPr>
          <w:rFonts w:ascii="Arial" w:eastAsia="Arial" w:hAnsi="Arial" w:cs="Arial"/>
          <w:spacing w:val="1"/>
        </w:rPr>
        <w:t>O</w:t>
      </w:r>
      <w:r w:rsidR="00863EB5">
        <w:rPr>
          <w:rFonts w:ascii="Arial" w:eastAsia="Arial" w:hAnsi="Arial" w:cs="Arial"/>
        </w:rPr>
        <w:t>p</w:t>
      </w:r>
      <w:r w:rsidR="00863EB5">
        <w:rPr>
          <w:rFonts w:ascii="Arial" w:eastAsia="Arial" w:hAnsi="Arial" w:cs="Arial"/>
          <w:spacing w:val="-3"/>
        </w:rPr>
        <w:t>e</w:t>
      </w:r>
      <w:r w:rsidR="00863EB5">
        <w:rPr>
          <w:rFonts w:ascii="Arial" w:eastAsia="Arial" w:hAnsi="Arial" w:cs="Arial"/>
          <w:spacing w:val="1"/>
        </w:rPr>
        <w:t>r</w:t>
      </w:r>
      <w:r w:rsidR="00863EB5">
        <w:rPr>
          <w:rFonts w:ascii="Arial" w:eastAsia="Arial" w:hAnsi="Arial" w:cs="Arial"/>
        </w:rPr>
        <w:t>a</w:t>
      </w:r>
      <w:r w:rsidR="00863EB5">
        <w:rPr>
          <w:rFonts w:ascii="Arial" w:eastAsia="Arial" w:hAnsi="Arial" w:cs="Arial"/>
          <w:spacing w:val="1"/>
        </w:rPr>
        <w:t>t</w:t>
      </w:r>
      <w:r w:rsidR="00863EB5">
        <w:rPr>
          <w:rFonts w:ascii="Arial" w:eastAsia="Arial" w:hAnsi="Arial" w:cs="Arial"/>
          <w:spacing w:val="-3"/>
        </w:rPr>
        <w:t>o</w:t>
      </w:r>
      <w:r w:rsidR="00863EB5">
        <w:rPr>
          <w:rFonts w:ascii="Arial" w:eastAsia="Arial" w:hAnsi="Arial" w:cs="Arial"/>
          <w:spacing w:val="1"/>
        </w:rPr>
        <w:t>r</w:t>
      </w:r>
      <w:r w:rsidR="00863EB5">
        <w:rPr>
          <w:rFonts w:ascii="Arial" w:eastAsia="Arial" w:hAnsi="Arial" w:cs="Arial"/>
        </w:rPr>
        <w:t>s</w:t>
      </w:r>
      <w:r w:rsidR="00863EB5">
        <w:rPr>
          <w:rFonts w:ascii="Arial" w:eastAsia="Arial" w:hAnsi="Arial" w:cs="Arial"/>
          <w:spacing w:val="1"/>
        </w:rPr>
        <w:t xml:space="preserve"> </w:t>
      </w:r>
      <w:r w:rsidR="00863EB5">
        <w:rPr>
          <w:rFonts w:ascii="Arial" w:eastAsia="Arial" w:hAnsi="Arial" w:cs="Arial"/>
          <w:spacing w:val="-1"/>
        </w:rPr>
        <w:t>C</w:t>
      </w:r>
      <w:r w:rsidR="00863EB5">
        <w:rPr>
          <w:rFonts w:ascii="Arial" w:eastAsia="Arial" w:hAnsi="Arial" w:cs="Arial"/>
          <w:spacing w:val="-3"/>
        </w:rPr>
        <w:t>e</w:t>
      </w:r>
      <w:r w:rsidR="00863EB5">
        <w:rPr>
          <w:rFonts w:ascii="Arial" w:eastAsia="Arial" w:hAnsi="Arial" w:cs="Arial"/>
          <w:spacing w:val="1"/>
        </w:rPr>
        <w:t>rt</w:t>
      </w:r>
      <w:r w:rsidR="00863EB5">
        <w:rPr>
          <w:rFonts w:ascii="Arial" w:eastAsia="Arial" w:hAnsi="Arial" w:cs="Arial"/>
          <w:spacing w:val="-4"/>
        </w:rPr>
        <w:t>i</w:t>
      </w:r>
      <w:r w:rsidR="00863EB5">
        <w:rPr>
          <w:rFonts w:ascii="Arial" w:eastAsia="Arial" w:hAnsi="Arial" w:cs="Arial"/>
          <w:spacing w:val="3"/>
        </w:rPr>
        <w:t>f</w:t>
      </w:r>
      <w:r w:rsidR="00863EB5">
        <w:rPr>
          <w:rFonts w:ascii="Arial" w:eastAsia="Arial" w:hAnsi="Arial" w:cs="Arial"/>
          <w:spacing w:val="-1"/>
        </w:rPr>
        <w:t>i</w:t>
      </w:r>
      <w:r w:rsidR="00863EB5">
        <w:rPr>
          <w:rFonts w:ascii="Arial" w:eastAsia="Arial" w:hAnsi="Arial" w:cs="Arial"/>
        </w:rPr>
        <w:t>c</w:t>
      </w:r>
      <w:r w:rsidR="00863EB5">
        <w:rPr>
          <w:rFonts w:ascii="Arial" w:eastAsia="Arial" w:hAnsi="Arial" w:cs="Arial"/>
          <w:spacing w:val="-3"/>
        </w:rPr>
        <w:t>a</w:t>
      </w:r>
      <w:r w:rsidR="00863EB5">
        <w:rPr>
          <w:rFonts w:ascii="Arial" w:eastAsia="Arial" w:hAnsi="Arial" w:cs="Arial"/>
          <w:spacing w:val="1"/>
        </w:rPr>
        <w:t>t</w:t>
      </w:r>
      <w:r w:rsidR="00863EB5">
        <w:rPr>
          <w:rFonts w:ascii="Arial" w:eastAsia="Arial" w:hAnsi="Arial" w:cs="Arial"/>
        </w:rPr>
        <w:t>es</w:t>
      </w:r>
    </w:p>
    <w:p w:rsidR="000A5570" w:rsidRDefault="000A5570">
      <w:pPr>
        <w:spacing w:before="8" w:after="0" w:line="110" w:lineRule="exact"/>
        <w:rPr>
          <w:sz w:val="11"/>
          <w:szCs w:val="11"/>
        </w:rPr>
      </w:pPr>
    </w:p>
    <w:p w:rsidR="000A5570" w:rsidRDefault="00863EB5">
      <w:pPr>
        <w:spacing w:after="0" w:line="240" w:lineRule="auto"/>
        <w:ind w:left="298" w:right="654"/>
        <w:jc w:val="both"/>
        <w:rPr>
          <w:rFonts w:ascii="Arial" w:eastAsia="Arial" w:hAnsi="Arial" w:cs="Arial"/>
        </w:rPr>
      </w:pPr>
      <w:r>
        <w:rPr>
          <w:rFonts w:ascii="Arial" w:eastAsia="Arial" w:hAnsi="Arial" w:cs="Arial"/>
          <w:spacing w:val="1"/>
        </w:rPr>
        <w:t>[</w:t>
      </w:r>
      <w:r>
        <w:rPr>
          <w:rFonts w:ascii="Arial" w:eastAsia="Arial" w:hAnsi="Arial" w:cs="Arial"/>
        </w:rPr>
        <w:t xml:space="preserve">6]    </w:t>
      </w:r>
      <w:r>
        <w:rPr>
          <w:rFonts w:ascii="Arial" w:eastAsia="Arial" w:hAnsi="Arial" w:cs="Arial"/>
          <w:spacing w:val="15"/>
        </w:rPr>
        <w:t xml:space="preserve"> </w:t>
      </w:r>
      <w:r>
        <w:rPr>
          <w:rFonts w:ascii="Arial" w:eastAsia="Arial" w:hAnsi="Arial" w:cs="Arial"/>
          <w:spacing w:val="1"/>
        </w:rPr>
        <w:t>G</w:t>
      </w:r>
      <w:r>
        <w:rPr>
          <w:rFonts w:ascii="Arial" w:eastAsia="Arial" w:hAnsi="Arial" w:cs="Arial"/>
        </w:rPr>
        <w:t>u</w:t>
      </w:r>
      <w:r>
        <w:rPr>
          <w:rFonts w:ascii="Arial" w:eastAsia="Arial" w:hAnsi="Arial" w:cs="Arial"/>
          <w:spacing w:val="-1"/>
        </w:rPr>
        <w:t>i</w:t>
      </w:r>
      <w:r>
        <w:rPr>
          <w:rFonts w:ascii="Arial" w:eastAsia="Arial" w:hAnsi="Arial" w:cs="Arial"/>
        </w:rPr>
        <w:t>de</w:t>
      </w:r>
      <w:r>
        <w:rPr>
          <w:rFonts w:ascii="Arial" w:eastAsia="Arial" w:hAnsi="Arial" w:cs="Arial"/>
          <w:spacing w:val="-1"/>
        </w:rPr>
        <w:t>li</w:t>
      </w:r>
      <w:r>
        <w:rPr>
          <w:rFonts w:ascii="Arial" w:eastAsia="Arial" w:hAnsi="Arial" w:cs="Arial"/>
        </w:rPr>
        <w:t>ne</w:t>
      </w:r>
      <w:r>
        <w:rPr>
          <w:rFonts w:ascii="Arial" w:eastAsia="Arial" w:hAnsi="Arial" w:cs="Arial"/>
          <w:spacing w:val="1"/>
        </w:rPr>
        <w:t xml:space="preserve"> </w:t>
      </w:r>
      <w:r>
        <w:rPr>
          <w:rFonts w:ascii="Arial" w:eastAsia="Arial" w:hAnsi="Arial" w:cs="Arial"/>
        </w:rPr>
        <w:t>1027</w:t>
      </w:r>
      <w:r>
        <w:rPr>
          <w:rFonts w:ascii="Arial" w:eastAsia="Arial" w:hAnsi="Arial" w:cs="Arial"/>
          <w:spacing w:val="1"/>
        </w:rPr>
        <w:t xml:space="preserve"> </w:t>
      </w:r>
      <w:r>
        <w:rPr>
          <w:rFonts w:ascii="Arial" w:eastAsia="Arial" w:hAnsi="Arial" w:cs="Arial"/>
        </w:rPr>
        <w:t xml:space="preserve">- </w:t>
      </w:r>
      <w:r>
        <w:rPr>
          <w:rFonts w:ascii="Arial" w:eastAsia="Arial" w:hAnsi="Arial" w:cs="Arial"/>
          <w:spacing w:val="-1"/>
        </w:rPr>
        <w:t>D</w:t>
      </w:r>
      <w:r>
        <w:rPr>
          <w:rFonts w:ascii="Arial" w:eastAsia="Arial" w:hAnsi="Arial" w:cs="Arial"/>
        </w:rPr>
        <w:t>es</w:t>
      </w:r>
      <w:r>
        <w:rPr>
          <w:rFonts w:ascii="Arial" w:eastAsia="Arial" w:hAnsi="Arial" w:cs="Arial"/>
          <w:spacing w:val="-1"/>
        </w:rPr>
        <w:t>i</w:t>
      </w:r>
      <w:r>
        <w:rPr>
          <w:rFonts w:ascii="Arial" w:eastAsia="Arial" w:hAnsi="Arial" w:cs="Arial"/>
          <w:spacing w:val="2"/>
        </w:rPr>
        <w:t>g</w:t>
      </w:r>
      <w:r>
        <w:rPr>
          <w:rFonts w:ascii="Arial" w:eastAsia="Arial" w:hAnsi="Arial" w:cs="Arial"/>
        </w:rPr>
        <w:t>n</w:t>
      </w:r>
      <w:r>
        <w:rPr>
          <w:rFonts w:ascii="Arial" w:eastAsia="Arial" w:hAnsi="Arial" w:cs="Arial"/>
          <w:spacing w:val="-4"/>
        </w:rPr>
        <w:t>i</w:t>
      </w:r>
      <w:r>
        <w:rPr>
          <w:rFonts w:ascii="Arial" w:eastAsia="Arial" w:hAnsi="Arial" w:cs="Arial"/>
        </w:rPr>
        <w:t>ng</w:t>
      </w:r>
      <w:r>
        <w:rPr>
          <w:rFonts w:ascii="Arial" w:eastAsia="Arial" w:hAnsi="Arial" w:cs="Arial"/>
          <w:spacing w:val="1"/>
        </w:rPr>
        <w:t xml:space="preserve"> </w:t>
      </w:r>
      <w:r>
        <w:rPr>
          <w:rFonts w:ascii="Arial" w:eastAsia="Arial" w:hAnsi="Arial" w:cs="Arial"/>
        </w:rPr>
        <w:t>and</w:t>
      </w:r>
      <w:r>
        <w:rPr>
          <w:rFonts w:ascii="Arial" w:eastAsia="Arial" w:hAnsi="Arial" w:cs="Arial"/>
          <w:spacing w:val="-2"/>
        </w:rPr>
        <w:t xml:space="preserve"> </w:t>
      </w:r>
      <w:r>
        <w:rPr>
          <w:rFonts w:ascii="Arial" w:eastAsia="Arial" w:hAnsi="Arial" w:cs="Arial"/>
          <w:spacing w:val="1"/>
        </w:rPr>
        <w:t>Im</w:t>
      </w:r>
      <w:r>
        <w:rPr>
          <w:rFonts w:ascii="Arial" w:eastAsia="Arial" w:hAnsi="Arial" w:cs="Arial"/>
        </w:rPr>
        <w:t>p</w:t>
      </w:r>
      <w:r>
        <w:rPr>
          <w:rFonts w:ascii="Arial" w:eastAsia="Arial" w:hAnsi="Arial" w:cs="Arial"/>
          <w:spacing w:val="-1"/>
        </w:rPr>
        <w:t>l</w:t>
      </w:r>
      <w:r>
        <w:rPr>
          <w:rFonts w:ascii="Arial" w:eastAsia="Arial" w:hAnsi="Arial" w:cs="Arial"/>
          <w:spacing w:val="-3"/>
        </w:rPr>
        <w:t>e</w:t>
      </w:r>
      <w:r>
        <w:rPr>
          <w:rFonts w:ascii="Arial" w:eastAsia="Arial" w:hAnsi="Arial" w:cs="Arial"/>
          <w:spacing w:val="1"/>
        </w:rPr>
        <w:t>m</w:t>
      </w:r>
      <w:r>
        <w:rPr>
          <w:rFonts w:ascii="Arial" w:eastAsia="Arial" w:hAnsi="Arial" w:cs="Arial"/>
        </w:rPr>
        <w:t>en</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spacing w:val="-1"/>
        </w:rPr>
        <w:t>S</w:t>
      </w:r>
      <w:r>
        <w:rPr>
          <w:rFonts w:ascii="Arial" w:eastAsia="Arial" w:hAnsi="Arial" w:cs="Arial"/>
          <w:spacing w:val="-4"/>
        </w:rPr>
        <w:t>i</w:t>
      </w:r>
      <w:r>
        <w:rPr>
          <w:rFonts w:ascii="Arial" w:eastAsia="Arial" w:hAnsi="Arial" w:cs="Arial"/>
          <w:spacing w:val="1"/>
        </w:rPr>
        <w:t>m</w:t>
      </w:r>
      <w:r>
        <w:rPr>
          <w:rFonts w:ascii="Arial" w:eastAsia="Arial" w:hAnsi="Arial" w:cs="Arial"/>
        </w:rPr>
        <w:t>u</w:t>
      </w:r>
      <w:r>
        <w:rPr>
          <w:rFonts w:ascii="Arial" w:eastAsia="Arial" w:hAnsi="Arial" w:cs="Arial"/>
          <w:spacing w:val="-1"/>
        </w:rPr>
        <w:t>l</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2"/>
        </w:rPr>
        <w:t xml:space="preserve"> </w:t>
      </w:r>
      <w:r>
        <w:rPr>
          <w:rFonts w:ascii="Arial" w:eastAsia="Arial" w:hAnsi="Arial" w:cs="Arial"/>
        </w:rPr>
        <w:t>T</w:t>
      </w:r>
      <w:r>
        <w:rPr>
          <w:rFonts w:ascii="Arial" w:eastAsia="Arial" w:hAnsi="Arial" w:cs="Arial"/>
          <w:spacing w:val="1"/>
        </w:rPr>
        <w: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w:t>
      </w:r>
      <w:r>
        <w:rPr>
          <w:rFonts w:ascii="Arial" w:eastAsia="Arial" w:hAnsi="Arial" w:cs="Arial"/>
        </w:rPr>
        <w:t>at</w:t>
      </w:r>
      <w:r>
        <w:rPr>
          <w:rFonts w:ascii="Arial" w:eastAsia="Arial" w:hAnsi="Arial" w:cs="Arial"/>
          <w:spacing w:val="-2"/>
        </w:rPr>
        <w:t xml:space="preserve"> </w:t>
      </w:r>
      <w:r>
        <w:rPr>
          <w:rFonts w:ascii="Arial" w:eastAsia="Arial" w:hAnsi="Arial" w:cs="Arial"/>
          <w:spacing w:val="2"/>
        </w:rPr>
        <w:t>T</w:t>
      </w:r>
      <w:r>
        <w:rPr>
          <w:rFonts w:ascii="Arial" w:eastAsia="Arial" w:hAnsi="Arial" w:cs="Arial"/>
          <w:spacing w:val="1"/>
        </w:rPr>
        <w: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p>
    <w:p w:rsidR="000A5570" w:rsidRDefault="00863EB5">
      <w:pPr>
        <w:spacing w:before="1" w:after="0" w:line="240" w:lineRule="auto"/>
        <w:ind w:left="828" w:right="6255"/>
        <w:jc w:val="center"/>
        <w:rPr>
          <w:rFonts w:ascii="Arial" w:eastAsia="Arial" w:hAnsi="Arial" w:cs="Arial"/>
        </w:rPr>
      </w:pPr>
      <w:r>
        <w:rPr>
          <w:rFonts w:ascii="Arial" w:eastAsia="Arial" w:hAnsi="Arial" w:cs="Arial"/>
          <w:spacing w:val="1"/>
        </w:rPr>
        <w:t>I</w:t>
      </w:r>
      <w:r>
        <w:rPr>
          <w:rFonts w:ascii="Arial" w:eastAsia="Arial" w:hAnsi="Arial" w:cs="Arial"/>
        </w:rPr>
        <w:t>ns</w:t>
      </w:r>
      <w:r>
        <w:rPr>
          <w:rFonts w:ascii="Arial" w:eastAsia="Arial" w:hAnsi="Arial" w:cs="Arial"/>
          <w:spacing w:val="1"/>
        </w:rPr>
        <w:t>t</w:t>
      </w:r>
      <w:r>
        <w:rPr>
          <w:rFonts w:ascii="Arial" w:eastAsia="Arial" w:hAnsi="Arial" w:cs="Arial"/>
          <w:spacing w:val="-1"/>
        </w:rPr>
        <w:t>i</w:t>
      </w:r>
      <w:r>
        <w:rPr>
          <w:rFonts w:ascii="Arial" w:eastAsia="Arial" w:hAnsi="Arial" w:cs="Arial"/>
          <w:spacing w:val="1"/>
        </w:rPr>
        <w:t>t</w:t>
      </w:r>
      <w:r>
        <w:rPr>
          <w:rFonts w:ascii="Arial" w:eastAsia="Arial" w:hAnsi="Arial" w:cs="Arial"/>
          <w:spacing w:val="-3"/>
        </w:rPr>
        <w:t>u</w:t>
      </w:r>
      <w:r>
        <w:rPr>
          <w:rFonts w:ascii="Arial" w:eastAsia="Arial" w:hAnsi="Arial" w:cs="Arial"/>
          <w:spacing w:val="1"/>
        </w:rPr>
        <w:t>t</w:t>
      </w:r>
      <w:r>
        <w:rPr>
          <w:rFonts w:ascii="Arial" w:eastAsia="Arial" w:hAnsi="Arial" w:cs="Arial"/>
        </w:rPr>
        <w:t>es</w:t>
      </w:r>
      <w:r>
        <w:rPr>
          <w:rFonts w:ascii="Arial" w:eastAsia="Arial" w:hAnsi="Arial" w:cs="Arial"/>
          <w:spacing w:val="-1"/>
        </w:rPr>
        <w:t xml:space="preserve"> </w:t>
      </w:r>
      <w:r>
        <w:rPr>
          <w:rFonts w:ascii="Arial" w:eastAsia="Arial" w:hAnsi="Arial" w:cs="Arial"/>
        </w:rPr>
        <w:t>and</w:t>
      </w:r>
      <w:r>
        <w:rPr>
          <w:rFonts w:ascii="Arial" w:eastAsia="Arial" w:hAnsi="Arial" w:cs="Arial"/>
          <w:spacing w:val="1"/>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 xml:space="preserve">S </w:t>
      </w:r>
      <w:r>
        <w:rPr>
          <w:rFonts w:ascii="Arial" w:eastAsia="Arial" w:hAnsi="Arial" w:cs="Arial"/>
          <w:spacing w:val="-1"/>
        </w:rPr>
        <w:t>C</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spacing w:val="-2"/>
        </w:rPr>
        <w:t>r</w:t>
      </w:r>
      <w:r>
        <w:rPr>
          <w:rFonts w:ascii="Arial" w:eastAsia="Arial" w:hAnsi="Arial" w:cs="Arial"/>
        </w:rPr>
        <w:t>es</w:t>
      </w:r>
    </w:p>
    <w:p w:rsidR="000A5570" w:rsidRDefault="000A5570">
      <w:pPr>
        <w:spacing w:before="9" w:after="0" w:line="110" w:lineRule="exact"/>
        <w:rPr>
          <w:sz w:val="11"/>
          <w:szCs w:val="11"/>
        </w:rPr>
      </w:pPr>
    </w:p>
    <w:p w:rsidR="000A5570" w:rsidRDefault="00863EB5">
      <w:pPr>
        <w:spacing w:after="0" w:line="240" w:lineRule="auto"/>
        <w:ind w:left="299" w:right="4197"/>
        <w:jc w:val="both"/>
        <w:rPr>
          <w:rFonts w:ascii="Arial" w:eastAsia="Arial" w:hAnsi="Arial" w:cs="Arial"/>
        </w:rPr>
      </w:pPr>
      <w:r>
        <w:rPr>
          <w:rFonts w:ascii="Arial" w:eastAsia="Arial" w:hAnsi="Arial" w:cs="Arial"/>
          <w:spacing w:val="1"/>
        </w:rPr>
        <w:t>[</w:t>
      </w:r>
      <w:r>
        <w:rPr>
          <w:rFonts w:ascii="Arial" w:eastAsia="Arial" w:hAnsi="Arial" w:cs="Arial"/>
        </w:rPr>
        <w:t xml:space="preserve">7]    </w:t>
      </w:r>
      <w:r>
        <w:rPr>
          <w:rFonts w:ascii="Arial" w:eastAsia="Arial" w:hAnsi="Arial" w:cs="Arial"/>
          <w:spacing w:val="15"/>
        </w:rPr>
        <w:t xml:space="preserve"> </w:t>
      </w:r>
      <w:r>
        <w:rPr>
          <w:rFonts w:ascii="Arial" w:eastAsia="Arial" w:hAnsi="Arial" w:cs="Arial"/>
          <w:spacing w:val="1"/>
        </w:rPr>
        <w:t>G</w:t>
      </w:r>
      <w:r>
        <w:rPr>
          <w:rFonts w:ascii="Arial" w:eastAsia="Arial" w:hAnsi="Arial" w:cs="Arial"/>
        </w:rPr>
        <w:t>u</w:t>
      </w:r>
      <w:r>
        <w:rPr>
          <w:rFonts w:ascii="Arial" w:eastAsia="Arial" w:hAnsi="Arial" w:cs="Arial"/>
          <w:spacing w:val="-1"/>
        </w:rPr>
        <w:t>i</w:t>
      </w:r>
      <w:r>
        <w:rPr>
          <w:rFonts w:ascii="Arial" w:eastAsia="Arial" w:hAnsi="Arial" w:cs="Arial"/>
        </w:rPr>
        <w:t>de</w:t>
      </w:r>
      <w:r>
        <w:rPr>
          <w:rFonts w:ascii="Arial" w:eastAsia="Arial" w:hAnsi="Arial" w:cs="Arial"/>
          <w:spacing w:val="-1"/>
        </w:rPr>
        <w:t>li</w:t>
      </w:r>
      <w:r>
        <w:rPr>
          <w:rFonts w:ascii="Arial" w:eastAsia="Arial" w:hAnsi="Arial" w:cs="Arial"/>
        </w:rPr>
        <w:t>ne</w:t>
      </w:r>
      <w:r>
        <w:rPr>
          <w:rFonts w:ascii="Arial" w:eastAsia="Arial" w:hAnsi="Arial" w:cs="Arial"/>
          <w:spacing w:val="1"/>
        </w:rPr>
        <w:t xml:space="preserve"> </w:t>
      </w:r>
      <w:r>
        <w:rPr>
          <w:rFonts w:ascii="Arial" w:eastAsia="Arial" w:hAnsi="Arial" w:cs="Arial"/>
        </w:rPr>
        <w:t>1045</w:t>
      </w:r>
      <w:r>
        <w:rPr>
          <w:rFonts w:ascii="Arial" w:eastAsia="Arial" w:hAnsi="Arial" w:cs="Arial"/>
          <w:spacing w:val="1"/>
        </w:rPr>
        <w:t xml:space="preserve"> </w:t>
      </w:r>
      <w:r>
        <w:rPr>
          <w:rFonts w:ascii="Arial" w:eastAsia="Arial" w:hAnsi="Arial" w:cs="Arial"/>
        </w:rPr>
        <w:t xml:space="preserve">- </w:t>
      </w:r>
      <w:r>
        <w:rPr>
          <w:rFonts w:ascii="Arial" w:eastAsia="Arial" w:hAnsi="Arial" w:cs="Arial"/>
          <w:spacing w:val="-1"/>
        </w:rPr>
        <w:t>S</w:t>
      </w:r>
      <w:r>
        <w:rPr>
          <w:rFonts w:ascii="Arial" w:eastAsia="Arial" w:hAnsi="Arial" w:cs="Arial"/>
          <w:spacing w:val="1"/>
        </w:rPr>
        <w:t>t</w:t>
      </w:r>
      <w:r>
        <w:rPr>
          <w:rFonts w:ascii="Arial" w:eastAsia="Arial" w:hAnsi="Arial" w:cs="Arial"/>
          <w:spacing w:val="-3"/>
        </w:rPr>
        <w:t>a</w:t>
      </w:r>
      <w:r>
        <w:rPr>
          <w:rFonts w:ascii="Arial" w:eastAsia="Arial" w:hAnsi="Arial" w:cs="Arial"/>
          <w:spacing w:val="1"/>
        </w:rPr>
        <w:t>ff</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1"/>
        </w:rPr>
        <w:t xml:space="preserve"> </w:t>
      </w:r>
      <w:r>
        <w:rPr>
          <w:rFonts w:ascii="Arial" w:eastAsia="Arial" w:hAnsi="Arial" w:cs="Arial"/>
        </w:rPr>
        <w:t>Le</w:t>
      </w:r>
      <w:r>
        <w:rPr>
          <w:rFonts w:ascii="Arial" w:eastAsia="Arial" w:hAnsi="Arial" w:cs="Arial"/>
          <w:spacing w:val="-2"/>
        </w:rPr>
        <w:t>v</w:t>
      </w:r>
      <w:r>
        <w:rPr>
          <w:rFonts w:ascii="Arial" w:eastAsia="Arial" w:hAnsi="Arial" w:cs="Arial"/>
        </w:rPr>
        <w:t>e</w:t>
      </w:r>
      <w:r>
        <w:rPr>
          <w:rFonts w:ascii="Arial" w:eastAsia="Arial" w:hAnsi="Arial" w:cs="Arial"/>
          <w:spacing w:val="-1"/>
        </w:rPr>
        <w:t>l</w:t>
      </w:r>
      <w:r>
        <w:rPr>
          <w:rFonts w:ascii="Arial" w:eastAsia="Arial" w:hAnsi="Arial" w:cs="Arial"/>
        </w:rPr>
        <w:t>s</w:t>
      </w:r>
      <w:r>
        <w:rPr>
          <w:rFonts w:ascii="Arial" w:eastAsia="Arial" w:hAnsi="Arial" w:cs="Arial"/>
          <w:spacing w:val="1"/>
        </w:rPr>
        <w:t xml:space="preserve"> </w:t>
      </w:r>
      <w:r>
        <w:rPr>
          <w:rFonts w:ascii="Arial" w:eastAsia="Arial" w:hAnsi="Arial" w:cs="Arial"/>
        </w:rPr>
        <w:t>at</w:t>
      </w:r>
      <w:r>
        <w:rPr>
          <w:rFonts w:ascii="Arial" w:eastAsia="Arial" w:hAnsi="Arial" w:cs="Arial"/>
          <w:spacing w:val="2"/>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 xml:space="preserve">S </w:t>
      </w:r>
      <w:r>
        <w:rPr>
          <w:rFonts w:ascii="Arial" w:eastAsia="Arial" w:hAnsi="Arial" w:cs="Arial"/>
          <w:spacing w:val="-1"/>
        </w:rPr>
        <w:t>C</w:t>
      </w:r>
      <w:r>
        <w:rPr>
          <w:rFonts w:ascii="Arial" w:eastAsia="Arial" w:hAnsi="Arial" w:cs="Arial"/>
        </w:rPr>
        <w:t>e</w:t>
      </w:r>
      <w:r>
        <w:rPr>
          <w:rFonts w:ascii="Arial" w:eastAsia="Arial" w:hAnsi="Arial" w:cs="Arial"/>
          <w:spacing w:val="-3"/>
        </w:rPr>
        <w:t>n</w:t>
      </w:r>
      <w:r>
        <w:rPr>
          <w:rFonts w:ascii="Arial" w:eastAsia="Arial" w:hAnsi="Arial" w:cs="Arial"/>
          <w:spacing w:val="1"/>
        </w:rPr>
        <w:t>tr</w:t>
      </w:r>
      <w:r>
        <w:rPr>
          <w:rFonts w:ascii="Arial" w:eastAsia="Arial" w:hAnsi="Arial" w:cs="Arial"/>
        </w:rPr>
        <w:t>es</w:t>
      </w:r>
    </w:p>
    <w:p w:rsidR="000A5570" w:rsidRDefault="000A5570">
      <w:pPr>
        <w:spacing w:before="9" w:after="0" w:line="110" w:lineRule="exact"/>
        <w:rPr>
          <w:sz w:val="11"/>
          <w:szCs w:val="11"/>
        </w:rPr>
      </w:pPr>
    </w:p>
    <w:p w:rsidR="000A5570" w:rsidRDefault="00863EB5">
      <w:pPr>
        <w:spacing w:after="0" w:line="240" w:lineRule="auto"/>
        <w:ind w:left="298" w:right="5795"/>
        <w:jc w:val="both"/>
        <w:rPr>
          <w:rFonts w:ascii="Arial" w:eastAsia="Arial" w:hAnsi="Arial" w:cs="Arial"/>
        </w:rPr>
      </w:pPr>
      <w:r>
        <w:rPr>
          <w:rFonts w:ascii="Arial" w:eastAsia="Arial" w:hAnsi="Arial" w:cs="Arial"/>
          <w:spacing w:val="1"/>
          <w:highlight w:val="cyan"/>
        </w:rPr>
        <w:t>[</w:t>
      </w:r>
      <w:r>
        <w:rPr>
          <w:rFonts w:ascii="Arial" w:eastAsia="Arial" w:hAnsi="Arial" w:cs="Arial"/>
          <w:highlight w:val="cyan"/>
        </w:rPr>
        <w:t xml:space="preserve">8]    </w:t>
      </w:r>
      <w:r>
        <w:rPr>
          <w:rFonts w:ascii="Arial" w:eastAsia="Arial" w:hAnsi="Arial" w:cs="Arial"/>
          <w:spacing w:val="15"/>
          <w:highlight w:val="cyan"/>
        </w:rPr>
        <w:t xml:space="preserve"> </w:t>
      </w:r>
      <w:r>
        <w:rPr>
          <w:rFonts w:ascii="Arial" w:eastAsia="Arial" w:hAnsi="Arial" w:cs="Arial"/>
          <w:spacing w:val="1"/>
          <w:highlight w:val="cyan"/>
        </w:rPr>
        <w:t>G</w:t>
      </w:r>
      <w:r>
        <w:rPr>
          <w:rFonts w:ascii="Arial" w:eastAsia="Arial" w:hAnsi="Arial" w:cs="Arial"/>
          <w:highlight w:val="cyan"/>
        </w:rPr>
        <w:t>u</w:t>
      </w:r>
      <w:r>
        <w:rPr>
          <w:rFonts w:ascii="Arial" w:eastAsia="Arial" w:hAnsi="Arial" w:cs="Arial"/>
          <w:spacing w:val="-1"/>
          <w:highlight w:val="cyan"/>
        </w:rPr>
        <w:t>i</w:t>
      </w:r>
      <w:r>
        <w:rPr>
          <w:rFonts w:ascii="Arial" w:eastAsia="Arial" w:hAnsi="Arial" w:cs="Arial"/>
          <w:highlight w:val="cyan"/>
        </w:rPr>
        <w:t>de</w:t>
      </w:r>
      <w:r>
        <w:rPr>
          <w:rFonts w:ascii="Arial" w:eastAsia="Arial" w:hAnsi="Arial" w:cs="Arial"/>
          <w:spacing w:val="-1"/>
          <w:highlight w:val="cyan"/>
        </w:rPr>
        <w:t>li</w:t>
      </w:r>
      <w:r>
        <w:rPr>
          <w:rFonts w:ascii="Arial" w:eastAsia="Arial" w:hAnsi="Arial" w:cs="Arial"/>
          <w:highlight w:val="cyan"/>
        </w:rPr>
        <w:t>ne</w:t>
      </w:r>
      <w:r>
        <w:rPr>
          <w:rFonts w:ascii="Arial" w:eastAsia="Arial" w:hAnsi="Arial" w:cs="Arial"/>
          <w:spacing w:val="1"/>
          <w:highlight w:val="cyan"/>
        </w:rPr>
        <w:t xml:space="preserve"> </w:t>
      </w:r>
      <w:r>
        <w:rPr>
          <w:rFonts w:ascii="Arial" w:eastAsia="Arial" w:hAnsi="Arial" w:cs="Arial"/>
          <w:highlight w:val="cyan"/>
        </w:rPr>
        <w:t>1103</w:t>
      </w:r>
      <w:r>
        <w:rPr>
          <w:rFonts w:ascii="Arial" w:eastAsia="Arial" w:hAnsi="Arial" w:cs="Arial"/>
          <w:spacing w:val="-1"/>
          <w:highlight w:val="cyan"/>
        </w:rPr>
        <w:t xml:space="preserve"> </w:t>
      </w:r>
      <w:r>
        <w:rPr>
          <w:rFonts w:ascii="Arial" w:eastAsia="Arial" w:hAnsi="Arial" w:cs="Arial"/>
          <w:spacing w:val="2"/>
          <w:highlight w:val="cyan"/>
        </w:rPr>
        <w:t>T</w:t>
      </w:r>
      <w:r>
        <w:rPr>
          <w:rFonts w:ascii="Arial" w:eastAsia="Arial" w:hAnsi="Arial" w:cs="Arial"/>
          <w:spacing w:val="1"/>
          <w:highlight w:val="cyan"/>
        </w:rPr>
        <w:t>r</w:t>
      </w:r>
      <w:r>
        <w:rPr>
          <w:rFonts w:ascii="Arial" w:eastAsia="Arial" w:hAnsi="Arial" w:cs="Arial"/>
          <w:highlight w:val="cyan"/>
        </w:rPr>
        <w:t>a</w:t>
      </w:r>
      <w:r>
        <w:rPr>
          <w:rFonts w:ascii="Arial" w:eastAsia="Arial" w:hAnsi="Arial" w:cs="Arial"/>
          <w:spacing w:val="-1"/>
          <w:highlight w:val="cyan"/>
        </w:rPr>
        <w:t>i</w:t>
      </w:r>
      <w:r>
        <w:rPr>
          <w:rFonts w:ascii="Arial" w:eastAsia="Arial" w:hAnsi="Arial" w:cs="Arial"/>
          <w:highlight w:val="cyan"/>
        </w:rPr>
        <w:t>n</w:t>
      </w:r>
      <w:r>
        <w:rPr>
          <w:rFonts w:ascii="Arial" w:eastAsia="Arial" w:hAnsi="Arial" w:cs="Arial"/>
          <w:spacing w:val="-2"/>
          <w:highlight w:val="cyan"/>
        </w:rPr>
        <w:t xml:space="preserve"> </w:t>
      </w:r>
      <w:r>
        <w:rPr>
          <w:rFonts w:ascii="Arial" w:eastAsia="Arial" w:hAnsi="Arial" w:cs="Arial"/>
          <w:spacing w:val="1"/>
          <w:highlight w:val="cyan"/>
        </w:rPr>
        <w:t>t</w:t>
      </w:r>
      <w:r>
        <w:rPr>
          <w:rFonts w:ascii="Arial" w:eastAsia="Arial" w:hAnsi="Arial" w:cs="Arial"/>
          <w:highlight w:val="cyan"/>
        </w:rPr>
        <w:t>he</w:t>
      </w:r>
      <w:r>
        <w:rPr>
          <w:rFonts w:ascii="Arial" w:eastAsia="Arial" w:hAnsi="Arial" w:cs="Arial"/>
          <w:spacing w:val="-1"/>
          <w:highlight w:val="cyan"/>
        </w:rPr>
        <w:t xml:space="preserve"> t</w:t>
      </w:r>
      <w:r>
        <w:rPr>
          <w:rFonts w:ascii="Arial" w:eastAsia="Arial" w:hAnsi="Arial" w:cs="Arial"/>
          <w:spacing w:val="1"/>
          <w:highlight w:val="cyan"/>
        </w:rPr>
        <w:t>r</w:t>
      </w:r>
      <w:r>
        <w:rPr>
          <w:rFonts w:ascii="Arial" w:eastAsia="Arial" w:hAnsi="Arial" w:cs="Arial"/>
          <w:highlight w:val="cyan"/>
        </w:rPr>
        <w:t>a</w:t>
      </w:r>
      <w:r>
        <w:rPr>
          <w:rFonts w:ascii="Arial" w:eastAsia="Arial" w:hAnsi="Arial" w:cs="Arial"/>
          <w:spacing w:val="-1"/>
          <w:highlight w:val="cyan"/>
        </w:rPr>
        <w:t>i</w:t>
      </w:r>
      <w:r>
        <w:rPr>
          <w:rFonts w:ascii="Arial" w:eastAsia="Arial" w:hAnsi="Arial" w:cs="Arial"/>
          <w:highlight w:val="cyan"/>
        </w:rPr>
        <w:t>ner</w:t>
      </w:r>
    </w:p>
    <w:p w:rsidR="000A5570" w:rsidRDefault="000A5570">
      <w:pPr>
        <w:spacing w:before="19" w:after="0" w:line="220" w:lineRule="exact"/>
      </w:pPr>
    </w:p>
    <w:p w:rsidR="000A5570" w:rsidRDefault="00863EB5">
      <w:pPr>
        <w:spacing w:after="0" w:line="240" w:lineRule="auto"/>
        <w:ind w:left="298" w:right="6153"/>
        <w:jc w:val="both"/>
        <w:rPr>
          <w:rFonts w:ascii="Arial" w:eastAsia="Arial" w:hAnsi="Arial" w:cs="Arial"/>
          <w:sz w:val="24"/>
          <w:szCs w:val="24"/>
        </w:rPr>
      </w:pPr>
      <w:r>
        <w:rPr>
          <w:rFonts w:ascii="Arial" w:eastAsia="Arial" w:hAnsi="Arial" w:cs="Arial"/>
          <w:b/>
          <w:bCs/>
          <w:sz w:val="24"/>
          <w:szCs w:val="24"/>
        </w:rPr>
        <w:t xml:space="preserve">2     </w:t>
      </w:r>
      <w:r>
        <w:rPr>
          <w:rFonts w:ascii="Arial" w:eastAsia="Arial" w:hAnsi="Arial" w:cs="Arial"/>
          <w:b/>
          <w:bCs/>
          <w:spacing w:val="33"/>
          <w:sz w:val="24"/>
          <w:szCs w:val="24"/>
        </w:rPr>
        <w:t xml:space="preserve"> </w:t>
      </w:r>
      <w:r>
        <w:rPr>
          <w:rFonts w:ascii="Arial" w:eastAsia="Arial" w:hAnsi="Arial" w:cs="Arial"/>
          <w:b/>
          <w:bCs/>
          <w:sz w:val="24"/>
          <w:szCs w:val="24"/>
        </w:rPr>
        <w:t>G</w:t>
      </w:r>
      <w:r>
        <w:rPr>
          <w:rFonts w:ascii="Arial" w:eastAsia="Arial" w:hAnsi="Arial" w:cs="Arial"/>
          <w:b/>
          <w:bCs/>
          <w:spacing w:val="1"/>
          <w:sz w:val="24"/>
          <w:szCs w:val="24"/>
        </w:rPr>
        <w:t>E</w:t>
      </w:r>
      <w:r>
        <w:rPr>
          <w:rFonts w:ascii="Arial" w:eastAsia="Arial" w:hAnsi="Arial" w:cs="Arial"/>
          <w:b/>
          <w:bCs/>
          <w:sz w:val="24"/>
          <w:szCs w:val="24"/>
        </w:rPr>
        <w:t>N</w:t>
      </w:r>
      <w:r>
        <w:rPr>
          <w:rFonts w:ascii="Arial" w:eastAsia="Arial" w:hAnsi="Arial" w:cs="Arial"/>
          <w:b/>
          <w:bCs/>
          <w:spacing w:val="1"/>
          <w:sz w:val="24"/>
          <w:szCs w:val="24"/>
        </w:rPr>
        <w:t>E</w:t>
      </w:r>
      <w:r>
        <w:rPr>
          <w:rFonts w:ascii="Arial" w:eastAsia="Arial" w:hAnsi="Arial" w:cs="Arial"/>
          <w:b/>
          <w:bCs/>
          <w:spacing w:val="2"/>
          <w:sz w:val="24"/>
          <w:szCs w:val="24"/>
        </w:rPr>
        <w:t>R</w:t>
      </w:r>
      <w:r>
        <w:rPr>
          <w:rFonts w:ascii="Arial" w:eastAsia="Arial" w:hAnsi="Arial" w:cs="Arial"/>
          <w:b/>
          <w:bCs/>
          <w:spacing w:val="-5"/>
          <w:sz w:val="24"/>
          <w:szCs w:val="24"/>
        </w:rPr>
        <w:t>A</w:t>
      </w:r>
      <w:r>
        <w:rPr>
          <w:rFonts w:ascii="Arial" w:eastAsia="Arial" w:hAnsi="Arial" w:cs="Arial"/>
          <w:b/>
          <w:bCs/>
          <w:sz w:val="24"/>
          <w:szCs w:val="24"/>
        </w:rPr>
        <w:t xml:space="preserve">L </w:t>
      </w:r>
      <w:r>
        <w:rPr>
          <w:rFonts w:ascii="Arial" w:eastAsia="Arial" w:hAnsi="Arial" w:cs="Arial"/>
          <w:b/>
          <w:bCs/>
          <w:spacing w:val="1"/>
          <w:sz w:val="24"/>
          <w:szCs w:val="24"/>
        </w:rPr>
        <w:t>P</w:t>
      </w:r>
      <w:r>
        <w:rPr>
          <w:rFonts w:ascii="Arial" w:eastAsia="Arial" w:hAnsi="Arial" w:cs="Arial"/>
          <w:b/>
          <w:bCs/>
          <w:sz w:val="24"/>
          <w:szCs w:val="24"/>
        </w:rPr>
        <w:t>RO</w:t>
      </w:r>
      <w:r>
        <w:rPr>
          <w:rFonts w:ascii="Arial" w:eastAsia="Arial" w:hAnsi="Arial" w:cs="Arial"/>
          <w:b/>
          <w:bCs/>
          <w:spacing w:val="1"/>
          <w:sz w:val="24"/>
          <w:szCs w:val="24"/>
        </w:rPr>
        <w:t>V</w:t>
      </w:r>
      <w:r>
        <w:rPr>
          <w:rFonts w:ascii="Arial" w:eastAsia="Arial" w:hAnsi="Arial" w:cs="Arial"/>
          <w:b/>
          <w:bCs/>
          <w:sz w:val="24"/>
          <w:szCs w:val="24"/>
        </w:rPr>
        <w:t>I</w:t>
      </w:r>
      <w:r>
        <w:rPr>
          <w:rFonts w:ascii="Arial" w:eastAsia="Arial" w:hAnsi="Arial" w:cs="Arial"/>
          <w:b/>
          <w:bCs/>
          <w:spacing w:val="1"/>
          <w:sz w:val="24"/>
          <w:szCs w:val="24"/>
        </w:rPr>
        <w:t>S</w:t>
      </w:r>
      <w:r>
        <w:rPr>
          <w:rFonts w:ascii="Arial" w:eastAsia="Arial" w:hAnsi="Arial" w:cs="Arial"/>
          <w:b/>
          <w:bCs/>
          <w:sz w:val="24"/>
          <w:szCs w:val="24"/>
        </w:rPr>
        <w:t>I</w:t>
      </w:r>
      <w:r>
        <w:rPr>
          <w:rFonts w:ascii="Arial" w:eastAsia="Arial" w:hAnsi="Arial" w:cs="Arial"/>
          <w:b/>
          <w:bCs/>
          <w:spacing w:val="-2"/>
          <w:sz w:val="24"/>
          <w:szCs w:val="24"/>
        </w:rPr>
        <w:t>O</w:t>
      </w:r>
      <w:r>
        <w:rPr>
          <w:rFonts w:ascii="Arial" w:eastAsia="Arial" w:hAnsi="Arial" w:cs="Arial"/>
          <w:b/>
          <w:bCs/>
          <w:sz w:val="24"/>
          <w:szCs w:val="24"/>
        </w:rPr>
        <w:t>NS</w:t>
      </w:r>
    </w:p>
    <w:p w:rsidR="000A5570" w:rsidRDefault="000A5570">
      <w:pPr>
        <w:spacing w:before="20" w:after="0" w:line="220" w:lineRule="exact"/>
      </w:pPr>
    </w:p>
    <w:p w:rsidR="000A5570" w:rsidRDefault="00863EB5">
      <w:pPr>
        <w:spacing w:after="0" w:line="240" w:lineRule="auto"/>
        <w:ind w:left="298" w:right="6913"/>
        <w:jc w:val="both"/>
        <w:rPr>
          <w:rFonts w:ascii="Arial" w:eastAsia="Arial" w:hAnsi="Arial" w:cs="Arial"/>
        </w:rPr>
      </w:pPr>
      <w:r>
        <w:rPr>
          <w:rFonts w:ascii="Arial" w:eastAsia="Arial" w:hAnsi="Arial" w:cs="Arial"/>
          <w:b/>
          <w:bCs/>
        </w:rPr>
        <w:t>2</w:t>
      </w:r>
      <w:r>
        <w:rPr>
          <w:rFonts w:ascii="Arial" w:eastAsia="Arial" w:hAnsi="Arial" w:cs="Arial"/>
          <w:b/>
          <w:bCs/>
          <w:spacing w:val="1"/>
        </w:rPr>
        <w:t>.</w:t>
      </w:r>
      <w:r>
        <w:rPr>
          <w:rFonts w:ascii="Arial" w:eastAsia="Arial" w:hAnsi="Arial" w:cs="Arial"/>
          <w:b/>
          <w:bCs/>
        </w:rPr>
        <w:t xml:space="preserve">1       </w:t>
      </w:r>
      <w:r>
        <w:rPr>
          <w:rFonts w:ascii="Arial" w:eastAsia="Arial" w:hAnsi="Arial" w:cs="Arial"/>
          <w:b/>
          <w:bCs/>
          <w:spacing w:val="55"/>
        </w:rPr>
        <w:t xml:space="preserve"> </w:t>
      </w:r>
      <w:r>
        <w:rPr>
          <w:rFonts w:ascii="Arial" w:eastAsia="Arial" w:hAnsi="Arial" w:cs="Arial"/>
          <w:b/>
          <w:bCs/>
          <w:spacing w:val="-1"/>
        </w:rPr>
        <w:t>R</w:t>
      </w:r>
      <w:r>
        <w:rPr>
          <w:rFonts w:ascii="Arial" w:eastAsia="Arial" w:hAnsi="Arial" w:cs="Arial"/>
          <w:b/>
          <w:bCs/>
        </w:rPr>
        <w:t>espons</w:t>
      </w:r>
      <w:r>
        <w:rPr>
          <w:rFonts w:ascii="Arial" w:eastAsia="Arial" w:hAnsi="Arial" w:cs="Arial"/>
          <w:b/>
          <w:bCs/>
          <w:spacing w:val="1"/>
        </w:rPr>
        <w:t>i</w:t>
      </w:r>
      <w:r>
        <w:rPr>
          <w:rFonts w:ascii="Arial" w:eastAsia="Arial" w:hAnsi="Arial" w:cs="Arial"/>
          <w:b/>
          <w:bCs/>
        </w:rPr>
        <w:t>b</w:t>
      </w:r>
      <w:r>
        <w:rPr>
          <w:rFonts w:ascii="Arial" w:eastAsia="Arial" w:hAnsi="Arial" w:cs="Arial"/>
          <w:b/>
          <w:bCs/>
          <w:spacing w:val="1"/>
        </w:rPr>
        <w:t>i</w:t>
      </w:r>
      <w:r>
        <w:rPr>
          <w:rFonts w:ascii="Arial" w:eastAsia="Arial" w:hAnsi="Arial" w:cs="Arial"/>
          <w:b/>
          <w:bCs/>
          <w:spacing w:val="-1"/>
        </w:rPr>
        <w:t>l</w:t>
      </w:r>
      <w:r>
        <w:rPr>
          <w:rFonts w:ascii="Arial" w:eastAsia="Arial" w:hAnsi="Arial" w:cs="Arial"/>
          <w:b/>
          <w:bCs/>
          <w:spacing w:val="1"/>
        </w:rPr>
        <w:t>i</w:t>
      </w:r>
      <w:r>
        <w:rPr>
          <w:rFonts w:ascii="Arial" w:eastAsia="Arial" w:hAnsi="Arial" w:cs="Arial"/>
          <w:b/>
          <w:bCs/>
          <w:spacing w:val="-2"/>
        </w:rPr>
        <w:t>t</w:t>
      </w:r>
      <w:r>
        <w:rPr>
          <w:rFonts w:ascii="Arial" w:eastAsia="Arial" w:hAnsi="Arial" w:cs="Arial"/>
          <w:b/>
          <w:bCs/>
          <w:spacing w:val="1"/>
        </w:rPr>
        <w:t>i</w:t>
      </w:r>
      <w:r>
        <w:rPr>
          <w:rFonts w:ascii="Arial" w:eastAsia="Arial" w:hAnsi="Arial" w:cs="Arial"/>
          <w:b/>
          <w:bCs/>
        </w:rPr>
        <w:t>es</w:t>
      </w:r>
    </w:p>
    <w:p w:rsidR="000A5570" w:rsidRDefault="000A5570">
      <w:pPr>
        <w:spacing w:before="1" w:after="0" w:line="120" w:lineRule="exact"/>
        <w:rPr>
          <w:sz w:val="12"/>
          <w:szCs w:val="12"/>
        </w:rPr>
      </w:pPr>
    </w:p>
    <w:p w:rsidR="000A5570" w:rsidRDefault="00863EB5">
      <w:pPr>
        <w:spacing w:after="0" w:line="241" w:lineRule="auto"/>
        <w:ind w:left="298" w:right="98"/>
        <w:rPr>
          <w:rFonts w:ascii="Arial" w:eastAsia="Arial" w:hAnsi="Arial" w:cs="Arial"/>
        </w:rPr>
      </w:pPr>
      <w:r>
        <w:rPr>
          <w:rFonts w:ascii="Arial" w:eastAsia="Arial" w:hAnsi="Arial" w:cs="Arial"/>
          <w:spacing w:val="2"/>
        </w:rPr>
        <w:t>T</w:t>
      </w:r>
      <w:r>
        <w:rPr>
          <w:rFonts w:ascii="Arial" w:eastAsia="Arial" w:hAnsi="Arial" w:cs="Arial"/>
        </w:rPr>
        <w:t>he</w:t>
      </w:r>
      <w:r>
        <w:rPr>
          <w:rFonts w:ascii="Arial" w:eastAsia="Arial" w:hAnsi="Arial" w:cs="Arial"/>
          <w:spacing w:val="27"/>
        </w:rPr>
        <w:t xml:space="preserve"> </w:t>
      </w:r>
      <w:r>
        <w:rPr>
          <w:rFonts w:ascii="Arial" w:eastAsia="Arial" w:hAnsi="Arial" w:cs="Arial"/>
          <w:spacing w:val="3"/>
        </w:rPr>
        <w:t>f</w:t>
      </w:r>
      <w:r>
        <w:rPr>
          <w:rFonts w:ascii="Arial" w:eastAsia="Arial" w:hAnsi="Arial" w:cs="Arial"/>
        </w:rPr>
        <w:t>o</w:t>
      </w:r>
      <w:r>
        <w:rPr>
          <w:rFonts w:ascii="Arial" w:eastAsia="Arial" w:hAnsi="Arial" w:cs="Arial"/>
          <w:spacing w:val="-1"/>
        </w:rPr>
        <w:t>ll</w:t>
      </w:r>
      <w:r>
        <w:rPr>
          <w:rFonts w:ascii="Arial" w:eastAsia="Arial" w:hAnsi="Arial" w:cs="Arial"/>
        </w:rPr>
        <w:t>o</w:t>
      </w:r>
      <w:r>
        <w:rPr>
          <w:rFonts w:ascii="Arial" w:eastAsia="Arial" w:hAnsi="Arial" w:cs="Arial"/>
          <w:spacing w:val="-3"/>
        </w:rPr>
        <w:t>w</w:t>
      </w:r>
      <w:r>
        <w:rPr>
          <w:rFonts w:ascii="Arial" w:eastAsia="Arial" w:hAnsi="Arial" w:cs="Arial"/>
          <w:spacing w:val="-1"/>
        </w:rPr>
        <w:t>i</w:t>
      </w:r>
      <w:r>
        <w:rPr>
          <w:rFonts w:ascii="Arial" w:eastAsia="Arial" w:hAnsi="Arial" w:cs="Arial"/>
        </w:rPr>
        <w:t>ng</w:t>
      </w:r>
      <w:r>
        <w:rPr>
          <w:rFonts w:ascii="Arial" w:eastAsia="Arial" w:hAnsi="Arial" w:cs="Arial"/>
          <w:spacing w:val="32"/>
        </w:rPr>
        <w:t xml:space="preserve"> </w:t>
      </w:r>
      <w:r>
        <w:rPr>
          <w:rFonts w:ascii="Arial" w:eastAsia="Arial" w:hAnsi="Arial" w:cs="Arial"/>
        </w:rPr>
        <w:t>e</w:t>
      </w:r>
      <w:r>
        <w:rPr>
          <w:rFonts w:ascii="Arial" w:eastAsia="Arial" w:hAnsi="Arial" w:cs="Arial"/>
          <w:spacing w:val="-2"/>
        </w:rPr>
        <w:t>x</w:t>
      </w:r>
      <w:r>
        <w:rPr>
          <w:rFonts w:ascii="Arial" w:eastAsia="Arial" w:hAnsi="Arial" w:cs="Arial"/>
        </w:rPr>
        <w:t>ce</w:t>
      </w:r>
      <w:r>
        <w:rPr>
          <w:rFonts w:ascii="Arial" w:eastAsia="Arial" w:hAnsi="Arial" w:cs="Arial"/>
          <w:spacing w:val="1"/>
        </w:rPr>
        <w:t>r</w:t>
      </w:r>
      <w:r>
        <w:rPr>
          <w:rFonts w:ascii="Arial" w:eastAsia="Arial" w:hAnsi="Arial" w:cs="Arial"/>
        </w:rPr>
        <w:t>p</w:t>
      </w:r>
      <w:r>
        <w:rPr>
          <w:rFonts w:ascii="Arial" w:eastAsia="Arial" w:hAnsi="Arial" w:cs="Arial"/>
          <w:spacing w:val="1"/>
        </w:rPr>
        <w:t>t</w:t>
      </w:r>
      <w:r>
        <w:rPr>
          <w:rFonts w:ascii="Arial" w:eastAsia="Arial" w:hAnsi="Arial" w:cs="Arial"/>
        </w:rPr>
        <w:t>s</w:t>
      </w:r>
      <w:r>
        <w:rPr>
          <w:rFonts w:ascii="Arial" w:eastAsia="Arial" w:hAnsi="Arial" w:cs="Arial"/>
          <w:spacing w:val="30"/>
        </w:rPr>
        <w:t xml:space="preserve"> </w:t>
      </w:r>
      <w:r>
        <w:rPr>
          <w:rFonts w:ascii="Arial" w:eastAsia="Arial" w:hAnsi="Arial" w:cs="Arial"/>
          <w:spacing w:val="1"/>
        </w:rPr>
        <w:t>fr</w:t>
      </w:r>
      <w:r>
        <w:rPr>
          <w:rFonts w:ascii="Arial" w:eastAsia="Arial" w:hAnsi="Arial" w:cs="Arial"/>
        </w:rPr>
        <w:t>om</w:t>
      </w:r>
      <w:r>
        <w:rPr>
          <w:rFonts w:ascii="Arial" w:eastAsia="Arial" w:hAnsi="Arial" w:cs="Arial"/>
          <w:spacing w:val="31"/>
        </w:rPr>
        <w:t xml:space="preserve"> </w:t>
      </w:r>
      <w:r>
        <w:rPr>
          <w:rFonts w:ascii="Arial" w:eastAsia="Arial" w:hAnsi="Arial" w:cs="Arial"/>
          <w:spacing w:val="1"/>
        </w:rPr>
        <w:t>I</w:t>
      </w:r>
      <w:r>
        <w:rPr>
          <w:rFonts w:ascii="Arial" w:eastAsia="Arial" w:hAnsi="Arial" w:cs="Arial"/>
          <w:spacing w:val="-4"/>
        </w:rPr>
        <w:t>M</w:t>
      </w:r>
      <w:r>
        <w:rPr>
          <w:rFonts w:ascii="Arial" w:eastAsia="Arial" w:hAnsi="Arial" w:cs="Arial"/>
        </w:rPr>
        <w:t>O</w:t>
      </w:r>
      <w:r>
        <w:rPr>
          <w:rFonts w:ascii="Arial" w:eastAsia="Arial" w:hAnsi="Arial" w:cs="Arial"/>
          <w:spacing w:val="31"/>
        </w:rPr>
        <w:t xml:space="preserve"> </w:t>
      </w:r>
      <w:r>
        <w:rPr>
          <w:rFonts w:ascii="Arial" w:eastAsia="Arial" w:hAnsi="Arial" w:cs="Arial"/>
          <w:spacing w:val="-1"/>
        </w:rPr>
        <w:t>R</w:t>
      </w:r>
      <w:r>
        <w:rPr>
          <w:rFonts w:ascii="Arial" w:eastAsia="Arial" w:hAnsi="Arial" w:cs="Arial"/>
        </w:rPr>
        <w:t>eso</w:t>
      </w:r>
      <w:r>
        <w:rPr>
          <w:rFonts w:ascii="Arial" w:eastAsia="Arial" w:hAnsi="Arial" w:cs="Arial"/>
          <w:spacing w:val="-1"/>
        </w:rPr>
        <w:t>l</w:t>
      </w:r>
      <w:r>
        <w:rPr>
          <w:rFonts w:ascii="Arial" w:eastAsia="Arial" w:hAnsi="Arial" w:cs="Arial"/>
        </w:rPr>
        <w:t>u</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30"/>
        </w:rPr>
        <w:t xml:space="preserve"> </w:t>
      </w:r>
      <w:r>
        <w:rPr>
          <w:rFonts w:ascii="Arial" w:eastAsia="Arial" w:hAnsi="Arial" w:cs="Arial"/>
          <w:spacing w:val="-1"/>
        </w:rPr>
        <w:t>A</w:t>
      </w:r>
      <w:r>
        <w:rPr>
          <w:rFonts w:ascii="Arial" w:eastAsia="Arial" w:hAnsi="Arial" w:cs="Arial"/>
          <w:spacing w:val="1"/>
        </w:rPr>
        <w:t>.</w:t>
      </w:r>
      <w:r>
        <w:rPr>
          <w:rFonts w:ascii="Arial" w:eastAsia="Arial" w:hAnsi="Arial" w:cs="Arial"/>
        </w:rPr>
        <w:t>857</w:t>
      </w:r>
      <w:r>
        <w:rPr>
          <w:rFonts w:ascii="Arial" w:eastAsia="Arial" w:hAnsi="Arial" w:cs="Arial"/>
          <w:spacing w:val="1"/>
        </w:rPr>
        <w:t>(</w:t>
      </w:r>
      <w:r>
        <w:rPr>
          <w:rFonts w:ascii="Arial" w:eastAsia="Arial" w:hAnsi="Arial" w:cs="Arial"/>
        </w:rPr>
        <w:t>20)</w:t>
      </w:r>
      <w:r>
        <w:rPr>
          <w:rFonts w:ascii="Arial" w:eastAsia="Arial" w:hAnsi="Arial" w:cs="Arial"/>
          <w:spacing w:val="31"/>
        </w:rPr>
        <w:t xml:space="preserve"> </w:t>
      </w:r>
      <w:r>
        <w:rPr>
          <w:rFonts w:ascii="Arial" w:eastAsia="Arial" w:hAnsi="Arial" w:cs="Arial"/>
          <w:spacing w:val="1"/>
        </w:rPr>
        <w:t>G</w:t>
      </w:r>
      <w:r>
        <w:rPr>
          <w:rFonts w:ascii="Arial" w:eastAsia="Arial" w:hAnsi="Arial" w:cs="Arial"/>
        </w:rPr>
        <w:t>u</w:t>
      </w:r>
      <w:r>
        <w:rPr>
          <w:rFonts w:ascii="Arial" w:eastAsia="Arial" w:hAnsi="Arial" w:cs="Arial"/>
          <w:spacing w:val="-1"/>
        </w:rPr>
        <w:t>i</w:t>
      </w:r>
      <w:r>
        <w:rPr>
          <w:rFonts w:ascii="Arial" w:eastAsia="Arial" w:hAnsi="Arial" w:cs="Arial"/>
        </w:rPr>
        <w:t>de</w:t>
      </w:r>
      <w:r>
        <w:rPr>
          <w:rFonts w:ascii="Arial" w:eastAsia="Arial" w:hAnsi="Arial" w:cs="Arial"/>
          <w:spacing w:val="-1"/>
        </w:rPr>
        <w:t>li</w:t>
      </w:r>
      <w:r>
        <w:rPr>
          <w:rFonts w:ascii="Arial" w:eastAsia="Arial" w:hAnsi="Arial" w:cs="Arial"/>
        </w:rPr>
        <w:t>nes</w:t>
      </w:r>
      <w:r>
        <w:rPr>
          <w:rFonts w:ascii="Arial" w:eastAsia="Arial" w:hAnsi="Arial" w:cs="Arial"/>
          <w:spacing w:val="30"/>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31"/>
        </w:rPr>
        <w:t xml:space="preserve"> </w:t>
      </w:r>
      <w:r>
        <w:rPr>
          <w:rFonts w:ascii="Arial" w:eastAsia="Arial" w:hAnsi="Arial" w:cs="Arial"/>
          <w:spacing w:val="-1"/>
        </w:rPr>
        <w:t>V</w:t>
      </w:r>
      <w:r>
        <w:rPr>
          <w:rFonts w:ascii="Arial" w:eastAsia="Arial" w:hAnsi="Arial" w:cs="Arial"/>
        </w:rPr>
        <w:t>essel</w:t>
      </w:r>
      <w:r>
        <w:rPr>
          <w:rFonts w:ascii="Arial" w:eastAsia="Arial" w:hAnsi="Arial" w:cs="Arial"/>
          <w:spacing w:val="29"/>
        </w:rPr>
        <w:t xml:space="preserve"> </w:t>
      </w:r>
      <w:r>
        <w:rPr>
          <w:rFonts w:ascii="Arial" w:eastAsia="Arial" w:hAnsi="Arial" w:cs="Arial"/>
          <w:spacing w:val="2"/>
        </w:rPr>
        <w:t>T</w:t>
      </w:r>
      <w:r>
        <w:rPr>
          <w:rFonts w:ascii="Arial" w:eastAsia="Arial" w:hAnsi="Arial" w:cs="Arial"/>
          <w:spacing w:val="1"/>
        </w:rPr>
        <w:t>r</w:t>
      </w:r>
      <w:r>
        <w:rPr>
          <w:rFonts w:ascii="Arial" w:eastAsia="Arial" w:hAnsi="Arial" w:cs="Arial"/>
          <w:spacing w:val="-3"/>
        </w:rPr>
        <w:t>a</w:t>
      </w:r>
      <w:r>
        <w:rPr>
          <w:rFonts w:ascii="Arial" w:eastAsia="Arial" w:hAnsi="Arial" w:cs="Arial"/>
          <w:spacing w:val="1"/>
        </w:rPr>
        <w:t>ff</w:t>
      </w:r>
      <w:r>
        <w:rPr>
          <w:rFonts w:ascii="Arial" w:eastAsia="Arial" w:hAnsi="Arial" w:cs="Arial"/>
          <w:spacing w:val="-1"/>
        </w:rPr>
        <w:t>i</w:t>
      </w:r>
      <w:r>
        <w:rPr>
          <w:rFonts w:ascii="Arial" w:eastAsia="Arial" w:hAnsi="Arial" w:cs="Arial"/>
        </w:rPr>
        <w:t>c</w:t>
      </w:r>
      <w:r>
        <w:rPr>
          <w:rFonts w:ascii="Arial" w:eastAsia="Arial" w:hAnsi="Arial" w:cs="Arial"/>
          <w:spacing w:val="30"/>
        </w:rPr>
        <w:t xml:space="preserve"> </w:t>
      </w:r>
      <w:r>
        <w:rPr>
          <w:rFonts w:ascii="Arial" w:eastAsia="Arial" w:hAnsi="Arial" w:cs="Arial"/>
          <w:spacing w:val="-1"/>
        </w:rPr>
        <w:t>S</w:t>
      </w:r>
      <w:r>
        <w:rPr>
          <w:rFonts w:ascii="Arial" w:eastAsia="Arial" w:hAnsi="Arial" w:cs="Arial"/>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ces a</w:t>
      </w:r>
      <w:r>
        <w:rPr>
          <w:rFonts w:ascii="Arial" w:eastAsia="Arial" w:hAnsi="Arial" w:cs="Arial"/>
          <w:spacing w:val="1"/>
        </w:rPr>
        <w:t>r</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l</w:t>
      </w:r>
      <w:r>
        <w:rPr>
          <w:rFonts w:ascii="Arial" w:eastAsia="Arial" w:hAnsi="Arial" w:cs="Arial"/>
        </w:rPr>
        <w:t>e</w:t>
      </w:r>
      <w:r>
        <w:rPr>
          <w:rFonts w:ascii="Arial" w:eastAsia="Arial" w:hAnsi="Arial" w:cs="Arial"/>
          <w:spacing w:val="-2"/>
        </w:rPr>
        <w:t>v</w:t>
      </w:r>
      <w:r>
        <w:rPr>
          <w:rFonts w:ascii="Arial" w:eastAsia="Arial" w:hAnsi="Arial" w:cs="Arial"/>
        </w:rPr>
        <w:t>ant</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2"/>
        </w:rPr>
        <w: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w:t>
      </w:r>
      <w:r>
        <w:rPr>
          <w:rFonts w:ascii="Arial" w:eastAsia="Arial" w:hAnsi="Arial" w:cs="Arial"/>
          <w:spacing w:val="2"/>
        </w:rPr>
        <w:t>g</w:t>
      </w:r>
      <w:r>
        <w:rPr>
          <w:rFonts w:ascii="Arial" w:eastAsia="Arial" w:hAnsi="Arial" w:cs="Arial"/>
        </w:rPr>
        <w:t>:</w:t>
      </w:r>
    </w:p>
    <w:p w:rsidR="000A5570" w:rsidRDefault="000A5570">
      <w:pPr>
        <w:spacing w:before="8" w:after="0" w:line="110" w:lineRule="exact"/>
        <w:rPr>
          <w:sz w:val="11"/>
          <w:szCs w:val="11"/>
        </w:rPr>
      </w:pPr>
    </w:p>
    <w:p w:rsidR="000A5570" w:rsidRDefault="00863EB5">
      <w:pPr>
        <w:spacing w:after="0" w:line="240" w:lineRule="auto"/>
        <w:ind w:left="298" w:right="895"/>
        <w:jc w:val="both"/>
        <w:rPr>
          <w:rFonts w:ascii="Arial" w:eastAsia="Arial" w:hAnsi="Arial" w:cs="Arial"/>
        </w:rPr>
      </w:pPr>
      <w:r>
        <w:rPr>
          <w:rFonts w:ascii="Arial" w:eastAsia="Arial" w:hAnsi="Arial" w:cs="Arial"/>
          <w:spacing w:val="1"/>
        </w:rPr>
        <w:t>I</w:t>
      </w:r>
      <w:r>
        <w:rPr>
          <w:rFonts w:ascii="Arial" w:eastAsia="Arial" w:hAnsi="Arial" w:cs="Arial"/>
        </w:rPr>
        <w:t>n</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l</w:t>
      </w:r>
      <w:r>
        <w:rPr>
          <w:rFonts w:ascii="Arial" w:eastAsia="Arial" w:hAnsi="Arial" w:cs="Arial"/>
        </w:rPr>
        <w:t>ann</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w:t>
      </w:r>
      <w:r>
        <w:rPr>
          <w:rFonts w:ascii="Arial" w:eastAsia="Arial" w:hAnsi="Arial" w:cs="Arial"/>
        </w:rPr>
        <w:t>and</w:t>
      </w:r>
      <w:r>
        <w:rPr>
          <w:rFonts w:ascii="Arial" w:eastAsia="Arial" w:hAnsi="Arial" w:cs="Arial"/>
          <w:spacing w:val="-2"/>
        </w:rPr>
        <w:t xml:space="preserve"> </w:t>
      </w:r>
      <w:r>
        <w:rPr>
          <w:rFonts w:ascii="Arial" w:eastAsia="Arial" w:hAnsi="Arial" w:cs="Arial"/>
        </w:rPr>
        <w:t>es</w:t>
      </w:r>
      <w:r>
        <w:rPr>
          <w:rFonts w:ascii="Arial" w:eastAsia="Arial" w:hAnsi="Arial" w:cs="Arial"/>
          <w:spacing w:val="1"/>
        </w:rPr>
        <w:t>t</w:t>
      </w:r>
      <w:r>
        <w:rPr>
          <w:rFonts w:ascii="Arial" w:eastAsia="Arial" w:hAnsi="Arial" w:cs="Arial"/>
        </w:rPr>
        <w:t>ab</w:t>
      </w:r>
      <w:r>
        <w:rPr>
          <w:rFonts w:ascii="Arial" w:eastAsia="Arial" w:hAnsi="Arial" w:cs="Arial"/>
          <w:spacing w:val="-1"/>
        </w:rPr>
        <w:t>li</w:t>
      </w:r>
      <w:r>
        <w:rPr>
          <w:rFonts w:ascii="Arial" w:eastAsia="Arial" w:hAnsi="Arial" w:cs="Arial"/>
        </w:rPr>
        <w:t>s</w:t>
      </w:r>
      <w:r>
        <w:rPr>
          <w:rFonts w:ascii="Arial" w:eastAsia="Arial" w:hAnsi="Arial" w:cs="Arial"/>
          <w:spacing w:val="-3"/>
        </w:rPr>
        <w:t>h</w:t>
      </w:r>
      <w:r>
        <w:rPr>
          <w:rFonts w:ascii="Arial" w:eastAsia="Arial" w:hAnsi="Arial" w:cs="Arial"/>
          <w:spacing w:val="-1"/>
        </w:rPr>
        <w:t>i</w:t>
      </w:r>
      <w:r>
        <w:rPr>
          <w:rFonts w:ascii="Arial" w:eastAsia="Arial" w:hAnsi="Arial" w:cs="Arial"/>
        </w:rPr>
        <w:t>ng</w:t>
      </w:r>
      <w:r>
        <w:rPr>
          <w:rFonts w:ascii="Arial" w:eastAsia="Arial" w:hAnsi="Arial" w:cs="Arial"/>
          <w:spacing w:val="3"/>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spacing w:val="-1"/>
        </w:rPr>
        <w:t>S</w:t>
      </w:r>
      <w:r>
        <w:rPr>
          <w:rFonts w:ascii="Arial" w:eastAsia="Arial" w:hAnsi="Arial" w:cs="Arial"/>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G</w:t>
      </w:r>
      <w:r>
        <w:rPr>
          <w:rFonts w:ascii="Arial" w:eastAsia="Arial" w:hAnsi="Arial" w:cs="Arial"/>
        </w:rPr>
        <w:t>o</w:t>
      </w:r>
      <w:r>
        <w:rPr>
          <w:rFonts w:ascii="Arial" w:eastAsia="Arial" w:hAnsi="Arial" w:cs="Arial"/>
          <w:spacing w:val="-2"/>
        </w:rPr>
        <w:t>v</w:t>
      </w:r>
      <w:r>
        <w:rPr>
          <w:rFonts w:ascii="Arial" w:eastAsia="Arial" w:hAnsi="Arial" w:cs="Arial"/>
        </w:rPr>
        <w:t>e</w:t>
      </w:r>
      <w:r>
        <w:rPr>
          <w:rFonts w:ascii="Arial" w:eastAsia="Arial" w:hAnsi="Arial" w:cs="Arial"/>
          <w:spacing w:val="1"/>
        </w:rPr>
        <w:t>r</w:t>
      </w:r>
      <w:r>
        <w:rPr>
          <w:rFonts w:ascii="Arial" w:eastAsia="Arial" w:hAnsi="Arial" w:cs="Arial"/>
          <w:spacing w:val="-3"/>
        </w:rPr>
        <w:t>n</w:t>
      </w:r>
      <w:r>
        <w:rPr>
          <w:rFonts w:ascii="Arial" w:eastAsia="Arial" w:hAnsi="Arial" w:cs="Arial"/>
          <w:spacing w:val="-2"/>
        </w:rPr>
        <w:t>m</w:t>
      </w:r>
      <w:r>
        <w:rPr>
          <w:rFonts w:ascii="Arial" w:eastAsia="Arial" w:hAnsi="Arial" w:cs="Arial"/>
        </w:rPr>
        <w:t>ent</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 xml:space="preserve">r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1"/>
        </w:rPr>
        <w:t>C</w:t>
      </w:r>
      <w:r>
        <w:rPr>
          <w:rFonts w:ascii="Arial" w:eastAsia="Arial" w:hAnsi="Arial" w:cs="Arial"/>
          <w:spacing w:val="-3"/>
        </w:rPr>
        <w:t>o</w:t>
      </w:r>
      <w:r>
        <w:rPr>
          <w:rFonts w:ascii="Arial" w:eastAsia="Arial" w:hAnsi="Arial" w:cs="Arial"/>
          <w:spacing w:val="1"/>
        </w:rPr>
        <w:t>m</w:t>
      </w:r>
      <w:r>
        <w:rPr>
          <w:rFonts w:ascii="Arial" w:eastAsia="Arial" w:hAnsi="Arial" w:cs="Arial"/>
        </w:rPr>
        <w:t>pe</w:t>
      </w:r>
      <w:r>
        <w:rPr>
          <w:rFonts w:ascii="Arial" w:eastAsia="Arial" w:hAnsi="Arial" w:cs="Arial"/>
          <w:spacing w:val="1"/>
        </w:rPr>
        <w:t>t</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A</w:t>
      </w:r>
      <w:r>
        <w:rPr>
          <w:rFonts w:ascii="Arial" w:eastAsia="Arial" w:hAnsi="Arial" w:cs="Arial"/>
          <w:spacing w:val="-3"/>
        </w:rPr>
        <w:t>u</w:t>
      </w:r>
      <w:r>
        <w:rPr>
          <w:rFonts w:ascii="Arial" w:eastAsia="Arial" w:hAnsi="Arial" w:cs="Arial"/>
          <w:spacing w:val="1"/>
        </w:rPr>
        <w:t>t</w:t>
      </w:r>
      <w:r>
        <w:rPr>
          <w:rFonts w:ascii="Arial" w:eastAsia="Arial" w:hAnsi="Arial" w:cs="Arial"/>
        </w:rPr>
        <w:t>ho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rPr>
        <w:t>shou</w:t>
      </w:r>
      <w:r>
        <w:rPr>
          <w:rFonts w:ascii="Arial" w:eastAsia="Arial" w:hAnsi="Arial" w:cs="Arial"/>
          <w:spacing w:val="-1"/>
        </w:rPr>
        <w:t>l</w:t>
      </w:r>
      <w:r>
        <w:rPr>
          <w:rFonts w:ascii="Arial" w:eastAsia="Arial" w:hAnsi="Arial" w:cs="Arial"/>
        </w:rPr>
        <w:t>d:</w:t>
      </w:r>
    </w:p>
    <w:p w:rsidR="000A5570" w:rsidRDefault="000A5570">
      <w:pPr>
        <w:spacing w:before="1" w:after="0" w:line="140" w:lineRule="exact"/>
        <w:rPr>
          <w:sz w:val="14"/>
          <w:szCs w:val="14"/>
        </w:rPr>
      </w:pPr>
    </w:p>
    <w:p w:rsidR="000A5570" w:rsidRDefault="00863EB5">
      <w:pPr>
        <w:tabs>
          <w:tab w:val="left" w:pos="1000"/>
        </w:tabs>
        <w:spacing w:after="0" w:line="252" w:lineRule="exact"/>
        <w:ind w:left="1018" w:right="97" w:hanging="360"/>
        <w:jc w:val="both"/>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rPr>
        <w:t>de</w:t>
      </w:r>
      <w:r>
        <w:rPr>
          <w:rFonts w:ascii="Arial" w:eastAsia="Arial" w:hAnsi="Arial" w:cs="Arial"/>
          <w:spacing w:val="1"/>
        </w:rPr>
        <w:t>t</w:t>
      </w:r>
      <w:r>
        <w:rPr>
          <w:rFonts w:ascii="Arial" w:eastAsia="Arial" w:hAnsi="Arial" w:cs="Arial"/>
        </w:rPr>
        <w:t>e</w:t>
      </w:r>
      <w:r>
        <w:rPr>
          <w:rFonts w:ascii="Arial" w:eastAsia="Arial" w:hAnsi="Arial" w:cs="Arial"/>
          <w:spacing w:val="-2"/>
        </w:rPr>
        <w:t>r</w:t>
      </w:r>
      <w:r>
        <w:rPr>
          <w:rFonts w:ascii="Arial" w:eastAsia="Arial" w:hAnsi="Arial" w:cs="Arial"/>
          <w:spacing w:val="1"/>
        </w:rPr>
        <w:t>m</w:t>
      </w:r>
      <w:r>
        <w:rPr>
          <w:rFonts w:ascii="Arial" w:eastAsia="Arial" w:hAnsi="Arial" w:cs="Arial"/>
          <w:spacing w:val="-1"/>
        </w:rPr>
        <w:t>i</w:t>
      </w:r>
      <w:r>
        <w:rPr>
          <w:rFonts w:ascii="Arial" w:eastAsia="Arial" w:hAnsi="Arial" w:cs="Arial"/>
        </w:rPr>
        <w:t>ne</w:t>
      </w:r>
      <w:r>
        <w:rPr>
          <w:rFonts w:ascii="Arial" w:eastAsia="Arial" w:hAnsi="Arial" w:cs="Arial"/>
          <w:spacing w:val="2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0"/>
        </w:rPr>
        <w:t xml:space="preserve"> </w:t>
      </w:r>
      <w:r>
        <w:rPr>
          <w:rFonts w:ascii="Arial" w:eastAsia="Arial" w:hAnsi="Arial" w:cs="Arial"/>
        </w:rPr>
        <w:t>se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ces</w:t>
      </w:r>
      <w:r>
        <w:rPr>
          <w:rFonts w:ascii="Arial" w:eastAsia="Arial" w:hAnsi="Arial" w:cs="Arial"/>
          <w:spacing w:val="20"/>
        </w:rPr>
        <w:t xml:space="preserve"> </w:t>
      </w:r>
      <w:r>
        <w:rPr>
          <w:rFonts w:ascii="Arial" w:eastAsia="Arial" w:hAnsi="Arial" w:cs="Arial"/>
        </w:rPr>
        <w:t>and</w:t>
      </w:r>
      <w:r>
        <w:rPr>
          <w:rFonts w:ascii="Arial" w:eastAsia="Arial" w:hAnsi="Arial" w:cs="Arial"/>
          <w:spacing w:val="22"/>
        </w:rPr>
        <w:t xml:space="preserve"> </w:t>
      </w:r>
      <w:r>
        <w:rPr>
          <w:rFonts w:ascii="Arial" w:eastAsia="Arial" w:hAnsi="Arial" w:cs="Arial"/>
          <w:spacing w:val="-1"/>
        </w:rPr>
        <w:t>l</w:t>
      </w:r>
      <w:r>
        <w:rPr>
          <w:rFonts w:ascii="Arial" w:eastAsia="Arial" w:hAnsi="Arial" w:cs="Arial"/>
        </w:rPr>
        <w:t>e</w:t>
      </w:r>
      <w:r>
        <w:rPr>
          <w:rFonts w:ascii="Arial" w:eastAsia="Arial" w:hAnsi="Arial" w:cs="Arial"/>
          <w:spacing w:val="-2"/>
        </w:rPr>
        <w:t>v</w:t>
      </w:r>
      <w:r>
        <w:rPr>
          <w:rFonts w:ascii="Arial" w:eastAsia="Arial" w:hAnsi="Arial" w:cs="Arial"/>
        </w:rPr>
        <w:t>el</w:t>
      </w:r>
      <w:r>
        <w:rPr>
          <w:rFonts w:ascii="Arial" w:eastAsia="Arial" w:hAnsi="Arial" w:cs="Arial"/>
          <w:spacing w:val="2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2"/>
        </w:rPr>
        <w:t xml:space="preserve"> </w:t>
      </w:r>
      <w:r>
        <w:rPr>
          <w:rFonts w:ascii="Arial" w:eastAsia="Arial" w:hAnsi="Arial" w:cs="Arial"/>
          <w:spacing w:val="-4"/>
        </w:rPr>
        <w:t>w</w:t>
      </w:r>
      <w:r>
        <w:rPr>
          <w:rFonts w:ascii="Arial" w:eastAsia="Arial" w:hAnsi="Arial" w:cs="Arial"/>
        </w:rPr>
        <w:t>h</w:t>
      </w:r>
      <w:r>
        <w:rPr>
          <w:rFonts w:ascii="Arial" w:eastAsia="Arial" w:hAnsi="Arial" w:cs="Arial"/>
          <w:spacing w:val="-1"/>
        </w:rPr>
        <w:t>i</w:t>
      </w:r>
      <w:r>
        <w:rPr>
          <w:rFonts w:ascii="Arial" w:eastAsia="Arial" w:hAnsi="Arial" w:cs="Arial"/>
        </w:rPr>
        <w:t>ch</w:t>
      </w:r>
      <w:r>
        <w:rPr>
          <w:rFonts w:ascii="Arial" w:eastAsia="Arial" w:hAnsi="Arial" w:cs="Arial"/>
          <w:spacing w:val="2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2"/>
        </w:rPr>
        <w:t xml:space="preserve"> </w:t>
      </w:r>
      <w:r>
        <w:rPr>
          <w:rFonts w:ascii="Arial" w:eastAsia="Arial" w:hAnsi="Arial" w:cs="Arial"/>
        </w:rPr>
        <w:t>se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ces</w:t>
      </w:r>
      <w:r>
        <w:rPr>
          <w:rFonts w:ascii="Arial" w:eastAsia="Arial" w:hAnsi="Arial" w:cs="Arial"/>
          <w:spacing w:val="23"/>
        </w:rPr>
        <w:t xml:space="preserve"> </w:t>
      </w:r>
      <w:r>
        <w:rPr>
          <w:rFonts w:ascii="Arial" w:eastAsia="Arial" w:hAnsi="Arial" w:cs="Arial"/>
        </w:rPr>
        <w:t>a</w:t>
      </w:r>
      <w:r>
        <w:rPr>
          <w:rFonts w:ascii="Arial" w:eastAsia="Arial" w:hAnsi="Arial" w:cs="Arial"/>
          <w:spacing w:val="1"/>
        </w:rPr>
        <w:t>r</w:t>
      </w:r>
      <w:r>
        <w:rPr>
          <w:rFonts w:ascii="Arial" w:eastAsia="Arial" w:hAnsi="Arial" w:cs="Arial"/>
        </w:rPr>
        <w:t>e</w:t>
      </w:r>
      <w:r>
        <w:rPr>
          <w:rFonts w:ascii="Arial" w:eastAsia="Arial" w:hAnsi="Arial" w:cs="Arial"/>
          <w:spacing w:val="22"/>
        </w:rPr>
        <w:t xml:space="preserve"> </w:t>
      </w:r>
      <w:r>
        <w:rPr>
          <w:rFonts w:ascii="Arial" w:eastAsia="Arial" w:hAnsi="Arial" w:cs="Arial"/>
          <w:spacing w:val="4"/>
        </w:rPr>
        <w:t>t</w:t>
      </w:r>
      <w:r>
        <w:rPr>
          <w:rFonts w:ascii="Arial" w:eastAsia="Arial" w:hAnsi="Arial" w:cs="Arial"/>
        </w:rPr>
        <w:t>o</w:t>
      </w:r>
      <w:r>
        <w:rPr>
          <w:rFonts w:ascii="Arial" w:eastAsia="Arial" w:hAnsi="Arial" w:cs="Arial"/>
          <w:spacing w:val="20"/>
        </w:rPr>
        <w:t xml:space="preserve"> </w:t>
      </w:r>
      <w:r>
        <w:rPr>
          <w:rFonts w:ascii="Arial" w:eastAsia="Arial" w:hAnsi="Arial" w:cs="Arial"/>
        </w:rPr>
        <w:t>be</w:t>
      </w:r>
      <w:r>
        <w:rPr>
          <w:rFonts w:ascii="Arial" w:eastAsia="Arial" w:hAnsi="Arial" w:cs="Arial"/>
          <w:spacing w:val="22"/>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rPr>
        <w:t>o</w:t>
      </w:r>
      <w:r>
        <w:rPr>
          <w:rFonts w:ascii="Arial" w:eastAsia="Arial" w:hAnsi="Arial" w:cs="Arial"/>
          <w:spacing w:val="-2"/>
        </w:rPr>
        <w:t>v</w:t>
      </w:r>
      <w:r>
        <w:rPr>
          <w:rFonts w:ascii="Arial" w:eastAsia="Arial" w:hAnsi="Arial" w:cs="Arial"/>
          <w:spacing w:val="-1"/>
        </w:rPr>
        <w:t>i</w:t>
      </w:r>
      <w:r>
        <w:rPr>
          <w:rFonts w:ascii="Arial" w:eastAsia="Arial" w:hAnsi="Arial" w:cs="Arial"/>
          <w:spacing w:val="2"/>
        </w:rPr>
        <w:t>d</w:t>
      </w:r>
      <w:r>
        <w:rPr>
          <w:rFonts w:ascii="Arial" w:eastAsia="Arial" w:hAnsi="Arial" w:cs="Arial"/>
        </w:rPr>
        <w:t>ed</w:t>
      </w:r>
      <w:r>
        <w:rPr>
          <w:rFonts w:ascii="Arial" w:eastAsia="Arial" w:hAnsi="Arial" w:cs="Arial"/>
          <w:spacing w:val="22"/>
        </w:rPr>
        <w:t xml:space="preserve"> </w:t>
      </w:r>
      <w:r>
        <w:rPr>
          <w:rFonts w:ascii="Arial" w:eastAsia="Arial" w:hAnsi="Arial" w:cs="Arial"/>
        </w:rPr>
        <w:t>by</w:t>
      </w:r>
      <w:r>
        <w:rPr>
          <w:rFonts w:ascii="Arial" w:eastAsia="Arial" w:hAnsi="Arial" w:cs="Arial"/>
          <w:spacing w:val="20"/>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2"/>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spacing w:val="-3"/>
        </w:rPr>
        <w:t>S</w:t>
      </w:r>
      <w:r>
        <w:rPr>
          <w:rFonts w:ascii="Arial" w:eastAsia="Arial" w:hAnsi="Arial" w:cs="Arial"/>
        </w:rPr>
        <w:t>, ha</w:t>
      </w:r>
      <w:r>
        <w:rPr>
          <w:rFonts w:ascii="Arial" w:eastAsia="Arial" w:hAnsi="Arial" w:cs="Arial"/>
          <w:spacing w:val="-2"/>
        </w:rPr>
        <w:t>v</w:t>
      </w:r>
      <w:r>
        <w:rPr>
          <w:rFonts w:ascii="Arial" w:eastAsia="Arial" w:hAnsi="Arial" w:cs="Arial"/>
          <w:spacing w:val="-1"/>
        </w:rPr>
        <w:t>i</w:t>
      </w:r>
      <w:r>
        <w:rPr>
          <w:rFonts w:ascii="Arial" w:eastAsia="Arial" w:hAnsi="Arial" w:cs="Arial"/>
        </w:rPr>
        <w:t>ng</w:t>
      </w:r>
      <w:r>
        <w:rPr>
          <w:rFonts w:ascii="Arial" w:eastAsia="Arial" w:hAnsi="Arial" w:cs="Arial"/>
          <w:spacing w:val="3"/>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g</w:t>
      </w:r>
      <w:r>
        <w:rPr>
          <w:rFonts w:ascii="Arial" w:eastAsia="Arial" w:hAnsi="Arial" w:cs="Arial"/>
        </w:rPr>
        <w:t>a</w:t>
      </w:r>
      <w:r>
        <w:rPr>
          <w:rFonts w:ascii="Arial" w:eastAsia="Arial" w:hAnsi="Arial" w:cs="Arial"/>
          <w:spacing w:val="1"/>
        </w:rPr>
        <w:t>r</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o</w:t>
      </w:r>
      <w:r>
        <w:rPr>
          <w:rFonts w:ascii="Arial" w:eastAsia="Arial" w:hAnsi="Arial" w:cs="Arial"/>
          <w:spacing w:val="-3"/>
        </w:rPr>
        <w:t>b</w:t>
      </w:r>
      <w:r>
        <w:rPr>
          <w:rFonts w:ascii="Arial" w:eastAsia="Arial" w:hAnsi="Arial" w:cs="Arial"/>
          <w:spacing w:val="1"/>
        </w:rPr>
        <w:t>j</w:t>
      </w:r>
      <w:r>
        <w:rPr>
          <w:rFonts w:ascii="Arial" w:eastAsia="Arial" w:hAnsi="Arial" w:cs="Arial"/>
          <w:spacing w:val="-3"/>
        </w:rPr>
        <w:t>e</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spacing w:val="-2"/>
        </w:rPr>
        <w:t>v</w:t>
      </w:r>
      <w:r>
        <w:rPr>
          <w:rFonts w:ascii="Arial" w:eastAsia="Arial" w:hAnsi="Arial" w:cs="Arial"/>
        </w:rPr>
        <w:t>es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spacing w:val="-3"/>
        </w:rPr>
        <w:t>S</w:t>
      </w:r>
      <w:r>
        <w:rPr>
          <w:rFonts w:ascii="Arial" w:eastAsia="Arial" w:hAnsi="Arial" w:cs="Arial"/>
        </w:rPr>
        <w:t>;</w:t>
      </w:r>
    </w:p>
    <w:p w:rsidR="000A5570" w:rsidRDefault="00863EB5">
      <w:pPr>
        <w:tabs>
          <w:tab w:val="left" w:pos="1000"/>
        </w:tabs>
        <w:spacing w:before="72" w:after="0" w:line="239" w:lineRule="auto"/>
        <w:ind w:left="1018" w:right="98" w:hanging="360"/>
        <w:jc w:val="both"/>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rPr>
        <w:t>ensu</w:t>
      </w:r>
      <w:r>
        <w:rPr>
          <w:rFonts w:ascii="Arial" w:eastAsia="Arial" w:hAnsi="Arial" w:cs="Arial"/>
          <w:spacing w:val="1"/>
        </w:rPr>
        <w:t>r</w:t>
      </w:r>
      <w:r>
        <w:rPr>
          <w:rFonts w:ascii="Arial" w:eastAsia="Arial" w:hAnsi="Arial" w:cs="Arial"/>
        </w:rPr>
        <w:t>e</w:t>
      </w:r>
      <w:r>
        <w:rPr>
          <w:rFonts w:ascii="Arial" w:eastAsia="Arial" w:hAnsi="Arial" w:cs="Arial"/>
          <w:spacing w:val="37"/>
        </w:rPr>
        <w:t xml:space="preserve"> </w:t>
      </w:r>
      <w:r>
        <w:rPr>
          <w:rFonts w:ascii="Arial" w:eastAsia="Arial" w:hAnsi="Arial" w:cs="Arial"/>
          <w:spacing w:val="1"/>
        </w:rPr>
        <w:t>t</w:t>
      </w:r>
      <w:r>
        <w:rPr>
          <w:rFonts w:ascii="Arial" w:eastAsia="Arial" w:hAnsi="Arial" w:cs="Arial"/>
        </w:rPr>
        <w:t>hat</w:t>
      </w:r>
      <w:r>
        <w:rPr>
          <w:rFonts w:ascii="Arial" w:eastAsia="Arial" w:hAnsi="Arial" w:cs="Arial"/>
          <w:spacing w:val="38"/>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9"/>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38"/>
        </w:rPr>
        <w:t xml:space="preserve"> </w:t>
      </w:r>
      <w:r>
        <w:rPr>
          <w:rFonts w:ascii="Arial" w:eastAsia="Arial" w:hAnsi="Arial" w:cs="Arial"/>
          <w:spacing w:val="-1"/>
        </w:rPr>
        <w:t>A</w:t>
      </w:r>
      <w:r>
        <w:rPr>
          <w:rFonts w:ascii="Arial" w:eastAsia="Arial" w:hAnsi="Arial" w:cs="Arial"/>
          <w:spacing w:val="-3"/>
        </w:rPr>
        <w:t>u</w:t>
      </w:r>
      <w:r>
        <w:rPr>
          <w:rFonts w:ascii="Arial" w:eastAsia="Arial" w:hAnsi="Arial" w:cs="Arial"/>
          <w:spacing w:val="1"/>
        </w:rPr>
        <w:t>t</w:t>
      </w:r>
      <w:r>
        <w:rPr>
          <w:rFonts w:ascii="Arial" w:eastAsia="Arial" w:hAnsi="Arial" w:cs="Arial"/>
        </w:rPr>
        <w:t>ho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37"/>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39"/>
        </w:rPr>
        <w:t xml:space="preserve"> </w:t>
      </w:r>
      <w:r>
        <w:rPr>
          <w:rFonts w:ascii="Arial" w:eastAsia="Arial" w:hAnsi="Arial" w:cs="Arial"/>
        </w:rPr>
        <w:t>p</w:t>
      </w:r>
      <w:r>
        <w:rPr>
          <w:rFonts w:ascii="Arial" w:eastAsia="Arial" w:hAnsi="Arial" w:cs="Arial"/>
          <w:spacing w:val="1"/>
        </w:rPr>
        <w:t>r</w:t>
      </w:r>
      <w:r>
        <w:rPr>
          <w:rFonts w:ascii="Arial" w:eastAsia="Arial" w:hAnsi="Arial" w:cs="Arial"/>
        </w:rPr>
        <w:t>o</w:t>
      </w:r>
      <w:r>
        <w:rPr>
          <w:rFonts w:ascii="Arial" w:eastAsia="Arial" w:hAnsi="Arial" w:cs="Arial"/>
          <w:spacing w:val="-2"/>
        </w:rPr>
        <w:t>v</w:t>
      </w:r>
      <w:r>
        <w:rPr>
          <w:rFonts w:ascii="Arial" w:eastAsia="Arial" w:hAnsi="Arial" w:cs="Arial"/>
          <w:spacing w:val="-1"/>
        </w:rPr>
        <w:t>i</w:t>
      </w:r>
      <w:r>
        <w:rPr>
          <w:rFonts w:ascii="Arial" w:eastAsia="Arial" w:hAnsi="Arial" w:cs="Arial"/>
        </w:rPr>
        <w:t>ded</w:t>
      </w:r>
      <w:r>
        <w:rPr>
          <w:rFonts w:ascii="Arial" w:eastAsia="Arial" w:hAnsi="Arial" w:cs="Arial"/>
          <w:spacing w:val="39"/>
        </w:rPr>
        <w:t xml:space="preserve"> </w:t>
      </w:r>
      <w:r>
        <w:rPr>
          <w:rFonts w:ascii="Arial" w:eastAsia="Arial" w:hAnsi="Arial" w:cs="Arial"/>
          <w:spacing w:val="-4"/>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39"/>
        </w:rPr>
        <w:t xml:space="preserve"> </w:t>
      </w:r>
      <w:r>
        <w:rPr>
          <w:rFonts w:ascii="Arial" w:eastAsia="Arial" w:hAnsi="Arial" w:cs="Arial"/>
        </w:rPr>
        <w:t>s</w:t>
      </w:r>
      <w:r>
        <w:rPr>
          <w:rFonts w:ascii="Arial" w:eastAsia="Arial" w:hAnsi="Arial" w:cs="Arial"/>
          <w:spacing w:val="-3"/>
        </w:rPr>
        <w:t>u</w:t>
      </w:r>
      <w:r>
        <w:rPr>
          <w:rFonts w:ascii="Arial" w:eastAsia="Arial" w:hAnsi="Arial" w:cs="Arial"/>
          <w:spacing w:val="1"/>
        </w:rPr>
        <w:t>f</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ent</w:t>
      </w:r>
      <w:r>
        <w:rPr>
          <w:rFonts w:ascii="Arial" w:eastAsia="Arial" w:hAnsi="Arial" w:cs="Arial"/>
          <w:spacing w:val="38"/>
        </w:rPr>
        <w:t xml:space="preserve"> </w:t>
      </w:r>
      <w:r>
        <w:rPr>
          <w:rFonts w:ascii="Arial" w:eastAsia="Arial" w:hAnsi="Arial" w:cs="Arial"/>
        </w:rPr>
        <w:t>s</w:t>
      </w:r>
      <w:r>
        <w:rPr>
          <w:rFonts w:ascii="Arial" w:eastAsia="Arial" w:hAnsi="Arial" w:cs="Arial"/>
          <w:spacing w:val="1"/>
        </w:rPr>
        <w:t>t</w:t>
      </w:r>
      <w:r>
        <w:rPr>
          <w:rFonts w:ascii="Arial" w:eastAsia="Arial" w:hAnsi="Arial" w:cs="Arial"/>
          <w:spacing w:val="-3"/>
        </w:rPr>
        <w:t>a</w:t>
      </w:r>
      <w:r>
        <w:rPr>
          <w:rFonts w:ascii="Arial" w:eastAsia="Arial" w:hAnsi="Arial" w:cs="Arial"/>
          <w:spacing w:val="1"/>
        </w:rPr>
        <w:t>ff</w:t>
      </w:r>
      <w:r>
        <w:rPr>
          <w:rFonts w:ascii="Arial" w:eastAsia="Arial" w:hAnsi="Arial" w:cs="Arial"/>
        </w:rPr>
        <w:t>,</w:t>
      </w:r>
      <w:r>
        <w:rPr>
          <w:rFonts w:ascii="Arial" w:eastAsia="Arial" w:hAnsi="Arial" w:cs="Arial"/>
          <w:spacing w:val="38"/>
        </w:rPr>
        <w:t xml:space="preserve"> </w:t>
      </w:r>
      <w:r>
        <w:rPr>
          <w:rFonts w:ascii="Arial" w:eastAsia="Arial" w:hAnsi="Arial" w:cs="Arial"/>
        </w:rPr>
        <w:t>ap</w:t>
      </w:r>
      <w:r>
        <w:rPr>
          <w:rFonts w:ascii="Arial" w:eastAsia="Arial" w:hAnsi="Arial" w:cs="Arial"/>
          <w:spacing w:val="-3"/>
        </w:rPr>
        <w:t>p</w:t>
      </w:r>
      <w:r>
        <w:rPr>
          <w:rFonts w:ascii="Arial" w:eastAsia="Arial" w:hAnsi="Arial" w:cs="Arial"/>
          <w:spacing w:val="1"/>
        </w:rPr>
        <w:t>r</w:t>
      </w:r>
      <w:r>
        <w:rPr>
          <w:rFonts w:ascii="Arial" w:eastAsia="Arial" w:hAnsi="Arial" w:cs="Arial"/>
        </w:rPr>
        <w:t>op</w:t>
      </w:r>
      <w:r>
        <w:rPr>
          <w:rFonts w:ascii="Arial" w:eastAsia="Arial" w:hAnsi="Arial" w:cs="Arial"/>
          <w:spacing w:val="1"/>
        </w:rPr>
        <w:t>r</w:t>
      </w:r>
      <w:r>
        <w:rPr>
          <w:rFonts w:ascii="Arial" w:eastAsia="Arial" w:hAnsi="Arial" w:cs="Arial"/>
          <w:spacing w:val="-4"/>
        </w:rPr>
        <w:t>i</w:t>
      </w:r>
      <w:r>
        <w:rPr>
          <w:rFonts w:ascii="Arial" w:eastAsia="Arial" w:hAnsi="Arial" w:cs="Arial"/>
        </w:rPr>
        <w:t>a</w:t>
      </w:r>
      <w:r>
        <w:rPr>
          <w:rFonts w:ascii="Arial" w:eastAsia="Arial" w:hAnsi="Arial" w:cs="Arial"/>
          <w:spacing w:val="1"/>
        </w:rPr>
        <w:t>t</w:t>
      </w:r>
      <w:r>
        <w:rPr>
          <w:rFonts w:ascii="Arial" w:eastAsia="Arial" w:hAnsi="Arial" w:cs="Arial"/>
        </w:rPr>
        <w:t>e</w:t>
      </w:r>
      <w:r>
        <w:rPr>
          <w:rFonts w:ascii="Arial" w:eastAsia="Arial" w:hAnsi="Arial" w:cs="Arial"/>
          <w:spacing w:val="-1"/>
        </w:rPr>
        <w:t>l</w:t>
      </w:r>
      <w:r>
        <w:rPr>
          <w:rFonts w:ascii="Arial" w:eastAsia="Arial" w:hAnsi="Arial" w:cs="Arial"/>
        </w:rPr>
        <w:t>y</w:t>
      </w:r>
      <w:r>
        <w:rPr>
          <w:rFonts w:ascii="Arial" w:eastAsia="Arial" w:hAnsi="Arial" w:cs="Arial"/>
          <w:spacing w:val="37"/>
        </w:rPr>
        <w:t xml:space="preserve"> </w:t>
      </w:r>
      <w:r>
        <w:rPr>
          <w:rFonts w:ascii="Arial" w:eastAsia="Arial" w:hAnsi="Arial" w:cs="Arial"/>
          <w:spacing w:val="2"/>
        </w:rPr>
        <w:t>q</w:t>
      </w:r>
      <w:r>
        <w:rPr>
          <w:rFonts w:ascii="Arial" w:eastAsia="Arial" w:hAnsi="Arial" w:cs="Arial"/>
        </w:rPr>
        <w:t>ua</w:t>
      </w:r>
      <w:r>
        <w:rPr>
          <w:rFonts w:ascii="Arial" w:eastAsia="Arial" w:hAnsi="Arial" w:cs="Arial"/>
          <w:spacing w:val="-1"/>
        </w:rPr>
        <w:t>li</w:t>
      </w:r>
      <w:r>
        <w:rPr>
          <w:rFonts w:ascii="Arial" w:eastAsia="Arial" w:hAnsi="Arial" w:cs="Arial"/>
          <w:spacing w:val="3"/>
        </w:rPr>
        <w:t>f</w:t>
      </w:r>
      <w:r>
        <w:rPr>
          <w:rFonts w:ascii="Arial" w:eastAsia="Arial" w:hAnsi="Arial" w:cs="Arial"/>
          <w:spacing w:val="-1"/>
        </w:rPr>
        <w:t>i</w:t>
      </w:r>
      <w:r>
        <w:rPr>
          <w:rFonts w:ascii="Arial" w:eastAsia="Arial" w:hAnsi="Arial" w:cs="Arial"/>
        </w:rPr>
        <w:t>e</w:t>
      </w:r>
      <w:r>
        <w:rPr>
          <w:rFonts w:ascii="Arial" w:eastAsia="Arial" w:hAnsi="Arial" w:cs="Arial"/>
          <w:spacing w:val="-3"/>
        </w:rPr>
        <w:t>d</w:t>
      </w:r>
      <w:r>
        <w:rPr>
          <w:rFonts w:ascii="Arial" w:eastAsia="Arial" w:hAnsi="Arial" w:cs="Arial"/>
        </w:rPr>
        <w:t>, su</w:t>
      </w:r>
      <w:r>
        <w:rPr>
          <w:rFonts w:ascii="Arial" w:eastAsia="Arial" w:hAnsi="Arial" w:cs="Arial"/>
          <w:spacing w:val="-1"/>
        </w:rPr>
        <w:t>i</w:t>
      </w:r>
      <w:r>
        <w:rPr>
          <w:rFonts w:ascii="Arial" w:eastAsia="Arial" w:hAnsi="Arial" w:cs="Arial"/>
          <w:spacing w:val="1"/>
        </w:rPr>
        <w:t>t</w:t>
      </w:r>
      <w:r>
        <w:rPr>
          <w:rFonts w:ascii="Arial" w:eastAsia="Arial" w:hAnsi="Arial" w:cs="Arial"/>
        </w:rPr>
        <w:t>ab</w:t>
      </w:r>
      <w:r>
        <w:rPr>
          <w:rFonts w:ascii="Arial" w:eastAsia="Arial" w:hAnsi="Arial" w:cs="Arial"/>
          <w:spacing w:val="-1"/>
        </w:rPr>
        <w:t>l</w:t>
      </w:r>
      <w:r>
        <w:rPr>
          <w:rFonts w:ascii="Arial" w:eastAsia="Arial" w:hAnsi="Arial" w:cs="Arial"/>
        </w:rPr>
        <w:t xml:space="preserve">y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ned</w:t>
      </w:r>
      <w:r>
        <w:rPr>
          <w:rFonts w:ascii="Arial" w:eastAsia="Arial" w:hAnsi="Arial" w:cs="Arial"/>
          <w:spacing w:val="2"/>
        </w:rPr>
        <w:t xml:space="preserve"> </w:t>
      </w:r>
      <w:r>
        <w:rPr>
          <w:rFonts w:ascii="Arial" w:eastAsia="Arial" w:hAnsi="Arial" w:cs="Arial"/>
        </w:rPr>
        <w:t>and</w:t>
      </w:r>
      <w:r>
        <w:rPr>
          <w:rFonts w:ascii="Arial" w:eastAsia="Arial" w:hAnsi="Arial" w:cs="Arial"/>
          <w:spacing w:val="2"/>
        </w:rPr>
        <w:t xml:space="preserve"> </w:t>
      </w:r>
      <w:r>
        <w:rPr>
          <w:rFonts w:ascii="Arial" w:eastAsia="Arial" w:hAnsi="Arial" w:cs="Arial"/>
        </w:rPr>
        <w:t>ca</w:t>
      </w:r>
      <w:r>
        <w:rPr>
          <w:rFonts w:ascii="Arial" w:eastAsia="Arial" w:hAnsi="Arial" w:cs="Arial"/>
          <w:spacing w:val="2"/>
        </w:rPr>
        <w:t>p</w:t>
      </w:r>
      <w:r>
        <w:rPr>
          <w:rFonts w:ascii="Arial" w:eastAsia="Arial" w:hAnsi="Arial" w:cs="Arial"/>
        </w:rPr>
        <w:t>ab</w:t>
      </w:r>
      <w:r>
        <w:rPr>
          <w:rFonts w:ascii="Arial" w:eastAsia="Arial" w:hAnsi="Arial" w:cs="Arial"/>
          <w:spacing w:val="-1"/>
        </w:rPr>
        <w:t>l</w:t>
      </w:r>
      <w:r>
        <w:rPr>
          <w:rFonts w:ascii="Arial" w:eastAsia="Arial" w:hAnsi="Arial" w:cs="Arial"/>
        </w:rPr>
        <w:t>e</w:t>
      </w:r>
      <w:r>
        <w:rPr>
          <w:rFonts w:ascii="Arial" w:eastAsia="Arial" w:hAnsi="Arial" w:cs="Arial"/>
          <w:spacing w:val="2"/>
        </w:rPr>
        <w:t xml:space="preserve"> </w:t>
      </w:r>
      <w:r>
        <w:rPr>
          <w:rFonts w:ascii="Arial" w:eastAsia="Arial" w:hAnsi="Arial" w:cs="Arial"/>
        </w:rPr>
        <w:t>of</w:t>
      </w:r>
      <w:r>
        <w:rPr>
          <w:rFonts w:ascii="Arial" w:eastAsia="Arial" w:hAnsi="Arial" w:cs="Arial"/>
          <w:spacing w:val="6"/>
        </w:rPr>
        <w:t xml:space="preserve"> </w:t>
      </w:r>
      <w:r>
        <w:rPr>
          <w:rFonts w:ascii="Arial" w:eastAsia="Arial" w:hAnsi="Arial" w:cs="Arial"/>
        </w:rPr>
        <w:t>pe</w:t>
      </w:r>
      <w:r>
        <w:rPr>
          <w:rFonts w:ascii="Arial" w:eastAsia="Arial" w:hAnsi="Arial" w:cs="Arial"/>
          <w:spacing w:val="-2"/>
        </w:rPr>
        <w:t>r</w:t>
      </w:r>
      <w:r>
        <w:rPr>
          <w:rFonts w:ascii="Arial" w:eastAsia="Arial" w:hAnsi="Arial" w:cs="Arial"/>
          <w:spacing w:val="1"/>
        </w:rPr>
        <w:t>f</w:t>
      </w:r>
      <w:r>
        <w:rPr>
          <w:rFonts w:ascii="Arial" w:eastAsia="Arial" w:hAnsi="Arial" w:cs="Arial"/>
        </w:rPr>
        <w:t>o</w:t>
      </w:r>
      <w:r>
        <w:rPr>
          <w:rFonts w:ascii="Arial" w:eastAsia="Arial" w:hAnsi="Arial" w:cs="Arial"/>
          <w:spacing w:val="-2"/>
        </w:rPr>
        <w:t>r</w:t>
      </w:r>
      <w:r>
        <w:rPr>
          <w:rFonts w:ascii="Arial" w:eastAsia="Arial" w:hAnsi="Arial" w:cs="Arial"/>
          <w:spacing w:val="1"/>
        </w:rPr>
        <w:t>m</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5"/>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asks</w:t>
      </w:r>
      <w:r>
        <w:rPr>
          <w:rFonts w:ascii="Arial" w:eastAsia="Arial" w:hAnsi="Arial" w:cs="Arial"/>
          <w:spacing w:val="3"/>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rPr>
        <w:t>ed,</w:t>
      </w:r>
      <w:r>
        <w:rPr>
          <w:rFonts w:ascii="Arial" w:eastAsia="Arial" w:hAnsi="Arial" w:cs="Arial"/>
          <w:spacing w:val="1"/>
        </w:rPr>
        <w:t xml:space="preserve"> t</w:t>
      </w:r>
      <w:r>
        <w:rPr>
          <w:rFonts w:ascii="Arial" w:eastAsia="Arial" w:hAnsi="Arial" w:cs="Arial"/>
          <w:spacing w:val="-3"/>
        </w:rPr>
        <w:t>a</w:t>
      </w:r>
      <w:r>
        <w:rPr>
          <w:rFonts w:ascii="Arial" w:eastAsia="Arial" w:hAnsi="Arial" w:cs="Arial"/>
          <w:spacing w:val="2"/>
        </w:rPr>
        <w:t>k</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4"/>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rPr>
        <w:t>cons</w:t>
      </w:r>
      <w:r>
        <w:rPr>
          <w:rFonts w:ascii="Arial" w:eastAsia="Arial" w:hAnsi="Arial" w:cs="Arial"/>
          <w:spacing w:val="-1"/>
        </w:rPr>
        <w:t>i</w:t>
      </w:r>
      <w:r>
        <w:rPr>
          <w:rFonts w:ascii="Arial" w:eastAsia="Arial" w:hAnsi="Arial" w:cs="Arial"/>
        </w:rPr>
        <w:t>de</w:t>
      </w:r>
      <w:r>
        <w:rPr>
          <w:rFonts w:ascii="Arial" w:eastAsia="Arial" w:hAnsi="Arial" w:cs="Arial"/>
          <w:spacing w:val="1"/>
        </w:rPr>
        <w:t>r</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spacing w:val="-3"/>
        </w:rPr>
        <w:t>o</w:t>
      </w:r>
      <w:r>
        <w:rPr>
          <w:rFonts w:ascii="Arial" w:eastAsia="Arial" w:hAnsi="Arial" w:cs="Arial"/>
        </w:rPr>
        <w:t xml:space="preserve">n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2"/>
        </w:rPr>
        <w:t>y</w:t>
      </w:r>
      <w:r>
        <w:rPr>
          <w:rFonts w:ascii="Arial" w:eastAsia="Arial" w:hAnsi="Arial" w:cs="Arial"/>
        </w:rPr>
        <w:t>pe</w:t>
      </w:r>
      <w:r>
        <w:rPr>
          <w:rFonts w:ascii="Arial" w:eastAsia="Arial" w:hAnsi="Arial" w:cs="Arial"/>
          <w:spacing w:val="1"/>
        </w:rPr>
        <w:t xml:space="preserve"> </w:t>
      </w:r>
      <w:r>
        <w:rPr>
          <w:rFonts w:ascii="Arial" w:eastAsia="Arial" w:hAnsi="Arial" w:cs="Arial"/>
        </w:rPr>
        <w:t>and</w:t>
      </w:r>
      <w:r>
        <w:rPr>
          <w:rFonts w:ascii="Arial" w:eastAsia="Arial" w:hAnsi="Arial" w:cs="Arial"/>
          <w:spacing w:val="1"/>
        </w:rPr>
        <w:t xml:space="preserve"> </w:t>
      </w:r>
      <w:r>
        <w:rPr>
          <w:rFonts w:ascii="Arial" w:eastAsia="Arial" w:hAnsi="Arial" w:cs="Arial"/>
          <w:spacing w:val="-1"/>
        </w:rPr>
        <w:t>l</w:t>
      </w:r>
      <w:r>
        <w:rPr>
          <w:rFonts w:ascii="Arial" w:eastAsia="Arial" w:hAnsi="Arial" w:cs="Arial"/>
        </w:rPr>
        <w:t>e</w:t>
      </w:r>
      <w:r>
        <w:rPr>
          <w:rFonts w:ascii="Arial" w:eastAsia="Arial" w:hAnsi="Arial" w:cs="Arial"/>
          <w:spacing w:val="-2"/>
        </w:rPr>
        <w:t>v</w:t>
      </w:r>
      <w:r>
        <w:rPr>
          <w:rFonts w:ascii="Arial" w:eastAsia="Arial" w:hAnsi="Arial" w:cs="Arial"/>
        </w:rPr>
        <w:t>el of</w:t>
      </w:r>
      <w:r>
        <w:rPr>
          <w:rFonts w:ascii="Arial" w:eastAsia="Arial" w:hAnsi="Arial" w:cs="Arial"/>
          <w:spacing w:val="2"/>
        </w:rPr>
        <w:t xml:space="preserve"> </w:t>
      </w:r>
      <w:r>
        <w:rPr>
          <w:rFonts w:ascii="Arial" w:eastAsia="Arial" w:hAnsi="Arial" w:cs="Arial"/>
        </w:rPr>
        <w:t>s</w:t>
      </w:r>
      <w:r>
        <w:rPr>
          <w:rFonts w:ascii="Arial" w:eastAsia="Arial" w:hAnsi="Arial" w:cs="Arial"/>
          <w:spacing w:val="-3"/>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ces</w:t>
      </w:r>
      <w:r>
        <w:rPr>
          <w:rFonts w:ascii="Arial" w:eastAsia="Arial" w:hAnsi="Arial" w:cs="Arial"/>
          <w:spacing w:val="1"/>
        </w:rPr>
        <w:t xml:space="preserve"> t</w:t>
      </w:r>
      <w:r>
        <w:rPr>
          <w:rFonts w:ascii="Arial" w:eastAsia="Arial" w:hAnsi="Arial" w:cs="Arial"/>
        </w:rPr>
        <w:t>o</w:t>
      </w:r>
      <w:r>
        <w:rPr>
          <w:rFonts w:ascii="Arial" w:eastAsia="Arial" w:hAnsi="Arial" w:cs="Arial"/>
          <w:spacing w:val="-2"/>
        </w:rPr>
        <w:t xml:space="preserve"> </w:t>
      </w:r>
      <w:r>
        <w:rPr>
          <w:rFonts w:ascii="Arial" w:eastAsia="Arial" w:hAnsi="Arial" w:cs="Arial"/>
        </w:rPr>
        <w:t>be</w:t>
      </w:r>
      <w:r>
        <w:rPr>
          <w:rFonts w:ascii="Arial" w:eastAsia="Arial" w:hAnsi="Arial" w:cs="Arial"/>
          <w:spacing w:val="1"/>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rPr>
        <w:t>o</w:t>
      </w:r>
      <w:r>
        <w:rPr>
          <w:rFonts w:ascii="Arial" w:eastAsia="Arial" w:hAnsi="Arial" w:cs="Arial"/>
          <w:spacing w:val="-2"/>
        </w:rPr>
        <w:t>v</w:t>
      </w:r>
      <w:r>
        <w:rPr>
          <w:rFonts w:ascii="Arial" w:eastAsia="Arial" w:hAnsi="Arial" w:cs="Arial"/>
          <w:spacing w:val="-1"/>
        </w:rPr>
        <w:t>i</w:t>
      </w:r>
      <w:r>
        <w:rPr>
          <w:rFonts w:ascii="Arial" w:eastAsia="Arial" w:hAnsi="Arial" w:cs="Arial"/>
        </w:rPr>
        <w:t>ded;</w:t>
      </w:r>
    </w:p>
    <w:p w:rsidR="000A5570" w:rsidRDefault="00863EB5">
      <w:pPr>
        <w:tabs>
          <w:tab w:val="left" w:pos="1000"/>
        </w:tabs>
        <w:spacing w:before="73" w:after="0" w:line="240" w:lineRule="auto"/>
        <w:ind w:left="1018" w:right="101" w:hanging="360"/>
        <w:jc w:val="both"/>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rPr>
        <w:t>es</w:t>
      </w:r>
      <w:r>
        <w:rPr>
          <w:rFonts w:ascii="Arial" w:eastAsia="Arial" w:hAnsi="Arial" w:cs="Arial"/>
          <w:spacing w:val="1"/>
        </w:rPr>
        <w:t>t</w:t>
      </w:r>
      <w:r>
        <w:rPr>
          <w:rFonts w:ascii="Arial" w:eastAsia="Arial" w:hAnsi="Arial" w:cs="Arial"/>
        </w:rPr>
        <w:t>ab</w:t>
      </w:r>
      <w:r>
        <w:rPr>
          <w:rFonts w:ascii="Arial" w:eastAsia="Arial" w:hAnsi="Arial" w:cs="Arial"/>
          <w:spacing w:val="-1"/>
        </w:rPr>
        <w:t>li</w:t>
      </w:r>
      <w:r>
        <w:rPr>
          <w:rFonts w:ascii="Arial" w:eastAsia="Arial" w:hAnsi="Arial" w:cs="Arial"/>
        </w:rPr>
        <w:t>sh</w:t>
      </w:r>
      <w:r>
        <w:rPr>
          <w:rFonts w:ascii="Arial" w:eastAsia="Arial" w:hAnsi="Arial" w:cs="Arial"/>
          <w:spacing w:val="22"/>
        </w:rPr>
        <w:t xml:space="preserve"> </w:t>
      </w:r>
      <w:r>
        <w:rPr>
          <w:rFonts w:ascii="Arial" w:eastAsia="Arial" w:hAnsi="Arial" w:cs="Arial"/>
        </w:rPr>
        <w:t>app</w:t>
      </w:r>
      <w:r>
        <w:rPr>
          <w:rFonts w:ascii="Arial" w:eastAsia="Arial" w:hAnsi="Arial" w:cs="Arial"/>
          <w:spacing w:val="1"/>
        </w:rPr>
        <w:t>r</w:t>
      </w:r>
      <w:r>
        <w:rPr>
          <w:rFonts w:ascii="Arial" w:eastAsia="Arial" w:hAnsi="Arial" w:cs="Arial"/>
        </w:rPr>
        <w:t>o</w:t>
      </w:r>
      <w:r>
        <w:rPr>
          <w:rFonts w:ascii="Arial" w:eastAsia="Arial" w:hAnsi="Arial" w:cs="Arial"/>
          <w:spacing w:val="-3"/>
        </w:rPr>
        <w:t>p</w:t>
      </w:r>
      <w:r>
        <w:rPr>
          <w:rFonts w:ascii="Arial" w:eastAsia="Arial" w:hAnsi="Arial" w:cs="Arial"/>
          <w:spacing w:val="1"/>
        </w:rPr>
        <w:t>r</w:t>
      </w:r>
      <w:r>
        <w:rPr>
          <w:rFonts w:ascii="Arial" w:eastAsia="Arial" w:hAnsi="Arial" w:cs="Arial"/>
          <w:spacing w:val="-1"/>
        </w:rPr>
        <w:t>i</w:t>
      </w:r>
      <w:r>
        <w:rPr>
          <w:rFonts w:ascii="Arial" w:eastAsia="Arial" w:hAnsi="Arial" w:cs="Arial"/>
        </w:rPr>
        <w:t>a</w:t>
      </w:r>
      <w:r>
        <w:rPr>
          <w:rFonts w:ascii="Arial" w:eastAsia="Arial" w:hAnsi="Arial" w:cs="Arial"/>
          <w:spacing w:val="1"/>
        </w:rPr>
        <w:t>t</w:t>
      </w:r>
      <w:r>
        <w:rPr>
          <w:rFonts w:ascii="Arial" w:eastAsia="Arial" w:hAnsi="Arial" w:cs="Arial"/>
        </w:rPr>
        <w:t>e</w:t>
      </w:r>
      <w:r>
        <w:rPr>
          <w:rFonts w:ascii="Arial" w:eastAsia="Arial" w:hAnsi="Arial" w:cs="Arial"/>
          <w:spacing w:val="20"/>
        </w:rPr>
        <w:t xml:space="preserve"> </w:t>
      </w:r>
      <w:r>
        <w:rPr>
          <w:rFonts w:ascii="Arial" w:eastAsia="Arial" w:hAnsi="Arial" w:cs="Arial"/>
          <w:spacing w:val="2"/>
        </w:rPr>
        <w:t>q</w:t>
      </w:r>
      <w:r>
        <w:rPr>
          <w:rFonts w:ascii="Arial" w:eastAsia="Arial" w:hAnsi="Arial" w:cs="Arial"/>
          <w:spacing w:val="-3"/>
        </w:rPr>
        <w:t>u</w:t>
      </w:r>
      <w:r>
        <w:rPr>
          <w:rFonts w:ascii="Arial" w:eastAsia="Arial" w:hAnsi="Arial" w:cs="Arial"/>
        </w:rPr>
        <w:t>a</w:t>
      </w:r>
      <w:r>
        <w:rPr>
          <w:rFonts w:ascii="Arial" w:eastAsia="Arial" w:hAnsi="Arial" w:cs="Arial"/>
          <w:spacing w:val="-1"/>
        </w:rPr>
        <w:t>li</w:t>
      </w:r>
      <w:r>
        <w:rPr>
          <w:rFonts w:ascii="Arial" w:eastAsia="Arial" w:hAnsi="Arial" w:cs="Arial"/>
          <w:spacing w:val="3"/>
        </w:rPr>
        <w:t>f</w:t>
      </w:r>
      <w:r>
        <w:rPr>
          <w:rFonts w:ascii="Arial" w:eastAsia="Arial" w:hAnsi="Arial" w:cs="Arial"/>
          <w:spacing w:val="-1"/>
        </w:rPr>
        <w:t>i</w:t>
      </w:r>
      <w:r>
        <w:rPr>
          <w:rFonts w:ascii="Arial" w:eastAsia="Arial" w:hAnsi="Arial" w:cs="Arial"/>
        </w:rPr>
        <w:t>ca</w:t>
      </w:r>
      <w:r>
        <w:rPr>
          <w:rFonts w:ascii="Arial" w:eastAsia="Arial" w:hAnsi="Arial" w:cs="Arial"/>
          <w:spacing w:val="1"/>
        </w:rPr>
        <w:t>t</w:t>
      </w:r>
      <w:r>
        <w:rPr>
          <w:rFonts w:ascii="Arial" w:eastAsia="Arial" w:hAnsi="Arial" w:cs="Arial"/>
          <w:spacing w:val="-1"/>
        </w:rPr>
        <w:t>i</w:t>
      </w:r>
      <w:r>
        <w:rPr>
          <w:rFonts w:ascii="Arial" w:eastAsia="Arial" w:hAnsi="Arial" w:cs="Arial"/>
        </w:rPr>
        <w:t>ons</w:t>
      </w:r>
      <w:r>
        <w:rPr>
          <w:rFonts w:ascii="Arial" w:eastAsia="Arial" w:hAnsi="Arial" w:cs="Arial"/>
          <w:spacing w:val="23"/>
        </w:rPr>
        <w:t xml:space="preserve"> </w:t>
      </w:r>
      <w:r>
        <w:rPr>
          <w:rFonts w:ascii="Arial" w:eastAsia="Arial" w:hAnsi="Arial" w:cs="Arial"/>
        </w:rPr>
        <w:t>and</w:t>
      </w:r>
      <w:r>
        <w:rPr>
          <w:rFonts w:ascii="Arial" w:eastAsia="Arial" w:hAnsi="Arial" w:cs="Arial"/>
          <w:spacing w:val="20"/>
        </w:rPr>
        <w:t xml:space="preserve"> </w:t>
      </w:r>
      <w:r>
        <w:rPr>
          <w:rFonts w:ascii="Arial" w:eastAsia="Arial" w:hAnsi="Arial" w:cs="Arial"/>
          <w:spacing w:val="-1"/>
        </w:rPr>
        <w:t>t</w:t>
      </w:r>
      <w:r>
        <w:rPr>
          <w:rFonts w:ascii="Arial" w:eastAsia="Arial" w:hAnsi="Arial" w:cs="Arial"/>
          <w:spacing w:val="1"/>
        </w:rPr>
        <w: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22"/>
        </w:rPr>
        <w:t xml:space="preserve"> </w:t>
      </w:r>
      <w:r>
        <w:rPr>
          <w:rFonts w:ascii="Arial" w:eastAsia="Arial" w:hAnsi="Arial" w:cs="Arial"/>
          <w:spacing w:val="-2"/>
        </w:rPr>
        <w:t>r</w:t>
      </w:r>
      <w:r>
        <w:rPr>
          <w:rFonts w:ascii="Arial" w:eastAsia="Arial" w:hAnsi="Arial" w:cs="Arial"/>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spacing w:val="-3"/>
        </w:rPr>
        <w:t>e</w:t>
      </w:r>
      <w:r>
        <w:rPr>
          <w:rFonts w:ascii="Arial" w:eastAsia="Arial" w:hAnsi="Arial" w:cs="Arial"/>
          <w:spacing w:val="1"/>
        </w:rPr>
        <w:t>m</w:t>
      </w:r>
      <w:r>
        <w:rPr>
          <w:rFonts w:ascii="Arial" w:eastAsia="Arial" w:hAnsi="Arial" w:cs="Arial"/>
        </w:rPr>
        <w:t>en</w:t>
      </w:r>
      <w:r>
        <w:rPr>
          <w:rFonts w:ascii="Arial" w:eastAsia="Arial" w:hAnsi="Arial" w:cs="Arial"/>
          <w:spacing w:val="-1"/>
        </w:rPr>
        <w:t>t</w:t>
      </w:r>
      <w:r>
        <w:rPr>
          <w:rFonts w:ascii="Arial" w:eastAsia="Arial" w:hAnsi="Arial" w:cs="Arial"/>
        </w:rPr>
        <w:t>s</w:t>
      </w:r>
      <w:r>
        <w:rPr>
          <w:rFonts w:ascii="Arial" w:eastAsia="Arial" w:hAnsi="Arial" w:cs="Arial"/>
          <w:spacing w:val="21"/>
        </w:rPr>
        <w:t xml:space="preserve"> </w:t>
      </w:r>
      <w:r>
        <w:rPr>
          <w:rFonts w:ascii="Arial" w:eastAsia="Arial" w:hAnsi="Arial" w:cs="Arial"/>
          <w:spacing w:val="1"/>
        </w:rPr>
        <w:t>f</w:t>
      </w:r>
      <w:r>
        <w:rPr>
          <w:rFonts w:ascii="Arial" w:eastAsia="Arial" w:hAnsi="Arial" w:cs="Arial"/>
        </w:rPr>
        <w:t>or</w:t>
      </w:r>
      <w:r>
        <w:rPr>
          <w:rFonts w:ascii="Arial" w:eastAsia="Arial" w:hAnsi="Arial" w:cs="Arial"/>
          <w:spacing w:val="24"/>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19"/>
        </w:rPr>
        <w:t xml:space="preserve"> </w:t>
      </w:r>
      <w:r>
        <w:rPr>
          <w:rFonts w:ascii="Arial" w:eastAsia="Arial" w:hAnsi="Arial" w:cs="Arial"/>
        </w:rPr>
        <w:t>o</w:t>
      </w:r>
      <w:r>
        <w:rPr>
          <w:rFonts w:ascii="Arial" w:eastAsia="Arial" w:hAnsi="Arial" w:cs="Arial"/>
          <w:spacing w:val="-3"/>
        </w:rPr>
        <w:t>p</w:t>
      </w:r>
      <w:r>
        <w:rPr>
          <w:rFonts w:ascii="Arial" w:eastAsia="Arial" w:hAnsi="Arial" w:cs="Arial"/>
        </w:rPr>
        <w:t>e</w:t>
      </w:r>
      <w:r>
        <w:rPr>
          <w:rFonts w:ascii="Arial" w:eastAsia="Arial" w:hAnsi="Arial" w:cs="Arial"/>
          <w:spacing w:val="1"/>
        </w:rPr>
        <w:t>r</w:t>
      </w:r>
      <w:r>
        <w:rPr>
          <w:rFonts w:ascii="Arial" w:eastAsia="Arial" w:hAnsi="Arial" w:cs="Arial"/>
        </w:rPr>
        <w:t>a</w:t>
      </w:r>
      <w:r>
        <w:rPr>
          <w:rFonts w:ascii="Arial" w:eastAsia="Arial" w:hAnsi="Arial" w:cs="Arial"/>
          <w:spacing w:val="1"/>
        </w:rPr>
        <w:t>t</w:t>
      </w:r>
      <w:r>
        <w:rPr>
          <w:rFonts w:ascii="Arial" w:eastAsia="Arial" w:hAnsi="Arial" w:cs="Arial"/>
          <w:spacing w:val="-3"/>
        </w:rPr>
        <w:t>o</w:t>
      </w:r>
      <w:r>
        <w:rPr>
          <w:rFonts w:ascii="Arial" w:eastAsia="Arial" w:hAnsi="Arial" w:cs="Arial"/>
          <w:spacing w:val="1"/>
        </w:rPr>
        <w:t>r</w:t>
      </w:r>
      <w:r>
        <w:rPr>
          <w:rFonts w:ascii="Arial" w:eastAsia="Arial" w:hAnsi="Arial" w:cs="Arial"/>
        </w:rPr>
        <w:t>s,</w:t>
      </w:r>
      <w:r>
        <w:rPr>
          <w:rFonts w:ascii="Arial" w:eastAsia="Arial" w:hAnsi="Arial" w:cs="Arial"/>
          <w:spacing w:val="21"/>
        </w:rPr>
        <w:t xml:space="preserve"> </w:t>
      </w:r>
      <w:r>
        <w:rPr>
          <w:rFonts w:ascii="Arial" w:eastAsia="Arial" w:hAnsi="Arial" w:cs="Arial"/>
          <w:spacing w:val="1"/>
        </w:rPr>
        <w:t>t</w:t>
      </w:r>
      <w:r>
        <w:rPr>
          <w:rFonts w:ascii="Arial" w:eastAsia="Arial" w:hAnsi="Arial" w:cs="Arial"/>
          <w:spacing w:val="-3"/>
        </w:rPr>
        <w:t>a</w:t>
      </w:r>
      <w:r>
        <w:rPr>
          <w:rFonts w:ascii="Arial" w:eastAsia="Arial" w:hAnsi="Arial" w:cs="Arial"/>
          <w:spacing w:val="2"/>
        </w:rPr>
        <w:t>k</w:t>
      </w:r>
      <w:r>
        <w:rPr>
          <w:rFonts w:ascii="Arial" w:eastAsia="Arial" w:hAnsi="Arial" w:cs="Arial"/>
          <w:spacing w:val="-4"/>
        </w:rPr>
        <w:t>i</w:t>
      </w:r>
      <w:r>
        <w:rPr>
          <w:rFonts w:ascii="Arial" w:eastAsia="Arial" w:hAnsi="Arial" w:cs="Arial"/>
          <w:spacing w:val="-3"/>
        </w:rPr>
        <w:t>n</w:t>
      </w:r>
      <w:r>
        <w:rPr>
          <w:rFonts w:ascii="Arial" w:eastAsia="Arial" w:hAnsi="Arial" w:cs="Arial"/>
        </w:rPr>
        <w:t xml:space="preserve">g </w:t>
      </w:r>
      <w:r>
        <w:rPr>
          <w:rFonts w:ascii="Arial" w:eastAsia="Arial" w:hAnsi="Arial" w:cs="Arial"/>
          <w:spacing w:val="-1"/>
        </w:rPr>
        <w:t>i</w:t>
      </w:r>
      <w:r>
        <w:rPr>
          <w:rFonts w:ascii="Arial" w:eastAsia="Arial" w:hAnsi="Arial" w:cs="Arial"/>
        </w:rPr>
        <w:t>n</w:t>
      </w:r>
      <w:r>
        <w:rPr>
          <w:rFonts w:ascii="Arial" w:eastAsia="Arial" w:hAnsi="Arial" w:cs="Arial"/>
          <w:spacing w:val="1"/>
        </w:rPr>
        <w:t>t</w:t>
      </w:r>
      <w:r>
        <w:rPr>
          <w:rFonts w:ascii="Arial" w:eastAsia="Arial" w:hAnsi="Arial" w:cs="Arial"/>
        </w:rPr>
        <w:t>o</w:t>
      </w:r>
      <w:r>
        <w:rPr>
          <w:rFonts w:ascii="Arial" w:eastAsia="Arial" w:hAnsi="Arial" w:cs="Arial"/>
          <w:spacing w:val="1"/>
        </w:rPr>
        <w:t xml:space="preserve"> </w:t>
      </w:r>
      <w:r>
        <w:rPr>
          <w:rFonts w:ascii="Arial" w:eastAsia="Arial" w:hAnsi="Arial" w:cs="Arial"/>
        </w:rPr>
        <w:t>cons</w:t>
      </w:r>
      <w:r>
        <w:rPr>
          <w:rFonts w:ascii="Arial" w:eastAsia="Arial" w:hAnsi="Arial" w:cs="Arial"/>
          <w:spacing w:val="-1"/>
        </w:rPr>
        <w:t>i</w:t>
      </w:r>
      <w:r>
        <w:rPr>
          <w:rFonts w:ascii="Arial" w:eastAsia="Arial" w:hAnsi="Arial" w:cs="Arial"/>
        </w:rPr>
        <w:t>de</w:t>
      </w:r>
      <w:r>
        <w:rPr>
          <w:rFonts w:ascii="Arial" w:eastAsia="Arial" w:hAnsi="Arial" w:cs="Arial"/>
          <w:spacing w:val="1"/>
        </w:rPr>
        <w:t>r</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2"/>
        </w:rPr>
        <w:t>y</w:t>
      </w:r>
      <w:r>
        <w:rPr>
          <w:rFonts w:ascii="Arial" w:eastAsia="Arial" w:hAnsi="Arial" w:cs="Arial"/>
        </w:rPr>
        <w:t>pe</w:t>
      </w:r>
      <w:r>
        <w:rPr>
          <w:rFonts w:ascii="Arial" w:eastAsia="Arial" w:hAnsi="Arial" w:cs="Arial"/>
          <w:spacing w:val="1"/>
        </w:rPr>
        <w:t xml:space="preserve"> </w:t>
      </w:r>
      <w:r>
        <w:rPr>
          <w:rFonts w:ascii="Arial" w:eastAsia="Arial" w:hAnsi="Arial" w:cs="Arial"/>
        </w:rPr>
        <w:t>and</w:t>
      </w:r>
      <w:r>
        <w:rPr>
          <w:rFonts w:ascii="Arial" w:eastAsia="Arial" w:hAnsi="Arial" w:cs="Arial"/>
          <w:spacing w:val="1"/>
        </w:rPr>
        <w:t xml:space="preserve"> </w:t>
      </w:r>
      <w:r>
        <w:rPr>
          <w:rFonts w:ascii="Arial" w:eastAsia="Arial" w:hAnsi="Arial" w:cs="Arial"/>
          <w:spacing w:val="-1"/>
        </w:rPr>
        <w:t>l</w:t>
      </w:r>
      <w:r>
        <w:rPr>
          <w:rFonts w:ascii="Arial" w:eastAsia="Arial" w:hAnsi="Arial" w:cs="Arial"/>
        </w:rPr>
        <w:t>e</w:t>
      </w:r>
      <w:r>
        <w:rPr>
          <w:rFonts w:ascii="Arial" w:eastAsia="Arial" w:hAnsi="Arial" w:cs="Arial"/>
          <w:spacing w:val="-2"/>
        </w:rPr>
        <w:t>v</w:t>
      </w:r>
      <w:r>
        <w:rPr>
          <w:rFonts w:ascii="Arial" w:eastAsia="Arial" w:hAnsi="Arial" w:cs="Arial"/>
        </w:rPr>
        <w:t xml:space="preserve">el </w:t>
      </w:r>
      <w:r>
        <w:rPr>
          <w:rFonts w:ascii="Arial" w:eastAsia="Arial" w:hAnsi="Arial" w:cs="Arial"/>
          <w:spacing w:val="-3"/>
        </w:rPr>
        <w:t>o</w:t>
      </w:r>
      <w:r>
        <w:rPr>
          <w:rFonts w:ascii="Arial" w:eastAsia="Arial" w:hAnsi="Arial" w:cs="Arial"/>
        </w:rPr>
        <w:t>f</w:t>
      </w:r>
      <w:r>
        <w:rPr>
          <w:rFonts w:ascii="Arial" w:eastAsia="Arial" w:hAnsi="Arial" w:cs="Arial"/>
          <w:spacing w:val="5"/>
        </w:rPr>
        <w:t xml:space="preserve"> </w:t>
      </w:r>
      <w:r>
        <w:rPr>
          <w:rFonts w:ascii="Arial" w:eastAsia="Arial" w:hAnsi="Arial" w:cs="Arial"/>
        </w:rPr>
        <w:t>s</w:t>
      </w:r>
      <w:r>
        <w:rPr>
          <w:rFonts w:ascii="Arial" w:eastAsia="Arial" w:hAnsi="Arial" w:cs="Arial"/>
          <w:spacing w:val="-3"/>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ces</w:t>
      </w:r>
      <w:r>
        <w:rPr>
          <w:rFonts w:ascii="Arial" w:eastAsia="Arial" w:hAnsi="Arial" w:cs="Arial"/>
          <w:spacing w:val="1"/>
        </w:rPr>
        <w:t xml:space="preserve"> t</w:t>
      </w:r>
      <w:r>
        <w:rPr>
          <w:rFonts w:ascii="Arial" w:eastAsia="Arial" w:hAnsi="Arial" w:cs="Arial"/>
        </w:rPr>
        <w:t>o</w:t>
      </w:r>
      <w:r>
        <w:rPr>
          <w:rFonts w:ascii="Arial" w:eastAsia="Arial" w:hAnsi="Arial" w:cs="Arial"/>
          <w:spacing w:val="-2"/>
        </w:rPr>
        <w:t xml:space="preserve"> </w:t>
      </w:r>
      <w:r>
        <w:rPr>
          <w:rFonts w:ascii="Arial" w:eastAsia="Arial" w:hAnsi="Arial" w:cs="Arial"/>
        </w:rPr>
        <w:t>be</w:t>
      </w:r>
      <w:r>
        <w:rPr>
          <w:rFonts w:ascii="Arial" w:eastAsia="Arial" w:hAnsi="Arial" w:cs="Arial"/>
          <w:spacing w:val="1"/>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rPr>
        <w:t>o</w:t>
      </w:r>
      <w:r>
        <w:rPr>
          <w:rFonts w:ascii="Arial" w:eastAsia="Arial" w:hAnsi="Arial" w:cs="Arial"/>
          <w:spacing w:val="-1"/>
        </w:rPr>
        <w:t>vi</w:t>
      </w:r>
      <w:r>
        <w:rPr>
          <w:rFonts w:ascii="Arial" w:eastAsia="Arial" w:hAnsi="Arial" w:cs="Arial"/>
        </w:rPr>
        <w:t>ded;</w:t>
      </w:r>
      <w:r>
        <w:rPr>
          <w:rFonts w:ascii="Arial" w:eastAsia="Arial" w:hAnsi="Arial" w:cs="Arial"/>
          <w:spacing w:val="2"/>
        </w:rPr>
        <w:t xml:space="preserve"> </w:t>
      </w:r>
      <w:r>
        <w:rPr>
          <w:rFonts w:ascii="Arial" w:eastAsia="Arial" w:hAnsi="Arial" w:cs="Arial"/>
        </w:rPr>
        <w:t>and</w:t>
      </w:r>
    </w:p>
    <w:p w:rsidR="000A5570" w:rsidRDefault="00863EB5">
      <w:pPr>
        <w:tabs>
          <w:tab w:val="left" w:pos="1000"/>
        </w:tabs>
        <w:spacing w:before="73" w:after="0" w:line="294" w:lineRule="auto"/>
        <w:ind w:left="298" w:right="2017" w:firstLine="36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rPr>
        <w:t>ensu</w:t>
      </w:r>
      <w:r>
        <w:rPr>
          <w:rFonts w:ascii="Arial" w:eastAsia="Arial" w:hAnsi="Arial" w:cs="Arial"/>
          <w:spacing w:val="1"/>
        </w:rPr>
        <w:t>r</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hat p</w:t>
      </w:r>
      <w:r>
        <w:rPr>
          <w:rFonts w:ascii="Arial" w:eastAsia="Arial" w:hAnsi="Arial" w:cs="Arial"/>
          <w:spacing w:val="1"/>
        </w:rPr>
        <w:t>r</w:t>
      </w:r>
      <w:r>
        <w:rPr>
          <w:rFonts w:ascii="Arial" w:eastAsia="Arial" w:hAnsi="Arial" w:cs="Arial"/>
        </w:rPr>
        <w:t>o</w:t>
      </w:r>
      <w:r>
        <w:rPr>
          <w:rFonts w:ascii="Arial" w:eastAsia="Arial" w:hAnsi="Arial" w:cs="Arial"/>
          <w:spacing w:val="-2"/>
        </w:rPr>
        <w:t>v</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ons</w:t>
      </w:r>
      <w:r>
        <w:rPr>
          <w:rFonts w:ascii="Arial" w:eastAsia="Arial" w:hAnsi="Arial" w:cs="Arial"/>
          <w:spacing w:val="-1"/>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 xml:space="preserve">r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 op</w:t>
      </w:r>
      <w:r>
        <w:rPr>
          <w:rFonts w:ascii="Arial" w:eastAsia="Arial" w:hAnsi="Arial" w:cs="Arial"/>
          <w:spacing w:val="-3"/>
        </w:rPr>
        <w:t>e</w:t>
      </w:r>
      <w:r>
        <w:rPr>
          <w:rFonts w:ascii="Arial" w:eastAsia="Arial" w:hAnsi="Arial" w:cs="Arial"/>
          <w:spacing w:val="1"/>
        </w:rPr>
        <w:t>r</w:t>
      </w:r>
      <w:r>
        <w:rPr>
          <w:rFonts w:ascii="Arial" w:eastAsia="Arial" w:hAnsi="Arial" w:cs="Arial"/>
        </w:rPr>
        <w:t>a</w:t>
      </w:r>
      <w:r>
        <w:rPr>
          <w:rFonts w:ascii="Arial" w:eastAsia="Arial" w:hAnsi="Arial" w:cs="Arial"/>
          <w:spacing w:val="1"/>
        </w:rPr>
        <w:t>t</w:t>
      </w:r>
      <w:r>
        <w:rPr>
          <w:rFonts w:ascii="Arial" w:eastAsia="Arial" w:hAnsi="Arial" w:cs="Arial"/>
          <w:spacing w:val="-3"/>
        </w:rPr>
        <w:t>o</w:t>
      </w:r>
      <w:r>
        <w:rPr>
          <w:rFonts w:ascii="Arial" w:eastAsia="Arial" w:hAnsi="Arial" w:cs="Arial"/>
          <w:spacing w:val="1"/>
        </w:rPr>
        <w:t>r</w:t>
      </w:r>
      <w:r>
        <w:rPr>
          <w:rFonts w:ascii="Arial" w:eastAsia="Arial" w:hAnsi="Arial" w:cs="Arial"/>
        </w:rPr>
        <w:t>s</w:t>
      </w:r>
      <w:r>
        <w:rPr>
          <w:rFonts w:ascii="Arial" w:eastAsia="Arial" w:hAnsi="Arial" w:cs="Arial"/>
          <w:spacing w:val="2"/>
        </w:rPr>
        <w:t xml:space="preserve"> </w:t>
      </w:r>
      <w:r>
        <w:rPr>
          <w:rFonts w:ascii="Arial" w:eastAsia="Arial" w:hAnsi="Arial" w:cs="Arial"/>
          <w:spacing w:val="-3"/>
        </w:rPr>
        <w:t>a</w:t>
      </w:r>
      <w:r>
        <w:rPr>
          <w:rFonts w:ascii="Arial" w:eastAsia="Arial" w:hAnsi="Arial" w:cs="Arial"/>
          <w:spacing w:val="1"/>
        </w:rPr>
        <w:t>r</w:t>
      </w:r>
      <w:r>
        <w:rPr>
          <w:rFonts w:ascii="Arial" w:eastAsia="Arial" w:hAnsi="Arial" w:cs="Arial"/>
        </w:rPr>
        <w:t>e</w:t>
      </w:r>
      <w:r>
        <w:rPr>
          <w:rFonts w:ascii="Arial" w:eastAsia="Arial" w:hAnsi="Arial" w:cs="Arial"/>
          <w:spacing w:val="1"/>
        </w:rPr>
        <w:t xml:space="preserve"> </w:t>
      </w:r>
      <w:r>
        <w:rPr>
          <w:rFonts w:ascii="Arial" w:eastAsia="Arial" w:hAnsi="Arial" w:cs="Arial"/>
        </w:rPr>
        <w:t>a</w:t>
      </w:r>
      <w:r>
        <w:rPr>
          <w:rFonts w:ascii="Arial" w:eastAsia="Arial" w:hAnsi="Arial" w:cs="Arial"/>
          <w:spacing w:val="-2"/>
        </w:rPr>
        <w:t>v</w:t>
      </w:r>
      <w:r>
        <w:rPr>
          <w:rFonts w:ascii="Arial" w:eastAsia="Arial" w:hAnsi="Arial" w:cs="Arial"/>
        </w:rPr>
        <w:t>a</w:t>
      </w:r>
      <w:r>
        <w:rPr>
          <w:rFonts w:ascii="Arial" w:eastAsia="Arial" w:hAnsi="Arial" w:cs="Arial"/>
          <w:spacing w:val="-1"/>
        </w:rPr>
        <w:t>il</w:t>
      </w:r>
      <w:r>
        <w:rPr>
          <w:rFonts w:ascii="Arial" w:eastAsia="Arial" w:hAnsi="Arial" w:cs="Arial"/>
        </w:rPr>
        <w:t>ab</w:t>
      </w:r>
      <w:r>
        <w:rPr>
          <w:rFonts w:ascii="Arial" w:eastAsia="Arial" w:hAnsi="Arial" w:cs="Arial"/>
          <w:spacing w:val="-1"/>
        </w:rPr>
        <w:t>l</w:t>
      </w:r>
      <w:r>
        <w:rPr>
          <w:rFonts w:ascii="Arial" w:eastAsia="Arial" w:hAnsi="Arial" w:cs="Arial"/>
        </w:rPr>
        <w:t xml:space="preserve">e. </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w:t>
      </w:r>
      <w:r>
        <w:rPr>
          <w:rFonts w:ascii="Arial" w:eastAsia="Arial" w:hAnsi="Arial" w:cs="Arial"/>
        </w:rPr>
        <w:t>op</w:t>
      </w:r>
      <w:r>
        <w:rPr>
          <w:rFonts w:ascii="Arial" w:eastAsia="Arial" w:hAnsi="Arial" w:cs="Arial"/>
          <w:spacing w:val="-3"/>
        </w:rPr>
        <w:t>e</w:t>
      </w:r>
      <w:r>
        <w:rPr>
          <w:rFonts w:ascii="Arial" w:eastAsia="Arial" w:hAnsi="Arial" w:cs="Arial"/>
          <w:spacing w:val="1"/>
        </w:rPr>
        <w:t>r</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 xml:space="preserve">S </w:t>
      </w:r>
      <w:r>
        <w:rPr>
          <w:rFonts w:ascii="Arial" w:eastAsia="Arial" w:hAnsi="Arial" w:cs="Arial"/>
          <w:spacing w:val="-1"/>
        </w:rPr>
        <w:t>A</w:t>
      </w:r>
      <w:r>
        <w:rPr>
          <w:rFonts w:ascii="Arial" w:eastAsia="Arial" w:hAnsi="Arial" w:cs="Arial"/>
          <w:spacing w:val="-3"/>
        </w:rPr>
        <w:t>u</w:t>
      </w:r>
      <w:r>
        <w:rPr>
          <w:rFonts w:ascii="Arial" w:eastAsia="Arial" w:hAnsi="Arial" w:cs="Arial"/>
          <w:spacing w:val="1"/>
        </w:rPr>
        <w:t>t</w:t>
      </w:r>
      <w:r>
        <w:rPr>
          <w:rFonts w:ascii="Arial" w:eastAsia="Arial" w:hAnsi="Arial" w:cs="Arial"/>
        </w:rPr>
        <w:t>ho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rPr>
        <w:t>shou</w:t>
      </w:r>
      <w:r>
        <w:rPr>
          <w:rFonts w:ascii="Arial" w:eastAsia="Arial" w:hAnsi="Arial" w:cs="Arial"/>
          <w:spacing w:val="-1"/>
        </w:rPr>
        <w:t>l</w:t>
      </w:r>
      <w:r>
        <w:rPr>
          <w:rFonts w:ascii="Arial" w:eastAsia="Arial" w:hAnsi="Arial" w:cs="Arial"/>
          <w:spacing w:val="-3"/>
        </w:rPr>
        <w:t>d</w:t>
      </w:r>
      <w:r>
        <w:rPr>
          <w:rFonts w:ascii="Arial" w:eastAsia="Arial" w:hAnsi="Arial" w:cs="Arial"/>
        </w:rPr>
        <w:t>:</w:t>
      </w:r>
    </w:p>
    <w:p w:rsidR="000A5570" w:rsidRDefault="00863EB5">
      <w:pPr>
        <w:tabs>
          <w:tab w:val="left" w:pos="1000"/>
        </w:tabs>
        <w:spacing w:before="84" w:after="0" w:line="252" w:lineRule="exact"/>
        <w:ind w:left="1018" w:right="96" w:hanging="360"/>
        <w:jc w:val="both"/>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rPr>
        <w:t>ensu</w:t>
      </w:r>
      <w:r>
        <w:rPr>
          <w:rFonts w:ascii="Arial" w:eastAsia="Arial" w:hAnsi="Arial" w:cs="Arial"/>
          <w:spacing w:val="1"/>
        </w:rPr>
        <w:t>r</w:t>
      </w:r>
      <w:r>
        <w:rPr>
          <w:rFonts w:ascii="Arial" w:eastAsia="Arial" w:hAnsi="Arial" w:cs="Arial"/>
        </w:rPr>
        <w:t>e</w:t>
      </w:r>
      <w:r>
        <w:rPr>
          <w:rFonts w:ascii="Arial" w:eastAsia="Arial" w:hAnsi="Arial" w:cs="Arial"/>
          <w:spacing w:val="53"/>
        </w:rPr>
        <w:t xml:space="preserve"> </w:t>
      </w:r>
      <w:r>
        <w:rPr>
          <w:rFonts w:ascii="Arial" w:eastAsia="Arial" w:hAnsi="Arial" w:cs="Arial"/>
          <w:spacing w:val="1"/>
        </w:rPr>
        <w:t>t</w:t>
      </w:r>
      <w:r>
        <w:rPr>
          <w:rFonts w:ascii="Arial" w:eastAsia="Arial" w:hAnsi="Arial" w:cs="Arial"/>
        </w:rPr>
        <w:t>hat</w:t>
      </w:r>
      <w:r>
        <w:rPr>
          <w:rFonts w:ascii="Arial" w:eastAsia="Arial" w:hAnsi="Arial" w:cs="Arial"/>
          <w:spacing w:val="55"/>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53"/>
        </w:rPr>
        <w:t xml:space="preserve"> </w:t>
      </w:r>
      <w:r>
        <w:rPr>
          <w:rFonts w:ascii="Arial" w:eastAsia="Arial" w:hAnsi="Arial" w:cs="Arial"/>
        </w:rPr>
        <w:t>s</w:t>
      </w:r>
      <w:r>
        <w:rPr>
          <w:rFonts w:ascii="Arial" w:eastAsia="Arial" w:hAnsi="Arial" w:cs="Arial"/>
          <w:spacing w:val="1"/>
        </w:rPr>
        <w:t>t</w:t>
      </w:r>
      <w:r>
        <w:rPr>
          <w:rFonts w:ascii="Arial" w:eastAsia="Arial" w:hAnsi="Arial" w:cs="Arial"/>
        </w:rPr>
        <w:t>and</w:t>
      </w:r>
      <w:r>
        <w:rPr>
          <w:rFonts w:ascii="Arial" w:eastAsia="Arial" w:hAnsi="Arial" w:cs="Arial"/>
          <w:spacing w:val="-3"/>
        </w:rPr>
        <w:t>a</w:t>
      </w:r>
      <w:r>
        <w:rPr>
          <w:rFonts w:ascii="Arial" w:eastAsia="Arial" w:hAnsi="Arial" w:cs="Arial"/>
          <w:spacing w:val="-2"/>
        </w:rPr>
        <w:t>r</w:t>
      </w:r>
      <w:r>
        <w:rPr>
          <w:rFonts w:ascii="Arial" w:eastAsia="Arial" w:hAnsi="Arial" w:cs="Arial"/>
        </w:rPr>
        <w:t>ds</w:t>
      </w:r>
      <w:r>
        <w:rPr>
          <w:rFonts w:ascii="Arial" w:eastAsia="Arial" w:hAnsi="Arial" w:cs="Arial"/>
          <w:spacing w:val="56"/>
        </w:rPr>
        <w:t xml:space="preserve"> </w:t>
      </w:r>
      <w:r>
        <w:rPr>
          <w:rFonts w:ascii="Arial" w:eastAsia="Arial" w:hAnsi="Arial" w:cs="Arial"/>
        </w:rPr>
        <w:t>set</w:t>
      </w:r>
      <w:r>
        <w:rPr>
          <w:rFonts w:ascii="Arial" w:eastAsia="Arial" w:hAnsi="Arial" w:cs="Arial"/>
          <w:spacing w:val="55"/>
        </w:rPr>
        <w:t xml:space="preserve"> </w:t>
      </w:r>
      <w:r>
        <w:rPr>
          <w:rFonts w:ascii="Arial" w:eastAsia="Arial" w:hAnsi="Arial" w:cs="Arial"/>
        </w:rPr>
        <w:t>by</w:t>
      </w:r>
      <w:r>
        <w:rPr>
          <w:rFonts w:ascii="Arial" w:eastAsia="Arial" w:hAnsi="Arial" w:cs="Arial"/>
          <w:spacing w:val="5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56"/>
        </w:rPr>
        <w:t xml:space="preserve"> </w:t>
      </w:r>
      <w:r>
        <w:rPr>
          <w:rFonts w:ascii="Arial" w:eastAsia="Arial" w:hAnsi="Arial" w:cs="Arial"/>
          <w:spacing w:val="-1"/>
        </w:rPr>
        <w:t>C</w:t>
      </w:r>
      <w:r>
        <w:rPr>
          <w:rFonts w:ascii="Arial" w:eastAsia="Arial" w:hAnsi="Arial" w:cs="Arial"/>
          <w:spacing w:val="-3"/>
        </w:rPr>
        <w:t>o</w:t>
      </w:r>
      <w:r>
        <w:rPr>
          <w:rFonts w:ascii="Arial" w:eastAsia="Arial" w:hAnsi="Arial" w:cs="Arial"/>
          <w:spacing w:val="1"/>
        </w:rPr>
        <w:t>m</w:t>
      </w:r>
      <w:r>
        <w:rPr>
          <w:rFonts w:ascii="Arial" w:eastAsia="Arial" w:hAnsi="Arial" w:cs="Arial"/>
        </w:rPr>
        <w:t>pe</w:t>
      </w:r>
      <w:r>
        <w:rPr>
          <w:rFonts w:ascii="Arial" w:eastAsia="Arial" w:hAnsi="Arial" w:cs="Arial"/>
          <w:spacing w:val="1"/>
        </w:rPr>
        <w:t>t</w:t>
      </w:r>
      <w:r>
        <w:rPr>
          <w:rFonts w:ascii="Arial" w:eastAsia="Arial" w:hAnsi="Arial" w:cs="Arial"/>
          <w:spacing w:val="-3"/>
        </w:rPr>
        <w:t>e</w:t>
      </w:r>
      <w:r>
        <w:rPr>
          <w:rFonts w:ascii="Arial" w:eastAsia="Arial" w:hAnsi="Arial" w:cs="Arial"/>
        </w:rPr>
        <w:t>nt</w:t>
      </w:r>
      <w:r>
        <w:rPr>
          <w:rFonts w:ascii="Arial" w:eastAsia="Arial" w:hAnsi="Arial" w:cs="Arial"/>
          <w:spacing w:val="57"/>
        </w:rPr>
        <w:t xml:space="preserve"> </w:t>
      </w:r>
      <w:r>
        <w:rPr>
          <w:rFonts w:ascii="Arial" w:eastAsia="Arial" w:hAnsi="Arial" w:cs="Arial"/>
          <w:spacing w:val="-1"/>
        </w:rPr>
        <w:t>A</w:t>
      </w:r>
      <w:r>
        <w:rPr>
          <w:rFonts w:ascii="Arial" w:eastAsia="Arial" w:hAnsi="Arial" w:cs="Arial"/>
        </w:rPr>
        <w:t>u</w:t>
      </w:r>
      <w:r>
        <w:rPr>
          <w:rFonts w:ascii="Arial" w:eastAsia="Arial" w:hAnsi="Arial" w:cs="Arial"/>
          <w:spacing w:val="1"/>
        </w:rPr>
        <w:t>t</w:t>
      </w:r>
      <w:r>
        <w:rPr>
          <w:rFonts w:ascii="Arial" w:eastAsia="Arial" w:hAnsi="Arial" w:cs="Arial"/>
        </w:rPr>
        <w:t>h</w:t>
      </w:r>
      <w:r>
        <w:rPr>
          <w:rFonts w:ascii="Arial" w:eastAsia="Arial" w:hAnsi="Arial" w:cs="Arial"/>
          <w:spacing w:val="-3"/>
        </w:rPr>
        <w:t>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52"/>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57"/>
        </w:rPr>
        <w:t xml:space="preserve"> </w:t>
      </w:r>
      <w:r>
        <w:rPr>
          <w:rFonts w:ascii="Arial" w:eastAsia="Arial" w:hAnsi="Arial" w:cs="Arial"/>
          <w:spacing w:val="1"/>
        </w:rPr>
        <w:t>t</w:t>
      </w:r>
      <w:r>
        <w:rPr>
          <w:rFonts w:ascii="Arial" w:eastAsia="Arial" w:hAnsi="Arial" w:cs="Arial"/>
          <w:spacing w:val="-2"/>
        </w:rPr>
        <w:t>y</w:t>
      </w:r>
      <w:r>
        <w:rPr>
          <w:rFonts w:ascii="Arial" w:eastAsia="Arial" w:hAnsi="Arial" w:cs="Arial"/>
        </w:rPr>
        <w:t>pes</w:t>
      </w:r>
      <w:r>
        <w:rPr>
          <w:rFonts w:ascii="Arial" w:eastAsia="Arial" w:hAnsi="Arial" w:cs="Arial"/>
          <w:spacing w:val="56"/>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57"/>
        </w:rPr>
        <w:t xml:space="preserve"> </w:t>
      </w:r>
      <w:r>
        <w:rPr>
          <w:rFonts w:ascii="Arial" w:eastAsia="Arial" w:hAnsi="Arial" w:cs="Arial"/>
        </w:rPr>
        <w:t>s</w:t>
      </w:r>
      <w:r>
        <w:rPr>
          <w:rFonts w:ascii="Arial" w:eastAsia="Arial" w:hAnsi="Arial" w:cs="Arial"/>
          <w:spacing w:val="-3"/>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56"/>
        </w:rPr>
        <w:t xml:space="preserve"> </w:t>
      </w:r>
      <w:r>
        <w:rPr>
          <w:rFonts w:ascii="Arial" w:eastAsia="Arial" w:hAnsi="Arial" w:cs="Arial"/>
        </w:rPr>
        <w:t>and ope</w:t>
      </w:r>
      <w:r>
        <w:rPr>
          <w:rFonts w:ascii="Arial" w:eastAsia="Arial" w:hAnsi="Arial" w:cs="Arial"/>
          <w:spacing w:val="1"/>
        </w:rPr>
        <w:t>r</w:t>
      </w:r>
      <w:r>
        <w:rPr>
          <w:rFonts w:ascii="Arial" w:eastAsia="Arial" w:hAnsi="Arial" w:cs="Arial"/>
        </w:rPr>
        <w:t>a</w:t>
      </w:r>
      <w:r>
        <w:rPr>
          <w:rFonts w:ascii="Arial" w:eastAsia="Arial" w:hAnsi="Arial" w:cs="Arial"/>
          <w:spacing w:val="1"/>
        </w:rPr>
        <w:t>t</w:t>
      </w:r>
      <w:r>
        <w:rPr>
          <w:rFonts w:ascii="Arial" w:eastAsia="Arial" w:hAnsi="Arial" w:cs="Arial"/>
          <w:spacing w:val="-3"/>
        </w:rPr>
        <w:t>o</w:t>
      </w:r>
      <w:r>
        <w:rPr>
          <w:rFonts w:ascii="Arial" w:eastAsia="Arial" w:hAnsi="Arial" w:cs="Arial"/>
        </w:rPr>
        <w:t xml:space="preserve">r </w:t>
      </w:r>
      <w:r>
        <w:rPr>
          <w:rFonts w:ascii="Arial" w:eastAsia="Arial" w:hAnsi="Arial" w:cs="Arial"/>
          <w:spacing w:val="2"/>
        </w:rPr>
        <w:t>q</w:t>
      </w:r>
      <w:r>
        <w:rPr>
          <w:rFonts w:ascii="Arial" w:eastAsia="Arial" w:hAnsi="Arial" w:cs="Arial"/>
        </w:rPr>
        <w:t>ua</w:t>
      </w:r>
      <w:r>
        <w:rPr>
          <w:rFonts w:ascii="Arial" w:eastAsia="Arial" w:hAnsi="Arial" w:cs="Arial"/>
          <w:spacing w:val="-1"/>
        </w:rPr>
        <w:t>l</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ca</w:t>
      </w:r>
      <w:r>
        <w:rPr>
          <w:rFonts w:ascii="Arial" w:eastAsia="Arial" w:hAnsi="Arial" w:cs="Arial"/>
          <w:spacing w:val="1"/>
        </w:rPr>
        <w:t>t</w:t>
      </w:r>
      <w:r>
        <w:rPr>
          <w:rFonts w:ascii="Arial" w:eastAsia="Arial" w:hAnsi="Arial" w:cs="Arial"/>
          <w:spacing w:val="-1"/>
        </w:rPr>
        <w:t>i</w:t>
      </w:r>
      <w:r>
        <w:rPr>
          <w:rFonts w:ascii="Arial" w:eastAsia="Arial" w:hAnsi="Arial" w:cs="Arial"/>
        </w:rPr>
        <w:t>ons</w:t>
      </w:r>
      <w:r>
        <w:rPr>
          <w:rFonts w:ascii="Arial" w:eastAsia="Arial" w:hAnsi="Arial" w:cs="Arial"/>
          <w:spacing w:val="-1"/>
        </w:rPr>
        <w:t xml:space="preserve"> </w:t>
      </w:r>
      <w:r>
        <w:rPr>
          <w:rFonts w:ascii="Arial" w:eastAsia="Arial" w:hAnsi="Arial" w:cs="Arial"/>
          <w:spacing w:val="-3"/>
        </w:rPr>
        <w:t>a</w:t>
      </w:r>
      <w:r>
        <w:rPr>
          <w:rFonts w:ascii="Arial" w:eastAsia="Arial" w:hAnsi="Arial" w:cs="Arial"/>
        </w:rPr>
        <w:t>nd</w:t>
      </w:r>
      <w:r>
        <w:rPr>
          <w:rFonts w:ascii="Arial" w:eastAsia="Arial" w:hAnsi="Arial" w:cs="Arial"/>
          <w:spacing w:val="1"/>
        </w:rPr>
        <w:t xml:space="preserve"> </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rPr>
        <w:t>p</w:t>
      </w:r>
      <w:r>
        <w:rPr>
          <w:rFonts w:ascii="Arial" w:eastAsia="Arial" w:hAnsi="Arial" w:cs="Arial"/>
          <w:spacing w:val="1"/>
        </w:rPr>
        <w:t>m</w:t>
      </w:r>
      <w:r>
        <w:rPr>
          <w:rFonts w:ascii="Arial" w:eastAsia="Arial" w:hAnsi="Arial" w:cs="Arial"/>
        </w:rPr>
        <w:t>ent a</w:t>
      </w:r>
      <w:r>
        <w:rPr>
          <w:rFonts w:ascii="Arial" w:eastAsia="Arial" w:hAnsi="Arial" w:cs="Arial"/>
          <w:spacing w:val="1"/>
        </w:rPr>
        <w:t>r</w:t>
      </w:r>
      <w:r>
        <w:rPr>
          <w:rFonts w:ascii="Arial" w:eastAsia="Arial" w:hAnsi="Arial" w:cs="Arial"/>
        </w:rPr>
        <w:t>e</w:t>
      </w:r>
      <w:r>
        <w:rPr>
          <w:rFonts w:ascii="Arial" w:eastAsia="Arial" w:hAnsi="Arial" w:cs="Arial"/>
          <w:spacing w:val="-4"/>
        </w:rPr>
        <w:t xml:space="preserve"> </w:t>
      </w:r>
      <w:r>
        <w:rPr>
          <w:rFonts w:ascii="Arial" w:eastAsia="Arial" w:hAnsi="Arial" w:cs="Arial"/>
          <w:spacing w:val="1"/>
        </w:rPr>
        <w:t>m</w:t>
      </w:r>
      <w:r>
        <w:rPr>
          <w:rFonts w:ascii="Arial" w:eastAsia="Arial" w:hAnsi="Arial" w:cs="Arial"/>
        </w:rPr>
        <w:t>e</w:t>
      </w:r>
      <w:r>
        <w:rPr>
          <w:rFonts w:ascii="Arial" w:eastAsia="Arial" w:hAnsi="Arial" w:cs="Arial"/>
          <w:spacing w:val="-1"/>
        </w:rPr>
        <w:t>t</w:t>
      </w:r>
      <w:r>
        <w:rPr>
          <w:rFonts w:ascii="Arial" w:eastAsia="Arial" w:hAnsi="Arial" w:cs="Arial"/>
        </w:rPr>
        <w:t>;</w:t>
      </w:r>
      <w:r>
        <w:rPr>
          <w:rFonts w:ascii="Arial" w:eastAsia="Arial" w:hAnsi="Arial" w:cs="Arial"/>
          <w:spacing w:val="2"/>
        </w:rPr>
        <w:t xml:space="preserve"> </w:t>
      </w:r>
      <w:r>
        <w:rPr>
          <w:rFonts w:ascii="Arial" w:eastAsia="Arial" w:hAnsi="Arial" w:cs="Arial"/>
          <w:spacing w:val="-3"/>
        </w:rPr>
        <w:t>a</w:t>
      </w:r>
      <w:r>
        <w:rPr>
          <w:rFonts w:ascii="Arial" w:eastAsia="Arial" w:hAnsi="Arial" w:cs="Arial"/>
        </w:rPr>
        <w:t>nd</w:t>
      </w:r>
    </w:p>
    <w:p w:rsidR="000A5570" w:rsidRDefault="00863EB5">
      <w:pPr>
        <w:tabs>
          <w:tab w:val="left" w:pos="1000"/>
        </w:tabs>
        <w:spacing w:before="76" w:after="0" w:line="252" w:lineRule="exact"/>
        <w:ind w:left="1019" w:right="99" w:hanging="360"/>
        <w:jc w:val="both"/>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rPr>
        <w:t>ensu</w:t>
      </w:r>
      <w:r>
        <w:rPr>
          <w:rFonts w:ascii="Arial" w:eastAsia="Arial" w:hAnsi="Arial" w:cs="Arial"/>
          <w:spacing w:val="1"/>
        </w:rPr>
        <w:t>r</w:t>
      </w:r>
      <w:r>
        <w:rPr>
          <w:rFonts w:ascii="Arial" w:eastAsia="Arial" w:hAnsi="Arial" w:cs="Arial"/>
        </w:rPr>
        <w:t>e</w:t>
      </w:r>
      <w:r>
        <w:rPr>
          <w:rFonts w:ascii="Arial" w:eastAsia="Arial" w:hAnsi="Arial" w:cs="Arial"/>
          <w:spacing w:val="18"/>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3"/>
        </w:rPr>
        <w:t>a</w:t>
      </w:r>
      <w:r>
        <w:rPr>
          <w:rFonts w:ascii="Arial" w:eastAsia="Arial" w:hAnsi="Arial" w:cs="Arial"/>
        </w:rPr>
        <w:t>t</w:t>
      </w:r>
      <w:r>
        <w:rPr>
          <w:rFonts w:ascii="Arial" w:eastAsia="Arial" w:hAnsi="Arial" w:cs="Arial"/>
          <w:spacing w:val="17"/>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8"/>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17"/>
        </w:rPr>
        <w:t xml:space="preserve"> </w:t>
      </w:r>
      <w:r>
        <w:rPr>
          <w:rFonts w:ascii="Arial" w:eastAsia="Arial" w:hAnsi="Arial" w:cs="Arial"/>
        </w:rPr>
        <w:t>op</w:t>
      </w:r>
      <w:r>
        <w:rPr>
          <w:rFonts w:ascii="Arial" w:eastAsia="Arial" w:hAnsi="Arial" w:cs="Arial"/>
          <w:spacing w:val="-3"/>
        </w:rPr>
        <w:t>e</w:t>
      </w:r>
      <w:r>
        <w:rPr>
          <w:rFonts w:ascii="Arial" w:eastAsia="Arial" w:hAnsi="Arial" w:cs="Arial"/>
          <w:spacing w:val="1"/>
        </w:rPr>
        <w:t>r</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rPr>
        <w:t>ons</w:t>
      </w:r>
      <w:r>
        <w:rPr>
          <w:rFonts w:ascii="Arial" w:eastAsia="Arial" w:hAnsi="Arial" w:cs="Arial"/>
          <w:spacing w:val="18"/>
        </w:rPr>
        <w:t xml:space="preserve"> </w:t>
      </w:r>
      <w:r>
        <w:rPr>
          <w:rFonts w:ascii="Arial" w:eastAsia="Arial" w:hAnsi="Arial" w:cs="Arial"/>
        </w:rPr>
        <w:t>a</w:t>
      </w:r>
      <w:r>
        <w:rPr>
          <w:rFonts w:ascii="Arial" w:eastAsia="Arial" w:hAnsi="Arial" w:cs="Arial"/>
          <w:spacing w:val="1"/>
        </w:rPr>
        <w:t>r</w:t>
      </w:r>
      <w:r>
        <w:rPr>
          <w:rFonts w:ascii="Arial" w:eastAsia="Arial" w:hAnsi="Arial" w:cs="Arial"/>
        </w:rPr>
        <w:t>e</w:t>
      </w:r>
      <w:r>
        <w:rPr>
          <w:rFonts w:ascii="Arial" w:eastAsia="Arial" w:hAnsi="Arial" w:cs="Arial"/>
          <w:spacing w:val="15"/>
        </w:rPr>
        <w:t xml:space="preserve"> </w:t>
      </w:r>
      <w:r>
        <w:rPr>
          <w:rFonts w:ascii="Arial" w:eastAsia="Arial" w:hAnsi="Arial" w:cs="Arial"/>
        </w:rPr>
        <w:t>ha</w:t>
      </w:r>
      <w:r>
        <w:rPr>
          <w:rFonts w:ascii="Arial" w:eastAsia="Arial" w:hAnsi="Arial" w:cs="Arial"/>
          <w:spacing w:val="-2"/>
        </w:rPr>
        <w:t>r</w:t>
      </w:r>
      <w:r>
        <w:rPr>
          <w:rFonts w:ascii="Arial" w:eastAsia="Arial" w:hAnsi="Arial" w:cs="Arial"/>
          <w:spacing w:val="1"/>
        </w:rPr>
        <w:t>m</w:t>
      </w:r>
      <w:r>
        <w:rPr>
          <w:rFonts w:ascii="Arial" w:eastAsia="Arial" w:hAnsi="Arial" w:cs="Arial"/>
        </w:rPr>
        <w:t>on</w:t>
      </w:r>
      <w:r>
        <w:rPr>
          <w:rFonts w:ascii="Arial" w:eastAsia="Arial" w:hAnsi="Arial" w:cs="Arial"/>
          <w:spacing w:val="-1"/>
        </w:rPr>
        <w:t>i</w:t>
      </w:r>
      <w:r>
        <w:rPr>
          <w:rFonts w:ascii="Arial" w:eastAsia="Arial" w:hAnsi="Arial" w:cs="Arial"/>
        </w:rPr>
        <w:t>sed</w:t>
      </w:r>
      <w:r>
        <w:rPr>
          <w:rFonts w:ascii="Arial" w:eastAsia="Arial" w:hAnsi="Arial" w:cs="Arial"/>
          <w:spacing w:val="15"/>
        </w:rPr>
        <w:t xml:space="preserve"> </w:t>
      </w:r>
      <w:r>
        <w:rPr>
          <w:rFonts w:ascii="Arial" w:eastAsia="Arial" w:hAnsi="Arial" w:cs="Arial"/>
          <w:spacing w:val="-1"/>
        </w:rPr>
        <w:t>wi</w:t>
      </w:r>
      <w:r>
        <w:rPr>
          <w:rFonts w:ascii="Arial" w:eastAsia="Arial" w:hAnsi="Arial" w:cs="Arial"/>
          <w:spacing w:val="1"/>
        </w:rPr>
        <w:t>t</w:t>
      </w:r>
      <w:r>
        <w:rPr>
          <w:rFonts w:ascii="Arial" w:eastAsia="Arial" w:hAnsi="Arial" w:cs="Arial"/>
        </w:rPr>
        <w:t>h,</w:t>
      </w:r>
      <w:r>
        <w:rPr>
          <w:rFonts w:ascii="Arial" w:eastAsia="Arial" w:hAnsi="Arial" w:cs="Arial"/>
          <w:spacing w:val="19"/>
        </w:rPr>
        <w:t xml:space="preserve"> </w:t>
      </w:r>
      <w:r>
        <w:rPr>
          <w:rFonts w:ascii="Arial" w:eastAsia="Arial" w:hAnsi="Arial" w:cs="Arial"/>
          <w:spacing w:val="-3"/>
        </w:rPr>
        <w:t>w</w:t>
      </w:r>
      <w:r>
        <w:rPr>
          <w:rFonts w:ascii="Arial" w:eastAsia="Arial" w:hAnsi="Arial" w:cs="Arial"/>
        </w:rPr>
        <w:t>he</w:t>
      </w:r>
      <w:r>
        <w:rPr>
          <w:rFonts w:ascii="Arial" w:eastAsia="Arial" w:hAnsi="Arial" w:cs="Arial"/>
          <w:spacing w:val="1"/>
        </w:rPr>
        <w:t>r</w:t>
      </w:r>
      <w:r>
        <w:rPr>
          <w:rFonts w:ascii="Arial" w:eastAsia="Arial" w:hAnsi="Arial" w:cs="Arial"/>
        </w:rPr>
        <w:t>e</w:t>
      </w:r>
      <w:r>
        <w:rPr>
          <w:rFonts w:ascii="Arial" w:eastAsia="Arial" w:hAnsi="Arial" w:cs="Arial"/>
          <w:spacing w:val="18"/>
        </w:rPr>
        <w:t xml:space="preserve"> </w:t>
      </w:r>
      <w:r>
        <w:rPr>
          <w:rFonts w:ascii="Arial" w:eastAsia="Arial" w:hAnsi="Arial" w:cs="Arial"/>
        </w:rPr>
        <w:t>app</w:t>
      </w:r>
      <w:r>
        <w:rPr>
          <w:rFonts w:ascii="Arial" w:eastAsia="Arial" w:hAnsi="Arial" w:cs="Arial"/>
          <w:spacing w:val="1"/>
        </w:rPr>
        <w:t>r</w:t>
      </w:r>
      <w:r>
        <w:rPr>
          <w:rFonts w:ascii="Arial" w:eastAsia="Arial" w:hAnsi="Arial" w:cs="Arial"/>
        </w:rPr>
        <w:t>op</w:t>
      </w:r>
      <w:r>
        <w:rPr>
          <w:rFonts w:ascii="Arial" w:eastAsia="Arial" w:hAnsi="Arial" w:cs="Arial"/>
          <w:spacing w:val="1"/>
        </w:rPr>
        <w:t>r</w:t>
      </w:r>
      <w:r>
        <w:rPr>
          <w:rFonts w:ascii="Arial" w:eastAsia="Arial" w:hAnsi="Arial" w:cs="Arial"/>
          <w:spacing w:val="-1"/>
        </w:rPr>
        <w:t>i</w:t>
      </w:r>
      <w:r>
        <w:rPr>
          <w:rFonts w:ascii="Arial" w:eastAsia="Arial" w:hAnsi="Arial" w:cs="Arial"/>
        </w:rPr>
        <w:t>a</w:t>
      </w:r>
      <w:r>
        <w:rPr>
          <w:rFonts w:ascii="Arial" w:eastAsia="Arial" w:hAnsi="Arial" w:cs="Arial"/>
          <w:spacing w:val="1"/>
        </w:rPr>
        <w:t>t</w:t>
      </w:r>
      <w:r>
        <w:rPr>
          <w:rFonts w:ascii="Arial" w:eastAsia="Arial" w:hAnsi="Arial" w:cs="Arial"/>
          <w:spacing w:val="-3"/>
        </w:rPr>
        <w:t>e</w:t>
      </w:r>
      <w:r>
        <w:rPr>
          <w:rFonts w:ascii="Arial" w:eastAsia="Arial" w:hAnsi="Arial" w:cs="Arial"/>
        </w:rPr>
        <w:t>,</w:t>
      </w:r>
      <w:r>
        <w:rPr>
          <w:rFonts w:ascii="Arial" w:eastAsia="Arial" w:hAnsi="Arial" w:cs="Arial"/>
          <w:spacing w:val="17"/>
        </w:rPr>
        <w:t xml:space="preserve"> </w:t>
      </w:r>
      <w:r>
        <w:rPr>
          <w:rFonts w:ascii="Arial" w:eastAsia="Arial" w:hAnsi="Arial" w:cs="Arial"/>
        </w:rPr>
        <w:t>sh</w:t>
      </w:r>
      <w:r>
        <w:rPr>
          <w:rFonts w:ascii="Arial" w:eastAsia="Arial" w:hAnsi="Arial" w:cs="Arial"/>
          <w:spacing w:val="-1"/>
        </w:rPr>
        <w:t>i</w:t>
      </w:r>
      <w:r>
        <w:rPr>
          <w:rFonts w:ascii="Arial" w:eastAsia="Arial" w:hAnsi="Arial" w:cs="Arial"/>
        </w:rPr>
        <w:t>p</w:t>
      </w:r>
      <w:r>
        <w:rPr>
          <w:rFonts w:ascii="Arial" w:eastAsia="Arial" w:hAnsi="Arial" w:cs="Arial"/>
          <w:spacing w:val="18"/>
        </w:rPr>
        <w:t xml:space="preserve"> </w:t>
      </w:r>
      <w:r>
        <w:rPr>
          <w:rFonts w:ascii="Arial" w:eastAsia="Arial" w:hAnsi="Arial" w:cs="Arial"/>
          <w:spacing w:val="1"/>
        </w:rPr>
        <w:t>r</w:t>
      </w:r>
      <w:r>
        <w:rPr>
          <w:rFonts w:ascii="Arial" w:eastAsia="Arial" w:hAnsi="Arial" w:cs="Arial"/>
        </w:rPr>
        <w:t>epo</w:t>
      </w:r>
      <w:r>
        <w:rPr>
          <w:rFonts w:ascii="Arial" w:eastAsia="Arial" w:hAnsi="Arial" w:cs="Arial"/>
          <w:spacing w:val="-2"/>
        </w:rPr>
        <w:t>r</w:t>
      </w:r>
      <w:r>
        <w:rPr>
          <w:rFonts w:ascii="Arial" w:eastAsia="Arial" w:hAnsi="Arial" w:cs="Arial"/>
          <w:spacing w:val="1"/>
        </w:rPr>
        <w:t>t</w:t>
      </w:r>
      <w:r>
        <w:rPr>
          <w:rFonts w:ascii="Arial" w:eastAsia="Arial" w:hAnsi="Arial" w:cs="Arial"/>
          <w:spacing w:val="-1"/>
        </w:rPr>
        <w:t>i</w:t>
      </w:r>
      <w:r>
        <w:rPr>
          <w:rFonts w:ascii="Arial" w:eastAsia="Arial" w:hAnsi="Arial" w:cs="Arial"/>
        </w:rPr>
        <w:t>ng and</w:t>
      </w:r>
      <w:r>
        <w:rPr>
          <w:rFonts w:ascii="Arial" w:eastAsia="Arial" w:hAnsi="Arial" w:cs="Arial"/>
          <w:spacing w:val="1"/>
        </w:rPr>
        <w:t xml:space="preserve"> r</w:t>
      </w:r>
      <w:r>
        <w:rPr>
          <w:rFonts w:ascii="Arial" w:eastAsia="Arial" w:hAnsi="Arial" w:cs="Arial"/>
        </w:rPr>
        <w:t>o</w:t>
      </w:r>
      <w:r>
        <w:rPr>
          <w:rFonts w:ascii="Arial" w:eastAsia="Arial" w:hAnsi="Arial" w:cs="Arial"/>
          <w:spacing w:val="-3"/>
        </w:rPr>
        <w:t>u</w:t>
      </w:r>
      <w:r>
        <w:rPr>
          <w:rFonts w:ascii="Arial" w:eastAsia="Arial" w:hAnsi="Arial" w:cs="Arial"/>
          <w:spacing w:val="1"/>
        </w:rPr>
        <w:t>t</w:t>
      </w:r>
      <w:r>
        <w:rPr>
          <w:rFonts w:ascii="Arial" w:eastAsia="Arial" w:hAnsi="Arial" w:cs="Arial"/>
        </w:rPr>
        <w:t>e</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m</w:t>
      </w:r>
      <w:r>
        <w:rPr>
          <w:rFonts w:ascii="Arial" w:eastAsia="Arial" w:hAnsi="Arial" w:cs="Arial"/>
        </w:rPr>
        <w:t>e</w:t>
      </w:r>
      <w:r>
        <w:rPr>
          <w:rFonts w:ascii="Arial" w:eastAsia="Arial" w:hAnsi="Arial" w:cs="Arial"/>
          <w:spacing w:val="-3"/>
        </w:rPr>
        <w:t>a</w:t>
      </w:r>
      <w:r>
        <w:rPr>
          <w:rFonts w:ascii="Arial" w:eastAsia="Arial" w:hAnsi="Arial" w:cs="Arial"/>
        </w:rPr>
        <w:t>su</w:t>
      </w:r>
      <w:r>
        <w:rPr>
          <w:rFonts w:ascii="Arial" w:eastAsia="Arial" w:hAnsi="Arial" w:cs="Arial"/>
          <w:spacing w:val="1"/>
        </w:rPr>
        <w:t>r</w:t>
      </w:r>
      <w:r>
        <w:rPr>
          <w:rFonts w:ascii="Arial" w:eastAsia="Arial" w:hAnsi="Arial" w:cs="Arial"/>
        </w:rPr>
        <w:t>e</w:t>
      </w:r>
      <w:r>
        <w:rPr>
          <w:rFonts w:ascii="Arial" w:eastAsia="Arial" w:hAnsi="Arial" w:cs="Arial"/>
          <w:spacing w:val="-2"/>
        </w:rPr>
        <w:t>s</w:t>
      </w:r>
      <w:r>
        <w:rPr>
          <w:rFonts w:ascii="Arial" w:eastAsia="Arial" w:hAnsi="Arial" w:cs="Arial"/>
        </w:rPr>
        <w:t>, a</w:t>
      </w:r>
      <w:r>
        <w:rPr>
          <w:rFonts w:ascii="Arial" w:eastAsia="Arial" w:hAnsi="Arial" w:cs="Arial"/>
          <w:spacing w:val="-1"/>
        </w:rPr>
        <w:t>i</w:t>
      </w:r>
      <w:r>
        <w:rPr>
          <w:rFonts w:ascii="Arial" w:eastAsia="Arial" w:hAnsi="Arial" w:cs="Arial"/>
        </w:rPr>
        <w:t>ds</w:t>
      </w:r>
      <w:r>
        <w:rPr>
          <w:rFonts w:ascii="Arial" w:eastAsia="Arial" w:hAnsi="Arial" w:cs="Arial"/>
          <w:spacing w:val="1"/>
        </w:rPr>
        <w:t xml:space="preserve"> t</w:t>
      </w:r>
      <w:r>
        <w:rPr>
          <w:rFonts w:ascii="Arial" w:eastAsia="Arial" w:hAnsi="Arial" w:cs="Arial"/>
        </w:rPr>
        <w:t>o</w:t>
      </w:r>
      <w:r>
        <w:rPr>
          <w:rFonts w:ascii="Arial" w:eastAsia="Arial" w:hAnsi="Arial" w:cs="Arial"/>
          <w:spacing w:val="1"/>
        </w:rPr>
        <w:t xml:space="preserve"> </w:t>
      </w:r>
      <w:r>
        <w:rPr>
          <w:rFonts w:ascii="Arial" w:eastAsia="Arial" w:hAnsi="Arial" w:cs="Arial"/>
        </w:rPr>
        <w:t>na</w:t>
      </w:r>
      <w:r>
        <w:rPr>
          <w:rFonts w:ascii="Arial" w:eastAsia="Arial" w:hAnsi="Arial" w:cs="Arial"/>
          <w:spacing w:val="-2"/>
        </w:rPr>
        <w:t>v</w:t>
      </w:r>
      <w:r>
        <w:rPr>
          <w:rFonts w:ascii="Arial" w:eastAsia="Arial" w:hAnsi="Arial" w:cs="Arial"/>
          <w:spacing w:val="-1"/>
        </w:rPr>
        <w:t>i</w:t>
      </w:r>
      <w:r>
        <w:rPr>
          <w:rFonts w:ascii="Arial" w:eastAsia="Arial" w:hAnsi="Arial" w:cs="Arial"/>
          <w:spacing w:val="2"/>
        </w:rPr>
        <w:t>g</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 p</w:t>
      </w:r>
      <w:r>
        <w:rPr>
          <w:rFonts w:ascii="Arial" w:eastAsia="Arial" w:hAnsi="Arial" w:cs="Arial"/>
          <w:spacing w:val="-1"/>
        </w:rPr>
        <w:t>il</w:t>
      </w:r>
      <w:r>
        <w:rPr>
          <w:rFonts w:ascii="Arial" w:eastAsia="Arial" w:hAnsi="Arial" w:cs="Arial"/>
        </w:rPr>
        <w:t>o</w:t>
      </w:r>
      <w:r>
        <w:rPr>
          <w:rFonts w:ascii="Arial" w:eastAsia="Arial" w:hAnsi="Arial" w:cs="Arial"/>
          <w:spacing w:val="1"/>
        </w:rPr>
        <w:t>t</w:t>
      </w:r>
      <w:r>
        <w:rPr>
          <w:rFonts w:ascii="Arial" w:eastAsia="Arial" w:hAnsi="Arial" w:cs="Arial"/>
        </w:rPr>
        <w:t>a</w:t>
      </w:r>
      <w:r>
        <w:rPr>
          <w:rFonts w:ascii="Arial" w:eastAsia="Arial" w:hAnsi="Arial" w:cs="Arial"/>
          <w:spacing w:val="2"/>
        </w:rPr>
        <w:t>g</w:t>
      </w:r>
      <w:r>
        <w:rPr>
          <w:rFonts w:ascii="Arial" w:eastAsia="Arial" w:hAnsi="Arial" w:cs="Arial"/>
        </w:rPr>
        <w:t>e</w:t>
      </w:r>
      <w:r>
        <w:rPr>
          <w:rFonts w:ascii="Arial" w:eastAsia="Arial" w:hAnsi="Arial" w:cs="Arial"/>
          <w:spacing w:val="-2"/>
        </w:rPr>
        <w:t xml:space="preserve"> </w:t>
      </w:r>
      <w:r>
        <w:rPr>
          <w:rFonts w:ascii="Arial" w:eastAsia="Arial" w:hAnsi="Arial" w:cs="Arial"/>
        </w:rPr>
        <w:t>and</w:t>
      </w:r>
      <w:r>
        <w:rPr>
          <w:rFonts w:ascii="Arial" w:eastAsia="Arial" w:hAnsi="Arial" w:cs="Arial"/>
          <w:spacing w:val="1"/>
        </w:rPr>
        <w:t xml:space="preserve"> </w:t>
      </w:r>
      <w:r>
        <w:rPr>
          <w:rFonts w:ascii="Arial" w:eastAsia="Arial" w:hAnsi="Arial" w:cs="Arial"/>
        </w:rPr>
        <w:t>p</w:t>
      </w:r>
      <w:r>
        <w:rPr>
          <w:rFonts w:ascii="Arial" w:eastAsia="Arial" w:hAnsi="Arial" w:cs="Arial"/>
          <w:spacing w:val="-3"/>
        </w:rPr>
        <w:t>o</w:t>
      </w:r>
      <w:r>
        <w:rPr>
          <w:rFonts w:ascii="Arial" w:eastAsia="Arial" w:hAnsi="Arial" w:cs="Arial"/>
          <w:spacing w:val="1"/>
        </w:rPr>
        <w:t>r</w:t>
      </w:r>
      <w:r>
        <w:rPr>
          <w:rFonts w:ascii="Arial" w:eastAsia="Arial" w:hAnsi="Arial" w:cs="Arial"/>
        </w:rPr>
        <w:t>t ope</w:t>
      </w:r>
      <w:r>
        <w:rPr>
          <w:rFonts w:ascii="Arial" w:eastAsia="Arial" w:hAnsi="Arial" w:cs="Arial"/>
          <w:spacing w:val="1"/>
        </w:rPr>
        <w:t>r</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ons.</w:t>
      </w:r>
    </w:p>
    <w:p w:rsidR="000A5570" w:rsidRDefault="000A5570">
      <w:pPr>
        <w:spacing w:before="5" w:after="0" w:line="110" w:lineRule="exact"/>
        <w:rPr>
          <w:sz w:val="11"/>
          <w:szCs w:val="11"/>
        </w:rPr>
      </w:pPr>
    </w:p>
    <w:p w:rsidR="000A5570" w:rsidRDefault="00863EB5">
      <w:pPr>
        <w:spacing w:after="0" w:line="240" w:lineRule="auto"/>
        <w:ind w:left="299" w:right="7549"/>
        <w:jc w:val="both"/>
        <w:rPr>
          <w:rFonts w:ascii="Arial" w:eastAsia="Arial" w:hAnsi="Arial" w:cs="Arial"/>
        </w:rPr>
      </w:pPr>
      <w:r>
        <w:rPr>
          <w:rFonts w:ascii="Arial" w:eastAsia="Arial" w:hAnsi="Arial" w:cs="Arial"/>
          <w:b/>
          <w:bCs/>
        </w:rPr>
        <w:t>2</w:t>
      </w:r>
      <w:r>
        <w:rPr>
          <w:rFonts w:ascii="Arial" w:eastAsia="Arial" w:hAnsi="Arial" w:cs="Arial"/>
          <w:b/>
          <w:bCs/>
          <w:spacing w:val="1"/>
        </w:rPr>
        <w:t>.</w:t>
      </w:r>
      <w:r>
        <w:rPr>
          <w:rFonts w:ascii="Arial" w:eastAsia="Arial" w:hAnsi="Arial" w:cs="Arial"/>
          <w:b/>
          <w:bCs/>
        </w:rPr>
        <w:t xml:space="preserve">2       </w:t>
      </w:r>
      <w:r>
        <w:rPr>
          <w:rFonts w:ascii="Arial" w:eastAsia="Arial" w:hAnsi="Arial" w:cs="Arial"/>
          <w:b/>
          <w:bCs/>
          <w:spacing w:val="55"/>
        </w:rPr>
        <w:t xml:space="preserve"> </w:t>
      </w:r>
      <w:r>
        <w:rPr>
          <w:rFonts w:ascii="Arial" w:eastAsia="Arial" w:hAnsi="Arial" w:cs="Arial"/>
          <w:b/>
          <w:bCs/>
          <w:spacing w:val="-1"/>
        </w:rPr>
        <w:t>P</w:t>
      </w:r>
      <w:r>
        <w:rPr>
          <w:rFonts w:ascii="Arial" w:eastAsia="Arial" w:hAnsi="Arial" w:cs="Arial"/>
          <w:b/>
          <w:bCs/>
        </w:rPr>
        <w:t>r</w:t>
      </w:r>
      <w:r>
        <w:rPr>
          <w:rFonts w:ascii="Arial" w:eastAsia="Arial" w:hAnsi="Arial" w:cs="Arial"/>
          <w:b/>
          <w:bCs/>
          <w:spacing w:val="1"/>
        </w:rPr>
        <w:t>i</w:t>
      </w:r>
      <w:r>
        <w:rPr>
          <w:rFonts w:ascii="Arial" w:eastAsia="Arial" w:hAnsi="Arial" w:cs="Arial"/>
          <w:b/>
          <w:bCs/>
        </w:rPr>
        <w:t>nc</w:t>
      </w:r>
      <w:r>
        <w:rPr>
          <w:rFonts w:ascii="Arial" w:eastAsia="Arial" w:hAnsi="Arial" w:cs="Arial"/>
          <w:b/>
          <w:bCs/>
          <w:spacing w:val="1"/>
        </w:rPr>
        <w:t>i</w:t>
      </w:r>
      <w:r>
        <w:rPr>
          <w:rFonts w:ascii="Arial" w:eastAsia="Arial" w:hAnsi="Arial" w:cs="Arial"/>
          <w:b/>
          <w:bCs/>
          <w:spacing w:val="-3"/>
        </w:rPr>
        <w:t>p</w:t>
      </w:r>
      <w:r>
        <w:rPr>
          <w:rFonts w:ascii="Arial" w:eastAsia="Arial" w:hAnsi="Arial" w:cs="Arial"/>
          <w:b/>
          <w:bCs/>
          <w:spacing w:val="1"/>
        </w:rPr>
        <w:t>l</w:t>
      </w:r>
      <w:r>
        <w:rPr>
          <w:rFonts w:ascii="Arial" w:eastAsia="Arial" w:hAnsi="Arial" w:cs="Arial"/>
          <w:b/>
          <w:bCs/>
        </w:rPr>
        <w:t>es</w:t>
      </w:r>
    </w:p>
    <w:p w:rsidR="000A5570" w:rsidRDefault="000A5570">
      <w:pPr>
        <w:spacing w:before="1" w:after="0" w:line="120" w:lineRule="exact"/>
        <w:rPr>
          <w:sz w:val="12"/>
          <w:szCs w:val="12"/>
        </w:rPr>
      </w:pPr>
    </w:p>
    <w:p w:rsidR="000A5570" w:rsidRDefault="00863EB5">
      <w:pPr>
        <w:spacing w:after="0" w:line="240" w:lineRule="auto"/>
        <w:ind w:left="298" w:right="97"/>
        <w:jc w:val="both"/>
        <w:rPr>
          <w:rFonts w:ascii="Arial" w:eastAsia="Arial" w:hAnsi="Arial" w:cs="Arial"/>
        </w:rPr>
      </w:pPr>
      <w:r>
        <w:rPr>
          <w:rFonts w:ascii="Arial" w:eastAsia="Arial" w:hAnsi="Arial" w:cs="Arial"/>
        </w:rPr>
        <w:t>A</w:t>
      </w:r>
      <w:r>
        <w:rPr>
          <w:rFonts w:ascii="Arial" w:eastAsia="Arial" w:hAnsi="Arial" w:cs="Arial"/>
          <w:spacing w:val="27"/>
        </w:rPr>
        <w:t xml:space="preserve"> </w:t>
      </w:r>
      <w:r>
        <w:rPr>
          <w:rFonts w:ascii="Arial" w:eastAsia="Arial" w:hAnsi="Arial" w:cs="Arial"/>
          <w:spacing w:val="1"/>
        </w:rPr>
        <w:t>m</w:t>
      </w:r>
      <w:r>
        <w:rPr>
          <w:rFonts w:ascii="Arial" w:eastAsia="Arial" w:hAnsi="Arial" w:cs="Arial"/>
        </w:rPr>
        <w:t>a</w:t>
      </w:r>
      <w:r>
        <w:rPr>
          <w:rFonts w:ascii="Arial" w:eastAsia="Arial" w:hAnsi="Arial" w:cs="Arial"/>
          <w:spacing w:val="1"/>
        </w:rPr>
        <w:t>j</w:t>
      </w:r>
      <w:r>
        <w:rPr>
          <w:rFonts w:ascii="Arial" w:eastAsia="Arial" w:hAnsi="Arial" w:cs="Arial"/>
          <w:spacing w:val="-3"/>
        </w:rPr>
        <w:t>o</w:t>
      </w:r>
      <w:r>
        <w:rPr>
          <w:rFonts w:ascii="Arial" w:eastAsia="Arial" w:hAnsi="Arial" w:cs="Arial"/>
        </w:rPr>
        <w:t>r</w:t>
      </w:r>
      <w:r>
        <w:rPr>
          <w:rFonts w:ascii="Arial" w:eastAsia="Arial" w:hAnsi="Arial" w:cs="Arial"/>
          <w:spacing w:val="26"/>
        </w:rPr>
        <w:t xml:space="preserve"> </w:t>
      </w:r>
      <w:r>
        <w:rPr>
          <w:rFonts w:ascii="Arial" w:eastAsia="Arial" w:hAnsi="Arial" w:cs="Arial"/>
          <w:spacing w:val="3"/>
        </w:rPr>
        <w:t>f</w:t>
      </w:r>
      <w:r>
        <w:rPr>
          <w:rFonts w:ascii="Arial" w:eastAsia="Arial" w:hAnsi="Arial" w:cs="Arial"/>
          <w:spacing w:val="-3"/>
        </w:rPr>
        <w:t>a</w:t>
      </w:r>
      <w:r>
        <w:rPr>
          <w:rFonts w:ascii="Arial" w:eastAsia="Arial" w:hAnsi="Arial" w:cs="Arial"/>
        </w:rPr>
        <w:t>c</w:t>
      </w:r>
      <w:r>
        <w:rPr>
          <w:rFonts w:ascii="Arial" w:eastAsia="Arial" w:hAnsi="Arial" w:cs="Arial"/>
          <w:spacing w:val="1"/>
        </w:rPr>
        <w:t>t</w:t>
      </w:r>
      <w:r>
        <w:rPr>
          <w:rFonts w:ascii="Arial" w:eastAsia="Arial" w:hAnsi="Arial" w:cs="Arial"/>
          <w:spacing w:val="-3"/>
        </w:rPr>
        <w:t>o</w:t>
      </w:r>
      <w:r>
        <w:rPr>
          <w:rFonts w:ascii="Arial" w:eastAsia="Arial" w:hAnsi="Arial" w:cs="Arial"/>
        </w:rPr>
        <w:t>r</w:t>
      </w:r>
      <w:r>
        <w:rPr>
          <w:rFonts w:ascii="Arial" w:eastAsia="Arial" w:hAnsi="Arial" w:cs="Arial"/>
          <w:spacing w:val="28"/>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7"/>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7"/>
        </w:rPr>
        <w:t xml:space="preserve"> </w:t>
      </w:r>
      <w:r>
        <w:rPr>
          <w:rFonts w:ascii="Arial" w:eastAsia="Arial" w:hAnsi="Arial" w:cs="Arial"/>
          <w:spacing w:val="-3"/>
        </w:rPr>
        <w:t>e</w:t>
      </w:r>
      <w:r>
        <w:rPr>
          <w:rFonts w:ascii="Arial" w:eastAsia="Arial" w:hAnsi="Arial" w:cs="Arial"/>
          <w:spacing w:val="1"/>
        </w:rPr>
        <w:t>f</w:t>
      </w:r>
      <w:r>
        <w:rPr>
          <w:rFonts w:ascii="Arial" w:eastAsia="Arial" w:hAnsi="Arial" w:cs="Arial"/>
          <w:spacing w:val="-1"/>
        </w:rPr>
        <w:t>fi</w:t>
      </w:r>
      <w:r>
        <w:rPr>
          <w:rFonts w:ascii="Arial" w:eastAsia="Arial" w:hAnsi="Arial" w:cs="Arial"/>
        </w:rPr>
        <w:t>c</w:t>
      </w:r>
      <w:r>
        <w:rPr>
          <w:rFonts w:ascii="Arial" w:eastAsia="Arial" w:hAnsi="Arial" w:cs="Arial"/>
          <w:spacing w:val="-1"/>
        </w:rPr>
        <w:t>i</w:t>
      </w:r>
      <w:r>
        <w:rPr>
          <w:rFonts w:ascii="Arial" w:eastAsia="Arial" w:hAnsi="Arial" w:cs="Arial"/>
        </w:rPr>
        <w:t>ent</w:t>
      </w:r>
      <w:r>
        <w:rPr>
          <w:rFonts w:ascii="Arial" w:eastAsia="Arial" w:hAnsi="Arial" w:cs="Arial"/>
          <w:spacing w:val="29"/>
        </w:rPr>
        <w:t xml:space="preserve"> </w:t>
      </w:r>
      <w:r>
        <w:rPr>
          <w:rFonts w:ascii="Arial" w:eastAsia="Arial" w:hAnsi="Arial" w:cs="Arial"/>
        </w:rPr>
        <w:t>ope</w:t>
      </w:r>
      <w:r>
        <w:rPr>
          <w:rFonts w:ascii="Arial" w:eastAsia="Arial" w:hAnsi="Arial" w:cs="Arial"/>
          <w:spacing w:val="1"/>
        </w:rPr>
        <w:t>r</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7"/>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9"/>
        </w:rPr>
        <w:t xml:space="preserve"> </w:t>
      </w:r>
      <w:r>
        <w:rPr>
          <w:rFonts w:ascii="Arial" w:eastAsia="Arial" w:hAnsi="Arial" w:cs="Arial"/>
        </w:rPr>
        <w:t>a</w:t>
      </w:r>
      <w:r>
        <w:rPr>
          <w:rFonts w:ascii="Arial" w:eastAsia="Arial" w:hAnsi="Arial" w:cs="Arial"/>
          <w:spacing w:val="27"/>
        </w:rPr>
        <w:t xml:space="preserve"> </w:t>
      </w:r>
      <w:r>
        <w:rPr>
          <w:rFonts w:ascii="Arial" w:eastAsia="Arial" w:hAnsi="Arial" w:cs="Arial"/>
          <w:spacing w:val="-3"/>
        </w:rPr>
        <w:t>V</w:t>
      </w:r>
      <w:r>
        <w:rPr>
          <w:rFonts w:ascii="Arial" w:eastAsia="Arial" w:hAnsi="Arial" w:cs="Arial"/>
        </w:rPr>
        <w:t>TS</w:t>
      </w:r>
      <w:r>
        <w:rPr>
          <w:rFonts w:ascii="Arial" w:eastAsia="Arial" w:hAnsi="Arial" w:cs="Arial"/>
          <w:spacing w:val="27"/>
        </w:rPr>
        <w:t xml:space="preserve"> </w:t>
      </w:r>
      <w:r>
        <w:rPr>
          <w:rFonts w:ascii="Arial" w:eastAsia="Arial" w:hAnsi="Arial" w:cs="Arial"/>
        </w:rPr>
        <w:t>cen</w:t>
      </w:r>
      <w:r>
        <w:rPr>
          <w:rFonts w:ascii="Arial" w:eastAsia="Arial" w:hAnsi="Arial" w:cs="Arial"/>
          <w:spacing w:val="1"/>
        </w:rPr>
        <w:t>tr</w:t>
      </w:r>
      <w:r>
        <w:rPr>
          <w:rFonts w:ascii="Arial" w:eastAsia="Arial" w:hAnsi="Arial" w:cs="Arial"/>
        </w:rPr>
        <w:t>e</w:t>
      </w:r>
      <w:r>
        <w:rPr>
          <w:rFonts w:ascii="Arial" w:eastAsia="Arial" w:hAnsi="Arial" w:cs="Arial"/>
          <w:spacing w:val="27"/>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25"/>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7"/>
        </w:rPr>
        <w:t xml:space="preserve"> </w:t>
      </w:r>
      <w:r>
        <w:rPr>
          <w:rFonts w:ascii="Arial" w:eastAsia="Arial" w:hAnsi="Arial" w:cs="Arial"/>
          <w:spacing w:val="-2"/>
        </w:rPr>
        <w:t>s</w:t>
      </w:r>
      <w:r>
        <w:rPr>
          <w:rFonts w:ascii="Arial" w:eastAsia="Arial" w:hAnsi="Arial" w:cs="Arial"/>
          <w:spacing w:val="1"/>
        </w:rPr>
        <w:t>t</w:t>
      </w:r>
      <w:r>
        <w:rPr>
          <w:rFonts w:ascii="Arial" w:eastAsia="Arial" w:hAnsi="Arial" w:cs="Arial"/>
        </w:rPr>
        <w:t>anda</w:t>
      </w:r>
      <w:r>
        <w:rPr>
          <w:rFonts w:ascii="Arial" w:eastAsia="Arial" w:hAnsi="Arial" w:cs="Arial"/>
          <w:spacing w:val="1"/>
        </w:rPr>
        <w:t>r</w:t>
      </w:r>
      <w:r>
        <w:rPr>
          <w:rFonts w:ascii="Arial" w:eastAsia="Arial" w:hAnsi="Arial" w:cs="Arial"/>
        </w:rPr>
        <w:t>d</w:t>
      </w:r>
      <w:r>
        <w:rPr>
          <w:rFonts w:ascii="Arial" w:eastAsia="Arial" w:hAnsi="Arial" w:cs="Arial"/>
          <w:spacing w:val="25"/>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31"/>
        </w:rPr>
        <w:t xml:space="preserve"> </w:t>
      </w:r>
      <w:r>
        <w:rPr>
          <w:rFonts w:ascii="Arial" w:eastAsia="Arial" w:hAnsi="Arial" w:cs="Arial"/>
        </w:rPr>
        <w:t>c</w:t>
      </w:r>
      <w:r>
        <w:rPr>
          <w:rFonts w:ascii="Arial" w:eastAsia="Arial" w:hAnsi="Arial" w:cs="Arial"/>
          <w:spacing w:val="-3"/>
        </w:rPr>
        <w:t>o</w:t>
      </w:r>
      <w:r>
        <w:rPr>
          <w:rFonts w:ascii="Arial" w:eastAsia="Arial" w:hAnsi="Arial" w:cs="Arial"/>
          <w:spacing w:val="1"/>
        </w:rPr>
        <w:t>m</w:t>
      </w:r>
      <w:r>
        <w:rPr>
          <w:rFonts w:ascii="Arial" w:eastAsia="Arial" w:hAnsi="Arial" w:cs="Arial"/>
        </w:rPr>
        <w:t>pe</w:t>
      </w:r>
      <w:r>
        <w:rPr>
          <w:rFonts w:ascii="Arial" w:eastAsia="Arial" w:hAnsi="Arial" w:cs="Arial"/>
          <w:spacing w:val="1"/>
        </w:rPr>
        <w:t>t</w:t>
      </w:r>
      <w:r>
        <w:rPr>
          <w:rFonts w:ascii="Arial" w:eastAsia="Arial" w:hAnsi="Arial" w:cs="Arial"/>
        </w:rPr>
        <w:t>ence</w:t>
      </w:r>
      <w:r>
        <w:rPr>
          <w:rFonts w:ascii="Arial" w:eastAsia="Arial" w:hAnsi="Arial" w:cs="Arial"/>
          <w:spacing w:val="25"/>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31"/>
        </w:rPr>
        <w:t xml:space="preserve"> </w:t>
      </w:r>
      <w:r>
        <w:rPr>
          <w:rFonts w:ascii="Arial" w:eastAsia="Arial" w:hAnsi="Arial" w:cs="Arial"/>
          <w:spacing w:val="-4"/>
        </w:rPr>
        <w:t>i</w:t>
      </w:r>
      <w:r>
        <w:rPr>
          <w:rFonts w:ascii="Arial" w:eastAsia="Arial" w:hAnsi="Arial" w:cs="Arial"/>
          <w:spacing w:val="-1"/>
        </w:rPr>
        <w:t>t</w:t>
      </w:r>
      <w:r>
        <w:rPr>
          <w:rFonts w:ascii="Arial" w:eastAsia="Arial" w:hAnsi="Arial" w:cs="Arial"/>
        </w:rPr>
        <w:t>s pe</w:t>
      </w:r>
      <w:r>
        <w:rPr>
          <w:rFonts w:ascii="Arial" w:eastAsia="Arial" w:hAnsi="Arial" w:cs="Arial"/>
          <w:spacing w:val="1"/>
        </w:rPr>
        <w:t>r</w:t>
      </w:r>
      <w:r>
        <w:rPr>
          <w:rFonts w:ascii="Arial" w:eastAsia="Arial" w:hAnsi="Arial" w:cs="Arial"/>
        </w:rPr>
        <w:t>sonne</w:t>
      </w:r>
      <w:r>
        <w:rPr>
          <w:rFonts w:ascii="Arial" w:eastAsia="Arial" w:hAnsi="Arial" w:cs="Arial"/>
          <w:spacing w:val="-1"/>
        </w:rPr>
        <w:t>l</w:t>
      </w:r>
      <w:r>
        <w:rPr>
          <w:rFonts w:ascii="Arial" w:eastAsia="Arial" w:hAnsi="Arial" w:cs="Arial"/>
        </w:rPr>
        <w:t xml:space="preserve">. </w:t>
      </w:r>
      <w:r>
        <w:rPr>
          <w:rFonts w:ascii="Arial" w:eastAsia="Arial" w:hAnsi="Arial" w:cs="Arial"/>
          <w:spacing w:val="52"/>
        </w:rPr>
        <w:t xml:space="preserve"> </w:t>
      </w:r>
      <w:r>
        <w:rPr>
          <w:rFonts w:ascii="Arial" w:eastAsia="Arial" w:hAnsi="Arial" w:cs="Arial"/>
          <w:spacing w:val="-1"/>
        </w:rPr>
        <w:t>R</w:t>
      </w:r>
      <w:r>
        <w:rPr>
          <w:rFonts w:ascii="Arial" w:eastAsia="Arial" w:hAnsi="Arial" w:cs="Arial"/>
        </w:rPr>
        <w:t>ec</w:t>
      </w:r>
      <w:r>
        <w:rPr>
          <w:rFonts w:ascii="Arial" w:eastAsia="Arial" w:hAnsi="Arial" w:cs="Arial"/>
          <w:spacing w:val="-3"/>
        </w:rPr>
        <w:t>o</w:t>
      </w:r>
      <w:r>
        <w:rPr>
          <w:rFonts w:ascii="Arial" w:eastAsia="Arial" w:hAnsi="Arial" w:cs="Arial"/>
          <w:spacing w:val="2"/>
        </w:rPr>
        <w:t>g</w:t>
      </w:r>
      <w:r>
        <w:rPr>
          <w:rFonts w:ascii="Arial" w:eastAsia="Arial" w:hAnsi="Arial" w:cs="Arial"/>
        </w:rPr>
        <w:t>n</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t</w:t>
      </w:r>
      <w:r>
        <w:rPr>
          <w:rFonts w:ascii="Arial" w:eastAsia="Arial" w:hAnsi="Arial" w:cs="Arial"/>
        </w:rPr>
        <w:t xml:space="preserve">hat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1"/>
        </w:rPr>
        <w:t xml:space="preserve"> </w:t>
      </w:r>
      <w:r>
        <w:rPr>
          <w:rFonts w:ascii="Arial" w:eastAsia="Arial" w:hAnsi="Arial" w:cs="Arial"/>
        </w:rPr>
        <w:t>pe</w:t>
      </w:r>
      <w:r>
        <w:rPr>
          <w:rFonts w:ascii="Arial" w:eastAsia="Arial" w:hAnsi="Arial" w:cs="Arial"/>
          <w:spacing w:val="1"/>
        </w:rPr>
        <w:t>r</w:t>
      </w:r>
      <w:r>
        <w:rPr>
          <w:rFonts w:ascii="Arial" w:eastAsia="Arial" w:hAnsi="Arial" w:cs="Arial"/>
        </w:rPr>
        <w:t>s</w:t>
      </w:r>
      <w:r>
        <w:rPr>
          <w:rFonts w:ascii="Arial" w:eastAsia="Arial" w:hAnsi="Arial" w:cs="Arial"/>
          <w:spacing w:val="-3"/>
        </w:rPr>
        <w:t>o</w:t>
      </w:r>
      <w:r>
        <w:rPr>
          <w:rFonts w:ascii="Arial" w:eastAsia="Arial" w:hAnsi="Arial" w:cs="Arial"/>
        </w:rPr>
        <w:t xml:space="preserve">nnel </w:t>
      </w:r>
      <w:r>
        <w:rPr>
          <w:rFonts w:ascii="Arial" w:eastAsia="Arial" w:hAnsi="Arial" w:cs="Arial"/>
          <w:spacing w:val="-3"/>
        </w:rPr>
        <w:t>a</w:t>
      </w:r>
      <w:r>
        <w:rPr>
          <w:rFonts w:ascii="Arial" w:eastAsia="Arial" w:hAnsi="Arial" w:cs="Arial"/>
          <w:spacing w:val="1"/>
        </w:rPr>
        <w:t>r</w:t>
      </w:r>
      <w:r>
        <w:rPr>
          <w:rFonts w:ascii="Arial" w:eastAsia="Arial" w:hAnsi="Arial" w:cs="Arial"/>
        </w:rPr>
        <w:t>e</w:t>
      </w:r>
      <w:r>
        <w:rPr>
          <w:rFonts w:ascii="Arial" w:eastAsia="Arial" w:hAnsi="Arial" w:cs="Arial"/>
          <w:spacing w:val="1"/>
        </w:rPr>
        <w:t xml:space="preserve"> m</w:t>
      </w:r>
      <w:r>
        <w:rPr>
          <w:rFonts w:ascii="Arial" w:eastAsia="Arial" w:hAnsi="Arial" w:cs="Arial"/>
          <w:spacing w:val="-3"/>
        </w:rPr>
        <w:t>e</w:t>
      </w:r>
      <w:r>
        <w:rPr>
          <w:rFonts w:ascii="Arial" w:eastAsia="Arial" w:hAnsi="Arial" w:cs="Arial"/>
          <w:spacing w:val="1"/>
        </w:rPr>
        <w:t>m</w:t>
      </w:r>
      <w:r>
        <w:rPr>
          <w:rFonts w:ascii="Arial" w:eastAsia="Arial" w:hAnsi="Arial" w:cs="Arial"/>
        </w:rPr>
        <w:t>b</w:t>
      </w:r>
      <w:r>
        <w:rPr>
          <w:rFonts w:ascii="Arial" w:eastAsia="Arial" w:hAnsi="Arial" w:cs="Arial"/>
          <w:spacing w:val="-3"/>
        </w:rPr>
        <w:t>e</w:t>
      </w:r>
      <w:r>
        <w:rPr>
          <w:rFonts w:ascii="Arial" w:eastAsia="Arial" w:hAnsi="Arial" w:cs="Arial"/>
          <w:spacing w:val="2"/>
        </w:rPr>
        <w:t>r</w:t>
      </w:r>
      <w:r>
        <w:rPr>
          <w:rFonts w:ascii="Arial" w:eastAsia="Arial" w:hAnsi="Arial" w:cs="Arial"/>
        </w:rPr>
        <w:t>s</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3"/>
        </w:rPr>
        <w:t xml:space="preserve"> </w:t>
      </w:r>
      <w:r>
        <w:rPr>
          <w:rFonts w:ascii="Arial" w:eastAsia="Arial" w:hAnsi="Arial" w:cs="Arial"/>
        </w:rPr>
        <w:t>a</w:t>
      </w:r>
      <w:r>
        <w:rPr>
          <w:rFonts w:ascii="Arial" w:eastAsia="Arial" w:hAnsi="Arial" w:cs="Arial"/>
          <w:spacing w:val="1"/>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spacing w:val="-3"/>
        </w:rPr>
        <w:t>o</w:t>
      </w:r>
      <w:r>
        <w:rPr>
          <w:rFonts w:ascii="Arial" w:eastAsia="Arial" w:hAnsi="Arial" w:cs="Arial"/>
          <w:spacing w:val="3"/>
        </w:rPr>
        <w:t>f</w:t>
      </w:r>
      <w:r>
        <w:rPr>
          <w:rFonts w:ascii="Arial" w:eastAsia="Arial" w:hAnsi="Arial" w:cs="Arial"/>
          <w:spacing w:val="-3"/>
        </w:rPr>
        <w:t>e</w:t>
      </w:r>
      <w:r>
        <w:rPr>
          <w:rFonts w:ascii="Arial" w:eastAsia="Arial" w:hAnsi="Arial" w:cs="Arial"/>
        </w:rPr>
        <w:t>ss</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4"/>
        </w:rPr>
        <w:t>w</w:t>
      </w:r>
      <w:r>
        <w:rPr>
          <w:rFonts w:ascii="Arial" w:eastAsia="Arial" w:hAnsi="Arial" w:cs="Arial"/>
        </w:rPr>
        <w:t>hose</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r</w:t>
      </w:r>
      <w:r>
        <w:rPr>
          <w:rFonts w:ascii="Arial" w:eastAsia="Arial" w:hAnsi="Arial" w:cs="Arial"/>
          <w:spacing w:val="-1"/>
        </w:rPr>
        <w:t>i</w:t>
      </w:r>
      <w:r>
        <w:rPr>
          <w:rFonts w:ascii="Arial" w:eastAsia="Arial" w:hAnsi="Arial" w:cs="Arial"/>
        </w:rPr>
        <w:t>nc</w:t>
      </w:r>
      <w:r>
        <w:rPr>
          <w:rFonts w:ascii="Arial" w:eastAsia="Arial" w:hAnsi="Arial" w:cs="Arial"/>
          <w:spacing w:val="-1"/>
        </w:rPr>
        <w:t>i</w:t>
      </w:r>
      <w:r>
        <w:rPr>
          <w:rFonts w:ascii="Arial" w:eastAsia="Arial" w:hAnsi="Arial" w:cs="Arial"/>
        </w:rPr>
        <w:t xml:space="preserve">ple </w:t>
      </w:r>
      <w:r>
        <w:rPr>
          <w:rFonts w:ascii="Arial" w:eastAsia="Arial" w:hAnsi="Arial" w:cs="Arial"/>
          <w:spacing w:val="-1"/>
        </w:rPr>
        <w:t>i</w:t>
      </w:r>
      <w:r>
        <w:rPr>
          <w:rFonts w:ascii="Arial" w:eastAsia="Arial" w:hAnsi="Arial" w:cs="Arial"/>
        </w:rPr>
        <w:t>n</w:t>
      </w:r>
      <w:r>
        <w:rPr>
          <w:rFonts w:ascii="Arial" w:eastAsia="Arial" w:hAnsi="Arial" w:cs="Arial"/>
          <w:spacing w:val="1"/>
        </w:rPr>
        <w:t>t</w:t>
      </w:r>
      <w:r>
        <w:rPr>
          <w:rFonts w:ascii="Arial" w:eastAsia="Arial" w:hAnsi="Arial" w:cs="Arial"/>
        </w:rPr>
        <w:t>e</w:t>
      </w:r>
      <w:r>
        <w:rPr>
          <w:rFonts w:ascii="Arial" w:eastAsia="Arial" w:hAnsi="Arial" w:cs="Arial"/>
          <w:spacing w:val="1"/>
        </w:rPr>
        <w:t>r</w:t>
      </w:r>
      <w:r>
        <w:rPr>
          <w:rFonts w:ascii="Arial" w:eastAsia="Arial" w:hAnsi="Arial" w:cs="Arial"/>
        </w:rPr>
        <w:t>ac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 xml:space="preserve">s </w:t>
      </w:r>
      <w:r>
        <w:rPr>
          <w:rFonts w:ascii="Arial" w:eastAsia="Arial" w:hAnsi="Arial" w:cs="Arial"/>
          <w:spacing w:val="-4"/>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a</w:t>
      </w:r>
      <w:r>
        <w:rPr>
          <w:rFonts w:ascii="Arial" w:eastAsia="Arial" w:hAnsi="Arial" w:cs="Arial"/>
          <w:spacing w:val="1"/>
        </w:rPr>
        <w:t>r</w:t>
      </w:r>
      <w:r>
        <w:rPr>
          <w:rFonts w:ascii="Arial" w:eastAsia="Arial" w:hAnsi="Arial" w:cs="Arial"/>
          <w:spacing w:val="-1"/>
        </w:rPr>
        <w:t>i</w:t>
      </w:r>
      <w:r>
        <w:rPr>
          <w:rFonts w:ascii="Arial" w:eastAsia="Arial" w:hAnsi="Arial" w:cs="Arial"/>
        </w:rPr>
        <w:t>n</w:t>
      </w:r>
      <w:r>
        <w:rPr>
          <w:rFonts w:ascii="Arial" w:eastAsia="Arial" w:hAnsi="Arial" w:cs="Arial"/>
          <w:spacing w:val="-3"/>
        </w:rPr>
        <w:t>e</w:t>
      </w:r>
      <w:r>
        <w:rPr>
          <w:rFonts w:ascii="Arial" w:eastAsia="Arial" w:hAnsi="Arial" w:cs="Arial"/>
          <w:spacing w:val="1"/>
        </w:rPr>
        <w:t>r</w:t>
      </w:r>
      <w:r>
        <w:rPr>
          <w:rFonts w:ascii="Arial" w:eastAsia="Arial" w:hAnsi="Arial" w:cs="Arial"/>
        </w:rPr>
        <w:t>s</w:t>
      </w:r>
      <w:r>
        <w:rPr>
          <w:rFonts w:ascii="Arial" w:eastAsia="Arial" w:hAnsi="Arial" w:cs="Arial"/>
          <w:spacing w:val="3"/>
        </w:rPr>
        <w:t xml:space="preserve"> </w:t>
      </w:r>
      <w:r>
        <w:rPr>
          <w:rFonts w:ascii="Arial" w:eastAsia="Arial" w:hAnsi="Arial" w:cs="Arial"/>
        </w:rPr>
        <w:t xml:space="preserve">and </w:t>
      </w:r>
      <w:r>
        <w:rPr>
          <w:rFonts w:ascii="Arial" w:eastAsia="Arial" w:hAnsi="Arial" w:cs="Arial"/>
          <w:spacing w:val="1"/>
        </w:rPr>
        <w:t>m</w:t>
      </w:r>
      <w:r>
        <w:rPr>
          <w:rFonts w:ascii="Arial" w:eastAsia="Arial" w:hAnsi="Arial" w:cs="Arial"/>
          <w:spacing w:val="-3"/>
        </w:rPr>
        <w:t>a</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spacing w:val="1"/>
        </w:rPr>
        <w:t>m</w:t>
      </w:r>
      <w:r>
        <w:rPr>
          <w:rFonts w:ascii="Arial" w:eastAsia="Arial" w:hAnsi="Arial" w:cs="Arial"/>
        </w:rPr>
        <w:t>e p</w:t>
      </w:r>
      <w:r>
        <w:rPr>
          <w:rFonts w:ascii="Arial" w:eastAsia="Arial" w:hAnsi="Arial" w:cs="Arial"/>
          <w:spacing w:val="-1"/>
        </w:rPr>
        <w:t>il</w:t>
      </w:r>
      <w:r>
        <w:rPr>
          <w:rFonts w:ascii="Arial" w:eastAsia="Arial" w:hAnsi="Arial" w:cs="Arial"/>
        </w:rPr>
        <w:t>o</w:t>
      </w:r>
      <w:r>
        <w:rPr>
          <w:rFonts w:ascii="Arial" w:eastAsia="Arial" w:hAnsi="Arial" w:cs="Arial"/>
          <w:spacing w:val="1"/>
        </w:rPr>
        <w:t>t</w:t>
      </w:r>
      <w:r>
        <w:rPr>
          <w:rFonts w:ascii="Arial" w:eastAsia="Arial" w:hAnsi="Arial" w:cs="Arial"/>
        </w:rPr>
        <w:t xml:space="preserve">s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1"/>
        </w:rPr>
        <w:t xml:space="preserve"> t</w:t>
      </w:r>
      <w:r>
        <w:rPr>
          <w:rFonts w:ascii="Arial" w:eastAsia="Arial" w:hAnsi="Arial" w:cs="Arial"/>
        </w:rPr>
        <w:t>he s</w:t>
      </w:r>
      <w:r>
        <w:rPr>
          <w:rFonts w:ascii="Arial" w:eastAsia="Arial" w:hAnsi="Arial" w:cs="Arial"/>
          <w:spacing w:val="-3"/>
        </w:rPr>
        <w:t>a</w:t>
      </w:r>
      <w:r>
        <w:rPr>
          <w:rFonts w:ascii="Arial" w:eastAsia="Arial" w:hAnsi="Arial" w:cs="Arial"/>
          <w:spacing w:val="3"/>
        </w:rPr>
        <w:t>f</w:t>
      </w:r>
      <w:r>
        <w:rPr>
          <w:rFonts w:ascii="Arial" w:eastAsia="Arial" w:hAnsi="Arial" w:cs="Arial"/>
        </w:rPr>
        <w:t xml:space="preserve">e </w:t>
      </w:r>
      <w:r>
        <w:rPr>
          <w:rFonts w:ascii="Arial" w:eastAsia="Arial" w:hAnsi="Arial" w:cs="Arial"/>
          <w:spacing w:val="1"/>
        </w:rPr>
        <w:t>m</w:t>
      </w:r>
      <w:r>
        <w:rPr>
          <w:rFonts w:ascii="Arial" w:eastAsia="Arial" w:hAnsi="Arial" w:cs="Arial"/>
        </w:rPr>
        <w:t>an</w:t>
      </w:r>
      <w:r>
        <w:rPr>
          <w:rFonts w:ascii="Arial" w:eastAsia="Arial" w:hAnsi="Arial" w:cs="Arial"/>
          <w:spacing w:val="-3"/>
        </w:rPr>
        <w:t>a</w:t>
      </w:r>
      <w:r>
        <w:rPr>
          <w:rFonts w:ascii="Arial" w:eastAsia="Arial" w:hAnsi="Arial" w:cs="Arial"/>
          <w:spacing w:val="2"/>
        </w:rPr>
        <w:t>g</w:t>
      </w:r>
      <w:r>
        <w:rPr>
          <w:rFonts w:ascii="Arial" w:eastAsia="Arial" w:hAnsi="Arial" w:cs="Arial"/>
          <w:spacing w:val="-3"/>
        </w:rPr>
        <w:t>e</w:t>
      </w:r>
      <w:r>
        <w:rPr>
          <w:rFonts w:ascii="Arial" w:eastAsia="Arial" w:hAnsi="Arial" w:cs="Arial"/>
          <w:spacing w:val="1"/>
        </w:rPr>
        <w:t>m</w:t>
      </w:r>
      <w:r>
        <w:rPr>
          <w:rFonts w:ascii="Arial" w:eastAsia="Arial" w:hAnsi="Arial" w:cs="Arial"/>
        </w:rPr>
        <w:t>ent</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spacing w:val="1"/>
        </w:rPr>
        <w:t>m</w:t>
      </w:r>
      <w:r>
        <w:rPr>
          <w:rFonts w:ascii="Arial" w:eastAsia="Arial" w:hAnsi="Arial" w:cs="Arial"/>
          <w:spacing w:val="-3"/>
        </w:rPr>
        <w:t>a</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spacing w:val="1"/>
        </w:rPr>
        <w:t>m</w:t>
      </w:r>
      <w:r>
        <w:rPr>
          <w:rFonts w:ascii="Arial" w:eastAsia="Arial" w:hAnsi="Arial" w:cs="Arial"/>
        </w:rPr>
        <w:t xml:space="preserve">e </w:t>
      </w:r>
      <w:r>
        <w:rPr>
          <w:rFonts w:ascii="Arial" w:eastAsia="Arial" w:hAnsi="Arial" w:cs="Arial"/>
          <w:spacing w:val="1"/>
        </w:rPr>
        <w:t>tr</w:t>
      </w:r>
      <w:r>
        <w:rPr>
          <w:rFonts w:ascii="Arial" w:eastAsia="Arial" w:hAnsi="Arial" w:cs="Arial"/>
          <w:spacing w:val="-3"/>
        </w:rPr>
        <w:t>a</w:t>
      </w:r>
      <w:r>
        <w:rPr>
          <w:rFonts w:ascii="Arial" w:eastAsia="Arial" w:hAnsi="Arial" w:cs="Arial"/>
          <w:spacing w:val="-1"/>
        </w:rPr>
        <w:t>f</w:t>
      </w:r>
      <w:r>
        <w:rPr>
          <w:rFonts w:ascii="Arial" w:eastAsia="Arial" w:hAnsi="Arial" w:cs="Arial"/>
          <w:spacing w:val="3"/>
        </w:rPr>
        <w:t>f</w:t>
      </w:r>
      <w:r>
        <w:rPr>
          <w:rFonts w:ascii="Arial" w:eastAsia="Arial" w:hAnsi="Arial" w:cs="Arial"/>
          <w:spacing w:val="-1"/>
        </w:rPr>
        <w:t>i</w:t>
      </w:r>
      <w:r>
        <w:rPr>
          <w:rFonts w:ascii="Arial" w:eastAsia="Arial" w:hAnsi="Arial" w:cs="Arial"/>
          <w:spacing w:val="-2"/>
        </w:rPr>
        <w:t>c</w:t>
      </w:r>
      <w:r>
        <w:rPr>
          <w:rFonts w:ascii="Arial" w:eastAsia="Arial" w:hAnsi="Arial" w:cs="Arial"/>
        </w:rPr>
        <w:t>,</w:t>
      </w:r>
      <w:r>
        <w:rPr>
          <w:rFonts w:ascii="Arial" w:eastAsia="Arial" w:hAnsi="Arial" w:cs="Arial"/>
          <w:spacing w:val="1"/>
        </w:rPr>
        <w:t xml:space="preserve"> t</w:t>
      </w:r>
      <w:r>
        <w:rPr>
          <w:rFonts w:ascii="Arial" w:eastAsia="Arial" w:hAnsi="Arial" w:cs="Arial"/>
        </w:rPr>
        <w:t>he</w:t>
      </w:r>
      <w:r>
        <w:rPr>
          <w:rFonts w:ascii="Arial" w:eastAsia="Arial" w:hAnsi="Arial" w:cs="Arial"/>
          <w:spacing w:val="-4"/>
        </w:rPr>
        <w:t>i</w:t>
      </w:r>
      <w:r>
        <w:rPr>
          <w:rFonts w:ascii="Arial" w:eastAsia="Arial" w:hAnsi="Arial" w:cs="Arial"/>
        </w:rPr>
        <w:t>r co</w:t>
      </w:r>
      <w:r>
        <w:rPr>
          <w:rFonts w:ascii="Arial" w:eastAsia="Arial" w:hAnsi="Arial" w:cs="Arial"/>
          <w:spacing w:val="1"/>
        </w:rPr>
        <w:t>m</w:t>
      </w:r>
      <w:r>
        <w:rPr>
          <w:rFonts w:ascii="Arial" w:eastAsia="Arial" w:hAnsi="Arial" w:cs="Arial"/>
        </w:rPr>
        <w:t>pe</w:t>
      </w:r>
      <w:r>
        <w:rPr>
          <w:rFonts w:ascii="Arial" w:eastAsia="Arial" w:hAnsi="Arial" w:cs="Arial"/>
          <w:spacing w:val="1"/>
        </w:rPr>
        <w:t>t</w:t>
      </w:r>
      <w:r>
        <w:rPr>
          <w:rFonts w:ascii="Arial" w:eastAsia="Arial" w:hAnsi="Arial" w:cs="Arial"/>
        </w:rPr>
        <w:t>e</w:t>
      </w:r>
      <w:r>
        <w:rPr>
          <w:rFonts w:ascii="Arial" w:eastAsia="Arial" w:hAnsi="Arial" w:cs="Arial"/>
          <w:spacing w:val="-3"/>
        </w:rPr>
        <w:t>n</w:t>
      </w:r>
      <w:r>
        <w:rPr>
          <w:rFonts w:ascii="Arial" w:eastAsia="Arial" w:hAnsi="Arial" w:cs="Arial"/>
        </w:rPr>
        <w:t>ce</w:t>
      </w:r>
      <w:r>
        <w:rPr>
          <w:rFonts w:ascii="Arial" w:eastAsia="Arial" w:hAnsi="Arial" w:cs="Arial"/>
          <w:spacing w:val="1"/>
        </w:rPr>
        <w:t xml:space="preserve"> </w:t>
      </w:r>
      <w:r>
        <w:rPr>
          <w:rFonts w:ascii="Arial" w:eastAsia="Arial" w:hAnsi="Arial" w:cs="Arial"/>
        </w:rPr>
        <w:t>needs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1"/>
        </w:rPr>
        <w:t>fl</w:t>
      </w:r>
      <w:r>
        <w:rPr>
          <w:rFonts w:ascii="Arial" w:eastAsia="Arial" w:hAnsi="Arial" w:cs="Arial"/>
        </w:rPr>
        <w:t>ect</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3"/>
        </w:rPr>
        <w:t>a</w:t>
      </w:r>
      <w:r>
        <w:rPr>
          <w:rFonts w:ascii="Arial" w:eastAsia="Arial" w:hAnsi="Arial" w:cs="Arial"/>
        </w:rPr>
        <w:t>t p</w:t>
      </w:r>
      <w:r>
        <w:rPr>
          <w:rFonts w:ascii="Arial" w:eastAsia="Arial" w:hAnsi="Arial" w:cs="Arial"/>
          <w:spacing w:val="1"/>
        </w:rPr>
        <w:t>r</w:t>
      </w:r>
      <w:r>
        <w:rPr>
          <w:rFonts w:ascii="Arial" w:eastAsia="Arial" w:hAnsi="Arial" w:cs="Arial"/>
          <w:spacing w:val="-3"/>
        </w:rPr>
        <w:t>o</w:t>
      </w:r>
      <w:r>
        <w:rPr>
          <w:rFonts w:ascii="Arial" w:eastAsia="Arial" w:hAnsi="Arial" w:cs="Arial"/>
          <w:spacing w:val="1"/>
        </w:rPr>
        <w:t>f</w:t>
      </w:r>
      <w:r>
        <w:rPr>
          <w:rFonts w:ascii="Arial" w:eastAsia="Arial" w:hAnsi="Arial" w:cs="Arial"/>
        </w:rPr>
        <w:t>ess</w:t>
      </w:r>
      <w:r>
        <w:rPr>
          <w:rFonts w:ascii="Arial" w:eastAsia="Arial" w:hAnsi="Arial" w:cs="Arial"/>
          <w:spacing w:val="-1"/>
        </w:rPr>
        <w:t>i</w:t>
      </w:r>
      <w:r>
        <w:rPr>
          <w:rFonts w:ascii="Arial" w:eastAsia="Arial" w:hAnsi="Arial" w:cs="Arial"/>
        </w:rPr>
        <w:t xml:space="preserve">onal </w:t>
      </w:r>
      <w:r>
        <w:rPr>
          <w:rFonts w:ascii="Arial" w:eastAsia="Arial" w:hAnsi="Arial" w:cs="Arial"/>
          <w:spacing w:val="1"/>
        </w:rPr>
        <w:t>r</w:t>
      </w:r>
      <w:r>
        <w:rPr>
          <w:rFonts w:ascii="Arial" w:eastAsia="Arial" w:hAnsi="Arial" w:cs="Arial"/>
        </w:rPr>
        <w:t>e</w:t>
      </w:r>
      <w:r>
        <w:rPr>
          <w:rFonts w:ascii="Arial" w:eastAsia="Arial" w:hAnsi="Arial" w:cs="Arial"/>
          <w:spacing w:val="-2"/>
        </w:rPr>
        <w:t>s</w:t>
      </w:r>
      <w:r>
        <w:rPr>
          <w:rFonts w:ascii="Arial" w:eastAsia="Arial" w:hAnsi="Arial" w:cs="Arial"/>
        </w:rPr>
        <w:t>pons</w:t>
      </w:r>
      <w:r>
        <w:rPr>
          <w:rFonts w:ascii="Arial" w:eastAsia="Arial" w:hAnsi="Arial" w:cs="Arial"/>
          <w:spacing w:val="-1"/>
        </w:rPr>
        <w:t>i</w:t>
      </w:r>
      <w:r>
        <w:rPr>
          <w:rFonts w:ascii="Arial" w:eastAsia="Arial" w:hAnsi="Arial" w:cs="Arial"/>
        </w:rPr>
        <w:t>b</w:t>
      </w:r>
      <w:r>
        <w:rPr>
          <w:rFonts w:ascii="Arial" w:eastAsia="Arial" w:hAnsi="Arial" w:cs="Arial"/>
          <w:spacing w:val="-1"/>
        </w:rPr>
        <w:t>ili</w:t>
      </w:r>
      <w:r>
        <w:rPr>
          <w:rFonts w:ascii="Arial" w:eastAsia="Arial" w:hAnsi="Arial" w:cs="Arial"/>
          <w:spacing w:val="3"/>
        </w:rPr>
        <w:t>t</w:t>
      </w:r>
      <w:r>
        <w:rPr>
          <w:rFonts w:ascii="Arial" w:eastAsia="Arial" w:hAnsi="Arial" w:cs="Arial"/>
          <w:spacing w:val="-2"/>
        </w:rPr>
        <w:t>y</w:t>
      </w:r>
      <w:r>
        <w:rPr>
          <w:rFonts w:ascii="Arial" w:eastAsia="Arial" w:hAnsi="Arial" w:cs="Arial"/>
        </w:rPr>
        <w:t>.</w:t>
      </w:r>
    </w:p>
    <w:p w:rsidR="000A5570" w:rsidRDefault="000A5570">
      <w:pPr>
        <w:spacing w:before="9" w:after="0" w:line="110" w:lineRule="exact"/>
        <w:rPr>
          <w:sz w:val="11"/>
          <w:szCs w:val="11"/>
        </w:rPr>
      </w:pPr>
    </w:p>
    <w:p w:rsidR="000A5570" w:rsidRDefault="00863EB5">
      <w:pPr>
        <w:spacing w:after="0" w:line="240" w:lineRule="auto"/>
        <w:ind w:left="298" w:right="95"/>
        <w:jc w:val="both"/>
        <w:rPr>
          <w:rFonts w:ascii="Arial" w:eastAsia="Arial" w:hAnsi="Arial" w:cs="Arial"/>
        </w:rPr>
      </w:pPr>
      <w:r>
        <w:rPr>
          <w:rFonts w:ascii="Arial" w:eastAsia="Arial" w:hAnsi="Arial" w:cs="Arial"/>
          <w:spacing w:val="-1"/>
        </w:rPr>
        <w:t>V</w:t>
      </w:r>
      <w:r>
        <w:rPr>
          <w:rFonts w:ascii="Arial" w:eastAsia="Arial" w:hAnsi="Arial" w:cs="Arial"/>
          <w:spacing w:val="2"/>
        </w:rPr>
        <w:t>T</w:t>
      </w:r>
      <w:r>
        <w:rPr>
          <w:rFonts w:ascii="Arial" w:eastAsia="Arial" w:hAnsi="Arial" w:cs="Arial"/>
        </w:rPr>
        <w:t>S</w:t>
      </w:r>
      <w:r>
        <w:rPr>
          <w:rFonts w:ascii="Arial" w:eastAsia="Arial" w:hAnsi="Arial" w:cs="Arial"/>
          <w:spacing w:val="41"/>
        </w:rPr>
        <w:t xml:space="preserve"> </w:t>
      </w:r>
      <w:r>
        <w:rPr>
          <w:rFonts w:ascii="Arial" w:eastAsia="Arial" w:hAnsi="Arial" w:cs="Arial"/>
        </w:rPr>
        <w:t>pe</w:t>
      </w:r>
      <w:r>
        <w:rPr>
          <w:rFonts w:ascii="Arial" w:eastAsia="Arial" w:hAnsi="Arial" w:cs="Arial"/>
          <w:spacing w:val="1"/>
        </w:rPr>
        <w:t>r</w:t>
      </w:r>
      <w:r>
        <w:rPr>
          <w:rFonts w:ascii="Arial" w:eastAsia="Arial" w:hAnsi="Arial" w:cs="Arial"/>
        </w:rPr>
        <w:t>sonnel</w:t>
      </w:r>
      <w:r>
        <w:rPr>
          <w:rFonts w:ascii="Arial" w:eastAsia="Arial" w:hAnsi="Arial" w:cs="Arial"/>
          <w:spacing w:val="41"/>
        </w:rPr>
        <w:t xml:space="preserve"> </w:t>
      </w:r>
      <w:r>
        <w:rPr>
          <w:rFonts w:ascii="Arial" w:eastAsia="Arial" w:hAnsi="Arial" w:cs="Arial"/>
        </w:rPr>
        <w:t>shou</w:t>
      </w:r>
      <w:r>
        <w:rPr>
          <w:rFonts w:ascii="Arial" w:eastAsia="Arial" w:hAnsi="Arial" w:cs="Arial"/>
          <w:spacing w:val="-1"/>
        </w:rPr>
        <w:t>l</w:t>
      </w:r>
      <w:r>
        <w:rPr>
          <w:rFonts w:ascii="Arial" w:eastAsia="Arial" w:hAnsi="Arial" w:cs="Arial"/>
        </w:rPr>
        <w:t>d</w:t>
      </w:r>
      <w:r>
        <w:rPr>
          <w:rFonts w:ascii="Arial" w:eastAsia="Arial" w:hAnsi="Arial" w:cs="Arial"/>
          <w:spacing w:val="39"/>
        </w:rPr>
        <w:t xml:space="preserve"> </w:t>
      </w:r>
      <w:r>
        <w:rPr>
          <w:rFonts w:ascii="Arial" w:eastAsia="Arial" w:hAnsi="Arial" w:cs="Arial"/>
        </w:rPr>
        <w:t>be</w:t>
      </w:r>
      <w:r>
        <w:rPr>
          <w:rFonts w:ascii="Arial" w:eastAsia="Arial" w:hAnsi="Arial" w:cs="Arial"/>
          <w:spacing w:val="41"/>
        </w:rPr>
        <w:t xml:space="preserve"> </w:t>
      </w:r>
      <w:r>
        <w:rPr>
          <w:rFonts w:ascii="Arial" w:eastAsia="Arial" w:hAnsi="Arial" w:cs="Arial"/>
        </w:rPr>
        <w:t>capab</w:t>
      </w:r>
      <w:r>
        <w:rPr>
          <w:rFonts w:ascii="Arial" w:eastAsia="Arial" w:hAnsi="Arial" w:cs="Arial"/>
          <w:spacing w:val="-1"/>
        </w:rPr>
        <w:t>l</w:t>
      </w:r>
      <w:r>
        <w:rPr>
          <w:rFonts w:ascii="Arial" w:eastAsia="Arial" w:hAnsi="Arial" w:cs="Arial"/>
        </w:rPr>
        <w:t>e</w:t>
      </w:r>
      <w:r>
        <w:rPr>
          <w:rFonts w:ascii="Arial" w:eastAsia="Arial" w:hAnsi="Arial" w:cs="Arial"/>
          <w:spacing w:val="4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5"/>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t</w:t>
      </w:r>
      <w:r>
        <w:rPr>
          <w:rFonts w:ascii="Arial" w:eastAsia="Arial" w:hAnsi="Arial" w:cs="Arial"/>
        </w:rPr>
        <w:t>e</w:t>
      </w:r>
      <w:r>
        <w:rPr>
          <w:rFonts w:ascii="Arial" w:eastAsia="Arial" w:hAnsi="Arial" w:cs="Arial"/>
          <w:spacing w:val="1"/>
        </w:rPr>
        <w:t>r</w:t>
      </w:r>
      <w:r>
        <w:rPr>
          <w:rFonts w:ascii="Arial" w:eastAsia="Arial" w:hAnsi="Arial" w:cs="Arial"/>
        </w:rPr>
        <w:t>a</w:t>
      </w:r>
      <w:r>
        <w:rPr>
          <w:rFonts w:ascii="Arial" w:eastAsia="Arial" w:hAnsi="Arial" w:cs="Arial"/>
          <w:spacing w:val="-2"/>
        </w:rPr>
        <w:t>c</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44"/>
        </w:rPr>
        <w:t xml:space="preserve"> </w:t>
      </w:r>
      <w:r>
        <w:rPr>
          <w:rFonts w:ascii="Arial" w:eastAsia="Arial" w:hAnsi="Arial" w:cs="Arial"/>
          <w:spacing w:val="-4"/>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41"/>
        </w:rPr>
        <w:t xml:space="preserve"> </w:t>
      </w:r>
      <w:r>
        <w:rPr>
          <w:rFonts w:ascii="Arial" w:eastAsia="Arial" w:hAnsi="Arial" w:cs="Arial"/>
          <w:spacing w:val="-2"/>
        </w:rPr>
        <w:t>v</w:t>
      </w:r>
      <w:r>
        <w:rPr>
          <w:rFonts w:ascii="Arial" w:eastAsia="Arial" w:hAnsi="Arial" w:cs="Arial"/>
        </w:rPr>
        <w:t>essel</w:t>
      </w:r>
      <w:r>
        <w:rPr>
          <w:rFonts w:ascii="Arial" w:eastAsia="Arial" w:hAnsi="Arial" w:cs="Arial"/>
          <w:spacing w:val="41"/>
        </w:rPr>
        <w:t xml:space="preserve"> </w:t>
      </w:r>
      <w:r>
        <w:rPr>
          <w:rFonts w:ascii="Arial" w:eastAsia="Arial" w:hAnsi="Arial" w:cs="Arial"/>
          <w:spacing w:val="1"/>
        </w:rPr>
        <w:t>t</w:t>
      </w:r>
      <w:r>
        <w:rPr>
          <w:rFonts w:ascii="Arial" w:eastAsia="Arial" w:hAnsi="Arial" w:cs="Arial"/>
          <w:spacing w:val="4"/>
        </w:rPr>
        <w:t>r</w:t>
      </w:r>
      <w:r>
        <w:rPr>
          <w:rFonts w:ascii="Arial" w:eastAsia="Arial" w:hAnsi="Arial" w:cs="Arial"/>
          <w:spacing w:val="-3"/>
        </w:rPr>
        <w:t>a</w:t>
      </w:r>
      <w:r>
        <w:rPr>
          <w:rFonts w:ascii="Arial" w:eastAsia="Arial" w:hAnsi="Arial" w:cs="Arial"/>
          <w:spacing w:val="1"/>
        </w:rPr>
        <w:t>f</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4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9"/>
        </w:rPr>
        <w:t xml:space="preserve"> </w:t>
      </w:r>
      <w:r>
        <w:rPr>
          <w:rFonts w:ascii="Arial" w:eastAsia="Arial" w:hAnsi="Arial" w:cs="Arial"/>
        </w:rPr>
        <w:t>a</w:t>
      </w:r>
      <w:r>
        <w:rPr>
          <w:rFonts w:ascii="Arial" w:eastAsia="Arial" w:hAnsi="Arial" w:cs="Arial"/>
          <w:spacing w:val="41"/>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S</w:t>
      </w:r>
      <w:r>
        <w:rPr>
          <w:rFonts w:ascii="Arial" w:eastAsia="Arial" w:hAnsi="Arial" w:cs="Arial"/>
          <w:spacing w:val="41"/>
        </w:rPr>
        <w:t xml:space="preserve"> </w:t>
      </w:r>
      <w:r>
        <w:rPr>
          <w:rFonts w:ascii="Arial" w:eastAsia="Arial" w:hAnsi="Arial" w:cs="Arial"/>
        </w:rPr>
        <w:t>a</w:t>
      </w:r>
      <w:r>
        <w:rPr>
          <w:rFonts w:ascii="Arial" w:eastAsia="Arial" w:hAnsi="Arial" w:cs="Arial"/>
          <w:spacing w:val="1"/>
        </w:rPr>
        <w:t>r</w:t>
      </w:r>
      <w:r>
        <w:rPr>
          <w:rFonts w:ascii="Arial" w:eastAsia="Arial" w:hAnsi="Arial" w:cs="Arial"/>
        </w:rPr>
        <w:t>e</w:t>
      </w:r>
      <w:r>
        <w:rPr>
          <w:rFonts w:ascii="Arial" w:eastAsia="Arial" w:hAnsi="Arial" w:cs="Arial"/>
          <w:spacing w:val="-3"/>
        </w:rPr>
        <w:t>a</w:t>
      </w:r>
      <w:r>
        <w:rPr>
          <w:rFonts w:ascii="Arial" w:eastAsia="Arial" w:hAnsi="Arial" w:cs="Arial"/>
        </w:rPr>
        <w:t xml:space="preserve">.  </w:t>
      </w:r>
      <w:r>
        <w:rPr>
          <w:rFonts w:ascii="Arial" w:eastAsia="Arial" w:hAnsi="Arial" w:cs="Arial"/>
          <w:spacing w:val="24"/>
        </w:rPr>
        <w:t xml:space="preserve"> </w:t>
      </w:r>
      <w:r>
        <w:rPr>
          <w:rFonts w:ascii="Arial" w:eastAsia="Arial" w:hAnsi="Arial" w:cs="Arial"/>
          <w:spacing w:val="-1"/>
        </w:rPr>
        <w:t>Al</w:t>
      </w:r>
      <w:r>
        <w:rPr>
          <w:rFonts w:ascii="Arial" w:eastAsia="Arial" w:hAnsi="Arial" w:cs="Arial"/>
        </w:rPr>
        <w:t>l</w:t>
      </w:r>
      <w:r>
        <w:rPr>
          <w:rFonts w:ascii="Arial" w:eastAsia="Arial" w:hAnsi="Arial" w:cs="Arial"/>
          <w:spacing w:val="41"/>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S</w:t>
      </w:r>
    </w:p>
    <w:p w:rsidR="000A5570" w:rsidRDefault="00863EB5">
      <w:pPr>
        <w:spacing w:after="0" w:line="252" w:lineRule="exact"/>
        <w:ind w:left="298" w:right="104"/>
        <w:jc w:val="both"/>
        <w:rPr>
          <w:rFonts w:ascii="Arial" w:eastAsia="Arial" w:hAnsi="Arial" w:cs="Arial"/>
        </w:rPr>
      </w:pPr>
      <w:r>
        <w:rPr>
          <w:rFonts w:ascii="Arial" w:eastAsia="Arial" w:hAnsi="Arial" w:cs="Arial"/>
        </w:rPr>
        <w:t>pe</w:t>
      </w:r>
      <w:r>
        <w:rPr>
          <w:rFonts w:ascii="Arial" w:eastAsia="Arial" w:hAnsi="Arial" w:cs="Arial"/>
          <w:spacing w:val="1"/>
        </w:rPr>
        <w:t>r</w:t>
      </w:r>
      <w:r>
        <w:rPr>
          <w:rFonts w:ascii="Arial" w:eastAsia="Arial" w:hAnsi="Arial" w:cs="Arial"/>
        </w:rPr>
        <w:t>sonnel</w:t>
      </w:r>
      <w:r>
        <w:rPr>
          <w:rFonts w:ascii="Arial" w:eastAsia="Arial" w:hAnsi="Arial" w:cs="Arial"/>
          <w:spacing w:val="12"/>
        </w:rPr>
        <w:t xml:space="preserve"> </w:t>
      </w:r>
      <w:r>
        <w:rPr>
          <w:rFonts w:ascii="Arial" w:eastAsia="Arial" w:hAnsi="Arial" w:cs="Arial"/>
        </w:rPr>
        <w:t>shou</w:t>
      </w:r>
      <w:r>
        <w:rPr>
          <w:rFonts w:ascii="Arial" w:eastAsia="Arial" w:hAnsi="Arial" w:cs="Arial"/>
          <w:spacing w:val="-1"/>
        </w:rPr>
        <w:t>l</w:t>
      </w:r>
      <w:r>
        <w:rPr>
          <w:rFonts w:ascii="Arial" w:eastAsia="Arial" w:hAnsi="Arial" w:cs="Arial"/>
        </w:rPr>
        <w:t>d</w:t>
      </w:r>
      <w:r>
        <w:rPr>
          <w:rFonts w:ascii="Arial" w:eastAsia="Arial" w:hAnsi="Arial" w:cs="Arial"/>
          <w:spacing w:val="13"/>
        </w:rPr>
        <w:t xml:space="preserve"> </w:t>
      </w:r>
      <w:r>
        <w:rPr>
          <w:rFonts w:ascii="Arial" w:eastAsia="Arial" w:hAnsi="Arial" w:cs="Arial"/>
        </w:rPr>
        <w:t>be</w:t>
      </w:r>
      <w:r>
        <w:rPr>
          <w:rFonts w:ascii="Arial" w:eastAsia="Arial" w:hAnsi="Arial" w:cs="Arial"/>
          <w:spacing w:val="13"/>
        </w:rPr>
        <w:t xml:space="preserve"> </w:t>
      </w:r>
      <w:r>
        <w:rPr>
          <w:rFonts w:ascii="Arial" w:eastAsia="Arial" w:hAnsi="Arial" w:cs="Arial"/>
        </w:rPr>
        <w:t>ap</w:t>
      </w:r>
      <w:r>
        <w:rPr>
          <w:rFonts w:ascii="Arial" w:eastAsia="Arial" w:hAnsi="Arial" w:cs="Arial"/>
          <w:spacing w:val="-3"/>
        </w:rPr>
        <w:t>p</w:t>
      </w:r>
      <w:r>
        <w:rPr>
          <w:rFonts w:ascii="Arial" w:eastAsia="Arial" w:hAnsi="Arial" w:cs="Arial"/>
          <w:spacing w:val="1"/>
        </w:rPr>
        <w:t>r</w:t>
      </w:r>
      <w:r>
        <w:rPr>
          <w:rFonts w:ascii="Arial" w:eastAsia="Arial" w:hAnsi="Arial" w:cs="Arial"/>
        </w:rPr>
        <w:t>op</w:t>
      </w:r>
      <w:r>
        <w:rPr>
          <w:rFonts w:ascii="Arial" w:eastAsia="Arial" w:hAnsi="Arial" w:cs="Arial"/>
          <w:spacing w:val="1"/>
        </w:rPr>
        <w:t>r</w:t>
      </w:r>
      <w:r>
        <w:rPr>
          <w:rFonts w:ascii="Arial" w:eastAsia="Arial" w:hAnsi="Arial" w:cs="Arial"/>
          <w:spacing w:val="-1"/>
        </w:rPr>
        <w:t>i</w:t>
      </w:r>
      <w:r>
        <w:rPr>
          <w:rFonts w:ascii="Arial" w:eastAsia="Arial" w:hAnsi="Arial" w:cs="Arial"/>
        </w:rPr>
        <w:t>a</w:t>
      </w:r>
      <w:r>
        <w:rPr>
          <w:rFonts w:ascii="Arial" w:eastAsia="Arial" w:hAnsi="Arial" w:cs="Arial"/>
          <w:spacing w:val="1"/>
        </w:rPr>
        <w:t>t</w:t>
      </w:r>
      <w:r>
        <w:rPr>
          <w:rFonts w:ascii="Arial" w:eastAsia="Arial" w:hAnsi="Arial" w:cs="Arial"/>
        </w:rPr>
        <w:t>e</w:t>
      </w:r>
      <w:r>
        <w:rPr>
          <w:rFonts w:ascii="Arial" w:eastAsia="Arial" w:hAnsi="Arial" w:cs="Arial"/>
          <w:spacing w:val="-1"/>
        </w:rPr>
        <w:t>l</w:t>
      </w:r>
      <w:r>
        <w:rPr>
          <w:rFonts w:ascii="Arial" w:eastAsia="Arial" w:hAnsi="Arial" w:cs="Arial"/>
        </w:rPr>
        <w:t>y</w:t>
      </w:r>
      <w:r>
        <w:rPr>
          <w:rFonts w:ascii="Arial" w:eastAsia="Arial" w:hAnsi="Arial" w:cs="Arial"/>
          <w:spacing w:val="11"/>
        </w:rPr>
        <w:t xml:space="preserve">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ned</w:t>
      </w:r>
      <w:r>
        <w:rPr>
          <w:rFonts w:ascii="Arial" w:eastAsia="Arial" w:hAnsi="Arial" w:cs="Arial"/>
          <w:spacing w:val="13"/>
        </w:rPr>
        <w:t xml:space="preserve"> </w:t>
      </w:r>
      <w:r>
        <w:rPr>
          <w:rFonts w:ascii="Arial" w:eastAsia="Arial" w:hAnsi="Arial" w:cs="Arial"/>
        </w:rPr>
        <w:t>b</w:t>
      </w:r>
      <w:r>
        <w:rPr>
          <w:rFonts w:ascii="Arial" w:eastAsia="Arial" w:hAnsi="Arial" w:cs="Arial"/>
          <w:spacing w:val="-3"/>
        </w:rPr>
        <w:t>e</w:t>
      </w:r>
      <w:r>
        <w:rPr>
          <w:rFonts w:ascii="Arial" w:eastAsia="Arial" w:hAnsi="Arial" w:cs="Arial"/>
          <w:spacing w:val="3"/>
        </w:rPr>
        <w:t>f</w:t>
      </w:r>
      <w:r>
        <w:rPr>
          <w:rFonts w:ascii="Arial" w:eastAsia="Arial" w:hAnsi="Arial" w:cs="Arial"/>
          <w:spacing w:val="-3"/>
        </w:rPr>
        <w:t>o</w:t>
      </w:r>
      <w:r>
        <w:rPr>
          <w:rFonts w:ascii="Arial" w:eastAsia="Arial" w:hAnsi="Arial" w:cs="Arial"/>
          <w:spacing w:val="1"/>
        </w:rPr>
        <w:t>r</w:t>
      </w:r>
      <w:r>
        <w:rPr>
          <w:rFonts w:ascii="Arial" w:eastAsia="Arial" w:hAnsi="Arial" w:cs="Arial"/>
        </w:rPr>
        <w:t>e</w:t>
      </w:r>
      <w:r>
        <w:rPr>
          <w:rFonts w:ascii="Arial" w:eastAsia="Arial" w:hAnsi="Arial" w:cs="Arial"/>
          <w:spacing w:val="10"/>
        </w:rPr>
        <w:t xml:space="preserve"> </w:t>
      </w:r>
      <w:r>
        <w:rPr>
          <w:rFonts w:ascii="Arial" w:eastAsia="Arial" w:hAnsi="Arial" w:cs="Arial"/>
          <w:spacing w:val="1"/>
        </w:rPr>
        <w:t>t</w:t>
      </w:r>
      <w:r>
        <w:rPr>
          <w:rFonts w:ascii="Arial" w:eastAsia="Arial" w:hAnsi="Arial" w:cs="Arial"/>
        </w:rPr>
        <w:t>hey</w:t>
      </w:r>
      <w:r>
        <w:rPr>
          <w:rFonts w:ascii="Arial" w:eastAsia="Arial" w:hAnsi="Arial" w:cs="Arial"/>
          <w:spacing w:val="11"/>
        </w:rPr>
        <w:t xml:space="preserve"> </w:t>
      </w:r>
      <w:r>
        <w:rPr>
          <w:rFonts w:ascii="Arial" w:eastAsia="Arial" w:hAnsi="Arial" w:cs="Arial"/>
        </w:rPr>
        <w:t>unde</w:t>
      </w:r>
      <w:r>
        <w:rPr>
          <w:rFonts w:ascii="Arial" w:eastAsia="Arial" w:hAnsi="Arial" w:cs="Arial"/>
          <w:spacing w:val="1"/>
        </w:rPr>
        <w:t>rt</w:t>
      </w:r>
      <w:r>
        <w:rPr>
          <w:rFonts w:ascii="Arial" w:eastAsia="Arial" w:hAnsi="Arial" w:cs="Arial"/>
          <w:spacing w:val="-3"/>
        </w:rPr>
        <w:t>a</w:t>
      </w:r>
      <w:r>
        <w:rPr>
          <w:rFonts w:ascii="Arial" w:eastAsia="Arial" w:hAnsi="Arial" w:cs="Arial"/>
          <w:spacing w:val="2"/>
        </w:rPr>
        <w:t>k</w:t>
      </w:r>
      <w:r>
        <w:rPr>
          <w:rFonts w:ascii="Arial" w:eastAsia="Arial" w:hAnsi="Arial" w:cs="Arial"/>
        </w:rPr>
        <w:t>e</w:t>
      </w:r>
      <w:r>
        <w:rPr>
          <w:rFonts w:ascii="Arial" w:eastAsia="Arial" w:hAnsi="Arial" w:cs="Arial"/>
          <w:spacing w:val="10"/>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3"/>
        </w:rPr>
        <w:t xml:space="preserve"> </w:t>
      </w:r>
      <w:r>
        <w:rPr>
          <w:rFonts w:ascii="Arial" w:eastAsia="Arial" w:hAnsi="Arial" w:cs="Arial"/>
        </w:rPr>
        <w:t>du</w:t>
      </w:r>
      <w:r>
        <w:rPr>
          <w:rFonts w:ascii="Arial" w:eastAsia="Arial" w:hAnsi="Arial" w:cs="Arial"/>
          <w:spacing w:val="1"/>
        </w:rPr>
        <w:t>t</w:t>
      </w:r>
      <w:r>
        <w:rPr>
          <w:rFonts w:ascii="Arial" w:eastAsia="Arial" w:hAnsi="Arial" w:cs="Arial"/>
          <w:spacing w:val="-1"/>
        </w:rPr>
        <w:t>i</w:t>
      </w:r>
      <w:r>
        <w:rPr>
          <w:rFonts w:ascii="Arial" w:eastAsia="Arial" w:hAnsi="Arial" w:cs="Arial"/>
          <w:spacing w:val="-3"/>
        </w:rPr>
        <w:t>e</w:t>
      </w:r>
      <w:r>
        <w:rPr>
          <w:rFonts w:ascii="Arial" w:eastAsia="Arial" w:hAnsi="Arial" w:cs="Arial"/>
        </w:rPr>
        <w:t>s</w:t>
      </w:r>
      <w:r>
        <w:rPr>
          <w:rFonts w:ascii="Arial" w:eastAsia="Arial" w:hAnsi="Arial" w:cs="Arial"/>
          <w:spacing w:val="13"/>
        </w:rPr>
        <w:t xml:space="preserve"> </w:t>
      </w:r>
      <w:r>
        <w:rPr>
          <w:rFonts w:ascii="Arial" w:eastAsia="Arial" w:hAnsi="Arial" w:cs="Arial"/>
        </w:rPr>
        <w:t>assoc</w:t>
      </w:r>
      <w:r>
        <w:rPr>
          <w:rFonts w:ascii="Arial" w:eastAsia="Arial" w:hAnsi="Arial" w:cs="Arial"/>
          <w:spacing w:val="-1"/>
        </w:rPr>
        <w:t>i</w:t>
      </w:r>
      <w:r>
        <w:rPr>
          <w:rFonts w:ascii="Arial" w:eastAsia="Arial" w:hAnsi="Arial" w:cs="Arial"/>
        </w:rPr>
        <w:t>a</w:t>
      </w:r>
      <w:r>
        <w:rPr>
          <w:rFonts w:ascii="Arial" w:eastAsia="Arial" w:hAnsi="Arial" w:cs="Arial"/>
          <w:spacing w:val="1"/>
        </w:rPr>
        <w:t>t</w:t>
      </w:r>
      <w:r>
        <w:rPr>
          <w:rFonts w:ascii="Arial" w:eastAsia="Arial" w:hAnsi="Arial" w:cs="Arial"/>
        </w:rPr>
        <w:t>ed</w:t>
      </w:r>
      <w:r>
        <w:rPr>
          <w:rFonts w:ascii="Arial" w:eastAsia="Arial" w:hAnsi="Arial" w:cs="Arial"/>
          <w:spacing w:val="13"/>
        </w:rPr>
        <w:t xml:space="preserve"> </w:t>
      </w:r>
      <w:r>
        <w:rPr>
          <w:rFonts w:ascii="Arial" w:eastAsia="Arial" w:hAnsi="Arial" w:cs="Arial"/>
          <w:spacing w:val="-4"/>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13"/>
        </w:rPr>
        <w:t xml:space="preserve"> </w:t>
      </w:r>
      <w:r>
        <w:rPr>
          <w:rFonts w:ascii="Arial" w:eastAsia="Arial" w:hAnsi="Arial" w:cs="Arial"/>
          <w:spacing w:val="1"/>
        </w:rPr>
        <w:t>t</w:t>
      </w:r>
      <w:r>
        <w:rPr>
          <w:rFonts w:ascii="Arial" w:eastAsia="Arial" w:hAnsi="Arial" w:cs="Arial"/>
        </w:rPr>
        <w:t>he</w:t>
      </w:r>
    </w:p>
    <w:p w:rsidR="000A5570" w:rsidRDefault="000A5570">
      <w:pPr>
        <w:spacing w:after="0"/>
        <w:jc w:val="both"/>
        <w:sectPr w:rsidR="000A5570">
          <w:pgSz w:w="11920" w:h="16840"/>
          <w:pgMar w:top="1100" w:right="980" w:bottom="780" w:left="1120" w:header="591" w:footer="596" w:gutter="0"/>
          <w:cols w:space="720"/>
        </w:sectPr>
      </w:pPr>
    </w:p>
    <w:p w:rsidR="000A5570" w:rsidRDefault="000A5570">
      <w:pPr>
        <w:spacing w:before="9" w:after="0" w:line="200" w:lineRule="exact"/>
        <w:rPr>
          <w:sz w:val="20"/>
          <w:szCs w:val="20"/>
        </w:rPr>
      </w:pPr>
    </w:p>
    <w:p w:rsidR="000A5570" w:rsidDel="00BC5D42" w:rsidRDefault="00863EB5" w:rsidP="00BC5D42">
      <w:pPr>
        <w:spacing w:before="32" w:after="0" w:line="240" w:lineRule="auto"/>
        <w:ind w:left="299" w:right="100"/>
        <w:jc w:val="both"/>
        <w:rPr>
          <w:del w:id="8" w:author="Kerrie Abercrombie" w:date="2016-02-17T14:32:00Z"/>
          <w:rFonts w:ascii="Arial" w:eastAsia="Arial" w:hAnsi="Arial" w:cs="Arial"/>
        </w:rPr>
      </w:pPr>
      <w:r>
        <w:rPr>
          <w:rFonts w:ascii="Arial" w:eastAsia="Arial" w:hAnsi="Arial" w:cs="Arial"/>
          <w:spacing w:val="1"/>
        </w:rPr>
        <w:t>t</w:t>
      </w:r>
      <w:r>
        <w:rPr>
          <w:rFonts w:ascii="Arial" w:eastAsia="Arial" w:hAnsi="Arial" w:cs="Arial"/>
          <w:spacing w:val="-2"/>
        </w:rPr>
        <w:t>y</w:t>
      </w:r>
      <w:r>
        <w:rPr>
          <w:rFonts w:ascii="Arial" w:eastAsia="Arial" w:hAnsi="Arial" w:cs="Arial"/>
        </w:rPr>
        <w:t>pe</w:t>
      </w:r>
      <w:r>
        <w:rPr>
          <w:rFonts w:ascii="Arial" w:eastAsia="Arial" w:hAnsi="Arial" w:cs="Arial"/>
          <w:spacing w:val="22"/>
        </w:rPr>
        <w:t xml:space="preserve"> </w:t>
      </w:r>
      <w:r>
        <w:rPr>
          <w:rFonts w:ascii="Arial" w:eastAsia="Arial" w:hAnsi="Arial" w:cs="Arial"/>
        </w:rPr>
        <w:t>of</w:t>
      </w:r>
      <w:r>
        <w:rPr>
          <w:rFonts w:ascii="Arial" w:eastAsia="Arial" w:hAnsi="Arial" w:cs="Arial"/>
          <w:spacing w:val="26"/>
        </w:rPr>
        <w:t xml:space="preserve"> </w:t>
      </w:r>
      <w:r>
        <w:rPr>
          <w:rFonts w:ascii="Arial" w:eastAsia="Arial" w:hAnsi="Arial" w:cs="Arial"/>
        </w:rPr>
        <w:t>s</w:t>
      </w:r>
      <w:r>
        <w:rPr>
          <w:rFonts w:ascii="Arial" w:eastAsia="Arial" w:hAnsi="Arial" w:cs="Arial"/>
          <w:spacing w:val="-3"/>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ces</w:t>
      </w:r>
      <w:r>
        <w:rPr>
          <w:rFonts w:ascii="Arial" w:eastAsia="Arial" w:hAnsi="Arial" w:cs="Arial"/>
          <w:spacing w:val="23"/>
        </w:rPr>
        <w:t xml:space="preserve"> </w:t>
      </w:r>
      <w:r>
        <w:rPr>
          <w:rFonts w:ascii="Arial" w:eastAsia="Arial" w:hAnsi="Arial" w:cs="Arial"/>
        </w:rPr>
        <w:t>p</w:t>
      </w:r>
      <w:r>
        <w:rPr>
          <w:rFonts w:ascii="Arial" w:eastAsia="Arial" w:hAnsi="Arial" w:cs="Arial"/>
          <w:spacing w:val="1"/>
        </w:rPr>
        <w:t>r</w:t>
      </w:r>
      <w:r>
        <w:rPr>
          <w:rFonts w:ascii="Arial" w:eastAsia="Arial" w:hAnsi="Arial" w:cs="Arial"/>
        </w:rPr>
        <w:t>o</w:t>
      </w:r>
      <w:r>
        <w:rPr>
          <w:rFonts w:ascii="Arial" w:eastAsia="Arial" w:hAnsi="Arial" w:cs="Arial"/>
          <w:spacing w:val="-2"/>
        </w:rPr>
        <w:t>v</w:t>
      </w:r>
      <w:r>
        <w:rPr>
          <w:rFonts w:ascii="Arial" w:eastAsia="Arial" w:hAnsi="Arial" w:cs="Arial"/>
          <w:spacing w:val="-1"/>
        </w:rPr>
        <w:t>i</w:t>
      </w:r>
      <w:r>
        <w:rPr>
          <w:rFonts w:ascii="Arial" w:eastAsia="Arial" w:hAnsi="Arial" w:cs="Arial"/>
        </w:rPr>
        <w:t>d</w:t>
      </w:r>
      <w:r>
        <w:rPr>
          <w:rFonts w:ascii="Arial" w:eastAsia="Arial" w:hAnsi="Arial" w:cs="Arial"/>
          <w:spacing w:val="2"/>
        </w:rPr>
        <w:t>e</w:t>
      </w:r>
      <w:r>
        <w:rPr>
          <w:rFonts w:ascii="Arial" w:eastAsia="Arial" w:hAnsi="Arial" w:cs="Arial"/>
        </w:rPr>
        <w:t>d</w:t>
      </w:r>
      <w:r>
        <w:rPr>
          <w:rFonts w:ascii="Arial" w:eastAsia="Arial" w:hAnsi="Arial" w:cs="Arial"/>
          <w:spacing w:val="22"/>
        </w:rPr>
        <w:t xml:space="preserve"> </w:t>
      </w:r>
      <w:r>
        <w:rPr>
          <w:rFonts w:ascii="Arial" w:eastAsia="Arial" w:hAnsi="Arial" w:cs="Arial"/>
        </w:rPr>
        <w:t>such</w:t>
      </w:r>
      <w:r>
        <w:rPr>
          <w:rFonts w:ascii="Arial" w:eastAsia="Arial" w:hAnsi="Arial" w:cs="Arial"/>
          <w:spacing w:val="22"/>
        </w:rPr>
        <w:t xml:space="preserve"> </w:t>
      </w:r>
      <w:r>
        <w:rPr>
          <w:rFonts w:ascii="Arial" w:eastAsia="Arial" w:hAnsi="Arial" w:cs="Arial"/>
        </w:rPr>
        <w:t>as,</w:t>
      </w:r>
      <w:r>
        <w:rPr>
          <w:rFonts w:ascii="Arial" w:eastAsia="Arial" w:hAnsi="Arial" w:cs="Arial"/>
          <w:spacing w:val="24"/>
        </w:rPr>
        <w:t xml:space="preserve"> </w:t>
      </w:r>
      <w:r>
        <w:rPr>
          <w:rFonts w:ascii="Arial" w:eastAsia="Arial" w:hAnsi="Arial" w:cs="Arial"/>
          <w:spacing w:val="1"/>
        </w:rPr>
        <w:t>I</w:t>
      </w:r>
      <w:r>
        <w:rPr>
          <w:rFonts w:ascii="Arial" w:eastAsia="Arial" w:hAnsi="Arial" w:cs="Arial"/>
          <w:spacing w:val="-3"/>
        </w:rPr>
        <w:t>n</w:t>
      </w:r>
      <w:r>
        <w:rPr>
          <w:rFonts w:ascii="Arial" w:eastAsia="Arial" w:hAnsi="Arial" w:cs="Arial"/>
          <w:spacing w:val="1"/>
        </w:rPr>
        <w:t>f</w:t>
      </w:r>
      <w:r>
        <w:rPr>
          <w:rFonts w:ascii="Arial" w:eastAsia="Arial" w:hAnsi="Arial" w:cs="Arial"/>
        </w:rPr>
        <w:t>o</w:t>
      </w:r>
      <w:r>
        <w:rPr>
          <w:rFonts w:ascii="Arial" w:eastAsia="Arial" w:hAnsi="Arial" w:cs="Arial"/>
          <w:spacing w:val="-2"/>
        </w:rPr>
        <w:t>r</w:t>
      </w:r>
      <w:r>
        <w:rPr>
          <w:rFonts w:ascii="Arial" w:eastAsia="Arial" w:hAnsi="Arial" w:cs="Arial"/>
          <w:spacing w:val="1"/>
        </w:rPr>
        <w:t>m</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0"/>
        </w:rPr>
        <w:t xml:space="preserve"> </w:t>
      </w:r>
      <w:r>
        <w:rPr>
          <w:rFonts w:ascii="Arial" w:eastAsia="Arial" w:hAnsi="Arial" w:cs="Arial"/>
          <w:spacing w:val="-1"/>
        </w:rPr>
        <w:t>S</w:t>
      </w:r>
      <w:r>
        <w:rPr>
          <w:rFonts w:ascii="Arial" w:eastAsia="Arial" w:hAnsi="Arial" w:cs="Arial"/>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22"/>
        </w:rPr>
        <w:t xml:space="preserve"> </w:t>
      </w:r>
      <w:r>
        <w:rPr>
          <w:rFonts w:ascii="Arial" w:eastAsia="Arial" w:hAnsi="Arial" w:cs="Arial"/>
          <w:spacing w:val="1"/>
        </w:rPr>
        <w:t>(I</w:t>
      </w:r>
      <w:r>
        <w:rPr>
          <w:rFonts w:ascii="Arial" w:eastAsia="Arial" w:hAnsi="Arial" w:cs="Arial"/>
          <w:spacing w:val="-1"/>
        </w:rPr>
        <w:t>NS</w:t>
      </w:r>
      <w:r>
        <w:rPr>
          <w:rFonts w:ascii="Arial" w:eastAsia="Arial" w:hAnsi="Arial" w:cs="Arial"/>
          <w:spacing w:val="1"/>
        </w:rPr>
        <w:t>)</w:t>
      </w:r>
      <w:r>
        <w:rPr>
          <w:rFonts w:ascii="Arial" w:eastAsia="Arial" w:hAnsi="Arial" w:cs="Arial"/>
        </w:rPr>
        <w:t>,</w:t>
      </w:r>
      <w:r>
        <w:rPr>
          <w:rFonts w:ascii="Arial" w:eastAsia="Arial" w:hAnsi="Arial" w:cs="Arial"/>
          <w:spacing w:val="24"/>
        </w:rPr>
        <w:t xml:space="preserve"> </w:t>
      </w:r>
      <w:del w:id="9" w:author="Kerrie Abercrombie" w:date="2016-02-17T14:32:00Z">
        <w:r w:rsidDel="00BC5D42">
          <w:rPr>
            <w:rFonts w:ascii="Arial" w:eastAsia="Arial" w:hAnsi="Arial" w:cs="Arial"/>
            <w:spacing w:val="-1"/>
          </w:rPr>
          <w:delText>N</w:delText>
        </w:r>
        <w:r w:rsidDel="00BC5D42">
          <w:rPr>
            <w:rFonts w:ascii="Arial" w:eastAsia="Arial" w:hAnsi="Arial" w:cs="Arial"/>
          </w:rPr>
          <w:delText>a</w:delText>
        </w:r>
        <w:r w:rsidDel="00BC5D42">
          <w:rPr>
            <w:rFonts w:ascii="Arial" w:eastAsia="Arial" w:hAnsi="Arial" w:cs="Arial"/>
            <w:spacing w:val="-2"/>
          </w:rPr>
          <w:delText>v</w:delText>
        </w:r>
        <w:r w:rsidDel="00BC5D42">
          <w:rPr>
            <w:rFonts w:ascii="Arial" w:eastAsia="Arial" w:hAnsi="Arial" w:cs="Arial"/>
            <w:spacing w:val="-1"/>
          </w:rPr>
          <w:delText>i</w:delText>
        </w:r>
        <w:r w:rsidDel="00BC5D42">
          <w:rPr>
            <w:rFonts w:ascii="Arial" w:eastAsia="Arial" w:hAnsi="Arial" w:cs="Arial"/>
            <w:spacing w:val="2"/>
          </w:rPr>
          <w:delText>g</w:delText>
        </w:r>
        <w:r w:rsidDel="00BC5D42">
          <w:rPr>
            <w:rFonts w:ascii="Arial" w:eastAsia="Arial" w:hAnsi="Arial" w:cs="Arial"/>
          </w:rPr>
          <w:delText>a</w:delText>
        </w:r>
        <w:r w:rsidDel="00BC5D42">
          <w:rPr>
            <w:rFonts w:ascii="Arial" w:eastAsia="Arial" w:hAnsi="Arial" w:cs="Arial"/>
            <w:spacing w:val="1"/>
          </w:rPr>
          <w:delText>t</w:delText>
        </w:r>
        <w:r w:rsidDel="00BC5D42">
          <w:rPr>
            <w:rFonts w:ascii="Arial" w:eastAsia="Arial" w:hAnsi="Arial" w:cs="Arial"/>
            <w:spacing w:val="-1"/>
          </w:rPr>
          <w:delText>i</w:delText>
        </w:r>
        <w:r w:rsidDel="00BC5D42">
          <w:rPr>
            <w:rFonts w:ascii="Arial" w:eastAsia="Arial" w:hAnsi="Arial" w:cs="Arial"/>
          </w:rPr>
          <w:delText>onal</w:delText>
        </w:r>
        <w:r w:rsidDel="00BC5D42">
          <w:rPr>
            <w:rFonts w:ascii="Arial" w:eastAsia="Arial" w:hAnsi="Arial" w:cs="Arial"/>
            <w:spacing w:val="22"/>
          </w:rPr>
          <w:delText xml:space="preserve"> </w:delText>
        </w:r>
        <w:r w:rsidDel="00BC5D42">
          <w:rPr>
            <w:rFonts w:ascii="Arial" w:eastAsia="Arial" w:hAnsi="Arial" w:cs="Arial"/>
            <w:spacing w:val="-1"/>
          </w:rPr>
          <w:delText>A</w:delText>
        </w:r>
        <w:r w:rsidDel="00BC5D42">
          <w:rPr>
            <w:rFonts w:ascii="Arial" w:eastAsia="Arial" w:hAnsi="Arial" w:cs="Arial"/>
          </w:rPr>
          <w:delText>ss</w:delText>
        </w:r>
        <w:r w:rsidDel="00BC5D42">
          <w:rPr>
            <w:rFonts w:ascii="Arial" w:eastAsia="Arial" w:hAnsi="Arial" w:cs="Arial"/>
            <w:spacing w:val="-1"/>
          </w:rPr>
          <w:delText>i</w:delText>
        </w:r>
        <w:r w:rsidDel="00BC5D42">
          <w:rPr>
            <w:rFonts w:ascii="Arial" w:eastAsia="Arial" w:hAnsi="Arial" w:cs="Arial"/>
          </w:rPr>
          <w:delText>s</w:delText>
        </w:r>
        <w:r w:rsidDel="00BC5D42">
          <w:rPr>
            <w:rFonts w:ascii="Arial" w:eastAsia="Arial" w:hAnsi="Arial" w:cs="Arial"/>
            <w:spacing w:val="1"/>
          </w:rPr>
          <w:delText>t</w:delText>
        </w:r>
        <w:r w:rsidDel="00BC5D42">
          <w:rPr>
            <w:rFonts w:ascii="Arial" w:eastAsia="Arial" w:hAnsi="Arial" w:cs="Arial"/>
          </w:rPr>
          <w:delText>ance</w:delText>
        </w:r>
        <w:r w:rsidDel="00BC5D42">
          <w:rPr>
            <w:rFonts w:ascii="Arial" w:eastAsia="Arial" w:hAnsi="Arial" w:cs="Arial"/>
            <w:spacing w:val="22"/>
          </w:rPr>
          <w:delText xml:space="preserve"> </w:delText>
        </w:r>
        <w:r w:rsidDel="00BC5D42">
          <w:rPr>
            <w:rFonts w:ascii="Arial" w:eastAsia="Arial" w:hAnsi="Arial" w:cs="Arial"/>
            <w:spacing w:val="-1"/>
          </w:rPr>
          <w:delText>S</w:delText>
        </w:r>
        <w:r w:rsidDel="00BC5D42">
          <w:rPr>
            <w:rFonts w:ascii="Arial" w:eastAsia="Arial" w:hAnsi="Arial" w:cs="Arial"/>
          </w:rPr>
          <w:delText>e</w:delText>
        </w:r>
        <w:r w:rsidDel="00BC5D42">
          <w:rPr>
            <w:rFonts w:ascii="Arial" w:eastAsia="Arial" w:hAnsi="Arial" w:cs="Arial"/>
            <w:spacing w:val="1"/>
          </w:rPr>
          <w:delText>r</w:delText>
        </w:r>
        <w:r w:rsidDel="00BC5D42">
          <w:rPr>
            <w:rFonts w:ascii="Arial" w:eastAsia="Arial" w:hAnsi="Arial" w:cs="Arial"/>
            <w:spacing w:val="-2"/>
          </w:rPr>
          <w:delText>v</w:delText>
        </w:r>
        <w:r w:rsidDel="00BC5D42">
          <w:rPr>
            <w:rFonts w:ascii="Arial" w:eastAsia="Arial" w:hAnsi="Arial" w:cs="Arial"/>
            <w:spacing w:val="-1"/>
          </w:rPr>
          <w:delText>i</w:delText>
        </w:r>
        <w:r w:rsidDel="00BC5D42">
          <w:rPr>
            <w:rFonts w:ascii="Arial" w:eastAsia="Arial" w:hAnsi="Arial" w:cs="Arial"/>
          </w:rPr>
          <w:delText>ce</w:delText>
        </w:r>
      </w:del>
    </w:p>
    <w:p w:rsidR="00BC5D42" w:rsidRDefault="00863EB5" w:rsidP="00BC5D42">
      <w:pPr>
        <w:spacing w:before="32" w:after="0" w:line="240" w:lineRule="auto"/>
        <w:ind w:left="299" w:right="100"/>
        <w:jc w:val="both"/>
        <w:rPr>
          <w:ins w:id="10" w:author="Kerrie Abercrombie" w:date="2016-02-17T14:32:00Z"/>
          <w:rFonts w:ascii="Arial" w:eastAsia="Arial" w:hAnsi="Arial" w:cs="Arial"/>
        </w:rPr>
      </w:pPr>
      <w:del w:id="11" w:author="Kerrie Abercrombie" w:date="2016-02-17T14:32:00Z">
        <w:r w:rsidDel="00BC5D42">
          <w:rPr>
            <w:rFonts w:ascii="Arial" w:eastAsia="Arial" w:hAnsi="Arial" w:cs="Arial"/>
            <w:spacing w:val="1"/>
          </w:rPr>
          <w:delText>(</w:delText>
        </w:r>
        <w:r w:rsidDel="00BC5D42">
          <w:rPr>
            <w:rFonts w:ascii="Arial" w:eastAsia="Arial" w:hAnsi="Arial" w:cs="Arial"/>
            <w:spacing w:val="-1"/>
          </w:rPr>
          <w:delText>NAS</w:delText>
        </w:r>
        <w:r w:rsidDel="00BC5D42">
          <w:rPr>
            <w:rFonts w:ascii="Arial" w:eastAsia="Arial" w:hAnsi="Arial" w:cs="Arial"/>
          </w:rPr>
          <w:delText>)</w:delText>
        </w:r>
        <w:r w:rsidDel="00BC5D42">
          <w:rPr>
            <w:rFonts w:ascii="Arial" w:eastAsia="Arial" w:hAnsi="Arial" w:cs="Arial"/>
            <w:spacing w:val="2"/>
          </w:rPr>
          <w:delText xml:space="preserve"> </w:delText>
        </w:r>
        <w:r w:rsidDel="00BC5D42">
          <w:rPr>
            <w:rFonts w:ascii="Arial" w:eastAsia="Arial" w:hAnsi="Arial" w:cs="Arial"/>
          </w:rPr>
          <w:delText>and</w:delText>
        </w:r>
        <w:r w:rsidDel="00BC5D42">
          <w:rPr>
            <w:rFonts w:ascii="Arial" w:eastAsia="Arial" w:hAnsi="Arial" w:cs="Arial"/>
            <w:spacing w:val="-2"/>
          </w:rPr>
          <w:delText xml:space="preserve"> </w:delText>
        </w:r>
        <w:r w:rsidDel="00BC5D42">
          <w:rPr>
            <w:rFonts w:ascii="Arial" w:eastAsia="Arial" w:hAnsi="Arial" w:cs="Arial"/>
          </w:rPr>
          <w:delText>/ or</w:delText>
        </w:r>
        <w:r w:rsidDel="00BC5D42">
          <w:rPr>
            <w:rFonts w:ascii="Arial" w:eastAsia="Arial" w:hAnsi="Arial" w:cs="Arial"/>
            <w:spacing w:val="-3"/>
          </w:rPr>
          <w:delText xml:space="preserve"> </w:delText>
        </w:r>
      </w:del>
      <w:r>
        <w:rPr>
          <w:rFonts w:ascii="Arial" w:eastAsia="Arial" w:hAnsi="Arial" w:cs="Arial"/>
          <w:spacing w:val="2"/>
        </w:rPr>
        <w:t>T</w:t>
      </w:r>
      <w:r>
        <w:rPr>
          <w:rFonts w:ascii="Arial" w:eastAsia="Arial" w:hAnsi="Arial" w:cs="Arial"/>
          <w:spacing w:val="1"/>
        </w:rPr>
        <w:t>r</w:t>
      </w:r>
      <w:r>
        <w:rPr>
          <w:rFonts w:ascii="Arial" w:eastAsia="Arial" w:hAnsi="Arial" w:cs="Arial"/>
          <w:spacing w:val="-3"/>
        </w:rPr>
        <w:t>a</w:t>
      </w:r>
      <w:r>
        <w:rPr>
          <w:rFonts w:ascii="Arial" w:eastAsia="Arial" w:hAnsi="Arial" w:cs="Arial"/>
          <w:spacing w:val="1"/>
        </w:rPr>
        <w:t>ff</w:t>
      </w:r>
      <w:r>
        <w:rPr>
          <w:rFonts w:ascii="Arial" w:eastAsia="Arial" w:hAnsi="Arial" w:cs="Arial"/>
          <w:spacing w:val="-1"/>
        </w:rPr>
        <w:t>i</w:t>
      </w:r>
      <w:r>
        <w:rPr>
          <w:rFonts w:ascii="Arial" w:eastAsia="Arial" w:hAnsi="Arial" w:cs="Arial"/>
        </w:rPr>
        <w:t>c</w:t>
      </w:r>
      <w:r>
        <w:rPr>
          <w:rFonts w:ascii="Arial" w:eastAsia="Arial" w:hAnsi="Arial" w:cs="Arial"/>
          <w:spacing w:val="-1"/>
        </w:rPr>
        <w:t xml:space="preserve"> O</w:t>
      </w:r>
      <w:r>
        <w:rPr>
          <w:rFonts w:ascii="Arial" w:eastAsia="Arial" w:hAnsi="Arial" w:cs="Arial"/>
          <w:spacing w:val="-2"/>
        </w:rPr>
        <w:t>r</w:t>
      </w:r>
      <w:r>
        <w:rPr>
          <w:rFonts w:ascii="Arial" w:eastAsia="Arial" w:hAnsi="Arial" w:cs="Arial"/>
          <w:spacing w:val="2"/>
        </w:rPr>
        <w:t>g</w:t>
      </w:r>
      <w:r>
        <w:rPr>
          <w:rFonts w:ascii="Arial" w:eastAsia="Arial" w:hAnsi="Arial" w:cs="Arial"/>
        </w:rPr>
        <w:t>an</w:t>
      </w:r>
      <w:r>
        <w:rPr>
          <w:rFonts w:ascii="Arial" w:eastAsia="Arial" w:hAnsi="Arial" w:cs="Arial"/>
          <w:spacing w:val="-1"/>
        </w:rPr>
        <w:t>i</w:t>
      </w:r>
      <w:r>
        <w:rPr>
          <w:rFonts w:ascii="Arial" w:eastAsia="Arial" w:hAnsi="Arial" w:cs="Arial"/>
        </w:rPr>
        <w:t>sa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rPr>
        <w:t>Se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1"/>
        </w:rPr>
        <w:t xml:space="preserve"> </w:t>
      </w:r>
      <w:r>
        <w:rPr>
          <w:rFonts w:ascii="Arial" w:eastAsia="Arial" w:hAnsi="Arial" w:cs="Arial"/>
          <w:spacing w:val="-2"/>
        </w:rPr>
        <w:t>(</w:t>
      </w:r>
      <w:r>
        <w:rPr>
          <w:rFonts w:ascii="Arial" w:eastAsia="Arial" w:hAnsi="Arial" w:cs="Arial"/>
        </w:rPr>
        <w:t>T</w:t>
      </w:r>
      <w:r>
        <w:rPr>
          <w:rFonts w:ascii="Arial" w:eastAsia="Arial" w:hAnsi="Arial" w:cs="Arial"/>
          <w:spacing w:val="1"/>
        </w:rPr>
        <w:t>O</w:t>
      </w:r>
      <w:r>
        <w:rPr>
          <w:rFonts w:ascii="Arial" w:eastAsia="Arial" w:hAnsi="Arial" w:cs="Arial"/>
          <w:spacing w:val="-1"/>
        </w:rPr>
        <w:t>S</w:t>
      </w:r>
      <w:r>
        <w:rPr>
          <w:rFonts w:ascii="Arial" w:eastAsia="Arial" w:hAnsi="Arial" w:cs="Arial"/>
          <w:spacing w:val="1"/>
        </w:rPr>
        <w:t>)</w:t>
      </w:r>
      <w:ins w:id="12" w:author="Kerrie Abercrombie" w:date="2016-02-17T14:32:00Z">
        <w:r w:rsidR="00BC5D42">
          <w:rPr>
            <w:rFonts w:ascii="Arial" w:eastAsia="Arial" w:hAnsi="Arial" w:cs="Arial"/>
            <w:spacing w:val="1"/>
          </w:rPr>
          <w:t xml:space="preserve"> and / or </w:t>
        </w:r>
        <w:commentRangeStart w:id="13"/>
        <w:r w:rsidR="00BC5D42">
          <w:rPr>
            <w:rFonts w:ascii="Arial" w:eastAsia="Arial" w:hAnsi="Arial" w:cs="Arial"/>
            <w:spacing w:val="-1"/>
          </w:rPr>
          <w:t>N</w:t>
        </w:r>
        <w:r w:rsidR="00BC5D42">
          <w:rPr>
            <w:rFonts w:ascii="Arial" w:eastAsia="Arial" w:hAnsi="Arial" w:cs="Arial"/>
          </w:rPr>
          <w:t>a</w:t>
        </w:r>
        <w:r w:rsidR="00BC5D42">
          <w:rPr>
            <w:rFonts w:ascii="Arial" w:eastAsia="Arial" w:hAnsi="Arial" w:cs="Arial"/>
            <w:spacing w:val="-2"/>
          </w:rPr>
          <w:t>v</w:t>
        </w:r>
        <w:r w:rsidR="00BC5D42">
          <w:rPr>
            <w:rFonts w:ascii="Arial" w:eastAsia="Arial" w:hAnsi="Arial" w:cs="Arial"/>
            <w:spacing w:val="-1"/>
          </w:rPr>
          <w:t>i</w:t>
        </w:r>
        <w:r w:rsidR="00BC5D42">
          <w:rPr>
            <w:rFonts w:ascii="Arial" w:eastAsia="Arial" w:hAnsi="Arial" w:cs="Arial"/>
            <w:spacing w:val="2"/>
          </w:rPr>
          <w:t>g</w:t>
        </w:r>
        <w:r w:rsidR="00BC5D42">
          <w:rPr>
            <w:rFonts w:ascii="Arial" w:eastAsia="Arial" w:hAnsi="Arial" w:cs="Arial"/>
          </w:rPr>
          <w:t>a</w:t>
        </w:r>
        <w:r w:rsidR="00BC5D42">
          <w:rPr>
            <w:rFonts w:ascii="Arial" w:eastAsia="Arial" w:hAnsi="Arial" w:cs="Arial"/>
            <w:spacing w:val="1"/>
          </w:rPr>
          <w:t>t</w:t>
        </w:r>
        <w:r w:rsidR="00BC5D42">
          <w:rPr>
            <w:rFonts w:ascii="Arial" w:eastAsia="Arial" w:hAnsi="Arial" w:cs="Arial"/>
            <w:spacing w:val="-1"/>
          </w:rPr>
          <w:t>i</w:t>
        </w:r>
        <w:r w:rsidR="00BC5D42">
          <w:rPr>
            <w:rFonts w:ascii="Arial" w:eastAsia="Arial" w:hAnsi="Arial" w:cs="Arial"/>
          </w:rPr>
          <w:t>onal</w:t>
        </w:r>
        <w:r w:rsidR="00BC5D42">
          <w:rPr>
            <w:rFonts w:ascii="Arial" w:eastAsia="Arial" w:hAnsi="Arial" w:cs="Arial"/>
            <w:spacing w:val="22"/>
          </w:rPr>
          <w:t xml:space="preserve"> </w:t>
        </w:r>
        <w:r w:rsidR="00BC5D42">
          <w:rPr>
            <w:rFonts w:ascii="Arial" w:eastAsia="Arial" w:hAnsi="Arial" w:cs="Arial"/>
            <w:spacing w:val="-1"/>
          </w:rPr>
          <w:t>A</w:t>
        </w:r>
        <w:r w:rsidR="00BC5D42">
          <w:rPr>
            <w:rFonts w:ascii="Arial" w:eastAsia="Arial" w:hAnsi="Arial" w:cs="Arial"/>
          </w:rPr>
          <w:t>ss</w:t>
        </w:r>
        <w:r w:rsidR="00BC5D42">
          <w:rPr>
            <w:rFonts w:ascii="Arial" w:eastAsia="Arial" w:hAnsi="Arial" w:cs="Arial"/>
            <w:spacing w:val="-1"/>
          </w:rPr>
          <w:t>i</w:t>
        </w:r>
        <w:r w:rsidR="00BC5D42">
          <w:rPr>
            <w:rFonts w:ascii="Arial" w:eastAsia="Arial" w:hAnsi="Arial" w:cs="Arial"/>
          </w:rPr>
          <w:t>s</w:t>
        </w:r>
        <w:r w:rsidR="00BC5D42">
          <w:rPr>
            <w:rFonts w:ascii="Arial" w:eastAsia="Arial" w:hAnsi="Arial" w:cs="Arial"/>
            <w:spacing w:val="1"/>
          </w:rPr>
          <w:t>t</w:t>
        </w:r>
        <w:r w:rsidR="00BC5D42">
          <w:rPr>
            <w:rFonts w:ascii="Arial" w:eastAsia="Arial" w:hAnsi="Arial" w:cs="Arial"/>
          </w:rPr>
          <w:t>ance</w:t>
        </w:r>
        <w:r w:rsidR="00BC5D42">
          <w:rPr>
            <w:rFonts w:ascii="Arial" w:eastAsia="Arial" w:hAnsi="Arial" w:cs="Arial"/>
            <w:spacing w:val="22"/>
          </w:rPr>
          <w:t xml:space="preserve"> </w:t>
        </w:r>
        <w:r w:rsidR="00BC5D42">
          <w:rPr>
            <w:rFonts w:ascii="Arial" w:eastAsia="Arial" w:hAnsi="Arial" w:cs="Arial"/>
            <w:spacing w:val="-1"/>
          </w:rPr>
          <w:t>S</w:t>
        </w:r>
        <w:r w:rsidR="00BC5D42">
          <w:rPr>
            <w:rFonts w:ascii="Arial" w:eastAsia="Arial" w:hAnsi="Arial" w:cs="Arial"/>
          </w:rPr>
          <w:t>e</w:t>
        </w:r>
        <w:r w:rsidR="00BC5D42">
          <w:rPr>
            <w:rFonts w:ascii="Arial" w:eastAsia="Arial" w:hAnsi="Arial" w:cs="Arial"/>
            <w:spacing w:val="1"/>
          </w:rPr>
          <w:t>r</w:t>
        </w:r>
        <w:r w:rsidR="00BC5D42">
          <w:rPr>
            <w:rFonts w:ascii="Arial" w:eastAsia="Arial" w:hAnsi="Arial" w:cs="Arial"/>
            <w:spacing w:val="-2"/>
          </w:rPr>
          <w:t>v</w:t>
        </w:r>
        <w:r w:rsidR="00BC5D42">
          <w:rPr>
            <w:rFonts w:ascii="Arial" w:eastAsia="Arial" w:hAnsi="Arial" w:cs="Arial"/>
            <w:spacing w:val="-1"/>
          </w:rPr>
          <w:t>i</w:t>
        </w:r>
        <w:r w:rsidR="00BC5D42">
          <w:rPr>
            <w:rFonts w:ascii="Arial" w:eastAsia="Arial" w:hAnsi="Arial" w:cs="Arial"/>
          </w:rPr>
          <w:t>ce</w:t>
        </w:r>
      </w:ins>
    </w:p>
    <w:p w:rsidR="000A5570" w:rsidRDefault="00BC5D42" w:rsidP="00BC5D42">
      <w:pPr>
        <w:spacing w:after="0" w:line="252" w:lineRule="exact"/>
        <w:ind w:left="299" w:right="4550"/>
        <w:jc w:val="both"/>
        <w:rPr>
          <w:rFonts w:ascii="Arial" w:eastAsia="Arial" w:hAnsi="Arial" w:cs="Arial"/>
        </w:rPr>
      </w:pPr>
      <w:ins w:id="14" w:author="Kerrie Abercrombie" w:date="2016-02-17T14:32:00Z">
        <w:r>
          <w:rPr>
            <w:rFonts w:ascii="Arial" w:eastAsia="Arial" w:hAnsi="Arial" w:cs="Arial"/>
            <w:spacing w:val="1"/>
          </w:rPr>
          <w:t>(</w:t>
        </w:r>
        <w:r>
          <w:rPr>
            <w:rFonts w:ascii="Arial" w:eastAsia="Arial" w:hAnsi="Arial" w:cs="Arial"/>
            <w:spacing w:val="-1"/>
          </w:rPr>
          <w:t>NAS</w:t>
        </w:r>
        <w:r>
          <w:rPr>
            <w:rFonts w:ascii="Arial" w:eastAsia="Arial" w:hAnsi="Arial" w:cs="Arial"/>
          </w:rPr>
          <w:t>)</w:t>
        </w:r>
        <w:commentRangeEnd w:id="13"/>
        <w:r>
          <w:rPr>
            <w:rStyle w:val="CommentReference"/>
          </w:rPr>
          <w:commentReference w:id="13"/>
        </w:r>
      </w:ins>
      <w:r w:rsidR="00863EB5">
        <w:rPr>
          <w:rFonts w:ascii="Arial" w:eastAsia="Arial" w:hAnsi="Arial" w:cs="Arial"/>
        </w:rPr>
        <w:t>.</w:t>
      </w:r>
    </w:p>
    <w:p w:rsidR="000A5570" w:rsidRDefault="000A5570">
      <w:pPr>
        <w:spacing w:before="2" w:after="0" w:line="120" w:lineRule="exact"/>
        <w:rPr>
          <w:sz w:val="12"/>
          <w:szCs w:val="12"/>
        </w:rPr>
      </w:pPr>
    </w:p>
    <w:p w:rsidR="000A5570" w:rsidRDefault="00863EB5">
      <w:pPr>
        <w:spacing w:after="0" w:line="239" w:lineRule="auto"/>
        <w:ind w:left="299" w:right="95"/>
        <w:jc w:val="both"/>
        <w:rPr>
          <w:rFonts w:ascii="Arial" w:eastAsia="Arial" w:hAnsi="Arial" w:cs="Arial"/>
        </w:rPr>
      </w:pPr>
      <w:r>
        <w:rPr>
          <w:rFonts w:ascii="Arial" w:eastAsia="Arial" w:hAnsi="Arial" w:cs="Arial"/>
          <w:spacing w:val="1"/>
        </w:rPr>
        <w:t>I</w:t>
      </w:r>
      <w:r>
        <w:rPr>
          <w:rFonts w:ascii="Arial" w:eastAsia="Arial" w:hAnsi="Arial" w:cs="Arial"/>
        </w:rPr>
        <w:t>n</w:t>
      </w:r>
      <w:r>
        <w:rPr>
          <w:rFonts w:ascii="Arial" w:eastAsia="Arial" w:hAnsi="Arial" w:cs="Arial"/>
          <w:spacing w:val="3"/>
        </w:rPr>
        <w:t xml:space="preserve"> </w:t>
      </w:r>
      <w:r>
        <w:rPr>
          <w:rFonts w:ascii="Arial" w:eastAsia="Arial" w:hAnsi="Arial" w:cs="Arial"/>
        </w:rPr>
        <w:t>o</w:t>
      </w:r>
      <w:r>
        <w:rPr>
          <w:rFonts w:ascii="Arial" w:eastAsia="Arial" w:hAnsi="Arial" w:cs="Arial"/>
          <w:spacing w:val="1"/>
        </w:rPr>
        <w:t>r</w:t>
      </w:r>
      <w:r>
        <w:rPr>
          <w:rFonts w:ascii="Arial" w:eastAsia="Arial" w:hAnsi="Arial" w:cs="Arial"/>
        </w:rPr>
        <w:t>d</w:t>
      </w:r>
      <w:r>
        <w:rPr>
          <w:rFonts w:ascii="Arial" w:eastAsia="Arial" w:hAnsi="Arial" w:cs="Arial"/>
          <w:spacing w:val="-3"/>
        </w:rPr>
        <w:t>e</w:t>
      </w:r>
      <w:r>
        <w:rPr>
          <w:rFonts w:ascii="Arial" w:eastAsia="Arial" w:hAnsi="Arial" w:cs="Arial"/>
        </w:rPr>
        <w:t>r</w:t>
      </w:r>
      <w:r>
        <w:rPr>
          <w:rFonts w:ascii="Arial" w:eastAsia="Arial" w:hAnsi="Arial" w:cs="Arial"/>
          <w:spacing w:val="5"/>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3"/>
        </w:rPr>
        <w:t xml:space="preserve"> </w:t>
      </w:r>
      <w:r>
        <w:rPr>
          <w:rFonts w:ascii="Arial" w:eastAsia="Arial" w:hAnsi="Arial" w:cs="Arial"/>
        </w:rPr>
        <w:t>c</w:t>
      </w:r>
      <w:r>
        <w:rPr>
          <w:rFonts w:ascii="Arial" w:eastAsia="Arial" w:hAnsi="Arial" w:cs="Arial"/>
          <w:spacing w:val="-3"/>
        </w:rPr>
        <w:t>a</w:t>
      </w:r>
      <w:r>
        <w:rPr>
          <w:rFonts w:ascii="Arial" w:eastAsia="Arial" w:hAnsi="Arial" w:cs="Arial"/>
          <w:spacing w:val="1"/>
        </w:rPr>
        <w:t>rr</w:t>
      </w:r>
      <w:r>
        <w:rPr>
          <w:rFonts w:ascii="Arial" w:eastAsia="Arial" w:hAnsi="Arial" w:cs="Arial"/>
        </w:rPr>
        <w:t>y</w:t>
      </w:r>
      <w:r>
        <w:rPr>
          <w:rFonts w:ascii="Arial" w:eastAsia="Arial" w:hAnsi="Arial" w:cs="Arial"/>
          <w:spacing w:val="1"/>
        </w:rPr>
        <w:t xml:space="preserve"> </w:t>
      </w:r>
      <w:r>
        <w:rPr>
          <w:rFonts w:ascii="Arial" w:eastAsia="Arial" w:hAnsi="Arial" w:cs="Arial"/>
        </w:rPr>
        <w:t>out</w:t>
      </w:r>
      <w:r>
        <w:rPr>
          <w:rFonts w:ascii="Arial" w:eastAsia="Arial" w:hAnsi="Arial" w:cs="Arial"/>
          <w:spacing w:val="5"/>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rPr>
        <w:t>du</w:t>
      </w:r>
      <w:r>
        <w:rPr>
          <w:rFonts w:ascii="Arial" w:eastAsia="Arial" w:hAnsi="Arial" w:cs="Arial"/>
          <w:spacing w:val="1"/>
        </w:rPr>
        <w:t>t</w:t>
      </w:r>
      <w:r>
        <w:rPr>
          <w:rFonts w:ascii="Arial" w:eastAsia="Arial" w:hAnsi="Arial" w:cs="Arial"/>
          <w:spacing w:val="-1"/>
        </w:rPr>
        <w:t>i</w:t>
      </w:r>
      <w:r>
        <w:rPr>
          <w:rFonts w:ascii="Arial" w:eastAsia="Arial" w:hAnsi="Arial" w:cs="Arial"/>
        </w:rPr>
        <w:t>es</w:t>
      </w:r>
      <w:r>
        <w:rPr>
          <w:rFonts w:ascii="Arial" w:eastAsia="Arial" w:hAnsi="Arial" w:cs="Arial"/>
          <w:spacing w:val="4"/>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rPr>
        <w:t>ed</w:t>
      </w:r>
      <w:r>
        <w:rPr>
          <w:rFonts w:ascii="Arial" w:eastAsia="Arial" w:hAnsi="Arial" w:cs="Arial"/>
          <w:spacing w:val="3"/>
        </w:rPr>
        <w:t xml:space="preserve"> </w:t>
      </w:r>
      <w:r>
        <w:rPr>
          <w:rFonts w:ascii="Arial" w:eastAsia="Arial" w:hAnsi="Arial" w:cs="Arial"/>
        </w:rPr>
        <w:t>by</w:t>
      </w:r>
      <w:r>
        <w:rPr>
          <w:rFonts w:ascii="Arial" w:eastAsia="Arial" w:hAnsi="Arial" w:cs="Arial"/>
          <w:spacing w:val="1"/>
        </w:rPr>
        <w:t xml:space="preserve"> </w:t>
      </w:r>
      <w:r>
        <w:rPr>
          <w:rFonts w:ascii="Arial" w:eastAsia="Arial" w:hAnsi="Arial" w:cs="Arial"/>
        </w:rPr>
        <w:t>a</w:t>
      </w:r>
      <w:r>
        <w:rPr>
          <w:rFonts w:ascii="Arial" w:eastAsia="Arial" w:hAnsi="Arial" w:cs="Arial"/>
          <w:spacing w:val="3"/>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S</w:t>
      </w:r>
      <w:r>
        <w:rPr>
          <w:rFonts w:ascii="Arial" w:eastAsia="Arial" w:hAnsi="Arial" w:cs="Arial"/>
          <w:spacing w:val="3"/>
        </w:rPr>
        <w:t xml:space="preserve"> </w:t>
      </w:r>
      <w:r>
        <w:rPr>
          <w:rFonts w:ascii="Arial" w:eastAsia="Arial" w:hAnsi="Arial" w:cs="Arial"/>
          <w:spacing w:val="-1"/>
        </w:rPr>
        <w:t>A</w:t>
      </w:r>
      <w:r>
        <w:rPr>
          <w:rFonts w:ascii="Arial" w:eastAsia="Arial" w:hAnsi="Arial" w:cs="Arial"/>
        </w:rPr>
        <w:t>u</w:t>
      </w:r>
      <w:r>
        <w:rPr>
          <w:rFonts w:ascii="Arial" w:eastAsia="Arial" w:hAnsi="Arial" w:cs="Arial"/>
          <w:spacing w:val="1"/>
        </w:rPr>
        <w:t>t</w:t>
      </w:r>
      <w:r>
        <w:rPr>
          <w:rFonts w:ascii="Arial" w:eastAsia="Arial" w:hAnsi="Arial" w:cs="Arial"/>
        </w:rPr>
        <w:t>h</w:t>
      </w:r>
      <w:r>
        <w:rPr>
          <w:rFonts w:ascii="Arial" w:eastAsia="Arial" w:hAnsi="Arial" w:cs="Arial"/>
          <w:spacing w:val="-3"/>
        </w:rPr>
        <w:t>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2"/>
        </w:rPr>
        <w:t>y</w:t>
      </w:r>
      <w:r>
        <w:rPr>
          <w:rFonts w:ascii="Arial" w:eastAsia="Arial" w:hAnsi="Arial" w:cs="Arial"/>
        </w:rPr>
        <w:t>,</w:t>
      </w:r>
      <w:r>
        <w:rPr>
          <w:rFonts w:ascii="Arial" w:eastAsia="Arial" w:hAnsi="Arial" w:cs="Arial"/>
          <w:spacing w:val="5"/>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S pe</w:t>
      </w:r>
      <w:r>
        <w:rPr>
          <w:rFonts w:ascii="Arial" w:eastAsia="Arial" w:hAnsi="Arial" w:cs="Arial"/>
          <w:spacing w:val="1"/>
        </w:rPr>
        <w:t>r</w:t>
      </w:r>
      <w:r>
        <w:rPr>
          <w:rFonts w:ascii="Arial" w:eastAsia="Arial" w:hAnsi="Arial" w:cs="Arial"/>
        </w:rPr>
        <w:t>sonnel</w:t>
      </w:r>
      <w:r>
        <w:rPr>
          <w:rFonts w:ascii="Arial" w:eastAsia="Arial" w:hAnsi="Arial" w:cs="Arial"/>
          <w:spacing w:val="3"/>
        </w:rPr>
        <w:t xml:space="preserve"> </w:t>
      </w:r>
      <w:r>
        <w:rPr>
          <w:rFonts w:ascii="Arial" w:eastAsia="Arial" w:hAnsi="Arial" w:cs="Arial"/>
        </w:rPr>
        <w:t>shou</w:t>
      </w:r>
      <w:r>
        <w:rPr>
          <w:rFonts w:ascii="Arial" w:eastAsia="Arial" w:hAnsi="Arial" w:cs="Arial"/>
          <w:spacing w:val="-1"/>
        </w:rPr>
        <w:t>l</w:t>
      </w:r>
      <w:r>
        <w:rPr>
          <w:rFonts w:ascii="Arial" w:eastAsia="Arial" w:hAnsi="Arial" w:cs="Arial"/>
        </w:rPr>
        <w:t>d</w:t>
      </w:r>
      <w:r>
        <w:rPr>
          <w:rFonts w:ascii="Arial" w:eastAsia="Arial" w:hAnsi="Arial" w:cs="Arial"/>
          <w:spacing w:val="3"/>
        </w:rPr>
        <w:t xml:space="preserve"> </w:t>
      </w:r>
      <w:r>
        <w:rPr>
          <w:rFonts w:ascii="Arial" w:eastAsia="Arial" w:hAnsi="Arial" w:cs="Arial"/>
          <w:spacing w:val="-3"/>
        </w:rPr>
        <w:t>b</w:t>
      </w:r>
      <w:r>
        <w:rPr>
          <w:rFonts w:ascii="Arial" w:eastAsia="Arial" w:hAnsi="Arial" w:cs="Arial"/>
        </w:rPr>
        <w:t>e app</w:t>
      </w:r>
      <w:r>
        <w:rPr>
          <w:rFonts w:ascii="Arial" w:eastAsia="Arial" w:hAnsi="Arial" w:cs="Arial"/>
          <w:spacing w:val="1"/>
        </w:rPr>
        <w:t>r</w:t>
      </w:r>
      <w:r>
        <w:rPr>
          <w:rFonts w:ascii="Arial" w:eastAsia="Arial" w:hAnsi="Arial" w:cs="Arial"/>
        </w:rPr>
        <w:t>op</w:t>
      </w:r>
      <w:r>
        <w:rPr>
          <w:rFonts w:ascii="Arial" w:eastAsia="Arial" w:hAnsi="Arial" w:cs="Arial"/>
          <w:spacing w:val="1"/>
        </w:rPr>
        <w:t>r</w:t>
      </w:r>
      <w:r>
        <w:rPr>
          <w:rFonts w:ascii="Arial" w:eastAsia="Arial" w:hAnsi="Arial" w:cs="Arial"/>
          <w:spacing w:val="-1"/>
        </w:rPr>
        <w:t>i</w:t>
      </w:r>
      <w:r>
        <w:rPr>
          <w:rFonts w:ascii="Arial" w:eastAsia="Arial" w:hAnsi="Arial" w:cs="Arial"/>
        </w:rPr>
        <w:t>a</w:t>
      </w:r>
      <w:r>
        <w:rPr>
          <w:rFonts w:ascii="Arial" w:eastAsia="Arial" w:hAnsi="Arial" w:cs="Arial"/>
          <w:spacing w:val="1"/>
        </w:rPr>
        <w:t>t</w:t>
      </w:r>
      <w:r>
        <w:rPr>
          <w:rFonts w:ascii="Arial" w:eastAsia="Arial" w:hAnsi="Arial" w:cs="Arial"/>
        </w:rPr>
        <w:t>e</w:t>
      </w:r>
      <w:r>
        <w:rPr>
          <w:rFonts w:ascii="Arial" w:eastAsia="Arial" w:hAnsi="Arial" w:cs="Arial"/>
          <w:spacing w:val="-1"/>
        </w:rPr>
        <w:t>l</w:t>
      </w:r>
      <w:r>
        <w:rPr>
          <w:rFonts w:ascii="Arial" w:eastAsia="Arial" w:hAnsi="Arial" w:cs="Arial"/>
        </w:rPr>
        <w:t>y</w:t>
      </w:r>
      <w:r>
        <w:rPr>
          <w:rFonts w:ascii="Arial" w:eastAsia="Arial" w:hAnsi="Arial" w:cs="Arial"/>
          <w:spacing w:val="23"/>
        </w:rPr>
        <w:t xml:space="preserve">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ned</w:t>
      </w:r>
      <w:r>
        <w:rPr>
          <w:rFonts w:ascii="Arial" w:eastAsia="Arial" w:hAnsi="Arial" w:cs="Arial"/>
          <w:spacing w:val="25"/>
        </w:rPr>
        <w:t xml:space="preserve"> </w:t>
      </w:r>
      <w:r>
        <w:rPr>
          <w:rFonts w:ascii="Arial" w:eastAsia="Arial" w:hAnsi="Arial" w:cs="Arial"/>
        </w:rPr>
        <w:t>a</w:t>
      </w:r>
      <w:r>
        <w:rPr>
          <w:rFonts w:ascii="Arial" w:eastAsia="Arial" w:hAnsi="Arial" w:cs="Arial"/>
          <w:spacing w:val="-3"/>
        </w:rPr>
        <w:t>n</w:t>
      </w:r>
      <w:r>
        <w:rPr>
          <w:rFonts w:ascii="Arial" w:eastAsia="Arial" w:hAnsi="Arial" w:cs="Arial"/>
        </w:rPr>
        <w:t>d</w:t>
      </w:r>
      <w:r>
        <w:rPr>
          <w:rFonts w:ascii="Arial" w:eastAsia="Arial" w:hAnsi="Arial" w:cs="Arial"/>
          <w:spacing w:val="25"/>
        </w:rPr>
        <w:t xml:space="preserve"> </w:t>
      </w:r>
      <w:r>
        <w:rPr>
          <w:rFonts w:ascii="Arial" w:eastAsia="Arial" w:hAnsi="Arial" w:cs="Arial"/>
          <w:spacing w:val="2"/>
        </w:rPr>
        <w:t>q</w:t>
      </w:r>
      <w:r>
        <w:rPr>
          <w:rFonts w:ascii="Arial" w:eastAsia="Arial" w:hAnsi="Arial" w:cs="Arial"/>
        </w:rPr>
        <w:t>ua</w:t>
      </w:r>
      <w:r>
        <w:rPr>
          <w:rFonts w:ascii="Arial" w:eastAsia="Arial" w:hAnsi="Arial" w:cs="Arial"/>
          <w:spacing w:val="-1"/>
        </w:rPr>
        <w:t>l</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ed</w:t>
      </w:r>
      <w:r>
        <w:rPr>
          <w:rFonts w:ascii="Arial" w:eastAsia="Arial" w:hAnsi="Arial" w:cs="Arial"/>
          <w:spacing w:val="2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2"/>
        </w:rPr>
        <w:t xml:space="preserve"> </w:t>
      </w:r>
      <w:r>
        <w:rPr>
          <w:rFonts w:ascii="Arial" w:eastAsia="Arial" w:hAnsi="Arial" w:cs="Arial"/>
          <w:spacing w:val="1"/>
        </w:rPr>
        <w:t>I</w:t>
      </w:r>
      <w:r>
        <w:rPr>
          <w:rFonts w:ascii="Arial" w:eastAsia="Arial" w:hAnsi="Arial" w:cs="Arial"/>
          <w:spacing w:val="-1"/>
        </w:rPr>
        <w:t>A</w:t>
      </w:r>
      <w:r>
        <w:rPr>
          <w:rFonts w:ascii="Arial" w:eastAsia="Arial" w:hAnsi="Arial" w:cs="Arial"/>
        </w:rPr>
        <w:t>LA</w:t>
      </w:r>
      <w:r>
        <w:rPr>
          <w:rFonts w:ascii="Arial" w:eastAsia="Arial" w:hAnsi="Arial" w:cs="Arial"/>
          <w:spacing w:val="24"/>
        </w:rPr>
        <w:t xml:space="preserve"> </w:t>
      </w:r>
      <w:r>
        <w:rPr>
          <w:rFonts w:ascii="Arial" w:eastAsia="Arial" w:hAnsi="Arial" w:cs="Arial"/>
          <w:spacing w:val="2"/>
        </w:rPr>
        <w:t>V</w:t>
      </w:r>
      <w:r>
        <w:rPr>
          <w:rFonts w:ascii="Arial" w:eastAsia="Arial" w:hAnsi="Arial" w:cs="Arial"/>
          <w:spacing w:val="1"/>
        </w:rPr>
        <w:t>-</w:t>
      </w:r>
      <w:r>
        <w:rPr>
          <w:rFonts w:ascii="Arial" w:eastAsia="Arial" w:hAnsi="Arial" w:cs="Arial"/>
        </w:rPr>
        <w:t>1</w:t>
      </w:r>
      <w:r>
        <w:rPr>
          <w:rFonts w:ascii="Arial" w:eastAsia="Arial" w:hAnsi="Arial" w:cs="Arial"/>
          <w:spacing w:val="-3"/>
        </w:rPr>
        <w:t>0</w:t>
      </w:r>
      <w:r>
        <w:rPr>
          <w:rFonts w:ascii="Arial" w:eastAsia="Arial" w:hAnsi="Arial" w:cs="Arial"/>
        </w:rPr>
        <w:t>3</w:t>
      </w:r>
      <w:r>
        <w:rPr>
          <w:rFonts w:ascii="Arial" w:eastAsia="Arial" w:hAnsi="Arial" w:cs="Arial"/>
          <w:spacing w:val="25"/>
        </w:rPr>
        <w:t xml:space="preserve"> </w:t>
      </w:r>
      <w:r>
        <w:rPr>
          <w:rFonts w:ascii="Arial" w:eastAsia="Arial" w:hAnsi="Arial" w:cs="Arial"/>
        </w:rPr>
        <w:t>s</w:t>
      </w:r>
      <w:r>
        <w:rPr>
          <w:rFonts w:ascii="Arial" w:eastAsia="Arial" w:hAnsi="Arial" w:cs="Arial"/>
          <w:spacing w:val="1"/>
        </w:rPr>
        <w:t>t</w:t>
      </w:r>
      <w:r>
        <w:rPr>
          <w:rFonts w:ascii="Arial" w:eastAsia="Arial" w:hAnsi="Arial" w:cs="Arial"/>
        </w:rPr>
        <w:t>and</w:t>
      </w:r>
      <w:r>
        <w:rPr>
          <w:rFonts w:ascii="Arial" w:eastAsia="Arial" w:hAnsi="Arial" w:cs="Arial"/>
          <w:spacing w:val="-3"/>
        </w:rPr>
        <w:t>a</w:t>
      </w:r>
      <w:r>
        <w:rPr>
          <w:rFonts w:ascii="Arial" w:eastAsia="Arial" w:hAnsi="Arial" w:cs="Arial"/>
          <w:spacing w:val="1"/>
        </w:rPr>
        <w:t>r</w:t>
      </w:r>
      <w:r>
        <w:rPr>
          <w:rFonts w:ascii="Arial" w:eastAsia="Arial" w:hAnsi="Arial" w:cs="Arial"/>
        </w:rPr>
        <w:t xml:space="preserve">ds. </w:t>
      </w:r>
      <w:r>
        <w:rPr>
          <w:rFonts w:ascii="Arial" w:eastAsia="Arial" w:hAnsi="Arial" w:cs="Arial"/>
          <w:spacing w:val="46"/>
        </w:rPr>
        <w:t xml:space="preserve"> </w:t>
      </w:r>
      <w:r>
        <w:rPr>
          <w:rFonts w:ascii="Arial" w:eastAsia="Arial" w:hAnsi="Arial" w:cs="Arial"/>
          <w:spacing w:val="2"/>
        </w:rPr>
        <w:t>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23"/>
        </w:rPr>
        <w:t xml:space="preserve"> </w:t>
      </w:r>
      <w:r>
        <w:rPr>
          <w:rFonts w:ascii="Arial" w:eastAsia="Arial" w:hAnsi="Arial" w:cs="Arial"/>
          <w:spacing w:val="1"/>
        </w:rPr>
        <w:t>m</w:t>
      </w:r>
      <w:r>
        <w:rPr>
          <w:rFonts w:ascii="Arial" w:eastAsia="Arial" w:hAnsi="Arial" w:cs="Arial"/>
        </w:rPr>
        <w:t>e</w:t>
      </w:r>
      <w:r>
        <w:rPr>
          <w:rFonts w:ascii="Arial" w:eastAsia="Arial" w:hAnsi="Arial" w:cs="Arial"/>
          <w:spacing w:val="-3"/>
        </w:rPr>
        <w:t>a</w:t>
      </w:r>
      <w:r>
        <w:rPr>
          <w:rFonts w:ascii="Arial" w:eastAsia="Arial" w:hAnsi="Arial" w:cs="Arial"/>
        </w:rPr>
        <w:t>ns</w:t>
      </w:r>
      <w:r>
        <w:rPr>
          <w:rFonts w:ascii="Arial" w:eastAsia="Arial" w:hAnsi="Arial" w:cs="Arial"/>
          <w:spacing w:val="25"/>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3"/>
        </w:rPr>
        <w:t>a</w:t>
      </w:r>
      <w:r>
        <w:rPr>
          <w:rFonts w:ascii="Arial" w:eastAsia="Arial" w:hAnsi="Arial" w:cs="Arial"/>
        </w:rPr>
        <w:t>t</w:t>
      </w:r>
      <w:r>
        <w:rPr>
          <w:rFonts w:ascii="Arial" w:eastAsia="Arial" w:hAnsi="Arial" w:cs="Arial"/>
          <w:spacing w:val="26"/>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22"/>
        </w:rPr>
        <w:t xml:space="preserve">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25"/>
        </w:rPr>
        <w:t xml:space="preserve"> </w:t>
      </w:r>
      <w:r>
        <w:rPr>
          <w:rFonts w:ascii="Arial" w:eastAsia="Arial" w:hAnsi="Arial" w:cs="Arial"/>
          <w:spacing w:val="-4"/>
        </w:rPr>
        <w:t>i</w:t>
      </w:r>
      <w:r>
        <w:rPr>
          <w:rFonts w:ascii="Arial" w:eastAsia="Arial" w:hAnsi="Arial" w:cs="Arial"/>
        </w:rPr>
        <w:t>s pe</w:t>
      </w:r>
      <w:r>
        <w:rPr>
          <w:rFonts w:ascii="Arial" w:eastAsia="Arial" w:hAnsi="Arial" w:cs="Arial"/>
          <w:spacing w:val="-2"/>
        </w:rPr>
        <w:t>r</w:t>
      </w:r>
      <w:r>
        <w:rPr>
          <w:rFonts w:ascii="Arial" w:eastAsia="Arial" w:hAnsi="Arial" w:cs="Arial"/>
          <w:spacing w:val="3"/>
        </w:rPr>
        <w:t>f</w:t>
      </w:r>
      <w:r>
        <w:rPr>
          <w:rFonts w:ascii="Arial" w:eastAsia="Arial" w:hAnsi="Arial" w:cs="Arial"/>
          <w:spacing w:val="-3"/>
        </w:rPr>
        <w:t>o</w:t>
      </w:r>
      <w:r>
        <w:rPr>
          <w:rFonts w:ascii="Arial" w:eastAsia="Arial" w:hAnsi="Arial" w:cs="Arial"/>
          <w:spacing w:val="1"/>
        </w:rPr>
        <w:t>rm</w:t>
      </w:r>
      <w:r>
        <w:rPr>
          <w:rFonts w:ascii="Arial" w:eastAsia="Arial" w:hAnsi="Arial" w:cs="Arial"/>
        </w:rPr>
        <w:t>ed</w:t>
      </w:r>
      <w:r>
        <w:rPr>
          <w:rFonts w:ascii="Arial" w:eastAsia="Arial" w:hAnsi="Arial" w:cs="Arial"/>
          <w:spacing w:val="25"/>
        </w:rPr>
        <w:t xml:space="preserve"> </w:t>
      </w:r>
      <w:r>
        <w:rPr>
          <w:rFonts w:ascii="Arial" w:eastAsia="Arial" w:hAnsi="Arial" w:cs="Arial"/>
        </w:rPr>
        <w:t>a</w:t>
      </w:r>
      <w:r>
        <w:rPr>
          <w:rFonts w:ascii="Arial" w:eastAsia="Arial" w:hAnsi="Arial" w:cs="Arial"/>
          <w:spacing w:val="-2"/>
        </w:rPr>
        <w:t>c</w:t>
      </w:r>
      <w:r>
        <w:rPr>
          <w:rFonts w:ascii="Arial" w:eastAsia="Arial" w:hAnsi="Arial" w:cs="Arial"/>
        </w:rPr>
        <w:t>co</w:t>
      </w:r>
      <w:r>
        <w:rPr>
          <w:rFonts w:ascii="Arial" w:eastAsia="Arial" w:hAnsi="Arial" w:cs="Arial"/>
          <w:spacing w:val="1"/>
        </w:rPr>
        <w:t>r</w:t>
      </w:r>
      <w:r>
        <w:rPr>
          <w:rFonts w:ascii="Arial" w:eastAsia="Arial" w:hAnsi="Arial" w:cs="Arial"/>
        </w:rPr>
        <w:t>d</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27"/>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5"/>
        </w:rPr>
        <w:t xml:space="preserve"> </w:t>
      </w:r>
      <w:r>
        <w:rPr>
          <w:rFonts w:ascii="Arial" w:eastAsia="Arial" w:hAnsi="Arial" w:cs="Arial"/>
          <w:spacing w:val="-4"/>
        </w:rPr>
        <w:t>M</w:t>
      </w:r>
      <w:r>
        <w:rPr>
          <w:rFonts w:ascii="Arial" w:eastAsia="Arial" w:hAnsi="Arial" w:cs="Arial"/>
        </w:rPr>
        <w:t>odel</w:t>
      </w:r>
      <w:r>
        <w:rPr>
          <w:rFonts w:ascii="Arial" w:eastAsia="Arial" w:hAnsi="Arial" w:cs="Arial"/>
          <w:spacing w:val="24"/>
        </w:rPr>
        <w:t xml:space="preserve"> </w:t>
      </w:r>
      <w:r>
        <w:rPr>
          <w:rFonts w:ascii="Arial" w:eastAsia="Arial" w:hAnsi="Arial" w:cs="Arial"/>
          <w:spacing w:val="-1"/>
        </w:rPr>
        <w:t>C</w:t>
      </w:r>
      <w:r>
        <w:rPr>
          <w:rFonts w:ascii="Arial" w:eastAsia="Arial" w:hAnsi="Arial" w:cs="Arial"/>
        </w:rPr>
        <w:t>ou</w:t>
      </w:r>
      <w:r>
        <w:rPr>
          <w:rFonts w:ascii="Arial" w:eastAsia="Arial" w:hAnsi="Arial" w:cs="Arial"/>
          <w:spacing w:val="1"/>
        </w:rPr>
        <w:t>r</w:t>
      </w:r>
      <w:r>
        <w:rPr>
          <w:rFonts w:ascii="Arial" w:eastAsia="Arial" w:hAnsi="Arial" w:cs="Arial"/>
        </w:rPr>
        <w:t>ses</w:t>
      </w:r>
      <w:r>
        <w:rPr>
          <w:rFonts w:ascii="Arial" w:eastAsia="Arial" w:hAnsi="Arial" w:cs="Arial"/>
          <w:spacing w:val="25"/>
        </w:rPr>
        <w:t xml:space="preserve"> </w:t>
      </w:r>
      <w:r>
        <w:rPr>
          <w:rFonts w:ascii="Arial" w:eastAsia="Arial" w:hAnsi="Arial" w:cs="Arial"/>
        </w:rPr>
        <w:t>deve</w:t>
      </w:r>
      <w:r>
        <w:rPr>
          <w:rFonts w:ascii="Arial" w:eastAsia="Arial" w:hAnsi="Arial" w:cs="Arial"/>
          <w:spacing w:val="-1"/>
        </w:rPr>
        <w:t>l</w:t>
      </w:r>
      <w:r>
        <w:rPr>
          <w:rFonts w:ascii="Arial" w:eastAsia="Arial" w:hAnsi="Arial" w:cs="Arial"/>
        </w:rPr>
        <w:t>oped</w:t>
      </w:r>
      <w:r>
        <w:rPr>
          <w:rFonts w:ascii="Arial" w:eastAsia="Arial" w:hAnsi="Arial" w:cs="Arial"/>
          <w:spacing w:val="25"/>
        </w:rPr>
        <w:t xml:space="preserve"> </w:t>
      </w:r>
      <w:r>
        <w:rPr>
          <w:rFonts w:ascii="Arial" w:eastAsia="Arial" w:hAnsi="Arial" w:cs="Arial"/>
        </w:rPr>
        <w:t>by</w:t>
      </w:r>
      <w:r>
        <w:rPr>
          <w:rFonts w:ascii="Arial" w:eastAsia="Arial" w:hAnsi="Arial" w:cs="Arial"/>
          <w:spacing w:val="23"/>
        </w:rPr>
        <w:t xml:space="preserve"> </w:t>
      </w:r>
      <w:r>
        <w:rPr>
          <w:rFonts w:ascii="Arial" w:eastAsia="Arial" w:hAnsi="Arial" w:cs="Arial"/>
          <w:spacing w:val="1"/>
        </w:rPr>
        <w:t>I</w:t>
      </w:r>
      <w:r>
        <w:rPr>
          <w:rFonts w:ascii="Arial" w:eastAsia="Arial" w:hAnsi="Arial" w:cs="Arial"/>
          <w:spacing w:val="-1"/>
        </w:rPr>
        <w:t>A</w:t>
      </w:r>
      <w:r>
        <w:rPr>
          <w:rFonts w:ascii="Arial" w:eastAsia="Arial" w:hAnsi="Arial" w:cs="Arial"/>
        </w:rPr>
        <w:t>L</w:t>
      </w:r>
      <w:r>
        <w:rPr>
          <w:rFonts w:ascii="Arial" w:eastAsia="Arial" w:hAnsi="Arial" w:cs="Arial"/>
          <w:spacing w:val="-1"/>
        </w:rPr>
        <w:t>A</w:t>
      </w:r>
      <w:r>
        <w:rPr>
          <w:rFonts w:ascii="Arial" w:eastAsia="Arial" w:hAnsi="Arial" w:cs="Arial"/>
        </w:rPr>
        <w:t xml:space="preserve">. </w:t>
      </w:r>
      <w:r>
        <w:rPr>
          <w:rFonts w:ascii="Arial" w:eastAsia="Arial" w:hAnsi="Arial" w:cs="Arial"/>
          <w:spacing w:val="54"/>
        </w:rPr>
        <w:t xml:space="preserve"> </w:t>
      </w:r>
      <w:r>
        <w:rPr>
          <w:rFonts w:ascii="Arial" w:eastAsia="Arial" w:hAnsi="Arial" w:cs="Arial"/>
          <w:spacing w:val="1"/>
        </w:rPr>
        <w:t>I</w:t>
      </w:r>
      <w:r>
        <w:rPr>
          <w:rFonts w:ascii="Arial" w:eastAsia="Arial" w:hAnsi="Arial" w:cs="Arial"/>
        </w:rPr>
        <w:t>t</w:t>
      </w:r>
      <w:r>
        <w:rPr>
          <w:rFonts w:ascii="Arial" w:eastAsia="Arial" w:hAnsi="Arial" w:cs="Arial"/>
          <w:spacing w:val="26"/>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23"/>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26"/>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5"/>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24"/>
        </w:rPr>
        <w:t xml:space="preserve"> </w:t>
      </w:r>
      <w:r>
        <w:rPr>
          <w:rFonts w:ascii="Arial" w:eastAsia="Arial" w:hAnsi="Arial" w:cs="Arial"/>
          <w:spacing w:val="-1"/>
        </w:rPr>
        <w:t>A</w:t>
      </w:r>
      <w:r>
        <w:rPr>
          <w:rFonts w:ascii="Arial" w:eastAsia="Arial" w:hAnsi="Arial" w:cs="Arial"/>
        </w:rPr>
        <w:t>u</w:t>
      </w:r>
      <w:r>
        <w:rPr>
          <w:rFonts w:ascii="Arial" w:eastAsia="Arial" w:hAnsi="Arial" w:cs="Arial"/>
          <w:spacing w:val="1"/>
        </w:rPr>
        <w:t>t</w:t>
      </w:r>
      <w:r>
        <w:rPr>
          <w:rFonts w:ascii="Arial" w:eastAsia="Arial" w:hAnsi="Arial" w:cs="Arial"/>
        </w:rPr>
        <w:t>h</w:t>
      </w:r>
      <w:r>
        <w:rPr>
          <w:rFonts w:ascii="Arial" w:eastAsia="Arial" w:hAnsi="Arial" w:cs="Arial"/>
          <w:spacing w:val="-3"/>
        </w:rPr>
        <w:t>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23"/>
        </w:rPr>
        <w:t xml:space="preserve"> </w:t>
      </w:r>
      <w:r>
        <w:rPr>
          <w:rFonts w:ascii="Arial" w:eastAsia="Arial" w:hAnsi="Arial" w:cs="Arial"/>
          <w:spacing w:val="-1"/>
        </w:rPr>
        <w:t>t</w:t>
      </w:r>
      <w:r>
        <w:rPr>
          <w:rFonts w:ascii="Arial" w:eastAsia="Arial" w:hAnsi="Arial" w:cs="Arial"/>
        </w:rPr>
        <w:t>o ensu</w:t>
      </w:r>
      <w:r>
        <w:rPr>
          <w:rFonts w:ascii="Arial" w:eastAsia="Arial" w:hAnsi="Arial" w:cs="Arial"/>
          <w:spacing w:val="1"/>
        </w:rPr>
        <w:t>r</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hat app</w:t>
      </w:r>
      <w:r>
        <w:rPr>
          <w:rFonts w:ascii="Arial" w:eastAsia="Arial" w:hAnsi="Arial" w:cs="Arial"/>
          <w:spacing w:val="1"/>
        </w:rPr>
        <w:t>r</w:t>
      </w:r>
      <w:r>
        <w:rPr>
          <w:rFonts w:ascii="Arial" w:eastAsia="Arial" w:hAnsi="Arial" w:cs="Arial"/>
        </w:rPr>
        <w:t>o</w:t>
      </w:r>
      <w:r>
        <w:rPr>
          <w:rFonts w:ascii="Arial" w:eastAsia="Arial" w:hAnsi="Arial" w:cs="Arial"/>
          <w:spacing w:val="-3"/>
        </w:rPr>
        <w:t>p</w:t>
      </w:r>
      <w:r>
        <w:rPr>
          <w:rFonts w:ascii="Arial" w:eastAsia="Arial" w:hAnsi="Arial" w:cs="Arial"/>
          <w:spacing w:val="1"/>
        </w:rPr>
        <w:t>r</w:t>
      </w:r>
      <w:r>
        <w:rPr>
          <w:rFonts w:ascii="Arial" w:eastAsia="Arial" w:hAnsi="Arial" w:cs="Arial"/>
          <w:spacing w:val="-1"/>
        </w:rPr>
        <w:t>i</w:t>
      </w:r>
      <w:r>
        <w:rPr>
          <w:rFonts w:ascii="Arial" w:eastAsia="Arial" w:hAnsi="Arial" w:cs="Arial"/>
        </w:rPr>
        <w:t>a</w:t>
      </w:r>
      <w:r>
        <w:rPr>
          <w:rFonts w:ascii="Arial" w:eastAsia="Arial" w:hAnsi="Arial" w:cs="Arial"/>
          <w:spacing w:val="1"/>
        </w:rPr>
        <w:t>t</w:t>
      </w:r>
      <w:r>
        <w:rPr>
          <w:rFonts w:ascii="Arial" w:eastAsia="Arial" w:hAnsi="Arial" w:cs="Arial"/>
        </w:rPr>
        <w:t>e</w:t>
      </w:r>
      <w:r>
        <w:rPr>
          <w:rFonts w:ascii="Arial" w:eastAsia="Arial" w:hAnsi="Arial" w:cs="Arial"/>
          <w:spacing w:val="-1"/>
        </w:rPr>
        <w:t>l</w:t>
      </w:r>
      <w:r>
        <w:rPr>
          <w:rFonts w:ascii="Arial" w:eastAsia="Arial" w:hAnsi="Arial" w:cs="Arial"/>
        </w:rPr>
        <w:t>y</w:t>
      </w:r>
      <w:r>
        <w:rPr>
          <w:rFonts w:ascii="Arial" w:eastAsia="Arial" w:hAnsi="Arial" w:cs="Arial"/>
          <w:spacing w:val="-1"/>
        </w:rPr>
        <w:t xml:space="preserve"> t</w:t>
      </w:r>
      <w:r>
        <w:rPr>
          <w:rFonts w:ascii="Arial" w:eastAsia="Arial" w:hAnsi="Arial" w:cs="Arial"/>
          <w:spacing w:val="1"/>
        </w:rPr>
        <w:t>r</w:t>
      </w:r>
      <w:r>
        <w:rPr>
          <w:rFonts w:ascii="Arial" w:eastAsia="Arial" w:hAnsi="Arial" w:cs="Arial"/>
        </w:rPr>
        <w:t>a</w:t>
      </w:r>
      <w:r>
        <w:rPr>
          <w:rFonts w:ascii="Arial" w:eastAsia="Arial" w:hAnsi="Arial" w:cs="Arial"/>
          <w:spacing w:val="-1"/>
        </w:rPr>
        <w:t>i</w:t>
      </w:r>
      <w:r>
        <w:rPr>
          <w:rFonts w:ascii="Arial" w:eastAsia="Arial" w:hAnsi="Arial" w:cs="Arial"/>
        </w:rPr>
        <w:t>ned</w:t>
      </w:r>
      <w:r>
        <w:rPr>
          <w:rFonts w:ascii="Arial" w:eastAsia="Arial" w:hAnsi="Arial" w:cs="Arial"/>
          <w:spacing w:val="1"/>
        </w:rPr>
        <w:t xml:space="preserve"> </w:t>
      </w:r>
      <w:r>
        <w:rPr>
          <w:rFonts w:ascii="Arial" w:eastAsia="Arial" w:hAnsi="Arial" w:cs="Arial"/>
        </w:rPr>
        <w:t>pe</w:t>
      </w:r>
      <w:r>
        <w:rPr>
          <w:rFonts w:ascii="Arial" w:eastAsia="Arial" w:hAnsi="Arial" w:cs="Arial"/>
          <w:spacing w:val="1"/>
        </w:rPr>
        <w:t>r</w:t>
      </w:r>
      <w:r>
        <w:rPr>
          <w:rFonts w:ascii="Arial" w:eastAsia="Arial" w:hAnsi="Arial" w:cs="Arial"/>
        </w:rPr>
        <w:t>sonnel</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r</w:t>
      </w:r>
      <w:r>
        <w:rPr>
          <w:rFonts w:ascii="Arial" w:eastAsia="Arial" w:hAnsi="Arial" w:cs="Arial"/>
        </w:rPr>
        <w:t>e</w:t>
      </w:r>
      <w:r>
        <w:rPr>
          <w:rFonts w:ascii="Arial" w:eastAsia="Arial" w:hAnsi="Arial" w:cs="Arial"/>
          <w:spacing w:val="-2"/>
        </w:rPr>
        <w:t xml:space="preserve"> </w:t>
      </w:r>
      <w:r>
        <w:rPr>
          <w:rFonts w:ascii="Arial" w:eastAsia="Arial" w:hAnsi="Arial" w:cs="Arial"/>
        </w:rPr>
        <w:t>a</w:t>
      </w:r>
      <w:r>
        <w:rPr>
          <w:rFonts w:ascii="Arial" w:eastAsia="Arial" w:hAnsi="Arial" w:cs="Arial"/>
          <w:spacing w:val="-2"/>
        </w:rPr>
        <w:t>v</w:t>
      </w:r>
      <w:r>
        <w:rPr>
          <w:rFonts w:ascii="Arial" w:eastAsia="Arial" w:hAnsi="Arial" w:cs="Arial"/>
        </w:rPr>
        <w:t>a</w:t>
      </w:r>
      <w:r>
        <w:rPr>
          <w:rFonts w:ascii="Arial" w:eastAsia="Arial" w:hAnsi="Arial" w:cs="Arial"/>
          <w:spacing w:val="-1"/>
        </w:rPr>
        <w:t>il</w:t>
      </w:r>
      <w:r>
        <w:rPr>
          <w:rFonts w:ascii="Arial" w:eastAsia="Arial" w:hAnsi="Arial" w:cs="Arial"/>
        </w:rPr>
        <w:t>ab</w:t>
      </w:r>
      <w:r>
        <w:rPr>
          <w:rFonts w:ascii="Arial" w:eastAsia="Arial" w:hAnsi="Arial" w:cs="Arial"/>
          <w:spacing w:val="-1"/>
        </w:rPr>
        <w:t>l</w:t>
      </w:r>
      <w:r>
        <w:rPr>
          <w:rFonts w:ascii="Arial" w:eastAsia="Arial" w:hAnsi="Arial" w:cs="Arial"/>
        </w:rPr>
        <w:t>e</w:t>
      </w:r>
      <w:r>
        <w:rPr>
          <w:rFonts w:ascii="Arial" w:eastAsia="Arial" w:hAnsi="Arial" w:cs="Arial"/>
          <w:spacing w:val="1"/>
        </w:rPr>
        <w:t xml:space="preserve"> t</w:t>
      </w:r>
      <w:r>
        <w:rPr>
          <w:rFonts w:ascii="Arial" w:eastAsia="Arial" w:hAnsi="Arial" w:cs="Arial"/>
        </w:rPr>
        <w:t>o</w:t>
      </w:r>
      <w:r>
        <w:rPr>
          <w:rFonts w:ascii="Arial" w:eastAsia="Arial" w:hAnsi="Arial" w:cs="Arial"/>
          <w:spacing w:val="1"/>
        </w:rPr>
        <w:t xml:space="preserve"> </w:t>
      </w:r>
      <w:r>
        <w:rPr>
          <w:rFonts w:ascii="Arial" w:eastAsia="Arial" w:hAnsi="Arial" w:cs="Arial"/>
        </w:rPr>
        <w:t>unde</w:t>
      </w:r>
      <w:r>
        <w:rPr>
          <w:rFonts w:ascii="Arial" w:eastAsia="Arial" w:hAnsi="Arial" w:cs="Arial"/>
          <w:spacing w:val="-2"/>
        </w:rPr>
        <w:t>r</w:t>
      </w:r>
      <w:r>
        <w:rPr>
          <w:rFonts w:ascii="Arial" w:eastAsia="Arial" w:hAnsi="Arial" w:cs="Arial"/>
          <w:spacing w:val="1"/>
        </w:rPr>
        <w:t>t</w:t>
      </w:r>
      <w:r>
        <w:rPr>
          <w:rFonts w:ascii="Arial" w:eastAsia="Arial" w:hAnsi="Arial" w:cs="Arial"/>
          <w:spacing w:val="-3"/>
        </w:rPr>
        <w:t>a</w:t>
      </w:r>
      <w:r>
        <w:rPr>
          <w:rFonts w:ascii="Arial" w:eastAsia="Arial" w:hAnsi="Arial" w:cs="Arial"/>
          <w:spacing w:val="2"/>
        </w:rPr>
        <w:t>k</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s</w:t>
      </w:r>
      <w:r>
        <w:rPr>
          <w:rFonts w:ascii="Arial" w:eastAsia="Arial" w:hAnsi="Arial" w:cs="Arial"/>
        </w:rPr>
        <w:t>e</w:t>
      </w:r>
      <w:r>
        <w:rPr>
          <w:rFonts w:ascii="Arial" w:eastAsia="Arial" w:hAnsi="Arial" w:cs="Arial"/>
          <w:spacing w:val="1"/>
        </w:rPr>
        <w:t xml:space="preserve"> </w:t>
      </w:r>
      <w:r>
        <w:rPr>
          <w:rFonts w:ascii="Arial" w:eastAsia="Arial" w:hAnsi="Arial" w:cs="Arial"/>
        </w:rPr>
        <w:t>co</w:t>
      </w:r>
      <w:r>
        <w:rPr>
          <w:rFonts w:ascii="Arial" w:eastAsia="Arial" w:hAnsi="Arial" w:cs="Arial"/>
          <w:spacing w:val="-2"/>
        </w:rPr>
        <w:t>m</w:t>
      </w:r>
      <w:r>
        <w:rPr>
          <w:rFonts w:ascii="Arial" w:eastAsia="Arial" w:hAnsi="Arial" w:cs="Arial"/>
          <w:spacing w:val="1"/>
        </w:rPr>
        <w:t>m</w:t>
      </w:r>
      <w:r>
        <w:rPr>
          <w:rFonts w:ascii="Arial" w:eastAsia="Arial" w:hAnsi="Arial" w:cs="Arial"/>
          <w:spacing w:val="-1"/>
        </w:rPr>
        <w:t>it</w:t>
      </w:r>
      <w:r>
        <w:rPr>
          <w:rFonts w:ascii="Arial" w:eastAsia="Arial" w:hAnsi="Arial" w:cs="Arial"/>
          <w:spacing w:val="1"/>
        </w:rPr>
        <w:t>m</w:t>
      </w:r>
      <w:r>
        <w:rPr>
          <w:rFonts w:ascii="Arial" w:eastAsia="Arial" w:hAnsi="Arial" w:cs="Arial"/>
        </w:rPr>
        <w:t>en</w:t>
      </w:r>
      <w:r>
        <w:rPr>
          <w:rFonts w:ascii="Arial" w:eastAsia="Arial" w:hAnsi="Arial" w:cs="Arial"/>
          <w:spacing w:val="-1"/>
        </w:rPr>
        <w:t>t</w:t>
      </w:r>
      <w:r>
        <w:rPr>
          <w:rFonts w:ascii="Arial" w:eastAsia="Arial" w:hAnsi="Arial" w:cs="Arial"/>
        </w:rPr>
        <w:t>s.</w:t>
      </w:r>
    </w:p>
    <w:p w:rsidR="000A5570" w:rsidRDefault="000A5570">
      <w:pPr>
        <w:spacing w:before="9" w:after="0" w:line="110" w:lineRule="exact"/>
        <w:rPr>
          <w:sz w:val="11"/>
          <w:szCs w:val="11"/>
        </w:rPr>
      </w:pPr>
    </w:p>
    <w:p w:rsidR="000A5570" w:rsidRDefault="00071E95">
      <w:pPr>
        <w:spacing w:after="0" w:line="240" w:lineRule="auto"/>
        <w:ind w:left="299" w:right="95"/>
        <w:jc w:val="both"/>
        <w:rPr>
          <w:rFonts w:ascii="Arial" w:eastAsia="Arial" w:hAnsi="Arial" w:cs="Arial"/>
        </w:rPr>
      </w:pPr>
      <w:r>
        <w:pict>
          <v:group id="_x0000_s1511" style="position:absolute;left:0;text-align:left;margin-left:70.4pt;margin-top:43.65pt;width:468.65pt;height:26.2pt;z-index:-251668992;mso-position-horizontal-relative:page" coordorigin="1408,873" coordsize="9373,524">
            <v:group id="_x0000_s1514" style="position:absolute;left:1418;top:883;width:9353;height:252" coordorigin="1418,883" coordsize="9353,252">
              <v:shape id="_x0000_s1515" style="position:absolute;left:1418;top:883;width:9353;height:252" coordorigin="1418,883" coordsize="9353,252" path="m1418,1135r9353,l10771,883r-9353,l1418,1135e" fillcolor="yellow" stroked="f">
                <v:path arrowok="t"/>
              </v:shape>
            </v:group>
            <v:group id="_x0000_s1512" style="position:absolute;left:1418;top:1135;width:8522;height:252" coordorigin="1418,1135" coordsize="8522,252">
              <v:shape id="_x0000_s1513" style="position:absolute;left:1418;top:1135;width:8522;height:252" coordorigin="1418,1135" coordsize="8522,252" path="m1418,1387r8523,l9941,1135r-8523,l1418,1387e" fillcolor="yellow" stroked="f">
                <v:path arrowok="t"/>
              </v:shape>
            </v:group>
            <w10:wrap anchorx="page"/>
          </v:group>
        </w:pict>
      </w:r>
      <w:r w:rsidR="00863EB5">
        <w:rPr>
          <w:rFonts w:ascii="Arial" w:eastAsia="Arial" w:hAnsi="Arial" w:cs="Arial"/>
          <w:spacing w:val="1"/>
        </w:rPr>
        <w:t>I</w:t>
      </w:r>
      <w:r w:rsidR="00863EB5">
        <w:rPr>
          <w:rFonts w:ascii="Arial" w:eastAsia="Arial" w:hAnsi="Arial" w:cs="Arial"/>
        </w:rPr>
        <w:t>n</w:t>
      </w:r>
      <w:r w:rsidR="00863EB5">
        <w:rPr>
          <w:rFonts w:ascii="Arial" w:eastAsia="Arial" w:hAnsi="Arial" w:cs="Arial"/>
          <w:spacing w:val="3"/>
        </w:rPr>
        <w:t xml:space="preserve"> </w:t>
      </w:r>
      <w:r w:rsidR="00863EB5">
        <w:rPr>
          <w:rFonts w:ascii="Arial" w:eastAsia="Arial" w:hAnsi="Arial" w:cs="Arial"/>
        </w:rPr>
        <w:t>o</w:t>
      </w:r>
      <w:r w:rsidR="00863EB5">
        <w:rPr>
          <w:rFonts w:ascii="Arial" w:eastAsia="Arial" w:hAnsi="Arial" w:cs="Arial"/>
          <w:spacing w:val="1"/>
        </w:rPr>
        <w:t>r</w:t>
      </w:r>
      <w:r w:rsidR="00863EB5">
        <w:rPr>
          <w:rFonts w:ascii="Arial" w:eastAsia="Arial" w:hAnsi="Arial" w:cs="Arial"/>
        </w:rPr>
        <w:t>d</w:t>
      </w:r>
      <w:r w:rsidR="00863EB5">
        <w:rPr>
          <w:rFonts w:ascii="Arial" w:eastAsia="Arial" w:hAnsi="Arial" w:cs="Arial"/>
          <w:spacing w:val="-3"/>
        </w:rPr>
        <w:t>e</w:t>
      </w:r>
      <w:r w:rsidR="00863EB5">
        <w:rPr>
          <w:rFonts w:ascii="Arial" w:eastAsia="Arial" w:hAnsi="Arial" w:cs="Arial"/>
        </w:rPr>
        <w:t>r</w:t>
      </w:r>
      <w:r w:rsidR="00863EB5">
        <w:rPr>
          <w:rFonts w:ascii="Arial" w:eastAsia="Arial" w:hAnsi="Arial" w:cs="Arial"/>
          <w:spacing w:val="2"/>
        </w:rPr>
        <w:t xml:space="preserve"> </w:t>
      </w:r>
      <w:r w:rsidR="00863EB5">
        <w:rPr>
          <w:rFonts w:ascii="Arial" w:eastAsia="Arial" w:hAnsi="Arial" w:cs="Arial"/>
          <w:spacing w:val="1"/>
        </w:rPr>
        <w:t>t</w:t>
      </w:r>
      <w:r w:rsidR="00863EB5">
        <w:rPr>
          <w:rFonts w:ascii="Arial" w:eastAsia="Arial" w:hAnsi="Arial" w:cs="Arial"/>
        </w:rPr>
        <w:t>o</w:t>
      </w:r>
      <w:r w:rsidR="00863EB5">
        <w:rPr>
          <w:rFonts w:ascii="Arial" w:eastAsia="Arial" w:hAnsi="Arial" w:cs="Arial"/>
          <w:spacing w:val="3"/>
        </w:rPr>
        <w:t xml:space="preserve"> </w:t>
      </w:r>
      <w:r w:rsidR="00863EB5">
        <w:rPr>
          <w:rFonts w:ascii="Arial" w:eastAsia="Arial" w:hAnsi="Arial" w:cs="Arial"/>
        </w:rPr>
        <w:t>ens</w:t>
      </w:r>
      <w:r w:rsidR="00863EB5">
        <w:rPr>
          <w:rFonts w:ascii="Arial" w:eastAsia="Arial" w:hAnsi="Arial" w:cs="Arial"/>
          <w:spacing w:val="-3"/>
        </w:rPr>
        <w:t>u</w:t>
      </w:r>
      <w:r w:rsidR="00863EB5">
        <w:rPr>
          <w:rFonts w:ascii="Arial" w:eastAsia="Arial" w:hAnsi="Arial" w:cs="Arial"/>
          <w:spacing w:val="1"/>
        </w:rPr>
        <w:t>r</w:t>
      </w:r>
      <w:r w:rsidR="00863EB5">
        <w:rPr>
          <w:rFonts w:ascii="Arial" w:eastAsia="Arial" w:hAnsi="Arial" w:cs="Arial"/>
        </w:rPr>
        <w:t>e</w:t>
      </w:r>
      <w:r w:rsidR="00863EB5">
        <w:rPr>
          <w:rFonts w:ascii="Arial" w:eastAsia="Arial" w:hAnsi="Arial" w:cs="Arial"/>
          <w:spacing w:val="3"/>
        </w:rPr>
        <w:t xml:space="preserve"> </w:t>
      </w:r>
      <w:r w:rsidR="00863EB5">
        <w:rPr>
          <w:rFonts w:ascii="Arial" w:eastAsia="Arial" w:hAnsi="Arial" w:cs="Arial"/>
          <w:spacing w:val="1"/>
        </w:rPr>
        <w:t>t</w:t>
      </w:r>
      <w:r w:rsidR="00863EB5">
        <w:rPr>
          <w:rFonts w:ascii="Arial" w:eastAsia="Arial" w:hAnsi="Arial" w:cs="Arial"/>
          <w:spacing w:val="-3"/>
        </w:rPr>
        <w:t>h</w:t>
      </w:r>
      <w:r w:rsidR="00863EB5">
        <w:rPr>
          <w:rFonts w:ascii="Arial" w:eastAsia="Arial" w:hAnsi="Arial" w:cs="Arial"/>
        </w:rPr>
        <w:t>at</w:t>
      </w:r>
      <w:r w:rsidR="00863EB5">
        <w:rPr>
          <w:rFonts w:ascii="Arial" w:eastAsia="Arial" w:hAnsi="Arial" w:cs="Arial"/>
          <w:spacing w:val="3"/>
        </w:rPr>
        <w:t xml:space="preserve"> </w:t>
      </w:r>
      <w:r w:rsidR="00863EB5">
        <w:rPr>
          <w:rFonts w:ascii="Arial" w:eastAsia="Arial" w:hAnsi="Arial" w:cs="Arial"/>
          <w:spacing w:val="1"/>
        </w:rPr>
        <w:t>I</w:t>
      </w:r>
      <w:r w:rsidR="00863EB5">
        <w:rPr>
          <w:rFonts w:ascii="Arial" w:eastAsia="Arial" w:hAnsi="Arial" w:cs="Arial"/>
          <w:spacing w:val="-1"/>
        </w:rPr>
        <w:t>A</w:t>
      </w:r>
      <w:r w:rsidR="00863EB5">
        <w:rPr>
          <w:rFonts w:ascii="Arial" w:eastAsia="Arial" w:hAnsi="Arial" w:cs="Arial"/>
        </w:rPr>
        <w:t>LA</w:t>
      </w:r>
      <w:r w:rsidR="00863EB5">
        <w:rPr>
          <w:rFonts w:ascii="Arial" w:eastAsia="Arial" w:hAnsi="Arial" w:cs="Arial"/>
          <w:spacing w:val="3"/>
        </w:rPr>
        <w:t xml:space="preserve"> </w:t>
      </w:r>
      <w:r w:rsidR="00863EB5">
        <w:rPr>
          <w:rFonts w:ascii="Arial" w:eastAsia="Arial" w:hAnsi="Arial" w:cs="Arial"/>
        </w:rPr>
        <w:t>s</w:t>
      </w:r>
      <w:r w:rsidR="00863EB5">
        <w:rPr>
          <w:rFonts w:ascii="Arial" w:eastAsia="Arial" w:hAnsi="Arial" w:cs="Arial"/>
          <w:spacing w:val="1"/>
        </w:rPr>
        <w:t>t</w:t>
      </w:r>
      <w:r w:rsidR="00863EB5">
        <w:rPr>
          <w:rFonts w:ascii="Arial" w:eastAsia="Arial" w:hAnsi="Arial" w:cs="Arial"/>
        </w:rPr>
        <w:t>and</w:t>
      </w:r>
      <w:r w:rsidR="00863EB5">
        <w:rPr>
          <w:rFonts w:ascii="Arial" w:eastAsia="Arial" w:hAnsi="Arial" w:cs="Arial"/>
          <w:spacing w:val="-3"/>
        </w:rPr>
        <w:t>a</w:t>
      </w:r>
      <w:r w:rsidR="00863EB5">
        <w:rPr>
          <w:rFonts w:ascii="Arial" w:eastAsia="Arial" w:hAnsi="Arial" w:cs="Arial"/>
          <w:spacing w:val="1"/>
        </w:rPr>
        <w:t>r</w:t>
      </w:r>
      <w:r w:rsidR="00863EB5">
        <w:rPr>
          <w:rFonts w:ascii="Arial" w:eastAsia="Arial" w:hAnsi="Arial" w:cs="Arial"/>
        </w:rPr>
        <w:t>ds</w:t>
      </w:r>
      <w:r w:rsidR="00863EB5">
        <w:rPr>
          <w:rFonts w:ascii="Arial" w:eastAsia="Arial" w:hAnsi="Arial" w:cs="Arial"/>
          <w:spacing w:val="1"/>
        </w:rPr>
        <w:t xml:space="preserve"> f</w:t>
      </w:r>
      <w:r w:rsidR="00863EB5">
        <w:rPr>
          <w:rFonts w:ascii="Arial" w:eastAsia="Arial" w:hAnsi="Arial" w:cs="Arial"/>
        </w:rPr>
        <w:t>or</w:t>
      </w:r>
      <w:r w:rsidR="00863EB5">
        <w:rPr>
          <w:rFonts w:ascii="Arial" w:eastAsia="Arial" w:hAnsi="Arial" w:cs="Arial"/>
          <w:spacing w:val="2"/>
        </w:rPr>
        <w:t xml:space="preserve"> </w:t>
      </w:r>
      <w:r w:rsidR="00863EB5">
        <w:rPr>
          <w:rFonts w:ascii="Arial" w:eastAsia="Arial" w:hAnsi="Arial" w:cs="Arial"/>
          <w:spacing w:val="-1"/>
        </w:rPr>
        <w:t>V</w:t>
      </w:r>
      <w:r w:rsidR="00863EB5">
        <w:rPr>
          <w:rFonts w:ascii="Arial" w:eastAsia="Arial" w:hAnsi="Arial" w:cs="Arial"/>
          <w:spacing w:val="2"/>
        </w:rPr>
        <w:t>T</w:t>
      </w:r>
      <w:r w:rsidR="00863EB5">
        <w:rPr>
          <w:rFonts w:ascii="Arial" w:eastAsia="Arial" w:hAnsi="Arial" w:cs="Arial"/>
        </w:rPr>
        <w:t xml:space="preserve">S </w:t>
      </w:r>
      <w:r w:rsidR="00863EB5">
        <w:rPr>
          <w:rFonts w:ascii="Arial" w:eastAsia="Arial" w:hAnsi="Arial" w:cs="Arial"/>
          <w:spacing w:val="1"/>
        </w:rPr>
        <w:t>tr</w:t>
      </w:r>
      <w:r w:rsidR="00863EB5">
        <w:rPr>
          <w:rFonts w:ascii="Arial" w:eastAsia="Arial" w:hAnsi="Arial" w:cs="Arial"/>
        </w:rPr>
        <w:t>a</w:t>
      </w:r>
      <w:r w:rsidR="00863EB5">
        <w:rPr>
          <w:rFonts w:ascii="Arial" w:eastAsia="Arial" w:hAnsi="Arial" w:cs="Arial"/>
          <w:spacing w:val="-1"/>
        </w:rPr>
        <w:t>i</w:t>
      </w:r>
      <w:r w:rsidR="00863EB5">
        <w:rPr>
          <w:rFonts w:ascii="Arial" w:eastAsia="Arial" w:hAnsi="Arial" w:cs="Arial"/>
        </w:rPr>
        <w:t>n</w:t>
      </w:r>
      <w:r w:rsidR="00863EB5">
        <w:rPr>
          <w:rFonts w:ascii="Arial" w:eastAsia="Arial" w:hAnsi="Arial" w:cs="Arial"/>
          <w:spacing w:val="-1"/>
        </w:rPr>
        <w:t>i</w:t>
      </w:r>
      <w:r w:rsidR="00863EB5">
        <w:rPr>
          <w:rFonts w:ascii="Arial" w:eastAsia="Arial" w:hAnsi="Arial" w:cs="Arial"/>
          <w:spacing w:val="-3"/>
        </w:rPr>
        <w:t>n</w:t>
      </w:r>
      <w:r w:rsidR="00863EB5">
        <w:rPr>
          <w:rFonts w:ascii="Arial" w:eastAsia="Arial" w:hAnsi="Arial" w:cs="Arial"/>
        </w:rPr>
        <w:t>g</w:t>
      </w:r>
      <w:r w:rsidR="00863EB5">
        <w:rPr>
          <w:rFonts w:ascii="Arial" w:eastAsia="Arial" w:hAnsi="Arial" w:cs="Arial"/>
          <w:spacing w:val="3"/>
        </w:rPr>
        <w:t xml:space="preserve"> </w:t>
      </w:r>
      <w:r w:rsidR="00863EB5">
        <w:rPr>
          <w:rFonts w:ascii="Arial" w:eastAsia="Arial" w:hAnsi="Arial" w:cs="Arial"/>
          <w:spacing w:val="1"/>
        </w:rPr>
        <w:t>m</w:t>
      </w:r>
      <w:r w:rsidR="00863EB5">
        <w:rPr>
          <w:rFonts w:ascii="Arial" w:eastAsia="Arial" w:hAnsi="Arial" w:cs="Arial"/>
        </w:rPr>
        <w:t>eet</w:t>
      </w:r>
      <w:r w:rsidR="00863EB5">
        <w:rPr>
          <w:rFonts w:ascii="Arial" w:eastAsia="Arial" w:hAnsi="Arial" w:cs="Arial"/>
          <w:spacing w:val="2"/>
        </w:rPr>
        <w:t xml:space="preserve"> </w:t>
      </w:r>
      <w:r w:rsidR="00863EB5">
        <w:rPr>
          <w:rFonts w:ascii="Arial" w:eastAsia="Arial" w:hAnsi="Arial" w:cs="Arial"/>
          <w:spacing w:val="1"/>
        </w:rPr>
        <w:t>t</w:t>
      </w:r>
      <w:r w:rsidR="00863EB5">
        <w:rPr>
          <w:rFonts w:ascii="Arial" w:eastAsia="Arial" w:hAnsi="Arial" w:cs="Arial"/>
        </w:rPr>
        <w:t>he</w:t>
      </w:r>
      <w:r w:rsidR="00863EB5">
        <w:rPr>
          <w:rFonts w:ascii="Arial" w:eastAsia="Arial" w:hAnsi="Arial" w:cs="Arial"/>
          <w:spacing w:val="3"/>
        </w:rPr>
        <w:t xml:space="preserve"> </w:t>
      </w:r>
      <w:r w:rsidR="00863EB5">
        <w:rPr>
          <w:rFonts w:ascii="Arial" w:eastAsia="Arial" w:hAnsi="Arial" w:cs="Arial"/>
        </w:rPr>
        <w:t>ap</w:t>
      </w:r>
      <w:r w:rsidR="00863EB5">
        <w:rPr>
          <w:rFonts w:ascii="Arial" w:eastAsia="Arial" w:hAnsi="Arial" w:cs="Arial"/>
          <w:spacing w:val="-3"/>
        </w:rPr>
        <w:t>p</w:t>
      </w:r>
      <w:r w:rsidR="00863EB5">
        <w:rPr>
          <w:rFonts w:ascii="Arial" w:eastAsia="Arial" w:hAnsi="Arial" w:cs="Arial"/>
          <w:spacing w:val="-2"/>
        </w:rPr>
        <w:t>r</w:t>
      </w:r>
      <w:r w:rsidR="00863EB5">
        <w:rPr>
          <w:rFonts w:ascii="Arial" w:eastAsia="Arial" w:hAnsi="Arial" w:cs="Arial"/>
        </w:rPr>
        <w:t>op</w:t>
      </w:r>
      <w:r w:rsidR="00863EB5">
        <w:rPr>
          <w:rFonts w:ascii="Arial" w:eastAsia="Arial" w:hAnsi="Arial" w:cs="Arial"/>
          <w:spacing w:val="1"/>
        </w:rPr>
        <w:t>r</w:t>
      </w:r>
      <w:r w:rsidR="00863EB5">
        <w:rPr>
          <w:rFonts w:ascii="Arial" w:eastAsia="Arial" w:hAnsi="Arial" w:cs="Arial"/>
          <w:spacing w:val="-1"/>
        </w:rPr>
        <w:t>i</w:t>
      </w:r>
      <w:r w:rsidR="00863EB5">
        <w:rPr>
          <w:rFonts w:ascii="Arial" w:eastAsia="Arial" w:hAnsi="Arial" w:cs="Arial"/>
        </w:rPr>
        <w:t>a</w:t>
      </w:r>
      <w:r w:rsidR="00863EB5">
        <w:rPr>
          <w:rFonts w:ascii="Arial" w:eastAsia="Arial" w:hAnsi="Arial" w:cs="Arial"/>
          <w:spacing w:val="1"/>
        </w:rPr>
        <w:t>t</w:t>
      </w:r>
      <w:r w:rsidR="00863EB5">
        <w:rPr>
          <w:rFonts w:ascii="Arial" w:eastAsia="Arial" w:hAnsi="Arial" w:cs="Arial"/>
        </w:rPr>
        <w:t>e</w:t>
      </w:r>
      <w:r w:rsidR="00863EB5">
        <w:rPr>
          <w:rFonts w:ascii="Arial" w:eastAsia="Arial" w:hAnsi="Arial" w:cs="Arial"/>
          <w:spacing w:val="3"/>
        </w:rPr>
        <w:t xml:space="preserve"> </w:t>
      </w:r>
      <w:r w:rsidR="00863EB5">
        <w:rPr>
          <w:rFonts w:ascii="Arial" w:eastAsia="Arial" w:hAnsi="Arial" w:cs="Arial"/>
          <w:spacing w:val="-1"/>
        </w:rPr>
        <w:t>l</w:t>
      </w:r>
      <w:r w:rsidR="00863EB5">
        <w:rPr>
          <w:rFonts w:ascii="Arial" w:eastAsia="Arial" w:hAnsi="Arial" w:cs="Arial"/>
        </w:rPr>
        <w:t>e</w:t>
      </w:r>
      <w:r w:rsidR="00863EB5">
        <w:rPr>
          <w:rFonts w:ascii="Arial" w:eastAsia="Arial" w:hAnsi="Arial" w:cs="Arial"/>
          <w:spacing w:val="-2"/>
        </w:rPr>
        <w:t>v</w:t>
      </w:r>
      <w:r w:rsidR="00863EB5">
        <w:rPr>
          <w:rFonts w:ascii="Arial" w:eastAsia="Arial" w:hAnsi="Arial" w:cs="Arial"/>
        </w:rPr>
        <w:t>e</w:t>
      </w:r>
      <w:r w:rsidR="00863EB5">
        <w:rPr>
          <w:rFonts w:ascii="Arial" w:eastAsia="Arial" w:hAnsi="Arial" w:cs="Arial"/>
          <w:spacing w:val="-1"/>
        </w:rPr>
        <w:t>l</w:t>
      </w:r>
      <w:r w:rsidR="00863EB5">
        <w:rPr>
          <w:rFonts w:ascii="Arial" w:eastAsia="Arial" w:hAnsi="Arial" w:cs="Arial"/>
        </w:rPr>
        <w:t>,</w:t>
      </w:r>
      <w:r w:rsidR="00863EB5">
        <w:rPr>
          <w:rFonts w:ascii="Arial" w:eastAsia="Arial" w:hAnsi="Arial" w:cs="Arial"/>
          <w:spacing w:val="5"/>
        </w:rPr>
        <w:t xml:space="preserve"> </w:t>
      </w:r>
      <w:r w:rsidR="00863EB5">
        <w:rPr>
          <w:rFonts w:ascii="Arial" w:eastAsia="Arial" w:hAnsi="Arial" w:cs="Arial"/>
          <w:spacing w:val="1"/>
        </w:rPr>
        <w:t>t</w:t>
      </w:r>
      <w:r w:rsidR="00863EB5">
        <w:rPr>
          <w:rFonts w:ascii="Arial" w:eastAsia="Arial" w:hAnsi="Arial" w:cs="Arial"/>
        </w:rPr>
        <w:t>he</w:t>
      </w:r>
      <w:r w:rsidR="00863EB5">
        <w:rPr>
          <w:rFonts w:ascii="Arial" w:eastAsia="Arial" w:hAnsi="Arial" w:cs="Arial"/>
          <w:spacing w:val="3"/>
        </w:rPr>
        <w:t xml:space="preserve"> </w:t>
      </w:r>
      <w:r w:rsidR="00863EB5">
        <w:rPr>
          <w:rFonts w:ascii="Arial" w:eastAsia="Arial" w:hAnsi="Arial" w:cs="Arial"/>
          <w:spacing w:val="-3"/>
        </w:rPr>
        <w:t>V</w:t>
      </w:r>
      <w:r w:rsidR="00863EB5">
        <w:rPr>
          <w:rFonts w:ascii="Arial" w:eastAsia="Arial" w:hAnsi="Arial" w:cs="Arial"/>
        </w:rPr>
        <w:t xml:space="preserve">TS </w:t>
      </w:r>
      <w:r w:rsidR="00863EB5">
        <w:rPr>
          <w:rFonts w:ascii="Arial" w:eastAsia="Arial" w:hAnsi="Arial" w:cs="Arial"/>
          <w:spacing w:val="1"/>
        </w:rPr>
        <w:t>tr</w:t>
      </w:r>
      <w:r w:rsidR="00863EB5">
        <w:rPr>
          <w:rFonts w:ascii="Arial" w:eastAsia="Arial" w:hAnsi="Arial" w:cs="Arial"/>
        </w:rPr>
        <w:t>a</w:t>
      </w:r>
      <w:r w:rsidR="00863EB5">
        <w:rPr>
          <w:rFonts w:ascii="Arial" w:eastAsia="Arial" w:hAnsi="Arial" w:cs="Arial"/>
          <w:spacing w:val="-1"/>
        </w:rPr>
        <w:t>i</w:t>
      </w:r>
      <w:r w:rsidR="00863EB5">
        <w:rPr>
          <w:rFonts w:ascii="Arial" w:eastAsia="Arial" w:hAnsi="Arial" w:cs="Arial"/>
        </w:rPr>
        <w:t>n</w:t>
      </w:r>
      <w:r w:rsidR="00863EB5">
        <w:rPr>
          <w:rFonts w:ascii="Arial" w:eastAsia="Arial" w:hAnsi="Arial" w:cs="Arial"/>
          <w:spacing w:val="-1"/>
        </w:rPr>
        <w:t>i</w:t>
      </w:r>
      <w:r w:rsidR="00863EB5">
        <w:rPr>
          <w:rFonts w:ascii="Arial" w:eastAsia="Arial" w:hAnsi="Arial" w:cs="Arial"/>
        </w:rPr>
        <w:t>ng</w:t>
      </w:r>
      <w:r w:rsidR="00863EB5">
        <w:rPr>
          <w:rFonts w:ascii="Arial" w:eastAsia="Arial" w:hAnsi="Arial" w:cs="Arial"/>
          <w:spacing w:val="2"/>
        </w:rPr>
        <w:t xml:space="preserve"> </w:t>
      </w:r>
      <w:r w:rsidR="00863EB5">
        <w:rPr>
          <w:rFonts w:ascii="Arial" w:eastAsia="Arial" w:hAnsi="Arial" w:cs="Arial"/>
        </w:rPr>
        <w:t>cou</w:t>
      </w:r>
      <w:r w:rsidR="00863EB5">
        <w:rPr>
          <w:rFonts w:ascii="Arial" w:eastAsia="Arial" w:hAnsi="Arial" w:cs="Arial"/>
          <w:spacing w:val="1"/>
        </w:rPr>
        <w:t>r</w:t>
      </w:r>
      <w:r w:rsidR="00863EB5">
        <w:rPr>
          <w:rFonts w:ascii="Arial" w:eastAsia="Arial" w:hAnsi="Arial" w:cs="Arial"/>
        </w:rPr>
        <w:t>ses shou</w:t>
      </w:r>
      <w:r w:rsidR="00863EB5">
        <w:rPr>
          <w:rFonts w:ascii="Arial" w:eastAsia="Arial" w:hAnsi="Arial" w:cs="Arial"/>
          <w:spacing w:val="-1"/>
        </w:rPr>
        <w:t>l</w:t>
      </w:r>
      <w:r w:rsidR="00863EB5">
        <w:rPr>
          <w:rFonts w:ascii="Arial" w:eastAsia="Arial" w:hAnsi="Arial" w:cs="Arial"/>
        </w:rPr>
        <w:t>d</w:t>
      </w:r>
      <w:r w:rsidR="00863EB5">
        <w:rPr>
          <w:rFonts w:ascii="Arial" w:eastAsia="Arial" w:hAnsi="Arial" w:cs="Arial"/>
          <w:spacing w:val="2"/>
        </w:rPr>
        <w:t xml:space="preserve"> </w:t>
      </w:r>
      <w:r w:rsidR="00863EB5">
        <w:rPr>
          <w:rFonts w:ascii="Arial" w:eastAsia="Arial" w:hAnsi="Arial" w:cs="Arial"/>
        </w:rPr>
        <w:t>be</w:t>
      </w:r>
      <w:r w:rsidR="00863EB5">
        <w:rPr>
          <w:rFonts w:ascii="Arial" w:eastAsia="Arial" w:hAnsi="Arial" w:cs="Arial"/>
          <w:spacing w:val="2"/>
        </w:rPr>
        <w:t xml:space="preserve"> </w:t>
      </w:r>
      <w:r w:rsidR="00863EB5">
        <w:rPr>
          <w:rFonts w:ascii="Arial" w:eastAsia="Arial" w:hAnsi="Arial" w:cs="Arial"/>
        </w:rPr>
        <w:t>acc</w:t>
      </w:r>
      <w:r w:rsidR="00863EB5">
        <w:rPr>
          <w:rFonts w:ascii="Arial" w:eastAsia="Arial" w:hAnsi="Arial" w:cs="Arial"/>
          <w:spacing w:val="1"/>
        </w:rPr>
        <w:t>r</w:t>
      </w:r>
      <w:r w:rsidR="00863EB5">
        <w:rPr>
          <w:rFonts w:ascii="Arial" w:eastAsia="Arial" w:hAnsi="Arial" w:cs="Arial"/>
        </w:rPr>
        <w:t>ed</w:t>
      </w:r>
      <w:r w:rsidR="00863EB5">
        <w:rPr>
          <w:rFonts w:ascii="Arial" w:eastAsia="Arial" w:hAnsi="Arial" w:cs="Arial"/>
          <w:spacing w:val="-1"/>
        </w:rPr>
        <w:t>i</w:t>
      </w:r>
      <w:r w:rsidR="00863EB5">
        <w:rPr>
          <w:rFonts w:ascii="Arial" w:eastAsia="Arial" w:hAnsi="Arial" w:cs="Arial"/>
          <w:spacing w:val="1"/>
        </w:rPr>
        <w:t>t</w:t>
      </w:r>
      <w:r w:rsidR="00863EB5">
        <w:rPr>
          <w:rFonts w:ascii="Arial" w:eastAsia="Arial" w:hAnsi="Arial" w:cs="Arial"/>
        </w:rPr>
        <w:t>ed</w:t>
      </w:r>
      <w:r w:rsidR="00863EB5">
        <w:rPr>
          <w:rFonts w:ascii="Arial" w:eastAsia="Arial" w:hAnsi="Arial" w:cs="Arial"/>
          <w:spacing w:val="2"/>
        </w:rPr>
        <w:t xml:space="preserve"> </w:t>
      </w:r>
      <w:r w:rsidR="00863EB5">
        <w:rPr>
          <w:rFonts w:ascii="Arial" w:eastAsia="Arial" w:hAnsi="Arial" w:cs="Arial"/>
        </w:rPr>
        <w:t xml:space="preserve">by </w:t>
      </w:r>
      <w:r w:rsidR="00863EB5">
        <w:rPr>
          <w:rFonts w:ascii="Arial" w:eastAsia="Arial" w:hAnsi="Arial" w:cs="Arial"/>
          <w:spacing w:val="1"/>
        </w:rPr>
        <w:t>t</w:t>
      </w:r>
      <w:r w:rsidR="00863EB5">
        <w:rPr>
          <w:rFonts w:ascii="Arial" w:eastAsia="Arial" w:hAnsi="Arial" w:cs="Arial"/>
        </w:rPr>
        <w:t>he</w:t>
      </w:r>
      <w:r w:rsidR="00863EB5">
        <w:rPr>
          <w:rFonts w:ascii="Arial" w:eastAsia="Arial" w:hAnsi="Arial" w:cs="Arial"/>
          <w:spacing w:val="4"/>
        </w:rPr>
        <w:t xml:space="preserve"> </w:t>
      </w:r>
      <w:r w:rsidR="00863EB5">
        <w:rPr>
          <w:rFonts w:ascii="Arial" w:eastAsia="Arial" w:hAnsi="Arial" w:cs="Arial"/>
          <w:spacing w:val="-1"/>
        </w:rPr>
        <w:t>C</w:t>
      </w:r>
      <w:r w:rsidR="00863EB5">
        <w:rPr>
          <w:rFonts w:ascii="Arial" w:eastAsia="Arial" w:hAnsi="Arial" w:cs="Arial"/>
          <w:spacing w:val="-3"/>
        </w:rPr>
        <w:t>o</w:t>
      </w:r>
      <w:r w:rsidR="00863EB5">
        <w:rPr>
          <w:rFonts w:ascii="Arial" w:eastAsia="Arial" w:hAnsi="Arial" w:cs="Arial"/>
          <w:spacing w:val="1"/>
        </w:rPr>
        <w:t>m</w:t>
      </w:r>
      <w:r w:rsidR="00863EB5">
        <w:rPr>
          <w:rFonts w:ascii="Arial" w:eastAsia="Arial" w:hAnsi="Arial" w:cs="Arial"/>
        </w:rPr>
        <w:t>pe</w:t>
      </w:r>
      <w:r w:rsidR="00863EB5">
        <w:rPr>
          <w:rFonts w:ascii="Arial" w:eastAsia="Arial" w:hAnsi="Arial" w:cs="Arial"/>
          <w:spacing w:val="1"/>
        </w:rPr>
        <w:t>t</w:t>
      </w:r>
      <w:r w:rsidR="00863EB5">
        <w:rPr>
          <w:rFonts w:ascii="Arial" w:eastAsia="Arial" w:hAnsi="Arial" w:cs="Arial"/>
        </w:rPr>
        <w:t>e</w:t>
      </w:r>
      <w:r w:rsidR="00863EB5">
        <w:rPr>
          <w:rFonts w:ascii="Arial" w:eastAsia="Arial" w:hAnsi="Arial" w:cs="Arial"/>
          <w:spacing w:val="-3"/>
        </w:rPr>
        <w:t>n</w:t>
      </w:r>
      <w:r w:rsidR="00863EB5">
        <w:rPr>
          <w:rFonts w:ascii="Arial" w:eastAsia="Arial" w:hAnsi="Arial" w:cs="Arial"/>
        </w:rPr>
        <w:t>t</w:t>
      </w:r>
      <w:r w:rsidR="00863EB5">
        <w:rPr>
          <w:rFonts w:ascii="Arial" w:eastAsia="Arial" w:hAnsi="Arial" w:cs="Arial"/>
          <w:spacing w:val="4"/>
        </w:rPr>
        <w:t xml:space="preserve"> </w:t>
      </w:r>
      <w:r w:rsidR="00863EB5">
        <w:rPr>
          <w:rFonts w:ascii="Arial" w:eastAsia="Arial" w:hAnsi="Arial" w:cs="Arial"/>
          <w:spacing w:val="-1"/>
        </w:rPr>
        <w:t>A</w:t>
      </w:r>
      <w:r w:rsidR="00863EB5">
        <w:rPr>
          <w:rFonts w:ascii="Arial" w:eastAsia="Arial" w:hAnsi="Arial" w:cs="Arial"/>
        </w:rPr>
        <w:t>u</w:t>
      </w:r>
      <w:r w:rsidR="00863EB5">
        <w:rPr>
          <w:rFonts w:ascii="Arial" w:eastAsia="Arial" w:hAnsi="Arial" w:cs="Arial"/>
          <w:spacing w:val="1"/>
        </w:rPr>
        <w:t>t</w:t>
      </w:r>
      <w:r w:rsidR="00863EB5">
        <w:rPr>
          <w:rFonts w:ascii="Arial" w:eastAsia="Arial" w:hAnsi="Arial" w:cs="Arial"/>
        </w:rPr>
        <w:t>h</w:t>
      </w:r>
      <w:r w:rsidR="00863EB5">
        <w:rPr>
          <w:rFonts w:ascii="Arial" w:eastAsia="Arial" w:hAnsi="Arial" w:cs="Arial"/>
          <w:spacing w:val="-3"/>
        </w:rPr>
        <w:t>o</w:t>
      </w:r>
      <w:r w:rsidR="00863EB5">
        <w:rPr>
          <w:rFonts w:ascii="Arial" w:eastAsia="Arial" w:hAnsi="Arial" w:cs="Arial"/>
          <w:spacing w:val="1"/>
        </w:rPr>
        <w:t>r</w:t>
      </w:r>
      <w:r w:rsidR="00863EB5">
        <w:rPr>
          <w:rFonts w:ascii="Arial" w:eastAsia="Arial" w:hAnsi="Arial" w:cs="Arial"/>
          <w:spacing w:val="-1"/>
        </w:rPr>
        <w:t>i</w:t>
      </w:r>
      <w:r w:rsidR="00863EB5">
        <w:rPr>
          <w:rFonts w:ascii="Arial" w:eastAsia="Arial" w:hAnsi="Arial" w:cs="Arial"/>
          <w:spacing w:val="1"/>
        </w:rPr>
        <w:t>t</w:t>
      </w:r>
      <w:r w:rsidR="00863EB5">
        <w:rPr>
          <w:rFonts w:ascii="Arial" w:eastAsia="Arial" w:hAnsi="Arial" w:cs="Arial"/>
          <w:spacing w:val="-2"/>
        </w:rPr>
        <w:t>y</w:t>
      </w:r>
      <w:r w:rsidR="00863EB5">
        <w:rPr>
          <w:rFonts w:ascii="Arial" w:eastAsia="Arial" w:hAnsi="Arial" w:cs="Arial"/>
        </w:rPr>
        <w:t xml:space="preserve">. </w:t>
      </w:r>
      <w:r w:rsidR="00863EB5">
        <w:rPr>
          <w:rFonts w:ascii="Arial" w:eastAsia="Arial" w:hAnsi="Arial" w:cs="Arial"/>
          <w:spacing w:val="17"/>
        </w:rPr>
        <w:t xml:space="preserve"> </w:t>
      </w:r>
      <w:r w:rsidR="00863EB5">
        <w:rPr>
          <w:rFonts w:ascii="Arial" w:eastAsia="Arial" w:hAnsi="Arial" w:cs="Arial"/>
          <w:spacing w:val="2"/>
        </w:rPr>
        <w:t>T</w:t>
      </w:r>
      <w:r w:rsidR="00863EB5">
        <w:rPr>
          <w:rFonts w:ascii="Arial" w:eastAsia="Arial" w:hAnsi="Arial" w:cs="Arial"/>
        </w:rPr>
        <w:t>h</w:t>
      </w:r>
      <w:r w:rsidR="00863EB5">
        <w:rPr>
          <w:rFonts w:ascii="Arial" w:eastAsia="Arial" w:hAnsi="Arial" w:cs="Arial"/>
          <w:spacing w:val="-1"/>
        </w:rPr>
        <w:t>i</w:t>
      </w:r>
      <w:r w:rsidR="00863EB5">
        <w:rPr>
          <w:rFonts w:ascii="Arial" w:eastAsia="Arial" w:hAnsi="Arial" w:cs="Arial"/>
        </w:rPr>
        <w:t>s</w:t>
      </w:r>
      <w:r w:rsidR="00863EB5">
        <w:rPr>
          <w:rFonts w:ascii="Arial" w:eastAsia="Arial" w:hAnsi="Arial" w:cs="Arial"/>
          <w:spacing w:val="3"/>
        </w:rPr>
        <w:t xml:space="preserve"> </w:t>
      </w:r>
      <w:r w:rsidR="00863EB5">
        <w:rPr>
          <w:rFonts w:ascii="Arial" w:eastAsia="Arial" w:hAnsi="Arial" w:cs="Arial"/>
        </w:rPr>
        <w:t>shou</w:t>
      </w:r>
      <w:r w:rsidR="00863EB5">
        <w:rPr>
          <w:rFonts w:ascii="Arial" w:eastAsia="Arial" w:hAnsi="Arial" w:cs="Arial"/>
          <w:spacing w:val="-1"/>
        </w:rPr>
        <w:t>l</w:t>
      </w:r>
      <w:r w:rsidR="00863EB5">
        <w:rPr>
          <w:rFonts w:ascii="Arial" w:eastAsia="Arial" w:hAnsi="Arial" w:cs="Arial"/>
        </w:rPr>
        <w:t>d</w:t>
      </w:r>
      <w:r w:rsidR="00863EB5">
        <w:rPr>
          <w:rFonts w:ascii="Arial" w:eastAsia="Arial" w:hAnsi="Arial" w:cs="Arial"/>
          <w:spacing w:val="2"/>
        </w:rPr>
        <w:t xml:space="preserve"> </w:t>
      </w:r>
      <w:r w:rsidR="00863EB5">
        <w:rPr>
          <w:rFonts w:ascii="Arial" w:eastAsia="Arial" w:hAnsi="Arial" w:cs="Arial"/>
        </w:rPr>
        <w:t>he</w:t>
      </w:r>
      <w:r w:rsidR="00863EB5">
        <w:rPr>
          <w:rFonts w:ascii="Arial" w:eastAsia="Arial" w:hAnsi="Arial" w:cs="Arial"/>
          <w:spacing w:val="-1"/>
        </w:rPr>
        <w:t>l</w:t>
      </w:r>
      <w:r w:rsidR="00863EB5">
        <w:rPr>
          <w:rFonts w:ascii="Arial" w:eastAsia="Arial" w:hAnsi="Arial" w:cs="Arial"/>
        </w:rPr>
        <w:t>p</w:t>
      </w:r>
      <w:r w:rsidR="00863EB5">
        <w:rPr>
          <w:rFonts w:ascii="Arial" w:eastAsia="Arial" w:hAnsi="Arial" w:cs="Arial"/>
          <w:spacing w:val="2"/>
        </w:rPr>
        <w:t xml:space="preserve"> </w:t>
      </w:r>
      <w:r w:rsidR="00863EB5">
        <w:rPr>
          <w:rFonts w:ascii="Arial" w:eastAsia="Arial" w:hAnsi="Arial" w:cs="Arial"/>
          <w:spacing w:val="1"/>
        </w:rPr>
        <w:t>t</w:t>
      </w:r>
      <w:r w:rsidR="00863EB5">
        <w:rPr>
          <w:rFonts w:ascii="Arial" w:eastAsia="Arial" w:hAnsi="Arial" w:cs="Arial"/>
        </w:rPr>
        <w:t>o</w:t>
      </w:r>
      <w:r w:rsidR="00863EB5">
        <w:rPr>
          <w:rFonts w:ascii="Arial" w:eastAsia="Arial" w:hAnsi="Arial" w:cs="Arial"/>
          <w:spacing w:val="2"/>
        </w:rPr>
        <w:t xml:space="preserve"> </w:t>
      </w:r>
      <w:r w:rsidR="00863EB5">
        <w:rPr>
          <w:rFonts w:ascii="Arial" w:eastAsia="Arial" w:hAnsi="Arial" w:cs="Arial"/>
        </w:rPr>
        <w:t>ensu</w:t>
      </w:r>
      <w:r w:rsidR="00863EB5">
        <w:rPr>
          <w:rFonts w:ascii="Arial" w:eastAsia="Arial" w:hAnsi="Arial" w:cs="Arial"/>
          <w:spacing w:val="-2"/>
        </w:rPr>
        <w:t>r</w:t>
      </w:r>
      <w:r w:rsidR="00863EB5">
        <w:rPr>
          <w:rFonts w:ascii="Arial" w:eastAsia="Arial" w:hAnsi="Arial" w:cs="Arial"/>
        </w:rPr>
        <w:t xml:space="preserve">e </w:t>
      </w:r>
      <w:r w:rsidR="00863EB5">
        <w:rPr>
          <w:rFonts w:ascii="Arial" w:eastAsia="Arial" w:hAnsi="Arial" w:cs="Arial"/>
          <w:spacing w:val="1"/>
        </w:rPr>
        <w:t>t</w:t>
      </w:r>
      <w:r w:rsidR="00863EB5">
        <w:rPr>
          <w:rFonts w:ascii="Arial" w:eastAsia="Arial" w:hAnsi="Arial" w:cs="Arial"/>
        </w:rPr>
        <w:t>he</w:t>
      </w:r>
      <w:r w:rsidR="00863EB5">
        <w:rPr>
          <w:rFonts w:ascii="Arial" w:eastAsia="Arial" w:hAnsi="Arial" w:cs="Arial"/>
          <w:spacing w:val="1"/>
        </w:rPr>
        <w:t xml:space="preserve"> </w:t>
      </w:r>
      <w:r w:rsidR="00863EB5">
        <w:rPr>
          <w:rFonts w:ascii="Arial" w:eastAsia="Arial" w:hAnsi="Arial" w:cs="Arial"/>
        </w:rPr>
        <w:t>c</w:t>
      </w:r>
      <w:r w:rsidR="00863EB5">
        <w:rPr>
          <w:rFonts w:ascii="Arial" w:eastAsia="Arial" w:hAnsi="Arial" w:cs="Arial"/>
          <w:spacing w:val="-3"/>
        </w:rPr>
        <w:t>o</w:t>
      </w:r>
      <w:r w:rsidR="00863EB5">
        <w:rPr>
          <w:rFonts w:ascii="Arial" w:eastAsia="Arial" w:hAnsi="Arial" w:cs="Arial"/>
          <w:spacing w:val="1"/>
        </w:rPr>
        <w:t>m</w:t>
      </w:r>
      <w:r w:rsidR="00863EB5">
        <w:rPr>
          <w:rFonts w:ascii="Arial" w:eastAsia="Arial" w:hAnsi="Arial" w:cs="Arial"/>
        </w:rPr>
        <w:t>pe</w:t>
      </w:r>
      <w:r w:rsidR="00863EB5">
        <w:rPr>
          <w:rFonts w:ascii="Arial" w:eastAsia="Arial" w:hAnsi="Arial" w:cs="Arial"/>
          <w:spacing w:val="1"/>
        </w:rPr>
        <w:t>t</w:t>
      </w:r>
      <w:r w:rsidR="00863EB5">
        <w:rPr>
          <w:rFonts w:ascii="Arial" w:eastAsia="Arial" w:hAnsi="Arial" w:cs="Arial"/>
        </w:rPr>
        <w:t>e</w:t>
      </w:r>
      <w:r w:rsidR="00863EB5">
        <w:rPr>
          <w:rFonts w:ascii="Arial" w:eastAsia="Arial" w:hAnsi="Arial" w:cs="Arial"/>
          <w:spacing w:val="-3"/>
        </w:rPr>
        <w:t>n</w:t>
      </w:r>
      <w:r w:rsidR="00863EB5">
        <w:rPr>
          <w:rFonts w:ascii="Arial" w:eastAsia="Arial" w:hAnsi="Arial" w:cs="Arial"/>
        </w:rPr>
        <w:t>ce</w:t>
      </w:r>
      <w:r w:rsidR="00863EB5">
        <w:rPr>
          <w:rFonts w:ascii="Arial" w:eastAsia="Arial" w:hAnsi="Arial" w:cs="Arial"/>
          <w:spacing w:val="1"/>
        </w:rPr>
        <w:t xml:space="preserve"> </w:t>
      </w:r>
      <w:r w:rsidR="00863EB5">
        <w:rPr>
          <w:rFonts w:ascii="Arial" w:eastAsia="Arial" w:hAnsi="Arial" w:cs="Arial"/>
          <w:spacing w:val="-3"/>
        </w:rPr>
        <w:t>o</w:t>
      </w:r>
      <w:r w:rsidR="00863EB5">
        <w:rPr>
          <w:rFonts w:ascii="Arial" w:eastAsia="Arial" w:hAnsi="Arial" w:cs="Arial"/>
        </w:rPr>
        <w:t>f</w:t>
      </w:r>
      <w:r w:rsidR="00863EB5">
        <w:rPr>
          <w:rFonts w:ascii="Arial" w:eastAsia="Arial" w:hAnsi="Arial" w:cs="Arial"/>
          <w:spacing w:val="2"/>
        </w:rPr>
        <w:t xml:space="preserve"> </w:t>
      </w:r>
      <w:r w:rsidR="00863EB5">
        <w:rPr>
          <w:rFonts w:ascii="Arial" w:eastAsia="Arial" w:hAnsi="Arial" w:cs="Arial"/>
        </w:rPr>
        <w:t>p</w:t>
      </w:r>
      <w:r w:rsidR="00863EB5">
        <w:rPr>
          <w:rFonts w:ascii="Arial" w:eastAsia="Arial" w:hAnsi="Arial" w:cs="Arial"/>
          <w:spacing w:val="-3"/>
        </w:rPr>
        <w:t>e</w:t>
      </w:r>
      <w:r w:rsidR="00863EB5">
        <w:rPr>
          <w:rFonts w:ascii="Arial" w:eastAsia="Arial" w:hAnsi="Arial" w:cs="Arial"/>
          <w:spacing w:val="1"/>
        </w:rPr>
        <w:t>r</w:t>
      </w:r>
      <w:r w:rsidR="00863EB5">
        <w:rPr>
          <w:rFonts w:ascii="Arial" w:eastAsia="Arial" w:hAnsi="Arial" w:cs="Arial"/>
        </w:rPr>
        <w:t>s</w:t>
      </w:r>
      <w:r w:rsidR="00863EB5">
        <w:rPr>
          <w:rFonts w:ascii="Arial" w:eastAsia="Arial" w:hAnsi="Arial" w:cs="Arial"/>
          <w:spacing w:val="-3"/>
        </w:rPr>
        <w:t>o</w:t>
      </w:r>
      <w:r w:rsidR="00863EB5">
        <w:rPr>
          <w:rFonts w:ascii="Arial" w:eastAsia="Arial" w:hAnsi="Arial" w:cs="Arial"/>
        </w:rPr>
        <w:t xml:space="preserve">nnel </w:t>
      </w:r>
      <w:r w:rsidR="00863EB5">
        <w:rPr>
          <w:rFonts w:ascii="Arial" w:eastAsia="Arial" w:hAnsi="Arial" w:cs="Arial"/>
          <w:spacing w:val="1"/>
        </w:rPr>
        <w:t>t</w:t>
      </w:r>
      <w:r w:rsidR="00863EB5">
        <w:rPr>
          <w:rFonts w:ascii="Arial" w:eastAsia="Arial" w:hAnsi="Arial" w:cs="Arial"/>
        </w:rPr>
        <w:t>hat occupy</w:t>
      </w:r>
      <w:r w:rsidR="00863EB5">
        <w:rPr>
          <w:rFonts w:ascii="Arial" w:eastAsia="Arial" w:hAnsi="Arial" w:cs="Arial"/>
          <w:spacing w:val="-1"/>
        </w:rPr>
        <w:t xml:space="preserve"> </w:t>
      </w:r>
      <w:r w:rsidR="00863EB5">
        <w:rPr>
          <w:rFonts w:ascii="Arial" w:eastAsia="Arial" w:hAnsi="Arial" w:cs="Arial"/>
        </w:rPr>
        <w:t>ope</w:t>
      </w:r>
      <w:r w:rsidR="00863EB5">
        <w:rPr>
          <w:rFonts w:ascii="Arial" w:eastAsia="Arial" w:hAnsi="Arial" w:cs="Arial"/>
          <w:spacing w:val="1"/>
        </w:rPr>
        <w:t>r</w:t>
      </w:r>
      <w:r w:rsidR="00863EB5">
        <w:rPr>
          <w:rFonts w:ascii="Arial" w:eastAsia="Arial" w:hAnsi="Arial" w:cs="Arial"/>
          <w:spacing w:val="-3"/>
        </w:rPr>
        <w:t>a</w:t>
      </w:r>
      <w:r w:rsidR="00863EB5">
        <w:rPr>
          <w:rFonts w:ascii="Arial" w:eastAsia="Arial" w:hAnsi="Arial" w:cs="Arial"/>
          <w:spacing w:val="1"/>
        </w:rPr>
        <w:t>t</w:t>
      </w:r>
      <w:r w:rsidR="00863EB5">
        <w:rPr>
          <w:rFonts w:ascii="Arial" w:eastAsia="Arial" w:hAnsi="Arial" w:cs="Arial"/>
          <w:spacing w:val="-2"/>
        </w:rPr>
        <w:t>i</w:t>
      </w:r>
      <w:r w:rsidR="00863EB5">
        <w:rPr>
          <w:rFonts w:ascii="Arial" w:eastAsia="Arial" w:hAnsi="Arial" w:cs="Arial"/>
        </w:rPr>
        <w:t>onal pos</w:t>
      </w:r>
      <w:r w:rsidR="00863EB5">
        <w:rPr>
          <w:rFonts w:ascii="Arial" w:eastAsia="Arial" w:hAnsi="Arial" w:cs="Arial"/>
          <w:spacing w:val="-1"/>
        </w:rPr>
        <w:t>i</w:t>
      </w:r>
      <w:r w:rsidR="00863EB5">
        <w:rPr>
          <w:rFonts w:ascii="Arial" w:eastAsia="Arial" w:hAnsi="Arial" w:cs="Arial"/>
          <w:spacing w:val="1"/>
        </w:rPr>
        <w:t>t</w:t>
      </w:r>
      <w:r w:rsidR="00863EB5">
        <w:rPr>
          <w:rFonts w:ascii="Arial" w:eastAsia="Arial" w:hAnsi="Arial" w:cs="Arial"/>
          <w:spacing w:val="-1"/>
        </w:rPr>
        <w:t>i</w:t>
      </w:r>
      <w:r w:rsidR="00863EB5">
        <w:rPr>
          <w:rFonts w:ascii="Arial" w:eastAsia="Arial" w:hAnsi="Arial" w:cs="Arial"/>
        </w:rPr>
        <w:t>ons</w:t>
      </w:r>
      <w:r w:rsidR="00863EB5">
        <w:rPr>
          <w:rFonts w:ascii="Arial" w:eastAsia="Arial" w:hAnsi="Arial" w:cs="Arial"/>
          <w:spacing w:val="1"/>
        </w:rPr>
        <w:t xml:space="preserve"> </w:t>
      </w:r>
      <w:r w:rsidR="00863EB5">
        <w:rPr>
          <w:rFonts w:ascii="Arial" w:eastAsia="Arial" w:hAnsi="Arial" w:cs="Arial"/>
          <w:spacing w:val="-1"/>
        </w:rPr>
        <w:t>i</w:t>
      </w:r>
      <w:r w:rsidR="00863EB5">
        <w:rPr>
          <w:rFonts w:ascii="Arial" w:eastAsia="Arial" w:hAnsi="Arial" w:cs="Arial"/>
        </w:rPr>
        <w:t>n</w:t>
      </w:r>
      <w:r w:rsidR="00863EB5">
        <w:rPr>
          <w:rFonts w:ascii="Arial" w:eastAsia="Arial" w:hAnsi="Arial" w:cs="Arial"/>
          <w:spacing w:val="1"/>
        </w:rPr>
        <w:t xml:space="preserve"> </w:t>
      </w:r>
      <w:r w:rsidR="00863EB5">
        <w:rPr>
          <w:rFonts w:ascii="Arial" w:eastAsia="Arial" w:hAnsi="Arial" w:cs="Arial"/>
        </w:rPr>
        <w:t>a</w:t>
      </w:r>
      <w:r w:rsidR="00863EB5">
        <w:rPr>
          <w:rFonts w:ascii="Arial" w:eastAsia="Arial" w:hAnsi="Arial" w:cs="Arial"/>
          <w:spacing w:val="-2"/>
        </w:rPr>
        <w:t xml:space="preserve"> </w:t>
      </w:r>
      <w:r w:rsidR="00863EB5">
        <w:rPr>
          <w:rFonts w:ascii="Arial" w:eastAsia="Arial" w:hAnsi="Arial" w:cs="Arial"/>
          <w:spacing w:val="-3"/>
        </w:rPr>
        <w:t>V</w:t>
      </w:r>
      <w:r w:rsidR="00863EB5">
        <w:rPr>
          <w:rFonts w:ascii="Arial" w:eastAsia="Arial" w:hAnsi="Arial" w:cs="Arial"/>
          <w:spacing w:val="2"/>
        </w:rPr>
        <w:t>T</w:t>
      </w:r>
      <w:r w:rsidR="00863EB5">
        <w:rPr>
          <w:rFonts w:ascii="Arial" w:eastAsia="Arial" w:hAnsi="Arial" w:cs="Arial"/>
        </w:rPr>
        <w:t>S</w:t>
      </w:r>
      <w:r w:rsidR="00863EB5">
        <w:rPr>
          <w:rFonts w:ascii="Arial" w:eastAsia="Arial" w:hAnsi="Arial" w:cs="Arial"/>
          <w:spacing w:val="-2"/>
        </w:rPr>
        <w:t xml:space="preserve"> </w:t>
      </w:r>
      <w:r w:rsidR="00863EB5">
        <w:rPr>
          <w:rFonts w:ascii="Arial" w:eastAsia="Arial" w:hAnsi="Arial" w:cs="Arial"/>
          <w:spacing w:val="-1"/>
        </w:rPr>
        <w:t>C</w:t>
      </w:r>
      <w:r w:rsidR="00863EB5">
        <w:rPr>
          <w:rFonts w:ascii="Arial" w:eastAsia="Arial" w:hAnsi="Arial" w:cs="Arial"/>
        </w:rPr>
        <w:t>en</w:t>
      </w:r>
      <w:r w:rsidR="00863EB5">
        <w:rPr>
          <w:rFonts w:ascii="Arial" w:eastAsia="Arial" w:hAnsi="Arial" w:cs="Arial"/>
          <w:spacing w:val="1"/>
        </w:rPr>
        <w:t>tr</w:t>
      </w:r>
      <w:r w:rsidR="00863EB5">
        <w:rPr>
          <w:rFonts w:ascii="Arial" w:eastAsia="Arial" w:hAnsi="Arial" w:cs="Arial"/>
        </w:rPr>
        <w:t>e.</w:t>
      </w:r>
    </w:p>
    <w:p w:rsidR="000A5570" w:rsidRDefault="000A5570">
      <w:pPr>
        <w:spacing w:before="6" w:after="0" w:line="120" w:lineRule="exact"/>
        <w:rPr>
          <w:sz w:val="12"/>
          <w:szCs w:val="12"/>
        </w:rPr>
      </w:pPr>
    </w:p>
    <w:p w:rsidR="000A5570" w:rsidRDefault="00071E95">
      <w:pPr>
        <w:spacing w:after="0" w:line="252" w:lineRule="exact"/>
        <w:ind w:left="298" w:right="98"/>
        <w:jc w:val="both"/>
        <w:rPr>
          <w:rFonts w:ascii="Arial" w:eastAsia="Arial" w:hAnsi="Arial" w:cs="Arial"/>
        </w:rPr>
      </w:pPr>
      <w:r>
        <w:pict>
          <v:group id="_x0000_s1504" style="position:absolute;left:0;text-align:left;margin-left:70.4pt;margin-top:30.6pt;width:468.65pt;height:39.05pt;z-index:-251667968;mso-position-horizontal-relative:page" coordorigin="1408,612" coordsize="9373,781">
            <v:group id="_x0000_s1509" style="position:absolute;left:1418;top:622;width:9353;height:254" coordorigin="1418,622" coordsize="9353,254">
              <v:shape id="_x0000_s1510" style="position:absolute;left:1418;top:622;width:9353;height:254" coordorigin="1418,622" coordsize="9353,254" path="m1418,876r9353,l10771,622r-9353,l1418,876e" fillcolor="aqua" stroked="f">
                <v:path arrowok="t"/>
              </v:shape>
            </v:group>
            <v:group id="_x0000_s1507" style="position:absolute;left:1418;top:876;width:9353;height:252" coordorigin="1418,876" coordsize="9353,252">
              <v:shape id="_x0000_s1508" style="position:absolute;left:1418;top:876;width:9353;height:252" coordorigin="1418,876" coordsize="9353,252" path="m1418,1128r9353,l10771,876r-9353,l1418,1128e" fillcolor="aqua" stroked="f">
                <v:path arrowok="t"/>
              </v:shape>
            </v:group>
            <v:group id="_x0000_s1505" style="position:absolute;left:1418;top:1128;width:1454;height:254" coordorigin="1418,1128" coordsize="1454,254">
              <v:shape id="_x0000_s1506" style="position:absolute;left:1418;top:1128;width:1454;height:254" coordorigin="1418,1128" coordsize="1454,254" path="m1418,1382r1455,l2873,1128r-1455,l1418,1382e" fillcolor="aqua" stroked="f">
                <v:path arrowok="t"/>
              </v:shape>
            </v:group>
            <w10:wrap anchorx="page"/>
          </v:group>
        </w:pict>
      </w:r>
      <w:r w:rsidR="00863EB5">
        <w:rPr>
          <w:rFonts w:ascii="Arial" w:eastAsia="Arial" w:hAnsi="Arial" w:cs="Arial"/>
        </w:rPr>
        <w:t>A</w:t>
      </w:r>
      <w:r w:rsidR="00863EB5">
        <w:rPr>
          <w:rFonts w:ascii="Arial" w:eastAsia="Arial" w:hAnsi="Arial" w:cs="Arial"/>
          <w:spacing w:val="2"/>
        </w:rPr>
        <w:t xml:space="preserve"> </w:t>
      </w:r>
      <w:r w:rsidR="00863EB5">
        <w:rPr>
          <w:rFonts w:ascii="Arial" w:eastAsia="Arial" w:hAnsi="Arial" w:cs="Arial"/>
        </w:rPr>
        <w:t>pe</w:t>
      </w:r>
      <w:r w:rsidR="00863EB5">
        <w:rPr>
          <w:rFonts w:ascii="Arial" w:eastAsia="Arial" w:hAnsi="Arial" w:cs="Arial"/>
          <w:spacing w:val="1"/>
        </w:rPr>
        <w:t>r</w:t>
      </w:r>
      <w:r w:rsidR="00863EB5">
        <w:rPr>
          <w:rFonts w:ascii="Arial" w:eastAsia="Arial" w:hAnsi="Arial" w:cs="Arial"/>
        </w:rPr>
        <w:t>son</w:t>
      </w:r>
      <w:r w:rsidR="00863EB5">
        <w:rPr>
          <w:rFonts w:ascii="Arial" w:eastAsia="Arial" w:hAnsi="Arial" w:cs="Arial"/>
          <w:spacing w:val="2"/>
        </w:rPr>
        <w:t xml:space="preserve"> </w:t>
      </w:r>
      <w:r w:rsidR="00863EB5">
        <w:rPr>
          <w:rFonts w:ascii="Arial" w:eastAsia="Arial" w:hAnsi="Arial" w:cs="Arial"/>
        </w:rPr>
        <w:t>shou</w:t>
      </w:r>
      <w:r w:rsidR="00863EB5">
        <w:rPr>
          <w:rFonts w:ascii="Arial" w:eastAsia="Arial" w:hAnsi="Arial" w:cs="Arial"/>
          <w:spacing w:val="-1"/>
        </w:rPr>
        <w:t>l</w:t>
      </w:r>
      <w:r w:rsidR="00863EB5">
        <w:rPr>
          <w:rFonts w:ascii="Arial" w:eastAsia="Arial" w:hAnsi="Arial" w:cs="Arial"/>
        </w:rPr>
        <w:t xml:space="preserve">d </w:t>
      </w:r>
      <w:r w:rsidR="00863EB5">
        <w:rPr>
          <w:rFonts w:ascii="Arial" w:eastAsia="Arial" w:hAnsi="Arial" w:cs="Arial"/>
          <w:spacing w:val="1"/>
        </w:rPr>
        <w:t>t</w:t>
      </w:r>
      <w:r w:rsidR="00863EB5">
        <w:rPr>
          <w:rFonts w:ascii="Arial" w:eastAsia="Arial" w:hAnsi="Arial" w:cs="Arial"/>
        </w:rPr>
        <w:t>he</w:t>
      </w:r>
      <w:r w:rsidR="00863EB5">
        <w:rPr>
          <w:rFonts w:ascii="Arial" w:eastAsia="Arial" w:hAnsi="Arial" w:cs="Arial"/>
          <w:spacing w:val="1"/>
        </w:rPr>
        <w:t>r</w:t>
      </w:r>
      <w:r w:rsidR="00863EB5">
        <w:rPr>
          <w:rFonts w:ascii="Arial" w:eastAsia="Arial" w:hAnsi="Arial" w:cs="Arial"/>
          <w:spacing w:val="-3"/>
        </w:rPr>
        <w:t>e</w:t>
      </w:r>
      <w:r w:rsidR="00863EB5">
        <w:rPr>
          <w:rFonts w:ascii="Arial" w:eastAsia="Arial" w:hAnsi="Arial" w:cs="Arial"/>
          <w:spacing w:val="-1"/>
        </w:rPr>
        <w:t>f</w:t>
      </w:r>
      <w:r w:rsidR="00863EB5">
        <w:rPr>
          <w:rFonts w:ascii="Arial" w:eastAsia="Arial" w:hAnsi="Arial" w:cs="Arial"/>
        </w:rPr>
        <w:t>o</w:t>
      </w:r>
      <w:r w:rsidR="00863EB5">
        <w:rPr>
          <w:rFonts w:ascii="Arial" w:eastAsia="Arial" w:hAnsi="Arial" w:cs="Arial"/>
          <w:spacing w:val="1"/>
        </w:rPr>
        <w:t>r</w:t>
      </w:r>
      <w:r w:rsidR="00863EB5">
        <w:rPr>
          <w:rFonts w:ascii="Arial" w:eastAsia="Arial" w:hAnsi="Arial" w:cs="Arial"/>
        </w:rPr>
        <w:t>e</w:t>
      </w:r>
      <w:r w:rsidR="00863EB5">
        <w:rPr>
          <w:rFonts w:ascii="Arial" w:eastAsia="Arial" w:hAnsi="Arial" w:cs="Arial"/>
          <w:spacing w:val="2"/>
        </w:rPr>
        <w:t xml:space="preserve"> </w:t>
      </w:r>
      <w:r w:rsidR="00863EB5">
        <w:rPr>
          <w:rFonts w:ascii="Arial" w:eastAsia="Arial" w:hAnsi="Arial" w:cs="Arial"/>
        </w:rPr>
        <w:t>on</w:t>
      </w:r>
      <w:r w:rsidR="00863EB5">
        <w:rPr>
          <w:rFonts w:ascii="Arial" w:eastAsia="Arial" w:hAnsi="Arial" w:cs="Arial"/>
          <w:spacing w:val="-1"/>
        </w:rPr>
        <w:t>l</w:t>
      </w:r>
      <w:r w:rsidR="00863EB5">
        <w:rPr>
          <w:rFonts w:ascii="Arial" w:eastAsia="Arial" w:hAnsi="Arial" w:cs="Arial"/>
        </w:rPr>
        <w:t>y be</w:t>
      </w:r>
      <w:r w:rsidR="00863EB5">
        <w:rPr>
          <w:rFonts w:ascii="Arial" w:eastAsia="Arial" w:hAnsi="Arial" w:cs="Arial"/>
          <w:spacing w:val="2"/>
        </w:rPr>
        <w:t xml:space="preserve"> </w:t>
      </w:r>
      <w:r w:rsidR="00863EB5">
        <w:rPr>
          <w:rFonts w:ascii="Arial" w:eastAsia="Arial" w:hAnsi="Arial" w:cs="Arial"/>
        </w:rPr>
        <w:t>cons</w:t>
      </w:r>
      <w:r w:rsidR="00863EB5">
        <w:rPr>
          <w:rFonts w:ascii="Arial" w:eastAsia="Arial" w:hAnsi="Arial" w:cs="Arial"/>
          <w:spacing w:val="-1"/>
        </w:rPr>
        <w:t>i</w:t>
      </w:r>
      <w:r w:rsidR="00863EB5">
        <w:rPr>
          <w:rFonts w:ascii="Arial" w:eastAsia="Arial" w:hAnsi="Arial" w:cs="Arial"/>
        </w:rPr>
        <w:t>de</w:t>
      </w:r>
      <w:r w:rsidR="00863EB5">
        <w:rPr>
          <w:rFonts w:ascii="Arial" w:eastAsia="Arial" w:hAnsi="Arial" w:cs="Arial"/>
          <w:spacing w:val="1"/>
        </w:rPr>
        <w:t>r</w:t>
      </w:r>
      <w:r w:rsidR="00863EB5">
        <w:rPr>
          <w:rFonts w:ascii="Arial" w:eastAsia="Arial" w:hAnsi="Arial" w:cs="Arial"/>
        </w:rPr>
        <w:t>ed capab</w:t>
      </w:r>
      <w:r w:rsidR="00863EB5">
        <w:rPr>
          <w:rFonts w:ascii="Arial" w:eastAsia="Arial" w:hAnsi="Arial" w:cs="Arial"/>
          <w:spacing w:val="-1"/>
        </w:rPr>
        <w:t>l</w:t>
      </w:r>
      <w:r w:rsidR="00863EB5">
        <w:rPr>
          <w:rFonts w:ascii="Arial" w:eastAsia="Arial" w:hAnsi="Arial" w:cs="Arial"/>
        </w:rPr>
        <w:t>e</w:t>
      </w:r>
      <w:r w:rsidR="00863EB5">
        <w:rPr>
          <w:rFonts w:ascii="Arial" w:eastAsia="Arial" w:hAnsi="Arial" w:cs="Arial"/>
          <w:spacing w:val="2"/>
        </w:rPr>
        <w:t xml:space="preserve"> </w:t>
      </w:r>
      <w:r w:rsidR="00863EB5">
        <w:rPr>
          <w:rFonts w:ascii="Arial" w:eastAsia="Arial" w:hAnsi="Arial" w:cs="Arial"/>
          <w:spacing w:val="-3"/>
        </w:rPr>
        <w:t>o</w:t>
      </w:r>
      <w:r w:rsidR="00863EB5">
        <w:rPr>
          <w:rFonts w:ascii="Arial" w:eastAsia="Arial" w:hAnsi="Arial" w:cs="Arial"/>
        </w:rPr>
        <w:t>f</w:t>
      </w:r>
      <w:r w:rsidR="00863EB5">
        <w:rPr>
          <w:rFonts w:ascii="Arial" w:eastAsia="Arial" w:hAnsi="Arial" w:cs="Arial"/>
          <w:spacing w:val="6"/>
        </w:rPr>
        <w:t xml:space="preserve"> </w:t>
      </w:r>
      <w:r w:rsidR="00863EB5">
        <w:rPr>
          <w:rFonts w:ascii="Arial" w:eastAsia="Arial" w:hAnsi="Arial" w:cs="Arial"/>
        </w:rPr>
        <w:t>c</w:t>
      </w:r>
      <w:r w:rsidR="00863EB5">
        <w:rPr>
          <w:rFonts w:ascii="Arial" w:eastAsia="Arial" w:hAnsi="Arial" w:cs="Arial"/>
          <w:spacing w:val="-3"/>
        </w:rPr>
        <w:t>a</w:t>
      </w:r>
      <w:r w:rsidR="00863EB5">
        <w:rPr>
          <w:rFonts w:ascii="Arial" w:eastAsia="Arial" w:hAnsi="Arial" w:cs="Arial"/>
          <w:spacing w:val="1"/>
        </w:rPr>
        <w:t>rr</w:t>
      </w:r>
      <w:r w:rsidR="00863EB5">
        <w:rPr>
          <w:rFonts w:ascii="Arial" w:eastAsia="Arial" w:hAnsi="Arial" w:cs="Arial"/>
          <w:spacing w:val="-2"/>
        </w:rPr>
        <w:t>y</w:t>
      </w:r>
      <w:r w:rsidR="00863EB5">
        <w:rPr>
          <w:rFonts w:ascii="Arial" w:eastAsia="Arial" w:hAnsi="Arial" w:cs="Arial"/>
          <w:spacing w:val="-1"/>
        </w:rPr>
        <w:t>i</w:t>
      </w:r>
      <w:r w:rsidR="00863EB5">
        <w:rPr>
          <w:rFonts w:ascii="Arial" w:eastAsia="Arial" w:hAnsi="Arial" w:cs="Arial"/>
        </w:rPr>
        <w:t>ng</w:t>
      </w:r>
      <w:r w:rsidR="00863EB5">
        <w:rPr>
          <w:rFonts w:ascii="Arial" w:eastAsia="Arial" w:hAnsi="Arial" w:cs="Arial"/>
          <w:spacing w:val="5"/>
        </w:rPr>
        <w:t xml:space="preserve"> </w:t>
      </w:r>
      <w:r w:rsidR="00863EB5">
        <w:rPr>
          <w:rFonts w:ascii="Arial" w:eastAsia="Arial" w:hAnsi="Arial" w:cs="Arial"/>
        </w:rPr>
        <w:t>o</w:t>
      </w:r>
      <w:r w:rsidR="00863EB5">
        <w:rPr>
          <w:rFonts w:ascii="Arial" w:eastAsia="Arial" w:hAnsi="Arial" w:cs="Arial"/>
          <w:spacing w:val="-3"/>
        </w:rPr>
        <w:t>u</w:t>
      </w:r>
      <w:r w:rsidR="00863EB5">
        <w:rPr>
          <w:rFonts w:ascii="Arial" w:eastAsia="Arial" w:hAnsi="Arial" w:cs="Arial"/>
        </w:rPr>
        <w:t>t</w:t>
      </w:r>
      <w:r w:rsidR="00863EB5">
        <w:rPr>
          <w:rFonts w:ascii="Arial" w:eastAsia="Arial" w:hAnsi="Arial" w:cs="Arial"/>
          <w:spacing w:val="4"/>
        </w:rPr>
        <w:t xml:space="preserve"> </w:t>
      </w:r>
      <w:r w:rsidR="00863EB5">
        <w:rPr>
          <w:rFonts w:ascii="Arial" w:eastAsia="Arial" w:hAnsi="Arial" w:cs="Arial"/>
          <w:spacing w:val="1"/>
        </w:rPr>
        <w:t>t</w:t>
      </w:r>
      <w:r w:rsidR="00863EB5">
        <w:rPr>
          <w:rFonts w:ascii="Arial" w:eastAsia="Arial" w:hAnsi="Arial" w:cs="Arial"/>
        </w:rPr>
        <w:t>he du</w:t>
      </w:r>
      <w:r w:rsidR="00863EB5">
        <w:rPr>
          <w:rFonts w:ascii="Arial" w:eastAsia="Arial" w:hAnsi="Arial" w:cs="Arial"/>
          <w:spacing w:val="1"/>
        </w:rPr>
        <w:t>t</w:t>
      </w:r>
      <w:r w:rsidR="00863EB5">
        <w:rPr>
          <w:rFonts w:ascii="Arial" w:eastAsia="Arial" w:hAnsi="Arial" w:cs="Arial"/>
          <w:spacing w:val="-1"/>
        </w:rPr>
        <w:t>i</w:t>
      </w:r>
      <w:r w:rsidR="00863EB5">
        <w:rPr>
          <w:rFonts w:ascii="Arial" w:eastAsia="Arial" w:hAnsi="Arial" w:cs="Arial"/>
        </w:rPr>
        <w:t>es</w:t>
      </w:r>
      <w:r w:rsidR="00863EB5">
        <w:rPr>
          <w:rFonts w:ascii="Arial" w:eastAsia="Arial" w:hAnsi="Arial" w:cs="Arial"/>
          <w:spacing w:val="3"/>
        </w:rPr>
        <w:t xml:space="preserve"> </w:t>
      </w:r>
      <w:r w:rsidR="00863EB5">
        <w:rPr>
          <w:rFonts w:ascii="Arial" w:eastAsia="Arial" w:hAnsi="Arial" w:cs="Arial"/>
          <w:spacing w:val="-3"/>
        </w:rPr>
        <w:t>o</w:t>
      </w:r>
      <w:r w:rsidR="00863EB5">
        <w:rPr>
          <w:rFonts w:ascii="Arial" w:eastAsia="Arial" w:hAnsi="Arial" w:cs="Arial"/>
        </w:rPr>
        <w:t>f</w:t>
      </w:r>
      <w:r w:rsidR="00863EB5">
        <w:rPr>
          <w:rFonts w:ascii="Arial" w:eastAsia="Arial" w:hAnsi="Arial" w:cs="Arial"/>
          <w:spacing w:val="4"/>
        </w:rPr>
        <w:t xml:space="preserve"> </w:t>
      </w:r>
      <w:r w:rsidR="00863EB5">
        <w:rPr>
          <w:rFonts w:ascii="Arial" w:eastAsia="Arial" w:hAnsi="Arial" w:cs="Arial"/>
        </w:rPr>
        <w:t>a</w:t>
      </w:r>
      <w:r w:rsidR="00863EB5">
        <w:rPr>
          <w:rFonts w:ascii="Arial" w:eastAsia="Arial" w:hAnsi="Arial" w:cs="Arial"/>
          <w:spacing w:val="2"/>
        </w:rPr>
        <w:t xml:space="preserve"> </w:t>
      </w:r>
      <w:r w:rsidR="00863EB5">
        <w:rPr>
          <w:rFonts w:ascii="Arial" w:eastAsia="Arial" w:hAnsi="Arial" w:cs="Arial"/>
          <w:spacing w:val="-3"/>
        </w:rPr>
        <w:t>V</w:t>
      </w:r>
      <w:r w:rsidR="00863EB5">
        <w:rPr>
          <w:rFonts w:ascii="Arial" w:eastAsia="Arial" w:hAnsi="Arial" w:cs="Arial"/>
          <w:spacing w:val="2"/>
        </w:rPr>
        <w:t>T</w:t>
      </w:r>
      <w:r w:rsidR="00863EB5">
        <w:rPr>
          <w:rFonts w:ascii="Arial" w:eastAsia="Arial" w:hAnsi="Arial" w:cs="Arial"/>
        </w:rPr>
        <w:t xml:space="preserve">S </w:t>
      </w:r>
      <w:r w:rsidR="00863EB5">
        <w:rPr>
          <w:rFonts w:ascii="Arial" w:eastAsia="Arial" w:hAnsi="Arial" w:cs="Arial"/>
          <w:spacing w:val="1"/>
        </w:rPr>
        <w:t>O</w:t>
      </w:r>
      <w:r w:rsidR="00863EB5">
        <w:rPr>
          <w:rFonts w:ascii="Arial" w:eastAsia="Arial" w:hAnsi="Arial" w:cs="Arial"/>
        </w:rPr>
        <w:t>pe</w:t>
      </w:r>
      <w:r w:rsidR="00863EB5">
        <w:rPr>
          <w:rFonts w:ascii="Arial" w:eastAsia="Arial" w:hAnsi="Arial" w:cs="Arial"/>
          <w:spacing w:val="1"/>
        </w:rPr>
        <w:t>r</w:t>
      </w:r>
      <w:r w:rsidR="00863EB5">
        <w:rPr>
          <w:rFonts w:ascii="Arial" w:eastAsia="Arial" w:hAnsi="Arial" w:cs="Arial"/>
          <w:spacing w:val="-3"/>
        </w:rPr>
        <w:t>a</w:t>
      </w:r>
      <w:r w:rsidR="00863EB5">
        <w:rPr>
          <w:rFonts w:ascii="Arial" w:eastAsia="Arial" w:hAnsi="Arial" w:cs="Arial"/>
          <w:spacing w:val="1"/>
        </w:rPr>
        <w:t>t</w:t>
      </w:r>
      <w:r w:rsidR="00863EB5">
        <w:rPr>
          <w:rFonts w:ascii="Arial" w:eastAsia="Arial" w:hAnsi="Arial" w:cs="Arial"/>
        </w:rPr>
        <w:t xml:space="preserve">or </w:t>
      </w:r>
      <w:r w:rsidR="00863EB5">
        <w:rPr>
          <w:rFonts w:ascii="Arial" w:eastAsia="Arial" w:hAnsi="Arial" w:cs="Arial"/>
          <w:spacing w:val="-4"/>
        </w:rPr>
        <w:t>w</w:t>
      </w:r>
      <w:r w:rsidR="00863EB5">
        <w:rPr>
          <w:rFonts w:ascii="Arial" w:eastAsia="Arial" w:hAnsi="Arial" w:cs="Arial"/>
        </w:rPr>
        <w:t>hen</w:t>
      </w:r>
      <w:r w:rsidR="00863EB5">
        <w:rPr>
          <w:rFonts w:ascii="Arial" w:eastAsia="Arial" w:hAnsi="Arial" w:cs="Arial"/>
          <w:spacing w:val="1"/>
        </w:rPr>
        <w:t xml:space="preserve"> </w:t>
      </w:r>
      <w:r w:rsidR="00863EB5">
        <w:rPr>
          <w:rFonts w:ascii="Arial" w:eastAsia="Arial" w:hAnsi="Arial" w:cs="Arial"/>
          <w:spacing w:val="-1"/>
        </w:rPr>
        <w:t>i</w:t>
      </w:r>
      <w:r w:rsidR="00863EB5">
        <w:rPr>
          <w:rFonts w:ascii="Arial" w:eastAsia="Arial" w:hAnsi="Arial" w:cs="Arial"/>
        </w:rPr>
        <w:t>n</w:t>
      </w:r>
      <w:r w:rsidR="00863EB5">
        <w:rPr>
          <w:rFonts w:ascii="Arial" w:eastAsia="Arial" w:hAnsi="Arial" w:cs="Arial"/>
          <w:spacing w:val="1"/>
        </w:rPr>
        <w:t xml:space="preserve"> </w:t>
      </w:r>
      <w:r w:rsidR="00863EB5">
        <w:rPr>
          <w:rFonts w:ascii="Arial" w:eastAsia="Arial" w:hAnsi="Arial" w:cs="Arial"/>
        </w:rPr>
        <w:t>posse</w:t>
      </w:r>
      <w:r w:rsidR="00863EB5">
        <w:rPr>
          <w:rFonts w:ascii="Arial" w:eastAsia="Arial" w:hAnsi="Arial" w:cs="Arial"/>
          <w:spacing w:val="-2"/>
        </w:rPr>
        <w:t>s</w:t>
      </w:r>
      <w:r w:rsidR="00863EB5">
        <w:rPr>
          <w:rFonts w:ascii="Arial" w:eastAsia="Arial" w:hAnsi="Arial" w:cs="Arial"/>
        </w:rPr>
        <w:t>s</w:t>
      </w:r>
      <w:r w:rsidR="00863EB5">
        <w:rPr>
          <w:rFonts w:ascii="Arial" w:eastAsia="Arial" w:hAnsi="Arial" w:cs="Arial"/>
          <w:spacing w:val="-1"/>
        </w:rPr>
        <w:t>i</w:t>
      </w:r>
      <w:r w:rsidR="00863EB5">
        <w:rPr>
          <w:rFonts w:ascii="Arial" w:eastAsia="Arial" w:hAnsi="Arial" w:cs="Arial"/>
        </w:rPr>
        <w:t>on</w:t>
      </w:r>
      <w:r w:rsidR="00863EB5">
        <w:rPr>
          <w:rFonts w:ascii="Arial" w:eastAsia="Arial" w:hAnsi="Arial" w:cs="Arial"/>
          <w:spacing w:val="1"/>
        </w:rPr>
        <w:t xml:space="preserve"> </w:t>
      </w:r>
      <w:r w:rsidR="00863EB5">
        <w:rPr>
          <w:rFonts w:ascii="Arial" w:eastAsia="Arial" w:hAnsi="Arial" w:cs="Arial"/>
          <w:spacing w:val="-3"/>
        </w:rPr>
        <w:t>o</w:t>
      </w:r>
      <w:r w:rsidR="00863EB5">
        <w:rPr>
          <w:rFonts w:ascii="Arial" w:eastAsia="Arial" w:hAnsi="Arial" w:cs="Arial"/>
        </w:rPr>
        <w:t>f</w:t>
      </w:r>
      <w:r w:rsidR="00863EB5">
        <w:rPr>
          <w:rFonts w:ascii="Arial" w:eastAsia="Arial" w:hAnsi="Arial" w:cs="Arial"/>
          <w:spacing w:val="2"/>
        </w:rPr>
        <w:t xml:space="preserve"> </w:t>
      </w:r>
      <w:r w:rsidR="00863EB5">
        <w:rPr>
          <w:rFonts w:ascii="Arial" w:eastAsia="Arial" w:hAnsi="Arial" w:cs="Arial"/>
          <w:spacing w:val="1"/>
        </w:rPr>
        <w:t>t</w:t>
      </w:r>
      <w:r w:rsidR="00863EB5">
        <w:rPr>
          <w:rFonts w:ascii="Arial" w:eastAsia="Arial" w:hAnsi="Arial" w:cs="Arial"/>
        </w:rPr>
        <w:t>he</w:t>
      </w:r>
      <w:r w:rsidR="00863EB5">
        <w:rPr>
          <w:rFonts w:ascii="Arial" w:eastAsia="Arial" w:hAnsi="Arial" w:cs="Arial"/>
          <w:spacing w:val="-2"/>
        </w:rPr>
        <w:t xml:space="preserve"> </w:t>
      </w:r>
      <w:r w:rsidR="00863EB5">
        <w:rPr>
          <w:rFonts w:ascii="Arial" w:eastAsia="Arial" w:hAnsi="Arial" w:cs="Arial"/>
        </w:rPr>
        <w:t>app</w:t>
      </w:r>
      <w:r w:rsidR="00863EB5">
        <w:rPr>
          <w:rFonts w:ascii="Arial" w:eastAsia="Arial" w:hAnsi="Arial" w:cs="Arial"/>
          <w:spacing w:val="1"/>
        </w:rPr>
        <w:t>r</w:t>
      </w:r>
      <w:r w:rsidR="00863EB5">
        <w:rPr>
          <w:rFonts w:ascii="Arial" w:eastAsia="Arial" w:hAnsi="Arial" w:cs="Arial"/>
        </w:rPr>
        <w:t>o</w:t>
      </w:r>
      <w:r w:rsidR="00863EB5">
        <w:rPr>
          <w:rFonts w:ascii="Arial" w:eastAsia="Arial" w:hAnsi="Arial" w:cs="Arial"/>
          <w:spacing w:val="-3"/>
        </w:rPr>
        <w:t>p</w:t>
      </w:r>
      <w:r w:rsidR="00863EB5">
        <w:rPr>
          <w:rFonts w:ascii="Arial" w:eastAsia="Arial" w:hAnsi="Arial" w:cs="Arial"/>
          <w:spacing w:val="1"/>
        </w:rPr>
        <w:t>r</w:t>
      </w:r>
      <w:r w:rsidR="00863EB5">
        <w:rPr>
          <w:rFonts w:ascii="Arial" w:eastAsia="Arial" w:hAnsi="Arial" w:cs="Arial"/>
          <w:spacing w:val="-1"/>
        </w:rPr>
        <w:t>i</w:t>
      </w:r>
      <w:r w:rsidR="00863EB5">
        <w:rPr>
          <w:rFonts w:ascii="Arial" w:eastAsia="Arial" w:hAnsi="Arial" w:cs="Arial"/>
        </w:rPr>
        <w:t>a</w:t>
      </w:r>
      <w:r w:rsidR="00863EB5">
        <w:rPr>
          <w:rFonts w:ascii="Arial" w:eastAsia="Arial" w:hAnsi="Arial" w:cs="Arial"/>
          <w:spacing w:val="1"/>
        </w:rPr>
        <w:t>t</w:t>
      </w:r>
      <w:r w:rsidR="00863EB5">
        <w:rPr>
          <w:rFonts w:ascii="Arial" w:eastAsia="Arial" w:hAnsi="Arial" w:cs="Arial"/>
        </w:rPr>
        <w:t>e</w:t>
      </w:r>
      <w:r w:rsidR="00863EB5">
        <w:rPr>
          <w:rFonts w:ascii="Arial" w:eastAsia="Arial" w:hAnsi="Arial" w:cs="Arial"/>
          <w:spacing w:val="1"/>
        </w:rPr>
        <w:t xml:space="preserve"> </w:t>
      </w:r>
      <w:r w:rsidR="00863EB5">
        <w:rPr>
          <w:rFonts w:ascii="Arial" w:eastAsia="Arial" w:hAnsi="Arial" w:cs="Arial"/>
          <w:spacing w:val="-2"/>
        </w:rPr>
        <w:t>V</w:t>
      </w:r>
      <w:r w:rsidR="00863EB5">
        <w:rPr>
          <w:rFonts w:ascii="Arial" w:eastAsia="Arial" w:hAnsi="Arial" w:cs="Arial"/>
          <w:spacing w:val="1"/>
        </w:rPr>
        <w:t>-</w:t>
      </w:r>
      <w:r w:rsidR="00863EB5">
        <w:rPr>
          <w:rFonts w:ascii="Arial" w:eastAsia="Arial" w:hAnsi="Arial" w:cs="Arial"/>
        </w:rPr>
        <w:t>103</w:t>
      </w:r>
      <w:r w:rsidR="00863EB5">
        <w:rPr>
          <w:rFonts w:ascii="Arial" w:eastAsia="Arial" w:hAnsi="Arial" w:cs="Arial"/>
          <w:spacing w:val="1"/>
        </w:rPr>
        <w:t>/</w:t>
      </w:r>
      <w:r w:rsidR="00863EB5">
        <w:rPr>
          <w:rFonts w:ascii="Arial" w:eastAsia="Arial" w:hAnsi="Arial" w:cs="Arial"/>
        </w:rPr>
        <w:t>1</w:t>
      </w:r>
      <w:r w:rsidR="00863EB5">
        <w:rPr>
          <w:rFonts w:ascii="Arial" w:eastAsia="Arial" w:hAnsi="Arial" w:cs="Arial"/>
          <w:spacing w:val="-2"/>
        </w:rPr>
        <w:t xml:space="preserve"> </w:t>
      </w:r>
      <w:r w:rsidR="00863EB5">
        <w:rPr>
          <w:rFonts w:ascii="Arial" w:eastAsia="Arial" w:hAnsi="Arial" w:cs="Arial"/>
        </w:rPr>
        <w:t>ce</w:t>
      </w:r>
      <w:r w:rsidR="00863EB5">
        <w:rPr>
          <w:rFonts w:ascii="Arial" w:eastAsia="Arial" w:hAnsi="Arial" w:cs="Arial"/>
          <w:spacing w:val="-2"/>
        </w:rPr>
        <w:t>r</w:t>
      </w:r>
      <w:r w:rsidR="00863EB5">
        <w:rPr>
          <w:rFonts w:ascii="Arial" w:eastAsia="Arial" w:hAnsi="Arial" w:cs="Arial"/>
          <w:spacing w:val="1"/>
        </w:rPr>
        <w:t>t</w:t>
      </w:r>
      <w:r w:rsidR="00863EB5">
        <w:rPr>
          <w:rFonts w:ascii="Arial" w:eastAsia="Arial" w:hAnsi="Arial" w:cs="Arial"/>
          <w:spacing w:val="-4"/>
        </w:rPr>
        <w:t>i</w:t>
      </w:r>
      <w:r w:rsidR="00863EB5">
        <w:rPr>
          <w:rFonts w:ascii="Arial" w:eastAsia="Arial" w:hAnsi="Arial" w:cs="Arial"/>
          <w:spacing w:val="3"/>
        </w:rPr>
        <w:t>f</w:t>
      </w:r>
      <w:r w:rsidR="00863EB5">
        <w:rPr>
          <w:rFonts w:ascii="Arial" w:eastAsia="Arial" w:hAnsi="Arial" w:cs="Arial"/>
          <w:spacing w:val="-1"/>
        </w:rPr>
        <w:t>i</w:t>
      </w:r>
      <w:r w:rsidR="00863EB5">
        <w:rPr>
          <w:rFonts w:ascii="Arial" w:eastAsia="Arial" w:hAnsi="Arial" w:cs="Arial"/>
        </w:rPr>
        <w:t>ca</w:t>
      </w:r>
      <w:r w:rsidR="00863EB5">
        <w:rPr>
          <w:rFonts w:ascii="Arial" w:eastAsia="Arial" w:hAnsi="Arial" w:cs="Arial"/>
          <w:spacing w:val="1"/>
        </w:rPr>
        <w:t>t</w:t>
      </w:r>
      <w:r w:rsidR="00863EB5">
        <w:rPr>
          <w:rFonts w:ascii="Arial" w:eastAsia="Arial" w:hAnsi="Arial" w:cs="Arial"/>
        </w:rPr>
        <w:t>es</w:t>
      </w:r>
      <w:r w:rsidR="00863EB5">
        <w:rPr>
          <w:rFonts w:ascii="Arial" w:eastAsia="Arial" w:hAnsi="Arial" w:cs="Arial"/>
          <w:spacing w:val="-1"/>
        </w:rPr>
        <w:t xml:space="preserve"> </w:t>
      </w:r>
      <w:r w:rsidR="00863EB5">
        <w:rPr>
          <w:rFonts w:ascii="Arial" w:eastAsia="Arial" w:hAnsi="Arial" w:cs="Arial"/>
        </w:rPr>
        <w:t>and</w:t>
      </w:r>
      <w:r w:rsidR="00863EB5">
        <w:rPr>
          <w:rFonts w:ascii="Arial" w:eastAsia="Arial" w:hAnsi="Arial" w:cs="Arial"/>
          <w:spacing w:val="-2"/>
        </w:rPr>
        <w:t xml:space="preserve"> </w:t>
      </w:r>
      <w:r w:rsidR="00863EB5">
        <w:rPr>
          <w:rFonts w:ascii="Arial" w:eastAsia="Arial" w:hAnsi="Arial" w:cs="Arial"/>
          <w:spacing w:val="-3"/>
        </w:rPr>
        <w:t>e</w:t>
      </w:r>
      <w:r w:rsidR="00863EB5">
        <w:rPr>
          <w:rFonts w:ascii="Arial" w:eastAsia="Arial" w:hAnsi="Arial" w:cs="Arial"/>
        </w:rPr>
        <w:t>ndo</w:t>
      </w:r>
      <w:r w:rsidR="00863EB5">
        <w:rPr>
          <w:rFonts w:ascii="Arial" w:eastAsia="Arial" w:hAnsi="Arial" w:cs="Arial"/>
          <w:spacing w:val="1"/>
        </w:rPr>
        <w:t>r</w:t>
      </w:r>
      <w:r w:rsidR="00863EB5">
        <w:rPr>
          <w:rFonts w:ascii="Arial" w:eastAsia="Arial" w:hAnsi="Arial" w:cs="Arial"/>
        </w:rPr>
        <w:t>se</w:t>
      </w:r>
      <w:r w:rsidR="00863EB5">
        <w:rPr>
          <w:rFonts w:ascii="Arial" w:eastAsia="Arial" w:hAnsi="Arial" w:cs="Arial"/>
          <w:spacing w:val="1"/>
        </w:rPr>
        <w:t>m</w:t>
      </w:r>
      <w:r w:rsidR="00863EB5">
        <w:rPr>
          <w:rFonts w:ascii="Arial" w:eastAsia="Arial" w:hAnsi="Arial" w:cs="Arial"/>
        </w:rPr>
        <w:t>e</w:t>
      </w:r>
      <w:r w:rsidR="00863EB5">
        <w:rPr>
          <w:rFonts w:ascii="Arial" w:eastAsia="Arial" w:hAnsi="Arial" w:cs="Arial"/>
          <w:spacing w:val="-3"/>
        </w:rPr>
        <w:t>n</w:t>
      </w:r>
      <w:r w:rsidR="00863EB5">
        <w:rPr>
          <w:rFonts w:ascii="Arial" w:eastAsia="Arial" w:hAnsi="Arial" w:cs="Arial"/>
          <w:spacing w:val="1"/>
        </w:rPr>
        <w:t>t</w:t>
      </w:r>
      <w:r w:rsidR="00863EB5">
        <w:rPr>
          <w:rFonts w:ascii="Arial" w:eastAsia="Arial" w:hAnsi="Arial" w:cs="Arial"/>
          <w:spacing w:val="-2"/>
        </w:rPr>
        <w:t>s</w:t>
      </w:r>
      <w:r w:rsidR="00863EB5">
        <w:rPr>
          <w:rFonts w:ascii="Arial" w:eastAsia="Arial" w:hAnsi="Arial" w:cs="Arial"/>
        </w:rPr>
        <w:t>.</w:t>
      </w:r>
    </w:p>
    <w:p w:rsidR="000A5570" w:rsidRDefault="000A5570">
      <w:pPr>
        <w:spacing w:before="5" w:after="0" w:line="110" w:lineRule="exact"/>
        <w:rPr>
          <w:sz w:val="11"/>
          <w:szCs w:val="11"/>
        </w:rPr>
      </w:pPr>
    </w:p>
    <w:p w:rsidR="000A5570" w:rsidRDefault="00863EB5">
      <w:pPr>
        <w:spacing w:after="0" w:line="240" w:lineRule="auto"/>
        <w:ind w:left="298" w:right="95"/>
        <w:jc w:val="both"/>
        <w:rPr>
          <w:rFonts w:ascii="Arial" w:eastAsia="Arial" w:hAnsi="Arial" w:cs="Arial"/>
        </w:rPr>
      </w:pPr>
      <w:r>
        <w:rPr>
          <w:rFonts w:ascii="Arial" w:eastAsia="Arial" w:hAnsi="Arial" w:cs="Arial"/>
        </w:rPr>
        <w:t>A</w:t>
      </w:r>
      <w:r>
        <w:rPr>
          <w:rFonts w:ascii="Arial" w:eastAsia="Arial" w:hAnsi="Arial" w:cs="Arial"/>
          <w:spacing w:val="1"/>
        </w:rPr>
        <w:t xml:space="preserve"> </w:t>
      </w:r>
      <w:r>
        <w:rPr>
          <w:rFonts w:ascii="Arial" w:eastAsia="Arial" w:hAnsi="Arial" w:cs="Arial"/>
        </w:rPr>
        <w:t>pe</w:t>
      </w:r>
      <w:r>
        <w:rPr>
          <w:rFonts w:ascii="Arial" w:eastAsia="Arial" w:hAnsi="Arial" w:cs="Arial"/>
          <w:spacing w:val="1"/>
        </w:rPr>
        <w:t>r</w:t>
      </w:r>
      <w:r>
        <w:rPr>
          <w:rFonts w:ascii="Arial" w:eastAsia="Arial" w:hAnsi="Arial" w:cs="Arial"/>
        </w:rPr>
        <w:t>son</w:t>
      </w:r>
      <w:r>
        <w:rPr>
          <w:rFonts w:ascii="Arial" w:eastAsia="Arial" w:hAnsi="Arial" w:cs="Arial"/>
          <w:spacing w:val="2"/>
        </w:rPr>
        <w:t xml:space="preserve"> </w:t>
      </w:r>
      <w:r>
        <w:rPr>
          <w:rFonts w:ascii="Arial" w:eastAsia="Arial" w:hAnsi="Arial" w:cs="Arial"/>
        </w:rPr>
        <w:t>shou</w:t>
      </w:r>
      <w:r>
        <w:rPr>
          <w:rFonts w:ascii="Arial" w:eastAsia="Arial" w:hAnsi="Arial" w:cs="Arial"/>
          <w:spacing w:val="-1"/>
        </w:rPr>
        <w:t>l</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r</w:t>
      </w:r>
      <w:r>
        <w:rPr>
          <w:rFonts w:ascii="Arial" w:eastAsia="Arial" w:hAnsi="Arial" w:cs="Arial"/>
          <w:spacing w:val="-3"/>
        </w:rPr>
        <w:t>e</w:t>
      </w:r>
      <w:r>
        <w:rPr>
          <w:rFonts w:ascii="Arial" w:eastAsia="Arial" w:hAnsi="Arial" w:cs="Arial"/>
          <w:spacing w:val="3"/>
        </w:rPr>
        <w:t>f</w:t>
      </w:r>
      <w:r>
        <w:rPr>
          <w:rFonts w:ascii="Arial" w:eastAsia="Arial" w:hAnsi="Arial" w:cs="Arial"/>
          <w:spacing w:val="-3"/>
        </w:rPr>
        <w:t>o</w:t>
      </w:r>
      <w:r>
        <w:rPr>
          <w:rFonts w:ascii="Arial" w:eastAsia="Arial" w:hAnsi="Arial" w:cs="Arial"/>
          <w:spacing w:val="1"/>
        </w:rPr>
        <w:t>r</w:t>
      </w:r>
      <w:r>
        <w:rPr>
          <w:rFonts w:ascii="Arial" w:eastAsia="Arial" w:hAnsi="Arial" w:cs="Arial"/>
        </w:rPr>
        <w:t>e</w:t>
      </w:r>
      <w:r>
        <w:rPr>
          <w:rFonts w:ascii="Arial" w:eastAsia="Arial" w:hAnsi="Arial" w:cs="Arial"/>
          <w:spacing w:val="2"/>
        </w:rPr>
        <w:t xml:space="preserve"> </w:t>
      </w:r>
      <w:r>
        <w:rPr>
          <w:rFonts w:ascii="Arial" w:eastAsia="Arial" w:hAnsi="Arial" w:cs="Arial"/>
        </w:rPr>
        <w:t>on</w:t>
      </w:r>
      <w:r>
        <w:rPr>
          <w:rFonts w:ascii="Arial" w:eastAsia="Arial" w:hAnsi="Arial" w:cs="Arial"/>
          <w:spacing w:val="-1"/>
        </w:rPr>
        <w:t>l</w:t>
      </w:r>
      <w:r>
        <w:rPr>
          <w:rFonts w:ascii="Arial" w:eastAsia="Arial" w:hAnsi="Arial" w:cs="Arial"/>
        </w:rPr>
        <w:t>y be</w:t>
      </w:r>
      <w:r>
        <w:rPr>
          <w:rFonts w:ascii="Arial" w:eastAsia="Arial" w:hAnsi="Arial" w:cs="Arial"/>
          <w:spacing w:val="2"/>
        </w:rPr>
        <w:t xml:space="preserve"> </w:t>
      </w:r>
      <w:r>
        <w:rPr>
          <w:rFonts w:ascii="Arial" w:eastAsia="Arial" w:hAnsi="Arial" w:cs="Arial"/>
        </w:rPr>
        <w:t>cons</w:t>
      </w:r>
      <w:r>
        <w:rPr>
          <w:rFonts w:ascii="Arial" w:eastAsia="Arial" w:hAnsi="Arial" w:cs="Arial"/>
          <w:spacing w:val="-1"/>
        </w:rPr>
        <w:t>i</w:t>
      </w:r>
      <w:r>
        <w:rPr>
          <w:rFonts w:ascii="Arial" w:eastAsia="Arial" w:hAnsi="Arial" w:cs="Arial"/>
        </w:rPr>
        <w:t>de</w:t>
      </w:r>
      <w:r>
        <w:rPr>
          <w:rFonts w:ascii="Arial" w:eastAsia="Arial" w:hAnsi="Arial" w:cs="Arial"/>
          <w:spacing w:val="1"/>
        </w:rPr>
        <w:t>r</w:t>
      </w:r>
      <w:r>
        <w:rPr>
          <w:rFonts w:ascii="Arial" w:eastAsia="Arial" w:hAnsi="Arial" w:cs="Arial"/>
        </w:rPr>
        <w:t>ed</w:t>
      </w:r>
      <w:r>
        <w:rPr>
          <w:rFonts w:ascii="Arial" w:eastAsia="Arial" w:hAnsi="Arial" w:cs="Arial"/>
          <w:spacing w:val="2"/>
        </w:rPr>
        <w:t xml:space="preserve"> </w:t>
      </w:r>
      <w:del w:id="15" w:author="Kerrie Abercrombie" w:date="2016-02-25T11:57:00Z">
        <w:r w:rsidDel="00823D42">
          <w:rPr>
            <w:rFonts w:ascii="Arial" w:eastAsia="Arial" w:hAnsi="Arial" w:cs="Arial"/>
            <w:spacing w:val="2"/>
          </w:rPr>
          <w:delText>c</w:delText>
        </w:r>
        <w:r w:rsidDel="00823D42">
          <w:rPr>
            <w:rFonts w:ascii="Arial" w:eastAsia="Arial" w:hAnsi="Arial" w:cs="Arial"/>
          </w:rPr>
          <w:delText>o</w:delText>
        </w:r>
        <w:r w:rsidDel="00823D42">
          <w:rPr>
            <w:rFonts w:ascii="Arial" w:eastAsia="Arial" w:hAnsi="Arial" w:cs="Arial"/>
            <w:spacing w:val="1"/>
          </w:rPr>
          <w:delText>m</w:delText>
        </w:r>
        <w:r w:rsidDel="00823D42">
          <w:rPr>
            <w:rFonts w:ascii="Arial" w:eastAsia="Arial" w:hAnsi="Arial" w:cs="Arial"/>
          </w:rPr>
          <w:delText>pe</w:delText>
        </w:r>
        <w:r w:rsidDel="00823D42">
          <w:rPr>
            <w:rFonts w:ascii="Arial" w:eastAsia="Arial" w:hAnsi="Arial" w:cs="Arial"/>
            <w:spacing w:val="1"/>
          </w:rPr>
          <w:delText>t</w:delText>
        </w:r>
        <w:r w:rsidDel="00823D42">
          <w:rPr>
            <w:rFonts w:ascii="Arial" w:eastAsia="Arial" w:hAnsi="Arial" w:cs="Arial"/>
          </w:rPr>
          <w:delText>ence</w:delText>
        </w:r>
        <w:r w:rsidDel="00823D42">
          <w:rPr>
            <w:rFonts w:ascii="Arial" w:eastAsia="Arial" w:hAnsi="Arial" w:cs="Arial"/>
            <w:spacing w:val="2"/>
          </w:rPr>
          <w:delText xml:space="preserve"> </w:delText>
        </w:r>
      </w:del>
      <w:ins w:id="16" w:author="Kerrie Abercrombie" w:date="2016-02-25T11:57:00Z">
        <w:r w:rsidR="00823D42">
          <w:rPr>
            <w:rFonts w:ascii="Arial" w:eastAsia="Arial" w:hAnsi="Arial" w:cs="Arial"/>
            <w:spacing w:val="2"/>
          </w:rPr>
          <w:t>c</w:t>
        </w:r>
        <w:r w:rsidR="00823D42">
          <w:rPr>
            <w:rFonts w:ascii="Arial" w:eastAsia="Arial" w:hAnsi="Arial" w:cs="Arial"/>
          </w:rPr>
          <w:t>o</w:t>
        </w:r>
        <w:r w:rsidR="00823D42">
          <w:rPr>
            <w:rFonts w:ascii="Arial" w:eastAsia="Arial" w:hAnsi="Arial" w:cs="Arial"/>
            <w:spacing w:val="1"/>
          </w:rPr>
          <w:t>m</w:t>
        </w:r>
        <w:r w:rsidR="00823D42">
          <w:rPr>
            <w:rFonts w:ascii="Arial" w:eastAsia="Arial" w:hAnsi="Arial" w:cs="Arial"/>
          </w:rPr>
          <w:t>pe</w:t>
        </w:r>
        <w:r w:rsidR="00823D42">
          <w:rPr>
            <w:rFonts w:ascii="Arial" w:eastAsia="Arial" w:hAnsi="Arial" w:cs="Arial"/>
            <w:spacing w:val="1"/>
          </w:rPr>
          <w:t>t</w:t>
        </w:r>
        <w:r w:rsidR="00823D42">
          <w:rPr>
            <w:rFonts w:ascii="Arial" w:eastAsia="Arial" w:hAnsi="Arial" w:cs="Arial"/>
          </w:rPr>
          <w:t>ent</w:t>
        </w:r>
        <w:r w:rsidR="00823D42">
          <w:rPr>
            <w:rFonts w:ascii="Arial" w:eastAsia="Arial" w:hAnsi="Arial" w:cs="Arial"/>
            <w:spacing w:val="2"/>
          </w:rPr>
          <w:t xml:space="preserve"> </w:t>
        </w:r>
      </w:ins>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rPr>
        <w:t>ca</w:t>
      </w:r>
      <w:r>
        <w:rPr>
          <w:rFonts w:ascii="Arial" w:eastAsia="Arial" w:hAnsi="Arial" w:cs="Arial"/>
          <w:spacing w:val="-2"/>
        </w:rPr>
        <w:t>r</w:t>
      </w:r>
      <w:r>
        <w:rPr>
          <w:rFonts w:ascii="Arial" w:eastAsia="Arial" w:hAnsi="Arial" w:cs="Arial"/>
          <w:spacing w:val="1"/>
        </w:rPr>
        <w:t>r</w:t>
      </w:r>
      <w:r>
        <w:rPr>
          <w:rFonts w:ascii="Arial" w:eastAsia="Arial" w:hAnsi="Arial" w:cs="Arial"/>
          <w:spacing w:val="-2"/>
        </w:rPr>
        <w:t>y</w:t>
      </w:r>
      <w:r>
        <w:rPr>
          <w:rFonts w:ascii="Arial" w:eastAsia="Arial" w:hAnsi="Arial" w:cs="Arial"/>
          <w:spacing w:val="-1"/>
        </w:rPr>
        <w:t>i</w:t>
      </w:r>
      <w:r>
        <w:rPr>
          <w:rFonts w:ascii="Arial" w:eastAsia="Arial" w:hAnsi="Arial" w:cs="Arial"/>
        </w:rPr>
        <w:t>ng</w:t>
      </w:r>
      <w:r>
        <w:rPr>
          <w:rFonts w:ascii="Arial" w:eastAsia="Arial" w:hAnsi="Arial" w:cs="Arial"/>
          <w:spacing w:val="4"/>
        </w:rPr>
        <w:t xml:space="preserve"> </w:t>
      </w:r>
      <w:r>
        <w:rPr>
          <w:rFonts w:ascii="Arial" w:eastAsia="Arial" w:hAnsi="Arial" w:cs="Arial"/>
        </w:rPr>
        <w:t>out</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du</w:t>
      </w:r>
      <w:r>
        <w:rPr>
          <w:rFonts w:ascii="Arial" w:eastAsia="Arial" w:hAnsi="Arial" w:cs="Arial"/>
          <w:spacing w:val="1"/>
        </w:rPr>
        <w:t>t</w:t>
      </w:r>
      <w:r>
        <w:rPr>
          <w:rFonts w:ascii="Arial" w:eastAsia="Arial" w:hAnsi="Arial" w:cs="Arial"/>
          <w:spacing w:val="-1"/>
        </w:rPr>
        <w:t>i</w:t>
      </w:r>
      <w:r>
        <w:rPr>
          <w:rFonts w:ascii="Arial" w:eastAsia="Arial" w:hAnsi="Arial" w:cs="Arial"/>
        </w:rPr>
        <w:t>es</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5"/>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spacing w:val="-3"/>
        </w:rPr>
        <w:t>V</w:t>
      </w:r>
      <w:r>
        <w:rPr>
          <w:rFonts w:ascii="Arial" w:eastAsia="Arial" w:hAnsi="Arial" w:cs="Arial"/>
        </w:rPr>
        <w:t>TS p</w:t>
      </w:r>
      <w:r>
        <w:rPr>
          <w:rFonts w:ascii="Arial" w:eastAsia="Arial" w:hAnsi="Arial" w:cs="Arial"/>
          <w:spacing w:val="1"/>
        </w:rPr>
        <w:t>r</w:t>
      </w:r>
      <w:r>
        <w:rPr>
          <w:rFonts w:ascii="Arial" w:eastAsia="Arial" w:hAnsi="Arial" w:cs="Arial"/>
          <w:spacing w:val="-3"/>
        </w:rPr>
        <w:t>o</w:t>
      </w:r>
      <w:r>
        <w:rPr>
          <w:rFonts w:ascii="Arial" w:eastAsia="Arial" w:hAnsi="Arial" w:cs="Arial"/>
          <w:spacing w:val="3"/>
        </w:rPr>
        <w:t>f</w:t>
      </w:r>
      <w:r>
        <w:rPr>
          <w:rFonts w:ascii="Arial" w:eastAsia="Arial" w:hAnsi="Arial" w:cs="Arial"/>
        </w:rPr>
        <w:t>ess</w:t>
      </w:r>
      <w:r>
        <w:rPr>
          <w:rFonts w:ascii="Arial" w:eastAsia="Arial" w:hAnsi="Arial" w:cs="Arial"/>
          <w:spacing w:val="-1"/>
        </w:rPr>
        <w:t>i</w:t>
      </w:r>
      <w:r>
        <w:rPr>
          <w:rFonts w:ascii="Arial" w:eastAsia="Arial" w:hAnsi="Arial" w:cs="Arial"/>
        </w:rPr>
        <w:t>onal pos</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3"/>
        </w:rPr>
        <w:t>w</w:t>
      </w:r>
      <w:r>
        <w:rPr>
          <w:rFonts w:ascii="Arial" w:eastAsia="Arial" w:hAnsi="Arial" w:cs="Arial"/>
        </w:rPr>
        <w:t>hen</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
        </w:rPr>
        <w:t xml:space="preserve"> </w:t>
      </w:r>
      <w:r>
        <w:rPr>
          <w:rFonts w:ascii="Arial" w:eastAsia="Arial" w:hAnsi="Arial" w:cs="Arial"/>
        </w:rPr>
        <w:t>possess</w:t>
      </w:r>
      <w:r>
        <w:rPr>
          <w:rFonts w:ascii="Arial" w:eastAsia="Arial" w:hAnsi="Arial" w:cs="Arial"/>
          <w:spacing w:val="-1"/>
        </w:rPr>
        <w:t>i</w:t>
      </w:r>
      <w:r>
        <w:rPr>
          <w:rFonts w:ascii="Arial" w:eastAsia="Arial" w:hAnsi="Arial" w:cs="Arial"/>
        </w:rPr>
        <w:t>on</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 app</w:t>
      </w:r>
      <w:r>
        <w:rPr>
          <w:rFonts w:ascii="Arial" w:eastAsia="Arial" w:hAnsi="Arial" w:cs="Arial"/>
          <w:spacing w:val="1"/>
        </w:rPr>
        <w:t>r</w:t>
      </w:r>
      <w:r>
        <w:rPr>
          <w:rFonts w:ascii="Arial" w:eastAsia="Arial" w:hAnsi="Arial" w:cs="Arial"/>
        </w:rPr>
        <w:t>op</w:t>
      </w:r>
      <w:r>
        <w:rPr>
          <w:rFonts w:ascii="Arial" w:eastAsia="Arial" w:hAnsi="Arial" w:cs="Arial"/>
          <w:spacing w:val="1"/>
        </w:rPr>
        <w:t>r</w:t>
      </w:r>
      <w:r>
        <w:rPr>
          <w:rFonts w:ascii="Arial" w:eastAsia="Arial" w:hAnsi="Arial" w:cs="Arial"/>
          <w:spacing w:val="-1"/>
        </w:rPr>
        <w:t>i</w:t>
      </w:r>
      <w:r>
        <w:rPr>
          <w:rFonts w:ascii="Arial" w:eastAsia="Arial" w:hAnsi="Arial" w:cs="Arial"/>
        </w:rPr>
        <w:t>a</w:t>
      </w:r>
      <w:r>
        <w:rPr>
          <w:rFonts w:ascii="Arial" w:eastAsia="Arial" w:hAnsi="Arial" w:cs="Arial"/>
          <w:spacing w:val="1"/>
        </w:rPr>
        <w:t>t</w:t>
      </w:r>
      <w:r>
        <w:rPr>
          <w:rFonts w:ascii="Arial" w:eastAsia="Arial" w:hAnsi="Arial" w:cs="Arial"/>
        </w:rPr>
        <w:t xml:space="preserve">e </w:t>
      </w:r>
      <w:r>
        <w:rPr>
          <w:rFonts w:ascii="Arial" w:eastAsia="Arial" w:hAnsi="Arial" w:cs="Arial"/>
          <w:spacing w:val="2"/>
        </w:rPr>
        <w:t>V</w:t>
      </w:r>
      <w:r>
        <w:rPr>
          <w:rFonts w:ascii="Arial" w:eastAsia="Arial" w:hAnsi="Arial" w:cs="Arial"/>
          <w:spacing w:val="-2"/>
        </w:rPr>
        <w:t>-</w:t>
      </w:r>
      <w:r>
        <w:rPr>
          <w:rFonts w:ascii="Arial" w:eastAsia="Arial" w:hAnsi="Arial" w:cs="Arial"/>
        </w:rPr>
        <w:t>103 ce</w:t>
      </w:r>
      <w:r>
        <w:rPr>
          <w:rFonts w:ascii="Arial" w:eastAsia="Arial" w:hAnsi="Arial" w:cs="Arial"/>
          <w:spacing w:val="1"/>
        </w:rPr>
        <w:t>rt</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ca</w:t>
      </w:r>
      <w:r>
        <w:rPr>
          <w:rFonts w:ascii="Arial" w:eastAsia="Arial" w:hAnsi="Arial" w:cs="Arial"/>
          <w:spacing w:val="1"/>
        </w:rPr>
        <w:t>t</w:t>
      </w:r>
      <w:r>
        <w:rPr>
          <w:rFonts w:ascii="Arial" w:eastAsia="Arial" w:hAnsi="Arial" w:cs="Arial"/>
        </w:rPr>
        <w:t>es</w:t>
      </w:r>
      <w:r>
        <w:rPr>
          <w:rFonts w:ascii="Arial" w:eastAsia="Arial" w:hAnsi="Arial" w:cs="Arial"/>
          <w:spacing w:val="1"/>
        </w:rPr>
        <w:t xml:space="preserve"> </w:t>
      </w:r>
      <w:r>
        <w:rPr>
          <w:rFonts w:ascii="Arial" w:eastAsia="Arial" w:hAnsi="Arial" w:cs="Arial"/>
        </w:rPr>
        <w:t>a</w:t>
      </w:r>
      <w:r>
        <w:rPr>
          <w:rFonts w:ascii="Arial" w:eastAsia="Arial" w:hAnsi="Arial" w:cs="Arial"/>
          <w:spacing w:val="-3"/>
        </w:rPr>
        <w:t>n</w:t>
      </w:r>
      <w:r>
        <w:rPr>
          <w:rFonts w:ascii="Arial" w:eastAsia="Arial" w:hAnsi="Arial" w:cs="Arial"/>
        </w:rPr>
        <w:t>d endo</w:t>
      </w:r>
      <w:r>
        <w:rPr>
          <w:rFonts w:ascii="Arial" w:eastAsia="Arial" w:hAnsi="Arial" w:cs="Arial"/>
          <w:spacing w:val="1"/>
        </w:rPr>
        <w:t>r</w:t>
      </w:r>
      <w:r>
        <w:rPr>
          <w:rFonts w:ascii="Arial" w:eastAsia="Arial" w:hAnsi="Arial" w:cs="Arial"/>
        </w:rPr>
        <w:t>se</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spacing w:val="-2"/>
        </w:rPr>
        <w:t>s</w:t>
      </w:r>
      <w:r>
        <w:rPr>
          <w:rFonts w:ascii="Arial" w:eastAsia="Arial" w:hAnsi="Arial" w:cs="Arial"/>
        </w:rPr>
        <w:t>.</w:t>
      </w:r>
    </w:p>
    <w:p w:rsidR="000A5570" w:rsidRDefault="000A5570">
      <w:pPr>
        <w:spacing w:after="0" w:line="200" w:lineRule="exact"/>
        <w:rPr>
          <w:sz w:val="20"/>
          <w:szCs w:val="20"/>
        </w:rPr>
      </w:pPr>
    </w:p>
    <w:p w:rsidR="000A5570" w:rsidRDefault="000A5570">
      <w:pPr>
        <w:spacing w:before="11" w:after="0" w:line="280" w:lineRule="exact"/>
        <w:rPr>
          <w:sz w:val="28"/>
          <w:szCs w:val="28"/>
        </w:rPr>
      </w:pPr>
    </w:p>
    <w:p w:rsidR="000A5570" w:rsidRDefault="00863EB5">
      <w:pPr>
        <w:spacing w:after="0" w:line="240" w:lineRule="auto"/>
        <w:ind w:left="298" w:right="6450"/>
        <w:jc w:val="both"/>
        <w:rPr>
          <w:rFonts w:ascii="Arial" w:eastAsia="Arial" w:hAnsi="Arial" w:cs="Arial"/>
        </w:rPr>
      </w:pPr>
      <w:r>
        <w:rPr>
          <w:rFonts w:ascii="Arial" w:eastAsia="Arial" w:hAnsi="Arial" w:cs="Arial"/>
          <w:b/>
          <w:bCs/>
        </w:rPr>
        <w:t>2</w:t>
      </w:r>
      <w:r>
        <w:rPr>
          <w:rFonts w:ascii="Arial" w:eastAsia="Arial" w:hAnsi="Arial" w:cs="Arial"/>
          <w:b/>
          <w:bCs/>
          <w:spacing w:val="1"/>
        </w:rPr>
        <w:t>.</w:t>
      </w:r>
      <w:r>
        <w:rPr>
          <w:rFonts w:ascii="Arial" w:eastAsia="Arial" w:hAnsi="Arial" w:cs="Arial"/>
          <w:b/>
          <w:bCs/>
        </w:rPr>
        <w:t xml:space="preserve">3       </w:t>
      </w:r>
      <w:r>
        <w:rPr>
          <w:rFonts w:ascii="Arial" w:eastAsia="Arial" w:hAnsi="Arial" w:cs="Arial"/>
          <w:b/>
          <w:bCs/>
          <w:spacing w:val="55"/>
        </w:rPr>
        <w:t xml:space="preserve"> </w:t>
      </w:r>
      <w:r>
        <w:rPr>
          <w:rFonts w:ascii="Arial" w:eastAsia="Arial" w:hAnsi="Arial" w:cs="Arial"/>
          <w:b/>
          <w:bCs/>
          <w:spacing w:val="3"/>
        </w:rPr>
        <w:t>I</w:t>
      </w:r>
      <w:r>
        <w:rPr>
          <w:rFonts w:ascii="Arial" w:eastAsia="Arial" w:hAnsi="Arial" w:cs="Arial"/>
          <w:b/>
          <w:bCs/>
          <w:spacing w:val="-6"/>
        </w:rPr>
        <w:t>A</w:t>
      </w:r>
      <w:r>
        <w:rPr>
          <w:rFonts w:ascii="Arial" w:eastAsia="Arial" w:hAnsi="Arial" w:cs="Arial"/>
          <w:b/>
          <w:bCs/>
          <w:spacing w:val="4"/>
        </w:rPr>
        <w:t>L</w:t>
      </w:r>
      <w:r>
        <w:rPr>
          <w:rFonts w:ascii="Arial" w:eastAsia="Arial" w:hAnsi="Arial" w:cs="Arial"/>
          <w:b/>
          <w:bCs/>
        </w:rPr>
        <w:t>A</w:t>
      </w:r>
      <w:r>
        <w:rPr>
          <w:rFonts w:ascii="Arial" w:eastAsia="Arial" w:hAnsi="Arial" w:cs="Arial"/>
          <w:b/>
          <w:bCs/>
          <w:spacing w:val="-7"/>
        </w:rPr>
        <w:t xml:space="preserve"> </w:t>
      </w:r>
      <w:r>
        <w:rPr>
          <w:rFonts w:ascii="Arial" w:eastAsia="Arial" w:hAnsi="Arial" w:cs="Arial"/>
          <w:b/>
          <w:bCs/>
          <w:spacing w:val="1"/>
        </w:rPr>
        <w:t>M</w:t>
      </w:r>
      <w:r>
        <w:rPr>
          <w:rFonts w:ascii="Arial" w:eastAsia="Arial" w:hAnsi="Arial" w:cs="Arial"/>
          <w:b/>
          <w:bCs/>
        </w:rPr>
        <w:t>odel</w:t>
      </w:r>
      <w:r>
        <w:rPr>
          <w:rFonts w:ascii="Arial" w:eastAsia="Arial" w:hAnsi="Arial" w:cs="Arial"/>
          <w:b/>
          <w:bCs/>
          <w:spacing w:val="2"/>
        </w:rPr>
        <w:t xml:space="preserve"> </w:t>
      </w:r>
      <w:r>
        <w:rPr>
          <w:rFonts w:ascii="Arial" w:eastAsia="Arial" w:hAnsi="Arial" w:cs="Arial"/>
          <w:b/>
          <w:bCs/>
          <w:spacing w:val="-1"/>
        </w:rPr>
        <w:t>C</w:t>
      </w:r>
      <w:r>
        <w:rPr>
          <w:rFonts w:ascii="Arial" w:eastAsia="Arial" w:hAnsi="Arial" w:cs="Arial"/>
          <w:b/>
          <w:bCs/>
        </w:rPr>
        <w:t>ourses</w:t>
      </w:r>
    </w:p>
    <w:p w:rsidR="000A5570" w:rsidRDefault="000A5570">
      <w:pPr>
        <w:spacing w:before="1" w:after="0" w:line="120" w:lineRule="exact"/>
        <w:rPr>
          <w:sz w:val="12"/>
          <w:szCs w:val="12"/>
        </w:rPr>
      </w:pPr>
    </w:p>
    <w:p w:rsidR="000A5570" w:rsidRDefault="00863EB5">
      <w:pPr>
        <w:spacing w:after="0" w:line="240" w:lineRule="auto"/>
        <w:ind w:left="298" w:right="2386"/>
        <w:jc w:val="both"/>
        <w:rPr>
          <w:rFonts w:ascii="Arial" w:eastAsia="Arial" w:hAnsi="Arial" w:cs="Arial"/>
        </w:rPr>
      </w:pP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rPr>
        <w:t>bas</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rPr>
        <w:t>s</w:t>
      </w:r>
      <w:r>
        <w:rPr>
          <w:rFonts w:ascii="Arial" w:eastAsia="Arial" w:hAnsi="Arial" w:cs="Arial"/>
          <w:spacing w:val="-3"/>
        </w:rPr>
        <w:t>e</w:t>
      </w:r>
      <w:r>
        <w:rPr>
          <w:rFonts w:ascii="Arial" w:eastAsia="Arial" w:hAnsi="Arial" w:cs="Arial"/>
        </w:rPr>
        <w:t>t</w:t>
      </w:r>
      <w:r>
        <w:rPr>
          <w:rFonts w:ascii="Arial" w:eastAsia="Arial" w:hAnsi="Arial" w:cs="Arial"/>
          <w:spacing w:val="2"/>
        </w:rPr>
        <w:t xml:space="preserve"> </w:t>
      </w:r>
      <w:r>
        <w:rPr>
          <w:rFonts w:ascii="Arial" w:eastAsia="Arial" w:hAnsi="Arial" w:cs="Arial"/>
        </w:rPr>
        <w:t>o</w:t>
      </w:r>
      <w:r>
        <w:rPr>
          <w:rFonts w:ascii="Arial" w:eastAsia="Arial" w:hAnsi="Arial" w:cs="Arial"/>
          <w:spacing w:val="-3"/>
        </w:rPr>
        <w:t>u</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1"/>
        </w:rPr>
        <w:t>f</w:t>
      </w:r>
      <w:r>
        <w:rPr>
          <w:rFonts w:ascii="Arial" w:eastAsia="Arial" w:hAnsi="Arial" w:cs="Arial"/>
        </w:rPr>
        <w:t>o</w:t>
      </w:r>
      <w:r>
        <w:rPr>
          <w:rFonts w:ascii="Arial" w:eastAsia="Arial" w:hAnsi="Arial" w:cs="Arial"/>
          <w:spacing w:val="-1"/>
        </w:rPr>
        <w:t>ll</w:t>
      </w:r>
      <w:r>
        <w:rPr>
          <w:rFonts w:ascii="Arial" w:eastAsia="Arial" w:hAnsi="Arial" w:cs="Arial"/>
        </w:rPr>
        <w:t>o</w:t>
      </w:r>
      <w:r>
        <w:rPr>
          <w:rFonts w:ascii="Arial" w:eastAsia="Arial" w:hAnsi="Arial" w:cs="Arial"/>
          <w:spacing w:val="-4"/>
        </w:rPr>
        <w:t>w</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I</w:t>
      </w:r>
      <w:r>
        <w:rPr>
          <w:rFonts w:ascii="Arial" w:eastAsia="Arial" w:hAnsi="Arial" w:cs="Arial"/>
          <w:spacing w:val="-1"/>
        </w:rPr>
        <w:t>A</w:t>
      </w:r>
      <w:r>
        <w:rPr>
          <w:rFonts w:ascii="Arial" w:eastAsia="Arial" w:hAnsi="Arial" w:cs="Arial"/>
        </w:rPr>
        <w:t xml:space="preserve">LA </w:t>
      </w:r>
      <w:r>
        <w:rPr>
          <w:rFonts w:ascii="Arial" w:eastAsia="Arial" w:hAnsi="Arial" w:cs="Arial"/>
          <w:spacing w:val="-4"/>
        </w:rPr>
        <w:t>M</w:t>
      </w:r>
      <w:r>
        <w:rPr>
          <w:rFonts w:ascii="Arial" w:eastAsia="Arial" w:hAnsi="Arial" w:cs="Arial"/>
        </w:rPr>
        <w:t xml:space="preserve">odel </w:t>
      </w:r>
      <w:r>
        <w:rPr>
          <w:rFonts w:ascii="Arial" w:eastAsia="Arial" w:hAnsi="Arial" w:cs="Arial"/>
          <w:spacing w:val="-1"/>
        </w:rPr>
        <w:t>C</w:t>
      </w:r>
      <w:r>
        <w:rPr>
          <w:rFonts w:ascii="Arial" w:eastAsia="Arial" w:hAnsi="Arial" w:cs="Arial"/>
        </w:rPr>
        <w:t>ou</w:t>
      </w:r>
      <w:r>
        <w:rPr>
          <w:rFonts w:ascii="Arial" w:eastAsia="Arial" w:hAnsi="Arial" w:cs="Arial"/>
          <w:spacing w:val="1"/>
        </w:rPr>
        <w:t>r</w:t>
      </w:r>
      <w:r>
        <w:rPr>
          <w:rFonts w:ascii="Arial" w:eastAsia="Arial" w:hAnsi="Arial" w:cs="Arial"/>
        </w:rPr>
        <w:t>ses:</w:t>
      </w:r>
    </w:p>
    <w:p w:rsidR="000A5570" w:rsidRDefault="000A5570">
      <w:pPr>
        <w:spacing w:before="1" w:after="0" w:line="120" w:lineRule="exact"/>
        <w:rPr>
          <w:sz w:val="12"/>
          <w:szCs w:val="12"/>
        </w:rPr>
      </w:pPr>
    </w:p>
    <w:p w:rsidR="000A5570" w:rsidRDefault="00863EB5">
      <w:pPr>
        <w:spacing w:after="0" w:line="240" w:lineRule="auto"/>
        <w:ind w:left="298" w:right="6699"/>
        <w:jc w:val="both"/>
        <w:rPr>
          <w:rFonts w:ascii="Arial" w:eastAsia="Arial" w:hAnsi="Arial" w:cs="Arial"/>
        </w:rPr>
      </w:pPr>
      <w:r>
        <w:rPr>
          <w:rFonts w:ascii="Arial" w:eastAsia="Arial" w:hAnsi="Arial" w:cs="Arial"/>
        </w:rPr>
        <w:t xml:space="preserve">1      </w:t>
      </w:r>
      <w:r>
        <w:rPr>
          <w:rFonts w:ascii="Arial" w:eastAsia="Arial" w:hAnsi="Arial" w:cs="Arial"/>
          <w:spacing w:val="15"/>
        </w:rPr>
        <w:t xml:space="preserve"> </w:t>
      </w:r>
      <w:r>
        <w:rPr>
          <w:rFonts w:ascii="Arial" w:eastAsia="Arial" w:hAnsi="Arial" w:cs="Arial"/>
          <w:spacing w:val="-1"/>
        </w:rPr>
        <w:t>V</w:t>
      </w:r>
      <w:r>
        <w:rPr>
          <w:rFonts w:ascii="Arial" w:eastAsia="Arial" w:hAnsi="Arial" w:cs="Arial"/>
          <w:spacing w:val="1"/>
        </w:rPr>
        <w:t>-</w:t>
      </w:r>
      <w:r>
        <w:rPr>
          <w:rFonts w:ascii="Arial" w:eastAsia="Arial" w:hAnsi="Arial" w:cs="Arial"/>
        </w:rPr>
        <w:t>103</w:t>
      </w:r>
      <w:r>
        <w:rPr>
          <w:rFonts w:ascii="Arial" w:eastAsia="Arial" w:hAnsi="Arial" w:cs="Arial"/>
          <w:spacing w:val="1"/>
        </w:rPr>
        <w:t>/</w:t>
      </w:r>
      <w:r>
        <w:rPr>
          <w:rFonts w:ascii="Arial" w:eastAsia="Arial" w:hAnsi="Arial" w:cs="Arial"/>
        </w:rPr>
        <w:t>1</w:t>
      </w:r>
      <w:r>
        <w:rPr>
          <w:rFonts w:ascii="Arial" w:eastAsia="Arial" w:hAnsi="Arial" w:cs="Arial"/>
          <w:spacing w:val="1"/>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O</w:t>
      </w:r>
      <w:r>
        <w:rPr>
          <w:rFonts w:ascii="Arial" w:eastAsia="Arial" w:hAnsi="Arial" w:cs="Arial"/>
        </w:rPr>
        <w:t>p</w:t>
      </w:r>
      <w:r>
        <w:rPr>
          <w:rFonts w:ascii="Arial" w:eastAsia="Arial" w:hAnsi="Arial" w:cs="Arial"/>
          <w:spacing w:val="-3"/>
        </w:rPr>
        <w:t>e</w:t>
      </w:r>
      <w:r>
        <w:rPr>
          <w:rFonts w:ascii="Arial" w:eastAsia="Arial" w:hAnsi="Arial" w:cs="Arial"/>
          <w:spacing w:val="1"/>
        </w:rPr>
        <w:t>r</w:t>
      </w:r>
      <w:r>
        <w:rPr>
          <w:rFonts w:ascii="Arial" w:eastAsia="Arial" w:hAnsi="Arial" w:cs="Arial"/>
        </w:rPr>
        <w:t>a</w:t>
      </w:r>
      <w:r>
        <w:rPr>
          <w:rFonts w:ascii="Arial" w:eastAsia="Arial" w:hAnsi="Arial" w:cs="Arial"/>
          <w:spacing w:val="1"/>
        </w:rPr>
        <w:t>t</w:t>
      </w:r>
      <w:r>
        <w:rPr>
          <w:rFonts w:ascii="Arial" w:eastAsia="Arial" w:hAnsi="Arial" w:cs="Arial"/>
          <w:spacing w:val="-3"/>
        </w:rPr>
        <w:t>o</w:t>
      </w:r>
      <w:r>
        <w:rPr>
          <w:rFonts w:ascii="Arial" w:eastAsia="Arial" w:hAnsi="Arial" w:cs="Arial"/>
        </w:rPr>
        <w:t>r</w:t>
      </w:r>
    </w:p>
    <w:p w:rsidR="000A5570" w:rsidRDefault="000A5570">
      <w:pPr>
        <w:spacing w:before="9" w:after="0" w:line="110" w:lineRule="exact"/>
        <w:rPr>
          <w:sz w:val="11"/>
          <w:szCs w:val="11"/>
        </w:rPr>
      </w:pPr>
    </w:p>
    <w:p w:rsidR="000A5570" w:rsidRDefault="00863EB5">
      <w:pPr>
        <w:spacing w:after="0" w:line="240" w:lineRule="auto"/>
        <w:ind w:left="298" w:right="6517"/>
        <w:jc w:val="both"/>
        <w:rPr>
          <w:rFonts w:ascii="Arial" w:eastAsia="Arial" w:hAnsi="Arial" w:cs="Arial"/>
        </w:rPr>
      </w:pPr>
      <w:r>
        <w:rPr>
          <w:rFonts w:ascii="Arial" w:eastAsia="Arial" w:hAnsi="Arial" w:cs="Arial"/>
        </w:rPr>
        <w:t xml:space="preserve">2      </w:t>
      </w:r>
      <w:r>
        <w:rPr>
          <w:rFonts w:ascii="Arial" w:eastAsia="Arial" w:hAnsi="Arial" w:cs="Arial"/>
          <w:spacing w:val="15"/>
        </w:rPr>
        <w:t xml:space="preserve"> </w:t>
      </w:r>
      <w:r>
        <w:rPr>
          <w:rFonts w:ascii="Arial" w:eastAsia="Arial" w:hAnsi="Arial" w:cs="Arial"/>
          <w:spacing w:val="-1"/>
        </w:rPr>
        <w:t>V</w:t>
      </w:r>
      <w:r>
        <w:rPr>
          <w:rFonts w:ascii="Arial" w:eastAsia="Arial" w:hAnsi="Arial" w:cs="Arial"/>
          <w:spacing w:val="1"/>
        </w:rPr>
        <w:t>-</w:t>
      </w:r>
      <w:r>
        <w:rPr>
          <w:rFonts w:ascii="Arial" w:eastAsia="Arial" w:hAnsi="Arial" w:cs="Arial"/>
        </w:rPr>
        <w:t>103</w:t>
      </w:r>
      <w:r>
        <w:rPr>
          <w:rFonts w:ascii="Arial" w:eastAsia="Arial" w:hAnsi="Arial" w:cs="Arial"/>
          <w:spacing w:val="1"/>
        </w:rPr>
        <w:t>/</w:t>
      </w:r>
      <w:r>
        <w:rPr>
          <w:rFonts w:ascii="Arial" w:eastAsia="Arial" w:hAnsi="Arial" w:cs="Arial"/>
        </w:rPr>
        <w:t>2</w:t>
      </w:r>
      <w:r>
        <w:rPr>
          <w:rFonts w:ascii="Arial" w:eastAsia="Arial" w:hAnsi="Arial" w:cs="Arial"/>
          <w:spacing w:val="1"/>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S</w:t>
      </w:r>
      <w:r>
        <w:rPr>
          <w:rFonts w:ascii="Arial" w:eastAsia="Arial" w:hAnsi="Arial" w:cs="Arial"/>
        </w:rPr>
        <w:t>upe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sor</w:t>
      </w:r>
    </w:p>
    <w:p w:rsidR="000A5570" w:rsidRDefault="000A5570">
      <w:pPr>
        <w:spacing w:before="1" w:after="0" w:line="120" w:lineRule="exact"/>
        <w:rPr>
          <w:sz w:val="12"/>
          <w:szCs w:val="12"/>
        </w:rPr>
      </w:pPr>
    </w:p>
    <w:p w:rsidR="000A5570" w:rsidRDefault="00863EB5">
      <w:pPr>
        <w:spacing w:after="0" w:line="240" w:lineRule="auto"/>
        <w:ind w:left="298" w:right="5611"/>
        <w:jc w:val="both"/>
        <w:rPr>
          <w:rFonts w:ascii="Arial" w:eastAsia="Arial" w:hAnsi="Arial" w:cs="Arial"/>
        </w:rPr>
      </w:pPr>
      <w:r>
        <w:rPr>
          <w:rFonts w:ascii="Arial" w:eastAsia="Arial" w:hAnsi="Arial" w:cs="Arial"/>
        </w:rPr>
        <w:t xml:space="preserve">3      </w:t>
      </w:r>
      <w:r>
        <w:rPr>
          <w:rFonts w:ascii="Arial" w:eastAsia="Arial" w:hAnsi="Arial" w:cs="Arial"/>
          <w:spacing w:val="15"/>
        </w:rPr>
        <w:t xml:space="preserve"> </w:t>
      </w:r>
      <w:r>
        <w:rPr>
          <w:rFonts w:ascii="Arial" w:eastAsia="Arial" w:hAnsi="Arial" w:cs="Arial"/>
          <w:spacing w:val="-1"/>
        </w:rPr>
        <w:t>V</w:t>
      </w:r>
      <w:r>
        <w:rPr>
          <w:rFonts w:ascii="Arial" w:eastAsia="Arial" w:hAnsi="Arial" w:cs="Arial"/>
          <w:spacing w:val="1"/>
        </w:rPr>
        <w:t>-</w:t>
      </w:r>
      <w:r>
        <w:rPr>
          <w:rFonts w:ascii="Arial" w:eastAsia="Arial" w:hAnsi="Arial" w:cs="Arial"/>
        </w:rPr>
        <w:t>103</w:t>
      </w:r>
      <w:r>
        <w:rPr>
          <w:rFonts w:ascii="Arial" w:eastAsia="Arial" w:hAnsi="Arial" w:cs="Arial"/>
          <w:spacing w:val="1"/>
        </w:rPr>
        <w:t>/</w:t>
      </w:r>
      <w:r>
        <w:rPr>
          <w:rFonts w:ascii="Arial" w:eastAsia="Arial" w:hAnsi="Arial" w:cs="Arial"/>
        </w:rPr>
        <w:t>3</w:t>
      </w:r>
      <w:r>
        <w:rPr>
          <w:rFonts w:ascii="Arial" w:eastAsia="Arial" w:hAnsi="Arial" w:cs="Arial"/>
          <w:spacing w:val="1"/>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O</w:t>
      </w:r>
      <w:r>
        <w:rPr>
          <w:rFonts w:ascii="Arial" w:eastAsia="Arial" w:hAnsi="Arial" w:cs="Arial"/>
          <w:spacing w:val="-3"/>
        </w:rPr>
        <w:t>n</w:t>
      </w:r>
      <w:r>
        <w:rPr>
          <w:rFonts w:ascii="Arial" w:eastAsia="Arial" w:hAnsi="Arial" w:cs="Arial"/>
          <w:spacing w:val="1"/>
        </w:rPr>
        <w:t>-t</w:t>
      </w:r>
      <w:r>
        <w:rPr>
          <w:rFonts w:ascii="Arial" w:eastAsia="Arial" w:hAnsi="Arial" w:cs="Arial"/>
        </w:rPr>
        <w:t>h</w:t>
      </w:r>
      <w:r>
        <w:rPr>
          <w:rFonts w:ascii="Arial" w:eastAsia="Arial" w:hAnsi="Arial" w:cs="Arial"/>
          <w:spacing w:val="-3"/>
        </w:rPr>
        <w:t>e</w:t>
      </w:r>
      <w:r>
        <w:rPr>
          <w:rFonts w:ascii="Arial" w:eastAsia="Arial" w:hAnsi="Arial" w:cs="Arial"/>
          <w:spacing w:val="1"/>
        </w:rPr>
        <w:t>-</w:t>
      </w:r>
      <w:r>
        <w:rPr>
          <w:rFonts w:ascii="Arial" w:eastAsia="Arial" w:hAnsi="Arial" w:cs="Arial"/>
        </w:rPr>
        <w:t>Job</w:t>
      </w:r>
      <w:r>
        <w:rPr>
          <w:rFonts w:ascii="Arial" w:eastAsia="Arial" w:hAnsi="Arial" w:cs="Arial"/>
          <w:spacing w:val="-4"/>
        </w:rPr>
        <w:t xml:space="preserve"> </w:t>
      </w:r>
      <w:r>
        <w:rPr>
          <w:rFonts w:ascii="Arial" w:eastAsia="Arial" w:hAnsi="Arial" w:cs="Arial"/>
          <w:spacing w:val="2"/>
        </w:rPr>
        <w:t>T</w:t>
      </w:r>
      <w:r>
        <w:rPr>
          <w:rFonts w:ascii="Arial" w:eastAsia="Arial" w:hAnsi="Arial" w:cs="Arial"/>
          <w:spacing w:val="1"/>
        </w:rPr>
        <w: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p>
    <w:p w:rsidR="000A5570" w:rsidRDefault="000A5570">
      <w:pPr>
        <w:spacing w:before="9" w:after="0" w:line="110" w:lineRule="exact"/>
        <w:rPr>
          <w:sz w:val="11"/>
          <w:szCs w:val="11"/>
        </w:rPr>
      </w:pPr>
    </w:p>
    <w:p w:rsidR="000A5570" w:rsidRDefault="00863EB5">
      <w:pPr>
        <w:spacing w:after="0" w:line="240" w:lineRule="auto"/>
        <w:ind w:left="298" w:right="4633"/>
        <w:jc w:val="both"/>
        <w:rPr>
          <w:rFonts w:ascii="Arial" w:eastAsia="Arial" w:hAnsi="Arial" w:cs="Arial"/>
        </w:rPr>
      </w:pPr>
      <w:r>
        <w:rPr>
          <w:rFonts w:ascii="Arial" w:eastAsia="Arial" w:hAnsi="Arial" w:cs="Arial"/>
        </w:rPr>
        <w:t xml:space="preserve">4      </w:t>
      </w:r>
      <w:r>
        <w:rPr>
          <w:rFonts w:ascii="Arial" w:eastAsia="Arial" w:hAnsi="Arial" w:cs="Arial"/>
          <w:spacing w:val="15"/>
        </w:rPr>
        <w:t xml:space="preserve"> </w:t>
      </w:r>
      <w:r>
        <w:rPr>
          <w:rFonts w:ascii="Arial" w:eastAsia="Arial" w:hAnsi="Arial" w:cs="Arial"/>
          <w:spacing w:val="-1"/>
        </w:rPr>
        <w:t>V</w:t>
      </w:r>
      <w:r>
        <w:rPr>
          <w:rFonts w:ascii="Arial" w:eastAsia="Arial" w:hAnsi="Arial" w:cs="Arial"/>
          <w:spacing w:val="1"/>
        </w:rPr>
        <w:t>-</w:t>
      </w:r>
      <w:r>
        <w:rPr>
          <w:rFonts w:ascii="Arial" w:eastAsia="Arial" w:hAnsi="Arial" w:cs="Arial"/>
        </w:rPr>
        <w:t>103</w:t>
      </w:r>
      <w:r>
        <w:rPr>
          <w:rFonts w:ascii="Arial" w:eastAsia="Arial" w:hAnsi="Arial" w:cs="Arial"/>
          <w:spacing w:val="1"/>
        </w:rPr>
        <w:t>/</w:t>
      </w:r>
      <w:r>
        <w:rPr>
          <w:rFonts w:ascii="Arial" w:eastAsia="Arial" w:hAnsi="Arial" w:cs="Arial"/>
        </w:rPr>
        <w:t>4</w:t>
      </w:r>
      <w:r>
        <w:rPr>
          <w:rFonts w:ascii="Arial" w:eastAsia="Arial" w:hAnsi="Arial" w:cs="Arial"/>
          <w:spacing w:val="1"/>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O</w:t>
      </w:r>
      <w:r>
        <w:rPr>
          <w:rFonts w:ascii="Arial" w:eastAsia="Arial" w:hAnsi="Arial" w:cs="Arial"/>
          <w:spacing w:val="-3"/>
        </w:rPr>
        <w:t>n</w:t>
      </w:r>
      <w:r>
        <w:rPr>
          <w:rFonts w:ascii="Arial" w:eastAsia="Arial" w:hAnsi="Arial" w:cs="Arial"/>
          <w:spacing w:val="1"/>
        </w:rPr>
        <w:t>-t</w:t>
      </w:r>
      <w:r>
        <w:rPr>
          <w:rFonts w:ascii="Arial" w:eastAsia="Arial" w:hAnsi="Arial" w:cs="Arial"/>
        </w:rPr>
        <w:t>h</w:t>
      </w:r>
      <w:r>
        <w:rPr>
          <w:rFonts w:ascii="Arial" w:eastAsia="Arial" w:hAnsi="Arial" w:cs="Arial"/>
          <w:spacing w:val="-3"/>
        </w:rPr>
        <w:t>e</w:t>
      </w:r>
      <w:r>
        <w:rPr>
          <w:rFonts w:ascii="Arial" w:eastAsia="Arial" w:hAnsi="Arial" w:cs="Arial"/>
          <w:spacing w:val="1"/>
        </w:rPr>
        <w:t>-</w:t>
      </w:r>
      <w:r>
        <w:rPr>
          <w:rFonts w:ascii="Arial" w:eastAsia="Arial" w:hAnsi="Arial" w:cs="Arial"/>
        </w:rPr>
        <w:t>Job</w:t>
      </w:r>
      <w:r>
        <w:rPr>
          <w:rFonts w:ascii="Arial" w:eastAsia="Arial" w:hAnsi="Arial" w:cs="Arial"/>
          <w:spacing w:val="-4"/>
        </w:rPr>
        <w:t xml:space="preserve"> </w:t>
      </w:r>
      <w:r>
        <w:rPr>
          <w:rFonts w:ascii="Arial" w:eastAsia="Arial" w:hAnsi="Arial" w:cs="Arial"/>
          <w:spacing w:val="2"/>
        </w:rPr>
        <w:t>T</w:t>
      </w:r>
      <w:r>
        <w:rPr>
          <w:rFonts w:ascii="Arial" w:eastAsia="Arial" w:hAnsi="Arial" w:cs="Arial"/>
          <w:spacing w:val="1"/>
        </w:rPr>
        <w: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I</w:t>
      </w:r>
      <w:r>
        <w:rPr>
          <w:rFonts w:ascii="Arial" w:eastAsia="Arial" w:hAnsi="Arial" w:cs="Arial"/>
          <w:spacing w:val="-3"/>
        </w:rPr>
        <w:t>n</w:t>
      </w:r>
      <w:r>
        <w:rPr>
          <w:rFonts w:ascii="Arial" w:eastAsia="Arial" w:hAnsi="Arial" w:cs="Arial"/>
        </w:rPr>
        <w:t>s</w:t>
      </w:r>
      <w:r>
        <w:rPr>
          <w:rFonts w:ascii="Arial" w:eastAsia="Arial" w:hAnsi="Arial" w:cs="Arial"/>
          <w:spacing w:val="-1"/>
        </w:rPr>
        <w:t>t</w:t>
      </w:r>
      <w:r>
        <w:rPr>
          <w:rFonts w:ascii="Arial" w:eastAsia="Arial" w:hAnsi="Arial" w:cs="Arial"/>
          <w:spacing w:val="1"/>
        </w:rPr>
        <w:t>r</w:t>
      </w:r>
      <w:r>
        <w:rPr>
          <w:rFonts w:ascii="Arial" w:eastAsia="Arial" w:hAnsi="Arial" w:cs="Arial"/>
        </w:rPr>
        <w:t>uc</w:t>
      </w:r>
      <w:r>
        <w:rPr>
          <w:rFonts w:ascii="Arial" w:eastAsia="Arial" w:hAnsi="Arial" w:cs="Arial"/>
          <w:spacing w:val="1"/>
        </w:rPr>
        <w:t>t</w:t>
      </w:r>
      <w:r>
        <w:rPr>
          <w:rFonts w:ascii="Arial" w:eastAsia="Arial" w:hAnsi="Arial" w:cs="Arial"/>
          <w:spacing w:val="-3"/>
        </w:rPr>
        <w:t>o</w:t>
      </w:r>
      <w:r>
        <w:rPr>
          <w:rFonts w:ascii="Arial" w:eastAsia="Arial" w:hAnsi="Arial" w:cs="Arial"/>
        </w:rPr>
        <w:t>r</w:t>
      </w:r>
    </w:p>
    <w:p w:rsidR="000A5570" w:rsidRDefault="000A5570">
      <w:pPr>
        <w:spacing w:before="1" w:after="0" w:line="120" w:lineRule="exact"/>
        <w:rPr>
          <w:sz w:val="12"/>
          <w:szCs w:val="12"/>
        </w:rPr>
      </w:pPr>
    </w:p>
    <w:p w:rsidR="000A5570" w:rsidRDefault="00863EB5">
      <w:pPr>
        <w:spacing w:after="0" w:line="240" w:lineRule="auto"/>
        <w:ind w:left="298" w:right="5498"/>
        <w:jc w:val="both"/>
        <w:rPr>
          <w:rFonts w:ascii="Arial" w:eastAsia="Arial" w:hAnsi="Arial" w:cs="Arial"/>
        </w:rPr>
      </w:pPr>
      <w:r>
        <w:rPr>
          <w:rFonts w:ascii="Arial" w:eastAsia="Arial" w:hAnsi="Arial" w:cs="Arial"/>
          <w:highlight w:val="cyan"/>
        </w:rPr>
        <w:t xml:space="preserve">5      </w:t>
      </w:r>
      <w:r>
        <w:rPr>
          <w:rFonts w:ascii="Arial" w:eastAsia="Arial" w:hAnsi="Arial" w:cs="Arial"/>
          <w:spacing w:val="15"/>
          <w:highlight w:val="cyan"/>
        </w:rPr>
        <w:t xml:space="preserve"> </w:t>
      </w:r>
      <w:r>
        <w:rPr>
          <w:rFonts w:ascii="Arial" w:eastAsia="Arial" w:hAnsi="Arial" w:cs="Arial"/>
          <w:spacing w:val="-1"/>
          <w:highlight w:val="cyan"/>
        </w:rPr>
        <w:t>V</w:t>
      </w:r>
      <w:r>
        <w:rPr>
          <w:rFonts w:ascii="Arial" w:eastAsia="Arial" w:hAnsi="Arial" w:cs="Arial"/>
          <w:spacing w:val="1"/>
          <w:highlight w:val="cyan"/>
        </w:rPr>
        <w:t>-</w:t>
      </w:r>
      <w:r>
        <w:rPr>
          <w:rFonts w:ascii="Arial" w:eastAsia="Arial" w:hAnsi="Arial" w:cs="Arial"/>
          <w:highlight w:val="cyan"/>
        </w:rPr>
        <w:t>103</w:t>
      </w:r>
      <w:r>
        <w:rPr>
          <w:rFonts w:ascii="Arial" w:eastAsia="Arial" w:hAnsi="Arial" w:cs="Arial"/>
          <w:spacing w:val="1"/>
          <w:highlight w:val="cyan"/>
        </w:rPr>
        <w:t>/</w:t>
      </w:r>
      <w:r>
        <w:rPr>
          <w:rFonts w:ascii="Arial" w:eastAsia="Arial" w:hAnsi="Arial" w:cs="Arial"/>
          <w:highlight w:val="cyan"/>
        </w:rPr>
        <w:t>5</w:t>
      </w:r>
      <w:r>
        <w:rPr>
          <w:rFonts w:ascii="Arial" w:eastAsia="Arial" w:hAnsi="Arial" w:cs="Arial"/>
          <w:spacing w:val="1"/>
          <w:highlight w:val="cyan"/>
        </w:rPr>
        <w:t xml:space="preserve"> </w:t>
      </w:r>
      <w:r>
        <w:rPr>
          <w:rFonts w:ascii="Arial" w:eastAsia="Arial" w:hAnsi="Arial" w:cs="Arial"/>
          <w:spacing w:val="-3"/>
          <w:highlight w:val="cyan"/>
        </w:rPr>
        <w:t>V</w:t>
      </w:r>
      <w:r>
        <w:rPr>
          <w:rFonts w:ascii="Arial" w:eastAsia="Arial" w:hAnsi="Arial" w:cs="Arial"/>
          <w:spacing w:val="2"/>
          <w:highlight w:val="cyan"/>
        </w:rPr>
        <w:t>T</w:t>
      </w:r>
      <w:r>
        <w:rPr>
          <w:rFonts w:ascii="Arial" w:eastAsia="Arial" w:hAnsi="Arial" w:cs="Arial"/>
          <w:highlight w:val="cyan"/>
        </w:rPr>
        <w:t>S</w:t>
      </w:r>
      <w:r>
        <w:rPr>
          <w:rFonts w:ascii="Arial" w:eastAsia="Arial" w:hAnsi="Arial" w:cs="Arial"/>
          <w:spacing w:val="-2"/>
          <w:highlight w:val="cyan"/>
        </w:rPr>
        <w:t xml:space="preserve"> </w:t>
      </w:r>
      <w:r>
        <w:rPr>
          <w:rFonts w:ascii="Arial" w:eastAsia="Arial" w:hAnsi="Arial" w:cs="Arial"/>
          <w:spacing w:val="-1"/>
          <w:highlight w:val="cyan"/>
        </w:rPr>
        <w:t>R</w:t>
      </w:r>
      <w:r>
        <w:rPr>
          <w:rFonts w:ascii="Arial" w:eastAsia="Arial" w:hAnsi="Arial" w:cs="Arial"/>
          <w:highlight w:val="cyan"/>
        </w:rPr>
        <w:t>e</w:t>
      </w:r>
      <w:r>
        <w:rPr>
          <w:rFonts w:ascii="Arial" w:eastAsia="Arial" w:hAnsi="Arial" w:cs="Arial"/>
          <w:spacing w:val="-2"/>
          <w:highlight w:val="cyan"/>
        </w:rPr>
        <w:t>v</w:t>
      </w:r>
      <w:r>
        <w:rPr>
          <w:rFonts w:ascii="Arial" w:eastAsia="Arial" w:hAnsi="Arial" w:cs="Arial"/>
          <w:highlight w:val="cyan"/>
        </w:rPr>
        <w:t>a</w:t>
      </w:r>
      <w:r>
        <w:rPr>
          <w:rFonts w:ascii="Arial" w:eastAsia="Arial" w:hAnsi="Arial" w:cs="Arial"/>
          <w:spacing w:val="-1"/>
          <w:highlight w:val="cyan"/>
        </w:rPr>
        <w:t>li</w:t>
      </w:r>
      <w:r>
        <w:rPr>
          <w:rFonts w:ascii="Arial" w:eastAsia="Arial" w:hAnsi="Arial" w:cs="Arial"/>
          <w:highlight w:val="cyan"/>
        </w:rPr>
        <w:t>da</w:t>
      </w:r>
      <w:r>
        <w:rPr>
          <w:rFonts w:ascii="Arial" w:eastAsia="Arial" w:hAnsi="Arial" w:cs="Arial"/>
          <w:spacing w:val="1"/>
          <w:highlight w:val="cyan"/>
        </w:rPr>
        <w:t>t</w:t>
      </w:r>
      <w:r>
        <w:rPr>
          <w:rFonts w:ascii="Arial" w:eastAsia="Arial" w:hAnsi="Arial" w:cs="Arial"/>
          <w:spacing w:val="-1"/>
          <w:highlight w:val="cyan"/>
        </w:rPr>
        <w:t>i</w:t>
      </w:r>
      <w:r>
        <w:rPr>
          <w:rFonts w:ascii="Arial" w:eastAsia="Arial" w:hAnsi="Arial" w:cs="Arial"/>
          <w:spacing w:val="2"/>
          <w:highlight w:val="cyan"/>
        </w:rPr>
        <w:t>o</w:t>
      </w:r>
      <w:r>
        <w:rPr>
          <w:rFonts w:ascii="Arial" w:eastAsia="Arial" w:hAnsi="Arial" w:cs="Arial"/>
          <w:highlight w:val="cyan"/>
        </w:rPr>
        <w:t>n</w:t>
      </w:r>
      <w:r>
        <w:rPr>
          <w:rFonts w:ascii="Arial" w:eastAsia="Arial" w:hAnsi="Arial" w:cs="Arial"/>
          <w:spacing w:val="1"/>
          <w:highlight w:val="cyan"/>
        </w:rPr>
        <w:t xml:space="preserve"> </w:t>
      </w:r>
      <w:r>
        <w:rPr>
          <w:rFonts w:ascii="Arial" w:eastAsia="Arial" w:hAnsi="Arial" w:cs="Arial"/>
          <w:spacing w:val="-1"/>
          <w:highlight w:val="cyan"/>
        </w:rPr>
        <w:t>P</w:t>
      </w:r>
      <w:r>
        <w:rPr>
          <w:rFonts w:ascii="Arial" w:eastAsia="Arial" w:hAnsi="Arial" w:cs="Arial"/>
          <w:spacing w:val="1"/>
          <w:highlight w:val="cyan"/>
        </w:rPr>
        <w:t>r</w:t>
      </w:r>
      <w:r>
        <w:rPr>
          <w:rFonts w:ascii="Arial" w:eastAsia="Arial" w:hAnsi="Arial" w:cs="Arial"/>
          <w:highlight w:val="cyan"/>
        </w:rPr>
        <w:t>ocess</w:t>
      </w:r>
    </w:p>
    <w:p w:rsidR="000A5570" w:rsidRDefault="000A5570">
      <w:pPr>
        <w:spacing w:before="4" w:after="0" w:line="120" w:lineRule="exact"/>
        <w:rPr>
          <w:sz w:val="12"/>
          <w:szCs w:val="12"/>
        </w:rPr>
      </w:pPr>
    </w:p>
    <w:p w:rsidR="000A5570" w:rsidRDefault="00863EB5">
      <w:pPr>
        <w:spacing w:after="0" w:line="252" w:lineRule="exact"/>
        <w:ind w:left="298" w:right="98"/>
        <w:jc w:val="both"/>
        <w:rPr>
          <w:rFonts w:ascii="Arial" w:eastAsia="Arial" w:hAnsi="Arial" w:cs="Arial"/>
        </w:rPr>
      </w:pPr>
      <w:r>
        <w:rPr>
          <w:rFonts w:ascii="Arial" w:eastAsia="Arial" w:hAnsi="Arial" w:cs="Arial"/>
          <w:spacing w:val="2"/>
        </w:rPr>
        <w:t>T</w:t>
      </w:r>
      <w:r>
        <w:rPr>
          <w:rFonts w:ascii="Arial" w:eastAsia="Arial" w:hAnsi="Arial" w:cs="Arial"/>
        </w:rPr>
        <w:t>hese</w:t>
      </w:r>
      <w:r>
        <w:rPr>
          <w:rFonts w:ascii="Arial" w:eastAsia="Arial" w:hAnsi="Arial" w:cs="Arial"/>
          <w:spacing w:val="2"/>
        </w:rPr>
        <w:t xml:space="preserve"> </w:t>
      </w:r>
      <w:r>
        <w:rPr>
          <w:rFonts w:ascii="Arial" w:eastAsia="Arial" w:hAnsi="Arial" w:cs="Arial"/>
        </w:rPr>
        <w:t>co</w:t>
      </w:r>
      <w:r>
        <w:rPr>
          <w:rFonts w:ascii="Arial" w:eastAsia="Arial" w:hAnsi="Arial" w:cs="Arial"/>
          <w:spacing w:val="-3"/>
        </w:rPr>
        <w:t>u</w:t>
      </w:r>
      <w:r>
        <w:rPr>
          <w:rFonts w:ascii="Arial" w:eastAsia="Arial" w:hAnsi="Arial" w:cs="Arial"/>
          <w:spacing w:val="1"/>
        </w:rPr>
        <w:t>r</w:t>
      </w:r>
      <w:r>
        <w:rPr>
          <w:rFonts w:ascii="Arial" w:eastAsia="Arial" w:hAnsi="Arial" w:cs="Arial"/>
        </w:rPr>
        <w:t>ses</w:t>
      </w:r>
      <w:r>
        <w:rPr>
          <w:rFonts w:ascii="Arial" w:eastAsia="Arial" w:hAnsi="Arial" w:cs="Arial"/>
          <w:spacing w:val="3"/>
        </w:rPr>
        <w:t xml:space="preserve"> </w:t>
      </w:r>
      <w:r>
        <w:rPr>
          <w:rFonts w:ascii="Arial" w:eastAsia="Arial" w:hAnsi="Arial" w:cs="Arial"/>
          <w:spacing w:val="-3"/>
        </w:rPr>
        <w:t>a</w:t>
      </w:r>
      <w:r>
        <w:rPr>
          <w:rFonts w:ascii="Arial" w:eastAsia="Arial" w:hAnsi="Arial" w:cs="Arial"/>
          <w:spacing w:val="1"/>
        </w:rPr>
        <w:t>r</w:t>
      </w:r>
      <w:r>
        <w:rPr>
          <w:rFonts w:ascii="Arial" w:eastAsia="Arial" w:hAnsi="Arial" w:cs="Arial"/>
        </w:rPr>
        <w:t>e</w:t>
      </w:r>
      <w:r>
        <w:rPr>
          <w:rFonts w:ascii="Arial" w:eastAsia="Arial" w:hAnsi="Arial" w:cs="Arial"/>
          <w:spacing w:val="2"/>
        </w:rPr>
        <w:t xml:space="preserve"> </w:t>
      </w:r>
      <w:r>
        <w:rPr>
          <w:rFonts w:ascii="Arial" w:eastAsia="Arial" w:hAnsi="Arial" w:cs="Arial"/>
        </w:rPr>
        <w:t>not</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t</w:t>
      </w:r>
      <w:r>
        <w:rPr>
          <w:rFonts w:ascii="Arial" w:eastAsia="Arial" w:hAnsi="Arial" w:cs="Arial"/>
        </w:rPr>
        <w:t>ended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rPr>
        <w:t>be</w:t>
      </w:r>
      <w:r>
        <w:rPr>
          <w:rFonts w:ascii="Arial" w:eastAsia="Arial" w:hAnsi="Arial" w:cs="Arial"/>
          <w:spacing w:val="2"/>
        </w:rPr>
        <w:t xml:space="preserve"> </w:t>
      </w:r>
      <w:r>
        <w:rPr>
          <w:rFonts w:ascii="Arial" w:eastAsia="Arial" w:hAnsi="Arial" w:cs="Arial"/>
          <w:spacing w:val="-3"/>
        </w:rPr>
        <w:t>u</w:t>
      </w:r>
      <w:r>
        <w:rPr>
          <w:rFonts w:ascii="Arial" w:eastAsia="Arial" w:hAnsi="Arial" w:cs="Arial"/>
        </w:rPr>
        <w:t>sed</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i</w:t>
      </w:r>
      <w:r>
        <w:rPr>
          <w:rFonts w:ascii="Arial" w:eastAsia="Arial" w:hAnsi="Arial" w:cs="Arial"/>
          <w:spacing w:val="1"/>
        </w:rPr>
        <w:t>r</w:t>
      </w:r>
      <w:r>
        <w:rPr>
          <w:rFonts w:ascii="Arial" w:eastAsia="Arial" w:hAnsi="Arial" w:cs="Arial"/>
          <w:spacing w:val="-3"/>
        </w:rPr>
        <w:t>e</w:t>
      </w:r>
      <w:r>
        <w:rPr>
          <w:rFonts w:ascii="Arial" w:eastAsia="Arial" w:hAnsi="Arial" w:cs="Arial"/>
        </w:rPr>
        <w:t>c</w:t>
      </w:r>
      <w:r>
        <w:rPr>
          <w:rFonts w:ascii="Arial" w:eastAsia="Arial" w:hAnsi="Arial" w:cs="Arial"/>
          <w:spacing w:val="1"/>
        </w:rPr>
        <w:t>t</w:t>
      </w:r>
      <w:r>
        <w:rPr>
          <w:rFonts w:ascii="Arial" w:eastAsia="Arial" w:hAnsi="Arial" w:cs="Arial"/>
          <w:spacing w:val="-1"/>
        </w:rPr>
        <w:t>l</w:t>
      </w:r>
      <w:r>
        <w:rPr>
          <w:rFonts w:ascii="Arial" w:eastAsia="Arial" w:hAnsi="Arial" w:cs="Arial"/>
        </w:rPr>
        <w:t>y as</w:t>
      </w:r>
      <w:r>
        <w:rPr>
          <w:rFonts w:ascii="Arial" w:eastAsia="Arial" w:hAnsi="Arial" w:cs="Arial"/>
          <w:spacing w:val="3"/>
        </w:rPr>
        <w:t xml:space="preserve"> </w:t>
      </w:r>
      <w:r>
        <w:rPr>
          <w:rFonts w:ascii="Arial" w:eastAsia="Arial" w:hAnsi="Arial" w:cs="Arial"/>
        </w:rPr>
        <w:t>cou</w:t>
      </w:r>
      <w:r>
        <w:rPr>
          <w:rFonts w:ascii="Arial" w:eastAsia="Arial" w:hAnsi="Arial" w:cs="Arial"/>
          <w:spacing w:val="1"/>
        </w:rPr>
        <w:t>r</w:t>
      </w:r>
      <w:r>
        <w:rPr>
          <w:rFonts w:ascii="Arial" w:eastAsia="Arial" w:hAnsi="Arial" w:cs="Arial"/>
        </w:rPr>
        <w:t>se</w:t>
      </w:r>
      <w:r>
        <w:rPr>
          <w:rFonts w:ascii="Arial" w:eastAsia="Arial" w:hAnsi="Arial" w:cs="Arial"/>
          <w:spacing w:val="2"/>
        </w:rPr>
        <w:t xml:space="preserve"> </w:t>
      </w:r>
      <w:r>
        <w:rPr>
          <w:rFonts w:ascii="Arial" w:eastAsia="Arial" w:hAnsi="Arial" w:cs="Arial"/>
          <w:spacing w:val="1"/>
        </w:rPr>
        <w:t>m</w:t>
      </w:r>
      <w:r>
        <w:rPr>
          <w:rFonts w:ascii="Arial" w:eastAsia="Arial" w:hAnsi="Arial" w:cs="Arial"/>
          <w:spacing w:val="-3"/>
        </w:rPr>
        <w:t>a</w:t>
      </w:r>
      <w:r>
        <w:rPr>
          <w:rFonts w:ascii="Arial" w:eastAsia="Arial" w:hAnsi="Arial" w:cs="Arial"/>
          <w:spacing w:val="1"/>
        </w:rPr>
        <w:t>t</w:t>
      </w:r>
      <w:r>
        <w:rPr>
          <w:rFonts w:ascii="Arial" w:eastAsia="Arial" w:hAnsi="Arial" w:cs="Arial"/>
        </w:rPr>
        <w:t>e</w:t>
      </w:r>
      <w:r>
        <w:rPr>
          <w:rFonts w:ascii="Arial" w:eastAsia="Arial" w:hAnsi="Arial" w:cs="Arial"/>
          <w:spacing w:val="1"/>
        </w:rPr>
        <w:t>r</w:t>
      </w:r>
      <w:r>
        <w:rPr>
          <w:rFonts w:ascii="Arial" w:eastAsia="Arial" w:hAnsi="Arial" w:cs="Arial"/>
          <w:spacing w:val="-1"/>
        </w:rPr>
        <w:t>i</w:t>
      </w:r>
      <w:r>
        <w:rPr>
          <w:rFonts w:ascii="Arial" w:eastAsia="Arial" w:hAnsi="Arial" w:cs="Arial"/>
        </w:rPr>
        <w:t>al</w:t>
      </w:r>
      <w:r>
        <w:rPr>
          <w:rFonts w:ascii="Arial" w:eastAsia="Arial" w:hAnsi="Arial" w:cs="Arial"/>
          <w:spacing w:val="2"/>
        </w:rPr>
        <w:t xml:space="preserve"> </w:t>
      </w:r>
      <w:r>
        <w:rPr>
          <w:rFonts w:ascii="Arial" w:eastAsia="Arial" w:hAnsi="Arial" w:cs="Arial"/>
          <w:spacing w:val="-3"/>
        </w:rPr>
        <w:t>b</w:t>
      </w:r>
      <w:r>
        <w:rPr>
          <w:rFonts w:ascii="Arial" w:eastAsia="Arial" w:hAnsi="Arial" w:cs="Arial"/>
        </w:rPr>
        <w:t>ut</w:t>
      </w:r>
      <w:r>
        <w:rPr>
          <w:rFonts w:ascii="Arial" w:eastAsia="Arial" w:hAnsi="Arial" w:cs="Arial"/>
          <w:spacing w:val="4"/>
        </w:rPr>
        <w:t xml:space="preserve"> </w:t>
      </w:r>
      <w:r>
        <w:rPr>
          <w:rFonts w:ascii="Arial" w:eastAsia="Arial" w:hAnsi="Arial" w:cs="Arial"/>
        </w:rPr>
        <w:t>a</w:t>
      </w:r>
      <w:r>
        <w:rPr>
          <w:rFonts w:ascii="Arial" w:eastAsia="Arial" w:hAnsi="Arial" w:cs="Arial"/>
          <w:spacing w:val="1"/>
        </w:rPr>
        <w:t>r</w:t>
      </w:r>
      <w:r>
        <w:rPr>
          <w:rFonts w:ascii="Arial" w:eastAsia="Arial" w:hAnsi="Arial" w:cs="Arial"/>
        </w:rPr>
        <w:t>e</w:t>
      </w:r>
      <w:r>
        <w:rPr>
          <w:rFonts w:ascii="Arial" w:eastAsia="Arial" w:hAnsi="Arial" w:cs="Arial"/>
          <w:spacing w:val="2"/>
        </w:rPr>
        <w:t xml:space="preserve"> </w:t>
      </w:r>
      <w:r>
        <w:rPr>
          <w:rFonts w:ascii="Arial" w:eastAsia="Arial" w:hAnsi="Arial" w:cs="Arial"/>
        </w:rPr>
        <w:t xml:space="preserve">a </w:t>
      </w:r>
      <w:r>
        <w:rPr>
          <w:rFonts w:ascii="Arial" w:eastAsia="Arial" w:hAnsi="Arial" w:cs="Arial"/>
          <w:spacing w:val="2"/>
        </w:rPr>
        <w:t>g</w:t>
      </w:r>
      <w:r>
        <w:rPr>
          <w:rFonts w:ascii="Arial" w:eastAsia="Arial" w:hAnsi="Arial" w:cs="Arial"/>
        </w:rPr>
        <w:t>u</w:t>
      </w:r>
      <w:r>
        <w:rPr>
          <w:rFonts w:ascii="Arial" w:eastAsia="Arial" w:hAnsi="Arial" w:cs="Arial"/>
          <w:spacing w:val="-1"/>
        </w:rPr>
        <w:t>i</w:t>
      </w:r>
      <w:r>
        <w:rPr>
          <w:rFonts w:ascii="Arial" w:eastAsia="Arial" w:hAnsi="Arial" w:cs="Arial"/>
        </w:rPr>
        <w:t xml:space="preserve">de </w:t>
      </w:r>
      <w:r>
        <w:rPr>
          <w:rFonts w:ascii="Arial" w:eastAsia="Arial" w:hAnsi="Arial" w:cs="Arial"/>
          <w:spacing w:val="1"/>
        </w:rPr>
        <w:t>t</w:t>
      </w:r>
      <w:r>
        <w:rPr>
          <w:rFonts w:ascii="Arial" w:eastAsia="Arial" w:hAnsi="Arial" w:cs="Arial"/>
        </w:rPr>
        <w:t>hat</w:t>
      </w:r>
      <w:r>
        <w:rPr>
          <w:rFonts w:ascii="Arial" w:eastAsia="Arial" w:hAnsi="Arial" w:cs="Arial"/>
          <w:spacing w:val="4"/>
        </w:rPr>
        <w:t xml:space="preserve"> </w:t>
      </w:r>
      <w:r>
        <w:rPr>
          <w:rFonts w:ascii="Arial" w:eastAsia="Arial" w:hAnsi="Arial" w:cs="Arial"/>
        </w:rPr>
        <w:t>c</w:t>
      </w:r>
      <w:r>
        <w:rPr>
          <w:rFonts w:ascii="Arial" w:eastAsia="Arial" w:hAnsi="Arial" w:cs="Arial"/>
          <w:spacing w:val="-3"/>
        </w:rPr>
        <w:t>a</w:t>
      </w:r>
      <w:r>
        <w:rPr>
          <w:rFonts w:ascii="Arial" w:eastAsia="Arial" w:hAnsi="Arial" w:cs="Arial"/>
        </w:rPr>
        <w:t>n be</w:t>
      </w:r>
      <w:r>
        <w:rPr>
          <w:rFonts w:ascii="Arial" w:eastAsia="Arial" w:hAnsi="Arial" w:cs="Arial"/>
          <w:spacing w:val="1"/>
        </w:rPr>
        <w:t xml:space="preserve"> </w:t>
      </w:r>
      <w:r>
        <w:rPr>
          <w:rFonts w:ascii="Arial" w:eastAsia="Arial" w:hAnsi="Arial" w:cs="Arial"/>
        </w:rPr>
        <w:t>adap</w:t>
      </w:r>
      <w:r>
        <w:rPr>
          <w:rFonts w:ascii="Arial" w:eastAsia="Arial" w:hAnsi="Arial" w:cs="Arial"/>
          <w:spacing w:val="1"/>
        </w:rPr>
        <w:t>t</w:t>
      </w:r>
      <w:r>
        <w:rPr>
          <w:rFonts w:ascii="Arial" w:eastAsia="Arial" w:hAnsi="Arial" w:cs="Arial"/>
        </w:rPr>
        <w:t>ed</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t</w:t>
      </w:r>
      <w:r>
        <w:rPr>
          <w:rFonts w:ascii="Arial" w:eastAsia="Arial" w:hAnsi="Arial" w:cs="Arial"/>
          <w:spacing w:val="-4"/>
        </w:rPr>
        <w:t>w</w:t>
      </w:r>
      <w:r>
        <w:rPr>
          <w:rFonts w:ascii="Arial" w:eastAsia="Arial" w:hAnsi="Arial" w:cs="Arial"/>
        </w:rPr>
        <w:t>o</w:t>
      </w:r>
      <w:r>
        <w:rPr>
          <w:rFonts w:ascii="Arial" w:eastAsia="Arial" w:hAnsi="Arial" w:cs="Arial"/>
          <w:spacing w:val="1"/>
        </w:rPr>
        <w:t xml:space="preserve"> </w:t>
      </w:r>
      <w:r>
        <w:rPr>
          <w:rFonts w:ascii="Arial" w:eastAsia="Arial" w:hAnsi="Arial" w:cs="Arial"/>
          <w:spacing w:val="-3"/>
        </w:rPr>
        <w:t>w</w:t>
      </w:r>
      <w:r>
        <w:rPr>
          <w:rFonts w:ascii="Arial" w:eastAsia="Arial" w:hAnsi="Arial" w:cs="Arial"/>
        </w:rPr>
        <w:t>a</w:t>
      </w:r>
      <w:r>
        <w:rPr>
          <w:rFonts w:ascii="Arial" w:eastAsia="Arial" w:hAnsi="Arial" w:cs="Arial"/>
          <w:spacing w:val="-2"/>
        </w:rPr>
        <w:t>y</w:t>
      </w:r>
      <w:r>
        <w:rPr>
          <w:rFonts w:ascii="Arial" w:eastAsia="Arial" w:hAnsi="Arial" w:cs="Arial"/>
        </w:rPr>
        <w:t>s:</w:t>
      </w:r>
    </w:p>
    <w:p w:rsidR="000A5570" w:rsidRDefault="000A5570">
      <w:pPr>
        <w:spacing w:before="2" w:after="0" w:line="130" w:lineRule="exact"/>
        <w:rPr>
          <w:sz w:val="13"/>
          <w:szCs w:val="13"/>
        </w:rPr>
      </w:pPr>
    </w:p>
    <w:p w:rsidR="000A5570" w:rsidRDefault="00863EB5">
      <w:pPr>
        <w:tabs>
          <w:tab w:val="left" w:pos="1000"/>
        </w:tabs>
        <w:spacing w:after="0" w:line="240" w:lineRule="auto"/>
        <w:ind w:left="658"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2"/>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e</w:t>
      </w:r>
      <w:r>
        <w:rPr>
          <w:rFonts w:ascii="Arial" w:eastAsia="Arial" w:hAnsi="Arial" w:cs="Arial"/>
          <w:spacing w:val="-3"/>
        </w:rPr>
        <w:t>e</w:t>
      </w:r>
      <w:r>
        <w:rPr>
          <w:rFonts w:ascii="Arial" w:eastAsia="Arial" w:hAnsi="Arial" w:cs="Arial"/>
        </w:rPr>
        <w:t xml:space="preserve">t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e</w:t>
      </w:r>
      <w:r>
        <w:rPr>
          <w:rFonts w:ascii="Arial" w:eastAsia="Arial" w:hAnsi="Arial" w:cs="Arial"/>
          <w:spacing w:val="-3"/>
        </w:rPr>
        <w:t>n</w:t>
      </w:r>
      <w:r>
        <w:rPr>
          <w:rFonts w:ascii="Arial" w:eastAsia="Arial" w:hAnsi="Arial" w:cs="Arial"/>
          <w:spacing w:val="1"/>
        </w:rPr>
        <w:t>tr</w:t>
      </w:r>
      <w:r>
        <w:rPr>
          <w:rFonts w:ascii="Arial" w:eastAsia="Arial" w:hAnsi="Arial" w:cs="Arial"/>
        </w:rPr>
        <w:t>y</w:t>
      </w:r>
      <w:r>
        <w:rPr>
          <w:rFonts w:ascii="Arial" w:eastAsia="Arial" w:hAnsi="Arial" w:cs="Arial"/>
          <w:spacing w:val="-1"/>
        </w:rPr>
        <w:t xml:space="preserve"> l</w:t>
      </w:r>
      <w:r>
        <w:rPr>
          <w:rFonts w:ascii="Arial" w:eastAsia="Arial" w:hAnsi="Arial" w:cs="Arial"/>
        </w:rPr>
        <w:t>e</w:t>
      </w:r>
      <w:r>
        <w:rPr>
          <w:rFonts w:ascii="Arial" w:eastAsia="Arial" w:hAnsi="Arial" w:cs="Arial"/>
          <w:spacing w:val="-2"/>
        </w:rPr>
        <w:t>v</w:t>
      </w:r>
      <w:r>
        <w:rPr>
          <w:rFonts w:ascii="Arial" w:eastAsia="Arial" w:hAnsi="Arial" w:cs="Arial"/>
        </w:rPr>
        <w:t>el kno</w:t>
      </w:r>
      <w:r>
        <w:rPr>
          <w:rFonts w:ascii="Arial" w:eastAsia="Arial" w:hAnsi="Arial" w:cs="Arial"/>
          <w:spacing w:val="-1"/>
        </w:rPr>
        <w:t>wl</w:t>
      </w:r>
      <w:r>
        <w:rPr>
          <w:rFonts w:ascii="Arial" w:eastAsia="Arial" w:hAnsi="Arial" w:cs="Arial"/>
        </w:rPr>
        <w:t>ed</w:t>
      </w:r>
      <w:r>
        <w:rPr>
          <w:rFonts w:ascii="Arial" w:eastAsia="Arial" w:hAnsi="Arial" w:cs="Arial"/>
          <w:spacing w:val="2"/>
        </w:rPr>
        <w:t>g</w:t>
      </w:r>
      <w:r>
        <w:rPr>
          <w:rFonts w:ascii="Arial" w:eastAsia="Arial" w:hAnsi="Arial" w:cs="Arial"/>
        </w:rPr>
        <w:t>e</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cand</w:t>
      </w:r>
      <w:r>
        <w:rPr>
          <w:rFonts w:ascii="Arial" w:eastAsia="Arial" w:hAnsi="Arial" w:cs="Arial"/>
          <w:spacing w:val="-1"/>
        </w:rPr>
        <w:t>i</w:t>
      </w:r>
      <w:r>
        <w:rPr>
          <w:rFonts w:ascii="Arial" w:eastAsia="Arial" w:hAnsi="Arial" w:cs="Arial"/>
        </w:rPr>
        <w:t>d</w:t>
      </w:r>
      <w:r>
        <w:rPr>
          <w:rFonts w:ascii="Arial" w:eastAsia="Arial" w:hAnsi="Arial" w:cs="Arial"/>
          <w:spacing w:val="-3"/>
        </w:rPr>
        <w:t>a</w:t>
      </w:r>
      <w:r>
        <w:rPr>
          <w:rFonts w:ascii="Arial" w:eastAsia="Arial" w:hAnsi="Arial" w:cs="Arial"/>
          <w:spacing w:val="1"/>
        </w:rPr>
        <w:t>t</w:t>
      </w:r>
      <w:r>
        <w:rPr>
          <w:rFonts w:ascii="Arial" w:eastAsia="Arial" w:hAnsi="Arial" w:cs="Arial"/>
        </w:rPr>
        <w:t>e</w:t>
      </w:r>
      <w:r>
        <w:rPr>
          <w:rFonts w:ascii="Arial" w:eastAsia="Arial" w:hAnsi="Arial" w:cs="Arial"/>
          <w:spacing w:val="1"/>
        </w:rPr>
        <w:t>s</w:t>
      </w:r>
      <w:r>
        <w:rPr>
          <w:rFonts w:ascii="Arial" w:eastAsia="Arial" w:hAnsi="Arial" w:cs="Arial"/>
        </w:rPr>
        <w:t>;</w:t>
      </w:r>
      <w:r>
        <w:rPr>
          <w:rFonts w:ascii="Arial" w:eastAsia="Arial" w:hAnsi="Arial" w:cs="Arial"/>
          <w:spacing w:val="-2"/>
        </w:rPr>
        <w:t xml:space="preserve"> </w:t>
      </w:r>
      <w:r>
        <w:rPr>
          <w:rFonts w:ascii="Arial" w:eastAsia="Arial" w:hAnsi="Arial" w:cs="Arial"/>
        </w:rPr>
        <w:t>and</w:t>
      </w:r>
    </w:p>
    <w:p w:rsidR="000A5570" w:rsidRDefault="00863EB5">
      <w:pPr>
        <w:tabs>
          <w:tab w:val="left" w:pos="1000"/>
        </w:tabs>
        <w:spacing w:before="72" w:after="0" w:line="240" w:lineRule="auto"/>
        <w:ind w:left="658"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2"/>
        </w:rPr>
        <w:t>T</w:t>
      </w:r>
      <w:r>
        <w:rPr>
          <w:rFonts w:ascii="Arial" w:eastAsia="Arial" w:hAnsi="Arial" w:cs="Arial"/>
        </w:rPr>
        <w:t xml:space="preserve">o </w:t>
      </w:r>
      <w:r>
        <w:rPr>
          <w:rFonts w:ascii="Arial" w:eastAsia="Arial" w:hAnsi="Arial" w:cs="Arial"/>
          <w:spacing w:val="24"/>
        </w:rPr>
        <w:t xml:space="preserve"> </w:t>
      </w:r>
      <w:r>
        <w:rPr>
          <w:rFonts w:ascii="Arial" w:eastAsia="Arial" w:hAnsi="Arial" w:cs="Arial"/>
        </w:rPr>
        <w:t>enab</w:t>
      </w:r>
      <w:r>
        <w:rPr>
          <w:rFonts w:ascii="Arial" w:eastAsia="Arial" w:hAnsi="Arial" w:cs="Arial"/>
          <w:spacing w:val="-1"/>
        </w:rPr>
        <w:t>l</w:t>
      </w:r>
      <w:r>
        <w:rPr>
          <w:rFonts w:ascii="Arial" w:eastAsia="Arial" w:hAnsi="Arial" w:cs="Arial"/>
        </w:rPr>
        <w:t xml:space="preserve">e </w:t>
      </w:r>
      <w:r>
        <w:rPr>
          <w:rFonts w:ascii="Arial" w:eastAsia="Arial" w:hAnsi="Arial" w:cs="Arial"/>
          <w:spacing w:val="24"/>
        </w:rPr>
        <w:t xml:space="preserve"> </w:t>
      </w:r>
      <w:r>
        <w:rPr>
          <w:rFonts w:ascii="Arial" w:eastAsia="Arial" w:hAnsi="Arial" w:cs="Arial"/>
        </w:rPr>
        <w:t>cou</w:t>
      </w:r>
      <w:r>
        <w:rPr>
          <w:rFonts w:ascii="Arial" w:eastAsia="Arial" w:hAnsi="Arial" w:cs="Arial"/>
          <w:spacing w:val="1"/>
        </w:rPr>
        <w:t>r</w:t>
      </w:r>
      <w:r>
        <w:rPr>
          <w:rFonts w:ascii="Arial" w:eastAsia="Arial" w:hAnsi="Arial" w:cs="Arial"/>
        </w:rPr>
        <w:t xml:space="preserve">se </w:t>
      </w:r>
      <w:r>
        <w:rPr>
          <w:rFonts w:ascii="Arial" w:eastAsia="Arial" w:hAnsi="Arial" w:cs="Arial"/>
          <w:spacing w:val="24"/>
        </w:rPr>
        <w:t xml:space="preserve"> </w:t>
      </w:r>
      <w:r>
        <w:rPr>
          <w:rFonts w:ascii="Arial" w:eastAsia="Arial" w:hAnsi="Arial" w:cs="Arial"/>
        </w:rPr>
        <w:t>des</w:t>
      </w:r>
      <w:r>
        <w:rPr>
          <w:rFonts w:ascii="Arial" w:eastAsia="Arial" w:hAnsi="Arial" w:cs="Arial"/>
          <w:spacing w:val="-4"/>
        </w:rPr>
        <w:t>i</w:t>
      </w:r>
      <w:r>
        <w:rPr>
          <w:rFonts w:ascii="Arial" w:eastAsia="Arial" w:hAnsi="Arial" w:cs="Arial"/>
          <w:spacing w:val="2"/>
        </w:rPr>
        <w:t>g</w:t>
      </w:r>
      <w:r>
        <w:rPr>
          <w:rFonts w:ascii="Arial" w:eastAsia="Arial" w:hAnsi="Arial" w:cs="Arial"/>
        </w:rPr>
        <w:t xml:space="preserve">n </w:t>
      </w:r>
      <w:r>
        <w:rPr>
          <w:rFonts w:ascii="Arial" w:eastAsia="Arial" w:hAnsi="Arial" w:cs="Arial"/>
          <w:spacing w:val="24"/>
        </w:rPr>
        <w:t xml:space="preserve"> </w:t>
      </w:r>
      <w:r>
        <w:rPr>
          <w:rFonts w:ascii="Arial" w:eastAsia="Arial" w:hAnsi="Arial" w:cs="Arial"/>
          <w:spacing w:val="1"/>
        </w:rPr>
        <w:t>t</w:t>
      </w:r>
      <w:r>
        <w:rPr>
          <w:rFonts w:ascii="Arial" w:eastAsia="Arial" w:hAnsi="Arial" w:cs="Arial"/>
        </w:rPr>
        <w:t xml:space="preserve">o </w:t>
      </w:r>
      <w:r>
        <w:rPr>
          <w:rFonts w:ascii="Arial" w:eastAsia="Arial" w:hAnsi="Arial" w:cs="Arial"/>
          <w:spacing w:val="24"/>
        </w:rPr>
        <w:t xml:space="preserve"> </w:t>
      </w:r>
      <w:r>
        <w:rPr>
          <w:rFonts w:ascii="Arial" w:eastAsia="Arial" w:hAnsi="Arial" w:cs="Arial"/>
        </w:rPr>
        <w:t xml:space="preserve">be </w:t>
      </w:r>
      <w:r>
        <w:rPr>
          <w:rFonts w:ascii="Arial" w:eastAsia="Arial" w:hAnsi="Arial" w:cs="Arial"/>
          <w:spacing w:val="21"/>
        </w:rPr>
        <w:t xml:space="preserve"> </w:t>
      </w:r>
      <w:r>
        <w:rPr>
          <w:rFonts w:ascii="Arial" w:eastAsia="Arial" w:hAnsi="Arial" w:cs="Arial"/>
          <w:spacing w:val="1"/>
        </w:rPr>
        <w:t>m</w:t>
      </w:r>
      <w:r>
        <w:rPr>
          <w:rFonts w:ascii="Arial" w:eastAsia="Arial" w:hAnsi="Arial" w:cs="Arial"/>
        </w:rPr>
        <w:t>a</w:t>
      </w:r>
      <w:r>
        <w:rPr>
          <w:rFonts w:ascii="Arial" w:eastAsia="Arial" w:hAnsi="Arial" w:cs="Arial"/>
          <w:spacing w:val="-1"/>
        </w:rPr>
        <w:t>t</w:t>
      </w:r>
      <w:r>
        <w:rPr>
          <w:rFonts w:ascii="Arial" w:eastAsia="Arial" w:hAnsi="Arial" w:cs="Arial"/>
        </w:rPr>
        <w:t xml:space="preserve">ched </w:t>
      </w:r>
      <w:r>
        <w:rPr>
          <w:rFonts w:ascii="Arial" w:eastAsia="Arial" w:hAnsi="Arial" w:cs="Arial"/>
          <w:spacing w:val="24"/>
        </w:rPr>
        <w:t xml:space="preserve"> </w:t>
      </w:r>
      <w:r>
        <w:rPr>
          <w:rFonts w:ascii="Arial" w:eastAsia="Arial" w:hAnsi="Arial" w:cs="Arial"/>
          <w:spacing w:val="1"/>
        </w:rPr>
        <w:t>t</w:t>
      </w:r>
      <w:r>
        <w:rPr>
          <w:rFonts w:ascii="Arial" w:eastAsia="Arial" w:hAnsi="Arial" w:cs="Arial"/>
        </w:rPr>
        <w:t xml:space="preserve">o </w:t>
      </w:r>
      <w:r>
        <w:rPr>
          <w:rFonts w:ascii="Arial" w:eastAsia="Arial" w:hAnsi="Arial" w:cs="Arial"/>
          <w:spacing w:val="21"/>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24"/>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spacing w:val="-3"/>
        </w:rPr>
        <w:t>e</w:t>
      </w:r>
      <w:r>
        <w:rPr>
          <w:rFonts w:ascii="Arial" w:eastAsia="Arial" w:hAnsi="Arial" w:cs="Arial"/>
          <w:spacing w:val="1"/>
        </w:rPr>
        <w:t>m</w:t>
      </w:r>
      <w:r>
        <w:rPr>
          <w:rFonts w:ascii="Arial" w:eastAsia="Arial" w:hAnsi="Arial" w:cs="Arial"/>
        </w:rPr>
        <w:t>en</w:t>
      </w:r>
      <w:r>
        <w:rPr>
          <w:rFonts w:ascii="Arial" w:eastAsia="Arial" w:hAnsi="Arial" w:cs="Arial"/>
          <w:spacing w:val="1"/>
        </w:rPr>
        <w:t>t</w:t>
      </w:r>
      <w:r>
        <w:rPr>
          <w:rFonts w:ascii="Arial" w:eastAsia="Arial" w:hAnsi="Arial" w:cs="Arial"/>
        </w:rPr>
        <w:t xml:space="preserve">s </w:t>
      </w:r>
      <w:r>
        <w:rPr>
          <w:rFonts w:ascii="Arial" w:eastAsia="Arial" w:hAnsi="Arial" w:cs="Arial"/>
          <w:spacing w:val="24"/>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25"/>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 xml:space="preserve">e </w:t>
      </w:r>
      <w:r>
        <w:rPr>
          <w:rFonts w:ascii="Arial" w:eastAsia="Arial" w:hAnsi="Arial" w:cs="Arial"/>
          <w:spacing w:val="24"/>
        </w:rPr>
        <w:t xml:space="preserve"> </w:t>
      </w:r>
      <w:r>
        <w:rPr>
          <w:rFonts w:ascii="Arial" w:eastAsia="Arial" w:hAnsi="Arial" w:cs="Arial"/>
        </w:rPr>
        <w:t>app</w:t>
      </w:r>
      <w:r>
        <w:rPr>
          <w:rFonts w:ascii="Arial" w:eastAsia="Arial" w:hAnsi="Arial" w:cs="Arial"/>
          <w:spacing w:val="1"/>
        </w:rPr>
        <w:t>r</w:t>
      </w:r>
      <w:r>
        <w:rPr>
          <w:rFonts w:ascii="Arial" w:eastAsia="Arial" w:hAnsi="Arial" w:cs="Arial"/>
        </w:rPr>
        <w:t>op</w:t>
      </w:r>
      <w:r>
        <w:rPr>
          <w:rFonts w:ascii="Arial" w:eastAsia="Arial" w:hAnsi="Arial" w:cs="Arial"/>
          <w:spacing w:val="1"/>
        </w:rPr>
        <w:t>r</w:t>
      </w:r>
      <w:r>
        <w:rPr>
          <w:rFonts w:ascii="Arial" w:eastAsia="Arial" w:hAnsi="Arial" w:cs="Arial"/>
          <w:spacing w:val="-1"/>
        </w:rPr>
        <w:t>i</w:t>
      </w:r>
      <w:r>
        <w:rPr>
          <w:rFonts w:ascii="Arial" w:eastAsia="Arial" w:hAnsi="Arial" w:cs="Arial"/>
        </w:rPr>
        <w:t>a</w:t>
      </w:r>
      <w:r>
        <w:rPr>
          <w:rFonts w:ascii="Arial" w:eastAsia="Arial" w:hAnsi="Arial" w:cs="Arial"/>
          <w:spacing w:val="-1"/>
        </w:rPr>
        <w:t>t</w:t>
      </w:r>
      <w:r>
        <w:rPr>
          <w:rFonts w:ascii="Arial" w:eastAsia="Arial" w:hAnsi="Arial" w:cs="Arial"/>
        </w:rPr>
        <w:t>e</w:t>
      </w:r>
    </w:p>
    <w:p w:rsidR="000A5570" w:rsidRDefault="00071E95">
      <w:pPr>
        <w:spacing w:after="0" w:line="240" w:lineRule="auto"/>
        <w:ind w:left="982" w:right="6177"/>
        <w:jc w:val="center"/>
        <w:rPr>
          <w:rFonts w:ascii="Arial" w:eastAsia="Arial" w:hAnsi="Arial" w:cs="Arial"/>
        </w:rPr>
      </w:pPr>
      <w:r>
        <w:pict>
          <v:group id="_x0000_s1497" style="position:absolute;left:0;text-align:left;margin-left:70.4pt;margin-top:15.2pt;width:468.65pt;height:39.05pt;z-index:-251666944;mso-position-horizontal-relative:page" coordorigin="1408,304" coordsize="9373,781">
            <v:group id="_x0000_s1502" style="position:absolute;left:1418;top:314;width:9353;height:254" coordorigin="1418,314" coordsize="9353,254">
              <v:shape id="_x0000_s1503" style="position:absolute;left:1418;top:314;width:9353;height:254" coordorigin="1418,314" coordsize="9353,254" path="m1418,569r9353,l10771,314r-9353,l1418,569e" fillcolor="yellow" stroked="f">
                <v:path arrowok="t"/>
              </v:shape>
            </v:group>
            <v:group id="_x0000_s1500" style="position:absolute;left:1418;top:569;width:9353;height:252" coordorigin="1418,569" coordsize="9353,252">
              <v:shape id="_x0000_s1501" style="position:absolute;left:1418;top:569;width:9353;height:252" coordorigin="1418,569" coordsize="9353,252" path="m1418,821r9353,l10771,569r-9353,l1418,821e" fillcolor="yellow" stroked="f">
                <v:path arrowok="t"/>
              </v:shape>
            </v:group>
            <v:group id="_x0000_s1498" style="position:absolute;left:1418;top:821;width:2640;height:254" coordorigin="1418,821" coordsize="2640,254">
              <v:shape id="_x0000_s1499" style="position:absolute;left:1418;top:821;width:2640;height:254" coordorigin="1418,821" coordsize="2640,254" path="m1418,1075r2640,l4058,821r-2640,l1418,1075e" fillcolor="yellow" stroked="f">
                <v:path arrowok="t"/>
              </v:shape>
            </v:group>
            <w10:wrap anchorx="page"/>
          </v:group>
        </w:pict>
      </w:r>
      <w:r w:rsidR="00863EB5">
        <w:rPr>
          <w:rFonts w:ascii="Arial" w:eastAsia="Arial" w:hAnsi="Arial" w:cs="Arial"/>
          <w:spacing w:val="-1"/>
        </w:rPr>
        <w:t>C</w:t>
      </w:r>
      <w:r w:rsidR="00863EB5">
        <w:rPr>
          <w:rFonts w:ascii="Arial" w:eastAsia="Arial" w:hAnsi="Arial" w:cs="Arial"/>
        </w:rPr>
        <w:t>o</w:t>
      </w:r>
      <w:r w:rsidR="00863EB5">
        <w:rPr>
          <w:rFonts w:ascii="Arial" w:eastAsia="Arial" w:hAnsi="Arial" w:cs="Arial"/>
          <w:spacing w:val="1"/>
        </w:rPr>
        <w:t>m</w:t>
      </w:r>
      <w:r w:rsidR="00863EB5">
        <w:rPr>
          <w:rFonts w:ascii="Arial" w:eastAsia="Arial" w:hAnsi="Arial" w:cs="Arial"/>
        </w:rPr>
        <w:t>pe</w:t>
      </w:r>
      <w:r w:rsidR="00863EB5">
        <w:rPr>
          <w:rFonts w:ascii="Arial" w:eastAsia="Arial" w:hAnsi="Arial" w:cs="Arial"/>
          <w:spacing w:val="1"/>
        </w:rPr>
        <w:t>t</w:t>
      </w:r>
      <w:r w:rsidR="00863EB5">
        <w:rPr>
          <w:rFonts w:ascii="Arial" w:eastAsia="Arial" w:hAnsi="Arial" w:cs="Arial"/>
        </w:rPr>
        <w:t>e</w:t>
      </w:r>
      <w:r w:rsidR="00863EB5">
        <w:rPr>
          <w:rFonts w:ascii="Arial" w:eastAsia="Arial" w:hAnsi="Arial" w:cs="Arial"/>
          <w:spacing w:val="-3"/>
        </w:rPr>
        <w:t>n</w:t>
      </w:r>
      <w:r w:rsidR="00863EB5">
        <w:rPr>
          <w:rFonts w:ascii="Arial" w:eastAsia="Arial" w:hAnsi="Arial" w:cs="Arial"/>
          <w:spacing w:val="1"/>
        </w:rPr>
        <w:t>t/</w:t>
      </w:r>
      <w:r w:rsidR="00863EB5">
        <w:rPr>
          <w:rFonts w:ascii="Arial" w:eastAsia="Arial" w:hAnsi="Arial" w:cs="Arial"/>
          <w:spacing w:val="-3"/>
        </w:rPr>
        <w:t>V</w:t>
      </w:r>
      <w:r w:rsidR="00863EB5">
        <w:rPr>
          <w:rFonts w:ascii="Arial" w:eastAsia="Arial" w:hAnsi="Arial" w:cs="Arial"/>
          <w:spacing w:val="2"/>
        </w:rPr>
        <w:t>T</w:t>
      </w:r>
      <w:r w:rsidR="00863EB5">
        <w:rPr>
          <w:rFonts w:ascii="Arial" w:eastAsia="Arial" w:hAnsi="Arial" w:cs="Arial"/>
        </w:rPr>
        <w:t xml:space="preserve">S </w:t>
      </w:r>
      <w:r w:rsidR="00863EB5">
        <w:rPr>
          <w:rFonts w:ascii="Arial" w:eastAsia="Arial" w:hAnsi="Arial" w:cs="Arial"/>
          <w:spacing w:val="-1"/>
        </w:rPr>
        <w:t>A</w:t>
      </w:r>
      <w:r w:rsidR="00863EB5">
        <w:rPr>
          <w:rFonts w:ascii="Arial" w:eastAsia="Arial" w:hAnsi="Arial" w:cs="Arial"/>
          <w:spacing w:val="-3"/>
        </w:rPr>
        <w:t>u</w:t>
      </w:r>
      <w:r w:rsidR="00863EB5">
        <w:rPr>
          <w:rFonts w:ascii="Arial" w:eastAsia="Arial" w:hAnsi="Arial" w:cs="Arial"/>
          <w:spacing w:val="1"/>
        </w:rPr>
        <w:t>t</w:t>
      </w:r>
      <w:r w:rsidR="00863EB5">
        <w:rPr>
          <w:rFonts w:ascii="Arial" w:eastAsia="Arial" w:hAnsi="Arial" w:cs="Arial"/>
        </w:rPr>
        <w:t>ho</w:t>
      </w:r>
      <w:r w:rsidR="00863EB5">
        <w:rPr>
          <w:rFonts w:ascii="Arial" w:eastAsia="Arial" w:hAnsi="Arial" w:cs="Arial"/>
          <w:spacing w:val="1"/>
        </w:rPr>
        <w:t>r</w:t>
      </w:r>
      <w:r w:rsidR="00863EB5">
        <w:rPr>
          <w:rFonts w:ascii="Arial" w:eastAsia="Arial" w:hAnsi="Arial" w:cs="Arial"/>
          <w:spacing w:val="-1"/>
        </w:rPr>
        <w:t>it</w:t>
      </w:r>
      <w:r w:rsidR="00863EB5">
        <w:rPr>
          <w:rFonts w:ascii="Arial" w:eastAsia="Arial" w:hAnsi="Arial" w:cs="Arial"/>
          <w:spacing w:val="-2"/>
        </w:rPr>
        <w:t>y</w:t>
      </w:r>
      <w:r w:rsidR="00863EB5">
        <w:rPr>
          <w:rFonts w:ascii="Arial" w:eastAsia="Arial" w:hAnsi="Arial" w:cs="Arial"/>
        </w:rPr>
        <w:t>.</w:t>
      </w:r>
    </w:p>
    <w:p w:rsidR="000A5570" w:rsidRDefault="00071E95">
      <w:pPr>
        <w:spacing w:before="59" w:after="0" w:line="240" w:lineRule="auto"/>
        <w:ind w:left="298" w:right="99"/>
        <w:jc w:val="both"/>
        <w:rPr>
          <w:rFonts w:ascii="Arial" w:eastAsia="Arial" w:hAnsi="Arial" w:cs="Arial"/>
        </w:rPr>
      </w:pPr>
      <w:r>
        <w:pict>
          <v:group id="_x0000_s1486" style="position:absolute;left:0;text-align:left;margin-left:70.4pt;margin-top:46.6pt;width:468.65pt;height:38.9pt;z-index:-251665920;mso-position-horizontal-relative:page" coordorigin="1408,932" coordsize="9373,778">
            <v:group id="_x0000_s1495" style="position:absolute;left:1418;top:942;width:9353;height:252" coordorigin="1418,942" coordsize="9353,252">
              <v:shape id="_x0000_s1496" style="position:absolute;left:1418;top:942;width:9353;height:252" coordorigin="1418,942" coordsize="9353,252" path="m1418,1194r9353,l10771,942r-9353,l1418,1194e" fillcolor="yellow" stroked="f">
                <v:path arrowok="t"/>
              </v:shape>
            </v:group>
            <v:group id="_x0000_s1493" style="position:absolute;left:1418;top:1194;width:5556;height:252" coordorigin="1418,1194" coordsize="5556,252">
              <v:shape id="_x0000_s1494" style="position:absolute;left:1418;top:1194;width:5556;height:252" coordorigin="1418,1194" coordsize="5556,252" path="m1418,1446r5556,l6974,1194r-5556,l1418,1446e" fillcolor="yellow" stroked="f">
                <v:path arrowok="t"/>
              </v:shape>
            </v:group>
            <v:group id="_x0000_s1491" style="position:absolute;left:6974;top:1194;width:1054;height:252" coordorigin="6974,1194" coordsize="1054,252">
              <v:shape id="_x0000_s1492" style="position:absolute;left:6974;top:1194;width:1054;height:252" coordorigin="6974,1194" coordsize="1054,252" path="m6974,1446r1054,l8028,1194r-1054,l6974,1446e" fillcolor="aqua" stroked="f">
                <v:path arrowok="t"/>
              </v:shape>
            </v:group>
            <v:group id="_x0000_s1489" style="position:absolute;left:8182;top:1194;width:2590;height:252" coordorigin="8182,1194" coordsize="2590,252">
              <v:shape id="_x0000_s1490" style="position:absolute;left:8182;top:1194;width:2590;height:252" coordorigin="8182,1194" coordsize="2590,252" path="m8182,1446r2589,l10771,1194r-2589,l8182,1446e" fillcolor="yellow" stroked="f">
                <v:path arrowok="t"/>
              </v:shape>
            </v:group>
            <v:group id="_x0000_s1487" style="position:absolute;left:1418;top:1446;width:2640;height:254" coordorigin="1418,1446" coordsize="2640,254">
              <v:shape id="_x0000_s1488" style="position:absolute;left:1418;top:1446;width:2640;height:254" coordorigin="1418,1446" coordsize="2640,254" path="m1418,1701r2640,l4058,1446r-2640,l1418,1701e" fillcolor="yellow" stroked="f">
                <v:path arrowok="t"/>
              </v:shape>
            </v:group>
            <w10:wrap anchorx="page"/>
          </v:group>
        </w:pict>
      </w:r>
      <w:r w:rsidR="00863EB5">
        <w:rPr>
          <w:rFonts w:ascii="Arial" w:eastAsia="Arial" w:hAnsi="Arial" w:cs="Arial"/>
          <w:spacing w:val="2"/>
        </w:rPr>
        <w:t>T</w:t>
      </w:r>
      <w:r w:rsidR="00863EB5">
        <w:rPr>
          <w:rFonts w:ascii="Arial" w:eastAsia="Arial" w:hAnsi="Arial" w:cs="Arial"/>
        </w:rPr>
        <w:t>he</w:t>
      </w:r>
      <w:r w:rsidR="00863EB5">
        <w:rPr>
          <w:rFonts w:ascii="Arial" w:eastAsia="Arial" w:hAnsi="Arial" w:cs="Arial"/>
          <w:spacing w:val="2"/>
        </w:rPr>
        <w:t xml:space="preserve"> </w:t>
      </w:r>
      <w:r w:rsidR="00863EB5">
        <w:rPr>
          <w:rFonts w:ascii="Arial" w:eastAsia="Arial" w:hAnsi="Arial" w:cs="Arial"/>
          <w:spacing w:val="-4"/>
        </w:rPr>
        <w:t>M</w:t>
      </w:r>
      <w:r w:rsidR="00863EB5">
        <w:rPr>
          <w:rFonts w:ascii="Arial" w:eastAsia="Arial" w:hAnsi="Arial" w:cs="Arial"/>
        </w:rPr>
        <w:t>odel</w:t>
      </w:r>
      <w:r w:rsidR="00863EB5">
        <w:rPr>
          <w:rFonts w:ascii="Arial" w:eastAsia="Arial" w:hAnsi="Arial" w:cs="Arial"/>
          <w:spacing w:val="2"/>
        </w:rPr>
        <w:t xml:space="preserve"> </w:t>
      </w:r>
      <w:r w:rsidR="00863EB5">
        <w:rPr>
          <w:rFonts w:ascii="Arial" w:eastAsia="Arial" w:hAnsi="Arial" w:cs="Arial"/>
          <w:spacing w:val="-1"/>
        </w:rPr>
        <w:t>C</w:t>
      </w:r>
      <w:r w:rsidR="00863EB5">
        <w:rPr>
          <w:rFonts w:ascii="Arial" w:eastAsia="Arial" w:hAnsi="Arial" w:cs="Arial"/>
        </w:rPr>
        <w:t>ou</w:t>
      </w:r>
      <w:r w:rsidR="00863EB5">
        <w:rPr>
          <w:rFonts w:ascii="Arial" w:eastAsia="Arial" w:hAnsi="Arial" w:cs="Arial"/>
          <w:spacing w:val="1"/>
        </w:rPr>
        <w:t>r</w:t>
      </w:r>
      <w:r w:rsidR="00863EB5">
        <w:rPr>
          <w:rFonts w:ascii="Arial" w:eastAsia="Arial" w:hAnsi="Arial" w:cs="Arial"/>
        </w:rPr>
        <w:t>ses</w:t>
      </w:r>
      <w:r w:rsidR="00863EB5">
        <w:rPr>
          <w:rFonts w:ascii="Arial" w:eastAsia="Arial" w:hAnsi="Arial" w:cs="Arial"/>
          <w:spacing w:val="3"/>
        </w:rPr>
        <w:t xml:space="preserve"> </w:t>
      </w:r>
      <w:r w:rsidR="00863EB5">
        <w:rPr>
          <w:rFonts w:ascii="Arial" w:eastAsia="Arial" w:hAnsi="Arial" w:cs="Arial"/>
        </w:rPr>
        <w:t>a</w:t>
      </w:r>
      <w:r w:rsidR="00863EB5">
        <w:rPr>
          <w:rFonts w:ascii="Arial" w:eastAsia="Arial" w:hAnsi="Arial" w:cs="Arial"/>
          <w:spacing w:val="1"/>
        </w:rPr>
        <w:t>r</w:t>
      </w:r>
      <w:r w:rsidR="00863EB5">
        <w:rPr>
          <w:rFonts w:ascii="Arial" w:eastAsia="Arial" w:hAnsi="Arial" w:cs="Arial"/>
        </w:rPr>
        <w:t>e</w:t>
      </w:r>
      <w:r w:rsidR="00863EB5">
        <w:rPr>
          <w:rFonts w:ascii="Arial" w:eastAsia="Arial" w:hAnsi="Arial" w:cs="Arial"/>
          <w:spacing w:val="2"/>
        </w:rPr>
        <w:t xml:space="preserve"> </w:t>
      </w:r>
      <w:r w:rsidR="00863EB5">
        <w:rPr>
          <w:rFonts w:ascii="Arial" w:eastAsia="Arial" w:hAnsi="Arial" w:cs="Arial"/>
        </w:rPr>
        <w:t>des</w:t>
      </w:r>
      <w:r w:rsidR="00863EB5">
        <w:rPr>
          <w:rFonts w:ascii="Arial" w:eastAsia="Arial" w:hAnsi="Arial" w:cs="Arial"/>
          <w:spacing w:val="-1"/>
        </w:rPr>
        <w:t>i</w:t>
      </w:r>
      <w:r w:rsidR="00863EB5">
        <w:rPr>
          <w:rFonts w:ascii="Arial" w:eastAsia="Arial" w:hAnsi="Arial" w:cs="Arial"/>
          <w:spacing w:val="2"/>
        </w:rPr>
        <w:t>g</w:t>
      </w:r>
      <w:r w:rsidR="00863EB5">
        <w:rPr>
          <w:rFonts w:ascii="Arial" w:eastAsia="Arial" w:hAnsi="Arial" w:cs="Arial"/>
        </w:rPr>
        <w:t>ned</w:t>
      </w:r>
      <w:r w:rsidR="00863EB5">
        <w:rPr>
          <w:rFonts w:ascii="Arial" w:eastAsia="Arial" w:hAnsi="Arial" w:cs="Arial"/>
          <w:spacing w:val="2"/>
        </w:rPr>
        <w:t xml:space="preserve"> </w:t>
      </w:r>
      <w:r w:rsidR="00863EB5">
        <w:rPr>
          <w:rFonts w:ascii="Arial" w:eastAsia="Arial" w:hAnsi="Arial" w:cs="Arial"/>
          <w:spacing w:val="1"/>
        </w:rPr>
        <w:t>t</w:t>
      </w:r>
      <w:r w:rsidR="00863EB5">
        <w:rPr>
          <w:rFonts w:ascii="Arial" w:eastAsia="Arial" w:hAnsi="Arial" w:cs="Arial"/>
        </w:rPr>
        <w:t>o</w:t>
      </w:r>
      <w:r w:rsidR="00863EB5">
        <w:rPr>
          <w:rFonts w:ascii="Arial" w:eastAsia="Arial" w:hAnsi="Arial" w:cs="Arial"/>
          <w:spacing w:val="2"/>
        </w:rPr>
        <w:t xml:space="preserve"> </w:t>
      </w:r>
      <w:r w:rsidR="00863EB5">
        <w:rPr>
          <w:rFonts w:ascii="Arial" w:eastAsia="Arial" w:hAnsi="Arial" w:cs="Arial"/>
        </w:rPr>
        <w:t>p</w:t>
      </w:r>
      <w:r w:rsidR="00863EB5">
        <w:rPr>
          <w:rFonts w:ascii="Arial" w:eastAsia="Arial" w:hAnsi="Arial" w:cs="Arial"/>
          <w:spacing w:val="1"/>
        </w:rPr>
        <w:t>r</w:t>
      </w:r>
      <w:r w:rsidR="00863EB5">
        <w:rPr>
          <w:rFonts w:ascii="Arial" w:eastAsia="Arial" w:hAnsi="Arial" w:cs="Arial"/>
        </w:rPr>
        <w:t>oduce</w:t>
      </w:r>
      <w:r w:rsidR="00863EB5">
        <w:rPr>
          <w:rFonts w:ascii="Arial" w:eastAsia="Arial" w:hAnsi="Arial" w:cs="Arial"/>
          <w:spacing w:val="2"/>
        </w:rPr>
        <w:t xml:space="preserve"> </w:t>
      </w:r>
      <w:r w:rsidR="00863EB5">
        <w:rPr>
          <w:rFonts w:ascii="Arial" w:eastAsia="Arial" w:hAnsi="Arial" w:cs="Arial"/>
          <w:spacing w:val="-3"/>
        </w:rPr>
        <w:t>u</w:t>
      </w:r>
      <w:r w:rsidR="00863EB5">
        <w:rPr>
          <w:rFonts w:ascii="Arial" w:eastAsia="Arial" w:hAnsi="Arial" w:cs="Arial"/>
        </w:rPr>
        <w:t>n</w:t>
      </w:r>
      <w:r w:rsidR="00863EB5">
        <w:rPr>
          <w:rFonts w:ascii="Arial" w:eastAsia="Arial" w:hAnsi="Arial" w:cs="Arial"/>
          <w:spacing w:val="-1"/>
        </w:rPr>
        <w:t>i</w:t>
      </w:r>
      <w:r w:rsidR="00863EB5">
        <w:rPr>
          <w:rFonts w:ascii="Arial" w:eastAsia="Arial" w:hAnsi="Arial" w:cs="Arial"/>
          <w:spacing w:val="-2"/>
        </w:rPr>
        <w:t>v</w:t>
      </w:r>
      <w:r w:rsidR="00863EB5">
        <w:rPr>
          <w:rFonts w:ascii="Arial" w:eastAsia="Arial" w:hAnsi="Arial" w:cs="Arial"/>
        </w:rPr>
        <w:t>e</w:t>
      </w:r>
      <w:r w:rsidR="00863EB5">
        <w:rPr>
          <w:rFonts w:ascii="Arial" w:eastAsia="Arial" w:hAnsi="Arial" w:cs="Arial"/>
          <w:spacing w:val="1"/>
        </w:rPr>
        <w:t>r</w:t>
      </w:r>
      <w:r w:rsidR="00863EB5">
        <w:rPr>
          <w:rFonts w:ascii="Arial" w:eastAsia="Arial" w:hAnsi="Arial" w:cs="Arial"/>
        </w:rPr>
        <w:t>sa</w:t>
      </w:r>
      <w:r w:rsidR="00863EB5">
        <w:rPr>
          <w:rFonts w:ascii="Arial" w:eastAsia="Arial" w:hAnsi="Arial" w:cs="Arial"/>
          <w:spacing w:val="-1"/>
        </w:rPr>
        <w:t>l</w:t>
      </w:r>
      <w:r w:rsidR="00863EB5">
        <w:rPr>
          <w:rFonts w:ascii="Arial" w:eastAsia="Arial" w:hAnsi="Arial" w:cs="Arial"/>
          <w:spacing w:val="1"/>
        </w:rPr>
        <w:t>l</w:t>
      </w:r>
      <w:r w:rsidR="00863EB5">
        <w:rPr>
          <w:rFonts w:ascii="Arial" w:eastAsia="Arial" w:hAnsi="Arial" w:cs="Arial"/>
        </w:rPr>
        <w:t>y co</w:t>
      </w:r>
      <w:r w:rsidR="00863EB5">
        <w:rPr>
          <w:rFonts w:ascii="Arial" w:eastAsia="Arial" w:hAnsi="Arial" w:cs="Arial"/>
          <w:spacing w:val="1"/>
        </w:rPr>
        <w:t>mm</w:t>
      </w:r>
      <w:r w:rsidR="00863EB5">
        <w:rPr>
          <w:rFonts w:ascii="Arial" w:eastAsia="Arial" w:hAnsi="Arial" w:cs="Arial"/>
        </w:rPr>
        <w:t>on</w:t>
      </w:r>
      <w:r w:rsidR="00863EB5">
        <w:rPr>
          <w:rFonts w:ascii="Arial" w:eastAsia="Arial" w:hAnsi="Arial" w:cs="Arial"/>
          <w:spacing w:val="2"/>
        </w:rPr>
        <w:t xml:space="preserve"> </w:t>
      </w:r>
      <w:r w:rsidR="00863EB5">
        <w:rPr>
          <w:rFonts w:ascii="Arial" w:eastAsia="Arial" w:hAnsi="Arial" w:cs="Arial"/>
        </w:rPr>
        <w:t>s</w:t>
      </w:r>
      <w:r w:rsidR="00863EB5">
        <w:rPr>
          <w:rFonts w:ascii="Arial" w:eastAsia="Arial" w:hAnsi="Arial" w:cs="Arial"/>
          <w:spacing w:val="1"/>
        </w:rPr>
        <w:t>t</w:t>
      </w:r>
      <w:r w:rsidR="00863EB5">
        <w:rPr>
          <w:rFonts w:ascii="Arial" w:eastAsia="Arial" w:hAnsi="Arial" w:cs="Arial"/>
        </w:rPr>
        <w:t>a</w:t>
      </w:r>
      <w:r w:rsidR="00863EB5">
        <w:rPr>
          <w:rFonts w:ascii="Arial" w:eastAsia="Arial" w:hAnsi="Arial" w:cs="Arial"/>
          <w:spacing w:val="-3"/>
        </w:rPr>
        <w:t>n</w:t>
      </w:r>
      <w:r w:rsidR="00863EB5">
        <w:rPr>
          <w:rFonts w:ascii="Arial" w:eastAsia="Arial" w:hAnsi="Arial" w:cs="Arial"/>
        </w:rPr>
        <w:t>da</w:t>
      </w:r>
      <w:r w:rsidR="00863EB5">
        <w:rPr>
          <w:rFonts w:ascii="Arial" w:eastAsia="Arial" w:hAnsi="Arial" w:cs="Arial"/>
          <w:spacing w:val="1"/>
        </w:rPr>
        <w:t>r</w:t>
      </w:r>
      <w:r w:rsidR="00863EB5">
        <w:rPr>
          <w:rFonts w:ascii="Arial" w:eastAsia="Arial" w:hAnsi="Arial" w:cs="Arial"/>
        </w:rPr>
        <w:t>ds</w:t>
      </w:r>
      <w:r w:rsidR="00863EB5">
        <w:rPr>
          <w:rFonts w:ascii="Arial" w:eastAsia="Arial" w:hAnsi="Arial" w:cs="Arial"/>
          <w:spacing w:val="3"/>
        </w:rPr>
        <w:t xml:space="preserve"> </w:t>
      </w:r>
      <w:r w:rsidR="00863EB5">
        <w:rPr>
          <w:rFonts w:ascii="Arial" w:eastAsia="Arial" w:hAnsi="Arial" w:cs="Arial"/>
          <w:spacing w:val="-3"/>
        </w:rPr>
        <w:t>o</w:t>
      </w:r>
      <w:r w:rsidR="00863EB5">
        <w:rPr>
          <w:rFonts w:ascii="Arial" w:eastAsia="Arial" w:hAnsi="Arial" w:cs="Arial"/>
        </w:rPr>
        <w:t>f</w:t>
      </w:r>
      <w:r w:rsidR="00863EB5">
        <w:rPr>
          <w:rFonts w:ascii="Arial" w:eastAsia="Arial" w:hAnsi="Arial" w:cs="Arial"/>
          <w:spacing w:val="6"/>
        </w:rPr>
        <w:t xml:space="preserve"> </w:t>
      </w:r>
      <w:r w:rsidR="00863EB5">
        <w:rPr>
          <w:rFonts w:ascii="Arial" w:eastAsia="Arial" w:hAnsi="Arial" w:cs="Arial"/>
          <w:spacing w:val="-1"/>
        </w:rPr>
        <w:t>t</w:t>
      </w:r>
      <w:r w:rsidR="00863EB5">
        <w:rPr>
          <w:rFonts w:ascii="Arial" w:eastAsia="Arial" w:hAnsi="Arial" w:cs="Arial"/>
          <w:spacing w:val="1"/>
        </w:rPr>
        <w:t>r</w:t>
      </w:r>
      <w:r w:rsidR="00863EB5">
        <w:rPr>
          <w:rFonts w:ascii="Arial" w:eastAsia="Arial" w:hAnsi="Arial" w:cs="Arial"/>
        </w:rPr>
        <w:t>a</w:t>
      </w:r>
      <w:r w:rsidR="00863EB5">
        <w:rPr>
          <w:rFonts w:ascii="Arial" w:eastAsia="Arial" w:hAnsi="Arial" w:cs="Arial"/>
          <w:spacing w:val="-1"/>
        </w:rPr>
        <w:t>i</w:t>
      </w:r>
      <w:r w:rsidR="00863EB5">
        <w:rPr>
          <w:rFonts w:ascii="Arial" w:eastAsia="Arial" w:hAnsi="Arial" w:cs="Arial"/>
        </w:rPr>
        <w:t>n</w:t>
      </w:r>
      <w:r w:rsidR="00863EB5">
        <w:rPr>
          <w:rFonts w:ascii="Arial" w:eastAsia="Arial" w:hAnsi="Arial" w:cs="Arial"/>
          <w:spacing w:val="-1"/>
        </w:rPr>
        <w:t>i</w:t>
      </w:r>
      <w:r w:rsidR="00863EB5">
        <w:rPr>
          <w:rFonts w:ascii="Arial" w:eastAsia="Arial" w:hAnsi="Arial" w:cs="Arial"/>
        </w:rPr>
        <w:t>ng</w:t>
      </w:r>
      <w:r w:rsidR="00863EB5">
        <w:rPr>
          <w:rFonts w:ascii="Arial" w:eastAsia="Arial" w:hAnsi="Arial" w:cs="Arial"/>
          <w:spacing w:val="5"/>
        </w:rPr>
        <w:t xml:space="preserve"> </w:t>
      </w:r>
      <w:r w:rsidR="00863EB5">
        <w:rPr>
          <w:rFonts w:ascii="Arial" w:eastAsia="Arial" w:hAnsi="Arial" w:cs="Arial"/>
        </w:rPr>
        <w:t>and pe</w:t>
      </w:r>
      <w:r w:rsidR="00863EB5">
        <w:rPr>
          <w:rFonts w:ascii="Arial" w:eastAsia="Arial" w:hAnsi="Arial" w:cs="Arial"/>
          <w:spacing w:val="-2"/>
        </w:rPr>
        <w:t>r</w:t>
      </w:r>
      <w:r w:rsidR="00863EB5">
        <w:rPr>
          <w:rFonts w:ascii="Arial" w:eastAsia="Arial" w:hAnsi="Arial" w:cs="Arial"/>
          <w:spacing w:val="3"/>
        </w:rPr>
        <w:t>f</w:t>
      </w:r>
      <w:r w:rsidR="00863EB5">
        <w:rPr>
          <w:rFonts w:ascii="Arial" w:eastAsia="Arial" w:hAnsi="Arial" w:cs="Arial"/>
          <w:spacing w:val="-3"/>
        </w:rPr>
        <w:t>o</w:t>
      </w:r>
      <w:r w:rsidR="00863EB5">
        <w:rPr>
          <w:rFonts w:ascii="Arial" w:eastAsia="Arial" w:hAnsi="Arial" w:cs="Arial"/>
          <w:spacing w:val="1"/>
        </w:rPr>
        <w:t>rm</w:t>
      </w:r>
      <w:r w:rsidR="00863EB5">
        <w:rPr>
          <w:rFonts w:ascii="Arial" w:eastAsia="Arial" w:hAnsi="Arial" w:cs="Arial"/>
        </w:rPr>
        <w:t>anc</w:t>
      </w:r>
      <w:r w:rsidR="00863EB5">
        <w:rPr>
          <w:rFonts w:ascii="Arial" w:eastAsia="Arial" w:hAnsi="Arial" w:cs="Arial"/>
          <w:spacing w:val="-3"/>
        </w:rPr>
        <w:t>e</w:t>
      </w:r>
      <w:r w:rsidR="00863EB5">
        <w:rPr>
          <w:rFonts w:ascii="Arial" w:eastAsia="Arial" w:hAnsi="Arial" w:cs="Arial"/>
        </w:rPr>
        <w:t xml:space="preserve">. </w:t>
      </w:r>
      <w:r w:rsidR="00863EB5">
        <w:rPr>
          <w:rFonts w:ascii="Arial" w:eastAsia="Arial" w:hAnsi="Arial" w:cs="Arial"/>
          <w:spacing w:val="44"/>
        </w:rPr>
        <w:t xml:space="preserve"> </w:t>
      </w:r>
      <w:r w:rsidR="00863EB5">
        <w:rPr>
          <w:rFonts w:ascii="Arial" w:eastAsia="Arial" w:hAnsi="Arial" w:cs="Arial"/>
          <w:spacing w:val="1"/>
        </w:rPr>
        <w:t>I</w:t>
      </w:r>
      <w:r w:rsidR="00863EB5">
        <w:rPr>
          <w:rFonts w:ascii="Arial" w:eastAsia="Arial" w:hAnsi="Arial" w:cs="Arial"/>
        </w:rPr>
        <w:t>t</w:t>
      </w:r>
      <w:r w:rsidR="00863EB5">
        <w:rPr>
          <w:rFonts w:ascii="Arial" w:eastAsia="Arial" w:hAnsi="Arial" w:cs="Arial"/>
          <w:spacing w:val="24"/>
        </w:rPr>
        <w:t xml:space="preserve"> </w:t>
      </w:r>
      <w:r w:rsidR="00863EB5">
        <w:rPr>
          <w:rFonts w:ascii="Arial" w:eastAsia="Arial" w:hAnsi="Arial" w:cs="Arial"/>
          <w:spacing w:val="-1"/>
        </w:rPr>
        <w:t>i</w:t>
      </w:r>
      <w:r w:rsidR="00863EB5">
        <w:rPr>
          <w:rFonts w:ascii="Arial" w:eastAsia="Arial" w:hAnsi="Arial" w:cs="Arial"/>
        </w:rPr>
        <w:t>s</w:t>
      </w:r>
      <w:r w:rsidR="00863EB5">
        <w:rPr>
          <w:rFonts w:ascii="Arial" w:eastAsia="Arial" w:hAnsi="Arial" w:cs="Arial"/>
          <w:spacing w:val="21"/>
        </w:rPr>
        <w:t xml:space="preserve"> </w:t>
      </w:r>
      <w:r w:rsidR="00863EB5">
        <w:rPr>
          <w:rFonts w:ascii="Arial" w:eastAsia="Arial" w:hAnsi="Arial" w:cs="Arial"/>
          <w:spacing w:val="1"/>
        </w:rPr>
        <w:t>f</w:t>
      </w:r>
      <w:r w:rsidR="00863EB5">
        <w:rPr>
          <w:rFonts w:ascii="Arial" w:eastAsia="Arial" w:hAnsi="Arial" w:cs="Arial"/>
        </w:rPr>
        <w:t>or</w:t>
      </w:r>
      <w:r w:rsidR="00863EB5">
        <w:rPr>
          <w:rFonts w:ascii="Arial" w:eastAsia="Arial" w:hAnsi="Arial" w:cs="Arial"/>
          <w:spacing w:val="21"/>
        </w:rPr>
        <w:t xml:space="preserve"> </w:t>
      </w:r>
      <w:r w:rsidR="00863EB5">
        <w:rPr>
          <w:rFonts w:ascii="Arial" w:eastAsia="Arial" w:hAnsi="Arial" w:cs="Arial"/>
          <w:spacing w:val="1"/>
        </w:rPr>
        <w:t>t</w:t>
      </w:r>
      <w:r w:rsidR="00863EB5">
        <w:rPr>
          <w:rFonts w:ascii="Arial" w:eastAsia="Arial" w:hAnsi="Arial" w:cs="Arial"/>
          <w:spacing w:val="-3"/>
        </w:rPr>
        <w:t>h</w:t>
      </w:r>
      <w:r w:rsidR="00863EB5">
        <w:rPr>
          <w:rFonts w:ascii="Arial" w:eastAsia="Arial" w:hAnsi="Arial" w:cs="Arial"/>
        </w:rPr>
        <w:t>e</w:t>
      </w:r>
      <w:r w:rsidR="00863EB5">
        <w:rPr>
          <w:rFonts w:ascii="Arial" w:eastAsia="Arial" w:hAnsi="Arial" w:cs="Arial"/>
          <w:spacing w:val="22"/>
        </w:rPr>
        <w:t xml:space="preserve"> </w:t>
      </w:r>
      <w:r w:rsidR="00863EB5">
        <w:rPr>
          <w:rFonts w:ascii="Arial" w:eastAsia="Arial" w:hAnsi="Arial" w:cs="Arial"/>
          <w:spacing w:val="1"/>
        </w:rPr>
        <w:t>r</w:t>
      </w:r>
      <w:r w:rsidR="00863EB5">
        <w:rPr>
          <w:rFonts w:ascii="Arial" w:eastAsia="Arial" w:hAnsi="Arial" w:cs="Arial"/>
        </w:rPr>
        <w:t>e</w:t>
      </w:r>
      <w:r w:rsidR="00863EB5">
        <w:rPr>
          <w:rFonts w:ascii="Arial" w:eastAsia="Arial" w:hAnsi="Arial" w:cs="Arial"/>
          <w:spacing w:val="-1"/>
        </w:rPr>
        <w:t>l</w:t>
      </w:r>
      <w:r w:rsidR="00863EB5">
        <w:rPr>
          <w:rFonts w:ascii="Arial" w:eastAsia="Arial" w:hAnsi="Arial" w:cs="Arial"/>
        </w:rPr>
        <w:t>e</w:t>
      </w:r>
      <w:r w:rsidR="00863EB5">
        <w:rPr>
          <w:rFonts w:ascii="Arial" w:eastAsia="Arial" w:hAnsi="Arial" w:cs="Arial"/>
          <w:spacing w:val="-2"/>
        </w:rPr>
        <w:t>v</w:t>
      </w:r>
      <w:r w:rsidR="00863EB5">
        <w:rPr>
          <w:rFonts w:ascii="Arial" w:eastAsia="Arial" w:hAnsi="Arial" w:cs="Arial"/>
        </w:rPr>
        <w:t>ant</w:t>
      </w:r>
      <w:r w:rsidR="00863EB5">
        <w:rPr>
          <w:rFonts w:ascii="Arial" w:eastAsia="Arial" w:hAnsi="Arial" w:cs="Arial"/>
          <w:spacing w:val="24"/>
        </w:rPr>
        <w:t xml:space="preserve"> </w:t>
      </w:r>
      <w:r w:rsidR="00863EB5">
        <w:rPr>
          <w:rFonts w:ascii="Arial" w:eastAsia="Arial" w:hAnsi="Arial" w:cs="Arial"/>
          <w:spacing w:val="-1"/>
        </w:rPr>
        <w:t>C</w:t>
      </w:r>
      <w:r w:rsidR="00863EB5">
        <w:rPr>
          <w:rFonts w:ascii="Arial" w:eastAsia="Arial" w:hAnsi="Arial" w:cs="Arial"/>
        </w:rPr>
        <w:t>o</w:t>
      </w:r>
      <w:r w:rsidR="00863EB5">
        <w:rPr>
          <w:rFonts w:ascii="Arial" w:eastAsia="Arial" w:hAnsi="Arial" w:cs="Arial"/>
          <w:spacing w:val="1"/>
        </w:rPr>
        <w:t>m</w:t>
      </w:r>
      <w:r w:rsidR="00863EB5">
        <w:rPr>
          <w:rFonts w:ascii="Arial" w:eastAsia="Arial" w:hAnsi="Arial" w:cs="Arial"/>
        </w:rPr>
        <w:t>pe</w:t>
      </w:r>
      <w:r w:rsidR="00863EB5">
        <w:rPr>
          <w:rFonts w:ascii="Arial" w:eastAsia="Arial" w:hAnsi="Arial" w:cs="Arial"/>
          <w:spacing w:val="1"/>
        </w:rPr>
        <w:t>t</w:t>
      </w:r>
      <w:r w:rsidR="00863EB5">
        <w:rPr>
          <w:rFonts w:ascii="Arial" w:eastAsia="Arial" w:hAnsi="Arial" w:cs="Arial"/>
        </w:rPr>
        <w:t>e</w:t>
      </w:r>
      <w:r w:rsidR="00863EB5">
        <w:rPr>
          <w:rFonts w:ascii="Arial" w:eastAsia="Arial" w:hAnsi="Arial" w:cs="Arial"/>
          <w:spacing w:val="-3"/>
        </w:rPr>
        <w:t>n</w:t>
      </w:r>
      <w:r w:rsidR="00863EB5">
        <w:rPr>
          <w:rFonts w:ascii="Arial" w:eastAsia="Arial" w:hAnsi="Arial" w:cs="Arial"/>
        </w:rPr>
        <w:t>t</w:t>
      </w:r>
      <w:r w:rsidR="00863EB5">
        <w:rPr>
          <w:rFonts w:ascii="Arial" w:eastAsia="Arial" w:hAnsi="Arial" w:cs="Arial"/>
          <w:spacing w:val="24"/>
        </w:rPr>
        <w:t xml:space="preserve"> </w:t>
      </w:r>
      <w:r w:rsidR="00863EB5">
        <w:rPr>
          <w:rFonts w:ascii="Arial" w:eastAsia="Arial" w:hAnsi="Arial" w:cs="Arial"/>
          <w:spacing w:val="-3"/>
        </w:rPr>
        <w:t>A</w:t>
      </w:r>
      <w:r w:rsidR="00863EB5">
        <w:rPr>
          <w:rFonts w:ascii="Arial" w:eastAsia="Arial" w:hAnsi="Arial" w:cs="Arial"/>
        </w:rPr>
        <w:t>u</w:t>
      </w:r>
      <w:r w:rsidR="00863EB5">
        <w:rPr>
          <w:rFonts w:ascii="Arial" w:eastAsia="Arial" w:hAnsi="Arial" w:cs="Arial"/>
          <w:spacing w:val="1"/>
        </w:rPr>
        <w:t>t</w:t>
      </w:r>
      <w:r w:rsidR="00863EB5">
        <w:rPr>
          <w:rFonts w:ascii="Arial" w:eastAsia="Arial" w:hAnsi="Arial" w:cs="Arial"/>
        </w:rPr>
        <w:t>ho</w:t>
      </w:r>
      <w:r w:rsidR="00863EB5">
        <w:rPr>
          <w:rFonts w:ascii="Arial" w:eastAsia="Arial" w:hAnsi="Arial" w:cs="Arial"/>
          <w:spacing w:val="1"/>
        </w:rPr>
        <w:t>r</w:t>
      </w:r>
      <w:r w:rsidR="00863EB5">
        <w:rPr>
          <w:rFonts w:ascii="Arial" w:eastAsia="Arial" w:hAnsi="Arial" w:cs="Arial"/>
          <w:spacing w:val="-1"/>
        </w:rPr>
        <w:t>i</w:t>
      </w:r>
      <w:r w:rsidR="00863EB5">
        <w:rPr>
          <w:rFonts w:ascii="Arial" w:eastAsia="Arial" w:hAnsi="Arial" w:cs="Arial"/>
          <w:spacing w:val="1"/>
        </w:rPr>
        <w:t>t</w:t>
      </w:r>
      <w:r w:rsidR="00863EB5">
        <w:rPr>
          <w:rFonts w:ascii="Arial" w:eastAsia="Arial" w:hAnsi="Arial" w:cs="Arial"/>
        </w:rPr>
        <w:t>y</w:t>
      </w:r>
      <w:r w:rsidR="00863EB5">
        <w:rPr>
          <w:rFonts w:ascii="Arial" w:eastAsia="Arial" w:hAnsi="Arial" w:cs="Arial"/>
          <w:spacing w:val="20"/>
        </w:rPr>
        <w:t xml:space="preserve"> </w:t>
      </w:r>
      <w:r w:rsidR="00863EB5">
        <w:rPr>
          <w:rFonts w:ascii="Arial" w:eastAsia="Arial" w:hAnsi="Arial" w:cs="Arial"/>
          <w:spacing w:val="1"/>
        </w:rPr>
        <w:t>t</w:t>
      </w:r>
      <w:r w:rsidR="00863EB5">
        <w:rPr>
          <w:rFonts w:ascii="Arial" w:eastAsia="Arial" w:hAnsi="Arial" w:cs="Arial"/>
        </w:rPr>
        <w:t>o</w:t>
      </w:r>
      <w:r w:rsidR="00863EB5">
        <w:rPr>
          <w:rFonts w:ascii="Arial" w:eastAsia="Arial" w:hAnsi="Arial" w:cs="Arial"/>
          <w:spacing w:val="22"/>
        </w:rPr>
        <w:t xml:space="preserve"> </w:t>
      </w:r>
      <w:r w:rsidR="00863EB5">
        <w:rPr>
          <w:rFonts w:ascii="Arial" w:eastAsia="Arial" w:hAnsi="Arial" w:cs="Arial"/>
        </w:rPr>
        <w:t>ac</w:t>
      </w:r>
      <w:r w:rsidR="00863EB5">
        <w:rPr>
          <w:rFonts w:ascii="Arial" w:eastAsia="Arial" w:hAnsi="Arial" w:cs="Arial"/>
          <w:spacing w:val="-2"/>
        </w:rPr>
        <w:t>c</w:t>
      </w:r>
      <w:r w:rsidR="00863EB5">
        <w:rPr>
          <w:rFonts w:ascii="Arial" w:eastAsia="Arial" w:hAnsi="Arial" w:cs="Arial"/>
          <w:spacing w:val="1"/>
        </w:rPr>
        <w:t>r</w:t>
      </w:r>
      <w:r w:rsidR="00863EB5">
        <w:rPr>
          <w:rFonts w:ascii="Arial" w:eastAsia="Arial" w:hAnsi="Arial" w:cs="Arial"/>
        </w:rPr>
        <w:t>ed</w:t>
      </w:r>
      <w:r w:rsidR="00863EB5">
        <w:rPr>
          <w:rFonts w:ascii="Arial" w:eastAsia="Arial" w:hAnsi="Arial" w:cs="Arial"/>
          <w:spacing w:val="-1"/>
        </w:rPr>
        <w:t>i</w:t>
      </w:r>
      <w:r w:rsidR="00863EB5">
        <w:rPr>
          <w:rFonts w:ascii="Arial" w:eastAsia="Arial" w:hAnsi="Arial" w:cs="Arial"/>
        </w:rPr>
        <w:t>t</w:t>
      </w:r>
      <w:r w:rsidR="00863EB5">
        <w:rPr>
          <w:rFonts w:ascii="Arial" w:eastAsia="Arial" w:hAnsi="Arial" w:cs="Arial"/>
          <w:spacing w:val="22"/>
        </w:rPr>
        <w:t xml:space="preserve"> </w:t>
      </w:r>
      <w:r w:rsidR="00863EB5">
        <w:rPr>
          <w:rFonts w:ascii="Arial" w:eastAsia="Arial" w:hAnsi="Arial" w:cs="Arial"/>
          <w:spacing w:val="1"/>
        </w:rPr>
        <w:t>t</w:t>
      </w:r>
      <w:r w:rsidR="00863EB5">
        <w:rPr>
          <w:rFonts w:ascii="Arial" w:eastAsia="Arial" w:hAnsi="Arial" w:cs="Arial"/>
        </w:rPr>
        <w:t>he</w:t>
      </w:r>
      <w:r w:rsidR="00863EB5">
        <w:rPr>
          <w:rFonts w:ascii="Arial" w:eastAsia="Arial" w:hAnsi="Arial" w:cs="Arial"/>
          <w:spacing w:val="22"/>
        </w:rPr>
        <w:t xml:space="preserve"> </w:t>
      </w:r>
      <w:r w:rsidR="00863EB5">
        <w:rPr>
          <w:rFonts w:ascii="Arial" w:eastAsia="Arial" w:hAnsi="Arial" w:cs="Arial"/>
          <w:spacing w:val="-2"/>
        </w:rPr>
        <w:t>c</w:t>
      </w:r>
      <w:r w:rsidR="00863EB5">
        <w:rPr>
          <w:rFonts w:ascii="Arial" w:eastAsia="Arial" w:hAnsi="Arial" w:cs="Arial"/>
        </w:rPr>
        <w:t>ou</w:t>
      </w:r>
      <w:r w:rsidR="00863EB5">
        <w:rPr>
          <w:rFonts w:ascii="Arial" w:eastAsia="Arial" w:hAnsi="Arial" w:cs="Arial"/>
          <w:spacing w:val="1"/>
        </w:rPr>
        <w:t>r</w:t>
      </w:r>
      <w:r w:rsidR="00863EB5">
        <w:rPr>
          <w:rFonts w:ascii="Arial" w:eastAsia="Arial" w:hAnsi="Arial" w:cs="Arial"/>
        </w:rPr>
        <w:t>ses</w:t>
      </w:r>
      <w:r w:rsidR="00863EB5">
        <w:rPr>
          <w:rFonts w:ascii="Arial" w:eastAsia="Arial" w:hAnsi="Arial" w:cs="Arial"/>
          <w:spacing w:val="23"/>
        </w:rPr>
        <w:t xml:space="preserve"> </w:t>
      </w:r>
      <w:r w:rsidR="00863EB5">
        <w:rPr>
          <w:rFonts w:ascii="Arial" w:eastAsia="Arial" w:hAnsi="Arial" w:cs="Arial"/>
        </w:rPr>
        <w:t>unde</w:t>
      </w:r>
      <w:r w:rsidR="00863EB5">
        <w:rPr>
          <w:rFonts w:ascii="Arial" w:eastAsia="Arial" w:hAnsi="Arial" w:cs="Arial"/>
          <w:spacing w:val="-2"/>
        </w:rPr>
        <w:t>r</w:t>
      </w:r>
      <w:r w:rsidR="00863EB5">
        <w:rPr>
          <w:rFonts w:ascii="Arial" w:eastAsia="Arial" w:hAnsi="Arial" w:cs="Arial"/>
          <w:spacing w:val="1"/>
        </w:rPr>
        <w:t>t</w:t>
      </w:r>
      <w:r w:rsidR="00863EB5">
        <w:rPr>
          <w:rFonts w:ascii="Arial" w:eastAsia="Arial" w:hAnsi="Arial" w:cs="Arial"/>
          <w:spacing w:val="-3"/>
        </w:rPr>
        <w:t>a</w:t>
      </w:r>
      <w:r w:rsidR="00863EB5">
        <w:rPr>
          <w:rFonts w:ascii="Arial" w:eastAsia="Arial" w:hAnsi="Arial" w:cs="Arial"/>
          <w:spacing w:val="2"/>
        </w:rPr>
        <w:t>k</w:t>
      </w:r>
      <w:r w:rsidR="00863EB5">
        <w:rPr>
          <w:rFonts w:ascii="Arial" w:eastAsia="Arial" w:hAnsi="Arial" w:cs="Arial"/>
        </w:rPr>
        <w:t>en</w:t>
      </w:r>
      <w:r w:rsidR="00863EB5">
        <w:rPr>
          <w:rFonts w:ascii="Arial" w:eastAsia="Arial" w:hAnsi="Arial" w:cs="Arial"/>
          <w:spacing w:val="22"/>
        </w:rPr>
        <w:t xml:space="preserve"> </w:t>
      </w:r>
      <w:r w:rsidR="00863EB5">
        <w:rPr>
          <w:rFonts w:ascii="Arial" w:eastAsia="Arial" w:hAnsi="Arial" w:cs="Arial"/>
          <w:spacing w:val="-3"/>
        </w:rPr>
        <w:t>a</w:t>
      </w:r>
      <w:r w:rsidR="00863EB5">
        <w:rPr>
          <w:rFonts w:ascii="Arial" w:eastAsia="Arial" w:hAnsi="Arial" w:cs="Arial"/>
        </w:rPr>
        <w:t xml:space="preserve">t </w:t>
      </w:r>
      <w:r w:rsidR="00863EB5">
        <w:rPr>
          <w:rFonts w:ascii="Arial" w:eastAsia="Arial" w:hAnsi="Arial" w:cs="Arial"/>
          <w:spacing w:val="-1"/>
        </w:rPr>
        <w:t>V</w:t>
      </w:r>
      <w:r w:rsidR="00863EB5">
        <w:rPr>
          <w:rFonts w:ascii="Arial" w:eastAsia="Arial" w:hAnsi="Arial" w:cs="Arial"/>
          <w:spacing w:val="2"/>
        </w:rPr>
        <w:t>T</w:t>
      </w:r>
      <w:r w:rsidR="00863EB5">
        <w:rPr>
          <w:rFonts w:ascii="Arial" w:eastAsia="Arial" w:hAnsi="Arial" w:cs="Arial"/>
        </w:rPr>
        <w:t>S</w:t>
      </w:r>
      <w:r w:rsidR="00863EB5">
        <w:rPr>
          <w:rFonts w:ascii="Arial" w:eastAsia="Arial" w:hAnsi="Arial" w:cs="Arial"/>
          <w:spacing w:val="-2"/>
        </w:rPr>
        <w:t xml:space="preserve"> </w:t>
      </w:r>
      <w:r w:rsidR="00863EB5">
        <w:rPr>
          <w:rFonts w:ascii="Arial" w:eastAsia="Arial" w:hAnsi="Arial" w:cs="Arial"/>
          <w:spacing w:val="1"/>
        </w:rPr>
        <w:t>tr</w:t>
      </w:r>
      <w:r w:rsidR="00863EB5">
        <w:rPr>
          <w:rFonts w:ascii="Arial" w:eastAsia="Arial" w:hAnsi="Arial" w:cs="Arial"/>
        </w:rPr>
        <w:t>a</w:t>
      </w:r>
      <w:r w:rsidR="00863EB5">
        <w:rPr>
          <w:rFonts w:ascii="Arial" w:eastAsia="Arial" w:hAnsi="Arial" w:cs="Arial"/>
          <w:spacing w:val="-1"/>
        </w:rPr>
        <w:t>i</w:t>
      </w:r>
      <w:r w:rsidR="00863EB5">
        <w:rPr>
          <w:rFonts w:ascii="Arial" w:eastAsia="Arial" w:hAnsi="Arial" w:cs="Arial"/>
        </w:rPr>
        <w:t>n</w:t>
      </w:r>
      <w:r w:rsidR="00863EB5">
        <w:rPr>
          <w:rFonts w:ascii="Arial" w:eastAsia="Arial" w:hAnsi="Arial" w:cs="Arial"/>
          <w:spacing w:val="-1"/>
        </w:rPr>
        <w:t>i</w:t>
      </w:r>
      <w:r w:rsidR="00863EB5">
        <w:rPr>
          <w:rFonts w:ascii="Arial" w:eastAsia="Arial" w:hAnsi="Arial" w:cs="Arial"/>
          <w:spacing w:val="-3"/>
        </w:rPr>
        <w:t>n</w:t>
      </w:r>
      <w:r w:rsidR="00863EB5">
        <w:rPr>
          <w:rFonts w:ascii="Arial" w:eastAsia="Arial" w:hAnsi="Arial" w:cs="Arial"/>
        </w:rPr>
        <w:t>g</w:t>
      </w:r>
      <w:r w:rsidR="00863EB5">
        <w:rPr>
          <w:rFonts w:ascii="Arial" w:eastAsia="Arial" w:hAnsi="Arial" w:cs="Arial"/>
          <w:spacing w:val="3"/>
        </w:rPr>
        <w:t xml:space="preserve"> </w:t>
      </w:r>
      <w:r w:rsidR="00863EB5">
        <w:rPr>
          <w:rFonts w:ascii="Arial" w:eastAsia="Arial" w:hAnsi="Arial" w:cs="Arial"/>
          <w:spacing w:val="-3"/>
        </w:rPr>
        <w:t>o</w:t>
      </w:r>
      <w:r w:rsidR="00863EB5">
        <w:rPr>
          <w:rFonts w:ascii="Arial" w:eastAsia="Arial" w:hAnsi="Arial" w:cs="Arial"/>
          <w:spacing w:val="-2"/>
        </w:rPr>
        <w:t>r</w:t>
      </w:r>
      <w:r w:rsidR="00863EB5">
        <w:rPr>
          <w:rFonts w:ascii="Arial" w:eastAsia="Arial" w:hAnsi="Arial" w:cs="Arial"/>
          <w:spacing w:val="2"/>
        </w:rPr>
        <w:t>g</w:t>
      </w:r>
      <w:r w:rsidR="00863EB5">
        <w:rPr>
          <w:rFonts w:ascii="Arial" w:eastAsia="Arial" w:hAnsi="Arial" w:cs="Arial"/>
        </w:rPr>
        <w:t>an</w:t>
      </w:r>
      <w:r w:rsidR="00863EB5">
        <w:rPr>
          <w:rFonts w:ascii="Arial" w:eastAsia="Arial" w:hAnsi="Arial" w:cs="Arial"/>
          <w:spacing w:val="-1"/>
        </w:rPr>
        <w:t>i</w:t>
      </w:r>
      <w:r w:rsidR="00863EB5">
        <w:rPr>
          <w:rFonts w:ascii="Arial" w:eastAsia="Arial" w:hAnsi="Arial" w:cs="Arial"/>
        </w:rPr>
        <w:t>sa</w:t>
      </w:r>
      <w:r w:rsidR="00863EB5">
        <w:rPr>
          <w:rFonts w:ascii="Arial" w:eastAsia="Arial" w:hAnsi="Arial" w:cs="Arial"/>
          <w:spacing w:val="1"/>
        </w:rPr>
        <w:t>t</w:t>
      </w:r>
      <w:r w:rsidR="00863EB5">
        <w:rPr>
          <w:rFonts w:ascii="Arial" w:eastAsia="Arial" w:hAnsi="Arial" w:cs="Arial"/>
          <w:spacing w:val="-1"/>
        </w:rPr>
        <w:t>i</w:t>
      </w:r>
      <w:r w:rsidR="00863EB5">
        <w:rPr>
          <w:rFonts w:ascii="Arial" w:eastAsia="Arial" w:hAnsi="Arial" w:cs="Arial"/>
          <w:spacing w:val="-3"/>
        </w:rPr>
        <w:t>o</w:t>
      </w:r>
      <w:r w:rsidR="00863EB5">
        <w:rPr>
          <w:rFonts w:ascii="Arial" w:eastAsia="Arial" w:hAnsi="Arial" w:cs="Arial"/>
        </w:rPr>
        <w:t>ns.</w:t>
      </w:r>
    </w:p>
    <w:p w:rsidR="000A5570" w:rsidRDefault="000A5570">
      <w:pPr>
        <w:spacing w:before="6" w:after="0" w:line="120" w:lineRule="exact"/>
        <w:rPr>
          <w:sz w:val="12"/>
          <w:szCs w:val="12"/>
        </w:rPr>
      </w:pPr>
    </w:p>
    <w:p w:rsidR="000A5570" w:rsidRDefault="00863EB5">
      <w:pPr>
        <w:spacing w:after="0" w:line="252" w:lineRule="exact"/>
        <w:ind w:left="298" w:right="97"/>
        <w:jc w:val="both"/>
        <w:rPr>
          <w:rFonts w:ascii="Arial" w:eastAsia="Arial" w:hAnsi="Arial" w:cs="Arial"/>
        </w:rPr>
      </w:pP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odel</w:t>
      </w:r>
      <w:r>
        <w:rPr>
          <w:rFonts w:ascii="Arial" w:eastAsia="Arial" w:hAnsi="Arial" w:cs="Arial"/>
          <w:spacing w:val="2"/>
        </w:rPr>
        <w:t xml:space="preserve"> </w:t>
      </w:r>
      <w:r>
        <w:rPr>
          <w:rFonts w:ascii="Arial" w:eastAsia="Arial" w:hAnsi="Arial" w:cs="Arial"/>
          <w:spacing w:val="-1"/>
        </w:rPr>
        <w:t>C</w:t>
      </w:r>
      <w:r>
        <w:rPr>
          <w:rFonts w:ascii="Arial" w:eastAsia="Arial" w:hAnsi="Arial" w:cs="Arial"/>
        </w:rPr>
        <w:t>ou</w:t>
      </w:r>
      <w:r>
        <w:rPr>
          <w:rFonts w:ascii="Arial" w:eastAsia="Arial" w:hAnsi="Arial" w:cs="Arial"/>
          <w:spacing w:val="1"/>
        </w:rPr>
        <w:t>r</w:t>
      </w:r>
      <w:r>
        <w:rPr>
          <w:rFonts w:ascii="Arial" w:eastAsia="Arial" w:hAnsi="Arial" w:cs="Arial"/>
        </w:rPr>
        <w:t>ses</w:t>
      </w:r>
      <w:r>
        <w:rPr>
          <w:rFonts w:ascii="Arial" w:eastAsia="Arial" w:hAnsi="Arial" w:cs="Arial"/>
          <w:spacing w:val="3"/>
        </w:rPr>
        <w:t xml:space="preserve"> </w:t>
      </w:r>
      <w:r>
        <w:rPr>
          <w:rFonts w:ascii="Arial" w:eastAsia="Arial" w:hAnsi="Arial" w:cs="Arial"/>
        </w:rPr>
        <w:t>a</w:t>
      </w:r>
      <w:r>
        <w:rPr>
          <w:rFonts w:ascii="Arial" w:eastAsia="Arial" w:hAnsi="Arial" w:cs="Arial"/>
          <w:spacing w:val="1"/>
        </w:rPr>
        <w:t>r</w:t>
      </w:r>
      <w:r>
        <w:rPr>
          <w:rFonts w:ascii="Arial" w:eastAsia="Arial" w:hAnsi="Arial" w:cs="Arial"/>
        </w:rPr>
        <w:t>e</w:t>
      </w:r>
      <w:r>
        <w:rPr>
          <w:rFonts w:ascii="Arial" w:eastAsia="Arial" w:hAnsi="Arial" w:cs="Arial"/>
          <w:spacing w:val="2"/>
        </w:rPr>
        <w:t xml:space="preserve"> </w:t>
      </w:r>
      <w:r>
        <w:rPr>
          <w:rFonts w:ascii="Arial" w:eastAsia="Arial" w:hAnsi="Arial" w:cs="Arial"/>
        </w:rPr>
        <w:t>des</w:t>
      </w:r>
      <w:r>
        <w:rPr>
          <w:rFonts w:ascii="Arial" w:eastAsia="Arial" w:hAnsi="Arial" w:cs="Arial"/>
          <w:spacing w:val="-1"/>
        </w:rPr>
        <w:t>i</w:t>
      </w:r>
      <w:r>
        <w:rPr>
          <w:rFonts w:ascii="Arial" w:eastAsia="Arial" w:hAnsi="Arial" w:cs="Arial"/>
          <w:spacing w:val="2"/>
        </w:rPr>
        <w:t>g</w:t>
      </w:r>
      <w:r>
        <w:rPr>
          <w:rFonts w:ascii="Arial" w:eastAsia="Arial" w:hAnsi="Arial" w:cs="Arial"/>
        </w:rPr>
        <w:t>ned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r</w:t>
      </w:r>
      <w:r>
        <w:rPr>
          <w:rFonts w:ascii="Arial" w:eastAsia="Arial" w:hAnsi="Arial" w:cs="Arial"/>
        </w:rPr>
        <w:t>oduce</w:t>
      </w:r>
      <w:r>
        <w:rPr>
          <w:rFonts w:ascii="Arial" w:eastAsia="Arial" w:hAnsi="Arial" w:cs="Arial"/>
          <w:spacing w:val="2"/>
        </w:rPr>
        <w:t xml:space="preserve"> </w:t>
      </w:r>
      <w:r>
        <w:rPr>
          <w:rFonts w:ascii="Arial" w:eastAsia="Arial" w:hAnsi="Arial" w:cs="Arial"/>
          <w:spacing w:val="-3"/>
        </w:rPr>
        <w:t>u</w:t>
      </w:r>
      <w:r>
        <w:rPr>
          <w:rFonts w:ascii="Arial" w:eastAsia="Arial" w:hAnsi="Arial" w:cs="Arial"/>
        </w:rPr>
        <w:t>n</w:t>
      </w:r>
      <w:r>
        <w:rPr>
          <w:rFonts w:ascii="Arial" w:eastAsia="Arial" w:hAnsi="Arial" w:cs="Arial"/>
          <w:spacing w:val="-1"/>
        </w:rPr>
        <w:t>i</w:t>
      </w:r>
      <w:r>
        <w:rPr>
          <w:rFonts w:ascii="Arial" w:eastAsia="Arial" w:hAnsi="Arial" w:cs="Arial"/>
          <w:spacing w:val="-2"/>
        </w:rPr>
        <w:t>v</w:t>
      </w:r>
      <w:r>
        <w:rPr>
          <w:rFonts w:ascii="Arial" w:eastAsia="Arial" w:hAnsi="Arial" w:cs="Arial"/>
        </w:rPr>
        <w:t>e</w:t>
      </w:r>
      <w:r>
        <w:rPr>
          <w:rFonts w:ascii="Arial" w:eastAsia="Arial" w:hAnsi="Arial" w:cs="Arial"/>
          <w:spacing w:val="1"/>
        </w:rPr>
        <w:t>r</w:t>
      </w:r>
      <w:r>
        <w:rPr>
          <w:rFonts w:ascii="Arial" w:eastAsia="Arial" w:hAnsi="Arial" w:cs="Arial"/>
        </w:rPr>
        <w:t>sa</w:t>
      </w:r>
      <w:r>
        <w:rPr>
          <w:rFonts w:ascii="Arial" w:eastAsia="Arial" w:hAnsi="Arial" w:cs="Arial"/>
          <w:spacing w:val="-1"/>
        </w:rPr>
        <w:t>l</w:t>
      </w:r>
      <w:r>
        <w:rPr>
          <w:rFonts w:ascii="Arial" w:eastAsia="Arial" w:hAnsi="Arial" w:cs="Arial"/>
          <w:spacing w:val="1"/>
        </w:rPr>
        <w:t>l</w:t>
      </w:r>
      <w:r>
        <w:rPr>
          <w:rFonts w:ascii="Arial" w:eastAsia="Arial" w:hAnsi="Arial" w:cs="Arial"/>
        </w:rPr>
        <w:t xml:space="preserve">y </w:t>
      </w:r>
      <w:r>
        <w:rPr>
          <w:rFonts w:ascii="Arial" w:eastAsia="Arial" w:hAnsi="Arial" w:cs="Arial"/>
          <w:spacing w:val="3"/>
        </w:rPr>
        <w:t>c</w:t>
      </w:r>
      <w:r>
        <w:rPr>
          <w:rFonts w:ascii="Arial" w:eastAsia="Arial" w:hAnsi="Arial" w:cs="Arial"/>
        </w:rPr>
        <w:t>o</w:t>
      </w:r>
      <w:r>
        <w:rPr>
          <w:rFonts w:ascii="Arial" w:eastAsia="Arial" w:hAnsi="Arial" w:cs="Arial"/>
          <w:spacing w:val="1"/>
        </w:rPr>
        <w:t>mm</w:t>
      </w:r>
      <w:r>
        <w:rPr>
          <w:rFonts w:ascii="Arial" w:eastAsia="Arial" w:hAnsi="Arial" w:cs="Arial"/>
        </w:rPr>
        <w:t>on</w:t>
      </w:r>
      <w:r>
        <w:rPr>
          <w:rFonts w:ascii="Arial" w:eastAsia="Arial" w:hAnsi="Arial" w:cs="Arial"/>
          <w:spacing w:val="2"/>
        </w:rPr>
        <w:t xml:space="preserve"> </w:t>
      </w:r>
      <w:r>
        <w:rPr>
          <w:rFonts w:ascii="Arial" w:eastAsia="Arial" w:hAnsi="Arial" w:cs="Arial"/>
        </w:rPr>
        <w:t>s</w:t>
      </w:r>
      <w:r>
        <w:rPr>
          <w:rFonts w:ascii="Arial" w:eastAsia="Arial" w:hAnsi="Arial" w:cs="Arial"/>
          <w:spacing w:val="1"/>
        </w:rPr>
        <w:t>t</w:t>
      </w:r>
      <w:r>
        <w:rPr>
          <w:rFonts w:ascii="Arial" w:eastAsia="Arial" w:hAnsi="Arial" w:cs="Arial"/>
        </w:rPr>
        <w:t>a</w:t>
      </w:r>
      <w:r>
        <w:rPr>
          <w:rFonts w:ascii="Arial" w:eastAsia="Arial" w:hAnsi="Arial" w:cs="Arial"/>
          <w:spacing w:val="-3"/>
        </w:rPr>
        <w:t>n</w:t>
      </w:r>
      <w:r>
        <w:rPr>
          <w:rFonts w:ascii="Arial" w:eastAsia="Arial" w:hAnsi="Arial" w:cs="Arial"/>
        </w:rPr>
        <w:t>da</w:t>
      </w:r>
      <w:r>
        <w:rPr>
          <w:rFonts w:ascii="Arial" w:eastAsia="Arial" w:hAnsi="Arial" w:cs="Arial"/>
          <w:spacing w:val="1"/>
        </w:rPr>
        <w:t>r</w:t>
      </w:r>
      <w:r>
        <w:rPr>
          <w:rFonts w:ascii="Arial" w:eastAsia="Arial" w:hAnsi="Arial" w:cs="Arial"/>
        </w:rPr>
        <w:t>ds</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6"/>
        </w:rPr>
        <w:t xml:space="preserve"> </w:t>
      </w:r>
      <w:r>
        <w:rPr>
          <w:rFonts w:ascii="Arial" w:eastAsia="Arial" w:hAnsi="Arial" w:cs="Arial"/>
          <w:spacing w:val="-1"/>
        </w:rPr>
        <w:t>t</w:t>
      </w:r>
      <w:r>
        <w:rPr>
          <w:rFonts w:ascii="Arial" w:eastAsia="Arial" w:hAnsi="Arial" w:cs="Arial"/>
          <w:spacing w:val="1"/>
        </w:rPr>
        <w: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5"/>
        </w:rPr>
        <w:t xml:space="preserve"> </w:t>
      </w:r>
      <w:r>
        <w:rPr>
          <w:rFonts w:ascii="Arial" w:eastAsia="Arial" w:hAnsi="Arial" w:cs="Arial"/>
        </w:rPr>
        <w:t>and pe</w:t>
      </w:r>
      <w:r>
        <w:rPr>
          <w:rFonts w:ascii="Arial" w:eastAsia="Arial" w:hAnsi="Arial" w:cs="Arial"/>
          <w:spacing w:val="-2"/>
        </w:rPr>
        <w:t>r</w:t>
      </w:r>
      <w:r>
        <w:rPr>
          <w:rFonts w:ascii="Arial" w:eastAsia="Arial" w:hAnsi="Arial" w:cs="Arial"/>
          <w:spacing w:val="3"/>
        </w:rPr>
        <w:t>f</w:t>
      </w:r>
      <w:r>
        <w:rPr>
          <w:rFonts w:ascii="Arial" w:eastAsia="Arial" w:hAnsi="Arial" w:cs="Arial"/>
          <w:spacing w:val="-3"/>
        </w:rPr>
        <w:t>o</w:t>
      </w:r>
      <w:r>
        <w:rPr>
          <w:rFonts w:ascii="Arial" w:eastAsia="Arial" w:hAnsi="Arial" w:cs="Arial"/>
          <w:spacing w:val="1"/>
        </w:rPr>
        <w:t>rm</w:t>
      </w:r>
      <w:r>
        <w:rPr>
          <w:rFonts w:ascii="Arial" w:eastAsia="Arial" w:hAnsi="Arial" w:cs="Arial"/>
        </w:rPr>
        <w:t>anc</w:t>
      </w:r>
      <w:r>
        <w:rPr>
          <w:rFonts w:ascii="Arial" w:eastAsia="Arial" w:hAnsi="Arial" w:cs="Arial"/>
          <w:spacing w:val="-3"/>
        </w:rPr>
        <w:t>e</w:t>
      </w:r>
      <w:r>
        <w:rPr>
          <w:rFonts w:ascii="Arial" w:eastAsia="Arial" w:hAnsi="Arial" w:cs="Arial"/>
        </w:rPr>
        <w:t xml:space="preserve">. </w:t>
      </w:r>
      <w:r>
        <w:rPr>
          <w:rFonts w:ascii="Arial" w:eastAsia="Arial" w:hAnsi="Arial" w:cs="Arial"/>
          <w:spacing w:val="30"/>
        </w:rPr>
        <w:t xml:space="preserve"> </w:t>
      </w:r>
      <w:r>
        <w:rPr>
          <w:rFonts w:ascii="Arial" w:eastAsia="Arial" w:hAnsi="Arial" w:cs="Arial"/>
          <w:spacing w:val="1"/>
        </w:rPr>
        <w:t>I</w:t>
      </w:r>
      <w:r>
        <w:rPr>
          <w:rFonts w:ascii="Arial" w:eastAsia="Arial" w:hAnsi="Arial" w:cs="Arial"/>
        </w:rPr>
        <w:t>t</w:t>
      </w:r>
      <w:r>
        <w:rPr>
          <w:rFonts w:ascii="Arial" w:eastAsia="Arial" w:hAnsi="Arial" w:cs="Arial"/>
          <w:spacing w:val="17"/>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13"/>
        </w:rPr>
        <w:t xml:space="preserve"> </w:t>
      </w:r>
      <w:r>
        <w:rPr>
          <w:rFonts w:ascii="Arial" w:eastAsia="Arial" w:hAnsi="Arial" w:cs="Arial"/>
          <w:spacing w:val="1"/>
        </w:rPr>
        <w:t>f</w:t>
      </w:r>
      <w:r>
        <w:rPr>
          <w:rFonts w:ascii="Arial" w:eastAsia="Arial" w:hAnsi="Arial" w:cs="Arial"/>
        </w:rPr>
        <w:t>or</w:t>
      </w:r>
      <w:r>
        <w:rPr>
          <w:rFonts w:ascii="Arial" w:eastAsia="Arial" w:hAnsi="Arial" w:cs="Arial"/>
          <w:spacing w:val="14"/>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e</w:t>
      </w:r>
      <w:r>
        <w:rPr>
          <w:rFonts w:ascii="Arial" w:eastAsia="Arial" w:hAnsi="Arial" w:cs="Arial"/>
          <w:spacing w:val="15"/>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l</w:t>
      </w:r>
      <w:r>
        <w:rPr>
          <w:rFonts w:ascii="Arial" w:eastAsia="Arial" w:hAnsi="Arial" w:cs="Arial"/>
        </w:rPr>
        <w:t>e</w:t>
      </w:r>
      <w:r>
        <w:rPr>
          <w:rFonts w:ascii="Arial" w:eastAsia="Arial" w:hAnsi="Arial" w:cs="Arial"/>
          <w:spacing w:val="-2"/>
        </w:rPr>
        <w:t>v</w:t>
      </w:r>
      <w:r>
        <w:rPr>
          <w:rFonts w:ascii="Arial" w:eastAsia="Arial" w:hAnsi="Arial" w:cs="Arial"/>
        </w:rPr>
        <w:t>ant</w:t>
      </w:r>
      <w:r>
        <w:rPr>
          <w:rFonts w:ascii="Arial" w:eastAsia="Arial" w:hAnsi="Arial" w:cs="Arial"/>
          <w:spacing w:val="17"/>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m</w:t>
      </w:r>
      <w:r>
        <w:rPr>
          <w:rFonts w:ascii="Arial" w:eastAsia="Arial" w:hAnsi="Arial" w:cs="Arial"/>
        </w:rPr>
        <w:t>pe</w:t>
      </w:r>
      <w:r>
        <w:rPr>
          <w:rFonts w:ascii="Arial" w:eastAsia="Arial" w:hAnsi="Arial" w:cs="Arial"/>
          <w:spacing w:val="1"/>
        </w:rPr>
        <w:t>t</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17"/>
        </w:rPr>
        <w:t xml:space="preserve"> </w:t>
      </w:r>
      <w:r>
        <w:rPr>
          <w:rFonts w:ascii="Arial" w:eastAsia="Arial" w:hAnsi="Arial" w:cs="Arial"/>
          <w:spacing w:val="-3"/>
        </w:rPr>
        <w:t>A</w:t>
      </w:r>
      <w:r>
        <w:rPr>
          <w:rFonts w:ascii="Arial" w:eastAsia="Arial" w:hAnsi="Arial" w:cs="Arial"/>
        </w:rPr>
        <w:t>u</w:t>
      </w:r>
      <w:r>
        <w:rPr>
          <w:rFonts w:ascii="Arial" w:eastAsia="Arial" w:hAnsi="Arial" w:cs="Arial"/>
          <w:spacing w:val="1"/>
        </w:rPr>
        <w:t>t</w:t>
      </w:r>
      <w:r>
        <w:rPr>
          <w:rFonts w:ascii="Arial" w:eastAsia="Arial" w:hAnsi="Arial" w:cs="Arial"/>
        </w:rPr>
        <w:t>ho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13"/>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5"/>
        </w:rPr>
        <w:t xml:space="preserve"> </w:t>
      </w:r>
      <w:r>
        <w:rPr>
          <w:rFonts w:ascii="Arial" w:eastAsia="Arial" w:hAnsi="Arial" w:cs="Arial"/>
        </w:rPr>
        <w:t>ap</w:t>
      </w:r>
      <w:r>
        <w:rPr>
          <w:rFonts w:ascii="Arial" w:eastAsia="Arial" w:hAnsi="Arial" w:cs="Arial"/>
          <w:spacing w:val="-3"/>
        </w:rPr>
        <w:t>p</w:t>
      </w:r>
      <w:r>
        <w:rPr>
          <w:rFonts w:ascii="Arial" w:eastAsia="Arial" w:hAnsi="Arial" w:cs="Arial"/>
          <w:spacing w:val="1"/>
        </w:rPr>
        <w:t>r</w:t>
      </w:r>
      <w:r>
        <w:rPr>
          <w:rFonts w:ascii="Arial" w:eastAsia="Arial" w:hAnsi="Arial" w:cs="Arial"/>
        </w:rPr>
        <w:t>o</w:t>
      </w:r>
      <w:r>
        <w:rPr>
          <w:rFonts w:ascii="Arial" w:eastAsia="Arial" w:hAnsi="Arial" w:cs="Arial"/>
          <w:spacing w:val="-2"/>
        </w:rPr>
        <w:t>v</w:t>
      </w:r>
      <w:r>
        <w:rPr>
          <w:rFonts w:ascii="Arial" w:eastAsia="Arial" w:hAnsi="Arial" w:cs="Arial"/>
        </w:rPr>
        <w:t xml:space="preserve">e </w:t>
      </w:r>
      <w:r>
        <w:rPr>
          <w:rFonts w:ascii="Arial" w:eastAsia="Arial" w:hAnsi="Arial" w:cs="Arial"/>
          <w:spacing w:val="3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3"/>
        </w:rPr>
        <w:t xml:space="preserve"> </w:t>
      </w:r>
      <w:r>
        <w:rPr>
          <w:rFonts w:ascii="Arial" w:eastAsia="Arial" w:hAnsi="Arial" w:cs="Arial"/>
        </w:rPr>
        <w:t>cou</w:t>
      </w:r>
      <w:r>
        <w:rPr>
          <w:rFonts w:ascii="Arial" w:eastAsia="Arial" w:hAnsi="Arial" w:cs="Arial"/>
          <w:spacing w:val="1"/>
        </w:rPr>
        <w:t>r</w:t>
      </w:r>
      <w:r>
        <w:rPr>
          <w:rFonts w:ascii="Arial" w:eastAsia="Arial" w:hAnsi="Arial" w:cs="Arial"/>
        </w:rPr>
        <w:t>ses</w:t>
      </w:r>
      <w:r>
        <w:rPr>
          <w:rFonts w:ascii="Arial" w:eastAsia="Arial" w:hAnsi="Arial" w:cs="Arial"/>
          <w:spacing w:val="16"/>
        </w:rPr>
        <w:t xml:space="preserve"> </w:t>
      </w:r>
      <w:r>
        <w:rPr>
          <w:rFonts w:ascii="Arial" w:eastAsia="Arial" w:hAnsi="Arial" w:cs="Arial"/>
        </w:rPr>
        <w:t>und</w:t>
      </w:r>
      <w:r>
        <w:rPr>
          <w:rFonts w:ascii="Arial" w:eastAsia="Arial" w:hAnsi="Arial" w:cs="Arial"/>
          <w:spacing w:val="-3"/>
        </w:rPr>
        <w:t>e</w:t>
      </w:r>
      <w:r>
        <w:rPr>
          <w:rFonts w:ascii="Arial" w:eastAsia="Arial" w:hAnsi="Arial" w:cs="Arial"/>
          <w:spacing w:val="1"/>
        </w:rPr>
        <w:t>rt</w:t>
      </w:r>
      <w:r>
        <w:rPr>
          <w:rFonts w:ascii="Arial" w:eastAsia="Arial" w:hAnsi="Arial" w:cs="Arial"/>
          <w:spacing w:val="-3"/>
        </w:rPr>
        <w:t>a</w:t>
      </w:r>
      <w:r>
        <w:rPr>
          <w:rFonts w:ascii="Arial" w:eastAsia="Arial" w:hAnsi="Arial" w:cs="Arial"/>
          <w:spacing w:val="2"/>
        </w:rPr>
        <w:t>k</w:t>
      </w:r>
      <w:r>
        <w:rPr>
          <w:rFonts w:ascii="Arial" w:eastAsia="Arial" w:hAnsi="Arial" w:cs="Arial"/>
        </w:rPr>
        <w:t>en</w:t>
      </w:r>
      <w:r>
        <w:rPr>
          <w:rFonts w:ascii="Arial" w:eastAsia="Arial" w:hAnsi="Arial" w:cs="Arial"/>
          <w:spacing w:val="13"/>
        </w:rPr>
        <w:t xml:space="preserve"> </w:t>
      </w:r>
      <w:r>
        <w:rPr>
          <w:rFonts w:ascii="Arial" w:eastAsia="Arial" w:hAnsi="Arial" w:cs="Arial"/>
        </w:rPr>
        <w:t xml:space="preserve">at </w:t>
      </w:r>
      <w:r>
        <w:rPr>
          <w:rFonts w:ascii="Arial" w:eastAsia="Arial" w:hAnsi="Arial" w:cs="Arial"/>
          <w:spacing w:val="-1"/>
        </w:rPr>
        <w:t>V</w:t>
      </w:r>
      <w:r>
        <w:rPr>
          <w:rFonts w:ascii="Arial" w:eastAsia="Arial" w:hAnsi="Arial" w:cs="Arial"/>
          <w:spacing w:val="2"/>
        </w:rPr>
        <w:t>T</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spacing w:val="-3"/>
        </w:rPr>
        <w:t>o</w:t>
      </w:r>
      <w:r>
        <w:rPr>
          <w:rFonts w:ascii="Arial" w:eastAsia="Arial" w:hAnsi="Arial" w:cs="Arial"/>
          <w:spacing w:val="-2"/>
        </w:rPr>
        <w:t>r</w:t>
      </w:r>
      <w:r>
        <w:rPr>
          <w:rFonts w:ascii="Arial" w:eastAsia="Arial" w:hAnsi="Arial" w:cs="Arial"/>
          <w:spacing w:val="2"/>
        </w:rPr>
        <w:t>g</w:t>
      </w:r>
      <w:r>
        <w:rPr>
          <w:rFonts w:ascii="Arial" w:eastAsia="Arial" w:hAnsi="Arial" w:cs="Arial"/>
        </w:rPr>
        <w:t>an</w:t>
      </w:r>
      <w:r>
        <w:rPr>
          <w:rFonts w:ascii="Arial" w:eastAsia="Arial" w:hAnsi="Arial" w:cs="Arial"/>
          <w:spacing w:val="-1"/>
        </w:rPr>
        <w:t>i</w:t>
      </w:r>
      <w:r>
        <w:rPr>
          <w:rFonts w:ascii="Arial" w:eastAsia="Arial" w:hAnsi="Arial" w:cs="Arial"/>
        </w:rPr>
        <w:t>sa</w:t>
      </w:r>
      <w:r>
        <w:rPr>
          <w:rFonts w:ascii="Arial" w:eastAsia="Arial" w:hAnsi="Arial" w:cs="Arial"/>
          <w:spacing w:val="1"/>
        </w:rPr>
        <w:t>t</w:t>
      </w:r>
      <w:r>
        <w:rPr>
          <w:rFonts w:ascii="Arial" w:eastAsia="Arial" w:hAnsi="Arial" w:cs="Arial"/>
          <w:spacing w:val="-1"/>
        </w:rPr>
        <w:t>i</w:t>
      </w:r>
      <w:r>
        <w:rPr>
          <w:rFonts w:ascii="Arial" w:eastAsia="Arial" w:hAnsi="Arial" w:cs="Arial"/>
          <w:spacing w:val="-3"/>
        </w:rPr>
        <w:t>o</w:t>
      </w:r>
      <w:r>
        <w:rPr>
          <w:rFonts w:ascii="Arial" w:eastAsia="Arial" w:hAnsi="Arial" w:cs="Arial"/>
        </w:rPr>
        <w:t>ns.</w:t>
      </w:r>
    </w:p>
    <w:p w:rsidR="000A5570" w:rsidRDefault="000A5570">
      <w:pPr>
        <w:spacing w:after="0" w:line="200" w:lineRule="exact"/>
        <w:rPr>
          <w:sz w:val="20"/>
          <w:szCs w:val="20"/>
        </w:rPr>
      </w:pPr>
    </w:p>
    <w:p w:rsidR="000A5570" w:rsidRDefault="000A5570">
      <w:pPr>
        <w:spacing w:before="15" w:after="0" w:line="240" w:lineRule="exact"/>
        <w:rPr>
          <w:sz w:val="24"/>
          <w:szCs w:val="24"/>
        </w:rPr>
      </w:pPr>
    </w:p>
    <w:p w:rsidR="000A5570" w:rsidRDefault="00863EB5">
      <w:pPr>
        <w:spacing w:before="32" w:after="0" w:line="240" w:lineRule="auto"/>
        <w:ind w:left="298" w:right="4494"/>
        <w:jc w:val="both"/>
        <w:rPr>
          <w:rFonts w:ascii="Arial" w:eastAsia="Arial" w:hAnsi="Arial" w:cs="Arial"/>
        </w:rPr>
      </w:pPr>
      <w:r>
        <w:rPr>
          <w:rFonts w:ascii="Arial" w:eastAsia="Arial" w:hAnsi="Arial" w:cs="Arial"/>
          <w:b/>
          <w:bCs/>
        </w:rPr>
        <w:t>2</w:t>
      </w:r>
      <w:r>
        <w:rPr>
          <w:rFonts w:ascii="Arial" w:eastAsia="Arial" w:hAnsi="Arial" w:cs="Arial"/>
          <w:b/>
          <w:bCs/>
          <w:spacing w:val="1"/>
        </w:rPr>
        <w:t>.</w:t>
      </w:r>
      <w:r>
        <w:rPr>
          <w:rFonts w:ascii="Arial" w:eastAsia="Arial" w:hAnsi="Arial" w:cs="Arial"/>
          <w:b/>
          <w:bCs/>
        </w:rPr>
        <w:t xml:space="preserve">4       </w:t>
      </w:r>
      <w:r>
        <w:rPr>
          <w:rFonts w:ascii="Arial" w:eastAsia="Arial" w:hAnsi="Arial" w:cs="Arial"/>
          <w:b/>
          <w:bCs/>
          <w:spacing w:val="55"/>
        </w:rPr>
        <w:t xml:space="preserve"> </w:t>
      </w:r>
      <w:r>
        <w:rPr>
          <w:rFonts w:ascii="Arial" w:eastAsia="Arial" w:hAnsi="Arial" w:cs="Arial"/>
          <w:b/>
          <w:bCs/>
          <w:spacing w:val="-6"/>
          <w:highlight w:val="yellow"/>
        </w:rPr>
        <w:t>A</w:t>
      </w:r>
      <w:r>
        <w:rPr>
          <w:rFonts w:ascii="Arial" w:eastAsia="Arial" w:hAnsi="Arial" w:cs="Arial"/>
          <w:b/>
          <w:bCs/>
          <w:spacing w:val="2"/>
          <w:highlight w:val="yellow"/>
        </w:rPr>
        <w:t>c</w:t>
      </w:r>
      <w:r>
        <w:rPr>
          <w:rFonts w:ascii="Arial" w:eastAsia="Arial" w:hAnsi="Arial" w:cs="Arial"/>
          <w:b/>
          <w:bCs/>
          <w:highlight w:val="yellow"/>
        </w:rPr>
        <w:t>cred</w:t>
      </w:r>
      <w:r>
        <w:rPr>
          <w:rFonts w:ascii="Arial" w:eastAsia="Arial" w:hAnsi="Arial" w:cs="Arial"/>
          <w:b/>
          <w:bCs/>
          <w:spacing w:val="1"/>
          <w:highlight w:val="yellow"/>
        </w:rPr>
        <w:t>it</w:t>
      </w:r>
      <w:r>
        <w:rPr>
          <w:rFonts w:ascii="Arial" w:eastAsia="Arial" w:hAnsi="Arial" w:cs="Arial"/>
          <w:b/>
          <w:bCs/>
          <w:highlight w:val="yellow"/>
        </w:rPr>
        <w:t>a</w:t>
      </w:r>
      <w:r>
        <w:rPr>
          <w:rFonts w:ascii="Arial" w:eastAsia="Arial" w:hAnsi="Arial" w:cs="Arial"/>
          <w:b/>
          <w:bCs/>
          <w:spacing w:val="1"/>
          <w:highlight w:val="yellow"/>
        </w:rPr>
        <w:t>ti</w:t>
      </w:r>
      <w:r>
        <w:rPr>
          <w:rFonts w:ascii="Arial" w:eastAsia="Arial" w:hAnsi="Arial" w:cs="Arial"/>
          <w:b/>
          <w:bCs/>
          <w:highlight w:val="yellow"/>
        </w:rPr>
        <w:t>on</w:t>
      </w:r>
      <w:r>
        <w:rPr>
          <w:rFonts w:ascii="Arial" w:eastAsia="Arial" w:hAnsi="Arial" w:cs="Arial"/>
          <w:b/>
          <w:bCs/>
          <w:spacing w:val="1"/>
        </w:rPr>
        <w:t xml:space="preserve"> </w:t>
      </w:r>
      <w:r>
        <w:rPr>
          <w:rFonts w:ascii="Arial" w:eastAsia="Arial" w:hAnsi="Arial" w:cs="Arial"/>
          <w:b/>
          <w:bCs/>
          <w:spacing w:val="-8"/>
          <w:highlight w:val="cyan"/>
        </w:rPr>
        <w:t>A</w:t>
      </w:r>
      <w:r>
        <w:rPr>
          <w:rFonts w:ascii="Arial" w:eastAsia="Arial" w:hAnsi="Arial" w:cs="Arial"/>
          <w:b/>
          <w:bCs/>
          <w:highlight w:val="cyan"/>
        </w:rPr>
        <w:t>ppr</w:t>
      </w:r>
      <w:r>
        <w:rPr>
          <w:rFonts w:ascii="Arial" w:eastAsia="Arial" w:hAnsi="Arial" w:cs="Arial"/>
          <w:b/>
          <w:bCs/>
          <w:spacing w:val="2"/>
          <w:highlight w:val="cyan"/>
        </w:rPr>
        <w:t>o</w:t>
      </w:r>
      <w:r>
        <w:rPr>
          <w:rFonts w:ascii="Arial" w:eastAsia="Arial" w:hAnsi="Arial" w:cs="Arial"/>
          <w:b/>
          <w:bCs/>
          <w:spacing w:val="-3"/>
          <w:highlight w:val="cyan"/>
        </w:rPr>
        <w:t>v</w:t>
      </w:r>
      <w:r>
        <w:rPr>
          <w:rFonts w:ascii="Arial" w:eastAsia="Arial" w:hAnsi="Arial" w:cs="Arial"/>
          <w:b/>
          <w:bCs/>
          <w:highlight w:val="cyan"/>
        </w:rPr>
        <w:t>al</w:t>
      </w:r>
      <w:r>
        <w:rPr>
          <w:rFonts w:ascii="Arial" w:eastAsia="Arial" w:hAnsi="Arial" w:cs="Arial"/>
          <w:b/>
          <w:bCs/>
          <w:spacing w:val="5"/>
        </w:rPr>
        <w:t xml:space="preserve"> </w:t>
      </w:r>
      <w:r>
        <w:rPr>
          <w:rFonts w:ascii="Arial" w:eastAsia="Arial" w:hAnsi="Arial" w:cs="Arial"/>
          <w:b/>
          <w:bCs/>
        </w:rPr>
        <w:t xml:space="preserve">of </w:t>
      </w:r>
      <w:r>
        <w:rPr>
          <w:rFonts w:ascii="Arial" w:eastAsia="Arial" w:hAnsi="Arial" w:cs="Arial"/>
          <w:b/>
          <w:bCs/>
          <w:spacing w:val="-1"/>
        </w:rPr>
        <w:t>V</w:t>
      </w:r>
      <w:r>
        <w:rPr>
          <w:rFonts w:ascii="Arial" w:eastAsia="Arial" w:hAnsi="Arial" w:cs="Arial"/>
          <w:b/>
          <w:bCs/>
          <w:spacing w:val="-3"/>
        </w:rPr>
        <w:t>T</w:t>
      </w:r>
      <w:r>
        <w:rPr>
          <w:rFonts w:ascii="Arial" w:eastAsia="Arial" w:hAnsi="Arial" w:cs="Arial"/>
          <w:b/>
          <w:bCs/>
        </w:rPr>
        <w:t xml:space="preserve">S </w:t>
      </w:r>
      <w:r>
        <w:rPr>
          <w:rFonts w:ascii="Arial" w:eastAsia="Arial" w:hAnsi="Arial" w:cs="Arial"/>
          <w:b/>
          <w:bCs/>
          <w:spacing w:val="-3"/>
        </w:rPr>
        <w:t>T</w:t>
      </w:r>
      <w:r>
        <w:rPr>
          <w:rFonts w:ascii="Arial" w:eastAsia="Arial" w:hAnsi="Arial" w:cs="Arial"/>
          <w:b/>
          <w:bCs/>
        </w:rPr>
        <w:t>ra</w:t>
      </w:r>
      <w:r>
        <w:rPr>
          <w:rFonts w:ascii="Arial" w:eastAsia="Arial" w:hAnsi="Arial" w:cs="Arial"/>
          <w:b/>
          <w:bCs/>
          <w:spacing w:val="1"/>
        </w:rPr>
        <w:t>i</w:t>
      </w:r>
      <w:r>
        <w:rPr>
          <w:rFonts w:ascii="Arial" w:eastAsia="Arial" w:hAnsi="Arial" w:cs="Arial"/>
          <w:b/>
          <w:bCs/>
        </w:rPr>
        <w:t>n</w:t>
      </w:r>
      <w:r>
        <w:rPr>
          <w:rFonts w:ascii="Arial" w:eastAsia="Arial" w:hAnsi="Arial" w:cs="Arial"/>
          <w:b/>
          <w:bCs/>
          <w:spacing w:val="1"/>
        </w:rPr>
        <w:t>i</w:t>
      </w:r>
      <w:r>
        <w:rPr>
          <w:rFonts w:ascii="Arial" w:eastAsia="Arial" w:hAnsi="Arial" w:cs="Arial"/>
          <w:b/>
          <w:bCs/>
        </w:rPr>
        <w:t>ng</w:t>
      </w:r>
    </w:p>
    <w:p w:rsidR="000A5570" w:rsidRDefault="000A5570">
      <w:pPr>
        <w:spacing w:before="4" w:after="0" w:line="120" w:lineRule="exact"/>
        <w:rPr>
          <w:sz w:val="12"/>
          <w:szCs w:val="12"/>
        </w:rPr>
      </w:pPr>
    </w:p>
    <w:p w:rsidR="000A5570" w:rsidRDefault="00863EB5">
      <w:pPr>
        <w:spacing w:after="0" w:line="239" w:lineRule="auto"/>
        <w:ind w:left="298" w:right="97"/>
        <w:jc w:val="both"/>
        <w:rPr>
          <w:rFonts w:ascii="Arial" w:eastAsia="Arial" w:hAnsi="Arial" w:cs="Arial"/>
        </w:rPr>
      </w:pPr>
      <w:r>
        <w:rPr>
          <w:rFonts w:ascii="Arial" w:eastAsia="Arial" w:hAnsi="Arial" w:cs="Arial"/>
          <w:spacing w:val="2"/>
        </w:rPr>
        <w:t>T</w:t>
      </w:r>
      <w:r>
        <w:rPr>
          <w:rFonts w:ascii="Arial" w:eastAsia="Arial" w:hAnsi="Arial" w:cs="Arial"/>
        </w:rPr>
        <w:t>he</w:t>
      </w:r>
      <w:r>
        <w:rPr>
          <w:rFonts w:ascii="Arial" w:eastAsia="Arial" w:hAnsi="Arial" w:cs="Arial"/>
          <w:spacing w:val="1"/>
        </w:rPr>
        <w:t xml:space="preserve"> </w:t>
      </w:r>
      <w:r>
        <w:rPr>
          <w:rFonts w:ascii="Arial" w:eastAsia="Arial" w:hAnsi="Arial" w:cs="Arial"/>
        </w:rPr>
        <w:t>p</w:t>
      </w:r>
      <w:r>
        <w:rPr>
          <w:rFonts w:ascii="Arial" w:eastAsia="Arial" w:hAnsi="Arial" w:cs="Arial"/>
          <w:spacing w:val="-3"/>
        </w:rPr>
        <w:t>u</w:t>
      </w:r>
      <w:r>
        <w:rPr>
          <w:rFonts w:ascii="Arial" w:eastAsia="Arial" w:hAnsi="Arial" w:cs="Arial"/>
          <w:spacing w:val="1"/>
        </w:rPr>
        <w:t>r</w:t>
      </w:r>
      <w:r>
        <w:rPr>
          <w:rFonts w:ascii="Arial" w:eastAsia="Arial" w:hAnsi="Arial" w:cs="Arial"/>
        </w:rPr>
        <w:t>pose</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highlight w:val="yellow"/>
        </w:rPr>
        <w:t>ac</w:t>
      </w:r>
      <w:r>
        <w:rPr>
          <w:rFonts w:ascii="Arial" w:eastAsia="Arial" w:hAnsi="Arial" w:cs="Arial"/>
          <w:spacing w:val="-2"/>
          <w:highlight w:val="yellow"/>
        </w:rPr>
        <w:t>c</w:t>
      </w:r>
      <w:r>
        <w:rPr>
          <w:rFonts w:ascii="Arial" w:eastAsia="Arial" w:hAnsi="Arial" w:cs="Arial"/>
          <w:spacing w:val="1"/>
          <w:highlight w:val="yellow"/>
        </w:rPr>
        <w:t>r</w:t>
      </w:r>
      <w:r>
        <w:rPr>
          <w:rFonts w:ascii="Arial" w:eastAsia="Arial" w:hAnsi="Arial" w:cs="Arial"/>
          <w:highlight w:val="yellow"/>
        </w:rPr>
        <w:t>ed</w:t>
      </w:r>
      <w:r>
        <w:rPr>
          <w:rFonts w:ascii="Arial" w:eastAsia="Arial" w:hAnsi="Arial" w:cs="Arial"/>
          <w:spacing w:val="-1"/>
          <w:highlight w:val="yellow"/>
        </w:rPr>
        <w:t>i</w:t>
      </w:r>
      <w:r>
        <w:rPr>
          <w:rFonts w:ascii="Arial" w:eastAsia="Arial" w:hAnsi="Arial" w:cs="Arial"/>
          <w:spacing w:val="1"/>
          <w:highlight w:val="yellow"/>
        </w:rPr>
        <w:t>t</w:t>
      </w:r>
      <w:r>
        <w:rPr>
          <w:rFonts w:ascii="Arial" w:eastAsia="Arial" w:hAnsi="Arial" w:cs="Arial"/>
          <w:spacing w:val="-3"/>
          <w:highlight w:val="yellow"/>
        </w:rPr>
        <w:t>a</w:t>
      </w:r>
      <w:r>
        <w:rPr>
          <w:rFonts w:ascii="Arial" w:eastAsia="Arial" w:hAnsi="Arial" w:cs="Arial"/>
          <w:spacing w:val="1"/>
          <w:highlight w:val="yellow"/>
        </w:rPr>
        <w:t>t</w:t>
      </w:r>
      <w:r>
        <w:rPr>
          <w:rFonts w:ascii="Arial" w:eastAsia="Arial" w:hAnsi="Arial" w:cs="Arial"/>
          <w:spacing w:val="-1"/>
          <w:highlight w:val="yellow"/>
        </w:rPr>
        <w:t>i</w:t>
      </w:r>
      <w:r>
        <w:rPr>
          <w:rFonts w:ascii="Arial" w:eastAsia="Arial" w:hAnsi="Arial" w:cs="Arial"/>
          <w:highlight w:val="yellow"/>
        </w:rPr>
        <w:t>on</w:t>
      </w:r>
      <w:r>
        <w:rPr>
          <w:rFonts w:ascii="Arial" w:eastAsia="Arial" w:hAnsi="Arial" w:cs="Arial"/>
          <w:spacing w:val="2"/>
        </w:rPr>
        <w:t xml:space="preserve"> </w:t>
      </w:r>
      <w:r>
        <w:rPr>
          <w:rFonts w:ascii="Arial" w:eastAsia="Arial" w:hAnsi="Arial" w:cs="Arial"/>
          <w:highlight w:val="cyan"/>
        </w:rPr>
        <w:t>app</w:t>
      </w:r>
      <w:r>
        <w:rPr>
          <w:rFonts w:ascii="Arial" w:eastAsia="Arial" w:hAnsi="Arial" w:cs="Arial"/>
          <w:spacing w:val="1"/>
          <w:highlight w:val="cyan"/>
        </w:rPr>
        <w:t>r</w:t>
      </w:r>
      <w:r>
        <w:rPr>
          <w:rFonts w:ascii="Arial" w:eastAsia="Arial" w:hAnsi="Arial" w:cs="Arial"/>
          <w:highlight w:val="cyan"/>
        </w:rPr>
        <w:t>o</w:t>
      </w:r>
      <w:r>
        <w:rPr>
          <w:rFonts w:ascii="Arial" w:eastAsia="Arial" w:hAnsi="Arial" w:cs="Arial"/>
          <w:spacing w:val="-2"/>
          <w:highlight w:val="cyan"/>
        </w:rPr>
        <w:t>v</w:t>
      </w:r>
      <w:r>
        <w:rPr>
          <w:rFonts w:ascii="Arial" w:eastAsia="Arial" w:hAnsi="Arial" w:cs="Arial"/>
          <w:highlight w:val="cyan"/>
        </w:rPr>
        <w:t>al</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t</w:t>
      </w:r>
      <w:r>
        <w:rPr>
          <w:rFonts w:ascii="Arial" w:eastAsia="Arial" w:hAnsi="Arial" w:cs="Arial"/>
        </w:rPr>
        <w:t>o</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r</w:t>
      </w:r>
      <w:r>
        <w:rPr>
          <w:rFonts w:ascii="Arial" w:eastAsia="Arial" w:hAnsi="Arial" w:cs="Arial"/>
        </w:rPr>
        <w:t>o</w:t>
      </w:r>
      <w:r>
        <w:rPr>
          <w:rFonts w:ascii="Arial" w:eastAsia="Arial" w:hAnsi="Arial" w:cs="Arial"/>
          <w:spacing w:val="-2"/>
        </w:rPr>
        <w:t>v</w:t>
      </w:r>
      <w:r>
        <w:rPr>
          <w:rFonts w:ascii="Arial" w:eastAsia="Arial" w:hAnsi="Arial" w:cs="Arial"/>
          <w:spacing w:val="-1"/>
        </w:rPr>
        <w:t>i</w:t>
      </w:r>
      <w:r>
        <w:rPr>
          <w:rFonts w:ascii="Arial" w:eastAsia="Arial" w:hAnsi="Arial" w:cs="Arial"/>
        </w:rPr>
        <w:t>de</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 xml:space="preserve"> </w:t>
      </w:r>
      <w:r>
        <w:rPr>
          <w:rFonts w:ascii="Arial" w:eastAsia="Arial" w:hAnsi="Arial" w:cs="Arial"/>
        </w:rPr>
        <w:t>bas</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spacing w:val="2"/>
        </w:rPr>
        <w:t>t</w:t>
      </w:r>
      <w:r>
        <w:rPr>
          <w:rFonts w:ascii="Arial" w:eastAsia="Arial" w:hAnsi="Arial" w:cs="Arial"/>
        </w:rPr>
        <w:t>o</w:t>
      </w:r>
      <w:r>
        <w:rPr>
          <w:rFonts w:ascii="Arial" w:eastAsia="Arial" w:hAnsi="Arial" w:cs="Arial"/>
          <w:spacing w:val="-2"/>
        </w:rPr>
        <w:t xml:space="preserve"> </w:t>
      </w:r>
      <w:r>
        <w:rPr>
          <w:rFonts w:ascii="Arial" w:eastAsia="Arial" w:hAnsi="Arial" w:cs="Arial"/>
        </w:rPr>
        <w:t>ensu</w:t>
      </w:r>
      <w:r>
        <w:rPr>
          <w:rFonts w:ascii="Arial" w:eastAsia="Arial" w:hAnsi="Arial" w:cs="Arial"/>
          <w:spacing w:val="1"/>
        </w:rPr>
        <w:t>r</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3"/>
        </w:rPr>
        <w:t>a</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S co</w:t>
      </w:r>
      <w:r>
        <w:rPr>
          <w:rFonts w:ascii="Arial" w:eastAsia="Arial" w:hAnsi="Arial" w:cs="Arial"/>
          <w:spacing w:val="-3"/>
        </w:rPr>
        <w:t>u</w:t>
      </w:r>
      <w:r>
        <w:rPr>
          <w:rFonts w:ascii="Arial" w:eastAsia="Arial" w:hAnsi="Arial" w:cs="Arial"/>
          <w:spacing w:val="1"/>
        </w:rPr>
        <w:t>r</w:t>
      </w:r>
      <w:r>
        <w:rPr>
          <w:rFonts w:ascii="Arial" w:eastAsia="Arial" w:hAnsi="Arial" w:cs="Arial"/>
        </w:rPr>
        <w:t>ses</w:t>
      </w:r>
      <w:r>
        <w:rPr>
          <w:rFonts w:ascii="Arial" w:eastAsia="Arial" w:hAnsi="Arial" w:cs="Arial"/>
          <w:spacing w:val="-1"/>
        </w:rPr>
        <w:t xml:space="preserve"> </w:t>
      </w:r>
      <w:r>
        <w:rPr>
          <w:rFonts w:ascii="Arial" w:eastAsia="Arial" w:hAnsi="Arial" w:cs="Arial"/>
          <w:spacing w:val="1"/>
        </w:rPr>
        <w:t>m</w:t>
      </w:r>
      <w:r>
        <w:rPr>
          <w:rFonts w:ascii="Arial" w:eastAsia="Arial" w:hAnsi="Arial" w:cs="Arial"/>
          <w:spacing w:val="-3"/>
        </w:rPr>
        <w:t xml:space="preserve">eet </w:t>
      </w:r>
      <w:r>
        <w:rPr>
          <w:rFonts w:ascii="Arial" w:eastAsia="Arial" w:hAnsi="Arial" w:cs="Arial"/>
          <w:spacing w:val="1"/>
        </w:rPr>
        <w:t>t</w:t>
      </w:r>
      <w:r>
        <w:rPr>
          <w:rFonts w:ascii="Arial" w:eastAsia="Arial" w:hAnsi="Arial" w:cs="Arial"/>
        </w:rPr>
        <w:t>he</w:t>
      </w:r>
      <w:r>
        <w:rPr>
          <w:rFonts w:ascii="Arial" w:eastAsia="Arial" w:hAnsi="Arial" w:cs="Arial"/>
          <w:spacing w:val="15"/>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rPr>
        <w:t>e</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rPr>
        <w:t>s</w:t>
      </w:r>
      <w:r>
        <w:rPr>
          <w:rFonts w:ascii="Arial" w:eastAsia="Arial" w:hAnsi="Arial" w:cs="Arial"/>
          <w:spacing w:val="16"/>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17"/>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16"/>
        </w:rPr>
        <w:t xml:space="preserve"> </w:t>
      </w:r>
      <w:r>
        <w:rPr>
          <w:rFonts w:ascii="Arial" w:eastAsia="Arial" w:hAnsi="Arial" w:cs="Arial"/>
          <w:spacing w:val="-1"/>
        </w:rPr>
        <w:t>R</w:t>
      </w:r>
      <w:r>
        <w:rPr>
          <w:rFonts w:ascii="Arial" w:eastAsia="Arial" w:hAnsi="Arial" w:cs="Arial"/>
        </w:rPr>
        <w:t>eco</w:t>
      </w:r>
      <w:r>
        <w:rPr>
          <w:rFonts w:ascii="Arial" w:eastAsia="Arial" w:hAnsi="Arial" w:cs="Arial"/>
          <w:spacing w:val="1"/>
        </w:rPr>
        <w:t>mm</w:t>
      </w:r>
      <w:r>
        <w:rPr>
          <w:rFonts w:ascii="Arial" w:eastAsia="Arial" w:hAnsi="Arial" w:cs="Arial"/>
        </w:rPr>
        <w:t>end</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6"/>
        </w:rPr>
        <w:t xml:space="preserve"> </w:t>
      </w:r>
      <w:r>
        <w:rPr>
          <w:rFonts w:ascii="Arial" w:eastAsia="Arial" w:hAnsi="Arial" w:cs="Arial"/>
        </w:rPr>
        <w:t>and</w:t>
      </w:r>
      <w:r>
        <w:rPr>
          <w:rFonts w:ascii="Arial" w:eastAsia="Arial" w:hAnsi="Arial" w:cs="Arial"/>
          <w:spacing w:val="15"/>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5"/>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l</w:t>
      </w:r>
      <w:r>
        <w:rPr>
          <w:rFonts w:ascii="Arial" w:eastAsia="Arial" w:hAnsi="Arial" w:cs="Arial"/>
        </w:rPr>
        <w:t>a</w:t>
      </w:r>
      <w:r>
        <w:rPr>
          <w:rFonts w:ascii="Arial" w:eastAsia="Arial" w:hAnsi="Arial" w:cs="Arial"/>
          <w:spacing w:val="1"/>
        </w:rPr>
        <w:t>t</w:t>
      </w:r>
      <w:r>
        <w:rPr>
          <w:rFonts w:ascii="Arial" w:eastAsia="Arial" w:hAnsi="Arial" w:cs="Arial"/>
        </w:rPr>
        <w:t>ed</w:t>
      </w:r>
      <w:r>
        <w:rPr>
          <w:rFonts w:ascii="Arial" w:eastAsia="Arial" w:hAnsi="Arial" w:cs="Arial"/>
          <w:spacing w:val="15"/>
        </w:rPr>
        <w:t xml:space="preserve"> </w:t>
      </w:r>
      <w:r>
        <w:rPr>
          <w:rFonts w:ascii="Arial" w:eastAsia="Arial" w:hAnsi="Arial" w:cs="Arial"/>
          <w:spacing w:val="-4"/>
        </w:rPr>
        <w:t>M</w:t>
      </w:r>
      <w:r>
        <w:rPr>
          <w:rFonts w:ascii="Arial" w:eastAsia="Arial" w:hAnsi="Arial" w:cs="Arial"/>
        </w:rPr>
        <w:t>od</w:t>
      </w:r>
      <w:r>
        <w:rPr>
          <w:rFonts w:ascii="Arial" w:eastAsia="Arial" w:hAnsi="Arial" w:cs="Arial"/>
          <w:spacing w:val="2"/>
        </w:rPr>
        <w:t>e</w:t>
      </w:r>
      <w:r>
        <w:rPr>
          <w:rFonts w:ascii="Arial" w:eastAsia="Arial" w:hAnsi="Arial" w:cs="Arial"/>
        </w:rPr>
        <w:t>l</w:t>
      </w:r>
      <w:r>
        <w:rPr>
          <w:rFonts w:ascii="Arial" w:eastAsia="Arial" w:hAnsi="Arial" w:cs="Arial"/>
          <w:spacing w:val="15"/>
        </w:rPr>
        <w:t xml:space="preserve"> </w:t>
      </w:r>
      <w:r>
        <w:rPr>
          <w:rFonts w:ascii="Arial" w:eastAsia="Arial" w:hAnsi="Arial" w:cs="Arial"/>
          <w:spacing w:val="-1"/>
        </w:rPr>
        <w:t>C</w:t>
      </w:r>
      <w:r>
        <w:rPr>
          <w:rFonts w:ascii="Arial" w:eastAsia="Arial" w:hAnsi="Arial" w:cs="Arial"/>
        </w:rPr>
        <w:t>ou</w:t>
      </w:r>
      <w:r>
        <w:rPr>
          <w:rFonts w:ascii="Arial" w:eastAsia="Arial" w:hAnsi="Arial" w:cs="Arial"/>
          <w:spacing w:val="1"/>
        </w:rPr>
        <w:t>r</w:t>
      </w:r>
      <w:r>
        <w:rPr>
          <w:rFonts w:ascii="Arial" w:eastAsia="Arial" w:hAnsi="Arial" w:cs="Arial"/>
        </w:rPr>
        <w:t xml:space="preserve">ses. </w:t>
      </w:r>
      <w:r>
        <w:rPr>
          <w:rFonts w:ascii="Arial" w:eastAsia="Arial" w:hAnsi="Arial" w:cs="Arial"/>
          <w:spacing w:val="32"/>
        </w:rPr>
        <w:t xml:space="preserve"> </w:t>
      </w:r>
      <w:r>
        <w:rPr>
          <w:rFonts w:ascii="Arial" w:eastAsia="Arial" w:hAnsi="Arial" w:cs="Arial"/>
          <w:spacing w:val="1"/>
        </w:rPr>
        <w:t>I</w:t>
      </w:r>
      <w:r>
        <w:rPr>
          <w:rFonts w:ascii="Arial" w:eastAsia="Arial" w:hAnsi="Arial" w:cs="Arial"/>
        </w:rPr>
        <w:t>t</w:t>
      </w:r>
      <w:r>
        <w:rPr>
          <w:rFonts w:ascii="Arial" w:eastAsia="Arial" w:hAnsi="Arial" w:cs="Arial"/>
          <w:spacing w:val="17"/>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16"/>
        </w:rPr>
        <w:t xml:space="preserve"> </w:t>
      </w:r>
      <w:r>
        <w:rPr>
          <w:rFonts w:ascii="Arial" w:eastAsia="Arial" w:hAnsi="Arial" w:cs="Arial"/>
        </w:rPr>
        <w:t>a</w:t>
      </w:r>
      <w:r>
        <w:rPr>
          <w:rFonts w:ascii="Arial" w:eastAsia="Arial" w:hAnsi="Arial" w:cs="Arial"/>
          <w:spacing w:val="-1"/>
        </w:rPr>
        <w:t>l</w:t>
      </w:r>
      <w:r>
        <w:rPr>
          <w:rFonts w:ascii="Arial" w:eastAsia="Arial" w:hAnsi="Arial" w:cs="Arial"/>
        </w:rPr>
        <w:t>so</w:t>
      </w:r>
      <w:r>
        <w:rPr>
          <w:rFonts w:ascii="Arial" w:eastAsia="Arial" w:hAnsi="Arial" w:cs="Arial"/>
          <w:spacing w:val="15"/>
        </w:rPr>
        <w:t xml:space="preserve"> </w:t>
      </w:r>
      <w:r>
        <w:rPr>
          <w:rFonts w:ascii="Arial" w:eastAsia="Arial" w:hAnsi="Arial" w:cs="Arial"/>
          <w:spacing w:val="-1"/>
        </w:rPr>
        <w:t>i</w:t>
      </w:r>
      <w:r>
        <w:rPr>
          <w:rFonts w:ascii="Arial" w:eastAsia="Arial" w:hAnsi="Arial" w:cs="Arial"/>
          <w:spacing w:val="1"/>
        </w:rPr>
        <w:t>m</w:t>
      </w:r>
      <w:r>
        <w:rPr>
          <w:rFonts w:ascii="Arial" w:eastAsia="Arial" w:hAnsi="Arial" w:cs="Arial"/>
        </w:rPr>
        <w:t>po</w:t>
      </w:r>
      <w:r>
        <w:rPr>
          <w:rFonts w:ascii="Arial" w:eastAsia="Arial" w:hAnsi="Arial" w:cs="Arial"/>
          <w:spacing w:val="1"/>
        </w:rPr>
        <w:t>rt</w:t>
      </w:r>
      <w:r>
        <w:rPr>
          <w:rFonts w:ascii="Arial" w:eastAsia="Arial" w:hAnsi="Arial" w:cs="Arial"/>
        </w:rPr>
        <w:t>a</w:t>
      </w:r>
      <w:r>
        <w:rPr>
          <w:rFonts w:ascii="Arial" w:eastAsia="Arial" w:hAnsi="Arial" w:cs="Arial"/>
          <w:spacing w:val="-3"/>
        </w:rPr>
        <w:t>n</w:t>
      </w:r>
      <w:r>
        <w:rPr>
          <w:rFonts w:ascii="Arial" w:eastAsia="Arial" w:hAnsi="Arial" w:cs="Arial"/>
        </w:rPr>
        <w:t xml:space="preserve">t </w:t>
      </w:r>
      <w:r>
        <w:rPr>
          <w:rFonts w:ascii="Arial" w:eastAsia="Arial" w:hAnsi="Arial" w:cs="Arial"/>
          <w:spacing w:val="1"/>
        </w:rPr>
        <w:t>t</w:t>
      </w:r>
      <w:r>
        <w:rPr>
          <w:rFonts w:ascii="Arial" w:eastAsia="Arial" w:hAnsi="Arial" w:cs="Arial"/>
        </w:rPr>
        <w:t>hat</w:t>
      </w:r>
      <w:r>
        <w:rPr>
          <w:rFonts w:ascii="Arial" w:eastAsia="Arial" w:hAnsi="Arial" w:cs="Arial"/>
          <w:spacing w:val="3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0"/>
        </w:rPr>
        <w:t xml:space="preserve"> </w:t>
      </w:r>
      <w:r>
        <w:rPr>
          <w:rFonts w:ascii="Arial" w:eastAsia="Arial" w:hAnsi="Arial" w:cs="Arial"/>
          <w:spacing w:val="-4"/>
        </w:rPr>
        <w:t>M</w:t>
      </w:r>
      <w:r>
        <w:rPr>
          <w:rFonts w:ascii="Arial" w:eastAsia="Arial" w:hAnsi="Arial" w:cs="Arial"/>
        </w:rPr>
        <w:t>odel</w:t>
      </w:r>
      <w:r>
        <w:rPr>
          <w:rFonts w:ascii="Arial" w:eastAsia="Arial" w:hAnsi="Arial" w:cs="Arial"/>
          <w:spacing w:val="29"/>
        </w:rPr>
        <w:t xml:space="preserve"> </w:t>
      </w:r>
      <w:r>
        <w:rPr>
          <w:rFonts w:ascii="Arial" w:eastAsia="Arial" w:hAnsi="Arial" w:cs="Arial"/>
          <w:spacing w:val="-1"/>
        </w:rPr>
        <w:t>C</w:t>
      </w:r>
      <w:r>
        <w:rPr>
          <w:rFonts w:ascii="Arial" w:eastAsia="Arial" w:hAnsi="Arial" w:cs="Arial"/>
        </w:rPr>
        <w:t>ou</w:t>
      </w:r>
      <w:r>
        <w:rPr>
          <w:rFonts w:ascii="Arial" w:eastAsia="Arial" w:hAnsi="Arial" w:cs="Arial"/>
          <w:spacing w:val="1"/>
        </w:rPr>
        <w:t>r</w:t>
      </w:r>
      <w:r>
        <w:rPr>
          <w:rFonts w:ascii="Arial" w:eastAsia="Arial" w:hAnsi="Arial" w:cs="Arial"/>
        </w:rPr>
        <w:t>ses</w:t>
      </w:r>
      <w:r>
        <w:rPr>
          <w:rFonts w:ascii="Arial" w:eastAsia="Arial" w:hAnsi="Arial" w:cs="Arial"/>
          <w:spacing w:val="30"/>
        </w:rPr>
        <w:t xml:space="preserve"> </w:t>
      </w:r>
      <w:r>
        <w:rPr>
          <w:rFonts w:ascii="Arial" w:eastAsia="Arial" w:hAnsi="Arial" w:cs="Arial"/>
        </w:rPr>
        <w:t>shou</w:t>
      </w:r>
      <w:r>
        <w:rPr>
          <w:rFonts w:ascii="Arial" w:eastAsia="Arial" w:hAnsi="Arial" w:cs="Arial"/>
          <w:spacing w:val="-1"/>
        </w:rPr>
        <w:t>l</w:t>
      </w:r>
      <w:r>
        <w:rPr>
          <w:rFonts w:ascii="Arial" w:eastAsia="Arial" w:hAnsi="Arial" w:cs="Arial"/>
        </w:rPr>
        <w:t>d</w:t>
      </w:r>
      <w:r>
        <w:rPr>
          <w:rFonts w:ascii="Arial" w:eastAsia="Arial" w:hAnsi="Arial" w:cs="Arial"/>
          <w:spacing w:val="31"/>
        </w:rPr>
        <w:t xml:space="preserve"> </w:t>
      </w:r>
      <w:r>
        <w:rPr>
          <w:rFonts w:ascii="Arial" w:eastAsia="Arial" w:hAnsi="Arial" w:cs="Arial"/>
        </w:rPr>
        <w:t>be</w:t>
      </w:r>
      <w:r>
        <w:rPr>
          <w:rFonts w:ascii="Arial" w:eastAsia="Arial" w:hAnsi="Arial" w:cs="Arial"/>
          <w:spacing w:val="30"/>
        </w:rPr>
        <w:t xml:space="preserve"> </w:t>
      </w:r>
      <w:r>
        <w:rPr>
          <w:rFonts w:ascii="Arial" w:eastAsia="Arial" w:hAnsi="Arial" w:cs="Arial"/>
        </w:rPr>
        <w:t>d</w:t>
      </w:r>
      <w:r>
        <w:rPr>
          <w:rFonts w:ascii="Arial" w:eastAsia="Arial" w:hAnsi="Arial" w:cs="Arial"/>
          <w:spacing w:val="2"/>
        </w:rPr>
        <w:t>e</w:t>
      </w:r>
      <w:r>
        <w:rPr>
          <w:rFonts w:ascii="Arial" w:eastAsia="Arial" w:hAnsi="Arial" w:cs="Arial"/>
          <w:spacing w:val="-1"/>
        </w:rPr>
        <w:t>l</w:t>
      </w:r>
      <w:r>
        <w:rPr>
          <w:rFonts w:ascii="Arial" w:eastAsia="Arial" w:hAnsi="Arial" w:cs="Arial"/>
          <w:spacing w:val="1"/>
        </w:rPr>
        <w:t>i</w:t>
      </w:r>
      <w:r>
        <w:rPr>
          <w:rFonts w:ascii="Arial" w:eastAsia="Arial" w:hAnsi="Arial" w:cs="Arial"/>
          <w:spacing w:val="-2"/>
        </w:rPr>
        <w:t>v</w:t>
      </w:r>
      <w:r>
        <w:rPr>
          <w:rFonts w:ascii="Arial" w:eastAsia="Arial" w:hAnsi="Arial" w:cs="Arial"/>
        </w:rPr>
        <w:t>e</w:t>
      </w:r>
      <w:r>
        <w:rPr>
          <w:rFonts w:ascii="Arial" w:eastAsia="Arial" w:hAnsi="Arial" w:cs="Arial"/>
          <w:spacing w:val="1"/>
        </w:rPr>
        <w:t>r</w:t>
      </w:r>
      <w:r>
        <w:rPr>
          <w:rFonts w:ascii="Arial" w:eastAsia="Arial" w:hAnsi="Arial" w:cs="Arial"/>
        </w:rPr>
        <w:t>ed</w:t>
      </w:r>
      <w:r>
        <w:rPr>
          <w:rFonts w:ascii="Arial" w:eastAsia="Arial" w:hAnsi="Arial" w:cs="Arial"/>
          <w:spacing w:val="30"/>
        </w:rPr>
        <w:t xml:space="preserve"> </w:t>
      </w:r>
      <w:r>
        <w:rPr>
          <w:rFonts w:ascii="Arial" w:eastAsia="Arial" w:hAnsi="Arial" w:cs="Arial"/>
        </w:rPr>
        <w:t>u</w:t>
      </w:r>
      <w:r>
        <w:rPr>
          <w:rFonts w:ascii="Arial" w:eastAsia="Arial" w:hAnsi="Arial" w:cs="Arial"/>
          <w:spacing w:val="2"/>
        </w:rPr>
        <w:t>n</w:t>
      </w:r>
      <w:r>
        <w:rPr>
          <w:rFonts w:ascii="Arial" w:eastAsia="Arial" w:hAnsi="Arial" w:cs="Arial"/>
        </w:rPr>
        <w:t>der</w:t>
      </w:r>
      <w:r>
        <w:rPr>
          <w:rFonts w:ascii="Arial" w:eastAsia="Arial" w:hAnsi="Arial" w:cs="Arial"/>
          <w:spacing w:val="3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7"/>
        </w:rPr>
        <w:t xml:space="preserve"> </w:t>
      </w:r>
      <w:r>
        <w:rPr>
          <w:rFonts w:ascii="Arial" w:eastAsia="Arial" w:hAnsi="Arial" w:cs="Arial"/>
          <w:spacing w:val="3"/>
        </w:rPr>
        <w:t>f</w:t>
      </w:r>
      <w:r>
        <w:rPr>
          <w:rFonts w:ascii="Arial" w:eastAsia="Arial" w:hAnsi="Arial" w:cs="Arial"/>
          <w:spacing w:val="1"/>
        </w:rPr>
        <w:t>r</w:t>
      </w:r>
      <w:r>
        <w:rPr>
          <w:rFonts w:ascii="Arial" w:eastAsia="Arial" w:hAnsi="Arial" w:cs="Arial"/>
          <w:spacing w:val="-3"/>
        </w:rPr>
        <w:t>a</w:t>
      </w:r>
      <w:r>
        <w:rPr>
          <w:rFonts w:ascii="Arial" w:eastAsia="Arial" w:hAnsi="Arial" w:cs="Arial"/>
          <w:spacing w:val="1"/>
        </w:rPr>
        <w:t>m</w:t>
      </w:r>
      <w:r>
        <w:rPr>
          <w:rFonts w:ascii="Arial" w:eastAsia="Arial" w:hAnsi="Arial" w:cs="Arial"/>
        </w:rPr>
        <w:t>e</w:t>
      </w:r>
      <w:r>
        <w:rPr>
          <w:rFonts w:ascii="Arial" w:eastAsia="Arial" w:hAnsi="Arial" w:cs="Arial"/>
          <w:spacing w:val="-4"/>
        </w:rPr>
        <w:t>w</w:t>
      </w:r>
      <w:r>
        <w:rPr>
          <w:rFonts w:ascii="Arial" w:eastAsia="Arial" w:hAnsi="Arial" w:cs="Arial"/>
        </w:rPr>
        <w:t>o</w:t>
      </w:r>
      <w:r>
        <w:rPr>
          <w:rFonts w:ascii="Arial" w:eastAsia="Arial" w:hAnsi="Arial" w:cs="Arial"/>
          <w:spacing w:val="1"/>
        </w:rPr>
        <w:t>r</w:t>
      </w:r>
      <w:r>
        <w:rPr>
          <w:rFonts w:ascii="Arial" w:eastAsia="Arial" w:hAnsi="Arial" w:cs="Arial"/>
        </w:rPr>
        <w:t>k</w:t>
      </w:r>
      <w:r>
        <w:rPr>
          <w:rFonts w:ascii="Arial" w:eastAsia="Arial" w:hAnsi="Arial" w:cs="Arial"/>
          <w:spacing w:val="3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33"/>
        </w:rPr>
        <w:t xml:space="preserve"> </w:t>
      </w:r>
      <w:r>
        <w:rPr>
          <w:rFonts w:ascii="Arial" w:eastAsia="Arial" w:hAnsi="Arial" w:cs="Arial"/>
        </w:rPr>
        <w:t>a</w:t>
      </w:r>
      <w:r>
        <w:rPr>
          <w:rFonts w:ascii="Arial" w:eastAsia="Arial" w:hAnsi="Arial" w:cs="Arial"/>
          <w:spacing w:val="27"/>
        </w:rPr>
        <w:t xml:space="preserve"> </w:t>
      </w:r>
      <w:r>
        <w:rPr>
          <w:rFonts w:ascii="Arial" w:eastAsia="Arial" w:hAnsi="Arial" w:cs="Arial"/>
          <w:spacing w:val="2"/>
        </w:rPr>
        <w:t>T</w:t>
      </w:r>
      <w:r>
        <w:rPr>
          <w:rFonts w:ascii="Arial" w:eastAsia="Arial" w:hAnsi="Arial" w:cs="Arial"/>
          <w:spacing w:val="1"/>
        </w:rPr>
        <w: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32"/>
        </w:rPr>
        <w:t xml:space="preserve"> </w:t>
      </w:r>
      <w:r>
        <w:rPr>
          <w:rFonts w:ascii="Arial" w:eastAsia="Arial" w:hAnsi="Arial" w:cs="Arial"/>
          <w:spacing w:val="-4"/>
        </w:rPr>
        <w:t>M</w:t>
      </w:r>
      <w:r>
        <w:rPr>
          <w:rFonts w:ascii="Arial" w:eastAsia="Arial" w:hAnsi="Arial" w:cs="Arial"/>
        </w:rPr>
        <w:t>ana</w:t>
      </w:r>
      <w:r>
        <w:rPr>
          <w:rFonts w:ascii="Arial" w:eastAsia="Arial" w:hAnsi="Arial" w:cs="Arial"/>
          <w:spacing w:val="2"/>
        </w:rPr>
        <w:t>g</w:t>
      </w:r>
      <w:r>
        <w:rPr>
          <w:rFonts w:ascii="Arial" w:eastAsia="Arial" w:hAnsi="Arial" w:cs="Arial"/>
        </w:rPr>
        <w:t>e</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rPr>
        <w:t xml:space="preserve">t </w:t>
      </w:r>
      <w:r>
        <w:rPr>
          <w:rFonts w:ascii="Arial" w:eastAsia="Arial" w:hAnsi="Arial" w:cs="Arial"/>
          <w:spacing w:val="-1"/>
        </w:rPr>
        <w:t>S</w:t>
      </w:r>
      <w:r>
        <w:rPr>
          <w:rFonts w:ascii="Arial" w:eastAsia="Arial" w:hAnsi="Arial" w:cs="Arial"/>
          <w:spacing w:val="-2"/>
        </w:rPr>
        <w:t>y</w:t>
      </w:r>
      <w:r>
        <w:rPr>
          <w:rFonts w:ascii="Arial" w:eastAsia="Arial" w:hAnsi="Arial" w:cs="Arial"/>
        </w:rPr>
        <w:t>s</w:t>
      </w:r>
      <w:r>
        <w:rPr>
          <w:rFonts w:ascii="Arial" w:eastAsia="Arial" w:hAnsi="Arial" w:cs="Arial"/>
          <w:spacing w:val="1"/>
        </w:rPr>
        <w:t>t</w:t>
      </w:r>
      <w:r>
        <w:rPr>
          <w:rFonts w:ascii="Arial" w:eastAsia="Arial" w:hAnsi="Arial" w:cs="Arial"/>
        </w:rPr>
        <w:t>em</w:t>
      </w:r>
      <w:r>
        <w:rPr>
          <w:rFonts w:ascii="Arial" w:eastAsia="Arial" w:hAnsi="Arial" w:cs="Arial"/>
          <w:spacing w:val="2"/>
        </w:rPr>
        <w:t xml:space="preserve"> </w:t>
      </w:r>
      <w:r>
        <w:rPr>
          <w:rFonts w:ascii="Arial" w:eastAsia="Arial" w:hAnsi="Arial" w:cs="Arial"/>
          <w:spacing w:val="-4"/>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w:t>
      </w:r>
      <w:r>
        <w:rPr>
          <w:rFonts w:ascii="Arial" w:eastAsia="Arial" w:hAnsi="Arial" w:cs="Arial"/>
        </w:rPr>
        <w:t>an</w:t>
      </w:r>
      <w:r>
        <w:rPr>
          <w:rFonts w:ascii="Arial" w:eastAsia="Arial" w:hAnsi="Arial" w:cs="Arial"/>
          <w:spacing w:val="1"/>
        </w:rPr>
        <w:t xml:space="preserve"> </w:t>
      </w:r>
      <w:r>
        <w:rPr>
          <w:rFonts w:ascii="Arial" w:eastAsia="Arial" w:hAnsi="Arial" w:cs="Arial"/>
        </w:rPr>
        <w:t>app</w:t>
      </w:r>
      <w:r>
        <w:rPr>
          <w:rFonts w:ascii="Arial" w:eastAsia="Arial" w:hAnsi="Arial" w:cs="Arial"/>
          <w:spacing w:val="1"/>
        </w:rPr>
        <w:t>r</w:t>
      </w:r>
      <w:r>
        <w:rPr>
          <w:rFonts w:ascii="Arial" w:eastAsia="Arial" w:hAnsi="Arial" w:cs="Arial"/>
        </w:rPr>
        <w:t>o</w:t>
      </w:r>
      <w:r>
        <w:rPr>
          <w:rFonts w:ascii="Arial" w:eastAsia="Arial" w:hAnsi="Arial" w:cs="Arial"/>
          <w:spacing w:val="-2"/>
        </w:rPr>
        <w:t>v</w:t>
      </w:r>
      <w:r>
        <w:rPr>
          <w:rFonts w:ascii="Arial" w:eastAsia="Arial" w:hAnsi="Arial" w:cs="Arial"/>
        </w:rPr>
        <w:t>ed</w:t>
      </w:r>
      <w:r>
        <w:rPr>
          <w:rFonts w:ascii="Arial" w:eastAsia="Arial" w:hAnsi="Arial" w:cs="Arial"/>
          <w:spacing w:val="-2"/>
        </w:rPr>
        <w:t xml:space="preserve"> </w:t>
      </w:r>
      <w:r>
        <w:rPr>
          <w:rFonts w:ascii="Arial" w:eastAsia="Arial" w:hAnsi="Arial" w:cs="Arial"/>
          <w:spacing w:val="2"/>
        </w:rPr>
        <w:t>q</w:t>
      </w:r>
      <w:r>
        <w:rPr>
          <w:rFonts w:ascii="Arial" w:eastAsia="Arial" w:hAnsi="Arial" w:cs="Arial"/>
        </w:rPr>
        <w:t>ua</w:t>
      </w:r>
      <w:r>
        <w:rPr>
          <w:rFonts w:ascii="Arial" w:eastAsia="Arial" w:hAnsi="Arial" w:cs="Arial"/>
          <w:spacing w:val="-1"/>
        </w:rPr>
        <w:t>li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rPr>
        <w:t>s</w:t>
      </w:r>
      <w:r>
        <w:rPr>
          <w:rFonts w:ascii="Arial" w:eastAsia="Arial" w:hAnsi="Arial" w:cs="Arial"/>
          <w:spacing w:val="-2"/>
        </w:rPr>
        <w:t>y</w:t>
      </w:r>
      <w:r>
        <w:rPr>
          <w:rFonts w:ascii="Arial" w:eastAsia="Arial" w:hAnsi="Arial" w:cs="Arial"/>
        </w:rPr>
        <w:t>s</w:t>
      </w:r>
      <w:r>
        <w:rPr>
          <w:rFonts w:ascii="Arial" w:eastAsia="Arial" w:hAnsi="Arial" w:cs="Arial"/>
          <w:spacing w:val="1"/>
        </w:rPr>
        <w:t>t</w:t>
      </w:r>
      <w:r>
        <w:rPr>
          <w:rFonts w:ascii="Arial" w:eastAsia="Arial" w:hAnsi="Arial" w:cs="Arial"/>
        </w:rPr>
        <w:t>e</w:t>
      </w:r>
      <w:r>
        <w:rPr>
          <w:rFonts w:ascii="Arial" w:eastAsia="Arial" w:hAnsi="Arial" w:cs="Arial"/>
          <w:spacing w:val="2"/>
        </w:rPr>
        <w:t>m</w:t>
      </w:r>
      <w:r>
        <w:rPr>
          <w:rFonts w:ascii="Arial" w:eastAsia="Arial" w:hAnsi="Arial" w:cs="Arial"/>
        </w:rPr>
        <w:t>.</w:t>
      </w:r>
    </w:p>
    <w:p w:rsidR="000A5570" w:rsidRDefault="000A5570">
      <w:pPr>
        <w:spacing w:before="9" w:after="0" w:line="110" w:lineRule="exact"/>
        <w:rPr>
          <w:sz w:val="11"/>
          <w:szCs w:val="11"/>
        </w:rPr>
      </w:pPr>
    </w:p>
    <w:p w:rsidR="000A5570" w:rsidRDefault="00863EB5">
      <w:pPr>
        <w:spacing w:after="0" w:line="239" w:lineRule="auto"/>
        <w:ind w:left="298" w:right="95"/>
        <w:jc w:val="both"/>
        <w:rPr>
          <w:rFonts w:ascii="Arial" w:eastAsia="Arial" w:hAnsi="Arial" w:cs="Arial"/>
        </w:rPr>
      </w:pPr>
      <w:r>
        <w:rPr>
          <w:rFonts w:ascii="Arial" w:eastAsia="Arial" w:hAnsi="Arial" w:cs="Arial"/>
        </w:rPr>
        <w:t>A</w:t>
      </w:r>
      <w:r>
        <w:rPr>
          <w:rFonts w:ascii="Arial" w:eastAsia="Arial" w:hAnsi="Arial" w:cs="Arial"/>
          <w:spacing w:val="29"/>
        </w:rPr>
        <w:t xml:space="preserve">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32"/>
        </w:rPr>
        <w:t xml:space="preserve"> </w:t>
      </w:r>
      <w:r>
        <w:rPr>
          <w:rFonts w:ascii="Arial" w:eastAsia="Arial" w:hAnsi="Arial" w:cs="Arial"/>
          <w:spacing w:val="-3"/>
        </w:rPr>
        <w:t>o</w:t>
      </w:r>
      <w:r>
        <w:rPr>
          <w:rFonts w:ascii="Arial" w:eastAsia="Arial" w:hAnsi="Arial" w:cs="Arial"/>
          <w:spacing w:val="-2"/>
        </w:rPr>
        <w:t>r</w:t>
      </w:r>
      <w:r>
        <w:rPr>
          <w:rFonts w:ascii="Arial" w:eastAsia="Arial" w:hAnsi="Arial" w:cs="Arial"/>
          <w:spacing w:val="2"/>
        </w:rPr>
        <w:t>g</w:t>
      </w:r>
      <w:r>
        <w:rPr>
          <w:rFonts w:ascii="Arial" w:eastAsia="Arial" w:hAnsi="Arial" w:cs="Arial"/>
        </w:rPr>
        <w:t>an</w:t>
      </w:r>
      <w:r>
        <w:rPr>
          <w:rFonts w:ascii="Arial" w:eastAsia="Arial" w:hAnsi="Arial" w:cs="Arial"/>
          <w:spacing w:val="-1"/>
        </w:rPr>
        <w:t>i</w:t>
      </w:r>
      <w:r>
        <w:rPr>
          <w:rFonts w:ascii="Arial" w:eastAsia="Arial" w:hAnsi="Arial" w:cs="Arial"/>
        </w:rPr>
        <w:t>sa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30"/>
        </w:rPr>
        <w:t xml:space="preserve"> </w:t>
      </w:r>
      <w:r>
        <w:rPr>
          <w:rFonts w:ascii="Arial" w:eastAsia="Arial" w:hAnsi="Arial" w:cs="Arial"/>
          <w:spacing w:val="-4"/>
        </w:rPr>
        <w:t>i</w:t>
      </w:r>
      <w:r>
        <w:rPr>
          <w:rFonts w:ascii="Arial" w:eastAsia="Arial" w:hAnsi="Arial" w:cs="Arial"/>
        </w:rPr>
        <w:t>n</w:t>
      </w:r>
      <w:r>
        <w:rPr>
          <w:rFonts w:ascii="Arial" w:eastAsia="Arial" w:hAnsi="Arial" w:cs="Arial"/>
          <w:spacing w:val="1"/>
        </w:rPr>
        <w:t>t</w:t>
      </w:r>
      <w:r>
        <w:rPr>
          <w:rFonts w:ascii="Arial" w:eastAsia="Arial" w:hAnsi="Arial" w:cs="Arial"/>
        </w:rPr>
        <w:t>end</w:t>
      </w:r>
      <w:r>
        <w:rPr>
          <w:rFonts w:ascii="Arial" w:eastAsia="Arial" w:hAnsi="Arial" w:cs="Arial"/>
          <w:spacing w:val="-1"/>
        </w:rPr>
        <w:t>i</w:t>
      </w:r>
      <w:r>
        <w:rPr>
          <w:rFonts w:ascii="Arial" w:eastAsia="Arial" w:hAnsi="Arial" w:cs="Arial"/>
        </w:rPr>
        <w:t>ng</w:t>
      </w:r>
      <w:r>
        <w:rPr>
          <w:rFonts w:ascii="Arial" w:eastAsia="Arial" w:hAnsi="Arial" w:cs="Arial"/>
          <w:spacing w:val="30"/>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7"/>
        </w:rPr>
        <w:t xml:space="preserve"> </w:t>
      </w:r>
      <w:r>
        <w:rPr>
          <w:rFonts w:ascii="Arial" w:eastAsia="Arial" w:hAnsi="Arial" w:cs="Arial"/>
        </w:rPr>
        <w:t>p</w:t>
      </w:r>
      <w:r>
        <w:rPr>
          <w:rFonts w:ascii="Arial" w:eastAsia="Arial" w:hAnsi="Arial" w:cs="Arial"/>
          <w:spacing w:val="1"/>
        </w:rPr>
        <w:t>r</w:t>
      </w:r>
      <w:r>
        <w:rPr>
          <w:rFonts w:ascii="Arial" w:eastAsia="Arial" w:hAnsi="Arial" w:cs="Arial"/>
        </w:rPr>
        <w:t>o</w:t>
      </w:r>
      <w:r>
        <w:rPr>
          <w:rFonts w:ascii="Arial" w:eastAsia="Arial" w:hAnsi="Arial" w:cs="Arial"/>
          <w:spacing w:val="-2"/>
        </w:rPr>
        <w:t>v</w:t>
      </w:r>
      <w:r>
        <w:rPr>
          <w:rFonts w:ascii="Arial" w:eastAsia="Arial" w:hAnsi="Arial" w:cs="Arial"/>
          <w:spacing w:val="-1"/>
        </w:rPr>
        <w:t>i</w:t>
      </w:r>
      <w:r>
        <w:rPr>
          <w:rFonts w:ascii="Arial" w:eastAsia="Arial" w:hAnsi="Arial" w:cs="Arial"/>
        </w:rPr>
        <w:t>de</w:t>
      </w:r>
      <w:r>
        <w:rPr>
          <w:rFonts w:ascii="Arial" w:eastAsia="Arial" w:hAnsi="Arial" w:cs="Arial"/>
          <w:spacing w:val="30"/>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S</w:t>
      </w:r>
      <w:r>
        <w:rPr>
          <w:rFonts w:ascii="Arial" w:eastAsia="Arial" w:hAnsi="Arial" w:cs="Arial"/>
          <w:spacing w:val="27"/>
        </w:rPr>
        <w:t xml:space="preserve">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32"/>
        </w:rPr>
        <w:t xml:space="preserve"> </w:t>
      </w:r>
      <w:r>
        <w:rPr>
          <w:rFonts w:ascii="Arial" w:eastAsia="Arial" w:hAnsi="Arial" w:cs="Arial"/>
        </w:rPr>
        <w:t>shou</w:t>
      </w:r>
      <w:r>
        <w:rPr>
          <w:rFonts w:ascii="Arial" w:eastAsia="Arial" w:hAnsi="Arial" w:cs="Arial"/>
          <w:spacing w:val="-1"/>
        </w:rPr>
        <w:t>l</w:t>
      </w:r>
      <w:r>
        <w:rPr>
          <w:rFonts w:ascii="Arial" w:eastAsia="Arial" w:hAnsi="Arial" w:cs="Arial"/>
        </w:rPr>
        <w:t>d</w:t>
      </w:r>
      <w:r>
        <w:rPr>
          <w:rFonts w:ascii="Arial" w:eastAsia="Arial" w:hAnsi="Arial" w:cs="Arial"/>
          <w:spacing w:val="27"/>
        </w:rPr>
        <w:t xml:space="preserve"> </w:t>
      </w:r>
      <w:r>
        <w:rPr>
          <w:rFonts w:ascii="Arial" w:eastAsia="Arial" w:hAnsi="Arial" w:cs="Arial"/>
        </w:rPr>
        <w:t>app</w:t>
      </w:r>
      <w:r>
        <w:rPr>
          <w:rFonts w:ascii="Arial" w:eastAsia="Arial" w:hAnsi="Arial" w:cs="Arial"/>
          <w:spacing w:val="-1"/>
        </w:rPr>
        <w:t>l</w:t>
      </w:r>
      <w:r>
        <w:rPr>
          <w:rFonts w:ascii="Arial" w:eastAsia="Arial" w:hAnsi="Arial" w:cs="Arial"/>
        </w:rPr>
        <w:t>y</w:t>
      </w:r>
      <w:r>
        <w:rPr>
          <w:rFonts w:ascii="Arial" w:eastAsia="Arial" w:hAnsi="Arial" w:cs="Arial"/>
          <w:spacing w:val="28"/>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31"/>
        </w:rPr>
        <w:t xml:space="preserve"> </w:t>
      </w:r>
      <w:r>
        <w:rPr>
          <w:rFonts w:ascii="Arial" w:eastAsia="Arial" w:hAnsi="Arial" w:cs="Arial"/>
        </w:rPr>
        <w:t>ac</w:t>
      </w:r>
      <w:r>
        <w:rPr>
          <w:rFonts w:ascii="Arial" w:eastAsia="Arial" w:hAnsi="Arial" w:cs="Arial"/>
          <w:spacing w:val="-2"/>
        </w:rPr>
        <w:t>c</w:t>
      </w:r>
      <w:r>
        <w:rPr>
          <w:rFonts w:ascii="Arial" w:eastAsia="Arial" w:hAnsi="Arial" w:cs="Arial"/>
          <w:spacing w:val="1"/>
        </w:rPr>
        <w:t>r</w:t>
      </w:r>
      <w:r>
        <w:rPr>
          <w:rFonts w:ascii="Arial" w:eastAsia="Arial" w:hAnsi="Arial" w:cs="Arial"/>
        </w:rPr>
        <w:t>ed</w:t>
      </w:r>
      <w:r>
        <w:rPr>
          <w:rFonts w:ascii="Arial" w:eastAsia="Arial" w:hAnsi="Arial" w:cs="Arial"/>
          <w:spacing w:val="-1"/>
        </w:rPr>
        <w:t>i</w:t>
      </w:r>
      <w:r>
        <w:rPr>
          <w:rFonts w:ascii="Arial" w:eastAsia="Arial" w:hAnsi="Arial" w:cs="Arial"/>
          <w:spacing w:val="1"/>
        </w:rPr>
        <w:t>t</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7"/>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7"/>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 xml:space="preserve">e </w:t>
      </w:r>
      <w:r>
        <w:rPr>
          <w:rFonts w:ascii="Arial" w:eastAsia="Arial" w:hAnsi="Arial" w:cs="Arial"/>
          <w:spacing w:val="-1"/>
        </w:rPr>
        <w:t>C</w:t>
      </w:r>
      <w:r>
        <w:rPr>
          <w:rFonts w:ascii="Arial" w:eastAsia="Arial" w:hAnsi="Arial" w:cs="Arial"/>
        </w:rPr>
        <w:t>o</w:t>
      </w:r>
      <w:r>
        <w:rPr>
          <w:rFonts w:ascii="Arial" w:eastAsia="Arial" w:hAnsi="Arial" w:cs="Arial"/>
          <w:spacing w:val="1"/>
        </w:rPr>
        <w:t>m</w:t>
      </w:r>
      <w:r>
        <w:rPr>
          <w:rFonts w:ascii="Arial" w:eastAsia="Arial" w:hAnsi="Arial" w:cs="Arial"/>
        </w:rPr>
        <w:t>pe</w:t>
      </w:r>
      <w:r>
        <w:rPr>
          <w:rFonts w:ascii="Arial" w:eastAsia="Arial" w:hAnsi="Arial" w:cs="Arial"/>
          <w:spacing w:val="1"/>
        </w:rPr>
        <w:t>t</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4"/>
        </w:rPr>
        <w:t xml:space="preserve"> </w:t>
      </w:r>
      <w:r>
        <w:rPr>
          <w:rFonts w:ascii="Arial" w:eastAsia="Arial" w:hAnsi="Arial" w:cs="Arial"/>
          <w:spacing w:val="-1"/>
        </w:rPr>
        <w:t>A</w:t>
      </w:r>
      <w:r>
        <w:rPr>
          <w:rFonts w:ascii="Arial" w:eastAsia="Arial" w:hAnsi="Arial" w:cs="Arial"/>
        </w:rPr>
        <w:t>u</w:t>
      </w:r>
      <w:r>
        <w:rPr>
          <w:rFonts w:ascii="Arial" w:eastAsia="Arial" w:hAnsi="Arial" w:cs="Arial"/>
          <w:spacing w:val="1"/>
        </w:rPr>
        <w:t>t</w:t>
      </w:r>
      <w:r>
        <w:rPr>
          <w:rFonts w:ascii="Arial" w:eastAsia="Arial" w:hAnsi="Arial" w:cs="Arial"/>
        </w:rPr>
        <w:t>h</w:t>
      </w:r>
      <w:r>
        <w:rPr>
          <w:rFonts w:ascii="Arial" w:eastAsia="Arial" w:hAnsi="Arial" w:cs="Arial"/>
          <w:spacing w:val="-3"/>
        </w:rPr>
        <w:t>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rPr>
        <w:t xml:space="preserve">y </w:t>
      </w:r>
      <w:r>
        <w:rPr>
          <w:rFonts w:ascii="Arial" w:eastAsia="Arial" w:hAnsi="Arial" w:cs="Arial"/>
          <w:spacing w:val="-3"/>
        </w:rPr>
        <w:t>o</w:t>
      </w:r>
      <w:r>
        <w:rPr>
          <w:rFonts w:ascii="Arial" w:eastAsia="Arial" w:hAnsi="Arial" w:cs="Arial"/>
        </w:rPr>
        <w:t>f</w:t>
      </w:r>
      <w:r>
        <w:rPr>
          <w:rFonts w:ascii="Arial" w:eastAsia="Arial" w:hAnsi="Arial" w:cs="Arial"/>
          <w:spacing w:val="6"/>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coun</w:t>
      </w:r>
      <w:r>
        <w:rPr>
          <w:rFonts w:ascii="Arial" w:eastAsia="Arial" w:hAnsi="Arial" w:cs="Arial"/>
          <w:spacing w:val="1"/>
        </w:rPr>
        <w:t>tr</w:t>
      </w:r>
      <w:r>
        <w:rPr>
          <w:rFonts w:ascii="Arial" w:eastAsia="Arial" w:hAnsi="Arial" w:cs="Arial"/>
          <w:spacing w:val="-2"/>
        </w:rPr>
        <w:t>y</w:t>
      </w:r>
      <w:r>
        <w:rPr>
          <w:rFonts w:ascii="Arial" w:eastAsia="Arial" w:hAnsi="Arial" w:cs="Arial"/>
        </w:rPr>
        <w:t>,</w:t>
      </w:r>
      <w:r>
        <w:rPr>
          <w:rFonts w:ascii="Arial" w:eastAsia="Arial" w:hAnsi="Arial" w:cs="Arial"/>
          <w:spacing w:val="4"/>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i</w:t>
      </w:r>
      <w:r>
        <w:rPr>
          <w:rFonts w:ascii="Arial" w:eastAsia="Arial" w:hAnsi="Arial" w:cs="Arial"/>
        </w:rPr>
        <w:t>ch</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t</w:t>
      </w:r>
      <w:r>
        <w:rPr>
          <w:rFonts w:ascii="Arial" w:eastAsia="Arial" w:hAnsi="Arial" w:cs="Arial"/>
          <w:spacing w:val="4"/>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3"/>
        </w:rPr>
        <w:t xml:space="preserve"> </w:t>
      </w:r>
      <w:r>
        <w:rPr>
          <w:rFonts w:ascii="Arial" w:eastAsia="Arial" w:hAnsi="Arial" w:cs="Arial"/>
          <w:spacing w:val="-1"/>
        </w:rPr>
        <w:t>l</w:t>
      </w:r>
      <w:r>
        <w:rPr>
          <w:rFonts w:ascii="Arial" w:eastAsia="Arial" w:hAnsi="Arial" w:cs="Arial"/>
        </w:rPr>
        <w:t>oca</w:t>
      </w:r>
      <w:r>
        <w:rPr>
          <w:rFonts w:ascii="Arial" w:eastAsia="Arial" w:hAnsi="Arial" w:cs="Arial"/>
          <w:spacing w:val="1"/>
        </w:rPr>
        <w:t>t</w:t>
      </w:r>
      <w:r>
        <w:rPr>
          <w:rFonts w:ascii="Arial" w:eastAsia="Arial" w:hAnsi="Arial" w:cs="Arial"/>
        </w:rPr>
        <w:t>ed.</w:t>
      </w:r>
      <w:r>
        <w:rPr>
          <w:rFonts w:ascii="Arial" w:eastAsia="Arial" w:hAnsi="Arial" w:cs="Arial"/>
          <w:spacing w:val="1"/>
        </w:rPr>
        <w:t xml:space="preserve"> </w:t>
      </w: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C</w:t>
      </w:r>
      <w:r>
        <w:rPr>
          <w:rFonts w:ascii="Arial" w:eastAsia="Arial" w:hAnsi="Arial" w:cs="Arial"/>
          <w:spacing w:val="-3"/>
        </w:rPr>
        <w:t>o</w:t>
      </w:r>
      <w:r>
        <w:rPr>
          <w:rFonts w:ascii="Arial" w:eastAsia="Arial" w:hAnsi="Arial" w:cs="Arial"/>
          <w:spacing w:val="1"/>
        </w:rPr>
        <w:t>m</w:t>
      </w:r>
      <w:r>
        <w:rPr>
          <w:rFonts w:ascii="Arial" w:eastAsia="Arial" w:hAnsi="Arial" w:cs="Arial"/>
        </w:rPr>
        <w:t>pe</w:t>
      </w:r>
      <w:r>
        <w:rPr>
          <w:rFonts w:ascii="Arial" w:eastAsia="Arial" w:hAnsi="Arial" w:cs="Arial"/>
          <w:spacing w:val="1"/>
        </w:rPr>
        <w:t>t</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1"/>
        </w:rPr>
        <w:t xml:space="preserve"> </w:t>
      </w:r>
      <w:r>
        <w:rPr>
          <w:rFonts w:ascii="Arial" w:eastAsia="Arial" w:hAnsi="Arial" w:cs="Arial"/>
          <w:spacing w:val="-1"/>
        </w:rPr>
        <w:t>A</w:t>
      </w:r>
      <w:r>
        <w:rPr>
          <w:rFonts w:ascii="Arial" w:eastAsia="Arial" w:hAnsi="Arial" w:cs="Arial"/>
        </w:rPr>
        <w:t>u</w:t>
      </w:r>
      <w:r>
        <w:rPr>
          <w:rFonts w:ascii="Arial" w:eastAsia="Arial" w:hAnsi="Arial" w:cs="Arial"/>
          <w:spacing w:val="1"/>
        </w:rPr>
        <w:t>t</w:t>
      </w:r>
      <w:r>
        <w:rPr>
          <w:rFonts w:ascii="Arial" w:eastAsia="Arial" w:hAnsi="Arial" w:cs="Arial"/>
        </w:rPr>
        <w:t>ho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rPr>
        <w:t>y shou</w:t>
      </w:r>
      <w:r>
        <w:rPr>
          <w:rFonts w:ascii="Arial" w:eastAsia="Arial" w:hAnsi="Arial" w:cs="Arial"/>
          <w:spacing w:val="-1"/>
        </w:rPr>
        <w:t>l</w:t>
      </w:r>
      <w:r>
        <w:rPr>
          <w:rFonts w:ascii="Arial" w:eastAsia="Arial" w:hAnsi="Arial" w:cs="Arial"/>
        </w:rPr>
        <w:t>d</w:t>
      </w:r>
      <w:r>
        <w:rPr>
          <w:rFonts w:ascii="Arial" w:eastAsia="Arial" w:hAnsi="Arial" w:cs="Arial"/>
          <w:spacing w:val="2"/>
        </w:rPr>
        <w:t xml:space="preserve"> </w:t>
      </w:r>
      <w:r>
        <w:rPr>
          <w:rFonts w:ascii="Arial" w:eastAsia="Arial" w:hAnsi="Arial" w:cs="Arial"/>
        </w:rPr>
        <w:t>ca</w:t>
      </w:r>
      <w:r>
        <w:rPr>
          <w:rFonts w:ascii="Arial" w:eastAsia="Arial" w:hAnsi="Arial" w:cs="Arial"/>
          <w:spacing w:val="1"/>
        </w:rPr>
        <w:t>rr</w:t>
      </w:r>
      <w:r>
        <w:rPr>
          <w:rFonts w:ascii="Arial" w:eastAsia="Arial" w:hAnsi="Arial" w:cs="Arial"/>
        </w:rPr>
        <w:t>y out</w:t>
      </w:r>
      <w:r>
        <w:rPr>
          <w:rFonts w:ascii="Arial" w:eastAsia="Arial" w:hAnsi="Arial" w:cs="Arial"/>
          <w:spacing w:val="22"/>
        </w:rPr>
        <w:t xml:space="preserve"> </w:t>
      </w:r>
      <w:r>
        <w:rPr>
          <w:rFonts w:ascii="Arial" w:eastAsia="Arial" w:hAnsi="Arial" w:cs="Arial"/>
        </w:rPr>
        <w:t>an</w:t>
      </w:r>
      <w:r>
        <w:rPr>
          <w:rFonts w:ascii="Arial" w:eastAsia="Arial" w:hAnsi="Arial" w:cs="Arial"/>
          <w:spacing w:val="18"/>
        </w:rPr>
        <w:t xml:space="preserve"> </w:t>
      </w:r>
      <w:r>
        <w:rPr>
          <w:rFonts w:ascii="Arial" w:eastAsia="Arial" w:hAnsi="Arial" w:cs="Arial"/>
        </w:rPr>
        <w:t>aud</w:t>
      </w:r>
      <w:r>
        <w:rPr>
          <w:rFonts w:ascii="Arial" w:eastAsia="Arial" w:hAnsi="Arial" w:cs="Arial"/>
          <w:spacing w:val="-1"/>
        </w:rPr>
        <w:t>i</w:t>
      </w:r>
      <w:r>
        <w:rPr>
          <w:rFonts w:ascii="Arial" w:eastAsia="Arial" w:hAnsi="Arial" w:cs="Arial"/>
        </w:rPr>
        <w:t>t</w:t>
      </w:r>
      <w:r>
        <w:rPr>
          <w:rFonts w:ascii="Arial" w:eastAsia="Arial" w:hAnsi="Arial" w:cs="Arial"/>
          <w:spacing w:val="2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0"/>
        </w:rPr>
        <w:t xml:space="preserve"> </w:t>
      </w:r>
      <w:r>
        <w:rPr>
          <w:rFonts w:ascii="Arial" w:eastAsia="Arial" w:hAnsi="Arial" w:cs="Arial"/>
          <w:spacing w:val="-3"/>
        </w:rPr>
        <w:t>o</w:t>
      </w:r>
      <w:r>
        <w:rPr>
          <w:rFonts w:ascii="Arial" w:eastAsia="Arial" w:hAnsi="Arial" w:cs="Arial"/>
          <w:spacing w:val="1"/>
        </w:rPr>
        <w:t>r</w:t>
      </w:r>
      <w:r>
        <w:rPr>
          <w:rFonts w:ascii="Arial" w:eastAsia="Arial" w:hAnsi="Arial" w:cs="Arial"/>
        </w:rPr>
        <w:t>der</w:t>
      </w:r>
      <w:r>
        <w:rPr>
          <w:rFonts w:ascii="Arial" w:eastAsia="Arial" w:hAnsi="Arial" w:cs="Arial"/>
          <w:spacing w:val="19"/>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5"/>
        </w:rPr>
        <w:t xml:space="preserve"> </w:t>
      </w:r>
      <w:r>
        <w:rPr>
          <w:rFonts w:ascii="Arial" w:eastAsia="Arial" w:hAnsi="Arial" w:cs="Arial"/>
        </w:rPr>
        <w:t>ensu</w:t>
      </w:r>
      <w:r>
        <w:rPr>
          <w:rFonts w:ascii="Arial" w:eastAsia="Arial" w:hAnsi="Arial" w:cs="Arial"/>
          <w:spacing w:val="2"/>
        </w:rPr>
        <w:t>r</w:t>
      </w:r>
      <w:r>
        <w:rPr>
          <w:rFonts w:ascii="Arial" w:eastAsia="Arial" w:hAnsi="Arial" w:cs="Arial"/>
        </w:rPr>
        <w:t>e</w:t>
      </w:r>
      <w:r>
        <w:rPr>
          <w:rFonts w:ascii="Arial" w:eastAsia="Arial" w:hAnsi="Arial" w:cs="Arial"/>
          <w:spacing w:val="18"/>
        </w:rPr>
        <w:t xml:space="preserve"> </w:t>
      </w:r>
      <w:r>
        <w:rPr>
          <w:rFonts w:ascii="Arial" w:eastAsia="Arial" w:hAnsi="Arial" w:cs="Arial"/>
          <w:spacing w:val="1"/>
        </w:rPr>
        <w:t>t</w:t>
      </w:r>
      <w:r>
        <w:rPr>
          <w:rFonts w:ascii="Arial" w:eastAsia="Arial" w:hAnsi="Arial" w:cs="Arial"/>
        </w:rPr>
        <w:t>hat</w:t>
      </w:r>
      <w:r>
        <w:rPr>
          <w:rFonts w:ascii="Arial" w:eastAsia="Arial" w:hAnsi="Arial" w:cs="Arial"/>
          <w:spacing w:val="19"/>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8"/>
        </w:rPr>
        <w:t xml:space="preserve"> </w:t>
      </w:r>
      <w:r>
        <w:rPr>
          <w:rFonts w:ascii="Arial" w:eastAsia="Arial" w:hAnsi="Arial" w:cs="Arial"/>
          <w:spacing w:val="1"/>
        </w:rPr>
        <w:t>I</w:t>
      </w:r>
      <w:r>
        <w:rPr>
          <w:rFonts w:ascii="Arial" w:eastAsia="Arial" w:hAnsi="Arial" w:cs="Arial"/>
          <w:spacing w:val="-1"/>
        </w:rPr>
        <w:t>A</w:t>
      </w:r>
      <w:r>
        <w:rPr>
          <w:rFonts w:ascii="Arial" w:eastAsia="Arial" w:hAnsi="Arial" w:cs="Arial"/>
        </w:rPr>
        <w:t>LA</w:t>
      </w:r>
      <w:r>
        <w:rPr>
          <w:rFonts w:ascii="Arial" w:eastAsia="Arial" w:hAnsi="Arial" w:cs="Arial"/>
          <w:spacing w:val="17"/>
        </w:rPr>
        <w:t xml:space="preserve"> </w:t>
      </w:r>
      <w:r>
        <w:rPr>
          <w:rFonts w:ascii="Arial" w:eastAsia="Arial" w:hAnsi="Arial" w:cs="Arial"/>
        </w:rPr>
        <w:t>s</w:t>
      </w:r>
      <w:r>
        <w:rPr>
          <w:rFonts w:ascii="Arial" w:eastAsia="Arial" w:hAnsi="Arial" w:cs="Arial"/>
          <w:spacing w:val="1"/>
        </w:rPr>
        <w:t>t</w:t>
      </w:r>
      <w:r>
        <w:rPr>
          <w:rFonts w:ascii="Arial" w:eastAsia="Arial" w:hAnsi="Arial" w:cs="Arial"/>
          <w:spacing w:val="-3"/>
        </w:rPr>
        <w:t>a</w:t>
      </w:r>
      <w:r>
        <w:rPr>
          <w:rFonts w:ascii="Arial" w:eastAsia="Arial" w:hAnsi="Arial" w:cs="Arial"/>
        </w:rPr>
        <w:t>nda</w:t>
      </w:r>
      <w:r>
        <w:rPr>
          <w:rFonts w:ascii="Arial" w:eastAsia="Arial" w:hAnsi="Arial" w:cs="Arial"/>
          <w:spacing w:val="1"/>
        </w:rPr>
        <w:t>r</w:t>
      </w:r>
      <w:r>
        <w:rPr>
          <w:rFonts w:ascii="Arial" w:eastAsia="Arial" w:hAnsi="Arial" w:cs="Arial"/>
        </w:rPr>
        <w:t>ds</w:t>
      </w:r>
      <w:r>
        <w:rPr>
          <w:rFonts w:ascii="Arial" w:eastAsia="Arial" w:hAnsi="Arial" w:cs="Arial"/>
          <w:spacing w:val="21"/>
        </w:rPr>
        <w:t xml:space="preserve"> </w:t>
      </w:r>
      <w:r>
        <w:rPr>
          <w:rFonts w:ascii="Arial" w:eastAsia="Arial" w:hAnsi="Arial" w:cs="Arial"/>
        </w:rPr>
        <w:t>as</w:t>
      </w:r>
      <w:r>
        <w:rPr>
          <w:rFonts w:ascii="Arial" w:eastAsia="Arial" w:hAnsi="Arial" w:cs="Arial"/>
          <w:spacing w:val="18"/>
        </w:rPr>
        <w:t xml:space="preserve"> </w:t>
      </w:r>
      <w:r>
        <w:rPr>
          <w:rFonts w:ascii="Arial" w:eastAsia="Arial" w:hAnsi="Arial" w:cs="Arial"/>
          <w:spacing w:val="-3"/>
        </w:rPr>
        <w:t>w</w:t>
      </w:r>
      <w:r>
        <w:rPr>
          <w:rFonts w:ascii="Arial" w:eastAsia="Arial" w:hAnsi="Arial" w:cs="Arial"/>
        </w:rPr>
        <w:t>e</w:t>
      </w:r>
      <w:r>
        <w:rPr>
          <w:rFonts w:ascii="Arial" w:eastAsia="Arial" w:hAnsi="Arial" w:cs="Arial"/>
          <w:spacing w:val="-1"/>
        </w:rPr>
        <w:t>l</w:t>
      </w:r>
      <w:r>
        <w:rPr>
          <w:rFonts w:ascii="Arial" w:eastAsia="Arial" w:hAnsi="Arial" w:cs="Arial"/>
        </w:rPr>
        <w:t>l</w:t>
      </w:r>
      <w:r>
        <w:rPr>
          <w:rFonts w:ascii="Arial" w:eastAsia="Arial" w:hAnsi="Arial" w:cs="Arial"/>
          <w:spacing w:val="19"/>
        </w:rPr>
        <w:t xml:space="preserve"> </w:t>
      </w:r>
      <w:r>
        <w:rPr>
          <w:rFonts w:ascii="Arial" w:eastAsia="Arial" w:hAnsi="Arial" w:cs="Arial"/>
        </w:rPr>
        <w:t>as</w:t>
      </w:r>
      <w:r>
        <w:rPr>
          <w:rFonts w:ascii="Arial" w:eastAsia="Arial" w:hAnsi="Arial" w:cs="Arial"/>
          <w:spacing w:val="21"/>
        </w:rPr>
        <w:t xml:space="preserve"> </w:t>
      </w:r>
      <w:r>
        <w:rPr>
          <w:rFonts w:ascii="Arial" w:eastAsia="Arial" w:hAnsi="Arial" w:cs="Arial"/>
        </w:rPr>
        <w:t>any</w:t>
      </w:r>
      <w:r>
        <w:rPr>
          <w:rFonts w:ascii="Arial" w:eastAsia="Arial" w:hAnsi="Arial" w:cs="Arial"/>
          <w:spacing w:val="18"/>
        </w:rPr>
        <w:t xml:space="preserve"> </w:t>
      </w:r>
      <w:r>
        <w:rPr>
          <w:rFonts w:ascii="Arial" w:eastAsia="Arial" w:hAnsi="Arial" w:cs="Arial"/>
        </w:rPr>
        <w:t>o</w:t>
      </w:r>
      <w:r>
        <w:rPr>
          <w:rFonts w:ascii="Arial" w:eastAsia="Arial" w:hAnsi="Arial" w:cs="Arial"/>
          <w:spacing w:val="1"/>
        </w:rPr>
        <w:t>t</w:t>
      </w:r>
      <w:r>
        <w:rPr>
          <w:rFonts w:ascii="Arial" w:eastAsia="Arial" w:hAnsi="Arial" w:cs="Arial"/>
        </w:rPr>
        <w:t>her</w:t>
      </w:r>
      <w:r>
        <w:rPr>
          <w:rFonts w:ascii="Arial" w:eastAsia="Arial" w:hAnsi="Arial" w:cs="Arial"/>
          <w:spacing w:val="20"/>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spacing w:val="-3"/>
        </w:rPr>
        <w:t>e</w:t>
      </w:r>
      <w:r>
        <w:rPr>
          <w:rFonts w:ascii="Arial" w:eastAsia="Arial" w:hAnsi="Arial" w:cs="Arial"/>
          <w:spacing w:val="1"/>
        </w:rPr>
        <w:t>m</w:t>
      </w:r>
      <w:r>
        <w:rPr>
          <w:rFonts w:ascii="Arial" w:eastAsia="Arial" w:hAnsi="Arial" w:cs="Arial"/>
        </w:rPr>
        <w:t>en</w:t>
      </w:r>
      <w:r>
        <w:rPr>
          <w:rFonts w:ascii="Arial" w:eastAsia="Arial" w:hAnsi="Arial" w:cs="Arial"/>
          <w:spacing w:val="-1"/>
        </w:rPr>
        <w:t>t</w:t>
      </w:r>
      <w:r>
        <w:rPr>
          <w:rFonts w:ascii="Arial" w:eastAsia="Arial" w:hAnsi="Arial" w:cs="Arial"/>
        </w:rPr>
        <w:t>s</w:t>
      </w:r>
      <w:r>
        <w:rPr>
          <w:rFonts w:ascii="Arial" w:eastAsia="Arial" w:hAnsi="Arial" w:cs="Arial"/>
          <w:spacing w:val="21"/>
        </w:rPr>
        <w:t xml:space="preserve"> </w:t>
      </w:r>
      <w:r>
        <w:rPr>
          <w:rFonts w:ascii="Arial" w:eastAsia="Arial" w:hAnsi="Arial" w:cs="Arial"/>
        </w:rPr>
        <w:t>a</w:t>
      </w:r>
      <w:r>
        <w:rPr>
          <w:rFonts w:ascii="Arial" w:eastAsia="Arial" w:hAnsi="Arial" w:cs="Arial"/>
          <w:spacing w:val="-2"/>
        </w:rPr>
        <w:t>r</w:t>
      </w:r>
      <w:r>
        <w:rPr>
          <w:rFonts w:ascii="Arial" w:eastAsia="Arial" w:hAnsi="Arial" w:cs="Arial"/>
        </w:rPr>
        <w:t xml:space="preserve">e </w:t>
      </w:r>
      <w:r>
        <w:rPr>
          <w:rFonts w:ascii="Arial" w:eastAsia="Arial" w:hAnsi="Arial" w:cs="Arial"/>
          <w:spacing w:val="1"/>
        </w:rPr>
        <w:t>m</w:t>
      </w:r>
      <w:r>
        <w:rPr>
          <w:rFonts w:ascii="Arial" w:eastAsia="Arial" w:hAnsi="Arial" w:cs="Arial"/>
        </w:rPr>
        <w:t>et by</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1"/>
        </w:rPr>
        <w: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4"/>
        </w:rPr>
        <w:t xml:space="preserve"> </w:t>
      </w:r>
      <w:r>
        <w:rPr>
          <w:rFonts w:ascii="Arial" w:eastAsia="Arial" w:hAnsi="Arial" w:cs="Arial"/>
          <w:spacing w:val="-3"/>
        </w:rPr>
        <w:t>o</w:t>
      </w:r>
      <w:r>
        <w:rPr>
          <w:rFonts w:ascii="Arial" w:eastAsia="Arial" w:hAnsi="Arial" w:cs="Arial"/>
          <w:spacing w:val="-2"/>
        </w:rPr>
        <w:t>r</w:t>
      </w:r>
      <w:r>
        <w:rPr>
          <w:rFonts w:ascii="Arial" w:eastAsia="Arial" w:hAnsi="Arial" w:cs="Arial"/>
          <w:spacing w:val="2"/>
        </w:rPr>
        <w:t>g</w:t>
      </w:r>
      <w:r>
        <w:rPr>
          <w:rFonts w:ascii="Arial" w:eastAsia="Arial" w:hAnsi="Arial" w:cs="Arial"/>
        </w:rPr>
        <w:t>a</w:t>
      </w:r>
      <w:r>
        <w:rPr>
          <w:rFonts w:ascii="Arial" w:eastAsia="Arial" w:hAnsi="Arial" w:cs="Arial"/>
          <w:spacing w:val="-3"/>
        </w:rPr>
        <w:t>n</w:t>
      </w:r>
      <w:r>
        <w:rPr>
          <w:rFonts w:ascii="Arial" w:eastAsia="Arial" w:hAnsi="Arial" w:cs="Arial"/>
          <w:spacing w:val="-1"/>
        </w:rPr>
        <w:t>i</w:t>
      </w:r>
      <w:r>
        <w:rPr>
          <w:rFonts w:ascii="Arial" w:eastAsia="Arial" w:hAnsi="Arial" w:cs="Arial"/>
        </w:rPr>
        <w:t>sa</w:t>
      </w:r>
      <w:r>
        <w:rPr>
          <w:rFonts w:ascii="Arial" w:eastAsia="Arial" w:hAnsi="Arial" w:cs="Arial"/>
          <w:spacing w:val="1"/>
        </w:rPr>
        <w:t>t</w:t>
      </w:r>
      <w:r>
        <w:rPr>
          <w:rFonts w:ascii="Arial" w:eastAsia="Arial" w:hAnsi="Arial" w:cs="Arial"/>
          <w:spacing w:val="-1"/>
        </w:rPr>
        <w:t>i</w:t>
      </w:r>
      <w:r>
        <w:rPr>
          <w:rFonts w:ascii="Arial" w:eastAsia="Arial" w:hAnsi="Arial" w:cs="Arial"/>
        </w:rPr>
        <w:t>on.</w:t>
      </w:r>
    </w:p>
    <w:p w:rsidR="000A5570" w:rsidRDefault="000A5570">
      <w:pPr>
        <w:spacing w:before="6" w:after="0" w:line="120" w:lineRule="exact"/>
        <w:rPr>
          <w:sz w:val="12"/>
          <w:szCs w:val="12"/>
        </w:rPr>
      </w:pPr>
    </w:p>
    <w:p w:rsidR="000A5570" w:rsidRDefault="00863EB5">
      <w:pPr>
        <w:spacing w:after="0" w:line="252" w:lineRule="exact"/>
        <w:ind w:left="298" w:right="93"/>
        <w:jc w:val="both"/>
        <w:rPr>
          <w:rFonts w:ascii="Arial" w:eastAsia="Arial" w:hAnsi="Arial" w:cs="Arial"/>
        </w:rPr>
      </w:pPr>
      <w:r>
        <w:rPr>
          <w:rFonts w:ascii="Arial" w:eastAsia="Arial" w:hAnsi="Arial" w:cs="Arial"/>
          <w:spacing w:val="2"/>
        </w:rPr>
        <w:t>T</w:t>
      </w:r>
      <w:r>
        <w:rPr>
          <w:rFonts w:ascii="Arial" w:eastAsia="Arial" w:hAnsi="Arial" w:cs="Arial"/>
        </w:rPr>
        <w:t xml:space="preserve">he </w:t>
      </w:r>
      <w:r>
        <w:rPr>
          <w:rFonts w:ascii="Arial" w:eastAsia="Arial" w:hAnsi="Arial" w:cs="Arial"/>
          <w:spacing w:val="1"/>
        </w:rPr>
        <w:t>I</w:t>
      </w:r>
      <w:r>
        <w:rPr>
          <w:rFonts w:ascii="Arial" w:eastAsia="Arial" w:hAnsi="Arial" w:cs="Arial"/>
          <w:spacing w:val="-1"/>
        </w:rPr>
        <w:t>A</w:t>
      </w:r>
      <w:r>
        <w:rPr>
          <w:rFonts w:ascii="Arial" w:eastAsia="Arial" w:hAnsi="Arial" w:cs="Arial"/>
        </w:rPr>
        <w:t>LA</w:t>
      </w:r>
      <w:r>
        <w:rPr>
          <w:rFonts w:ascii="Arial" w:eastAsia="Arial" w:hAnsi="Arial" w:cs="Arial"/>
          <w:spacing w:val="2"/>
        </w:rPr>
        <w:t xml:space="preserve"> </w:t>
      </w:r>
      <w:r>
        <w:rPr>
          <w:rFonts w:ascii="Arial" w:eastAsia="Arial" w:hAnsi="Arial" w:cs="Arial"/>
          <w:spacing w:val="1"/>
        </w:rPr>
        <w:t>G</w:t>
      </w:r>
      <w:r>
        <w:rPr>
          <w:rFonts w:ascii="Arial" w:eastAsia="Arial" w:hAnsi="Arial" w:cs="Arial"/>
        </w:rPr>
        <w:t>u</w:t>
      </w:r>
      <w:r>
        <w:rPr>
          <w:rFonts w:ascii="Arial" w:eastAsia="Arial" w:hAnsi="Arial" w:cs="Arial"/>
          <w:spacing w:val="-1"/>
        </w:rPr>
        <w:t>i</w:t>
      </w:r>
      <w:r>
        <w:rPr>
          <w:rFonts w:ascii="Arial" w:eastAsia="Arial" w:hAnsi="Arial" w:cs="Arial"/>
        </w:rPr>
        <w:t>de</w:t>
      </w:r>
      <w:r>
        <w:rPr>
          <w:rFonts w:ascii="Arial" w:eastAsia="Arial" w:hAnsi="Arial" w:cs="Arial"/>
          <w:spacing w:val="-1"/>
        </w:rPr>
        <w:t>li</w:t>
      </w:r>
      <w:r>
        <w:rPr>
          <w:rFonts w:ascii="Arial" w:eastAsia="Arial" w:hAnsi="Arial" w:cs="Arial"/>
        </w:rPr>
        <w:t>ne</w:t>
      </w:r>
      <w:r>
        <w:rPr>
          <w:rFonts w:ascii="Arial" w:eastAsia="Arial" w:hAnsi="Arial" w:cs="Arial"/>
          <w:spacing w:val="2"/>
        </w:rPr>
        <w:t xml:space="preserve"> </w:t>
      </w:r>
      <w:r>
        <w:rPr>
          <w:rFonts w:ascii="Arial" w:eastAsia="Arial" w:hAnsi="Arial" w:cs="Arial"/>
          <w:spacing w:val="-1"/>
        </w:rPr>
        <w:t>N</w:t>
      </w:r>
      <w:r>
        <w:rPr>
          <w:rFonts w:ascii="Arial" w:eastAsia="Arial" w:hAnsi="Arial" w:cs="Arial"/>
        </w:rPr>
        <w:t>o 1014</w:t>
      </w:r>
      <w:r>
        <w:rPr>
          <w:rFonts w:ascii="Arial" w:eastAsia="Arial" w:hAnsi="Arial" w:cs="Arial"/>
          <w:spacing w:val="4"/>
        </w:rPr>
        <w:t xml:space="preserve"> </w:t>
      </w:r>
      <w:r>
        <w:rPr>
          <w:rFonts w:ascii="Arial" w:eastAsia="Arial" w:hAnsi="Arial" w:cs="Arial"/>
          <w:i/>
          <w:spacing w:val="-1"/>
        </w:rPr>
        <w:t>A</w:t>
      </w:r>
      <w:r>
        <w:rPr>
          <w:rFonts w:ascii="Arial" w:eastAsia="Arial" w:hAnsi="Arial" w:cs="Arial"/>
          <w:i/>
        </w:rPr>
        <w:t>cc</w:t>
      </w:r>
      <w:r>
        <w:rPr>
          <w:rFonts w:ascii="Arial" w:eastAsia="Arial" w:hAnsi="Arial" w:cs="Arial"/>
          <w:i/>
          <w:spacing w:val="1"/>
        </w:rPr>
        <w:t>r</w:t>
      </w:r>
      <w:r>
        <w:rPr>
          <w:rFonts w:ascii="Arial" w:eastAsia="Arial" w:hAnsi="Arial" w:cs="Arial"/>
          <w:i/>
        </w:rPr>
        <w:t>ed</w:t>
      </w:r>
      <w:r>
        <w:rPr>
          <w:rFonts w:ascii="Arial" w:eastAsia="Arial" w:hAnsi="Arial" w:cs="Arial"/>
          <w:i/>
          <w:spacing w:val="-1"/>
        </w:rPr>
        <w:t>i</w:t>
      </w:r>
      <w:r>
        <w:rPr>
          <w:rFonts w:ascii="Arial" w:eastAsia="Arial" w:hAnsi="Arial" w:cs="Arial"/>
          <w:i/>
          <w:spacing w:val="1"/>
        </w:rPr>
        <w:t>t</w:t>
      </w:r>
      <w:r>
        <w:rPr>
          <w:rFonts w:ascii="Arial" w:eastAsia="Arial" w:hAnsi="Arial" w:cs="Arial"/>
          <w:i/>
          <w:spacing w:val="-3"/>
        </w:rPr>
        <w:t>a</w:t>
      </w:r>
      <w:r>
        <w:rPr>
          <w:rFonts w:ascii="Arial" w:eastAsia="Arial" w:hAnsi="Arial" w:cs="Arial"/>
          <w:i/>
          <w:spacing w:val="1"/>
        </w:rPr>
        <w:t>t</w:t>
      </w:r>
      <w:r>
        <w:rPr>
          <w:rFonts w:ascii="Arial" w:eastAsia="Arial" w:hAnsi="Arial" w:cs="Arial"/>
          <w:i/>
          <w:spacing w:val="-1"/>
        </w:rPr>
        <w:t>i</w:t>
      </w:r>
      <w:r>
        <w:rPr>
          <w:rFonts w:ascii="Arial" w:eastAsia="Arial" w:hAnsi="Arial" w:cs="Arial"/>
          <w:i/>
        </w:rPr>
        <w:t>on</w:t>
      </w:r>
      <w:r>
        <w:rPr>
          <w:rFonts w:ascii="Arial" w:eastAsia="Arial" w:hAnsi="Arial" w:cs="Arial"/>
          <w:i/>
          <w:spacing w:val="3"/>
        </w:rPr>
        <w:t xml:space="preserve"> </w:t>
      </w:r>
      <w:r>
        <w:rPr>
          <w:rFonts w:ascii="Arial" w:eastAsia="Arial" w:hAnsi="Arial" w:cs="Arial"/>
          <w:i/>
        </w:rPr>
        <w:t xml:space="preserve">and </w:t>
      </w:r>
      <w:r>
        <w:rPr>
          <w:rFonts w:ascii="Arial" w:eastAsia="Arial" w:hAnsi="Arial" w:cs="Arial"/>
          <w:i/>
          <w:spacing w:val="-1"/>
          <w:highlight w:val="cyan"/>
        </w:rPr>
        <w:t>A</w:t>
      </w:r>
      <w:r>
        <w:rPr>
          <w:rFonts w:ascii="Arial" w:eastAsia="Arial" w:hAnsi="Arial" w:cs="Arial"/>
          <w:i/>
          <w:highlight w:val="cyan"/>
        </w:rPr>
        <w:t>pp</w:t>
      </w:r>
      <w:r>
        <w:rPr>
          <w:rFonts w:ascii="Arial" w:eastAsia="Arial" w:hAnsi="Arial" w:cs="Arial"/>
          <w:i/>
          <w:spacing w:val="1"/>
          <w:highlight w:val="cyan"/>
        </w:rPr>
        <w:t>r</w:t>
      </w:r>
      <w:r>
        <w:rPr>
          <w:rFonts w:ascii="Arial" w:eastAsia="Arial" w:hAnsi="Arial" w:cs="Arial"/>
          <w:i/>
          <w:highlight w:val="cyan"/>
        </w:rPr>
        <w:t>oval</w:t>
      </w:r>
      <w:r>
        <w:rPr>
          <w:rFonts w:ascii="Arial" w:eastAsia="Arial" w:hAnsi="Arial" w:cs="Arial"/>
          <w:i/>
          <w:spacing w:val="2"/>
          <w:highlight w:val="cyan"/>
        </w:rPr>
        <w:t xml:space="preserve"> </w:t>
      </w:r>
      <w:r>
        <w:rPr>
          <w:rFonts w:ascii="Arial" w:eastAsia="Arial" w:hAnsi="Arial" w:cs="Arial"/>
          <w:i/>
          <w:spacing w:val="-1"/>
          <w:highlight w:val="cyan"/>
        </w:rPr>
        <w:t>P</w:t>
      </w:r>
      <w:r>
        <w:rPr>
          <w:rFonts w:ascii="Arial" w:eastAsia="Arial" w:hAnsi="Arial" w:cs="Arial"/>
          <w:i/>
          <w:spacing w:val="1"/>
          <w:highlight w:val="cyan"/>
        </w:rPr>
        <w:t>r</w:t>
      </w:r>
      <w:r>
        <w:rPr>
          <w:rFonts w:ascii="Arial" w:eastAsia="Arial" w:hAnsi="Arial" w:cs="Arial"/>
          <w:i/>
          <w:highlight w:val="cyan"/>
        </w:rPr>
        <w:t xml:space="preserve">ocess </w:t>
      </w:r>
      <w:r>
        <w:rPr>
          <w:rFonts w:ascii="Arial" w:eastAsia="Arial" w:hAnsi="Arial" w:cs="Arial"/>
          <w:i/>
          <w:spacing w:val="1"/>
          <w:highlight w:val="cyan"/>
        </w:rPr>
        <w:t>f</w:t>
      </w:r>
      <w:r>
        <w:rPr>
          <w:rFonts w:ascii="Arial" w:eastAsia="Arial" w:hAnsi="Arial" w:cs="Arial"/>
          <w:i/>
          <w:highlight w:val="cyan"/>
        </w:rPr>
        <w:t>or</w:t>
      </w:r>
      <w:r>
        <w:rPr>
          <w:rFonts w:ascii="Arial" w:eastAsia="Arial" w:hAnsi="Arial" w:cs="Arial"/>
          <w:i/>
          <w:spacing w:val="2"/>
          <w:highlight w:val="cyan"/>
        </w:rPr>
        <w:t xml:space="preserve"> </w:t>
      </w:r>
      <w:r>
        <w:rPr>
          <w:rFonts w:ascii="Arial" w:eastAsia="Arial" w:hAnsi="Arial" w:cs="Arial"/>
          <w:i/>
          <w:spacing w:val="-1"/>
          <w:highlight w:val="cyan"/>
        </w:rPr>
        <w:t>V</w:t>
      </w:r>
      <w:r>
        <w:rPr>
          <w:rFonts w:ascii="Arial" w:eastAsia="Arial" w:hAnsi="Arial" w:cs="Arial"/>
          <w:i/>
          <w:highlight w:val="cyan"/>
        </w:rPr>
        <w:t>TS</w:t>
      </w:r>
      <w:r>
        <w:rPr>
          <w:rFonts w:ascii="Arial" w:eastAsia="Arial" w:hAnsi="Arial" w:cs="Arial"/>
          <w:i/>
          <w:spacing w:val="2"/>
        </w:rPr>
        <w:t xml:space="preserve"> </w:t>
      </w:r>
      <w:r>
        <w:rPr>
          <w:rFonts w:ascii="Arial" w:eastAsia="Arial" w:hAnsi="Arial" w:cs="Arial"/>
          <w:i/>
        </w:rPr>
        <w:t>T</w:t>
      </w:r>
      <w:r>
        <w:rPr>
          <w:rFonts w:ascii="Arial" w:eastAsia="Arial" w:hAnsi="Arial" w:cs="Arial"/>
          <w:i/>
          <w:spacing w:val="1"/>
        </w:rPr>
        <w:t>r</w:t>
      </w:r>
      <w:r>
        <w:rPr>
          <w:rFonts w:ascii="Arial" w:eastAsia="Arial" w:hAnsi="Arial" w:cs="Arial"/>
          <w:i/>
        </w:rPr>
        <w:t>a</w:t>
      </w:r>
      <w:r>
        <w:rPr>
          <w:rFonts w:ascii="Arial" w:eastAsia="Arial" w:hAnsi="Arial" w:cs="Arial"/>
          <w:i/>
          <w:spacing w:val="-1"/>
        </w:rPr>
        <w:t>i</w:t>
      </w:r>
      <w:r>
        <w:rPr>
          <w:rFonts w:ascii="Arial" w:eastAsia="Arial" w:hAnsi="Arial" w:cs="Arial"/>
          <w:i/>
        </w:rPr>
        <w:t>n</w:t>
      </w:r>
      <w:r>
        <w:rPr>
          <w:rFonts w:ascii="Arial" w:eastAsia="Arial" w:hAnsi="Arial" w:cs="Arial"/>
          <w:i/>
          <w:spacing w:val="-1"/>
        </w:rPr>
        <w:t>i</w:t>
      </w:r>
      <w:r>
        <w:rPr>
          <w:rFonts w:ascii="Arial" w:eastAsia="Arial" w:hAnsi="Arial" w:cs="Arial"/>
          <w:i/>
        </w:rPr>
        <w:t>ng</w:t>
      </w:r>
      <w:r>
        <w:rPr>
          <w:rFonts w:ascii="Arial" w:eastAsia="Arial" w:hAnsi="Arial" w:cs="Arial"/>
          <w:i/>
          <w:spacing w:val="3"/>
        </w:rPr>
        <w:t xml:space="preserve"> </w:t>
      </w:r>
      <w:r>
        <w:rPr>
          <w:rFonts w:ascii="Arial" w:eastAsia="Arial" w:hAnsi="Arial" w:cs="Arial"/>
        </w:rPr>
        <w:t>se</w:t>
      </w:r>
      <w:r>
        <w:rPr>
          <w:rFonts w:ascii="Arial" w:eastAsia="Arial" w:hAnsi="Arial" w:cs="Arial"/>
          <w:spacing w:val="1"/>
        </w:rPr>
        <w:t>t</w:t>
      </w:r>
      <w:r>
        <w:rPr>
          <w:rFonts w:ascii="Arial" w:eastAsia="Arial" w:hAnsi="Arial" w:cs="Arial"/>
        </w:rPr>
        <w:t>s</w:t>
      </w:r>
      <w:r>
        <w:rPr>
          <w:rFonts w:ascii="Arial" w:eastAsia="Arial" w:hAnsi="Arial" w:cs="Arial"/>
          <w:spacing w:val="3"/>
        </w:rPr>
        <w:t xml:space="preserve"> </w:t>
      </w:r>
      <w:r>
        <w:rPr>
          <w:rFonts w:ascii="Arial" w:eastAsia="Arial" w:hAnsi="Arial" w:cs="Arial"/>
        </w:rPr>
        <w:t>o</w:t>
      </w:r>
      <w:r>
        <w:rPr>
          <w:rFonts w:ascii="Arial" w:eastAsia="Arial" w:hAnsi="Arial" w:cs="Arial"/>
          <w:spacing w:val="-3"/>
        </w:rPr>
        <w:t>u</w:t>
      </w:r>
      <w:r>
        <w:rPr>
          <w:rFonts w:ascii="Arial" w:eastAsia="Arial" w:hAnsi="Arial" w:cs="Arial"/>
        </w:rPr>
        <w:t>t</w:t>
      </w:r>
      <w:r>
        <w:rPr>
          <w:rFonts w:ascii="Arial" w:eastAsia="Arial" w:hAnsi="Arial" w:cs="Arial"/>
          <w:spacing w:val="4"/>
        </w:rPr>
        <w:t xml:space="preserve"> </w:t>
      </w:r>
      <w:r>
        <w:rPr>
          <w:rFonts w:ascii="Arial" w:eastAsia="Arial" w:hAnsi="Arial" w:cs="Arial"/>
          <w:spacing w:val="1"/>
        </w:rPr>
        <w:t>t</w:t>
      </w:r>
      <w:r>
        <w:rPr>
          <w:rFonts w:ascii="Arial" w:eastAsia="Arial" w:hAnsi="Arial" w:cs="Arial"/>
          <w:spacing w:val="-3"/>
        </w:rPr>
        <w:t xml:space="preserve">he </w:t>
      </w:r>
      <w:r>
        <w:rPr>
          <w:rFonts w:ascii="Arial" w:eastAsia="Arial" w:hAnsi="Arial" w:cs="Arial"/>
        </w:rPr>
        <w:t>p</w:t>
      </w:r>
      <w:r>
        <w:rPr>
          <w:rFonts w:ascii="Arial" w:eastAsia="Arial" w:hAnsi="Arial" w:cs="Arial"/>
          <w:spacing w:val="1"/>
        </w:rPr>
        <w:t>r</w:t>
      </w:r>
      <w:r>
        <w:rPr>
          <w:rFonts w:ascii="Arial" w:eastAsia="Arial" w:hAnsi="Arial" w:cs="Arial"/>
        </w:rPr>
        <w:t>ocess</w:t>
      </w:r>
      <w:r>
        <w:rPr>
          <w:rFonts w:ascii="Arial" w:eastAsia="Arial" w:hAnsi="Arial" w:cs="Arial"/>
          <w:spacing w:val="21"/>
        </w:rPr>
        <w:t xml:space="preserve"> </w:t>
      </w:r>
      <w:r>
        <w:rPr>
          <w:rFonts w:ascii="Arial" w:eastAsia="Arial" w:hAnsi="Arial" w:cs="Arial"/>
        </w:rPr>
        <w:t>by</w:t>
      </w:r>
      <w:r>
        <w:rPr>
          <w:rFonts w:ascii="Arial" w:eastAsia="Arial" w:hAnsi="Arial" w:cs="Arial"/>
          <w:spacing w:val="18"/>
        </w:rPr>
        <w:t xml:space="preserve"> </w:t>
      </w:r>
      <w:r>
        <w:rPr>
          <w:rFonts w:ascii="Arial" w:eastAsia="Arial" w:hAnsi="Arial" w:cs="Arial"/>
          <w:spacing w:val="-4"/>
        </w:rPr>
        <w:t>w</w:t>
      </w:r>
      <w:r>
        <w:rPr>
          <w:rFonts w:ascii="Arial" w:eastAsia="Arial" w:hAnsi="Arial" w:cs="Arial"/>
        </w:rPr>
        <w:t>h</w:t>
      </w:r>
      <w:r>
        <w:rPr>
          <w:rFonts w:ascii="Arial" w:eastAsia="Arial" w:hAnsi="Arial" w:cs="Arial"/>
          <w:spacing w:val="-1"/>
        </w:rPr>
        <w:t>i</w:t>
      </w:r>
      <w:r>
        <w:rPr>
          <w:rFonts w:ascii="Arial" w:eastAsia="Arial" w:hAnsi="Arial" w:cs="Arial"/>
        </w:rPr>
        <w:t>ch</w:t>
      </w:r>
      <w:r>
        <w:rPr>
          <w:rFonts w:ascii="Arial" w:eastAsia="Arial" w:hAnsi="Arial" w:cs="Arial"/>
          <w:spacing w:val="20"/>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S</w:t>
      </w:r>
      <w:r>
        <w:rPr>
          <w:rFonts w:ascii="Arial" w:eastAsia="Arial" w:hAnsi="Arial" w:cs="Arial"/>
          <w:spacing w:val="20"/>
        </w:rPr>
        <w:t xml:space="preserve"> </w:t>
      </w:r>
      <w:r>
        <w:rPr>
          <w:rFonts w:ascii="Arial" w:eastAsia="Arial" w:hAnsi="Arial" w:cs="Arial"/>
        </w:rPr>
        <w:t>T</w:t>
      </w:r>
      <w:r>
        <w:rPr>
          <w:rFonts w:ascii="Arial" w:eastAsia="Arial" w:hAnsi="Arial" w:cs="Arial"/>
          <w:spacing w:val="1"/>
        </w:rPr>
        <w: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23"/>
        </w:rPr>
        <w:t xml:space="preserve"> </w:t>
      </w:r>
      <w:r>
        <w:rPr>
          <w:rFonts w:ascii="Arial" w:eastAsia="Arial" w:hAnsi="Arial" w:cs="Arial"/>
          <w:spacing w:val="-1"/>
        </w:rPr>
        <w:t>C</w:t>
      </w:r>
      <w:r>
        <w:rPr>
          <w:rFonts w:ascii="Arial" w:eastAsia="Arial" w:hAnsi="Arial" w:cs="Arial"/>
        </w:rPr>
        <w:t>ou</w:t>
      </w:r>
      <w:r>
        <w:rPr>
          <w:rFonts w:ascii="Arial" w:eastAsia="Arial" w:hAnsi="Arial" w:cs="Arial"/>
          <w:spacing w:val="1"/>
        </w:rPr>
        <w:t>r</w:t>
      </w:r>
      <w:r>
        <w:rPr>
          <w:rFonts w:ascii="Arial" w:eastAsia="Arial" w:hAnsi="Arial" w:cs="Arial"/>
        </w:rPr>
        <w:t>s</w:t>
      </w:r>
      <w:r>
        <w:rPr>
          <w:rFonts w:ascii="Arial" w:eastAsia="Arial" w:hAnsi="Arial" w:cs="Arial"/>
          <w:spacing w:val="-3"/>
        </w:rPr>
        <w:t>e</w:t>
      </w:r>
      <w:r>
        <w:rPr>
          <w:rFonts w:ascii="Arial" w:eastAsia="Arial" w:hAnsi="Arial" w:cs="Arial"/>
        </w:rPr>
        <w:t>s</w:t>
      </w:r>
      <w:r>
        <w:rPr>
          <w:rFonts w:ascii="Arial" w:eastAsia="Arial" w:hAnsi="Arial" w:cs="Arial"/>
          <w:spacing w:val="21"/>
        </w:rPr>
        <w:t xml:space="preserve"> </w:t>
      </w:r>
      <w:r>
        <w:rPr>
          <w:rFonts w:ascii="Arial" w:eastAsia="Arial" w:hAnsi="Arial" w:cs="Arial"/>
          <w:spacing w:val="-1"/>
        </w:rPr>
        <w:t>l</w:t>
      </w:r>
      <w:r>
        <w:rPr>
          <w:rFonts w:ascii="Arial" w:eastAsia="Arial" w:hAnsi="Arial" w:cs="Arial"/>
        </w:rPr>
        <w:t>ead</w:t>
      </w:r>
      <w:r>
        <w:rPr>
          <w:rFonts w:ascii="Arial" w:eastAsia="Arial" w:hAnsi="Arial" w:cs="Arial"/>
          <w:spacing w:val="-1"/>
        </w:rPr>
        <w:t>i</w:t>
      </w:r>
      <w:r>
        <w:rPr>
          <w:rFonts w:ascii="Arial" w:eastAsia="Arial" w:hAnsi="Arial" w:cs="Arial"/>
        </w:rPr>
        <w:t>ng</w:t>
      </w:r>
      <w:r>
        <w:rPr>
          <w:rFonts w:ascii="Arial" w:eastAsia="Arial" w:hAnsi="Arial" w:cs="Arial"/>
          <w:spacing w:val="20"/>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0"/>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0"/>
        </w:rPr>
        <w:t xml:space="preserve"> </w:t>
      </w:r>
      <w:r>
        <w:rPr>
          <w:rFonts w:ascii="Arial" w:eastAsia="Arial" w:hAnsi="Arial" w:cs="Arial"/>
          <w:spacing w:val="-1"/>
        </w:rPr>
        <w:t>i</w:t>
      </w:r>
      <w:r>
        <w:rPr>
          <w:rFonts w:ascii="Arial" w:eastAsia="Arial" w:hAnsi="Arial" w:cs="Arial"/>
        </w:rPr>
        <w:t>ssue</w:t>
      </w:r>
      <w:r>
        <w:rPr>
          <w:rFonts w:ascii="Arial" w:eastAsia="Arial" w:hAnsi="Arial" w:cs="Arial"/>
          <w:spacing w:val="18"/>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4"/>
        </w:rPr>
        <w:t xml:space="preserve"> </w:t>
      </w:r>
      <w:r>
        <w:rPr>
          <w:rFonts w:ascii="Arial" w:eastAsia="Arial" w:hAnsi="Arial" w:cs="Arial"/>
          <w:spacing w:val="-3"/>
        </w:rPr>
        <w:t>V</w:t>
      </w:r>
      <w:r>
        <w:rPr>
          <w:rFonts w:ascii="Arial" w:eastAsia="Arial" w:hAnsi="Arial" w:cs="Arial"/>
          <w:spacing w:val="1"/>
        </w:rPr>
        <w:t>-</w:t>
      </w:r>
      <w:r>
        <w:rPr>
          <w:rFonts w:ascii="Arial" w:eastAsia="Arial" w:hAnsi="Arial" w:cs="Arial"/>
        </w:rPr>
        <w:t>103</w:t>
      </w:r>
      <w:r>
        <w:rPr>
          <w:rFonts w:ascii="Arial" w:eastAsia="Arial" w:hAnsi="Arial" w:cs="Arial"/>
          <w:spacing w:val="1"/>
        </w:rPr>
        <w:t>/</w:t>
      </w:r>
      <w:r>
        <w:rPr>
          <w:rFonts w:ascii="Arial" w:eastAsia="Arial" w:hAnsi="Arial" w:cs="Arial"/>
          <w:spacing w:val="-3"/>
        </w:rPr>
        <w:t>1</w:t>
      </w:r>
      <w:r>
        <w:rPr>
          <w:rFonts w:ascii="Arial" w:eastAsia="Arial" w:hAnsi="Arial" w:cs="Arial"/>
        </w:rPr>
        <w:t>,</w:t>
      </w:r>
      <w:r>
        <w:rPr>
          <w:rFonts w:ascii="Arial" w:eastAsia="Arial" w:hAnsi="Arial" w:cs="Arial"/>
          <w:spacing w:val="19"/>
        </w:rPr>
        <w:t xml:space="preserve"> </w:t>
      </w:r>
      <w:r>
        <w:rPr>
          <w:rFonts w:ascii="Arial" w:eastAsia="Arial" w:hAnsi="Arial" w:cs="Arial"/>
          <w:spacing w:val="-1"/>
        </w:rPr>
        <w:t>V</w:t>
      </w:r>
      <w:r>
        <w:rPr>
          <w:rFonts w:ascii="Arial" w:eastAsia="Arial" w:hAnsi="Arial" w:cs="Arial"/>
          <w:spacing w:val="1"/>
        </w:rPr>
        <w:t>-</w:t>
      </w:r>
      <w:r>
        <w:rPr>
          <w:rFonts w:ascii="Arial" w:eastAsia="Arial" w:hAnsi="Arial" w:cs="Arial"/>
        </w:rPr>
        <w:t>103</w:t>
      </w:r>
      <w:r>
        <w:rPr>
          <w:rFonts w:ascii="Arial" w:eastAsia="Arial" w:hAnsi="Arial" w:cs="Arial"/>
          <w:spacing w:val="1"/>
        </w:rPr>
        <w:t>/</w:t>
      </w:r>
      <w:r>
        <w:rPr>
          <w:rFonts w:ascii="Arial" w:eastAsia="Arial" w:hAnsi="Arial" w:cs="Arial"/>
        </w:rPr>
        <w:t>2,</w:t>
      </w:r>
      <w:r>
        <w:rPr>
          <w:rFonts w:ascii="Arial" w:eastAsia="Arial" w:hAnsi="Arial" w:cs="Arial"/>
          <w:spacing w:val="19"/>
        </w:rPr>
        <w:t xml:space="preserve"> </w:t>
      </w:r>
      <w:r>
        <w:rPr>
          <w:rFonts w:ascii="Arial" w:eastAsia="Arial" w:hAnsi="Arial" w:cs="Arial"/>
          <w:spacing w:val="-1"/>
        </w:rPr>
        <w:t>V</w:t>
      </w:r>
      <w:r>
        <w:rPr>
          <w:rFonts w:ascii="Arial" w:eastAsia="Arial" w:hAnsi="Arial" w:cs="Arial"/>
          <w:spacing w:val="1"/>
        </w:rPr>
        <w:t>-</w:t>
      </w:r>
      <w:r>
        <w:rPr>
          <w:rFonts w:ascii="Arial" w:eastAsia="Arial" w:hAnsi="Arial" w:cs="Arial"/>
        </w:rPr>
        <w:t>10</w:t>
      </w:r>
      <w:r>
        <w:rPr>
          <w:rFonts w:ascii="Arial" w:eastAsia="Arial" w:hAnsi="Arial" w:cs="Arial"/>
          <w:spacing w:val="-3"/>
        </w:rPr>
        <w:t>3</w:t>
      </w:r>
      <w:r>
        <w:rPr>
          <w:rFonts w:ascii="Arial" w:eastAsia="Arial" w:hAnsi="Arial" w:cs="Arial"/>
          <w:spacing w:val="1"/>
        </w:rPr>
        <w:t>/</w:t>
      </w:r>
      <w:r>
        <w:rPr>
          <w:rFonts w:ascii="Arial" w:eastAsia="Arial" w:hAnsi="Arial" w:cs="Arial"/>
        </w:rPr>
        <w:t>3,</w:t>
      </w:r>
      <w:r>
        <w:rPr>
          <w:rFonts w:ascii="Arial" w:eastAsia="Arial" w:hAnsi="Arial" w:cs="Arial"/>
          <w:spacing w:val="22"/>
        </w:rPr>
        <w:t xml:space="preserve"> </w:t>
      </w:r>
      <w:r>
        <w:rPr>
          <w:rFonts w:ascii="Arial" w:eastAsia="Arial" w:hAnsi="Arial" w:cs="Arial"/>
          <w:spacing w:val="-3"/>
        </w:rPr>
        <w:t>V</w:t>
      </w:r>
      <w:r>
        <w:rPr>
          <w:rFonts w:ascii="Arial" w:eastAsia="Arial" w:hAnsi="Arial" w:cs="Arial"/>
        </w:rPr>
        <w:t>-</w:t>
      </w:r>
    </w:p>
    <w:p w:rsidR="000A5570" w:rsidRDefault="00863EB5">
      <w:pPr>
        <w:spacing w:after="0" w:line="251" w:lineRule="exact"/>
        <w:ind w:left="298" w:right="3451"/>
        <w:jc w:val="both"/>
        <w:rPr>
          <w:rFonts w:ascii="Arial" w:eastAsia="Arial" w:hAnsi="Arial" w:cs="Arial"/>
        </w:rPr>
      </w:pPr>
      <w:r>
        <w:rPr>
          <w:rFonts w:ascii="Arial" w:eastAsia="Arial" w:hAnsi="Arial" w:cs="Arial"/>
        </w:rPr>
        <w:t>103</w:t>
      </w:r>
      <w:r>
        <w:rPr>
          <w:rFonts w:ascii="Arial" w:eastAsia="Arial" w:hAnsi="Arial" w:cs="Arial"/>
          <w:spacing w:val="1"/>
        </w:rPr>
        <w:t>/</w:t>
      </w:r>
      <w:r>
        <w:rPr>
          <w:rFonts w:ascii="Arial" w:eastAsia="Arial" w:hAnsi="Arial" w:cs="Arial"/>
        </w:rPr>
        <w:t>4</w:t>
      </w:r>
      <w:r>
        <w:rPr>
          <w:rFonts w:ascii="Arial" w:eastAsia="Arial" w:hAnsi="Arial" w:cs="Arial"/>
          <w:spacing w:val="1"/>
        </w:rPr>
        <w:t xml:space="preserve"> </w:t>
      </w:r>
      <w:r>
        <w:rPr>
          <w:rFonts w:ascii="Arial" w:eastAsia="Arial" w:hAnsi="Arial" w:cs="Arial"/>
          <w:highlight w:val="cyan"/>
        </w:rPr>
        <w:t>and</w:t>
      </w:r>
      <w:r>
        <w:rPr>
          <w:rFonts w:ascii="Arial" w:eastAsia="Arial" w:hAnsi="Arial" w:cs="Arial"/>
          <w:spacing w:val="-1"/>
          <w:highlight w:val="cyan"/>
        </w:rPr>
        <w:t xml:space="preserve"> V</w:t>
      </w:r>
      <w:r>
        <w:rPr>
          <w:rFonts w:ascii="Arial" w:eastAsia="Arial" w:hAnsi="Arial" w:cs="Arial"/>
          <w:spacing w:val="1"/>
          <w:highlight w:val="cyan"/>
        </w:rPr>
        <w:t>-</w:t>
      </w:r>
      <w:r>
        <w:rPr>
          <w:rFonts w:ascii="Arial" w:eastAsia="Arial" w:hAnsi="Arial" w:cs="Arial"/>
          <w:highlight w:val="cyan"/>
        </w:rPr>
        <w:t>10</w:t>
      </w:r>
      <w:r>
        <w:rPr>
          <w:rFonts w:ascii="Arial" w:eastAsia="Arial" w:hAnsi="Arial" w:cs="Arial"/>
          <w:spacing w:val="-3"/>
          <w:highlight w:val="cyan"/>
        </w:rPr>
        <w:t>3</w:t>
      </w:r>
      <w:r>
        <w:rPr>
          <w:rFonts w:ascii="Arial" w:eastAsia="Arial" w:hAnsi="Arial" w:cs="Arial"/>
          <w:spacing w:val="1"/>
          <w:highlight w:val="cyan"/>
        </w:rPr>
        <w:t>/</w:t>
      </w:r>
      <w:r>
        <w:rPr>
          <w:rFonts w:ascii="Arial" w:eastAsia="Arial" w:hAnsi="Arial" w:cs="Arial"/>
          <w:highlight w:val="cyan"/>
        </w:rPr>
        <w:t>5</w:t>
      </w:r>
      <w:r>
        <w:rPr>
          <w:rFonts w:ascii="Arial" w:eastAsia="Arial" w:hAnsi="Arial" w:cs="Arial"/>
          <w:spacing w:val="1"/>
        </w:rPr>
        <w:t xml:space="preserve"> </w:t>
      </w:r>
      <w:r>
        <w:rPr>
          <w:rFonts w:ascii="Arial" w:eastAsia="Arial" w:hAnsi="Arial" w:cs="Arial"/>
          <w:spacing w:val="-1"/>
        </w:rPr>
        <w:t>C</w:t>
      </w:r>
      <w:r>
        <w:rPr>
          <w:rFonts w:ascii="Arial" w:eastAsia="Arial" w:hAnsi="Arial" w:cs="Arial"/>
        </w:rPr>
        <w:t>ou</w:t>
      </w:r>
      <w:r>
        <w:rPr>
          <w:rFonts w:ascii="Arial" w:eastAsia="Arial" w:hAnsi="Arial" w:cs="Arial"/>
          <w:spacing w:val="-2"/>
        </w:rPr>
        <w:t>r</w:t>
      </w:r>
      <w:r>
        <w:rPr>
          <w:rFonts w:ascii="Arial" w:eastAsia="Arial" w:hAnsi="Arial" w:cs="Arial"/>
        </w:rPr>
        <w:t>se</w:t>
      </w:r>
      <w:r>
        <w:rPr>
          <w:rFonts w:ascii="Arial" w:eastAsia="Arial" w:hAnsi="Arial" w:cs="Arial"/>
          <w:spacing w:val="1"/>
        </w:rPr>
        <w:t xml:space="preserve"> </w:t>
      </w:r>
      <w:r>
        <w:rPr>
          <w:rFonts w:ascii="Arial" w:eastAsia="Arial" w:hAnsi="Arial" w:cs="Arial"/>
          <w:spacing w:val="-1"/>
        </w:rPr>
        <w:t>C</w:t>
      </w:r>
      <w:r>
        <w:rPr>
          <w:rFonts w:ascii="Arial" w:eastAsia="Arial" w:hAnsi="Arial" w:cs="Arial"/>
        </w:rPr>
        <w:t>e</w:t>
      </w:r>
      <w:r>
        <w:rPr>
          <w:rFonts w:ascii="Arial" w:eastAsia="Arial" w:hAnsi="Arial" w:cs="Arial"/>
          <w:spacing w:val="-2"/>
        </w:rPr>
        <w:t>r</w:t>
      </w:r>
      <w:r>
        <w:rPr>
          <w:rFonts w:ascii="Arial" w:eastAsia="Arial" w:hAnsi="Arial" w:cs="Arial"/>
          <w:spacing w:val="1"/>
        </w:rPr>
        <w:t>t</w:t>
      </w:r>
      <w:r>
        <w:rPr>
          <w:rFonts w:ascii="Arial" w:eastAsia="Arial" w:hAnsi="Arial" w:cs="Arial"/>
          <w:spacing w:val="-3"/>
        </w:rPr>
        <w:t>i</w:t>
      </w:r>
      <w:r>
        <w:rPr>
          <w:rFonts w:ascii="Arial" w:eastAsia="Arial" w:hAnsi="Arial" w:cs="Arial"/>
          <w:spacing w:val="3"/>
        </w:rPr>
        <w:t>f</w:t>
      </w:r>
      <w:r>
        <w:rPr>
          <w:rFonts w:ascii="Arial" w:eastAsia="Arial" w:hAnsi="Arial" w:cs="Arial"/>
          <w:spacing w:val="-1"/>
        </w:rPr>
        <w:t>i</w:t>
      </w:r>
      <w:r>
        <w:rPr>
          <w:rFonts w:ascii="Arial" w:eastAsia="Arial" w:hAnsi="Arial" w:cs="Arial"/>
        </w:rPr>
        <w:t>ca</w:t>
      </w:r>
      <w:r>
        <w:rPr>
          <w:rFonts w:ascii="Arial" w:eastAsia="Arial" w:hAnsi="Arial" w:cs="Arial"/>
          <w:spacing w:val="1"/>
        </w:rPr>
        <w:t>t</w:t>
      </w:r>
      <w:r>
        <w:rPr>
          <w:rFonts w:ascii="Arial" w:eastAsia="Arial" w:hAnsi="Arial" w:cs="Arial"/>
        </w:rPr>
        <w:t>e</w:t>
      </w:r>
      <w:r>
        <w:rPr>
          <w:rFonts w:ascii="Arial" w:eastAsia="Arial" w:hAnsi="Arial" w:cs="Arial"/>
          <w:spacing w:val="-2"/>
        </w:rPr>
        <w:t>s</w:t>
      </w:r>
      <w:r>
        <w:rPr>
          <w:rFonts w:ascii="Arial" w:eastAsia="Arial" w:hAnsi="Arial" w:cs="Arial"/>
        </w:rPr>
        <w:t>,</w:t>
      </w:r>
      <w:r>
        <w:rPr>
          <w:rFonts w:ascii="Arial" w:eastAsia="Arial" w:hAnsi="Arial" w:cs="Arial"/>
          <w:spacing w:val="2"/>
        </w:rPr>
        <w:t xml:space="preserve"> </w:t>
      </w:r>
      <w:r>
        <w:rPr>
          <w:rFonts w:ascii="Arial" w:eastAsia="Arial" w:hAnsi="Arial" w:cs="Arial"/>
        </w:rPr>
        <w:t>can</w:t>
      </w:r>
      <w:r>
        <w:rPr>
          <w:rFonts w:ascii="Arial" w:eastAsia="Arial" w:hAnsi="Arial" w:cs="Arial"/>
          <w:spacing w:val="-2"/>
        </w:rPr>
        <w:t xml:space="preserve"> </w:t>
      </w:r>
      <w:r>
        <w:rPr>
          <w:rFonts w:ascii="Arial" w:eastAsia="Arial" w:hAnsi="Arial" w:cs="Arial"/>
        </w:rPr>
        <w:t>ach</w:t>
      </w:r>
      <w:r>
        <w:rPr>
          <w:rFonts w:ascii="Arial" w:eastAsia="Arial" w:hAnsi="Arial" w:cs="Arial"/>
          <w:spacing w:val="-4"/>
        </w:rPr>
        <w:t>i</w:t>
      </w:r>
      <w:r>
        <w:rPr>
          <w:rFonts w:ascii="Arial" w:eastAsia="Arial" w:hAnsi="Arial" w:cs="Arial"/>
        </w:rPr>
        <w:t>e</w:t>
      </w:r>
      <w:r>
        <w:rPr>
          <w:rFonts w:ascii="Arial" w:eastAsia="Arial" w:hAnsi="Arial" w:cs="Arial"/>
          <w:spacing w:val="-2"/>
        </w:rPr>
        <w:t>v</w:t>
      </w:r>
      <w:r>
        <w:rPr>
          <w:rFonts w:ascii="Arial" w:eastAsia="Arial" w:hAnsi="Arial" w:cs="Arial"/>
        </w:rPr>
        <w:t>e</w:t>
      </w:r>
      <w:r>
        <w:rPr>
          <w:rFonts w:ascii="Arial" w:eastAsia="Arial" w:hAnsi="Arial" w:cs="Arial"/>
          <w:spacing w:val="1"/>
        </w:rPr>
        <w:t xml:space="preserve"> </w:t>
      </w:r>
      <w:r>
        <w:rPr>
          <w:rFonts w:ascii="Arial" w:eastAsia="Arial" w:hAnsi="Arial" w:cs="Arial"/>
          <w:highlight w:val="cyan"/>
        </w:rPr>
        <w:t>app</w:t>
      </w:r>
      <w:r>
        <w:rPr>
          <w:rFonts w:ascii="Arial" w:eastAsia="Arial" w:hAnsi="Arial" w:cs="Arial"/>
          <w:spacing w:val="1"/>
          <w:highlight w:val="cyan"/>
        </w:rPr>
        <w:t>r</w:t>
      </w:r>
      <w:r>
        <w:rPr>
          <w:rFonts w:ascii="Arial" w:eastAsia="Arial" w:hAnsi="Arial" w:cs="Arial"/>
          <w:highlight w:val="cyan"/>
        </w:rPr>
        <w:t>o</w:t>
      </w:r>
      <w:r>
        <w:rPr>
          <w:rFonts w:ascii="Arial" w:eastAsia="Arial" w:hAnsi="Arial" w:cs="Arial"/>
          <w:spacing w:val="-2"/>
          <w:highlight w:val="cyan"/>
        </w:rPr>
        <w:t>v</w:t>
      </w:r>
      <w:r>
        <w:rPr>
          <w:rFonts w:ascii="Arial" w:eastAsia="Arial" w:hAnsi="Arial" w:cs="Arial"/>
          <w:highlight w:val="cyan"/>
        </w:rPr>
        <w:t>al</w:t>
      </w:r>
      <w:r>
        <w:rPr>
          <w:rFonts w:ascii="Arial" w:eastAsia="Arial" w:hAnsi="Arial" w:cs="Arial"/>
        </w:rPr>
        <w:t>.</w:t>
      </w:r>
    </w:p>
    <w:p w:rsidR="000A5570" w:rsidRDefault="000A5570">
      <w:pPr>
        <w:spacing w:after="0"/>
        <w:jc w:val="both"/>
        <w:sectPr w:rsidR="000A5570">
          <w:pgSz w:w="11920" w:h="16840"/>
          <w:pgMar w:top="1100" w:right="980" w:bottom="780" w:left="1120" w:header="591" w:footer="596" w:gutter="0"/>
          <w:cols w:space="720"/>
        </w:sectPr>
      </w:pPr>
    </w:p>
    <w:p w:rsidR="000A5570" w:rsidRDefault="000A5570">
      <w:pPr>
        <w:spacing w:before="6" w:after="0" w:line="200" w:lineRule="exact"/>
        <w:rPr>
          <w:sz w:val="20"/>
          <w:szCs w:val="20"/>
        </w:rPr>
      </w:pPr>
    </w:p>
    <w:p w:rsidR="000A5570" w:rsidRDefault="00863EB5">
      <w:pPr>
        <w:spacing w:before="32" w:after="0" w:line="240" w:lineRule="auto"/>
        <w:ind w:left="299" w:right="5802"/>
        <w:jc w:val="both"/>
        <w:rPr>
          <w:rFonts w:ascii="Arial" w:eastAsia="Arial" w:hAnsi="Arial" w:cs="Arial"/>
        </w:rPr>
      </w:pPr>
      <w:r>
        <w:rPr>
          <w:rFonts w:ascii="Arial" w:eastAsia="Arial" w:hAnsi="Arial" w:cs="Arial"/>
          <w:b/>
          <w:bCs/>
        </w:rPr>
        <w:t>2</w:t>
      </w:r>
      <w:r>
        <w:rPr>
          <w:rFonts w:ascii="Arial" w:eastAsia="Arial" w:hAnsi="Arial" w:cs="Arial"/>
          <w:b/>
          <w:bCs/>
          <w:spacing w:val="1"/>
        </w:rPr>
        <w:t>.</w:t>
      </w:r>
      <w:r>
        <w:rPr>
          <w:rFonts w:ascii="Arial" w:eastAsia="Arial" w:hAnsi="Arial" w:cs="Arial"/>
          <w:b/>
          <w:bCs/>
        </w:rPr>
        <w:t xml:space="preserve">5       </w:t>
      </w:r>
      <w:r>
        <w:rPr>
          <w:rFonts w:ascii="Arial" w:eastAsia="Arial" w:hAnsi="Arial" w:cs="Arial"/>
          <w:b/>
          <w:bCs/>
          <w:spacing w:val="55"/>
        </w:rPr>
        <w:t xml:space="preserve"> </w:t>
      </w:r>
      <w:r>
        <w:rPr>
          <w:rFonts w:ascii="Arial" w:eastAsia="Arial" w:hAnsi="Arial" w:cs="Arial"/>
          <w:b/>
          <w:bCs/>
          <w:spacing w:val="-1"/>
        </w:rPr>
        <w:t>R</w:t>
      </w:r>
      <w:r>
        <w:rPr>
          <w:rFonts w:ascii="Arial" w:eastAsia="Arial" w:hAnsi="Arial" w:cs="Arial"/>
          <w:b/>
          <w:bCs/>
        </w:rPr>
        <w:t>ecogn</w:t>
      </w:r>
      <w:r>
        <w:rPr>
          <w:rFonts w:ascii="Arial" w:eastAsia="Arial" w:hAnsi="Arial" w:cs="Arial"/>
          <w:b/>
          <w:bCs/>
          <w:spacing w:val="1"/>
        </w:rPr>
        <w:t>iti</w:t>
      </w:r>
      <w:r>
        <w:rPr>
          <w:rFonts w:ascii="Arial" w:eastAsia="Arial" w:hAnsi="Arial" w:cs="Arial"/>
          <w:b/>
          <w:bCs/>
        </w:rPr>
        <w:t>on</w:t>
      </w:r>
      <w:r>
        <w:rPr>
          <w:rFonts w:ascii="Arial" w:eastAsia="Arial" w:hAnsi="Arial" w:cs="Arial"/>
          <w:b/>
          <w:bCs/>
          <w:spacing w:val="-2"/>
        </w:rPr>
        <w:t xml:space="preserve"> </w:t>
      </w:r>
      <w:r>
        <w:rPr>
          <w:rFonts w:ascii="Arial" w:eastAsia="Arial" w:hAnsi="Arial" w:cs="Arial"/>
          <w:b/>
          <w:bCs/>
        </w:rPr>
        <w:t xml:space="preserve">of </w:t>
      </w:r>
      <w:r>
        <w:rPr>
          <w:rFonts w:ascii="Arial" w:eastAsia="Arial" w:hAnsi="Arial" w:cs="Arial"/>
          <w:b/>
          <w:bCs/>
          <w:spacing w:val="-1"/>
        </w:rPr>
        <w:t>C</w:t>
      </w:r>
      <w:r>
        <w:rPr>
          <w:rFonts w:ascii="Arial" w:eastAsia="Arial" w:hAnsi="Arial" w:cs="Arial"/>
          <w:b/>
          <w:bCs/>
        </w:rPr>
        <w:t>e</w:t>
      </w:r>
      <w:r>
        <w:rPr>
          <w:rFonts w:ascii="Arial" w:eastAsia="Arial" w:hAnsi="Arial" w:cs="Arial"/>
          <w:b/>
          <w:bCs/>
          <w:spacing w:val="-2"/>
        </w:rPr>
        <w:t>r</w:t>
      </w:r>
      <w:r>
        <w:rPr>
          <w:rFonts w:ascii="Arial" w:eastAsia="Arial" w:hAnsi="Arial" w:cs="Arial"/>
          <w:b/>
          <w:bCs/>
          <w:spacing w:val="1"/>
        </w:rPr>
        <w:t>t</w:t>
      </w:r>
      <w:r>
        <w:rPr>
          <w:rFonts w:ascii="Arial" w:eastAsia="Arial" w:hAnsi="Arial" w:cs="Arial"/>
          <w:b/>
          <w:bCs/>
          <w:spacing w:val="-1"/>
        </w:rPr>
        <w:t>i</w:t>
      </w:r>
      <w:r>
        <w:rPr>
          <w:rFonts w:ascii="Arial" w:eastAsia="Arial" w:hAnsi="Arial" w:cs="Arial"/>
          <w:b/>
          <w:bCs/>
          <w:spacing w:val="1"/>
        </w:rPr>
        <w:t>fi</w:t>
      </w:r>
      <w:r>
        <w:rPr>
          <w:rFonts w:ascii="Arial" w:eastAsia="Arial" w:hAnsi="Arial" w:cs="Arial"/>
          <w:b/>
          <w:bCs/>
          <w:spacing w:val="-3"/>
        </w:rPr>
        <w:t>c</w:t>
      </w:r>
      <w:r>
        <w:rPr>
          <w:rFonts w:ascii="Arial" w:eastAsia="Arial" w:hAnsi="Arial" w:cs="Arial"/>
          <w:b/>
          <w:bCs/>
        </w:rPr>
        <w:t>a</w:t>
      </w:r>
      <w:r>
        <w:rPr>
          <w:rFonts w:ascii="Arial" w:eastAsia="Arial" w:hAnsi="Arial" w:cs="Arial"/>
          <w:b/>
          <w:bCs/>
          <w:spacing w:val="1"/>
        </w:rPr>
        <w:t>t</w:t>
      </w:r>
      <w:r>
        <w:rPr>
          <w:rFonts w:ascii="Arial" w:eastAsia="Arial" w:hAnsi="Arial" w:cs="Arial"/>
          <w:b/>
          <w:bCs/>
        </w:rPr>
        <w:t>es</w:t>
      </w:r>
    </w:p>
    <w:p w:rsidR="000A5570" w:rsidRDefault="000A5570">
      <w:pPr>
        <w:spacing w:before="1" w:after="0" w:line="120" w:lineRule="exact"/>
        <w:rPr>
          <w:sz w:val="12"/>
          <w:szCs w:val="12"/>
        </w:rPr>
      </w:pPr>
    </w:p>
    <w:p w:rsidR="000A5570" w:rsidRDefault="00863EB5">
      <w:pPr>
        <w:spacing w:after="0" w:line="240" w:lineRule="auto"/>
        <w:ind w:left="298" w:right="95"/>
        <w:jc w:val="both"/>
        <w:rPr>
          <w:rFonts w:ascii="Arial" w:eastAsia="Arial" w:hAnsi="Arial" w:cs="Arial"/>
        </w:rPr>
      </w:pPr>
      <w:r>
        <w:rPr>
          <w:rFonts w:ascii="Arial" w:eastAsia="Arial" w:hAnsi="Arial" w:cs="Arial"/>
          <w:spacing w:val="5"/>
        </w:rPr>
        <w:t>W</w:t>
      </w:r>
      <w:r>
        <w:rPr>
          <w:rFonts w:ascii="Arial" w:eastAsia="Arial" w:hAnsi="Arial" w:cs="Arial"/>
          <w:spacing w:val="-3"/>
        </w:rPr>
        <w:t>he</w:t>
      </w:r>
      <w:r>
        <w:rPr>
          <w:rFonts w:ascii="Arial" w:eastAsia="Arial" w:hAnsi="Arial" w:cs="Arial"/>
          <w:spacing w:val="1"/>
        </w:rPr>
        <w:t>r</w:t>
      </w:r>
      <w:r>
        <w:rPr>
          <w:rFonts w:ascii="Arial" w:eastAsia="Arial" w:hAnsi="Arial" w:cs="Arial"/>
        </w:rPr>
        <w:t>e</w:t>
      </w:r>
      <w:r>
        <w:rPr>
          <w:rFonts w:ascii="Arial" w:eastAsia="Arial" w:hAnsi="Arial" w:cs="Arial"/>
          <w:spacing w:val="2"/>
        </w:rPr>
        <w:t xml:space="preserve"> </w:t>
      </w:r>
      <w:r>
        <w:rPr>
          <w:rFonts w:ascii="Arial" w:eastAsia="Arial" w:hAnsi="Arial" w:cs="Arial"/>
        </w:rPr>
        <w:t>su</w:t>
      </w:r>
      <w:r>
        <w:rPr>
          <w:rFonts w:ascii="Arial" w:eastAsia="Arial" w:hAnsi="Arial" w:cs="Arial"/>
          <w:spacing w:val="-4"/>
        </w:rPr>
        <w:t>i</w:t>
      </w:r>
      <w:r>
        <w:rPr>
          <w:rFonts w:ascii="Arial" w:eastAsia="Arial" w:hAnsi="Arial" w:cs="Arial"/>
          <w:spacing w:val="1"/>
        </w:rPr>
        <w:t>t</w:t>
      </w:r>
      <w:r>
        <w:rPr>
          <w:rFonts w:ascii="Arial" w:eastAsia="Arial" w:hAnsi="Arial" w:cs="Arial"/>
        </w:rPr>
        <w:t>ab</w:t>
      </w:r>
      <w:r>
        <w:rPr>
          <w:rFonts w:ascii="Arial" w:eastAsia="Arial" w:hAnsi="Arial" w:cs="Arial"/>
          <w:spacing w:val="-1"/>
        </w:rPr>
        <w:t>l</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ec</w:t>
      </w:r>
      <w:r>
        <w:rPr>
          <w:rFonts w:ascii="Arial" w:eastAsia="Arial" w:hAnsi="Arial" w:cs="Arial"/>
          <w:spacing w:val="-1"/>
        </w:rPr>
        <w:t>i</w:t>
      </w:r>
      <w:r>
        <w:rPr>
          <w:rFonts w:ascii="Arial" w:eastAsia="Arial" w:hAnsi="Arial" w:cs="Arial"/>
        </w:rPr>
        <w:t>p</w:t>
      </w:r>
      <w:r>
        <w:rPr>
          <w:rFonts w:ascii="Arial" w:eastAsia="Arial" w:hAnsi="Arial" w:cs="Arial"/>
          <w:spacing w:val="1"/>
        </w:rPr>
        <w:t>r</w:t>
      </w:r>
      <w:r>
        <w:rPr>
          <w:rFonts w:ascii="Arial" w:eastAsia="Arial" w:hAnsi="Arial" w:cs="Arial"/>
          <w:spacing w:val="-3"/>
        </w:rPr>
        <w:t>o</w:t>
      </w:r>
      <w:r>
        <w:rPr>
          <w:rFonts w:ascii="Arial" w:eastAsia="Arial" w:hAnsi="Arial" w:cs="Arial"/>
        </w:rPr>
        <w:t>c</w:t>
      </w:r>
      <w:r>
        <w:rPr>
          <w:rFonts w:ascii="Arial" w:eastAsia="Arial" w:hAnsi="Arial" w:cs="Arial"/>
          <w:spacing w:val="-3"/>
        </w:rPr>
        <w:t>a</w:t>
      </w:r>
      <w:r>
        <w:rPr>
          <w:rFonts w:ascii="Arial" w:eastAsia="Arial" w:hAnsi="Arial" w:cs="Arial"/>
        </w:rPr>
        <w:t>l</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rr</w:t>
      </w:r>
      <w:r>
        <w:rPr>
          <w:rFonts w:ascii="Arial" w:eastAsia="Arial" w:hAnsi="Arial" w:cs="Arial"/>
        </w:rPr>
        <w:t>a</w:t>
      </w:r>
      <w:r>
        <w:rPr>
          <w:rFonts w:ascii="Arial" w:eastAsia="Arial" w:hAnsi="Arial" w:cs="Arial"/>
          <w:spacing w:val="-3"/>
        </w:rPr>
        <w:t>n</w:t>
      </w:r>
      <w:r>
        <w:rPr>
          <w:rFonts w:ascii="Arial" w:eastAsia="Arial" w:hAnsi="Arial" w:cs="Arial"/>
          <w:spacing w:val="2"/>
        </w:rPr>
        <w:t>g</w:t>
      </w:r>
      <w:r>
        <w:rPr>
          <w:rFonts w:ascii="Arial" w:eastAsia="Arial" w:hAnsi="Arial" w:cs="Arial"/>
          <w:spacing w:val="-3"/>
        </w:rPr>
        <w:t>e</w:t>
      </w:r>
      <w:r>
        <w:rPr>
          <w:rFonts w:ascii="Arial" w:eastAsia="Arial" w:hAnsi="Arial" w:cs="Arial"/>
          <w:spacing w:val="1"/>
        </w:rPr>
        <w:t>m</w:t>
      </w:r>
      <w:r>
        <w:rPr>
          <w:rFonts w:ascii="Arial" w:eastAsia="Arial" w:hAnsi="Arial" w:cs="Arial"/>
        </w:rPr>
        <w:t>en</w:t>
      </w:r>
      <w:r>
        <w:rPr>
          <w:rFonts w:ascii="Arial" w:eastAsia="Arial" w:hAnsi="Arial" w:cs="Arial"/>
          <w:spacing w:val="1"/>
        </w:rPr>
        <w:t>t</w:t>
      </w:r>
      <w:r>
        <w:rPr>
          <w:rFonts w:ascii="Arial" w:eastAsia="Arial" w:hAnsi="Arial" w:cs="Arial"/>
        </w:rPr>
        <w:t>s app</w:t>
      </w:r>
      <w:r>
        <w:rPr>
          <w:rFonts w:ascii="Arial" w:eastAsia="Arial" w:hAnsi="Arial" w:cs="Arial"/>
          <w:spacing w:val="-1"/>
        </w:rPr>
        <w:t>l</w:t>
      </w:r>
      <w:r>
        <w:rPr>
          <w:rFonts w:ascii="Arial" w:eastAsia="Arial" w:hAnsi="Arial" w:cs="Arial"/>
          <w:spacing w:val="-2"/>
        </w:rPr>
        <w:t>y</w:t>
      </w:r>
      <w:r>
        <w:rPr>
          <w:rFonts w:ascii="Arial" w:eastAsia="Arial" w:hAnsi="Arial" w:cs="Arial"/>
        </w:rPr>
        <w:t>,</w:t>
      </w:r>
      <w:r>
        <w:rPr>
          <w:rFonts w:ascii="Arial" w:eastAsia="Arial" w:hAnsi="Arial" w:cs="Arial"/>
          <w:spacing w:val="4"/>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m</w:t>
      </w:r>
      <w:r>
        <w:rPr>
          <w:rFonts w:ascii="Arial" w:eastAsia="Arial" w:hAnsi="Arial" w:cs="Arial"/>
        </w:rPr>
        <w:t>pe</w:t>
      </w:r>
      <w:r>
        <w:rPr>
          <w:rFonts w:ascii="Arial" w:eastAsia="Arial" w:hAnsi="Arial" w:cs="Arial"/>
          <w:spacing w:val="1"/>
        </w:rPr>
        <w:t>t</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4"/>
        </w:rPr>
        <w:t xml:space="preserve"> </w:t>
      </w:r>
      <w:r>
        <w:rPr>
          <w:rFonts w:ascii="Arial" w:eastAsia="Arial" w:hAnsi="Arial" w:cs="Arial"/>
          <w:spacing w:val="-1"/>
        </w:rPr>
        <w:t>A</w:t>
      </w:r>
      <w:r>
        <w:rPr>
          <w:rFonts w:ascii="Arial" w:eastAsia="Arial" w:hAnsi="Arial" w:cs="Arial"/>
          <w:spacing w:val="-3"/>
        </w:rPr>
        <w:t>u</w:t>
      </w:r>
      <w:r>
        <w:rPr>
          <w:rFonts w:ascii="Arial" w:eastAsia="Arial" w:hAnsi="Arial" w:cs="Arial"/>
          <w:spacing w:val="1"/>
        </w:rPr>
        <w:t>t</w:t>
      </w:r>
      <w:r>
        <w:rPr>
          <w:rFonts w:ascii="Arial" w:eastAsia="Arial" w:hAnsi="Arial" w:cs="Arial"/>
        </w:rPr>
        <w:t>ho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rPr>
        <w:t xml:space="preserve">y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rPr>
        <w:t>one</w:t>
      </w:r>
      <w:r>
        <w:rPr>
          <w:rFonts w:ascii="Arial" w:eastAsia="Arial" w:hAnsi="Arial" w:cs="Arial"/>
          <w:spacing w:val="2"/>
        </w:rPr>
        <w:t xml:space="preserve"> </w:t>
      </w:r>
      <w:r>
        <w:rPr>
          <w:rFonts w:ascii="Arial" w:eastAsia="Arial" w:hAnsi="Arial" w:cs="Arial"/>
          <w:spacing w:val="-1"/>
        </w:rPr>
        <w:t>C</w:t>
      </w:r>
      <w:r>
        <w:rPr>
          <w:rFonts w:ascii="Arial" w:eastAsia="Arial" w:hAnsi="Arial" w:cs="Arial"/>
        </w:rPr>
        <w:t>oun</w:t>
      </w:r>
      <w:r>
        <w:rPr>
          <w:rFonts w:ascii="Arial" w:eastAsia="Arial" w:hAnsi="Arial" w:cs="Arial"/>
          <w:spacing w:val="1"/>
        </w:rPr>
        <w:t>tr</w:t>
      </w:r>
      <w:r>
        <w:rPr>
          <w:rFonts w:ascii="Arial" w:eastAsia="Arial" w:hAnsi="Arial" w:cs="Arial"/>
        </w:rPr>
        <w:t>y or</w:t>
      </w:r>
      <w:r>
        <w:rPr>
          <w:rFonts w:ascii="Arial" w:eastAsia="Arial" w:hAnsi="Arial" w:cs="Arial"/>
          <w:spacing w:val="1"/>
        </w:rPr>
        <w:t xml:space="preserve"> </w:t>
      </w:r>
      <w:r>
        <w:rPr>
          <w:rFonts w:ascii="Arial" w:eastAsia="Arial" w:hAnsi="Arial" w:cs="Arial"/>
          <w:spacing w:val="-1"/>
        </w:rPr>
        <w:t>S</w:t>
      </w:r>
      <w:r>
        <w:rPr>
          <w:rFonts w:ascii="Arial" w:eastAsia="Arial" w:hAnsi="Arial" w:cs="Arial"/>
          <w:spacing w:val="1"/>
        </w:rPr>
        <w:t>t</w:t>
      </w:r>
      <w:r>
        <w:rPr>
          <w:rFonts w:ascii="Arial" w:eastAsia="Arial" w:hAnsi="Arial" w:cs="Arial"/>
          <w:spacing w:val="-3"/>
        </w:rPr>
        <w:t>a</w:t>
      </w:r>
      <w:r>
        <w:rPr>
          <w:rFonts w:ascii="Arial" w:eastAsia="Arial" w:hAnsi="Arial" w:cs="Arial"/>
          <w:spacing w:val="1"/>
        </w:rPr>
        <w:t>t</w:t>
      </w:r>
      <w:r>
        <w:rPr>
          <w:rFonts w:ascii="Arial" w:eastAsia="Arial" w:hAnsi="Arial" w:cs="Arial"/>
        </w:rPr>
        <w:t>e shou</w:t>
      </w:r>
      <w:r>
        <w:rPr>
          <w:rFonts w:ascii="Arial" w:eastAsia="Arial" w:hAnsi="Arial" w:cs="Arial"/>
          <w:spacing w:val="-1"/>
        </w:rPr>
        <w:t>l</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ec</w:t>
      </w:r>
      <w:r>
        <w:rPr>
          <w:rFonts w:ascii="Arial" w:eastAsia="Arial" w:hAnsi="Arial" w:cs="Arial"/>
          <w:spacing w:val="-3"/>
        </w:rPr>
        <w:t>o</w:t>
      </w:r>
      <w:r>
        <w:rPr>
          <w:rFonts w:ascii="Arial" w:eastAsia="Arial" w:hAnsi="Arial" w:cs="Arial"/>
          <w:spacing w:val="2"/>
        </w:rPr>
        <w:t>g</w:t>
      </w:r>
      <w:r>
        <w:rPr>
          <w:rFonts w:ascii="Arial" w:eastAsia="Arial" w:hAnsi="Arial" w:cs="Arial"/>
        </w:rPr>
        <w:t>n</w:t>
      </w:r>
      <w:r>
        <w:rPr>
          <w:rFonts w:ascii="Arial" w:eastAsia="Arial" w:hAnsi="Arial" w:cs="Arial"/>
          <w:spacing w:val="-1"/>
        </w:rPr>
        <w:t>i</w:t>
      </w:r>
      <w:r>
        <w:rPr>
          <w:rFonts w:ascii="Arial" w:eastAsia="Arial" w:hAnsi="Arial" w:cs="Arial"/>
        </w:rPr>
        <w:t>se</w:t>
      </w:r>
      <w:r>
        <w:rPr>
          <w:rFonts w:ascii="Arial" w:eastAsia="Arial" w:hAnsi="Arial" w:cs="Arial"/>
          <w:spacing w:val="2"/>
        </w:rPr>
        <w:t xml:space="preserve"> </w:t>
      </w:r>
      <w:r>
        <w:rPr>
          <w:rFonts w:ascii="Arial" w:eastAsia="Arial" w:hAnsi="Arial" w:cs="Arial"/>
        </w:rPr>
        <w:t xml:space="preserve">a </w:t>
      </w:r>
      <w:r>
        <w:rPr>
          <w:rFonts w:ascii="Arial" w:eastAsia="Arial" w:hAnsi="Arial" w:cs="Arial"/>
          <w:spacing w:val="-3"/>
        </w:rPr>
        <w:t>V</w:t>
      </w:r>
      <w:r>
        <w:rPr>
          <w:rFonts w:ascii="Arial" w:eastAsia="Arial" w:hAnsi="Arial" w:cs="Arial"/>
        </w:rPr>
        <w:t>TS</w:t>
      </w:r>
      <w:r>
        <w:rPr>
          <w:rFonts w:ascii="Arial" w:eastAsia="Arial" w:hAnsi="Arial" w:cs="Arial"/>
          <w:spacing w:val="2"/>
        </w:rPr>
        <w:t xml:space="preserve"> </w:t>
      </w:r>
      <w:r>
        <w:rPr>
          <w:rFonts w:ascii="Arial" w:eastAsia="Arial" w:hAnsi="Arial" w:cs="Arial"/>
          <w:spacing w:val="1"/>
          <w:highlight w:val="yellow"/>
        </w:rPr>
        <w:t>O</w:t>
      </w:r>
      <w:r>
        <w:rPr>
          <w:rFonts w:ascii="Arial" w:eastAsia="Arial" w:hAnsi="Arial" w:cs="Arial"/>
          <w:highlight w:val="yellow"/>
        </w:rPr>
        <w:t>p</w:t>
      </w:r>
      <w:r>
        <w:rPr>
          <w:rFonts w:ascii="Arial" w:eastAsia="Arial" w:hAnsi="Arial" w:cs="Arial"/>
          <w:spacing w:val="-3"/>
          <w:highlight w:val="yellow"/>
        </w:rPr>
        <w:t>e</w:t>
      </w:r>
      <w:r>
        <w:rPr>
          <w:rFonts w:ascii="Arial" w:eastAsia="Arial" w:hAnsi="Arial" w:cs="Arial"/>
          <w:spacing w:val="1"/>
          <w:highlight w:val="yellow"/>
        </w:rPr>
        <w:t>r</w:t>
      </w:r>
      <w:r>
        <w:rPr>
          <w:rFonts w:ascii="Arial" w:eastAsia="Arial" w:hAnsi="Arial" w:cs="Arial"/>
          <w:highlight w:val="yellow"/>
        </w:rPr>
        <w:t>a</w:t>
      </w:r>
      <w:r>
        <w:rPr>
          <w:rFonts w:ascii="Arial" w:eastAsia="Arial" w:hAnsi="Arial" w:cs="Arial"/>
          <w:spacing w:val="1"/>
          <w:highlight w:val="yellow"/>
        </w:rPr>
        <w:t>t</w:t>
      </w:r>
      <w:r>
        <w:rPr>
          <w:rFonts w:ascii="Arial" w:eastAsia="Arial" w:hAnsi="Arial" w:cs="Arial"/>
          <w:spacing w:val="-3"/>
          <w:highlight w:val="yellow"/>
        </w:rPr>
        <w:t>o</w:t>
      </w:r>
      <w:r>
        <w:rPr>
          <w:rFonts w:ascii="Arial" w:eastAsia="Arial" w:hAnsi="Arial" w:cs="Arial"/>
          <w:spacing w:val="2"/>
          <w:highlight w:val="yellow"/>
        </w:rPr>
        <w:t>r</w:t>
      </w:r>
      <w:r>
        <w:rPr>
          <w:rFonts w:ascii="Arial" w:eastAsia="Arial" w:hAnsi="Arial" w:cs="Arial"/>
          <w:spacing w:val="1"/>
          <w:highlight w:val="yellow"/>
        </w:rPr>
        <w:t>(</w:t>
      </w:r>
      <w:r>
        <w:rPr>
          <w:rFonts w:ascii="Arial" w:eastAsia="Arial" w:hAnsi="Arial" w:cs="Arial"/>
          <w:highlight w:val="yellow"/>
        </w:rPr>
        <w:t>de</w:t>
      </w:r>
      <w:r>
        <w:rPr>
          <w:rFonts w:ascii="Arial" w:eastAsia="Arial" w:hAnsi="Arial" w:cs="Arial"/>
          <w:spacing w:val="-1"/>
          <w:highlight w:val="yellow"/>
        </w:rPr>
        <w:t>l</w:t>
      </w:r>
      <w:r>
        <w:rPr>
          <w:rFonts w:ascii="Arial" w:eastAsia="Arial" w:hAnsi="Arial" w:cs="Arial"/>
          <w:highlight w:val="yellow"/>
        </w:rPr>
        <w:t>e</w:t>
      </w:r>
      <w:r>
        <w:rPr>
          <w:rFonts w:ascii="Arial" w:eastAsia="Arial" w:hAnsi="Arial" w:cs="Arial"/>
          <w:spacing w:val="1"/>
          <w:highlight w:val="yellow"/>
        </w:rPr>
        <w:t>t</w:t>
      </w:r>
      <w:r>
        <w:rPr>
          <w:rFonts w:ascii="Arial" w:eastAsia="Arial" w:hAnsi="Arial" w:cs="Arial"/>
          <w:highlight w:val="yellow"/>
        </w:rPr>
        <w:t xml:space="preserve">e </w:t>
      </w:r>
      <w:r>
        <w:rPr>
          <w:rFonts w:ascii="Arial" w:eastAsia="Arial" w:hAnsi="Arial" w:cs="Arial"/>
          <w:spacing w:val="-1"/>
          <w:highlight w:val="yellow"/>
        </w:rPr>
        <w:t>i</w:t>
      </w:r>
      <w:r>
        <w:rPr>
          <w:rFonts w:ascii="Arial" w:eastAsia="Arial" w:hAnsi="Arial" w:cs="Arial"/>
          <w:spacing w:val="1"/>
          <w:highlight w:val="yellow"/>
        </w:rPr>
        <w:t>t</w:t>
      </w:r>
      <w:r>
        <w:rPr>
          <w:rFonts w:ascii="Arial" w:eastAsia="Arial" w:hAnsi="Arial" w:cs="Arial"/>
          <w:highlight w:val="yellow"/>
        </w:rPr>
        <w:t>)</w:t>
      </w:r>
      <w:r>
        <w:rPr>
          <w:rFonts w:ascii="Arial" w:eastAsia="Arial" w:hAnsi="Arial" w:cs="Arial"/>
          <w:spacing w:val="2"/>
        </w:rPr>
        <w:t xml:space="preserve"> </w:t>
      </w:r>
      <w:r>
        <w:rPr>
          <w:rFonts w:ascii="Arial" w:eastAsia="Arial" w:hAnsi="Arial" w:cs="Arial"/>
          <w:spacing w:val="-4"/>
        </w:rPr>
        <w:t>C</w:t>
      </w:r>
      <w:r>
        <w:rPr>
          <w:rFonts w:ascii="Arial" w:eastAsia="Arial" w:hAnsi="Arial" w:cs="Arial"/>
        </w:rPr>
        <w:t>ou</w:t>
      </w:r>
      <w:r>
        <w:rPr>
          <w:rFonts w:ascii="Arial" w:eastAsia="Arial" w:hAnsi="Arial" w:cs="Arial"/>
          <w:spacing w:val="1"/>
        </w:rPr>
        <w:t>r</w:t>
      </w:r>
      <w:r>
        <w:rPr>
          <w:rFonts w:ascii="Arial" w:eastAsia="Arial" w:hAnsi="Arial" w:cs="Arial"/>
        </w:rPr>
        <w:t>se</w:t>
      </w:r>
      <w:r>
        <w:rPr>
          <w:rFonts w:ascii="Arial" w:eastAsia="Arial" w:hAnsi="Arial" w:cs="Arial"/>
          <w:spacing w:val="2"/>
        </w:rPr>
        <w:t xml:space="preserve"> </w:t>
      </w:r>
      <w:r>
        <w:rPr>
          <w:rFonts w:ascii="Arial" w:eastAsia="Arial" w:hAnsi="Arial" w:cs="Arial"/>
          <w:spacing w:val="-1"/>
        </w:rPr>
        <w:t>C</w:t>
      </w:r>
      <w:r>
        <w:rPr>
          <w:rFonts w:ascii="Arial" w:eastAsia="Arial" w:hAnsi="Arial" w:cs="Arial"/>
        </w:rPr>
        <w:t>e</w:t>
      </w:r>
      <w:r>
        <w:rPr>
          <w:rFonts w:ascii="Arial" w:eastAsia="Arial" w:hAnsi="Arial" w:cs="Arial"/>
          <w:spacing w:val="-2"/>
        </w:rPr>
        <w:t>r</w:t>
      </w:r>
      <w:r>
        <w:rPr>
          <w:rFonts w:ascii="Arial" w:eastAsia="Arial" w:hAnsi="Arial" w:cs="Arial"/>
          <w:spacing w:val="1"/>
        </w:rPr>
        <w:t>t</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ca</w:t>
      </w:r>
      <w:r>
        <w:rPr>
          <w:rFonts w:ascii="Arial" w:eastAsia="Arial" w:hAnsi="Arial" w:cs="Arial"/>
          <w:spacing w:val="1"/>
        </w:rPr>
        <w:t>t</w:t>
      </w:r>
      <w:r>
        <w:rPr>
          <w:rFonts w:ascii="Arial" w:eastAsia="Arial" w:hAnsi="Arial" w:cs="Arial"/>
        </w:rPr>
        <w:t xml:space="preserve">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rPr>
        <w:t>an</w:t>
      </w:r>
      <w:r>
        <w:rPr>
          <w:rFonts w:ascii="Arial" w:eastAsia="Arial" w:hAnsi="Arial" w:cs="Arial"/>
          <w:spacing w:val="-3"/>
        </w:rPr>
        <w:t>o</w:t>
      </w:r>
      <w:r>
        <w:rPr>
          <w:rFonts w:ascii="Arial" w:eastAsia="Arial" w:hAnsi="Arial" w:cs="Arial"/>
          <w:spacing w:val="1"/>
        </w:rPr>
        <w:t>t</w:t>
      </w:r>
      <w:r>
        <w:rPr>
          <w:rFonts w:ascii="Arial" w:eastAsia="Arial" w:hAnsi="Arial" w:cs="Arial"/>
        </w:rPr>
        <w:t>her</w:t>
      </w:r>
      <w:r>
        <w:rPr>
          <w:rFonts w:ascii="Arial" w:eastAsia="Arial" w:hAnsi="Arial" w:cs="Arial"/>
          <w:spacing w:val="1"/>
        </w:rPr>
        <w:t xml:space="preserve"> </w:t>
      </w:r>
      <w:r>
        <w:rPr>
          <w:rFonts w:ascii="Arial" w:eastAsia="Arial" w:hAnsi="Arial" w:cs="Arial"/>
          <w:spacing w:val="-1"/>
        </w:rPr>
        <w:t>C</w:t>
      </w:r>
      <w:r>
        <w:rPr>
          <w:rFonts w:ascii="Arial" w:eastAsia="Arial" w:hAnsi="Arial" w:cs="Arial"/>
        </w:rPr>
        <w:t>oun</w:t>
      </w:r>
      <w:r>
        <w:rPr>
          <w:rFonts w:ascii="Arial" w:eastAsia="Arial" w:hAnsi="Arial" w:cs="Arial"/>
          <w:spacing w:val="1"/>
        </w:rPr>
        <w:t>t</w:t>
      </w:r>
      <w:r>
        <w:rPr>
          <w:rFonts w:ascii="Arial" w:eastAsia="Arial" w:hAnsi="Arial" w:cs="Arial"/>
          <w:spacing w:val="2"/>
        </w:rPr>
        <w:t>r</w:t>
      </w:r>
      <w:r>
        <w:rPr>
          <w:rFonts w:ascii="Arial" w:eastAsia="Arial" w:hAnsi="Arial" w:cs="Arial"/>
        </w:rPr>
        <w:t>y</w:t>
      </w:r>
      <w:r>
        <w:rPr>
          <w:rFonts w:ascii="Arial" w:eastAsia="Arial" w:hAnsi="Arial" w:cs="Arial"/>
          <w:spacing w:val="1"/>
        </w:rPr>
        <w:t xml:space="preserve"> </w:t>
      </w:r>
      <w:r>
        <w:rPr>
          <w:rFonts w:ascii="Arial" w:eastAsia="Arial" w:hAnsi="Arial" w:cs="Arial"/>
        </w:rPr>
        <w:t>or</w:t>
      </w:r>
      <w:r>
        <w:rPr>
          <w:rFonts w:ascii="Arial" w:eastAsia="Arial" w:hAnsi="Arial" w:cs="Arial"/>
          <w:spacing w:val="1"/>
        </w:rPr>
        <w:t xml:space="preserve"> </w:t>
      </w:r>
      <w:r>
        <w:rPr>
          <w:rFonts w:ascii="Arial" w:eastAsia="Arial" w:hAnsi="Arial" w:cs="Arial"/>
          <w:spacing w:val="-1"/>
        </w:rPr>
        <w:t>S</w:t>
      </w:r>
      <w:r>
        <w:rPr>
          <w:rFonts w:ascii="Arial" w:eastAsia="Arial" w:hAnsi="Arial" w:cs="Arial"/>
          <w:spacing w:val="1"/>
        </w:rPr>
        <w:t>t</w:t>
      </w:r>
      <w:r>
        <w:rPr>
          <w:rFonts w:ascii="Arial" w:eastAsia="Arial" w:hAnsi="Arial" w:cs="Arial"/>
          <w:spacing w:val="-3"/>
        </w:rPr>
        <w:t>a</w:t>
      </w:r>
      <w:r>
        <w:rPr>
          <w:rFonts w:ascii="Arial" w:eastAsia="Arial" w:hAnsi="Arial" w:cs="Arial"/>
          <w:spacing w:val="1"/>
        </w:rPr>
        <w:t>t</w:t>
      </w:r>
      <w:r>
        <w:rPr>
          <w:rFonts w:ascii="Arial" w:eastAsia="Arial" w:hAnsi="Arial" w:cs="Arial"/>
        </w:rPr>
        <w:t>e p</w:t>
      </w:r>
      <w:r>
        <w:rPr>
          <w:rFonts w:ascii="Arial" w:eastAsia="Arial" w:hAnsi="Arial" w:cs="Arial"/>
          <w:spacing w:val="1"/>
        </w:rPr>
        <w:t>r</w:t>
      </w:r>
      <w:r>
        <w:rPr>
          <w:rFonts w:ascii="Arial" w:eastAsia="Arial" w:hAnsi="Arial" w:cs="Arial"/>
        </w:rPr>
        <w:t>o</w:t>
      </w:r>
      <w:r>
        <w:rPr>
          <w:rFonts w:ascii="Arial" w:eastAsia="Arial" w:hAnsi="Arial" w:cs="Arial"/>
          <w:spacing w:val="-2"/>
        </w:rPr>
        <w:t>v</w:t>
      </w:r>
      <w:r>
        <w:rPr>
          <w:rFonts w:ascii="Arial" w:eastAsia="Arial" w:hAnsi="Arial" w:cs="Arial"/>
          <w:spacing w:val="-1"/>
        </w:rPr>
        <w:t>i</w:t>
      </w:r>
      <w:r>
        <w:rPr>
          <w:rFonts w:ascii="Arial" w:eastAsia="Arial" w:hAnsi="Arial" w:cs="Arial"/>
        </w:rPr>
        <w:t>ded</w:t>
      </w:r>
      <w:r>
        <w:rPr>
          <w:rFonts w:ascii="Arial" w:eastAsia="Arial" w:hAnsi="Arial" w:cs="Arial"/>
          <w:spacing w:val="1"/>
        </w:rPr>
        <w:t xml:space="preserve"> t</w:t>
      </w:r>
      <w:r>
        <w:rPr>
          <w:rFonts w:ascii="Arial" w:eastAsia="Arial" w:hAnsi="Arial" w:cs="Arial"/>
        </w:rPr>
        <w:t xml:space="preserve">hat </w:t>
      </w:r>
      <w:r>
        <w:rPr>
          <w:rFonts w:ascii="Arial" w:eastAsia="Arial" w:hAnsi="Arial" w:cs="Arial"/>
          <w:spacing w:val="1"/>
        </w:rPr>
        <w:t>t</w:t>
      </w:r>
      <w:r>
        <w:rPr>
          <w:rFonts w:ascii="Arial" w:eastAsia="Arial" w:hAnsi="Arial" w:cs="Arial"/>
        </w:rPr>
        <w:t>h</w:t>
      </w:r>
      <w:r>
        <w:rPr>
          <w:rFonts w:ascii="Arial" w:eastAsia="Arial" w:hAnsi="Arial" w:cs="Arial"/>
          <w:spacing w:val="-3"/>
        </w:rPr>
        <w:t>e</w:t>
      </w:r>
      <w:r>
        <w:rPr>
          <w:rFonts w:ascii="Arial" w:eastAsia="Arial" w:hAnsi="Arial" w:cs="Arial"/>
        </w:rPr>
        <w:t>:</w:t>
      </w:r>
    </w:p>
    <w:p w:rsidR="000A5570" w:rsidRDefault="000A5570">
      <w:pPr>
        <w:spacing w:before="6" w:after="0" w:line="130" w:lineRule="exact"/>
        <w:rPr>
          <w:sz w:val="13"/>
          <w:szCs w:val="13"/>
        </w:rPr>
      </w:pPr>
    </w:p>
    <w:p w:rsidR="000A5570" w:rsidRDefault="00863EB5">
      <w:pPr>
        <w:tabs>
          <w:tab w:val="left" w:pos="1000"/>
        </w:tabs>
        <w:spacing w:after="0" w:line="240" w:lineRule="auto"/>
        <w:ind w:left="658"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rPr>
        <w:t>ce</w:t>
      </w:r>
      <w:r>
        <w:rPr>
          <w:rFonts w:ascii="Arial" w:eastAsia="Arial" w:hAnsi="Arial" w:cs="Arial"/>
          <w:spacing w:val="1"/>
        </w:rPr>
        <w:t>rt</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3"/>
        </w:rPr>
        <w:t>a</w:t>
      </w:r>
      <w:r>
        <w:rPr>
          <w:rFonts w:ascii="Arial" w:eastAsia="Arial" w:hAnsi="Arial" w:cs="Arial"/>
          <w:spacing w:val="1"/>
        </w:rPr>
        <w:t>t</w:t>
      </w:r>
      <w:r>
        <w:rPr>
          <w:rFonts w:ascii="Arial" w:eastAsia="Arial" w:hAnsi="Arial" w:cs="Arial"/>
        </w:rPr>
        <w:t>e</w:t>
      </w:r>
      <w:r>
        <w:rPr>
          <w:rFonts w:ascii="Arial" w:eastAsia="Arial" w:hAnsi="Arial" w:cs="Arial"/>
          <w:spacing w:val="1"/>
        </w:rPr>
        <w:t xml:space="preserve"> </w:t>
      </w:r>
      <w:r>
        <w:rPr>
          <w:rFonts w:ascii="Arial" w:eastAsia="Arial" w:hAnsi="Arial" w:cs="Arial"/>
        </w:rPr>
        <w:t>has</w:t>
      </w:r>
      <w:r>
        <w:rPr>
          <w:rFonts w:ascii="Arial" w:eastAsia="Arial" w:hAnsi="Arial" w:cs="Arial"/>
          <w:spacing w:val="-1"/>
        </w:rPr>
        <w:t xml:space="preserve"> </w:t>
      </w:r>
      <w:r>
        <w:rPr>
          <w:rFonts w:ascii="Arial" w:eastAsia="Arial" w:hAnsi="Arial" w:cs="Arial"/>
        </w:rPr>
        <w:t>been</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ss</w:t>
      </w:r>
      <w:r>
        <w:rPr>
          <w:rFonts w:ascii="Arial" w:eastAsia="Arial" w:hAnsi="Arial" w:cs="Arial"/>
          <w:spacing w:val="-3"/>
        </w:rPr>
        <w:t>u</w:t>
      </w:r>
      <w:r>
        <w:rPr>
          <w:rFonts w:ascii="Arial" w:eastAsia="Arial" w:hAnsi="Arial" w:cs="Arial"/>
        </w:rPr>
        <w:t>ed</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w:t>
      </w:r>
      <w:r>
        <w:rPr>
          <w:rFonts w:ascii="Arial" w:eastAsia="Arial" w:hAnsi="Arial" w:cs="Arial"/>
        </w:rPr>
        <w:t>acc</w:t>
      </w:r>
      <w:r>
        <w:rPr>
          <w:rFonts w:ascii="Arial" w:eastAsia="Arial" w:hAnsi="Arial" w:cs="Arial"/>
          <w:spacing w:val="-3"/>
        </w:rPr>
        <w:t>o</w:t>
      </w:r>
      <w:r>
        <w:rPr>
          <w:rFonts w:ascii="Arial" w:eastAsia="Arial" w:hAnsi="Arial" w:cs="Arial"/>
          <w:spacing w:val="1"/>
        </w:rPr>
        <w:t>r</w:t>
      </w:r>
      <w:r>
        <w:rPr>
          <w:rFonts w:ascii="Arial" w:eastAsia="Arial" w:hAnsi="Arial" w:cs="Arial"/>
        </w:rPr>
        <w:t>dance</w:t>
      </w:r>
      <w:r>
        <w:rPr>
          <w:rFonts w:ascii="Arial" w:eastAsia="Arial" w:hAnsi="Arial" w:cs="Arial"/>
          <w:spacing w:val="1"/>
        </w:rPr>
        <w:t xml:space="preserve"> </w:t>
      </w:r>
      <w:r>
        <w:rPr>
          <w:rFonts w:ascii="Arial" w:eastAsia="Arial" w:hAnsi="Arial" w:cs="Arial"/>
          <w:spacing w:val="-4"/>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1"/>
        </w:rPr>
        <w:t xml:space="preserve"> t</w:t>
      </w:r>
      <w:r>
        <w:rPr>
          <w:rFonts w:ascii="Arial" w:eastAsia="Arial" w:hAnsi="Arial" w:cs="Arial"/>
        </w:rPr>
        <w:t>h</w:t>
      </w:r>
      <w:r>
        <w:rPr>
          <w:rFonts w:ascii="Arial" w:eastAsia="Arial" w:hAnsi="Arial" w:cs="Arial"/>
          <w:spacing w:val="-4"/>
        </w:rPr>
        <w:t>i</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R</w:t>
      </w:r>
      <w:r>
        <w:rPr>
          <w:rFonts w:ascii="Arial" w:eastAsia="Arial" w:hAnsi="Arial" w:cs="Arial"/>
        </w:rPr>
        <w:t>eco</w:t>
      </w:r>
      <w:r>
        <w:rPr>
          <w:rFonts w:ascii="Arial" w:eastAsia="Arial" w:hAnsi="Arial" w:cs="Arial"/>
          <w:spacing w:val="-2"/>
        </w:rPr>
        <w:t>m</w:t>
      </w:r>
      <w:r>
        <w:rPr>
          <w:rFonts w:ascii="Arial" w:eastAsia="Arial" w:hAnsi="Arial" w:cs="Arial"/>
          <w:spacing w:val="1"/>
        </w:rPr>
        <w:t>m</w:t>
      </w:r>
      <w:r>
        <w:rPr>
          <w:rFonts w:ascii="Arial" w:eastAsia="Arial" w:hAnsi="Arial" w:cs="Arial"/>
        </w:rPr>
        <w:t>end</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rPr>
        <w:t>and</w:t>
      </w:r>
    </w:p>
    <w:p w:rsidR="000A5570" w:rsidRDefault="000A5570">
      <w:pPr>
        <w:spacing w:before="2" w:after="0" w:line="130" w:lineRule="exact"/>
        <w:rPr>
          <w:sz w:val="13"/>
          <w:szCs w:val="13"/>
        </w:rPr>
      </w:pPr>
    </w:p>
    <w:p w:rsidR="000A5570" w:rsidRDefault="00863EB5">
      <w:pPr>
        <w:tabs>
          <w:tab w:val="left" w:pos="1000"/>
        </w:tabs>
        <w:spacing w:after="0" w:line="240" w:lineRule="auto"/>
        <w:ind w:left="659"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C</w:t>
      </w:r>
      <w:r>
        <w:rPr>
          <w:rFonts w:ascii="Arial" w:eastAsia="Arial" w:hAnsi="Arial" w:cs="Arial"/>
        </w:rPr>
        <w:t>o</w:t>
      </w:r>
      <w:r>
        <w:rPr>
          <w:rFonts w:ascii="Arial" w:eastAsia="Arial" w:hAnsi="Arial" w:cs="Arial"/>
          <w:spacing w:val="1"/>
        </w:rPr>
        <w:t>m</w:t>
      </w:r>
      <w:r>
        <w:rPr>
          <w:rFonts w:ascii="Arial" w:eastAsia="Arial" w:hAnsi="Arial" w:cs="Arial"/>
        </w:rPr>
        <w:t>pe</w:t>
      </w:r>
      <w:r>
        <w:rPr>
          <w:rFonts w:ascii="Arial" w:eastAsia="Arial" w:hAnsi="Arial" w:cs="Arial"/>
          <w:spacing w:val="1"/>
        </w:rPr>
        <w:t>t</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A</w:t>
      </w:r>
      <w:r>
        <w:rPr>
          <w:rFonts w:ascii="Arial" w:eastAsia="Arial" w:hAnsi="Arial" w:cs="Arial"/>
        </w:rPr>
        <w:t>u</w:t>
      </w:r>
      <w:r>
        <w:rPr>
          <w:rFonts w:ascii="Arial" w:eastAsia="Arial" w:hAnsi="Arial" w:cs="Arial"/>
          <w:spacing w:val="-1"/>
        </w:rPr>
        <w:t>t</w:t>
      </w:r>
      <w:r>
        <w:rPr>
          <w:rFonts w:ascii="Arial" w:eastAsia="Arial" w:hAnsi="Arial" w:cs="Arial"/>
        </w:rPr>
        <w:t>ho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i</w:t>
      </w:r>
      <w:r>
        <w:rPr>
          <w:rFonts w:ascii="Arial" w:eastAsia="Arial" w:hAnsi="Arial" w:cs="Arial"/>
        </w:rPr>
        <w:t>s</w:t>
      </w:r>
      <w:r>
        <w:rPr>
          <w:rFonts w:ascii="Arial" w:eastAsia="Arial" w:hAnsi="Arial" w:cs="Arial"/>
          <w:spacing w:val="1"/>
        </w:rPr>
        <w:t xml:space="preserve"> </w:t>
      </w:r>
      <w:r>
        <w:rPr>
          <w:rFonts w:ascii="Arial" w:eastAsia="Arial" w:hAnsi="Arial" w:cs="Arial"/>
          <w:spacing w:val="-2"/>
        </w:rPr>
        <w:t>s</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spacing w:val="-2"/>
        </w:rPr>
        <w:t>s</w:t>
      </w:r>
      <w:r>
        <w:rPr>
          <w:rFonts w:ascii="Arial" w:eastAsia="Arial" w:hAnsi="Arial" w:cs="Arial"/>
          <w:spacing w:val="3"/>
        </w:rPr>
        <w:t>f</w:t>
      </w:r>
      <w:r>
        <w:rPr>
          <w:rFonts w:ascii="Arial" w:eastAsia="Arial" w:hAnsi="Arial" w:cs="Arial"/>
          <w:spacing w:val="-1"/>
        </w:rPr>
        <w:t>i</w:t>
      </w:r>
      <w:r>
        <w:rPr>
          <w:rFonts w:ascii="Arial" w:eastAsia="Arial" w:hAnsi="Arial" w:cs="Arial"/>
        </w:rPr>
        <w:t>ed</w:t>
      </w:r>
      <w:r>
        <w:rPr>
          <w:rFonts w:ascii="Arial" w:eastAsia="Arial" w:hAnsi="Arial" w:cs="Arial"/>
          <w:spacing w:val="1"/>
        </w:rPr>
        <w:t xml:space="preserve"> </w:t>
      </w:r>
      <w:r>
        <w:rPr>
          <w:rFonts w:ascii="Arial" w:eastAsia="Arial" w:hAnsi="Arial" w:cs="Arial"/>
          <w:spacing w:val="-4"/>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1"/>
        </w:rPr>
        <w:t xml:space="preserve"> 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1"/>
        </w:rPr>
        <w: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rr</w:t>
      </w:r>
      <w:r>
        <w:rPr>
          <w:rFonts w:ascii="Arial" w:eastAsia="Arial" w:hAnsi="Arial" w:cs="Arial"/>
        </w:rPr>
        <w:t>a</w:t>
      </w:r>
      <w:r>
        <w:rPr>
          <w:rFonts w:ascii="Arial" w:eastAsia="Arial" w:hAnsi="Arial" w:cs="Arial"/>
          <w:spacing w:val="-3"/>
        </w:rPr>
        <w:t>n</w:t>
      </w:r>
      <w:r>
        <w:rPr>
          <w:rFonts w:ascii="Arial" w:eastAsia="Arial" w:hAnsi="Arial" w:cs="Arial"/>
          <w:spacing w:val="2"/>
        </w:rPr>
        <w:t>g</w:t>
      </w:r>
      <w:r>
        <w:rPr>
          <w:rFonts w:ascii="Arial" w:eastAsia="Arial" w:hAnsi="Arial" w:cs="Arial"/>
          <w:spacing w:val="-3"/>
        </w:rPr>
        <w:t>e</w:t>
      </w:r>
      <w:r>
        <w:rPr>
          <w:rFonts w:ascii="Arial" w:eastAsia="Arial" w:hAnsi="Arial" w:cs="Arial"/>
          <w:spacing w:val="1"/>
        </w:rPr>
        <w:t>m</w:t>
      </w:r>
      <w:r>
        <w:rPr>
          <w:rFonts w:ascii="Arial" w:eastAsia="Arial" w:hAnsi="Arial" w:cs="Arial"/>
        </w:rPr>
        <w:t>en</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3"/>
        </w:rPr>
        <w:t>o</w:t>
      </w:r>
      <w:r>
        <w:rPr>
          <w:rFonts w:ascii="Arial" w:eastAsia="Arial" w:hAnsi="Arial" w:cs="Arial"/>
          <w:spacing w:val="1"/>
        </w:rPr>
        <w:t>t</w:t>
      </w:r>
      <w:r>
        <w:rPr>
          <w:rFonts w:ascii="Arial" w:eastAsia="Arial" w:hAnsi="Arial" w:cs="Arial"/>
          <w:spacing w:val="-3"/>
        </w:rPr>
        <w:t>h</w:t>
      </w:r>
      <w:r>
        <w:rPr>
          <w:rFonts w:ascii="Arial" w:eastAsia="Arial" w:hAnsi="Arial" w:cs="Arial"/>
        </w:rPr>
        <w:t>er</w:t>
      </w:r>
      <w:r>
        <w:rPr>
          <w:rFonts w:ascii="Arial" w:eastAsia="Arial" w:hAnsi="Arial" w:cs="Arial"/>
          <w:spacing w:val="2"/>
        </w:rPr>
        <w:t xml:space="preserve"> </w:t>
      </w:r>
      <w:r>
        <w:rPr>
          <w:rFonts w:ascii="Arial" w:eastAsia="Arial" w:hAnsi="Arial" w:cs="Arial"/>
          <w:spacing w:val="-1"/>
        </w:rPr>
        <w:t>C</w:t>
      </w:r>
      <w:r>
        <w:rPr>
          <w:rFonts w:ascii="Arial" w:eastAsia="Arial" w:hAnsi="Arial" w:cs="Arial"/>
        </w:rPr>
        <w:t>oun</w:t>
      </w:r>
      <w:r>
        <w:rPr>
          <w:rFonts w:ascii="Arial" w:eastAsia="Arial" w:hAnsi="Arial" w:cs="Arial"/>
          <w:spacing w:val="-1"/>
        </w:rPr>
        <w:t>t</w:t>
      </w:r>
      <w:r>
        <w:rPr>
          <w:rFonts w:ascii="Arial" w:eastAsia="Arial" w:hAnsi="Arial" w:cs="Arial"/>
          <w:spacing w:val="1"/>
        </w:rPr>
        <w:t>r</w:t>
      </w:r>
      <w:r>
        <w:rPr>
          <w:rFonts w:ascii="Arial" w:eastAsia="Arial" w:hAnsi="Arial" w:cs="Arial"/>
        </w:rPr>
        <w:t>y</w:t>
      </w:r>
      <w:r>
        <w:rPr>
          <w:rFonts w:ascii="Arial" w:eastAsia="Arial" w:hAnsi="Arial" w:cs="Arial"/>
          <w:spacing w:val="-1"/>
        </w:rPr>
        <w:t xml:space="preserve"> </w:t>
      </w:r>
      <w:r>
        <w:rPr>
          <w:rFonts w:ascii="Arial" w:eastAsia="Arial" w:hAnsi="Arial" w:cs="Arial"/>
        </w:rPr>
        <w:t>or</w:t>
      </w:r>
    </w:p>
    <w:p w:rsidR="000A5570" w:rsidRDefault="00863EB5">
      <w:pPr>
        <w:spacing w:after="0" w:line="240" w:lineRule="auto"/>
        <w:ind w:left="1019" w:right="-20"/>
        <w:rPr>
          <w:rFonts w:ascii="Arial" w:eastAsia="Arial" w:hAnsi="Arial" w:cs="Arial"/>
        </w:rPr>
      </w:pPr>
      <w:r>
        <w:rPr>
          <w:rFonts w:ascii="Arial" w:eastAsia="Arial" w:hAnsi="Arial" w:cs="Arial"/>
          <w:spacing w:val="-1"/>
        </w:rPr>
        <w:t>S</w:t>
      </w:r>
      <w:r>
        <w:rPr>
          <w:rFonts w:ascii="Arial" w:eastAsia="Arial" w:hAnsi="Arial" w:cs="Arial"/>
          <w:spacing w:val="1"/>
        </w:rPr>
        <w:t>t</w:t>
      </w:r>
      <w:r>
        <w:rPr>
          <w:rFonts w:ascii="Arial" w:eastAsia="Arial" w:hAnsi="Arial" w:cs="Arial"/>
        </w:rPr>
        <w:t>a</w:t>
      </w:r>
      <w:r>
        <w:rPr>
          <w:rFonts w:ascii="Arial" w:eastAsia="Arial" w:hAnsi="Arial" w:cs="Arial"/>
          <w:spacing w:val="1"/>
        </w:rPr>
        <w:t>t</w:t>
      </w:r>
      <w:r>
        <w:rPr>
          <w:rFonts w:ascii="Arial" w:eastAsia="Arial" w:hAnsi="Arial" w:cs="Arial"/>
        </w:rPr>
        <w:t>e</w:t>
      </w:r>
      <w:r>
        <w:rPr>
          <w:rFonts w:ascii="Arial" w:eastAsia="Arial" w:hAnsi="Arial" w:cs="Arial"/>
          <w:spacing w:val="-2"/>
        </w:rPr>
        <w:t xml:space="preserve"> </w:t>
      </w:r>
      <w:r>
        <w:rPr>
          <w:rFonts w:ascii="Arial" w:eastAsia="Arial" w:hAnsi="Arial" w:cs="Arial"/>
        </w:rPr>
        <w:t>conce</w:t>
      </w:r>
      <w:r>
        <w:rPr>
          <w:rFonts w:ascii="Arial" w:eastAsia="Arial" w:hAnsi="Arial" w:cs="Arial"/>
          <w:spacing w:val="1"/>
        </w:rPr>
        <w:t>r</w:t>
      </w:r>
      <w:r>
        <w:rPr>
          <w:rFonts w:ascii="Arial" w:eastAsia="Arial" w:hAnsi="Arial" w:cs="Arial"/>
        </w:rPr>
        <w:t>ne</w:t>
      </w:r>
      <w:r>
        <w:rPr>
          <w:rFonts w:ascii="Arial" w:eastAsia="Arial" w:hAnsi="Arial" w:cs="Arial"/>
          <w:spacing w:val="-3"/>
        </w:rPr>
        <w:t>d</w:t>
      </w:r>
      <w:r>
        <w:rPr>
          <w:rFonts w:ascii="Arial" w:eastAsia="Arial" w:hAnsi="Arial" w:cs="Arial"/>
        </w:rPr>
        <w:t>.</w:t>
      </w:r>
    </w:p>
    <w:p w:rsidR="000A5570" w:rsidRDefault="000A5570">
      <w:pPr>
        <w:spacing w:before="17" w:after="0" w:line="220" w:lineRule="exact"/>
      </w:pPr>
    </w:p>
    <w:p w:rsidR="000A5570" w:rsidRDefault="00863EB5">
      <w:pPr>
        <w:spacing w:after="0" w:line="240" w:lineRule="auto"/>
        <w:ind w:left="298" w:right="6857"/>
        <w:jc w:val="both"/>
        <w:rPr>
          <w:rFonts w:ascii="Arial" w:eastAsia="Arial" w:hAnsi="Arial" w:cs="Arial"/>
          <w:sz w:val="24"/>
          <w:szCs w:val="24"/>
        </w:rPr>
      </w:pPr>
      <w:r>
        <w:rPr>
          <w:rFonts w:ascii="Arial" w:eastAsia="Arial" w:hAnsi="Arial" w:cs="Arial"/>
          <w:b/>
          <w:bCs/>
          <w:sz w:val="24"/>
          <w:szCs w:val="24"/>
        </w:rPr>
        <w:t xml:space="preserve">3     </w:t>
      </w:r>
      <w:r>
        <w:rPr>
          <w:rFonts w:ascii="Arial" w:eastAsia="Arial" w:hAnsi="Arial" w:cs="Arial"/>
          <w:b/>
          <w:bCs/>
          <w:spacing w:val="33"/>
          <w:sz w:val="24"/>
          <w:szCs w:val="24"/>
        </w:rPr>
        <w:t xml:space="preserve"> </w:t>
      </w:r>
      <w:r>
        <w:rPr>
          <w:rFonts w:ascii="Arial" w:eastAsia="Arial" w:hAnsi="Arial" w:cs="Arial"/>
          <w:b/>
          <w:bCs/>
          <w:spacing w:val="1"/>
          <w:sz w:val="24"/>
          <w:szCs w:val="24"/>
        </w:rPr>
        <w:t>V</w:t>
      </w:r>
      <w:r>
        <w:rPr>
          <w:rFonts w:ascii="Arial" w:eastAsia="Arial" w:hAnsi="Arial" w:cs="Arial"/>
          <w:b/>
          <w:bCs/>
          <w:sz w:val="24"/>
          <w:szCs w:val="24"/>
        </w:rPr>
        <w:t>TS</w:t>
      </w:r>
      <w:r>
        <w:rPr>
          <w:rFonts w:ascii="Arial" w:eastAsia="Arial" w:hAnsi="Arial" w:cs="Arial"/>
          <w:b/>
          <w:bCs/>
          <w:spacing w:val="1"/>
          <w:sz w:val="24"/>
          <w:szCs w:val="24"/>
        </w:rPr>
        <w:t xml:space="preserve"> PE</w:t>
      </w:r>
      <w:r>
        <w:rPr>
          <w:rFonts w:ascii="Arial" w:eastAsia="Arial" w:hAnsi="Arial" w:cs="Arial"/>
          <w:b/>
          <w:bCs/>
          <w:sz w:val="24"/>
          <w:szCs w:val="24"/>
        </w:rPr>
        <w:t>R</w:t>
      </w:r>
      <w:r>
        <w:rPr>
          <w:rFonts w:ascii="Arial" w:eastAsia="Arial" w:hAnsi="Arial" w:cs="Arial"/>
          <w:b/>
          <w:bCs/>
          <w:spacing w:val="-2"/>
          <w:sz w:val="24"/>
          <w:szCs w:val="24"/>
        </w:rPr>
        <w:t>S</w:t>
      </w:r>
      <w:r>
        <w:rPr>
          <w:rFonts w:ascii="Arial" w:eastAsia="Arial" w:hAnsi="Arial" w:cs="Arial"/>
          <w:b/>
          <w:bCs/>
          <w:sz w:val="24"/>
          <w:szCs w:val="24"/>
        </w:rPr>
        <w:t>ONN</w:t>
      </w:r>
      <w:r>
        <w:rPr>
          <w:rFonts w:ascii="Arial" w:eastAsia="Arial" w:hAnsi="Arial" w:cs="Arial"/>
          <w:b/>
          <w:bCs/>
          <w:spacing w:val="1"/>
          <w:sz w:val="24"/>
          <w:szCs w:val="24"/>
        </w:rPr>
        <w:t>EL</w:t>
      </w:r>
    </w:p>
    <w:p w:rsidR="000A5570" w:rsidRDefault="000A5570">
      <w:pPr>
        <w:spacing w:before="20" w:after="0" w:line="220" w:lineRule="exact"/>
      </w:pPr>
    </w:p>
    <w:p w:rsidR="000A5570" w:rsidRDefault="00863EB5">
      <w:pPr>
        <w:spacing w:after="0" w:line="240" w:lineRule="auto"/>
        <w:ind w:left="298" w:right="5276"/>
        <w:jc w:val="both"/>
        <w:rPr>
          <w:rFonts w:ascii="Arial" w:eastAsia="Arial" w:hAnsi="Arial" w:cs="Arial"/>
        </w:rPr>
      </w:pPr>
      <w:r>
        <w:rPr>
          <w:rFonts w:ascii="Arial" w:eastAsia="Arial" w:hAnsi="Arial" w:cs="Arial"/>
          <w:b/>
          <w:bCs/>
        </w:rPr>
        <w:t>3</w:t>
      </w:r>
      <w:r>
        <w:rPr>
          <w:rFonts w:ascii="Arial" w:eastAsia="Arial" w:hAnsi="Arial" w:cs="Arial"/>
          <w:b/>
          <w:bCs/>
          <w:spacing w:val="1"/>
        </w:rPr>
        <w:t>.</w:t>
      </w:r>
      <w:r>
        <w:rPr>
          <w:rFonts w:ascii="Arial" w:eastAsia="Arial" w:hAnsi="Arial" w:cs="Arial"/>
          <w:b/>
          <w:bCs/>
        </w:rPr>
        <w:t xml:space="preserve">1       </w:t>
      </w:r>
      <w:r>
        <w:rPr>
          <w:rFonts w:ascii="Arial" w:eastAsia="Arial" w:hAnsi="Arial" w:cs="Arial"/>
          <w:b/>
          <w:bCs/>
          <w:spacing w:val="55"/>
        </w:rPr>
        <w:t xml:space="preserve"> </w:t>
      </w:r>
      <w:r>
        <w:rPr>
          <w:rFonts w:ascii="Arial" w:eastAsia="Arial" w:hAnsi="Arial" w:cs="Arial"/>
          <w:b/>
          <w:bCs/>
          <w:spacing w:val="-1"/>
        </w:rPr>
        <w:t>V</w:t>
      </w:r>
      <w:r>
        <w:rPr>
          <w:rFonts w:ascii="Arial" w:eastAsia="Arial" w:hAnsi="Arial" w:cs="Arial"/>
          <w:b/>
          <w:bCs/>
          <w:spacing w:val="-3"/>
        </w:rPr>
        <w:t>T</w:t>
      </w:r>
      <w:r>
        <w:rPr>
          <w:rFonts w:ascii="Arial" w:eastAsia="Arial" w:hAnsi="Arial" w:cs="Arial"/>
          <w:b/>
          <w:bCs/>
        </w:rPr>
        <w:t xml:space="preserve">S </w:t>
      </w:r>
      <w:r>
        <w:rPr>
          <w:rFonts w:ascii="Arial" w:eastAsia="Arial" w:hAnsi="Arial" w:cs="Arial"/>
          <w:b/>
          <w:bCs/>
          <w:spacing w:val="1"/>
        </w:rPr>
        <w:t>O</w:t>
      </w:r>
      <w:r>
        <w:rPr>
          <w:rFonts w:ascii="Arial" w:eastAsia="Arial" w:hAnsi="Arial" w:cs="Arial"/>
          <w:b/>
          <w:bCs/>
        </w:rPr>
        <w:t>pera</w:t>
      </w:r>
      <w:r>
        <w:rPr>
          <w:rFonts w:ascii="Arial" w:eastAsia="Arial" w:hAnsi="Arial" w:cs="Arial"/>
          <w:b/>
          <w:bCs/>
          <w:spacing w:val="1"/>
        </w:rPr>
        <w:t>t</w:t>
      </w:r>
      <w:r>
        <w:rPr>
          <w:rFonts w:ascii="Arial" w:eastAsia="Arial" w:hAnsi="Arial" w:cs="Arial"/>
          <w:b/>
          <w:bCs/>
        </w:rPr>
        <w:t>ors</w:t>
      </w:r>
      <w:r>
        <w:rPr>
          <w:rFonts w:ascii="Arial" w:eastAsia="Arial" w:hAnsi="Arial" w:cs="Arial"/>
          <w:b/>
          <w:bCs/>
          <w:spacing w:val="-2"/>
        </w:rPr>
        <w:t xml:space="preserve"> </w:t>
      </w:r>
      <w:r>
        <w:rPr>
          <w:rFonts w:ascii="Arial" w:eastAsia="Arial" w:hAnsi="Arial" w:cs="Arial"/>
          <w:b/>
          <w:bCs/>
        </w:rPr>
        <w:t>and</w:t>
      </w:r>
      <w:r>
        <w:rPr>
          <w:rFonts w:ascii="Arial" w:eastAsia="Arial" w:hAnsi="Arial" w:cs="Arial"/>
          <w:b/>
          <w:bCs/>
          <w:spacing w:val="1"/>
        </w:rPr>
        <w:t xml:space="preserve"> </w:t>
      </w:r>
      <w:r>
        <w:rPr>
          <w:rFonts w:ascii="Arial" w:eastAsia="Arial" w:hAnsi="Arial" w:cs="Arial"/>
          <w:b/>
          <w:bCs/>
          <w:spacing w:val="-1"/>
        </w:rPr>
        <w:t>S</w:t>
      </w:r>
      <w:r>
        <w:rPr>
          <w:rFonts w:ascii="Arial" w:eastAsia="Arial" w:hAnsi="Arial" w:cs="Arial"/>
          <w:b/>
          <w:bCs/>
          <w:spacing w:val="-3"/>
        </w:rPr>
        <w:t>u</w:t>
      </w:r>
      <w:r>
        <w:rPr>
          <w:rFonts w:ascii="Arial" w:eastAsia="Arial" w:hAnsi="Arial" w:cs="Arial"/>
          <w:b/>
          <w:bCs/>
        </w:rPr>
        <w:t>per</w:t>
      </w:r>
      <w:r>
        <w:rPr>
          <w:rFonts w:ascii="Arial" w:eastAsia="Arial" w:hAnsi="Arial" w:cs="Arial"/>
          <w:b/>
          <w:bCs/>
          <w:spacing w:val="-3"/>
        </w:rPr>
        <w:t>v</w:t>
      </w:r>
      <w:r>
        <w:rPr>
          <w:rFonts w:ascii="Arial" w:eastAsia="Arial" w:hAnsi="Arial" w:cs="Arial"/>
          <w:b/>
          <w:bCs/>
          <w:spacing w:val="1"/>
        </w:rPr>
        <w:t>i</w:t>
      </w:r>
      <w:r>
        <w:rPr>
          <w:rFonts w:ascii="Arial" w:eastAsia="Arial" w:hAnsi="Arial" w:cs="Arial"/>
          <w:b/>
          <w:bCs/>
        </w:rPr>
        <w:t>sors</w:t>
      </w:r>
    </w:p>
    <w:p w:rsidR="000A5570" w:rsidRDefault="000A5570">
      <w:pPr>
        <w:spacing w:before="4" w:after="0" w:line="120" w:lineRule="exact"/>
        <w:rPr>
          <w:sz w:val="12"/>
          <w:szCs w:val="12"/>
        </w:rPr>
      </w:pPr>
    </w:p>
    <w:p w:rsidR="000A5570" w:rsidRDefault="00863EB5">
      <w:pPr>
        <w:spacing w:after="0" w:line="239" w:lineRule="auto"/>
        <w:ind w:left="298" w:right="96"/>
        <w:jc w:val="both"/>
        <w:rPr>
          <w:rFonts w:ascii="Arial" w:eastAsia="Arial" w:hAnsi="Arial" w:cs="Arial"/>
        </w:rPr>
      </w:pPr>
      <w:r>
        <w:rPr>
          <w:rFonts w:ascii="Arial" w:eastAsia="Arial" w:hAnsi="Arial" w:cs="Arial"/>
          <w:spacing w:val="-1"/>
        </w:rPr>
        <w:t>V</w:t>
      </w:r>
      <w:r>
        <w:rPr>
          <w:rFonts w:ascii="Arial" w:eastAsia="Arial" w:hAnsi="Arial" w:cs="Arial"/>
          <w:spacing w:val="2"/>
        </w:rPr>
        <w:t>T</w:t>
      </w:r>
      <w:r>
        <w:rPr>
          <w:rFonts w:ascii="Arial" w:eastAsia="Arial" w:hAnsi="Arial" w:cs="Arial"/>
        </w:rPr>
        <w:t xml:space="preserve">S </w:t>
      </w:r>
      <w:r>
        <w:rPr>
          <w:rFonts w:ascii="Arial" w:eastAsia="Arial" w:hAnsi="Arial" w:cs="Arial"/>
          <w:spacing w:val="37"/>
        </w:rPr>
        <w:t xml:space="preserve"> </w:t>
      </w:r>
      <w:r>
        <w:rPr>
          <w:rFonts w:ascii="Arial" w:eastAsia="Arial" w:hAnsi="Arial" w:cs="Arial"/>
          <w:spacing w:val="1"/>
        </w:rPr>
        <w:t>O</w:t>
      </w:r>
      <w:r>
        <w:rPr>
          <w:rFonts w:ascii="Arial" w:eastAsia="Arial" w:hAnsi="Arial" w:cs="Arial"/>
        </w:rPr>
        <w:t>pe</w:t>
      </w:r>
      <w:r>
        <w:rPr>
          <w:rFonts w:ascii="Arial" w:eastAsia="Arial" w:hAnsi="Arial" w:cs="Arial"/>
          <w:spacing w:val="1"/>
        </w:rPr>
        <w:t>r</w:t>
      </w:r>
      <w:r>
        <w:rPr>
          <w:rFonts w:ascii="Arial" w:eastAsia="Arial" w:hAnsi="Arial" w:cs="Arial"/>
          <w:spacing w:val="-3"/>
        </w:rPr>
        <w:t>a</w:t>
      </w:r>
      <w:r>
        <w:rPr>
          <w:rFonts w:ascii="Arial" w:eastAsia="Arial" w:hAnsi="Arial" w:cs="Arial"/>
          <w:spacing w:val="1"/>
        </w:rPr>
        <w:t>t</w:t>
      </w:r>
      <w:r>
        <w:rPr>
          <w:rFonts w:ascii="Arial" w:eastAsia="Arial" w:hAnsi="Arial" w:cs="Arial"/>
        </w:rPr>
        <w:t xml:space="preserve">or </w:t>
      </w:r>
      <w:r>
        <w:rPr>
          <w:rFonts w:ascii="Arial" w:eastAsia="Arial" w:hAnsi="Arial" w:cs="Arial"/>
          <w:spacing w:val="42"/>
        </w:rPr>
        <w:t xml:space="preserve"> </w:t>
      </w:r>
      <w:r>
        <w:rPr>
          <w:rFonts w:ascii="Arial" w:eastAsia="Arial" w:hAnsi="Arial" w:cs="Arial"/>
        </w:rPr>
        <w:t xml:space="preserve">and </w:t>
      </w:r>
      <w:r>
        <w:rPr>
          <w:rFonts w:ascii="Arial" w:eastAsia="Arial" w:hAnsi="Arial" w:cs="Arial"/>
          <w:spacing w:val="40"/>
        </w:rPr>
        <w:t xml:space="preserve"> </w:t>
      </w:r>
      <w:r>
        <w:rPr>
          <w:rFonts w:ascii="Arial" w:eastAsia="Arial" w:hAnsi="Arial" w:cs="Arial"/>
          <w:spacing w:val="-1"/>
        </w:rPr>
        <w:t>S</w:t>
      </w:r>
      <w:r>
        <w:rPr>
          <w:rFonts w:ascii="Arial" w:eastAsia="Arial" w:hAnsi="Arial" w:cs="Arial"/>
          <w:spacing w:val="-3"/>
        </w:rPr>
        <w:t>u</w:t>
      </w:r>
      <w:r>
        <w:rPr>
          <w:rFonts w:ascii="Arial" w:eastAsia="Arial" w:hAnsi="Arial" w:cs="Arial"/>
        </w:rPr>
        <w:t>pe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 xml:space="preserve">sor </w:t>
      </w:r>
      <w:r>
        <w:rPr>
          <w:rFonts w:ascii="Arial" w:eastAsia="Arial" w:hAnsi="Arial" w:cs="Arial"/>
          <w:spacing w:val="42"/>
        </w:rPr>
        <w:t xml:space="preserve">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 xml:space="preserve">ng </w:t>
      </w:r>
      <w:r>
        <w:rPr>
          <w:rFonts w:ascii="Arial" w:eastAsia="Arial" w:hAnsi="Arial" w:cs="Arial"/>
          <w:spacing w:val="40"/>
        </w:rPr>
        <w:t xml:space="preserve"> </w:t>
      </w:r>
      <w:r>
        <w:rPr>
          <w:rFonts w:ascii="Arial" w:eastAsia="Arial" w:hAnsi="Arial" w:cs="Arial"/>
        </w:rPr>
        <w:t>shou</w:t>
      </w:r>
      <w:r>
        <w:rPr>
          <w:rFonts w:ascii="Arial" w:eastAsia="Arial" w:hAnsi="Arial" w:cs="Arial"/>
          <w:spacing w:val="-1"/>
        </w:rPr>
        <w:t>l</w:t>
      </w:r>
      <w:r>
        <w:rPr>
          <w:rFonts w:ascii="Arial" w:eastAsia="Arial" w:hAnsi="Arial" w:cs="Arial"/>
        </w:rPr>
        <w:t xml:space="preserve">d </w:t>
      </w:r>
      <w:r>
        <w:rPr>
          <w:rFonts w:ascii="Arial" w:eastAsia="Arial" w:hAnsi="Arial" w:cs="Arial"/>
          <w:spacing w:val="40"/>
        </w:rPr>
        <w:t xml:space="preserve"> </w:t>
      </w:r>
      <w:r>
        <w:rPr>
          <w:rFonts w:ascii="Arial" w:eastAsia="Arial" w:hAnsi="Arial" w:cs="Arial"/>
        </w:rPr>
        <w:t xml:space="preserve">be </w:t>
      </w:r>
      <w:r>
        <w:rPr>
          <w:rFonts w:ascii="Arial" w:eastAsia="Arial" w:hAnsi="Arial" w:cs="Arial"/>
          <w:spacing w:val="40"/>
        </w:rPr>
        <w:t xml:space="preserve"> </w:t>
      </w:r>
      <w:r>
        <w:rPr>
          <w:rFonts w:ascii="Arial" w:eastAsia="Arial" w:hAnsi="Arial" w:cs="Arial"/>
        </w:rPr>
        <w:t>ca</w:t>
      </w:r>
      <w:r>
        <w:rPr>
          <w:rFonts w:ascii="Arial" w:eastAsia="Arial" w:hAnsi="Arial" w:cs="Arial"/>
          <w:spacing w:val="1"/>
        </w:rPr>
        <w:t>rr</w:t>
      </w:r>
      <w:r>
        <w:rPr>
          <w:rFonts w:ascii="Arial" w:eastAsia="Arial" w:hAnsi="Arial" w:cs="Arial"/>
          <w:spacing w:val="-1"/>
        </w:rPr>
        <w:t>i</w:t>
      </w:r>
      <w:r>
        <w:rPr>
          <w:rFonts w:ascii="Arial" w:eastAsia="Arial" w:hAnsi="Arial" w:cs="Arial"/>
        </w:rPr>
        <w:t xml:space="preserve">ed </w:t>
      </w:r>
      <w:r>
        <w:rPr>
          <w:rFonts w:ascii="Arial" w:eastAsia="Arial" w:hAnsi="Arial" w:cs="Arial"/>
          <w:spacing w:val="40"/>
        </w:rPr>
        <w:t xml:space="preserve"> </w:t>
      </w:r>
      <w:r>
        <w:rPr>
          <w:rFonts w:ascii="Arial" w:eastAsia="Arial" w:hAnsi="Arial" w:cs="Arial"/>
        </w:rPr>
        <w:t>o</w:t>
      </w:r>
      <w:r>
        <w:rPr>
          <w:rFonts w:ascii="Arial" w:eastAsia="Arial" w:hAnsi="Arial" w:cs="Arial"/>
          <w:spacing w:val="-3"/>
        </w:rPr>
        <w:t>u</w:t>
      </w:r>
      <w:r>
        <w:rPr>
          <w:rFonts w:ascii="Arial" w:eastAsia="Arial" w:hAnsi="Arial" w:cs="Arial"/>
        </w:rPr>
        <w:t xml:space="preserve">t </w:t>
      </w:r>
      <w:r>
        <w:rPr>
          <w:rFonts w:ascii="Arial" w:eastAsia="Arial" w:hAnsi="Arial" w:cs="Arial"/>
          <w:spacing w:val="42"/>
        </w:rPr>
        <w:t xml:space="preserve"> </w:t>
      </w:r>
      <w:r>
        <w:rPr>
          <w:rFonts w:ascii="Arial" w:eastAsia="Arial" w:hAnsi="Arial" w:cs="Arial"/>
        </w:rPr>
        <w:t xml:space="preserve">by </w:t>
      </w:r>
      <w:r>
        <w:rPr>
          <w:rFonts w:ascii="Arial" w:eastAsia="Arial" w:hAnsi="Arial" w:cs="Arial"/>
          <w:spacing w:val="41"/>
        </w:rPr>
        <w:t xml:space="preserve"> </w:t>
      </w:r>
      <w:r>
        <w:rPr>
          <w:rFonts w:ascii="Arial" w:eastAsia="Arial" w:hAnsi="Arial" w:cs="Arial"/>
        </w:rPr>
        <w:t xml:space="preserve">a </w:t>
      </w:r>
      <w:r>
        <w:rPr>
          <w:rFonts w:ascii="Arial" w:eastAsia="Arial" w:hAnsi="Arial" w:cs="Arial"/>
          <w:spacing w:val="40"/>
        </w:rPr>
        <w:t xml:space="preserve"> </w:t>
      </w:r>
      <w:r>
        <w:rPr>
          <w:rFonts w:ascii="Arial" w:eastAsia="Arial" w:hAnsi="Arial" w:cs="Arial"/>
          <w:highlight w:val="cyan"/>
        </w:rPr>
        <w:t>acc</w:t>
      </w:r>
      <w:r>
        <w:rPr>
          <w:rFonts w:ascii="Arial" w:eastAsia="Arial" w:hAnsi="Arial" w:cs="Arial"/>
          <w:spacing w:val="1"/>
          <w:highlight w:val="cyan"/>
        </w:rPr>
        <w:t>r</w:t>
      </w:r>
      <w:r>
        <w:rPr>
          <w:rFonts w:ascii="Arial" w:eastAsia="Arial" w:hAnsi="Arial" w:cs="Arial"/>
          <w:highlight w:val="cyan"/>
        </w:rPr>
        <w:t>ed</w:t>
      </w:r>
      <w:r>
        <w:rPr>
          <w:rFonts w:ascii="Arial" w:eastAsia="Arial" w:hAnsi="Arial" w:cs="Arial"/>
          <w:spacing w:val="-1"/>
          <w:highlight w:val="cyan"/>
        </w:rPr>
        <w:t>i</w:t>
      </w:r>
      <w:r>
        <w:rPr>
          <w:rFonts w:ascii="Arial" w:eastAsia="Arial" w:hAnsi="Arial" w:cs="Arial"/>
          <w:spacing w:val="1"/>
          <w:highlight w:val="cyan"/>
        </w:rPr>
        <w:t>t</w:t>
      </w:r>
      <w:r>
        <w:rPr>
          <w:rFonts w:ascii="Arial" w:eastAsia="Arial" w:hAnsi="Arial" w:cs="Arial"/>
          <w:highlight w:val="cyan"/>
        </w:rPr>
        <w:t xml:space="preserve">ed </w:t>
      </w:r>
      <w:r>
        <w:rPr>
          <w:rFonts w:ascii="Arial" w:eastAsia="Arial" w:hAnsi="Arial" w:cs="Arial"/>
          <w:spacing w:val="38"/>
          <w:highlight w:val="cyan"/>
        </w:rPr>
        <w:t xml:space="preserve"> </w:t>
      </w:r>
      <w:r>
        <w:rPr>
          <w:rFonts w:ascii="Arial" w:eastAsia="Arial" w:hAnsi="Arial" w:cs="Arial"/>
          <w:spacing w:val="1"/>
          <w:highlight w:val="cyan"/>
        </w:rPr>
        <w:t>tr</w:t>
      </w:r>
      <w:r>
        <w:rPr>
          <w:rFonts w:ascii="Arial" w:eastAsia="Arial" w:hAnsi="Arial" w:cs="Arial"/>
          <w:highlight w:val="cyan"/>
        </w:rPr>
        <w:t>a</w:t>
      </w:r>
      <w:r>
        <w:rPr>
          <w:rFonts w:ascii="Arial" w:eastAsia="Arial" w:hAnsi="Arial" w:cs="Arial"/>
          <w:spacing w:val="-1"/>
          <w:highlight w:val="cyan"/>
        </w:rPr>
        <w:t>i</w:t>
      </w:r>
      <w:r>
        <w:rPr>
          <w:rFonts w:ascii="Arial" w:eastAsia="Arial" w:hAnsi="Arial" w:cs="Arial"/>
          <w:highlight w:val="cyan"/>
        </w:rPr>
        <w:t>n</w:t>
      </w:r>
      <w:r>
        <w:rPr>
          <w:rFonts w:ascii="Arial" w:eastAsia="Arial" w:hAnsi="Arial" w:cs="Arial"/>
          <w:spacing w:val="-3"/>
          <w:highlight w:val="cyan"/>
        </w:rPr>
        <w:t>in</w:t>
      </w:r>
      <w:r>
        <w:rPr>
          <w:rFonts w:ascii="Arial" w:eastAsia="Arial" w:hAnsi="Arial" w:cs="Arial"/>
          <w:highlight w:val="cyan"/>
        </w:rPr>
        <w:t>g</w:t>
      </w:r>
      <w:r>
        <w:rPr>
          <w:rFonts w:ascii="Arial" w:eastAsia="Arial" w:hAnsi="Arial" w:cs="Arial"/>
        </w:rPr>
        <w:t xml:space="preserve"> </w:t>
      </w:r>
      <w:r>
        <w:rPr>
          <w:rFonts w:ascii="Arial" w:eastAsia="Arial" w:hAnsi="Arial" w:cs="Arial"/>
          <w:highlight w:val="cyan"/>
        </w:rPr>
        <w:t>o</w:t>
      </w:r>
      <w:r>
        <w:rPr>
          <w:rFonts w:ascii="Arial" w:eastAsia="Arial" w:hAnsi="Arial" w:cs="Arial"/>
          <w:spacing w:val="-2"/>
          <w:highlight w:val="cyan"/>
        </w:rPr>
        <w:t>r</w:t>
      </w:r>
      <w:r>
        <w:rPr>
          <w:rFonts w:ascii="Arial" w:eastAsia="Arial" w:hAnsi="Arial" w:cs="Arial"/>
          <w:spacing w:val="2"/>
          <w:highlight w:val="cyan"/>
        </w:rPr>
        <w:t>g</w:t>
      </w:r>
      <w:r>
        <w:rPr>
          <w:rFonts w:ascii="Arial" w:eastAsia="Arial" w:hAnsi="Arial" w:cs="Arial"/>
          <w:highlight w:val="cyan"/>
        </w:rPr>
        <w:t>an</w:t>
      </w:r>
      <w:r>
        <w:rPr>
          <w:rFonts w:ascii="Arial" w:eastAsia="Arial" w:hAnsi="Arial" w:cs="Arial"/>
          <w:spacing w:val="-1"/>
          <w:highlight w:val="cyan"/>
        </w:rPr>
        <w:t>i</w:t>
      </w:r>
      <w:r>
        <w:rPr>
          <w:rFonts w:ascii="Arial" w:eastAsia="Arial" w:hAnsi="Arial" w:cs="Arial"/>
          <w:highlight w:val="cyan"/>
        </w:rPr>
        <w:t>sa</w:t>
      </w:r>
      <w:r>
        <w:rPr>
          <w:rFonts w:ascii="Arial" w:eastAsia="Arial" w:hAnsi="Arial" w:cs="Arial"/>
          <w:spacing w:val="1"/>
          <w:highlight w:val="cyan"/>
        </w:rPr>
        <w:t>t</w:t>
      </w:r>
      <w:r>
        <w:rPr>
          <w:rFonts w:ascii="Arial" w:eastAsia="Arial" w:hAnsi="Arial" w:cs="Arial"/>
          <w:spacing w:val="-1"/>
          <w:highlight w:val="cyan"/>
        </w:rPr>
        <w:t>i</w:t>
      </w:r>
      <w:r>
        <w:rPr>
          <w:rFonts w:ascii="Arial" w:eastAsia="Arial" w:hAnsi="Arial" w:cs="Arial"/>
          <w:highlight w:val="cyan"/>
        </w:rPr>
        <w:t>on,</w:t>
      </w:r>
      <w:r>
        <w:rPr>
          <w:rFonts w:ascii="Arial" w:eastAsia="Arial" w:hAnsi="Arial" w:cs="Arial"/>
          <w:spacing w:val="4"/>
          <w:highlight w:val="cyan"/>
        </w:rPr>
        <w:t xml:space="preserve"> </w:t>
      </w:r>
      <w:r>
        <w:rPr>
          <w:rFonts w:ascii="Arial" w:eastAsia="Arial" w:hAnsi="Arial" w:cs="Arial"/>
          <w:spacing w:val="-4"/>
          <w:highlight w:val="cyan"/>
        </w:rPr>
        <w:t>w</w:t>
      </w:r>
      <w:r>
        <w:rPr>
          <w:rFonts w:ascii="Arial" w:eastAsia="Arial" w:hAnsi="Arial" w:cs="Arial"/>
          <w:highlight w:val="cyan"/>
        </w:rPr>
        <w:t>h</w:t>
      </w:r>
      <w:r>
        <w:rPr>
          <w:rFonts w:ascii="Arial" w:eastAsia="Arial" w:hAnsi="Arial" w:cs="Arial"/>
          <w:spacing w:val="-1"/>
          <w:highlight w:val="cyan"/>
        </w:rPr>
        <w:t>i</w:t>
      </w:r>
      <w:r>
        <w:rPr>
          <w:rFonts w:ascii="Arial" w:eastAsia="Arial" w:hAnsi="Arial" w:cs="Arial"/>
          <w:highlight w:val="cyan"/>
        </w:rPr>
        <w:t>ch</w:t>
      </w:r>
      <w:r>
        <w:rPr>
          <w:rFonts w:ascii="Arial" w:eastAsia="Arial" w:hAnsi="Arial" w:cs="Arial"/>
          <w:spacing w:val="2"/>
          <w:highlight w:val="cyan"/>
        </w:rPr>
        <w:t xml:space="preserve"> </w:t>
      </w:r>
      <w:r>
        <w:rPr>
          <w:rFonts w:ascii="Arial" w:eastAsia="Arial" w:hAnsi="Arial" w:cs="Arial"/>
          <w:highlight w:val="cyan"/>
        </w:rPr>
        <w:t>p</w:t>
      </w:r>
      <w:r>
        <w:rPr>
          <w:rFonts w:ascii="Arial" w:eastAsia="Arial" w:hAnsi="Arial" w:cs="Arial"/>
          <w:spacing w:val="1"/>
          <w:highlight w:val="cyan"/>
        </w:rPr>
        <w:t>r</w:t>
      </w:r>
      <w:r>
        <w:rPr>
          <w:rFonts w:ascii="Arial" w:eastAsia="Arial" w:hAnsi="Arial" w:cs="Arial"/>
          <w:highlight w:val="cyan"/>
        </w:rPr>
        <w:t>o</w:t>
      </w:r>
      <w:r>
        <w:rPr>
          <w:rFonts w:ascii="Arial" w:eastAsia="Arial" w:hAnsi="Arial" w:cs="Arial"/>
          <w:spacing w:val="-2"/>
          <w:highlight w:val="cyan"/>
        </w:rPr>
        <w:t>v</w:t>
      </w:r>
      <w:r>
        <w:rPr>
          <w:rFonts w:ascii="Arial" w:eastAsia="Arial" w:hAnsi="Arial" w:cs="Arial"/>
          <w:spacing w:val="-1"/>
          <w:highlight w:val="cyan"/>
        </w:rPr>
        <w:t>i</w:t>
      </w:r>
      <w:r>
        <w:rPr>
          <w:rFonts w:ascii="Arial" w:eastAsia="Arial" w:hAnsi="Arial" w:cs="Arial"/>
          <w:highlight w:val="cyan"/>
        </w:rPr>
        <w:t>des</w:t>
      </w:r>
      <w:r>
        <w:rPr>
          <w:rFonts w:ascii="Arial" w:eastAsia="Arial" w:hAnsi="Arial" w:cs="Arial"/>
          <w:spacing w:val="3"/>
          <w:highlight w:val="cyan"/>
        </w:rPr>
        <w:t xml:space="preserve"> </w:t>
      </w:r>
      <w:r>
        <w:rPr>
          <w:rFonts w:ascii="Arial" w:eastAsia="Arial" w:hAnsi="Arial" w:cs="Arial"/>
          <w:highlight w:val="cyan"/>
        </w:rPr>
        <w:t>app</w:t>
      </w:r>
      <w:r>
        <w:rPr>
          <w:rFonts w:ascii="Arial" w:eastAsia="Arial" w:hAnsi="Arial" w:cs="Arial"/>
          <w:spacing w:val="1"/>
          <w:highlight w:val="cyan"/>
        </w:rPr>
        <w:t>r</w:t>
      </w:r>
      <w:r>
        <w:rPr>
          <w:rFonts w:ascii="Arial" w:eastAsia="Arial" w:hAnsi="Arial" w:cs="Arial"/>
          <w:highlight w:val="cyan"/>
        </w:rPr>
        <w:t>o</w:t>
      </w:r>
      <w:r>
        <w:rPr>
          <w:rFonts w:ascii="Arial" w:eastAsia="Arial" w:hAnsi="Arial" w:cs="Arial"/>
          <w:spacing w:val="-2"/>
          <w:highlight w:val="cyan"/>
        </w:rPr>
        <w:t>v</w:t>
      </w:r>
      <w:r>
        <w:rPr>
          <w:rFonts w:ascii="Arial" w:eastAsia="Arial" w:hAnsi="Arial" w:cs="Arial"/>
          <w:highlight w:val="cyan"/>
        </w:rPr>
        <w:t>ed</w:t>
      </w:r>
      <w:r>
        <w:rPr>
          <w:rFonts w:ascii="Arial" w:eastAsia="Arial" w:hAnsi="Arial" w:cs="Arial"/>
          <w:spacing w:val="4"/>
          <w:highlight w:val="cyan"/>
        </w:rPr>
        <w:t xml:space="preserve"> </w:t>
      </w:r>
      <w:r>
        <w:rPr>
          <w:rFonts w:ascii="Arial" w:eastAsia="Arial" w:hAnsi="Arial" w:cs="Arial"/>
          <w:spacing w:val="-3"/>
          <w:highlight w:val="cyan"/>
        </w:rPr>
        <w:t>V</w:t>
      </w:r>
      <w:r>
        <w:rPr>
          <w:rFonts w:ascii="Arial" w:eastAsia="Arial" w:hAnsi="Arial" w:cs="Arial"/>
          <w:spacing w:val="2"/>
          <w:highlight w:val="cyan"/>
        </w:rPr>
        <w:t>T</w:t>
      </w:r>
      <w:r>
        <w:rPr>
          <w:rFonts w:ascii="Arial" w:eastAsia="Arial" w:hAnsi="Arial" w:cs="Arial"/>
          <w:highlight w:val="cyan"/>
        </w:rPr>
        <w:t>S</w:t>
      </w:r>
      <w:r>
        <w:rPr>
          <w:rFonts w:ascii="Arial" w:eastAsia="Arial" w:hAnsi="Arial" w:cs="Arial"/>
          <w:spacing w:val="2"/>
          <w:highlight w:val="cyan"/>
        </w:rPr>
        <w:t xml:space="preserve"> </w:t>
      </w:r>
      <w:r>
        <w:rPr>
          <w:rFonts w:ascii="Arial" w:eastAsia="Arial" w:hAnsi="Arial" w:cs="Arial"/>
          <w:spacing w:val="-1"/>
          <w:highlight w:val="cyan"/>
        </w:rPr>
        <w:t>t</w:t>
      </w:r>
      <w:r>
        <w:rPr>
          <w:rFonts w:ascii="Arial" w:eastAsia="Arial" w:hAnsi="Arial" w:cs="Arial"/>
          <w:spacing w:val="1"/>
          <w:highlight w:val="cyan"/>
        </w:rPr>
        <w:t>r</w:t>
      </w:r>
      <w:r>
        <w:rPr>
          <w:rFonts w:ascii="Arial" w:eastAsia="Arial" w:hAnsi="Arial" w:cs="Arial"/>
          <w:highlight w:val="cyan"/>
        </w:rPr>
        <w:t>a</w:t>
      </w:r>
      <w:r>
        <w:rPr>
          <w:rFonts w:ascii="Arial" w:eastAsia="Arial" w:hAnsi="Arial" w:cs="Arial"/>
          <w:spacing w:val="-1"/>
          <w:highlight w:val="cyan"/>
        </w:rPr>
        <w:t>i</w:t>
      </w:r>
      <w:r>
        <w:rPr>
          <w:rFonts w:ascii="Arial" w:eastAsia="Arial" w:hAnsi="Arial" w:cs="Arial"/>
          <w:highlight w:val="cyan"/>
        </w:rPr>
        <w:t>n</w:t>
      </w:r>
      <w:r>
        <w:rPr>
          <w:rFonts w:ascii="Arial" w:eastAsia="Arial" w:hAnsi="Arial" w:cs="Arial"/>
          <w:spacing w:val="-1"/>
          <w:highlight w:val="cyan"/>
        </w:rPr>
        <w:t>i</w:t>
      </w:r>
      <w:r>
        <w:rPr>
          <w:rFonts w:ascii="Arial" w:eastAsia="Arial" w:hAnsi="Arial" w:cs="Arial"/>
          <w:highlight w:val="cyan"/>
        </w:rPr>
        <w:t>ng</w:t>
      </w:r>
      <w:r>
        <w:rPr>
          <w:rFonts w:ascii="Arial" w:eastAsia="Arial" w:hAnsi="Arial" w:cs="Arial"/>
        </w:rPr>
        <w:t>,</w:t>
      </w:r>
      <w:r>
        <w:rPr>
          <w:rFonts w:ascii="Arial" w:eastAsia="Arial" w:hAnsi="Arial" w:cs="Arial"/>
          <w:spacing w:val="5"/>
        </w:rPr>
        <w:t xml:space="preserve"> </w:t>
      </w:r>
      <w:r>
        <w:rPr>
          <w:rFonts w:ascii="Arial" w:eastAsia="Arial" w:hAnsi="Arial" w:cs="Arial"/>
        </w:rPr>
        <w:t>and</w:t>
      </w:r>
      <w:r>
        <w:rPr>
          <w:rFonts w:ascii="Arial" w:eastAsia="Arial" w:hAnsi="Arial" w:cs="Arial"/>
          <w:spacing w:val="3"/>
        </w:rPr>
        <w:t xml:space="preserve"> </w:t>
      </w:r>
      <w:r>
        <w:rPr>
          <w:rFonts w:ascii="Arial" w:eastAsia="Arial" w:hAnsi="Arial" w:cs="Arial"/>
        </w:rPr>
        <w:t>be condu</w:t>
      </w:r>
      <w:r>
        <w:rPr>
          <w:rFonts w:ascii="Arial" w:eastAsia="Arial" w:hAnsi="Arial" w:cs="Arial"/>
          <w:spacing w:val="-2"/>
        </w:rPr>
        <w:t>c</w:t>
      </w:r>
      <w:r>
        <w:rPr>
          <w:rFonts w:ascii="Arial" w:eastAsia="Arial" w:hAnsi="Arial" w:cs="Arial"/>
          <w:spacing w:val="1"/>
        </w:rPr>
        <w:t>t</w:t>
      </w:r>
      <w:r>
        <w:rPr>
          <w:rFonts w:ascii="Arial" w:eastAsia="Arial" w:hAnsi="Arial" w:cs="Arial"/>
        </w:rPr>
        <w:t>ed</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n acco</w:t>
      </w:r>
      <w:r>
        <w:rPr>
          <w:rFonts w:ascii="Arial" w:eastAsia="Arial" w:hAnsi="Arial" w:cs="Arial"/>
          <w:spacing w:val="1"/>
        </w:rPr>
        <w:t>r</w:t>
      </w:r>
      <w:r>
        <w:rPr>
          <w:rFonts w:ascii="Arial" w:eastAsia="Arial" w:hAnsi="Arial" w:cs="Arial"/>
        </w:rPr>
        <w:t xml:space="preserve">dance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 app</w:t>
      </w:r>
      <w:r>
        <w:rPr>
          <w:rFonts w:ascii="Arial" w:eastAsia="Arial" w:hAnsi="Arial" w:cs="Arial"/>
          <w:spacing w:val="1"/>
        </w:rPr>
        <w:t>r</w:t>
      </w:r>
      <w:r>
        <w:rPr>
          <w:rFonts w:ascii="Arial" w:eastAsia="Arial" w:hAnsi="Arial" w:cs="Arial"/>
        </w:rPr>
        <w:t>op</w:t>
      </w:r>
      <w:r>
        <w:rPr>
          <w:rFonts w:ascii="Arial" w:eastAsia="Arial" w:hAnsi="Arial" w:cs="Arial"/>
          <w:spacing w:val="1"/>
        </w:rPr>
        <w:t>r</w:t>
      </w:r>
      <w:r>
        <w:rPr>
          <w:rFonts w:ascii="Arial" w:eastAsia="Arial" w:hAnsi="Arial" w:cs="Arial"/>
          <w:spacing w:val="-1"/>
        </w:rPr>
        <w:t>i</w:t>
      </w:r>
      <w:r>
        <w:rPr>
          <w:rFonts w:ascii="Arial" w:eastAsia="Arial" w:hAnsi="Arial" w:cs="Arial"/>
        </w:rPr>
        <w:t>a</w:t>
      </w:r>
      <w:r>
        <w:rPr>
          <w:rFonts w:ascii="Arial" w:eastAsia="Arial" w:hAnsi="Arial" w:cs="Arial"/>
          <w:spacing w:val="1"/>
        </w:rPr>
        <w:t>t</w:t>
      </w:r>
      <w:r>
        <w:rPr>
          <w:rFonts w:ascii="Arial" w:eastAsia="Arial" w:hAnsi="Arial" w:cs="Arial"/>
        </w:rPr>
        <w:t xml:space="preserve">e </w:t>
      </w:r>
      <w:r>
        <w:rPr>
          <w:rFonts w:ascii="Arial" w:eastAsia="Arial" w:hAnsi="Arial" w:cs="Arial"/>
          <w:spacing w:val="1"/>
        </w:rPr>
        <w:t>I</w:t>
      </w:r>
      <w:r>
        <w:rPr>
          <w:rFonts w:ascii="Arial" w:eastAsia="Arial" w:hAnsi="Arial" w:cs="Arial"/>
          <w:spacing w:val="-1"/>
        </w:rPr>
        <w:t>A</w:t>
      </w:r>
      <w:r>
        <w:rPr>
          <w:rFonts w:ascii="Arial" w:eastAsia="Arial" w:hAnsi="Arial" w:cs="Arial"/>
        </w:rPr>
        <w:t>LA</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odel</w:t>
      </w:r>
      <w:r>
        <w:rPr>
          <w:rFonts w:ascii="Arial" w:eastAsia="Arial" w:hAnsi="Arial" w:cs="Arial"/>
          <w:spacing w:val="4"/>
        </w:rPr>
        <w:t xml:space="preserve"> </w:t>
      </w:r>
      <w:r>
        <w:rPr>
          <w:rFonts w:ascii="Arial" w:eastAsia="Arial" w:hAnsi="Arial" w:cs="Arial"/>
          <w:spacing w:val="-1"/>
        </w:rPr>
        <w:t>C</w:t>
      </w:r>
      <w:r>
        <w:rPr>
          <w:rFonts w:ascii="Arial" w:eastAsia="Arial" w:hAnsi="Arial" w:cs="Arial"/>
        </w:rPr>
        <w:t>ou</w:t>
      </w:r>
      <w:r>
        <w:rPr>
          <w:rFonts w:ascii="Arial" w:eastAsia="Arial" w:hAnsi="Arial" w:cs="Arial"/>
          <w:spacing w:val="1"/>
        </w:rPr>
        <w:t>r</w:t>
      </w:r>
      <w:r>
        <w:rPr>
          <w:rFonts w:ascii="Arial" w:eastAsia="Arial" w:hAnsi="Arial" w:cs="Arial"/>
        </w:rPr>
        <w:t>ses</w:t>
      </w:r>
      <w:r>
        <w:rPr>
          <w:rFonts w:ascii="Arial" w:eastAsia="Arial" w:hAnsi="Arial" w:cs="Arial"/>
          <w:spacing w:val="3"/>
        </w:rPr>
        <w:t xml:space="preserve"> </w:t>
      </w:r>
      <w:r>
        <w:rPr>
          <w:rFonts w:ascii="Arial" w:eastAsia="Arial" w:hAnsi="Arial" w:cs="Arial"/>
        </w:rPr>
        <w:t>V</w:t>
      </w:r>
      <w:r>
        <w:rPr>
          <w:rFonts w:ascii="Arial" w:eastAsia="Arial" w:hAnsi="Arial" w:cs="Arial"/>
          <w:spacing w:val="1"/>
        </w:rPr>
        <w:t>-</w:t>
      </w:r>
      <w:r>
        <w:rPr>
          <w:rFonts w:ascii="Arial" w:eastAsia="Arial" w:hAnsi="Arial" w:cs="Arial"/>
        </w:rPr>
        <w:t>10</w:t>
      </w:r>
      <w:r>
        <w:rPr>
          <w:rFonts w:ascii="Arial" w:eastAsia="Arial" w:hAnsi="Arial" w:cs="Arial"/>
          <w:spacing w:val="-3"/>
        </w:rPr>
        <w:t>3</w:t>
      </w:r>
      <w:r>
        <w:rPr>
          <w:rFonts w:ascii="Arial" w:eastAsia="Arial" w:hAnsi="Arial" w:cs="Arial"/>
          <w:spacing w:val="1"/>
        </w:rPr>
        <w:t>/</w:t>
      </w:r>
      <w:r>
        <w:rPr>
          <w:rFonts w:ascii="Arial" w:eastAsia="Arial" w:hAnsi="Arial" w:cs="Arial"/>
        </w:rPr>
        <w:t>1</w:t>
      </w:r>
      <w:r>
        <w:rPr>
          <w:rFonts w:ascii="Arial" w:eastAsia="Arial" w:hAnsi="Arial" w:cs="Arial"/>
          <w:spacing w:val="3"/>
        </w:rPr>
        <w:t xml:space="preserve"> </w:t>
      </w:r>
      <w:r>
        <w:rPr>
          <w:rFonts w:ascii="Arial" w:eastAsia="Arial" w:hAnsi="Arial" w:cs="Arial"/>
          <w:i/>
          <w:spacing w:val="-1"/>
        </w:rPr>
        <w:t>V</w:t>
      </w:r>
      <w:r>
        <w:rPr>
          <w:rFonts w:ascii="Arial" w:eastAsia="Arial" w:hAnsi="Arial" w:cs="Arial"/>
          <w:i/>
        </w:rPr>
        <w:t>TS</w:t>
      </w:r>
      <w:r>
        <w:rPr>
          <w:rFonts w:ascii="Arial" w:eastAsia="Arial" w:hAnsi="Arial" w:cs="Arial"/>
          <w:i/>
          <w:spacing w:val="2"/>
        </w:rPr>
        <w:t xml:space="preserve"> </w:t>
      </w:r>
      <w:r>
        <w:rPr>
          <w:rFonts w:ascii="Arial" w:eastAsia="Arial" w:hAnsi="Arial" w:cs="Arial"/>
          <w:i/>
          <w:spacing w:val="-1"/>
        </w:rPr>
        <w:t>O</w:t>
      </w:r>
      <w:r>
        <w:rPr>
          <w:rFonts w:ascii="Arial" w:eastAsia="Arial" w:hAnsi="Arial" w:cs="Arial"/>
          <w:i/>
        </w:rPr>
        <w:t>pe</w:t>
      </w:r>
      <w:r>
        <w:rPr>
          <w:rFonts w:ascii="Arial" w:eastAsia="Arial" w:hAnsi="Arial" w:cs="Arial"/>
          <w:i/>
          <w:spacing w:val="1"/>
        </w:rPr>
        <w:t>r</w:t>
      </w:r>
      <w:r>
        <w:rPr>
          <w:rFonts w:ascii="Arial" w:eastAsia="Arial" w:hAnsi="Arial" w:cs="Arial"/>
          <w:i/>
        </w:rPr>
        <w:t>a</w:t>
      </w:r>
      <w:r>
        <w:rPr>
          <w:rFonts w:ascii="Arial" w:eastAsia="Arial" w:hAnsi="Arial" w:cs="Arial"/>
          <w:i/>
          <w:spacing w:val="1"/>
        </w:rPr>
        <w:t>t</w:t>
      </w:r>
      <w:r>
        <w:rPr>
          <w:rFonts w:ascii="Arial" w:eastAsia="Arial" w:hAnsi="Arial" w:cs="Arial"/>
          <w:i/>
          <w:spacing w:val="-3"/>
        </w:rPr>
        <w:t>o</w:t>
      </w:r>
      <w:r>
        <w:rPr>
          <w:rFonts w:ascii="Arial" w:eastAsia="Arial" w:hAnsi="Arial" w:cs="Arial"/>
          <w:i/>
        </w:rPr>
        <w:t>r</w:t>
      </w:r>
      <w:r>
        <w:rPr>
          <w:rFonts w:ascii="Arial" w:eastAsia="Arial" w:hAnsi="Arial" w:cs="Arial"/>
          <w:i/>
          <w:spacing w:val="4"/>
        </w:rPr>
        <w:t xml:space="preserve"> </w:t>
      </w:r>
      <w:r>
        <w:rPr>
          <w:rFonts w:ascii="Arial" w:eastAsia="Arial" w:hAnsi="Arial" w:cs="Arial"/>
          <w:i/>
        </w:rPr>
        <w:t>T</w:t>
      </w:r>
      <w:r>
        <w:rPr>
          <w:rFonts w:ascii="Arial" w:eastAsia="Arial" w:hAnsi="Arial" w:cs="Arial"/>
          <w:i/>
          <w:spacing w:val="1"/>
        </w:rPr>
        <w:t>r</w:t>
      </w:r>
      <w:r>
        <w:rPr>
          <w:rFonts w:ascii="Arial" w:eastAsia="Arial" w:hAnsi="Arial" w:cs="Arial"/>
          <w:i/>
        </w:rPr>
        <w:t>a</w:t>
      </w:r>
      <w:r>
        <w:rPr>
          <w:rFonts w:ascii="Arial" w:eastAsia="Arial" w:hAnsi="Arial" w:cs="Arial"/>
          <w:i/>
          <w:spacing w:val="-1"/>
        </w:rPr>
        <w:t>i</w:t>
      </w:r>
      <w:r>
        <w:rPr>
          <w:rFonts w:ascii="Arial" w:eastAsia="Arial" w:hAnsi="Arial" w:cs="Arial"/>
          <w:i/>
        </w:rPr>
        <w:t>n</w:t>
      </w:r>
      <w:r>
        <w:rPr>
          <w:rFonts w:ascii="Arial" w:eastAsia="Arial" w:hAnsi="Arial" w:cs="Arial"/>
          <w:i/>
          <w:spacing w:val="-1"/>
        </w:rPr>
        <w:t>i</w:t>
      </w:r>
      <w:r>
        <w:rPr>
          <w:rFonts w:ascii="Arial" w:eastAsia="Arial" w:hAnsi="Arial" w:cs="Arial"/>
          <w:i/>
        </w:rPr>
        <w:t>ng</w:t>
      </w:r>
      <w:r>
        <w:rPr>
          <w:rFonts w:ascii="Arial" w:eastAsia="Arial" w:hAnsi="Arial" w:cs="Arial"/>
          <w:i/>
          <w:spacing w:val="3"/>
        </w:rPr>
        <w:t xml:space="preserve"> </w:t>
      </w:r>
      <w:r>
        <w:rPr>
          <w:rFonts w:ascii="Arial" w:eastAsia="Arial" w:hAnsi="Arial" w:cs="Arial"/>
        </w:rPr>
        <w:t>and</w:t>
      </w:r>
      <w:r>
        <w:rPr>
          <w:rFonts w:ascii="Arial" w:eastAsia="Arial" w:hAnsi="Arial" w:cs="Arial"/>
          <w:spacing w:val="3"/>
        </w:rPr>
        <w:t xml:space="preserve"> </w:t>
      </w:r>
      <w:r>
        <w:rPr>
          <w:rFonts w:ascii="Arial" w:eastAsia="Arial" w:hAnsi="Arial" w:cs="Arial"/>
        </w:rPr>
        <w:t>V</w:t>
      </w:r>
      <w:r>
        <w:rPr>
          <w:rFonts w:ascii="Arial" w:eastAsia="Arial" w:hAnsi="Arial" w:cs="Arial"/>
          <w:spacing w:val="1"/>
        </w:rPr>
        <w:t>-</w:t>
      </w:r>
      <w:r>
        <w:rPr>
          <w:rFonts w:ascii="Arial" w:eastAsia="Arial" w:hAnsi="Arial" w:cs="Arial"/>
          <w:spacing w:val="-3"/>
        </w:rPr>
        <w:t>1</w:t>
      </w:r>
      <w:r>
        <w:rPr>
          <w:rFonts w:ascii="Arial" w:eastAsia="Arial" w:hAnsi="Arial" w:cs="Arial"/>
        </w:rPr>
        <w:t>03</w:t>
      </w:r>
      <w:r>
        <w:rPr>
          <w:rFonts w:ascii="Arial" w:eastAsia="Arial" w:hAnsi="Arial" w:cs="Arial"/>
          <w:spacing w:val="1"/>
        </w:rPr>
        <w:t>/</w:t>
      </w:r>
      <w:r>
        <w:rPr>
          <w:rFonts w:ascii="Arial" w:eastAsia="Arial" w:hAnsi="Arial" w:cs="Arial"/>
        </w:rPr>
        <w:t>2</w:t>
      </w:r>
      <w:r>
        <w:rPr>
          <w:rFonts w:ascii="Arial" w:eastAsia="Arial" w:hAnsi="Arial" w:cs="Arial"/>
          <w:spacing w:val="3"/>
        </w:rPr>
        <w:t xml:space="preserve"> </w:t>
      </w:r>
      <w:r>
        <w:rPr>
          <w:rFonts w:ascii="Arial" w:eastAsia="Arial" w:hAnsi="Arial" w:cs="Arial"/>
          <w:i/>
          <w:spacing w:val="-1"/>
        </w:rPr>
        <w:t>V</w:t>
      </w:r>
      <w:r>
        <w:rPr>
          <w:rFonts w:ascii="Arial" w:eastAsia="Arial" w:hAnsi="Arial" w:cs="Arial"/>
          <w:i/>
        </w:rPr>
        <w:t>TS</w:t>
      </w:r>
      <w:r>
        <w:rPr>
          <w:rFonts w:ascii="Arial" w:eastAsia="Arial" w:hAnsi="Arial" w:cs="Arial"/>
          <w:i/>
          <w:spacing w:val="2"/>
        </w:rPr>
        <w:t xml:space="preserve"> </w:t>
      </w:r>
      <w:r>
        <w:rPr>
          <w:rFonts w:ascii="Arial" w:eastAsia="Arial" w:hAnsi="Arial" w:cs="Arial"/>
          <w:i/>
          <w:spacing w:val="-1"/>
        </w:rPr>
        <w:t>S</w:t>
      </w:r>
      <w:r>
        <w:rPr>
          <w:rFonts w:ascii="Arial" w:eastAsia="Arial" w:hAnsi="Arial" w:cs="Arial"/>
          <w:i/>
        </w:rPr>
        <w:t>upe</w:t>
      </w:r>
      <w:r>
        <w:rPr>
          <w:rFonts w:ascii="Arial" w:eastAsia="Arial" w:hAnsi="Arial" w:cs="Arial"/>
          <w:i/>
          <w:spacing w:val="1"/>
        </w:rPr>
        <w:t>r</w:t>
      </w:r>
      <w:r>
        <w:rPr>
          <w:rFonts w:ascii="Arial" w:eastAsia="Arial" w:hAnsi="Arial" w:cs="Arial"/>
          <w:i/>
        </w:rPr>
        <w:t>v</w:t>
      </w:r>
      <w:r>
        <w:rPr>
          <w:rFonts w:ascii="Arial" w:eastAsia="Arial" w:hAnsi="Arial" w:cs="Arial"/>
          <w:i/>
          <w:spacing w:val="-1"/>
        </w:rPr>
        <w:t>i</w:t>
      </w:r>
      <w:r>
        <w:rPr>
          <w:rFonts w:ascii="Arial" w:eastAsia="Arial" w:hAnsi="Arial" w:cs="Arial"/>
          <w:i/>
          <w:spacing w:val="-2"/>
        </w:rPr>
        <w:t>s</w:t>
      </w:r>
      <w:r>
        <w:rPr>
          <w:rFonts w:ascii="Arial" w:eastAsia="Arial" w:hAnsi="Arial" w:cs="Arial"/>
          <w:i/>
          <w:spacing w:val="-3"/>
        </w:rPr>
        <w:t xml:space="preserve">or </w:t>
      </w:r>
      <w:r>
        <w:rPr>
          <w:rFonts w:ascii="Arial" w:eastAsia="Arial" w:hAnsi="Arial" w:cs="Arial"/>
          <w:i/>
        </w:rPr>
        <w:t>T</w:t>
      </w:r>
      <w:r>
        <w:rPr>
          <w:rFonts w:ascii="Arial" w:eastAsia="Arial" w:hAnsi="Arial" w:cs="Arial"/>
          <w:i/>
          <w:spacing w:val="1"/>
        </w:rPr>
        <w:t>r</w:t>
      </w:r>
      <w:r>
        <w:rPr>
          <w:rFonts w:ascii="Arial" w:eastAsia="Arial" w:hAnsi="Arial" w:cs="Arial"/>
          <w:i/>
        </w:rPr>
        <w:t>a</w:t>
      </w:r>
      <w:r>
        <w:rPr>
          <w:rFonts w:ascii="Arial" w:eastAsia="Arial" w:hAnsi="Arial" w:cs="Arial"/>
          <w:i/>
          <w:spacing w:val="-1"/>
        </w:rPr>
        <w:t>i</w:t>
      </w:r>
      <w:r>
        <w:rPr>
          <w:rFonts w:ascii="Arial" w:eastAsia="Arial" w:hAnsi="Arial" w:cs="Arial"/>
          <w:i/>
        </w:rPr>
        <w:t>n</w:t>
      </w:r>
      <w:r>
        <w:rPr>
          <w:rFonts w:ascii="Arial" w:eastAsia="Arial" w:hAnsi="Arial" w:cs="Arial"/>
          <w:i/>
          <w:spacing w:val="-1"/>
        </w:rPr>
        <w:t>i</w:t>
      </w:r>
      <w:r>
        <w:rPr>
          <w:rFonts w:ascii="Arial" w:eastAsia="Arial" w:hAnsi="Arial" w:cs="Arial"/>
          <w:i/>
        </w:rPr>
        <w:t>ng</w:t>
      </w:r>
      <w:r>
        <w:rPr>
          <w:rFonts w:ascii="Arial" w:eastAsia="Arial" w:hAnsi="Arial" w:cs="Arial"/>
        </w:rPr>
        <w:t xml:space="preserve">. </w:t>
      </w:r>
      <w:r>
        <w:rPr>
          <w:rFonts w:ascii="Arial" w:eastAsia="Arial" w:hAnsi="Arial" w:cs="Arial"/>
          <w:spacing w:val="55"/>
        </w:rPr>
        <w:t xml:space="preserve"> </w:t>
      </w:r>
      <w:r>
        <w:rPr>
          <w:rFonts w:ascii="Arial" w:eastAsia="Arial" w:hAnsi="Arial" w:cs="Arial"/>
          <w:spacing w:val="2"/>
        </w:rPr>
        <w:t>T</w:t>
      </w:r>
      <w:r>
        <w:rPr>
          <w:rFonts w:ascii="Arial" w:eastAsia="Arial" w:hAnsi="Arial" w:cs="Arial"/>
        </w:rPr>
        <w:t>h</w:t>
      </w:r>
      <w:r>
        <w:rPr>
          <w:rFonts w:ascii="Arial" w:eastAsia="Arial" w:hAnsi="Arial" w:cs="Arial"/>
          <w:spacing w:val="-3"/>
        </w:rPr>
        <w:t>e</w:t>
      </w:r>
      <w:r>
        <w:rPr>
          <w:rFonts w:ascii="Arial" w:eastAsia="Arial" w:hAnsi="Arial" w:cs="Arial"/>
        </w:rPr>
        <w:t>se</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t</w:t>
      </w:r>
      <w:r>
        <w:rPr>
          <w:rFonts w:ascii="Arial" w:eastAsia="Arial" w:hAnsi="Arial" w:cs="Arial"/>
        </w:rPr>
        <w:t>e</w:t>
      </w:r>
      <w:r>
        <w:rPr>
          <w:rFonts w:ascii="Arial" w:eastAsia="Arial" w:hAnsi="Arial" w:cs="Arial"/>
          <w:spacing w:val="1"/>
        </w:rPr>
        <w:t>r</w:t>
      </w:r>
      <w:r>
        <w:rPr>
          <w:rFonts w:ascii="Arial" w:eastAsia="Arial" w:hAnsi="Arial" w:cs="Arial"/>
          <w:spacing w:val="-3"/>
        </w:rPr>
        <w:t>n</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rPr>
        <w:t>ona</w:t>
      </w:r>
      <w:r>
        <w:rPr>
          <w:rFonts w:ascii="Arial" w:eastAsia="Arial" w:hAnsi="Arial" w:cs="Arial"/>
          <w:spacing w:val="-1"/>
        </w:rPr>
        <w:t>ll</w:t>
      </w:r>
      <w:r>
        <w:rPr>
          <w:rFonts w:ascii="Arial" w:eastAsia="Arial" w:hAnsi="Arial" w:cs="Arial"/>
        </w:rPr>
        <w:t>y a</w:t>
      </w:r>
      <w:r>
        <w:rPr>
          <w:rFonts w:ascii="Arial" w:eastAsia="Arial" w:hAnsi="Arial" w:cs="Arial"/>
          <w:spacing w:val="2"/>
        </w:rPr>
        <w:t>g</w:t>
      </w:r>
      <w:r>
        <w:rPr>
          <w:rFonts w:ascii="Arial" w:eastAsia="Arial" w:hAnsi="Arial" w:cs="Arial"/>
          <w:spacing w:val="1"/>
        </w:rPr>
        <w:t>r</w:t>
      </w:r>
      <w:r>
        <w:rPr>
          <w:rFonts w:ascii="Arial" w:eastAsia="Arial" w:hAnsi="Arial" w:cs="Arial"/>
        </w:rPr>
        <w:t>eed</w:t>
      </w:r>
      <w:r>
        <w:rPr>
          <w:rFonts w:ascii="Arial" w:eastAsia="Arial" w:hAnsi="Arial" w:cs="Arial"/>
          <w:spacing w:val="2"/>
        </w:rPr>
        <w:t xml:space="preserve"> q</w:t>
      </w:r>
      <w:r>
        <w:rPr>
          <w:rFonts w:ascii="Arial" w:eastAsia="Arial" w:hAnsi="Arial" w:cs="Arial"/>
        </w:rPr>
        <w:t>ua</w:t>
      </w:r>
      <w:r>
        <w:rPr>
          <w:rFonts w:ascii="Arial" w:eastAsia="Arial" w:hAnsi="Arial" w:cs="Arial"/>
          <w:spacing w:val="-1"/>
        </w:rPr>
        <w:t>l</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spacing w:val="-2"/>
        </w:rPr>
        <w:t>c</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ons </w:t>
      </w:r>
      <w:r>
        <w:rPr>
          <w:rFonts w:ascii="Arial" w:eastAsia="Arial" w:hAnsi="Arial" w:cs="Arial"/>
          <w:spacing w:val="3"/>
        </w:rPr>
        <w:t>f</w:t>
      </w:r>
      <w:r>
        <w:rPr>
          <w:rFonts w:ascii="Arial" w:eastAsia="Arial" w:hAnsi="Arial" w:cs="Arial"/>
        </w:rPr>
        <w:t>or</w:t>
      </w:r>
      <w:r>
        <w:rPr>
          <w:rFonts w:ascii="Arial" w:eastAsia="Arial" w:hAnsi="Arial" w:cs="Arial"/>
          <w:spacing w:val="3"/>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2"/>
        </w:rPr>
        <w:t xml:space="preserve"> </w:t>
      </w:r>
      <w:r>
        <w:rPr>
          <w:rFonts w:ascii="Arial" w:eastAsia="Arial" w:hAnsi="Arial" w:cs="Arial"/>
        </w:rPr>
        <w:t>p</w:t>
      </w:r>
      <w:r>
        <w:rPr>
          <w:rFonts w:ascii="Arial" w:eastAsia="Arial" w:hAnsi="Arial" w:cs="Arial"/>
          <w:spacing w:val="-3"/>
        </w:rPr>
        <w:t>e</w:t>
      </w:r>
      <w:r>
        <w:rPr>
          <w:rFonts w:ascii="Arial" w:eastAsia="Arial" w:hAnsi="Arial" w:cs="Arial"/>
          <w:spacing w:val="1"/>
        </w:rPr>
        <w:t>r</w:t>
      </w:r>
      <w:r>
        <w:rPr>
          <w:rFonts w:ascii="Arial" w:eastAsia="Arial" w:hAnsi="Arial" w:cs="Arial"/>
        </w:rPr>
        <w:t>son</w:t>
      </w:r>
      <w:r>
        <w:rPr>
          <w:rFonts w:ascii="Arial" w:eastAsia="Arial" w:hAnsi="Arial" w:cs="Arial"/>
          <w:spacing w:val="-3"/>
        </w:rPr>
        <w:t>n</w:t>
      </w:r>
      <w:r>
        <w:rPr>
          <w:rFonts w:ascii="Arial" w:eastAsia="Arial" w:hAnsi="Arial" w:cs="Arial"/>
        </w:rPr>
        <w:t>el</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r</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2"/>
        </w:rPr>
        <w:t>k</w:t>
      </w:r>
      <w:r>
        <w:rPr>
          <w:rFonts w:ascii="Arial" w:eastAsia="Arial" w:hAnsi="Arial" w:cs="Arial"/>
        </w:rPr>
        <w:t xml:space="preserve">ey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e es</w:t>
      </w:r>
      <w:r>
        <w:rPr>
          <w:rFonts w:ascii="Arial" w:eastAsia="Arial" w:hAnsi="Arial" w:cs="Arial"/>
          <w:spacing w:val="1"/>
        </w:rPr>
        <w:t>t</w:t>
      </w:r>
      <w:r>
        <w:rPr>
          <w:rFonts w:ascii="Arial" w:eastAsia="Arial" w:hAnsi="Arial" w:cs="Arial"/>
        </w:rPr>
        <w:t>ab</w:t>
      </w:r>
      <w:r>
        <w:rPr>
          <w:rFonts w:ascii="Arial" w:eastAsia="Arial" w:hAnsi="Arial" w:cs="Arial"/>
          <w:spacing w:val="-1"/>
        </w:rPr>
        <w:t>li</w:t>
      </w:r>
      <w:r>
        <w:rPr>
          <w:rFonts w:ascii="Arial" w:eastAsia="Arial" w:hAnsi="Arial" w:cs="Arial"/>
        </w:rPr>
        <w:t>sh</w:t>
      </w:r>
      <w:r>
        <w:rPr>
          <w:rFonts w:ascii="Arial" w:eastAsia="Arial" w:hAnsi="Arial" w:cs="Arial"/>
          <w:spacing w:val="1"/>
        </w:rPr>
        <w:t>m</w:t>
      </w:r>
      <w:r>
        <w:rPr>
          <w:rFonts w:ascii="Arial" w:eastAsia="Arial" w:hAnsi="Arial" w:cs="Arial"/>
        </w:rPr>
        <w:t>ent</w:t>
      </w:r>
      <w:r>
        <w:rPr>
          <w:rFonts w:ascii="Arial" w:eastAsia="Arial" w:hAnsi="Arial" w:cs="Arial"/>
          <w:spacing w:val="4"/>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6"/>
        </w:rPr>
        <w:t xml:space="preserve"> </w:t>
      </w:r>
      <w:r>
        <w:rPr>
          <w:rFonts w:ascii="Arial" w:eastAsia="Arial" w:hAnsi="Arial" w:cs="Arial"/>
        </w:rPr>
        <w:t>c</w:t>
      </w:r>
      <w:r>
        <w:rPr>
          <w:rFonts w:ascii="Arial" w:eastAsia="Arial" w:hAnsi="Arial" w:cs="Arial"/>
          <w:spacing w:val="-3"/>
        </w:rPr>
        <w:t>o</w:t>
      </w:r>
      <w:r>
        <w:rPr>
          <w:rFonts w:ascii="Arial" w:eastAsia="Arial" w:hAnsi="Arial" w:cs="Arial"/>
          <w:spacing w:val="1"/>
        </w:rPr>
        <w:t>mm</w:t>
      </w:r>
      <w:r>
        <w:rPr>
          <w:rFonts w:ascii="Arial" w:eastAsia="Arial" w:hAnsi="Arial" w:cs="Arial"/>
          <w:spacing w:val="-3"/>
        </w:rPr>
        <w:t>o</w:t>
      </w:r>
      <w:r>
        <w:rPr>
          <w:rFonts w:ascii="Arial" w:eastAsia="Arial" w:hAnsi="Arial" w:cs="Arial"/>
        </w:rPr>
        <w:t>n</w:t>
      </w:r>
      <w:r>
        <w:rPr>
          <w:rFonts w:ascii="Arial" w:eastAsia="Arial" w:hAnsi="Arial" w:cs="Arial"/>
          <w:spacing w:val="5"/>
        </w:rPr>
        <w:t xml:space="preserve">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7"/>
        </w:rPr>
        <w:t xml:space="preserve"> </w:t>
      </w:r>
      <w:r>
        <w:rPr>
          <w:rFonts w:ascii="Arial" w:eastAsia="Arial" w:hAnsi="Arial" w:cs="Arial"/>
          <w:spacing w:val="-2"/>
        </w:rPr>
        <w:t>s</w:t>
      </w:r>
      <w:r>
        <w:rPr>
          <w:rFonts w:ascii="Arial" w:eastAsia="Arial" w:hAnsi="Arial" w:cs="Arial"/>
          <w:spacing w:val="1"/>
        </w:rPr>
        <w:t>t</w:t>
      </w:r>
      <w:r>
        <w:rPr>
          <w:rFonts w:ascii="Arial" w:eastAsia="Arial" w:hAnsi="Arial" w:cs="Arial"/>
        </w:rPr>
        <w:t>anda</w:t>
      </w:r>
      <w:r>
        <w:rPr>
          <w:rFonts w:ascii="Arial" w:eastAsia="Arial" w:hAnsi="Arial" w:cs="Arial"/>
          <w:spacing w:val="1"/>
        </w:rPr>
        <w:t>r</w:t>
      </w:r>
      <w:r>
        <w:rPr>
          <w:rFonts w:ascii="Arial" w:eastAsia="Arial" w:hAnsi="Arial" w:cs="Arial"/>
          <w:spacing w:val="-3"/>
        </w:rPr>
        <w:t>d</w:t>
      </w:r>
      <w:r>
        <w:rPr>
          <w:rFonts w:ascii="Arial" w:eastAsia="Arial" w:hAnsi="Arial" w:cs="Arial"/>
        </w:rPr>
        <w:t xml:space="preserve">s. </w:t>
      </w:r>
      <w:r>
        <w:rPr>
          <w:rFonts w:ascii="Arial" w:eastAsia="Arial" w:hAnsi="Arial" w:cs="Arial"/>
          <w:spacing w:val="17"/>
        </w:rPr>
        <w:t xml:space="preserve"> </w:t>
      </w:r>
      <w:r>
        <w:rPr>
          <w:rFonts w:ascii="Arial" w:eastAsia="Arial" w:hAnsi="Arial" w:cs="Arial"/>
          <w:spacing w:val="-4"/>
        </w:rPr>
        <w:t>M</w:t>
      </w:r>
      <w:r>
        <w:rPr>
          <w:rFonts w:ascii="Arial" w:eastAsia="Arial" w:hAnsi="Arial" w:cs="Arial"/>
        </w:rPr>
        <w:t>a</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spacing w:val="1"/>
        </w:rPr>
        <w:t>m</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l</w:t>
      </w:r>
      <w:r>
        <w:rPr>
          <w:rFonts w:ascii="Arial" w:eastAsia="Arial" w:hAnsi="Arial" w:cs="Arial"/>
        </w:rPr>
        <w:t>a</w:t>
      </w:r>
      <w:r>
        <w:rPr>
          <w:rFonts w:ascii="Arial" w:eastAsia="Arial" w:hAnsi="Arial" w:cs="Arial"/>
          <w:spacing w:val="1"/>
        </w:rPr>
        <w:t>t</w:t>
      </w:r>
      <w:r>
        <w:rPr>
          <w:rFonts w:ascii="Arial" w:eastAsia="Arial" w:hAnsi="Arial" w:cs="Arial"/>
        </w:rPr>
        <w:t xml:space="preserve">ed </w:t>
      </w:r>
      <w:r>
        <w:rPr>
          <w:rFonts w:ascii="Arial" w:eastAsia="Arial" w:hAnsi="Arial" w:cs="Arial"/>
          <w:spacing w:val="2"/>
        </w:rPr>
        <w:t>q</w:t>
      </w:r>
      <w:r>
        <w:rPr>
          <w:rFonts w:ascii="Arial" w:eastAsia="Arial" w:hAnsi="Arial" w:cs="Arial"/>
        </w:rPr>
        <w:t>ua</w:t>
      </w:r>
      <w:r>
        <w:rPr>
          <w:rFonts w:ascii="Arial" w:eastAsia="Arial" w:hAnsi="Arial" w:cs="Arial"/>
          <w:spacing w:val="-1"/>
        </w:rPr>
        <w:t>li</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ons</w:t>
      </w:r>
      <w:r>
        <w:rPr>
          <w:rFonts w:ascii="Arial" w:eastAsia="Arial" w:hAnsi="Arial" w:cs="Arial"/>
          <w:spacing w:val="5"/>
        </w:rPr>
        <w:t xml:space="preserve"> </w:t>
      </w:r>
      <w:r>
        <w:rPr>
          <w:rFonts w:ascii="Arial" w:eastAsia="Arial" w:hAnsi="Arial" w:cs="Arial"/>
          <w:spacing w:val="1"/>
        </w:rPr>
        <w:t>m</w:t>
      </w:r>
      <w:r>
        <w:rPr>
          <w:rFonts w:ascii="Arial" w:eastAsia="Arial" w:hAnsi="Arial" w:cs="Arial"/>
        </w:rPr>
        <w:t>ay</w:t>
      </w:r>
      <w:r>
        <w:rPr>
          <w:rFonts w:ascii="Arial" w:eastAsia="Arial" w:hAnsi="Arial" w:cs="Arial"/>
          <w:spacing w:val="3"/>
        </w:rPr>
        <w:t xml:space="preserve"> </w:t>
      </w:r>
      <w:r>
        <w:rPr>
          <w:rFonts w:ascii="Arial" w:eastAsia="Arial" w:hAnsi="Arial" w:cs="Arial"/>
        </w:rPr>
        <w:t>be</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3"/>
        </w:rPr>
        <w:t>a</w:t>
      </w:r>
      <w:r>
        <w:rPr>
          <w:rFonts w:ascii="Arial" w:eastAsia="Arial" w:hAnsi="Arial" w:cs="Arial"/>
          <w:spacing w:val="2"/>
        </w:rPr>
        <w:t>k</w:t>
      </w:r>
      <w:r>
        <w:rPr>
          <w:rFonts w:ascii="Arial" w:eastAsia="Arial" w:hAnsi="Arial" w:cs="Arial"/>
        </w:rPr>
        <w:t>en</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t</w:t>
      </w:r>
      <w:r>
        <w:rPr>
          <w:rFonts w:ascii="Arial" w:eastAsia="Arial" w:hAnsi="Arial" w:cs="Arial"/>
        </w:rPr>
        <w:t>o cons</w:t>
      </w:r>
      <w:r>
        <w:rPr>
          <w:rFonts w:ascii="Arial" w:eastAsia="Arial" w:hAnsi="Arial" w:cs="Arial"/>
          <w:spacing w:val="-1"/>
        </w:rPr>
        <w:t>i</w:t>
      </w:r>
      <w:r>
        <w:rPr>
          <w:rFonts w:ascii="Arial" w:eastAsia="Arial" w:hAnsi="Arial" w:cs="Arial"/>
        </w:rPr>
        <w:t>de</w:t>
      </w:r>
      <w:r>
        <w:rPr>
          <w:rFonts w:ascii="Arial" w:eastAsia="Arial" w:hAnsi="Arial" w:cs="Arial"/>
          <w:spacing w:val="1"/>
        </w:rPr>
        <w:t>r</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4"/>
        </w:rPr>
        <w:t xml:space="preserve"> </w:t>
      </w:r>
      <w:r>
        <w:rPr>
          <w:rFonts w:ascii="Arial" w:eastAsia="Arial" w:hAnsi="Arial" w:cs="Arial"/>
          <w:spacing w:val="-4"/>
        </w:rPr>
        <w:t>w</w:t>
      </w:r>
      <w:r>
        <w:rPr>
          <w:rFonts w:ascii="Arial" w:eastAsia="Arial" w:hAnsi="Arial" w:cs="Arial"/>
        </w:rPr>
        <w:t>hen</w:t>
      </w:r>
      <w:r>
        <w:rPr>
          <w:rFonts w:ascii="Arial" w:eastAsia="Arial" w:hAnsi="Arial" w:cs="Arial"/>
          <w:spacing w:val="4"/>
        </w:rPr>
        <w:t xml:space="preserve"> </w:t>
      </w:r>
      <w:r>
        <w:rPr>
          <w:rFonts w:ascii="Arial" w:eastAsia="Arial" w:hAnsi="Arial" w:cs="Arial"/>
        </w:rPr>
        <w:t>assess</w:t>
      </w:r>
      <w:r>
        <w:rPr>
          <w:rFonts w:ascii="Arial" w:eastAsia="Arial" w:hAnsi="Arial" w:cs="Arial"/>
          <w:spacing w:val="-1"/>
        </w:rPr>
        <w:t>i</w:t>
      </w:r>
      <w:r>
        <w:rPr>
          <w:rFonts w:ascii="Arial" w:eastAsia="Arial" w:hAnsi="Arial" w:cs="Arial"/>
        </w:rPr>
        <w:t>ng</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4"/>
        </w:rPr>
        <w:t xml:space="preserve"> </w:t>
      </w:r>
      <w:r>
        <w:rPr>
          <w:rFonts w:ascii="Arial" w:eastAsia="Arial" w:hAnsi="Arial" w:cs="Arial"/>
          <w:spacing w:val="-1"/>
        </w:rPr>
        <w:t>t</w:t>
      </w:r>
      <w:r>
        <w:rPr>
          <w:rFonts w:ascii="Arial" w:eastAsia="Arial" w:hAnsi="Arial" w:cs="Arial"/>
          <w:spacing w:val="1"/>
        </w:rPr>
        <w: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4"/>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rPr>
        <w:t>qu</w:t>
      </w:r>
      <w:r>
        <w:rPr>
          <w:rFonts w:ascii="Arial" w:eastAsia="Arial" w:hAnsi="Arial" w:cs="Arial"/>
          <w:spacing w:val="-1"/>
        </w:rPr>
        <w:t>i</w:t>
      </w:r>
      <w:r>
        <w:rPr>
          <w:rFonts w:ascii="Arial" w:eastAsia="Arial" w:hAnsi="Arial" w:cs="Arial"/>
          <w:spacing w:val="1"/>
        </w:rPr>
        <w:t>r</w:t>
      </w:r>
      <w:r>
        <w:rPr>
          <w:rFonts w:ascii="Arial" w:eastAsia="Arial" w:hAnsi="Arial" w:cs="Arial"/>
        </w:rPr>
        <w:t>e</w:t>
      </w:r>
      <w:r>
        <w:rPr>
          <w:rFonts w:ascii="Arial" w:eastAsia="Arial" w:hAnsi="Arial" w:cs="Arial"/>
          <w:spacing w:val="1"/>
        </w:rPr>
        <w:t>m</w:t>
      </w:r>
      <w:r>
        <w:rPr>
          <w:rFonts w:ascii="Arial" w:eastAsia="Arial" w:hAnsi="Arial" w:cs="Arial"/>
        </w:rPr>
        <w:t>en</w:t>
      </w:r>
      <w:r>
        <w:rPr>
          <w:rFonts w:ascii="Arial" w:eastAsia="Arial" w:hAnsi="Arial" w:cs="Arial"/>
          <w:spacing w:val="1"/>
        </w:rPr>
        <w:t>t</w:t>
      </w:r>
      <w:r>
        <w:rPr>
          <w:rFonts w:ascii="Arial" w:eastAsia="Arial" w:hAnsi="Arial" w:cs="Arial"/>
        </w:rPr>
        <w:t xml:space="preserve">s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5"/>
        </w:rPr>
        <w:t xml:space="preserve"> </w:t>
      </w:r>
      <w:r>
        <w:rPr>
          <w:rFonts w:ascii="Arial" w:eastAsia="Arial" w:hAnsi="Arial" w:cs="Arial"/>
        </w:rPr>
        <w:t>p</w:t>
      </w:r>
      <w:r>
        <w:rPr>
          <w:rFonts w:ascii="Arial" w:eastAsia="Arial" w:hAnsi="Arial" w:cs="Arial"/>
          <w:spacing w:val="1"/>
        </w:rPr>
        <w:t>r</w:t>
      </w:r>
      <w:r>
        <w:rPr>
          <w:rFonts w:ascii="Arial" w:eastAsia="Arial" w:hAnsi="Arial" w:cs="Arial"/>
        </w:rPr>
        <w:t>ospe</w:t>
      </w:r>
      <w:r>
        <w:rPr>
          <w:rFonts w:ascii="Arial" w:eastAsia="Arial" w:hAnsi="Arial" w:cs="Arial"/>
          <w:spacing w:val="1"/>
        </w:rPr>
        <w:t>ct</w:t>
      </w:r>
      <w:r>
        <w:rPr>
          <w:rFonts w:ascii="Arial" w:eastAsia="Arial" w:hAnsi="Arial" w:cs="Arial"/>
          <w:spacing w:val="-4"/>
        </w:rPr>
        <w:t>i</w:t>
      </w:r>
      <w:r>
        <w:rPr>
          <w:rFonts w:ascii="Arial" w:eastAsia="Arial" w:hAnsi="Arial" w:cs="Arial"/>
          <w:spacing w:val="-2"/>
        </w:rPr>
        <w:t>v</w:t>
      </w:r>
      <w:r>
        <w:rPr>
          <w:rFonts w:ascii="Arial" w:eastAsia="Arial" w:hAnsi="Arial" w:cs="Arial"/>
        </w:rPr>
        <w:t>e</w:t>
      </w:r>
      <w:r>
        <w:rPr>
          <w:rFonts w:ascii="Arial" w:eastAsia="Arial" w:hAnsi="Arial" w:cs="Arial"/>
          <w:spacing w:val="4"/>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S</w:t>
      </w:r>
      <w:r>
        <w:rPr>
          <w:rFonts w:ascii="Arial" w:eastAsia="Arial" w:hAnsi="Arial" w:cs="Arial"/>
          <w:spacing w:val="4"/>
        </w:rPr>
        <w:t xml:space="preserve"> </w:t>
      </w:r>
      <w:r>
        <w:rPr>
          <w:rFonts w:ascii="Arial" w:eastAsia="Arial" w:hAnsi="Arial" w:cs="Arial"/>
          <w:spacing w:val="1"/>
        </w:rPr>
        <w:t>O</w:t>
      </w:r>
      <w:r>
        <w:rPr>
          <w:rFonts w:ascii="Arial" w:eastAsia="Arial" w:hAnsi="Arial" w:cs="Arial"/>
        </w:rPr>
        <w:t>pe</w:t>
      </w:r>
      <w:r>
        <w:rPr>
          <w:rFonts w:ascii="Arial" w:eastAsia="Arial" w:hAnsi="Arial" w:cs="Arial"/>
          <w:spacing w:val="1"/>
        </w:rPr>
        <w:t>r</w:t>
      </w:r>
      <w:r>
        <w:rPr>
          <w:rFonts w:ascii="Arial" w:eastAsia="Arial" w:hAnsi="Arial" w:cs="Arial"/>
          <w:spacing w:val="-3"/>
        </w:rPr>
        <w:t>a</w:t>
      </w:r>
      <w:r>
        <w:rPr>
          <w:rFonts w:ascii="Arial" w:eastAsia="Arial" w:hAnsi="Arial" w:cs="Arial"/>
          <w:spacing w:val="1"/>
        </w:rPr>
        <w:t>t</w:t>
      </w:r>
      <w:r>
        <w:rPr>
          <w:rFonts w:ascii="Arial" w:eastAsia="Arial" w:hAnsi="Arial" w:cs="Arial"/>
        </w:rPr>
        <w:t>o</w:t>
      </w:r>
      <w:r>
        <w:rPr>
          <w:rFonts w:ascii="Arial" w:eastAsia="Arial" w:hAnsi="Arial" w:cs="Arial"/>
          <w:spacing w:val="1"/>
        </w:rPr>
        <w:t>r</w:t>
      </w:r>
      <w:r>
        <w:rPr>
          <w:rFonts w:ascii="Arial" w:eastAsia="Arial" w:hAnsi="Arial" w:cs="Arial"/>
        </w:rPr>
        <w:t>s</w:t>
      </w:r>
      <w:r>
        <w:rPr>
          <w:rFonts w:ascii="Arial" w:eastAsia="Arial" w:hAnsi="Arial" w:cs="Arial"/>
          <w:spacing w:val="4"/>
        </w:rPr>
        <w:t xml:space="preserve"> </w:t>
      </w:r>
      <w:r>
        <w:rPr>
          <w:rFonts w:ascii="Arial" w:eastAsia="Arial" w:hAnsi="Arial" w:cs="Arial"/>
          <w:spacing w:val="-3"/>
        </w:rPr>
        <w:t>o</w:t>
      </w:r>
      <w:r>
        <w:rPr>
          <w:rFonts w:ascii="Arial" w:eastAsia="Arial" w:hAnsi="Arial" w:cs="Arial"/>
        </w:rPr>
        <w:t xml:space="preserve">r </w:t>
      </w:r>
      <w:r>
        <w:rPr>
          <w:rFonts w:ascii="Arial" w:eastAsia="Arial" w:hAnsi="Arial" w:cs="Arial"/>
          <w:spacing w:val="-1"/>
        </w:rPr>
        <w:t>S</w:t>
      </w:r>
      <w:r>
        <w:rPr>
          <w:rFonts w:ascii="Arial" w:eastAsia="Arial" w:hAnsi="Arial" w:cs="Arial"/>
        </w:rPr>
        <w:t>upe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so</w:t>
      </w:r>
      <w:r>
        <w:rPr>
          <w:rFonts w:ascii="Arial" w:eastAsia="Arial" w:hAnsi="Arial" w:cs="Arial"/>
          <w:spacing w:val="1"/>
        </w:rPr>
        <w:t>r</w:t>
      </w:r>
      <w:r>
        <w:rPr>
          <w:rFonts w:ascii="Arial" w:eastAsia="Arial" w:hAnsi="Arial" w:cs="Arial"/>
        </w:rPr>
        <w:t>s.</w:t>
      </w:r>
    </w:p>
    <w:p w:rsidR="000A5570" w:rsidRDefault="000A5570">
      <w:pPr>
        <w:spacing w:before="9" w:after="0" w:line="110" w:lineRule="exact"/>
        <w:rPr>
          <w:sz w:val="11"/>
          <w:szCs w:val="11"/>
        </w:rPr>
      </w:pPr>
    </w:p>
    <w:p w:rsidR="000A5570" w:rsidRDefault="00863EB5">
      <w:pPr>
        <w:spacing w:after="0" w:line="240" w:lineRule="auto"/>
        <w:ind w:left="298" w:right="97"/>
        <w:jc w:val="both"/>
        <w:rPr>
          <w:rFonts w:ascii="Arial" w:eastAsia="Arial" w:hAnsi="Arial" w:cs="Arial"/>
        </w:rPr>
      </w:pPr>
      <w:r>
        <w:rPr>
          <w:rFonts w:ascii="Arial" w:eastAsia="Arial" w:hAnsi="Arial" w:cs="Arial"/>
        </w:rPr>
        <w:t xml:space="preserve">A </w:t>
      </w:r>
      <w:r>
        <w:rPr>
          <w:rFonts w:ascii="Arial" w:eastAsia="Arial" w:hAnsi="Arial" w:cs="Arial"/>
          <w:spacing w:val="2"/>
        </w:rPr>
        <w:t xml:space="preserve"> </w:t>
      </w:r>
      <w:r>
        <w:rPr>
          <w:rFonts w:ascii="Arial" w:eastAsia="Arial" w:hAnsi="Arial" w:cs="Arial"/>
        </w:rPr>
        <w:t xml:space="preserve">sense </w:t>
      </w:r>
      <w:r>
        <w:rPr>
          <w:rFonts w:ascii="Arial" w:eastAsia="Arial" w:hAnsi="Arial" w:cs="Arial"/>
          <w:spacing w:val="2"/>
        </w:rPr>
        <w:t xml:space="preserve"> </w:t>
      </w:r>
      <w:r>
        <w:rPr>
          <w:rFonts w:ascii="Arial" w:eastAsia="Arial" w:hAnsi="Arial" w:cs="Arial"/>
        </w:rPr>
        <w:t xml:space="preserve">of </w:t>
      </w:r>
      <w:r>
        <w:rPr>
          <w:rFonts w:ascii="Arial" w:eastAsia="Arial" w:hAnsi="Arial" w:cs="Arial"/>
          <w:spacing w:val="4"/>
        </w:rPr>
        <w:t xml:space="preserve"> </w:t>
      </w:r>
      <w:r>
        <w:rPr>
          <w:rFonts w:ascii="Arial" w:eastAsia="Arial" w:hAnsi="Arial" w:cs="Arial"/>
          <w:spacing w:val="1"/>
        </w:rPr>
        <w:t>r</w:t>
      </w:r>
      <w:r>
        <w:rPr>
          <w:rFonts w:ascii="Arial" w:eastAsia="Arial" w:hAnsi="Arial" w:cs="Arial"/>
        </w:rPr>
        <w:t>espons</w:t>
      </w:r>
      <w:r>
        <w:rPr>
          <w:rFonts w:ascii="Arial" w:eastAsia="Arial" w:hAnsi="Arial" w:cs="Arial"/>
          <w:spacing w:val="-1"/>
        </w:rPr>
        <w:t>i</w:t>
      </w:r>
      <w:r>
        <w:rPr>
          <w:rFonts w:ascii="Arial" w:eastAsia="Arial" w:hAnsi="Arial" w:cs="Arial"/>
        </w:rPr>
        <w:t>b</w:t>
      </w:r>
      <w:r>
        <w:rPr>
          <w:rFonts w:ascii="Arial" w:eastAsia="Arial" w:hAnsi="Arial" w:cs="Arial"/>
          <w:spacing w:val="-1"/>
        </w:rPr>
        <w:t>ili</w:t>
      </w:r>
      <w:r>
        <w:rPr>
          <w:rFonts w:ascii="Arial" w:eastAsia="Arial" w:hAnsi="Arial" w:cs="Arial"/>
          <w:spacing w:val="1"/>
        </w:rPr>
        <w:t>t</w:t>
      </w:r>
      <w:r>
        <w:rPr>
          <w:rFonts w:ascii="Arial" w:eastAsia="Arial" w:hAnsi="Arial" w:cs="Arial"/>
          <w:spacing w:val="-2"/>
        </w:rPr>
        <w:t>y</w:t>
      </w:r>
      <w:r>
        <w:rPr>
          <w:rFonts w:ascii="Arial" w:eastAsia="Arial" w:hAnsi="Arial" w:cs="Arial"/>
        </w:rPr>
        <w:t xml:space="preserve">, </w:t>
      </w:r>
      <w:r>
        <w:rPr>
          <w:rFonts w:ascii="Arial" w:eastAsia="Arial" w:hAnsi="Arial" w:cs="Arial"/>
          <w:spacing w:val="4"/>
        </w:rPr>
        <w:t xml:space="preserve"> </w:t>
      </w:r>
      <w:r>
        <w:rPr>
          <w:rFonts w:ascii="Arial" w:eastAsia="Arial" w:hAnsi="Arial" w:cs="Arial"/>
          <w:spacing w:val="-4"/>
        </w:rPr>
        <w:t>w</w:t>
      </w:r>
      <w:r>
        <w:rPr>
          <w:rFonts w:ascii="Arial" w:eastAsia="Arial" w:hAnsi="Arial" w:cs="Arial"/>
        </w:rPr>
        <w:t>a</w:t>
      </w:r>
      <w:r>
        <w:rPr>
          <w:rFonts w:ascii="Arial" w:eastAsia="Arial" w:hAnsi="Arial" w:cs="Arial"/>
          <w:spacing w:val="1"/>
        </w:rPr>
        <w:t>t</w:t>
      </w:r>
      <w:r>
        <w:rPr>
          <w:rFonts w:ascii="Arial" w:eastAsia="Arial" w:hAnsi="Arial" w:cs="Arial"/>
        </w:rPr>
        <w:t>ch</w:t>
      </w:r>
      <w:r>
        <w:rPr>
          <w:rFonts w:ascii="Arial" w:eastAsia="Arial" w:hAnsi="Arial" w:cs="Arial"/>
          <w:spacing w:val="3"/>
        </w:rPr>
        <w:t>f</w:t>
      </w:r>
      <w:r>
        <w:rPr>
          <w:rFonts w:ascii="Arial" w:eastAsia="Arial" w:hAnsi="Arial" w:cs="Arial"/>
        </w:rPr>
        <w:t>u</w:t>
      </w:r>
      <w:r>
        <w:rPr>
          <w:rFonts w:ascii="Arial" w:eastAsia="Arial" w:hAnsi="Arial" w:cs="Arial"/>
          <w:spacing w:val="-1"/>
        </w:rPr>
        <w:t>l</w:t>
      </w:r>
      <w:r>
        <w:rPr>
          <w:rFonts w:ascii="Arial" w:eastAsia="Arial" w:hAnsi="Arial" w:cs="Arial"/>
        </w:rPr>
        <w:t xml:space="preserve">ness </w:t>
      </w:r>
      <w:r>
        <w:rPr>
          <w:rFonts w:ascii="Arial" w:eastAsia="Arial" w:hAnsi="Arial" w:cs="Arial"/>
          <w:spacing w:val="3"/>
        </w:rPr>
        <w:t xml:space="preserve"> </w:t>
      </w:r>
      <w:r>
        <w:rPr>
          <w:rFonts w:ascii="Arial" w:eastAsia="Arial" w:hAnsi="Arial" w:cs="Arial"/>
        </w:rPr>
        <w:t>and  p</w:t>
      </w:r>
      <w:r>
        <w:rPr>
          <w:rFonts w:ascii="Arial" w:eastAsia="Arial" w:hAnsi="Arial" w:cs="Arial"/>
          <w:spacing w:val="1"/>
        </w:rPr>
        <w:t>r</w:t>
      </w:r>
      <w:r>
        <w:rPr>
          <w:rFonts w:ascii="Arial" w:eastAsia="Arial" w:hAnsi="Arial" w:cs="Arial"/>
        </w:rPr>
        <w:t>ec</w:t>
      </w:r>
      <w:r>
        <w:rPr>
          <w:rFonts w:ascii="Arial" w:eastAsia="Arial" w:hAnsi="Arial" w:cs="Arial"/>
          <w:spacing w:val="-1"/>
        </w:rPr>
        <w:t>i</w:t>
      </w:r>
      <w:r>
        <w:rPr>
          <w:rFonts w:ascii="Arial" w:eastAsia="Arial" w:hAnsi="Arial" w:cs="Arial"/>
        </w:rPr>
        <w:t xml:space="preserve">seness </w:t>
      </w:r>
      <w:r>
        <w:rPr>
          <w:rFonts w:ascii="Arial" w:eastAsia="Arial" w:hAnsi="Arial" w:cs="Arial"/>
          <w:spacing w:val="3"/>
        </w:rPr>
        <w:t xml:space="preserve"> </w:t>
      </w:r>
      <w:r>
        <w:rPr>
          <w:rFonts w:ascii="Arial" w:eastAsia="Arial" w:hAnsi="Arial" w:cs="Arial"/>
        </w:rPr>
        <w:t>cha</w:t>
      </w:r>
      <w:r>
        <w:rPr>
          <w:rFonts w:ascii="Arial" w:eastAsia="Arial" w:hAnsi="Arial" w:cs="Arial"/>
          <w:spacing w:val="1"/>
        </w:rPr>
        <w:t>r</w:t>
      </w:r>
      <w:r>
        <w:rPr>
          <w:rFonts w:ascii="Arial" w:eastAsia="Arial" w:hAnsi="Arial" w:cs="Arial"/>
          <w:spacing w:val="-3"/>
        </w:rPr>
        <w:t>a</w:t>
      </w:r>
      <w:r>
        <w:rPr>
          <w:rFonts w:ascii="Arial" w:eastAsia="Arial" w:hAnsi="Arial" w:cs="Arial"/>
        </w:rPr>
        <w:t>c</w:t>
      </w:r>
      <w:r>
        <w:rPr>
          <w:rFonts w:ascii="Arial" w:eastAsia="Arial" w:hAnsi="Arial" w:cs="Arial"/>
          <w:spacing w:val="1"/>
        </w:rPr>
        <w:t>t</w:t>
      </w:r>
      <w:r>
        <w:rPr>
          <w:rFonts w:ascii="Arial" w:eastAsia="Arial" w:hAnsi="Arial" w:cs="Arial"/>
          <w:spacing w:val="-3"/>
        </w:rPr>
        <w:t>e</w:t>
      </w:r>
      <w:r>
        <w:rPr>
          <w:rFonts w:ascii="Arial" w:eastAsia="Arial" w:hAnsi="Arial" w:cs="Arial"/>
          <w:spacing w:val="1"/>
        </w:rPr>
        <w:t>r</w:t>
      </w:r>
      <w:r>
        <w:rPr>
          <w:rFonts w:ascii="Arial" w:eastAsia="Arial" w:hAnsi="Arial" w:cs="Arial"/>
          <w:spacing w:val="-1"/>
        </w:rPr>
        <w:t>i</w:t>
      </w:r>
      <w:r>
        <w:rPr>
          <w:rFonts w:ascii="Arial" w:eastAsia="Arial" w:hAnsi="Arial" w:cs="Arial"/>
        </w:rPr>
        <w:t xml:space="preserve">se </w:t>
      </w:r>
      <w:r>
        <w:rPr>
          <w:rFonts w:ascii="Arial" w:eastAsia="Arial" w:hAnsi="Arial" w:cs="Arial"/>
          <w:spacing w:val="2"/>
        </w:rPr>
        <w:t xml:space="preserve"> </w:t>
      </w:r>
      <w:r>
        <w:rPr>
          <w:rFonts w:ascii="Arial" w:eastAsia="Arial" w:hAnsi="Arial" w:cs="Arial"/>
        </w:rPr>
        <w:t xml:space="preserve">a </w:t>
      </w:r>
      <w:r>
        <w:rPr>
          <w:rFonts w:ascii="Arial" w:eastAsia="Arial" w:hAnsi="Arial" w:cs="Arial"/>
          <w:spacing w:val="2"/>
        </w:rPr>
        <w:t xml:space="preserve"> </w:t>
      </w:r>
      <w:r>
        <w:rPr>
          <w:rFonts w:ascii="Arial" w:eastAsia="Arial" w:hAnsi="Arial" w:cs="Arial"/>
        </w:rPr>
        <w:t>co</w:t>
      </w:r>
      <w:r>
        <w:rPr>
          <w:rFonts w:ascii="Arial" w:eastAsia="Arial" w:hAnsi="Arial" w:cs="Arial"/>
          <w:spacing w:val="1"/>
        </w:rPr>
        <w:t>m</w:t>
      </w:r>
      <w:r>
        <w:rPr>
          <w:rFonts w:ascii="Arial" w:eastAsia="Arial" w:hAnsi="Arial" w:cs="Arial"/>
        </w:rPr>
        <w:t>pe</w:t>
      </w:r>
      <w:r>
        <w:rPr>
          <w:rFonts w:ascii="Arial" w:eastAsia="Arial" w:hAnsi="Arial" w:cs="Arial"/>
          <w:spacing w:val="1"/>
        </w:rPr>
        <w:t>t</w:t>
      </w:r>
      <w:r>
        <w:rPr>
          <w:rFonts w:ascii="Arial" w:eastAsia="Arial" w:hAnsi="Arial" w:cs="Arial"/>
        </w:rPr>
        <w:t>e</w:t>
      </w:r>
      <w:r>
        <w:rPr>
          <w:rFonts w:ascii="Arial" w:eastAsia="Arial" w:hAnsi="Arial" w:cs="Arial"/>
          <w:spacing w:val="-3"/>
        </w:rPr>
        <w:t>n</w:t>
      </w:r>
      <w:r>
        <w:rPr>
          <w:rFonts w:ascii="Arial" w:eastAsia="Arial" w:hAnsi="Arial" w:cs="Arial"/>
        </w:rPr>
        <w:t xml:space="preserve">t </w:t>
      </w:r>
      <w:r>
        <w:rPr>
          <w:rFonts w:ascii="Arial" w:eastAsia="Arial" w:hAnsi="Arial" w:cs="Arial"/>
          <w:spacing w:val="4"/>
        </w:rPr>
        <w:t xml:space="preserve"> </w:t>
      </w:r>
      <w:r>
        <w:rPr>
          <w:rFonts w:ascii="Arial" w:eastAsia="Arial" w:hAnsi="Arial" w:cs="Arial"/>
          <w:spacing w:val="-1"/>
        </w:rPr>
        <w:t>V</w:t>
      </w:r>
      <w:r>
        <w:rPr>
          <w:rFonts w:ascii="Arial" w:eastAsia="Arial" w:hAnsi="Arial" w:cs="Arial"/>
        </w:rPr>
        <w:t xml:space="preserve">TS </w:t>
      </w:r>
      <w:r>
        <w:rPr>
          <w:rFonts w:ascii="Arial" w:eastAsia="Arial" w:hAnsi="Arial" w:cs="Arial"/>
          <w:spacing w:val="1"/>
          <w:highlight w:val="yellow"/>
        </w:rPr>
        <w:t>O</w:t>
      </w:r>
      <w:r>
        <w:rPr>
          <w:rFonts w:ascii="Arial" w:eastAsia="Arial" w:hAnsi="Arial" w:cs="Arial"/>
          <w:highlight w:val="yellow"/>
        </w:rPr>
        <w:t>pe</w:t>
      </w:r>
      <w:r>
        <w:rPr>
          <w:rFonts w:ascii="Arial" w:eastAsia="Arial" w:hAnsi="Arial" w:cs="Arial"/>
          <w:spacing w:val="1"/>
          <w:highlight w:val="yellow"/>
        </w:rPr>
        <w:t>r</w:t>
      </w:r>
      <w:r>
        <w:rPr>
          <w:rFonts w:ascii="Arial" w:eastAsia="Arial" w:hAnsi="Arial" w:cs="Arial"/>
          <w:spacing w:val="-3"/>
          <w:highlight w:val="yellow"/>
        </w:rPr>
        <w:t>a</w:t>
      </w:r>
      <w:r>
        <w:rPr>
          <w:rFonts w:ascii="Arial" w:eastAsia="Arial" w:hAnsi="Arial" w:cs="Arial"/>
          <w:spacing w:val="1"/>
          <w:highlight w:val="yellow"/>
        </w:rPr>
        <w:t>t</w:t>
      </w:r>
      <w:r>
        <w:rPr>
          <w:rFonts w:ascii="Arial" w:eastAsia="Arial" w:hAnsi="Arial" w:cs="Arial"/>
          <w:highlight w:val="yellow"/>
        </w:rPr>
        <w:t>or</w:t>
      </w:r>
      <w:r>
        <w:rPr>
          <w:rFonts w:ascii="Arial" w:eastAsia="Arial" w:hAnsi="Arial" w:cs="Arial"/>
          <w:spacing w:val="3"/>
        </w:rPr>
        <w:t xml:space="preserve"> </w:t>
      </w:r>
      <w:r>
        <w:rPr>
          <w:rFonts w:ascii="Arial" w:eastAsia="Arial" w:hAnsi="Arial" w:cs="Arial"/>
          <w:spacing w:val="1"/>
          <w:highlight w:val="yellow"/>
        </w:rPr>
        <w:t>(</w:t>
      </w:r>
      <w:r>
        <w:rPr>
          <w:rFonts w:ascii="Arial" w:eastAsia="Arial" w:hAnsi="Arial" w:cs="Arial"/>
          <w:spacing w:val="-3"/>
          <w:highlight w:val="yellow"/>
        </w:rPr>
        <w:t>d</w:t>
      </w:r>
      <w:r>
        <w:rPr>
          <w:rFonts w:ascii="Arial" w:eastAsia="Arial" w:hAnsi="Arial" w:cs="Arial"/>
          <w:highlight w:val="yellow"/>
        </w:rPr>
        <w:t>e</w:t>
      </w:r>
      <w:r>
        <w:rPr>
          <w:rFonts w:ascii="Arial" w:eastAsia="Arial" w:hAnsi="Arial" w:cs="Arial"/>
          <w:spacing w:val="-1"/>
          <w:highlight w:val="yellow"/>
        </w:rPr>
        <w:t>l</w:t>
      </w:r>
      <w:r>
        <w:rPr>
          <w:rFonts w:ascii="Arial" w:eastAsia="Arial" w:hAnsi="Arial" w:cs="Arial"/>
          <w:highlight w:val="yellow"/>
        </w:rPr>
        <w:t>e</w:t>
      </w:r>
      <w:r>
        <w:rPr>
          <w:rFonts w:ascii="Arial" w:eastAsia="Arial" w:hAnsi="Arial" w:cs="Arial"/>
          <w:spacing w:val="1"/>
          <w:highlight w:val="yellow"/>
        </w:rPr>
        <w:t>t</w:t>
      </w:r>
      <w:r>
        <w:rPr>
          <w:rFonts w:ascii="Arial" w:eastAsia="Arial" w:hAnsi="Arial" w:cs="Arial"/>
          <w:highlight w:val="yellow"/>
        </w:rPr>
        <w:t xml:space="preserve">e </w:t>
      </w:r>
      <w:r>
        <w:rPr>
          <w:rFonts w:ascii="Arial" w:eastAsia="Arial" w:hAnsi="Arial" w:cs="Arial"/>
          <w:spacing w:val="-1"/>
          <w:highlight w:val="yellow"/>
        </w:rPr>
        <w:t>i</w:t>
      </w:r>
      <w:r>
        <w:rPr>
          <w:rFonts w:ascii="Arial" w:eastAsia="Arial" w:hAnsi="Arial" w:cs="Arial"/>
          <w:spacing w:val="1"/>
          <w:highlight w:val="yellow"/>
        </w:rPr>
        <w:t>t</w:t>
      </w:r>
      <w:r>
        <w:rPr>
          <w:rFonts w:ascii="Arial" w:eastAsia="Arial" w:hAnsi="Arial" w:cs="Arial"/>
          <w:highlight w:val="yellow"/>
        </w:rPr>
        <w:t>)</w:t>
      </w:r>
      <w:r>
        <w:rPr>
          <w:rFonts w:ascii="Arial" w:eastAsia="Arial" w:hAnsi="Arial" w:cs="Arial"/>
          <w:spacing w:val="2"/>
        </w:rPr>
        <w:t xml:space="preserve"> </w:t>
      </w:r>
      <w:r>
        <w:rPr>
          <w:rFonts w:ascii="Arial" w:eastAsia="Arial" w:hAnsi="Arial" w:cs="Arial"/>
          <w:highlight w:val="cyan"/>
        </w:rPr>
        <w:t>op</w:t>
      </w:r>
      <w:r>
        <w:rPr>
          <w:rFonts w:ascii="Arial" w:eastAsia="Arial" w:hAnsi="Arial" w:cs="Arial"/>
          <w:spacing w:val="-3"/>
          <w:highlight w:val="cyan"/>
        </w:rPr>
        <w:t>e</w:t>
      </w:r>
      <w:r>
        <w:rPr>
          <w:rFonts w:ascii="Arial" w:eastAsia="Arial" w:hAnsi="Arial" w:cs="Arial"/>
          <w:spacing w:val="1"/>
          <w:highlight w:val="cyan"/>
        </w:rPr>
        <w:t>r</w:t>
      </w:r>
      <w:r>
        <w:rPr>
          <w:rFonts w:ascii="Arial" w:eastAsia="Arial" w:hAnsi="Arial" w:cs="Arial"/>
          <w:highlight w:val="cyan"/>
        </w:rPr>
        <w:t>a</w:t>
      </w:r>
      <w:r>
        <w:rPr>
          <w:rFonts w:ascii="Arial" w:eastAsia="Arial" w:hAnsi="Arial" w:cs="Arial"/>
          <w:spacing w:val="1"/>
          <w:highlight w:val="cyan"/>
        </w:rPr>
        <w:t>t</w:t>
      </w:r>
      <w:r>
        <w:rPr>
          <w:rFonts w:ascii="Arial" w:eastAsia="Arial" w:hAnsi="Arial" w:cs="Arial"/>
          <w:spacing w:val="-1"/>
          <w:highlight w:val="cyan"/>
        </w:rPr>
        <w:t>i</w:t>
      </w:r>
      <w:r>
        <w:rPr>
          <w:rFonts w:ascii="Arial" w:eastAsia="Arial" w:hAnsi="Arial" w:cs="Arial"/>
          <w:highlight w:val="cyan"/>
        </w:rPr>
        <w:t>onal pe</w:t>
      </w:r>
      <w:r>
        <w:rPr>
          <w:rFonts w:ascii="Arial" w:eastAsia="Arial" w:hAnsi="Arial" w:cs="Arial"/>
          <w:spacing w:val="1"/>
          <w:highlight w:val="cyan"/>
        </w:rPr>
        <w:t>r</w:t>
      </w:r>
      <w:r>
        <w:rPr>
          <w:rFonts w:ascii="Arial" w:eastAsia="Arial" w:hAnsi="Arial" w:cs="Arial"/>
          <w:highlight w:val="cyan"/>
        </w:rPr>
        <w:t>sonnel</w:t>
      </w:r>
      <w:r>
        <w:rPr>
          <w:rFonts w:ascii="Arial" w:eastAsia="Arial" w:hAnsi="Arial" w:cs="Arial"/>
        </w:rPr>
        <w:t xml:space="preserve">. </w:t>
      </w:r>
      <w:r>
        <w:rPr>
          <w:rFonts w:ascii="Arial" w:eastAsia="Arial" w:hAnsi="Arial" w:cs="Arial"/>
          <w:spacing w:val="49"/>
        </w:rPr>
        <w:t xml:space="preserve"> </w:t>
      </w:r>
      <w:r>
        <w:rPr>
          <w:rFonts w:ascii="Arial" w:eastAsia="Arial" w:hAnsi="Arial" w:cs="Arial"/>
          <w:spacing w:val="2"/>
        </w:rPr>
        <w:t>T</w:t>
      </w:r>
      <w:r>
        <w:rPr>
          <w:rFonts w:ascii="Arial" w:eastAsia="Arial" w:hAnsi="Arial" w:cs="Arial"/>
          <w:spacing w:val="1"/>
        </w:rPr>
        <w:t>r</w:t>
      </w:r>
      <w:r>
        <w:rPr>
          <w:rFonts w:ascii="Arial" w:eastAsia="Arial" w:hAnsi="Arial" w:cs="Arial"/>
          <w:spacing w:val="-3"/>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3"/>
        </w:rPr>
        <w:t xml:space="preserve"> </w:t>
      </w:r>
      <w:r>
        <w:rPr>
          <w:rFonts w:ascii="Arial" w:eastAsia="Arial" w:hAnsi="Arial" w:cs="Arial"/>
        </w:rPr>
        <w:t>and</w:t>
      </w:r>
      <w:r>
        <w:rPr>
          <w:rFonts w:ascii="Arial" w:eastAsia="Arial" w:hAnsi="Arial" w:cs="Arial"/>
          <w:spacing w:val="1"/>
        </w:rPr>
        <w:t xml:space="preserve"> </w:t>
      </w:r>
      <w:r>
        <w:rPr>
          <w:rFonts w:ascii="Arial" w:eastAsia="Arial" w:hAnsi="Arial" w:cs="Arial"/>
        </w:rPr>
        <w:t>educa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rPr>
        <w:t>shou</w:t>
      </w:r>
      <w:r>
        <w:rPr>
          <w:rFonts w:ascii="Arial" w:eastAsia="Arial" w:hAnsi="Arial" w:cs="Arial"/>
          <w:spacing w:val="-1"/>
        </w:rPr>
        <w:t>l</w:t>
      </w:r>
      <w:r>
        <w:rPr>
          <w:rFonts w:ascii="Arial" w:eastAsia="Arial" w:hAnsi="Arial" w:cs="Arial"/>
        </w:rPr>
        <w:t>d</w:t>
      </w:r>
      <w:r>
        <w:rPr>
          <w:rFonts w:ascii="Arial" w:eastAsia="Arial" w:hAnsi="Arial" w:cs="Arial"/>
          <w:spacing w:val="1"/>
        </w:rPr>
        <w:t xml:space="preserve"> t</w:t>
      </w:r>
      <w:r>
        <w:rPr>
          <w:rFonts w:ascii="Arial" w:eastAsia="Arial" w:hAnsi="Arial" w:cs="Arial"/>
        </w:rPr>
        <w:t>he</w:t>
      </w:r>
      <w:r>
        <w:rPr>
          <w:rFonts w:ascii="Arial" w:eastAsia="Arial" w:hAnsi="Arial" w:cs="Arial"/>
          <w:spacing w:val="1"/>
        </w:rPr>
        <w:t>r</w:t>
      </w:r>
      <w:r>
        <w:rPr>
          <w:rFonts w:ascii="Arial" w:eastAsia="Arial" w:hAnsi="Arial" w:cs="Arial"/>
          <w:spacing w:val="-3"/>
        </w:rPr>
        <w:t>e</w:t>
      </w:r>
      <w:r>
        <w:rPr>
          <w:rFonts w:ascii="Arial" w:eastAsia="Arial" w:hAnsi="Arial" w:cs="Arial"/>
          <w:spacing w:val="3"/>
        </w:rPr>
        <w:t>f</w:t>
      </w:r>
      <w:r>
        <w:rPr>
          <w:rFonts w:ascii="Arial" w:eastAsia="Arial" w:hAnsi="Arial" w:cs="Arial"/>
          <w:spacing w:val="-3"/>
        </w:rPr>
        <w:t>o</w:t>
      </w:r>
      <w:r>
        <w:rPr>
          <w:rFonts w:ascii="Arial" w:eastAsia="Arial" w:hAnsi="Arial" w:cs="Arial"/>
          <w:spacing w:val="1"/>
        </w:rPr>
        <w:t>r</w:t>
      </w:r>
      <w:r>
        <w:rPr>
          <w:rFonts w:ascii="Arial" w:eastAsia="Arial" w:hAnsi="Arial" w:cs="Arial"/>
        </w:rPr>
        <w:t>e</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i</w:t>
      </w:r>
      <w:r>
        <w:rPr>
          <w:rFonts w:ascii="Arial" w:eastAsia="Arial" w:hAnsi="Arial" w:cs="Arial"/>
        </w:rPr>
        <w:t>m</w:t>
      </w:r>
      <w:r>
        <w:rPr>
          <w:rFonts w:ascii="Arial" w:eastAsia="Arial" w:hAnsi="Arial" w:cs="Arial"/>
          <w:spacing w:val="2"/>
        </w:rPr>
        <w:t xml:space="preserve"> </w:t>
      </w:r>
      <w:r>
        <w:rPr>
          <w:rFonts w:ascii="Arial" w:eastAsia="Arial" w:hAnsi="Arial" w:cs="Arial"/>
          <w:spacing w:val="-3"/>
        </w:rPr>
        <w:t xml:space="preserve">at </w:t>
      </w:r>
      <w:r>
        <w:rPr>
          <w:rFonts w:ascii="Arial" w:eastAsia="Arial" w:hAnsi="Arial" w:cs="Arial"/>
        </w:rPr>
        <w:t>s</w:t>
      </w:r>
      <w:r>
        <w:rPr>
          <w:rFonts w:ascii="Arial" w:eastAsia="Arial" w:hAnsi="Arial" w:cs="Arial"/>
          <w:spacing w:val="1"/>
        </w:rPr>
        <w:t>t</w:t>
      </w:r>
      <w:r>
        <w:rPr>
          <w:rFonts w:ascii="Arial" w:eastAsia="Arial" w:hAnsi="Arial" w:cs="Arial"/>
          <w:spacing w:val="-1"/>
        </w:rPr>
        <w:t>i</w:t>
      </w:r>
      <w:r>
        <w:rPr>
          <w:rFonts w:ascii="Arial" w:eastAsia="Arial" w:hAnsi="Arial" w:cs="Arial"/>
          <w:spacing w:val="1"/>
        </w:rPr>
        <w:t>m</w:t>
      </w:r>
      <w:r>
        <w:rPr>
          <w:rFonts w:ascii="Arial" w:eastAsia="Arial" w:hAnsi="Arial" w:cs="Arial"/>
        </w:rPr>
        <w:t>u</w:t>
      </w:r>
      <w:r>
        <w:rPr>
          <w:rFonts w:ascii="Arial" w:eastAsia="Arial" w:hAnsi="Arial" w:cs="Arial"/>
          <w:spacing w:val="-1"/>
        </w:rPr>
        <w:t>l</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1"/>
        </w:rPr>
        <w:t xml:space="preserve"> t</w:t>
      </w:r>
      <w:r>
        <w:rPr>
          <w:rFonts w:ascii="Arial" w:eastAsia="Arial" w:hAnsi="Arial" w:cs="Arial"/>
        </w:rPr>
        <w:t>hese</w:t>
      </w:r>
      <w:r>
        <w:rPr>
          <w:rFonts w:ascii="Arial" w:eastAsia="Arial" w:hAnsi="Arial" w:cs="Arial"/>
          <w:spacing w:val="-4"/>
        </w:rPr>
        <w:t xml:space="preserve"> </w:t>
      </w:r>
      <w:r>
        <w:rPr>
          <w:rFonts w:ascii="Arial" w:eastAsia="Arial" w:hAnsi="Arial" w:cs="Arial"/>
          <w:spacing w:val="2"/>
        </w:rPr>
        <w:t>q</w:t>
      </w:r>
      <w:r>
        <w:rPr>
          <w:rFonts w:ascii="Arial" w:eastAsia="Arial" w:hAnsi="Arial" w:cs="Arial"/>
        </w:rPr>
        <w:t>ua</w:t>
      </w:r>
      <w:r>
        <w:rPr>
          <w:rFonts w:ascii="Arial" w:eastAsia="Arial" w:hAnsi="Arial" w:cs="Arial"/>
          <w:spacing w:val="-1"/>
        </w:rPr>
        <w:t>li</w:t>
      </w:r>
      <w:r>
        <w:rPr>
          <w:rFonts w:ascii="Arial" w:eastAsia="Arial" w:hAnsi="Arial" w:cs="Arial"/>
          <w:spacing w:val="1"/>
        </w:rPr>
        <w:t>t</w:t>
      </w:r>
      <w:r>
        <w:rPr>
          <w:rFonts w:ascii="Arial" w:eastAsia="Arial" w:hAnsi="Arial" w:cs="Arial"/>
          <w:spacing w:val="-1"/>
        </w:rPr>
        <w:t>i</w:t>
      </w:r>
      <w:r>
        <w:rPr>
          <w:rFonts w:ascii="Arial" w:eastAsia="Arial" w:hAnsi="Arial" w:cs="Arial"/>
        </w:rPr>
        <w:t>es.</w:t>
      </w:r>
    </w:p>
    <w:p w:rsidR="000A5570" w:rsidRDefault="000A5570">
      <w:pPr>
        <w:spacing w:before="6" w:after="0" w:line="120" w:lineRule="exact"/>
        <w:rPr>
          <w:sz w:val="12"/>
          <w:szCs w:val="12"/>
        </w:rPr>
      </w:pPr>
    </w:p>
    <w:p w:rsidR="000A5570" w:rsidRDefault="00863EB5">
      <w:pPr>
        <w:spacing w:after="0" w:line="252" w:lineRule="exact"/>
        <w:ind w:left="298" w:right="96"/>
        <w:jc w:val="both"/>
        <w:rPr>
          <w:rFonts w:ascii="Arial" w:eastAsia="Arial" w:hAnsi="Arial" w:cs="Arial"/>
        </w:rPr>
      </w:pPr>
      <w:r>
        <w:rPr>
          <w:rFonts w:ascii="Arial" w:eastAsia="Arial" w:hAnsi="Arial" w:cs="Arial"/>
          <w:spacing w:val="1"/>
        </w:rPr>
        <w:t>I</w:t>
      </w:r>
      <w:r>
        <w:rPr>
          <w:rFonts w:ascii="Arial" w:eastAsia="Arial" w:hAnsi="Arial" w:cs="Arial"/>
        </w:rPr>
        <w:t>n</w:t>
      </w:r>
      <w:r>
        <w:rPr>
          <w:rFonts w:ascii="Arial" w:eastAsia="Arial" w:hAnsi="Arial" w:cs="Arial"/>
          <w:spacing w:val="3"/>
        </w:rPr>
        <w:t xml:space="preserve"> </w:t>
      </w:r>
      <w:r>
        <w:rPr>
          <w:rFonts w:ascii="Arial" w:eastAsia="Arial" w:hAnsi="Arial" w:cs="Arial"/>
        </w:rPr>
        <w:t>add</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
        </w:rPr>
        <w:t xml:space="preserve"> t</w:t>
      </w:r>
      <w:r>
        <w:rPr>
          <w:rFonts w:ascii="Arial" w:eastAsia="Arial" w:hAnsi="Arial" w:cs="Arial"/>
        </w:rPr>
        <w:t>he</w:t>
      </w:r>
      <w:r>
        <w:rPr>
          <w:rFonts w:ascii="Arial" w:eastAsia="Arial" w:hAnsi="Arial" w:cs="Arial"/>
          <w:spacing w:val="1"/>
        </w:rPr>
        <w:t xml:space="preserve"> </w:t>
      </w:r>
      <w:r>
        <w:rPr>
          <w:rFonts w:ascii="Arial" w:eastAsia="Arial" w:hAnsi="Arial" w:cs="Arial"/>
        </w:rPr>
        <w:t>du</w:t>
      </w:r>
      <w:r>
        <w:rPr>
          <w:rFonts w:ascii="Arial" w:eastAsia="Arial" w:hAnsi="Arial" w:cs="Arial"/>
          <w:spacing w:val="1"/>
        </w:rPr>
        <w:t>t</w:t>
      </w:r>
      <w:r>
        <w:rPr>
          <w:rFonts w:ascii="Arial" w:eastAsia="Arial" w:hAnsi="Arial" w:cs="Arial"/>
          <w:spacing w:val="-1"/>
        </w:rPr>
        <w:t>i</w:t>
      </w:r>
      <w:r>
        <w:rPr>
          <w:rFonts w:ascii="Arial" w:eastAsia="Arial" w:hAnsi="Arial" w:cs="Arial"/>
        </w:rPr>
        <w:t>es</w:t>
      </w:r>
      <w:r>
        <w:rPr>
          <w:rFonts w:ascii="Arial" w:eastAsia="Arial" w:hAnsi="Arial" w:cs="Arial"/>
          <w:spacing w:val="1"/>
        </w:rPr>
        <w:t xml:space="preserve"> </w:t>
      </w:r>
      <w:r>
        <w:rPr>
          <w:rFonts w:ascii="Arial" w:eastAsia="Arial" w:hAnsi="Arial" w:cs="Arial"/>
        </w:rPr>
        <w:t>ca</w:t>
      </w:r>
      <w:r>
        <w:rPr>
          <w:rFonts w:ascii="Arial" w:eastAsia="Arial" w:hAnsi="Arial" w:cs="Arial"/>
          <w:spacing w:val="1"/>
        </w:rPr>
        <w:t>rr</w:t>
      </w:r>
      <w:r>
        <w:rPr>
          <w:rFonts w:ascii="Arial" w:eastAsia="Arial" w:hAnsi="Arial" w:cs="Arial"/>
          <w:spacing w:val="-1"/>
        </w:rPr>
        <w:t>i</w:t>
      </w:r>
      <w:r>
        <w:rPr>
          <w:rFonts w:ascii="Arial" w:eastAsia="Arial" w:hAnsi="Arial" w:cs="Arial"/>
        </w:rPr>
        <w:t>ed</w:t>
      </w:r>
      <w:r>
        <w:rPr>
          <w:rFonts w:ascii="Arial" w:eastAsia="Arial" w:hAnsi="Arial" w:cs="Arial"/>
          <w:spacing w:val="3"/>
        </w:rPr>
        <w:t xml:space="preserve"> </w:t>
      </w:r>
      <w:r>
        <w:rPr>
          <w:rFonts w:ascii="Arial" w:eastAsia="Arial" w:hAnsi="Arial" w:cs="Arial"/>
        </w:rPr>
        <w:t>o</w:t>
      </w:r>
      <w:r>
        <w:rPr>
          <w:rFonts w:ascii="Arial" w:eastAsia="Arial" w:hAnsi="Arial" w:cs="Arial"/>
          <w:spacing w:val="-3"/>
        </w:rPr>
        <w:t>u</w:t>
      </w:r>
      <w:r>
        <w:rPr>
          <w:rFonts w:ascii="Arial" w:eastAsia="Arial" w:hAnsi="Arial" w:cs="Arial"/>
        </w:rPr>
        <w:t>t</w:t>
      </w:r>
      <w:r>
        <w:rPr>
          <w:rFonts w:ascii="Arial" w:eastAsia="Arial" w:hAnsi="Arial" w:cs="Arial"/>
          <w:spacing w:val="4"/>
        </w:rPr>
        <w:t xml:space="preserve"> </w:t>
      </w:r>
      <w:r>
        <w:rPr>
          <w:rFonts w:ascii="Arial" w:eastAsia="Arial" w:hAnsi="Arial" w:cs="Arial"/>
        </w:rPr>
        <w:t>by</w:t>
      </w:r>
      <w:r>
        <w:rPr>
          <w:rFonts w:ascii="Arial" w:eastAsia="Arial" w:hAnsi="Arial" w:cs="Arial"/>
          <w:spacing w:val="1"/>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 xml:space="preserve">S </w:t>
      </w:r>
      <w:r>
        <w:rPr>
          <w:rFonts w:ascii="Arial" w:eastAsia="Arial" w:hAnsi="Arial" w:cs="Arial"/>
          <w:spacing w:val="1"/>
        </w:rPr>
        <w:t>O</w:t>
      </w:r>
      <w:r>
        <w:rPr>
          <w:rFonts w:ascii="Arial" w:eastAsia="Arial" w:hAnsi="Arial" w:cs="Arial"/>
        </w:rPr>
        <w:t>p</w:t>
      </w:r>
      <w:r>
        <w:rPr>
          <w:rFonts w:ascii="Arial" w:eastAsia="Arial" w:hAnsi="Arial" w:cs="Arial"/>
          <w:spacing w:val="-3"/>
        </w:rPr>
        <w:t>e</w:t>
      </w:r>
      <w:r>
        <w:rPr>
          <w:rFonts w:ascii="Arial" w:eastAsia="Arial" w:hAnsi="Arial" w:cs="Arial"/>
          <w:spacing w:val="-2"/>
        </w:rPr>
        <w:t>r</w:t>
      </w:r>
      <w:r>
        <w:rPr>
          <w:rFonts w:ascii="Arial" w:eastAsia="Arial" w:hAnsi="Arial" w:cs="Arial"/>
        </w:rPr>
        <w:t>a</w:t>
      </w:r>
      <w:r>
        <w:rPr>
          <w:rFonts w:ascii="Arial" w:eastAsia="Arial" w:hAnsi="Arial" w:cs="Arial"/>
          <w:spacing w:val="1"/>
        </w:rPr>
        <w:t>t</w:t>
      </w:r>
      <w:r>
        <w:rPr>
          <w:rFonts w:ascii="Arial" w:eastAsia="Arial" w:hAnsi="Arial" w:cs="Arial"/>
        </w:rPr>
        <w:t>o</w:t>
      </w:r>
      <w:r>
        <w:rPr>
          <w:rFonts w:ascii="Arial" w:eastAsia="Arial" w:hAnsi="Arial" w:cs="Arial"/>
          <w:spacing w:val="1"/>
        </w:rPr>
        <w:t>r</w:t>
      </w:r>
      <w:r>
        <w:rPr>
          <w:rFonts w:ascii="Arial" w:eastAsia="Arial" w:hAnsi="Arial" w:cs="Arial"/>
          <w:spacing w:val="-2"/>
        </w:rPr>
        <w:t>s</w:t>
      </w:r>
      <w:r>
        <w:rPr>
          <w:rFonts w:ascii="Arial" w:eastAsia="Arial" w:hAnsi="Arial" w:cs="Arial"/>
        </w:rPr>
        <w:t>,</w:t>
      </w:r>
      <w:r>
        <w:rPr>
          <w:rFonts w:ascii="Arial" w:eastAsia="Arial" w:hAnsi="Arial" w:cs="Arial"/>
          <w:spacing w:val="4"/>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3"/>
        </w:rPr>
        <w:t xml:space="preserve"> </w:t>
      </w:r>
      <w:r>
        <w:rPr>
          <w:rFonts w:ascii="Arial" w:eastAsia="Arial" w:hAnsi="Arial" w:cs="Arial"/>
          <w:spacing w:val="-1"/>
        </w:rPr>
        <w:t>S</w:t>
      </w:r>
      <w:r>
        <w:rPr>
          <w:rFonts w:ascii="Arial" w:eastAsia="Arial" w:hAnsi="Arial" w:cs="Arial"/>
        </w:rPr>
        <w:t>upe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so</w:t>
      </w:r>
      <w:r>
        <w:rPr>
          <w:rFonts w:ascii="Arial" w:eastAsia="Arial" w:hAnsi="Arial" w:cs="Arial"/>
          <w:spacing w:val="1"/>
        </w:rPr>
        <w:t>r</w:t>
      </w:r>
      <w:r>
        <w:rPr>
          <w:rFonts w:ascii="Arial" w:eastAsia="Arial" w:hAnsi="Arial" w:cs="Arial"/>
        </w:rPr>
        <w:t>s</w:t>
      </w:r>
      <w:r>
        <w:rPr>
          <w:rFonts w:ascii="Arial" w:eastAsia="Arial" w:hAnsi="Arial" w:cs="Arial"/>
          <w:spacing w:val="1"/>
        </w:rPr>
        <w:t xml:space="preserve"> </w:t>
      </w:r>
      <w:r>
        <w:rPr>
          <w:rFonts w:ascii="Arial" w:eastAsia="Arial" w:hAnsi="Arial" w:cs="Arial"/>
        </w:rPr>
        <w:t>supe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se</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rPr>
        <w:t>ac</w:t>
      </w:r>
      <w:r>
        <w:rPr>
          <w:rFonts w:ascii="Arial" w:eastAsia="Arial" w:hAnsi="Arial" w:cs="Arial"/>
          <w:spacing w:val="1"/>
        </w:rPr>
        <w:t>t</w:t>
      </w:r>
      <w:r>
        <w:rPr>
          <w:rFonts w:ascii="Arial" w:eastAsia="Arial" w:hAnsi="Arial" w:cs="Arial"/>
          <w:spacing w:val="-1"/>
        </w:rPr>
        <w:t>i</w:t>
      </w:r>
      <w:r>
        <w:rPr>
          <w:rFonts w:ascii="Arial" w:eastAsia="Arial" w:hAnsi="Arial" w:cs="Arial"/>
          <w:spacing w:val="-2"/>
        </w:rPr>
        <w:t>v</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es unde</w:t>
      </w:r>
      <w:r>
        <w:rPr>
          <w:rFonts w:ascii="Arial" w:eastAsia="Arial" w:hAnsi="Arial" w:cs="Arial"/>
          <w:spacing w:val="1"/>
        </w:rPr>
        <w:t>rt</w:t>
      </w:r>
      <w:r>
        <w:rPr>
          <w:rFonts w:ascii="Arial" w:eastAsia="Arial" w:hAnsi="Arial" w:cs="Arial"/>
          <w:spacing w:val="-3"/>
        </w:rPr>
        <w:t>a</w:t>
      </w:r>
      <w:r>
        <w:rPr>
          <w:rFonts w:ascii="Arial" w:eastAsia="Arial" w:hAnsi="Arial" w:cs="Arial"/>
          <w:spacing w:val="2"/>
        </w:rPr>
        <w:t>k</w:t>
      </w:r>
      <w:r>
        <w:rPr>
          <w:rFonts w:ascii="Arial" w:eastAsia="Arial" w:hAnsi="Arial" w:cs="Arial"/>
        </w:rPr>
        <w:t>en</w:t>
      </w:r>
      <w:r>
        <w:rPr>
          <w:rFonts w:ascii="Arial" w:eastAsia="Arial" w:hAnsi="Arial" w:cs="Arial"/>
          <w:spacing w:val="2"/>
        </w:rPr>
        <w:t xml:space="preserve"> </w:t>
      </w:r>
      <w:r>
        <w:rPr>
          <w:rFonts w:ascii="Arial" w:eastAsia="Arial" w:hAnsi="Arial" w:cs="Arial"/>
          <w:spacing w:val="-4"/>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rPr>
        <w:t>a</w:t>
      </w:r>
      <w:r>
        <w:rPr>
          <w:rFonts w:ascii="Arial" w:eastAsia="Arial" w:hAnsi="Arial" w:cs="Arial"/>
          <w:spacing w:val="2"/>
        </w:rPr>
        <w:t xml:space="preserve"> VT</w:t>
      </w:r>
      <w:r>
        <w:rPr>
          <w:rFonts w:ascii="Arial" w:eastAsia="Arial" w:hAnsi="Arial" w:cs="Arial"/>
        </w:rPr>
        <w:t>S</w:t>
      </w:r>
      <w:r>
        <w:rPr>
          <w:rFonts w:ascii="Arial" w:eastAsia="Arial" w:hAnsi="Arial" w:cs="Arial"/>
          <w:spacing w:val="2"/>
        </w:rPr>
        <w:t xml:space="preserve"> </w:t>
      </w:r>
      <w:r>
        <w:rPr>
          <w:rFonts w:ascii="Arial" w:eastAsia="Arial" w:hAnsi="Arial" w:cs="Arial"/>
        </w:rPr>
        <w:t>cen</w:t>
      </w:r>
      <w:r>
        <w:rPr>
          <w:rFonts w:ascii="Arial" w:eastAsia="Arial" w:hAnsi="Arial" w:cs="Arial"/>
          <w:spacing w:val="-1"/>
        </w:rPr>
        <w:t>t</w:t>
      </w:r>
      <w:r>
        <w:rPr>
          <w:rFonts w:ascii="Arial" w:eastAsia="Arial" w:hAnsi="Arial" w:cs="Arial"/>
          <w:spacing w:val="1"/>
        </w:rPr>
        <w:t>r</w:t>
      </w:r>
      <w:r>
        <w:rPr>
          <w:rFonts w:ascii="Arial" w:eastAsia="Arial" w:hAnsi="Arial" w:cs="Arial"/>
        </w:rPr>
        <w:t>e</w:t>
      </w:r>
      <w:r>
        <w:rPr>
          <w:rFonts w:ascii="Arial" w:eastAsia="Arial" w:hAnsi="Arial" w:cs="Arial"/>
          <w:spacing w:val="2"/>
        </w:rPr>
        <w:t xml:space="preserve"> </w:t>
      </w:r>
      <w:r>
        <w:rPr>
          <w:rFonts w:ascii="Arial" w:eastAsia="Arial" w:hAnsi="Arial" w:cs="Arial"/>
        </w:rPr>
        <w:t>and</w:t>
      </w:r>
      <w:r>
        <w:rPr>
          <w:rFonts w:ascii="Arial" w:eastAsia="Arial" w:hAnsi="Arial" w:cs="Arial"/>
          <w:spacing w:val="2"/>
        </w:rPr>
        <w:t xml:space="preserve"> </w:t>
      </w:r>
      <w:r>
        <w:rPr>
          <w:rFonts w:ascii="Arial" w:eastAsia="Arial" w:hAnsi="Arial" w:cs="Arial"/>
        </w:rPr>
        <w:t>ensu</w:t>
      </w:r>
      <w:r>
        <w:rPr>
          <w:rFonts w:ascii="Arial" w:eastAsia="Arial" w:hAnsi="Arial" w:cs="Arial"/>
          <w:spacing w:val="1"/>
        </w:rPr>
        <w:t>r</w:t>
      </w:r>
      <w:r>
        <w:rPr>
          <w:rFonts w:ascii="Arial" w:eastAsia="Arial" w:hAnsi="Arial" w:cs="Arial"/>
        </w:rPr>
        <w:t xml:space="preserve">e </w:t>
      </w:r>
      <w:r>
        <w:rPr>
          <w:rFonts w:ascii="Arial" w:eastAsia="Arial" w:hAnsi="Arial" w:cs="Arial"/>
          <w:spacing w:val="1"/>
        </w:rPr>
        <w:t>t</w:t>
      </w:r>
      <w:r>
        <w:rPr>
          <w:rFonts w:ascii="Arial" w:eastAsia="Arial" w:hAnsi="Arial" w:cs="Arial"/>
        </w:rPr>
        <w:t>hat</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2"/>
        </w:rPr>
        <w:t>s</w:t>
      </w:r>
      <w:r>
        <w:rPr>
          <w:rFonts w:ascii="Arial" w:eastAsia="Arial" w:hAnsi="Arial" w:cs="Arial"/>
          <w:spacing w:val="1"/>
        </w:rPr>
        <w:t>t</w:t>
      </w:r>
      <w:r>
        <w:rPr>
          <w:rFonts w:ascii="Arial" w:eastAsia="Arial" w:hAnsi="Arial" w:cs="Arial"/>
        </w:rPr>
        <w:t>anda</w:t>
      </w:r>
      <w:r>
        <w:rPr>
          <w:rFonts w:ascii="Arial" w:eastAsia="Arial" w:hAnsi="Arial" w:cs="Arial"/>
          <w:spacing w:val="1"/>
        </w:rPr>
        <w:t>r</w:t>
      </w:r>
      <w:r>
        <w:rPr>
          <w:rFonts w:ascii="Arial" w:eastAsia="Arial" w:hAnsi="Arial" w:cs="Arial"/>
        </w:rPr>
        <w:t>ds</w:t>
      </w:r>
      <w:r>
        <w:rPr>
          <w:rFonts w:ascii="Arial" w:eastAsia="Arial" w:hAnsi="Arial" w:cs="Arial"/>
          <w:spacing w:val="3"/>
        </w:rPr>
        <w:t xml:space="preserve"> </w:t>
      </w:r>
      <w:r>
        <w:rPr>
          <w:rFonts w:ascii="Arial" w:eastAsia="Arial" w:hAnsi="Arial" w:cs="Arial"/>
        </w:rPr>
        <w:t>s</w:t>
      </w:r>
      <w:r>
        <w:rPr>
          <w:rFonts w:ascii="Arial" w:eastAsia="Arial" w:hAnsi="Arial" w:cs="Arial"/>
          <w:spacing w:val="-3"/>
        </w:rPr>
        <w:t>e</w:t>
      </w:r>
      <w:r>
        <w:rPr>
          <w:rFonts w:ascii="Arial" w:eastAsia="Arial" w:hAnsi="Arial" w:cs="Arial"/>
        </w:rPr>
        <w:t>t</w:t>
      </w:r>
      <w:r>
        <w:rPr>
          <w:rFonts w:ascii="Arial" w:eastAsia="Arial" w:hAnsi="Arial" w:cs="Arial"/>
          <w:spacing w:val="4"/>
        </w:rPr>
        <w:t xml:space="preserve"> </w:t>
      </w:r>
      <w:r>
        <w:rPr>
          <w:rFonts w:ascii="Arial" w:eastAsia="Arial" w:hAnsi="Arial" w:cs="Arial"/>
        </w:rPr>
        <w:t xml:space="preserve">by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au</w:t>
      </w:r>
      <w:r>
        <w:rPr>
          <w:rFonts w:ascii="Arial" w:eastAsia="Arial" w:hAnsi="Arial" w:cs="Arial"/>
          <w:spacing w:val="1"/>
        </w:rPr>
        <w:t>t</w:t>
      </w:r>
      <w:r>
        <w:rPr>
          <w:rFonts w:ascii="Arial" w:eastAsia="Arial" w:hAnsi="Arial" w:cs="Arial"/>
        </w:rPr>
        <w:t>ho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rPr>
        <w:t>y a</w:t>
      </w:r>
      <w:r>
        <w:rPr>
          <w:rFonts w:ascii="Arial" w:eastAsia="Arial" w:hAnsi="Arial" w:cs="Arial"/>
          <w:spacing w:val="1"/>
        </w:rPr>
        <w:t>r</w:t>
      </w:r>
      <w:r>
        <w:rPr>
          <w:rFonts w:ascii="Arial" w:eastAsia="Arial" w:hAnsi="Arial" w:cs="Arial"/>
        </w:rPr>
        <w:t xml:space="preserve">e </w:t>
      </w:r>
      <w:r>
        <w:rPr>
          <w:rFonts w:ascii="Arial" w:eastAsia="Arial" w:hAnsi="Arial" w:cs="Arial"/>
          <w:spacing w:val="1"/>
        </w:rPr>
        <w:t>m</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t</w:t>
      </w:r>
      <w:r>
        <w:rPr>
          <w:rFonts w:ascii="Arial" w:eastAsia="Arial" w:hAnsi="Arial" w:cs="Arial"/>
        </w:rPr>
        <w:t>a</w:t>
      </w:r>
      <w:r>
        <w:rPr>
          <w:rFonts w:ascii="Arial" w:eastAsia="Arial" w:hAnsi="Arial" w:cs="Arial"/>
          <w:spacing w:val="-1"/>
        </w:rPr>
        <w:t>i</w:t>
      </w:r>
      <w:r>
        <w:rPr>
          <w:rFonts w:ascii="Arial" w:eastAsia="Arial" w:hAnsi="Arial" w:cs="Arial"/>
        </w:rPr>
        <w:t>ned.</w:t>
      </w:r>
    </w:p>
    <w:p w:rsidR="000A5570" w:rsidRDefault="000A5570">
      <w:pPr>
        <w:spacing w:before="8" w:after="0" w:line="110" w:lineRule="exact"/>
        <w:rPr>
          <w:sz w:val="11"/>
          <w:szCs w:val="11"/>
        </w:rPr>
      </w:pPr>
    </w:p>
    <w:p w:rsidR="000A5570" w:rsidRDefault="00863EB5">
      <w:pPr>
        <w:spacing w:after="0" w:line="240" w:lineRule="auto"/>
        <w:ind w:left="298" w:right="5779"/>
        <w:jc w:val="both"/>
        <w:rPr>
          <w:rFonts w:ascii="Arial" w:eastAsia="Arial" w:hAnsi="Arial" w:cs="Arial"/>
        </w:rPr>
      </w:pPr>
      <w:r>
        <w:rPr>
          <w:rFonts w:ascii="Arial" w:eastAsia="Arial" w:hAnsi="Arial" w:cs="Arial"/>
        </w:rPr>
        <w:t>3</w:t>
      </w:r>
      <w:r>
        <w:rPr>
          <w:rFonts w:ascii="Arial" w:eastAsia="Arial" w:hAnsi="Arial" w:cs="Arial"/>
          <w:spacing w:val="1"/>
        </w:rPr>
        <w:t>.</w:t>
      </w:r>
      <w:r>
        <w:rPr>
          <w:rFonts w:ascii="Arial" w:eastAsia="Arial" w:hAnsi="Arial" w:cs="Arial"/>
        </w:rPr>
        <w:t>1</w:t>
      </w:r>
      <w:r>
        <w:rPr>
          <w:rFonts w:ascii="Arial" w:eastAsia="Arial" w:hAnsi="Arial" w:cs="Arial"/>
          <w:spacing w:val="1"/>
        </w:rPr>
        <w:t>.</w:t>
      </w:r>
      <w:r>
        <w:rPr>
          <w:rFonts w:ascii="Arial" w:eastAsia="Arial" w:hAnsi="Arial" w:cs="Arial"/>
        </w:rPr>
        <w:t xml:space="preserve">1    </w:t>
      </w:r>
      <w:r>
        <w:rPr>
          <w:rFonts w:ascii="Arial" w:eastAsia="Arial" w:hAnsi="Arial" w:cs="Arial"/>
          <w:spacing w:val="54"/>
        </w:rPr>
        <w:t xml:space="preserve"> </w:t>
      </w:r>
      <w:r>
        <w:rPr>
          <w:rFonts w:ascii="Arial" w:eastAsia="Arial" w:hAnsi="Arial" w:cs="Arial"/>
          <w:spacing w:val="1"/>
        </w:rPr>
        <w:t>O</w:t>
      </w:r>
      <w:r>
        <w:rPr>
          <w:rFonts w:ascii="Arial" w:eastAsia="Arial" w:hAnsi="Arial" w:cs="Arial"/>
        </w:rPr>
        <w:t>pe</w:t>
      </w:r>
      <w:r>
        <w:rPr>
          <w:rFonts w:ascii="Arial" w:eastAsia="Arial" w:hAnsi="Arial" w:cs="Arial"/>
          <w:spacing w:val="1"/>
        </w:rPr>
        <w:t>r</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onal Job</w:t>
      </w:r>
      <w:r>
        <w:rPr>
          <w:rFonts w:ascii="Arial" w:eastAsia="Arial" w:hAnsi="Arial" w:cs="Arial"/>
          <w:spacing w:val="1"/>
        </w:rPr>
        <w:t xml:space="preserve"> </w:t>
      </w:r>
      <w:r>
        <w:rPr>
          <w:rFonts w:ascii="Arial" w:eastAsia="Arial" w:hAnsi="Arial" w:cs="Arial"/>
          <w:spacing w:val="-1"/>
        </w:rPr>
        <w:t>D</w:t>
      </w:r>
      <w:r>
        <w:rPr>
          <w:rFonts w:ascii="Arial" w:eastAsia="Arial" w:hAnsi="Arial" w:cs="Arial"/>
        </w:rPr>
        <w:t>es</w:t>
      </w:r>
      <w:r>
        <w:rPr>
          <w:rFonts w:ascii="Arial" w:eastAsia="Arial" w:hAnsi="Arial" w:cs="Arial"/>
          <w:spacing w:val="-2"/>
        </w:rPr>
        <w:t>c</w:t>
      </w:r>
      <w:r>
        <w:rPr>
          <w:rFonts w:ascii="Arial" w:eastAsia="Arial" w:hAnsi="Arial" w:cs="Arial"/>
          <w:spacing w:val="1"/>
        </w:rPr>
        <w:t>r</w:t>
      </w:r>
      <w:r>
        <w:rPr>
          <w:rFonts w:ascii="Arial" w:eastAsia="Arial" w:hAnsi="Arial" w:cs="Arial"/>
          <w:spacing w:val="-1"/>
        </w:rPr>
        <w:t>i</w:t>
      </w:r>
      <w:r>
        <w:rPr>
          <w:rFonts w:ascii="Arial" w:eastAsia="Arial" w:hAnsi="Arial" w:cs="Arial"/>
        </w:rPr>
        <w:t>p</w:t>
      </w:r>
      <w:r>
        <w:rPr>
          <w:rFonts w:ascii="Arial" w:eastAsia="Arial" w:hAnsi="Arial" w:cs="Arial"/>
          <w:spacing w:val="-1"/>
        </w:rPr>
        <w:t>ti</w:t>
      </w:r>
      <w:r>
        <w:rPr>
          <w:rFonts w:ascii="Arial" w:eastAsia="Arial" w:hAnsi="Arial" w:cs="Arial"/>
        </w:rPr>
        <w:t>ons</w:t>
      </w:r>
    </w:p>
    <w:p w:rsidR="000A5570" w:rsidRDefault="000A5570">
      <w:pPr>
        <w:spacing w:before="9" w:after="0" w:line="110" w:lineRule="exact"/>
        <w:rPr>
          <w:sz w:val="11"/>
          <w:szCs w:val="11"/>
        </w:rPr>
      </w:pPr>
    </w:p>
    <w:p w:rsidR="000A5570" w:rsidRDefault="00863EB5">
      <w:pPr>
        <w:spacing w:after="0" w:line="240" w:lineRule="auto"/>
        <w:ind w:left="298" w:right="97"/>
        <w:jc w:val="both"/>
        <w:rPr>
          <w:rFonts w:ascii="Arial" w:eastAsia="Arial" w:hAnsi="Arial" w:cs="Arial"/>
        </w:rPr>
      </w:pPr>
      <w:r>
        <w:rPr>
          <w:rFonts w:ascii="Arial" w:eastAsia="Arial" w:hAnsi="Arial" w:cs="Arial"/>
          <w:spacing w:val="-1"/>
        </w:rPr>
        <w:t>V</w:t>
      </w:r>
      <w:r>
        <w:rPr>
          <w:rFonts w:ascii="Arial" w:eastAsia="Arial" w:hAnsi="Arial" w:cs="Arial"/>
          <w:spacing w:val="2"/>
        </w:rPr>
        <w:t>T</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A</w:t>
      </w:r>
      <w:r>
        <w:rPr>
          <w:rFonts w:ascii="Arial" w:eastAsia="Arial" w:hAnsi="Arial" w:cs="Arial"/>
        </w:rPr>
        <w:t>u</w:t>
      </w:r>
      <w:r>
        <w:rPr>
          <w:rFonts w:ascii="Arial" w:eastAsia="Arial" w:hAnsi="Arial" w:cs="Arial"/>
          <w:spacing w:val="1"/>
        </w:rPr>
        <w:t>t</w:t>
      </w:r>
      <w:r>
        <w:rPr>
          <w:rFonts w:ascii="Arial" w:eastAsia="Arial" w:hAnsi="Arial" w:cs="Arial"/>
        </w:rPr>
        <w:t>h</w:t>
      </w:r>
      <w:r>
        <w:rPr>
          <w:rFonts w:ascii="Arial" w:eastAsia="Arial" w:hAnsi="Arial" w:cs="Arial"/>
          <w:spacing w:val="-3"/>
        </w:rPr>
        <w:t>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es</w:t>
      </w:r>
      <w:r>
        <w:rPr>
          <w:rFonts w:ascii="Arial" w:eastAsia="Arial" w:hAnsi="Arial" w:cs="Arial"/>
          <w:spacing w:val="2"/>
        </w:rPr>
        <w:t xml:space="preserve"> </w:t>
      </w:r>
      <w:r>
        <w:rPr>
          <w:rFonts w:ascii="Arial" w:eastAsia="Arial" w:hAnsi="Arial" w:cs="Arial"/>
        </w:rPr>
        <w:t>shou</w:t>
      </w:r>
      <w:r>
        <w:rPr>
          <w:rFonts w:ascii="Arial" w:eastAsia="Arial" w:hAnsi="Arial" w:cs="Arial"/>
          <w:spacing w:val="-1"/>
        </w:rPr>
        <w:t>l</w:t>
      </w:r>
      <w:r>
        <w:rPr>
          <w:rFonts w:ascii="Arial" w:eastAsia="Arial" w:hAnsi="Arial" w:cs="Arial"/>
        </w:rPr>
        <w:t>d</w:t>
      </w:r>
      <w:r>
        <w:rPr>
          <w:rFonts w:ascii="Arial" w:eastAsia="Arial" w:hAnsi="Arial" w:cs="Arial"/>
          <w:spacing w:val="2"/>
        </w:rPr>
        <w:t xml:space="preserve"> </w:t>
      </w:r>
      <w:r>
        <w:rPr>
          <w:rFonts w:ascii="Arial" w:eastAsia="Arial" w:hAnsi="Arial" w:cs="Arial"/>
          <w:spacing w:val="-3"/>
        </w:rPr>
        <w:t>d</w:t>
      </w:r>
      <w:r>
        <w:rPr>
          <w:rFonts w:ascii="Arial" w:eastAsia="Arial" w:hAnsi="Arial" w:cs="Arial"/>
        </w:rPr>
        <w:t>e</w:t>
      </w:r>
      <w:r>
        <w:rPr>
          <w:rFonts w:ascii="Arial" w:eastAsia="Arial" w:hAnsi="Arial" w:cs="Arial"/>
          <w:spacing w:val="-2"/>
        </w:rPr>
        <w:t>v</w:t>
      </w:r>
      <w:r>
        <w:rPr>
          <w:rFonts w:ascii="Arial" w:eastAsia="Arial" w:hAnsi="Arial" w:cs="Arial"/>
        </w:rPr>
        <w:t>e</w:t>
      </w:r>
      <w:r>
        <w:rPr>
          <w:rFonts w:ascii="Arial" w:eastAsia="Arial" w:hAnsi="Arial" w:cs="Arial"/>
          <w:spacing w:val="-1"/>
        </w:rPr>
        <w:t>l</w:t>
      </w:r>
      <w:r>
        <w:rPr>
          <w:rFonts w:ascii="Arial" w:eastAsia="Arial" w:hAnsi="Arial" w:cs="Arial"/>
        </w:rPr>
        <w:t>op</w:t>
      </w:r>
      <w:r>
        <w:rPr>
          <w:rFonts w:ascii="Arial" w:eastAsia="Arial" w:hAnsi="Arial" w:cs="Arial"/>
          <w:spacing w:val="2"/>
        </w:rPr>
        <w:t xml:space="preserve"> </w:t>
      </w:r>
      <w:r>
        <w:rPr>
          <w:rFonts w:ascii="Arial" w:eastAsia="Arial" w:hAnsi="Arial" w:cs="Arial"/>
        </w:rPr>
        <w:t>de</w:t>
      </w:r>
      <w:r>
        <w:rPr>
          <w:rFonts w:ascii="Arial" w:eastAsia="Arial" w:hAnsi="Arial" w:cs="Arial"/>
          <w:spacing w:val="1"/>
        </w:rPr>
        <w:t>t</w:t>
      </w:r>
      <w:r>
        <w:rPr>
          <w:rFonts w:ascii="Arial" w:eastAsia="Arial" w:hAnsi="Arial" w:cs="Arial"/>
        </w:rPr>
        <w:t>a</w:t>
      </w:r>
      <w:r>
        <w:rPr>
          <w:rFonts w:ascii="Arial" w:eastAsia="Arial" w:hAnsi="Arial" w:cs="Arial"/>
          <w:spacing w:val="-1"/>
        </w:rPr>
        <w:t>il</w:t>
      </w:r>
      <w:r>
        <w:rPr>
          <w:rFonts w:ascii="Arial" w:eastAsia="Arial" w:hAnsi="Arial" w:cs="Arial"/>
        </w:rPr>
        <w:t>ed</w:t>
      </w:r>
      <w:r>
        <w:rPr>
          <w:rFonts w:ascii="Arial" w:eastAsia="Arial" w:hAnsi="Arial" w:cs="Arial"/>
          <w:spacing w:val="2"/>
        </w:rPr>
        <w:t xml:space="preserve"> </w:t>
      </w:r>
      <w:r>
        <w:rPr>
          <w:rFonts w:ascii="Arial" w:eastAsia="Arial" w:hAnsi="Arial" w:cs="Arial"/>
          <w:spacing w:val="1"/>
        </w:rPr>
        <w:t>j</w:t>
      </w:r>
      <w:r>
        <w:rPr>
          <w:rFonts w:ascii="Arial" w:eastAsia="Arial" w:hAnsi="Arial" w:cs="Arial"/>
        </w:rPr>
        <w:t>ob</w:t>
      </w:r>
      <w:r>
        <w:rPr>
          <w:rFonts w:ascii="Arial" w:eastAsia="Arial" w:hAnsi="Arial" w:cs="Arial"/>
          <w:spacing w:val="2"/>
        </w:rPr>
        <w:t xml:space="preserve"> </w:t>
      </w:r>
      <w:r>
        <w:rPr>
          <w:rFonts w:ascii="Arial" w:eastAsia="Arial" w:hAnsi="Arial" w:cs="Arial"/>
        </w:rPr>
        <w:t>de</w:t>
      </w:r>
      <w:r>
        <w:rPr>
          <w:rFonts w:ascii="Arial" w:eastAsia="Arial" w:hAnsi="Arial" w:cs="Arial"/>
          <w:spacing w:val="2"/>
        </w:rPr>
        <w:t>s</w:t>
      </w:r>
      <w:r>
        <w:rPr>
          <w:rFonts w:ascii="Arial" w:eastAsia="Arial" w:hAnsi="Arial" w:cs="Arial"/>
        </w:rPr>
        <w:t>c</w:t>
      </w:r>
      <w:r>
        <w:rPr>
          <w:rFonts w:ascii="Arial" w:eastAsia="Arial" w:hAnsi="Arial" w:cs="Arial"/>
          <w:spacing w:val="1"/>
        </w:rPr>
        <w:t>r</w:t>
      </w:r>
      <w:r>
        <w:rPr>
          <w:rFonts w:ascii="Arial" w:eastAsia="Arial" w:hAnsi="Arial" w:cs="Arial"/>
          <w:spacing w:val="-1"/>
        </w:rPr>
        <w:t>i</w:t>
      </w:r>
      <w:r>
        <w:rPr>
          <w:rFonts w:ascii="Arial" w:eastAsia="Arial" w:hAnsi="Arial" w:cs="Arial"/>
        </w:rPr>
        <w:t>p</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ons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4"/>
        </w:rPr>
        <w:t>i</w:t>
      </w:r>
      <w:r>
        <w:rPr>
          <w:rFonts w:ascii="Arial" w:eastAsia="Arial" w:hAnsi="Arial" w:cs="Arial"/>
        </w:rPr>
        <w:t>r</w:t>
      </w:r>
      <w:r>
        <w:rPr>
          <w:rFonts w:ascii="Arial" w:eastAsia="Arial" w:hAnsi="Arial" w:cs="Arial"/>
          <w:spacing w:val="3"/>
        </w:rPr>
        <w:t xml:space="preserve"> </w:t>
      </w:r>
      <w:r>
        <w:rPr>
          <w:rFonts w:ascii="Arial" w:eastAsia="Arial" w:hAnsi="Arial" w:cs="Arial"/>
        </w:rPr>
        <w:t>ope</w:t>
      </w:r>
      <w:r>
        <w:rPr>
          <w:rFonts w:ascii="Arial" w:eastAsia="Arial" w:hAnsi="Arial" w:cs="Arial"/>
          <w:spacing w:val="1"/>
        </w:rPr>
        <w:t>r</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onal</w:t>
      </w:r>
      <w:r>
        <w:rPr>
          <w:rFonts w:ascii="Arial" w:eastAsia="Arial" w:hAnsi="Arial" w:cs="Arial"/>
          <w:spacing w:val="1"/>
        </w:rPr>
        <w:t xml:space="preserve"> </w:t>
      </w:r>
      <w:r>
        <w:rPr>
          <w:rFonts w:ascii="Arial" w:eastAsia="Arial" w:hAnsi="Arial" w:cs="Arial"/>
        </w:rPr>
        <w:t>pe</w:t>
      </w:r>
      <w:r>
        <w:rPr>
          <w:rFonts w:ascii="Arial" w:eastAsia="Arial" w:hAnsi="Arial" w:cs="Arial"/>
          <w:spacing w:val="1"/>
        </w:rPr>
        <w:t>r</w:t>
      </w:r>
      <w:r>
        <w:rPr>
          <w:rFonts w:ascii="Arial" w:eastAsia="Arial" w:hAnsi="Arial" w:cs="Arial"/>
        </w:rPr>
        <w:t>sonnel</w:t>
      </w:r>
      <w:r>
        <w:rPr>
          <w:rFonts w:ascii="Arial" w:eastAsia="Arial" w:hAnsi="Arial" w:cs="Arial"/>
          <w:spacing w:val="1"/>
        </w:rPr>
        <w:t xml:space="preserve"> </w:t>
      </w:r>
      <w:r>
        <w:rPr>
          <w:rFonts w:ascii="Arial" w:eastAsia="Arial" w:hAnsi="Arial" w:cs="Arial"/>
        </w:rPr>
        <w:t>at</w:t>
      </w:r>
      <w:r>
        <w:rPr>
          <w:rFonts w:ascii="Arial" w:eastAsia="Arial" w:hAnsi="Arial" w:cs="Arial"/>
          <w:spacing w:val="3"/>
        </w:rPr>
        <w:t xml:space="preserve"> </w:t>
      </w:r>
      <w:r>
        <w:rPr>
          <w:rFonts w:ascii="Arial" w:eastAsia="Arial" w:hAnsi="Arial" w:cs="Arial"/>
        </w:rPr>
        <w:t>e</w:t>
      </w:r>
      <w:r>
        <w:rPr>
          <w:rFonts w:ascii="Arial" w:eastAsia="Arial" w:hAnsi="Arial" w:cs="Arial"/>
          <w:spacing w:val="-3"/>
        </w:rPr>
        <w:t>a</w:t>
      </w:r>
      <w:r>
        <w:rPr>
          <w:rFonts w:ascii="Arial" w:eastAsia="Arial" w:hAnsi="Arial" w:cs="Arial"/>
          <w:spacing w:val="-2"/>
        </w:rPr>
        <w:t>c</w:t>
      </w:r>
      <w:r>
        <w:rPr>
          <w:rFonts w:ascii="Arial" w:eastAsia="Arial" w:hAnsi="Arial" w:cs="Arial"/>
        </w:rPr>
        <w:t xml:space="preserve">h </w:t>
      </w:r>
      <w:r>
        <w:rPr>
          <w:rFonts w:ascii="Arial" w:eastAsia="Arial" w:hAnsi="Arial" w:cs="Arial"/>
          <w:spacing w:val="-1"/>
        </w:rPr>
        <w:t>V</w:t>
      </w:r>
      <w:r>
        <w:rPr>
          <w:rFonts w:ascii="Arial" w:eastAsia="Arial" w:hAnsi="Arial" w:cs="Arial"/>
          <w:spacing w:val="2"/>
        </w:rPr>
        <w:t>T</w:t>
      </w:r>
      <w:r>
        <w:rPr>
          <w:rFonts w:ascii="Arial" w:eastAsia="Arial" w:hAnsi="Arial" w:cs="Arial"/>
        </w:rPr>
        <w:t>S cen</w:t>
      </w:r>
      <w:r>
        <w:rPr>
          <w:rFonts w:ascii="Arial" w:eastAsia="Arial" w:hAnsi="Arial" w:cs="Arial"/>
          <w:spacing w:val="-1"/>
        </w:rPr>
        <w:t>t</w:t>
      </w:r>
      <w:r>
        <w:rPr>
          <w:rFonts w:ascii="Arial" w:eastAsia="Arial" w:hAnsi="Arial" w:cs="Arial"/>
          <w:spacing w:val="1"/>
        </w:rPr>
        <w:t>r</w:t>
      </w:r>
      <w:r>
        <w:rPr>
          <w:rFonts w:ascii="Arial" w:eastAsia="Arial" w:hAnsi="Arial" w:cs="Arial"/>
        </w:rPr>
        <w:t>e,</w:t>
      </w:r>
      <w:r>
        <w:rPr>
          <w:rFonts w:ascii="Arial" w:eastAsia="Arial" w:hAnsi="Arial" w:cs="Arial"/>
          <w:spacing w:val="2"/>
        </w:rPr>
        <w:t xml:space="preserve"> </w:t>
      </w:r>
      <w:r>
        <w:rPr>
          <w:rFonts w:ascii="Arial" w:eastAsia="Arial" w:hAnsi="Arial" w:cs="Arial"/>
        </w:rPr>
        <w:t>based</w:t>
      </w:r>
      <w:r>
        <w:rPr>
          <w:rFonts w:ascii="Arial" w:eastAsia="Arial" w:hAnsi="Arial" w:cs="Arial"/>
          <w:spacing w:val="1"/>
        </w:rPr>
        <w:t xml:space="preserve"> </w:t>
      </w:r>
      <w:r>
        <w:rPr>
          <w:rFonts w:ascii="Arial" w:eastAsia="Arial" w:hAnsi="Arial" w:cs="Arial"/>
        </w:rPr>
        <w:t>on</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t</w:t>
      </w:r>
      <w:r>
        <w:rPr>
          <w:rFonts w:ascii="Arial" w:eastAsia="Arial" w:hAnsi="Arial" w:cs="Arial"/>
          <w:spacing w:val="-2"/>
        </w:rPr>
        <w:t>y</w:t>
      </w:r>
      <w:r>
        <w:rPr>
          <w:rFonts w:ascii="Arial" w:eastAsia="Arial" w:hAnsi="Arial" w:cs="Arial"/>
        </w:rPr>
        <w:t>pes</w:t>
      </w:r>
      <w:r>
        <w:rPr>
          <w:rFonts w:ascii="Arial" w:eastAsia="Arial" w:hAnsi="Arial" w:cs="Arial"/>
          <w:spacing w:val="1"/>
        </w:rPr>
        <w:t xml:space="preserve"> </w:t>
      </w:r>
      <w:r>
        <w:rPr>
          <w:rFonts w:ascii="Arial" w:eastAsia="Arial" w:hAnsi="Arial" w:cs="Arial"/>
        </w:rPr>
        <w:t>of</w:t>
      </w:r>
      <w:r>
        <w:rPr>
          <w:rFonts w:ascii="Arial" w:eastAsia="Arial" w:hAnsi="Arial" w:cs="Arial"/>
          <w:spacing w:val="4"/>
        </w:rPr>
        <w:t xml:space="preserve"> </w:t>
      </w:r>
      <w:r>
        <w:rPr>
          <w:rFonts w:ascii="Arial" w:eastAsia="Arial" w:hAnsi="Arial" w:cs="Arial"/>
        </w:rPr>
        <w:t>se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1"/>
        </w:rPr>
        <w:t xml:space="preserve"> t</w:t>
      </w:r>
      <w:r>
        <w:rPr>
          <w:rFonts w:ascii="Arial" w:eastAsia="Arial" w:hAnsi="Arial" w:cs="Arial"/>
        </w:rPr>
        <w:t>o</w:t>
      </w:r>
      <w:r>
        <w:rPr>
          <w:rFonts w:ascii="Arial" w:eastAsia="Arial" w:hAnsi="Arial" w:cs="Arial"/>
          <w:spacing w:val="1"/>
        </w:rPr>
        <w:t xml:space="preserve"> </w:t>
      </w:r>
      <w:r>
        <w:rPr>
          <w:rFonts w:ascii="Arial" w:eastAsia="Arial" w:hAnsi="Arial" w:cs="Arial"/>
        </w:rPr>
        <w:t>be</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r</w:t>
      </w:r>
      <w:r>
        <w:rPr>
          <w:rFonts w:ascii="Arial" w:eastAsia="Arial" w:hAnsi="Arial" w:cs="Arial"/>
        </w:rPr>
        <w:t>o</w:t>
      </w:r>
      <w:r>
        <w:rPr>
          <w:rFonts w:ascii="Arial" w:eastAsia="Arial" w:hAnsi="Arial" w:cs="Arial"/>
          <w:spacing w:val="-2"/>
        </w:rPr>
        <w:t>v</w:t>
      </w:r>
      <w:r>
        <w:rPr>
          <w:rFonts w:ascii="Arial" w:eastAsia="Arial" w:hAnsi="Arial" w:cs="Arial"/>
          <w:spacing w:val="-1"/>
        </w:rPr>
        <w:t>i</w:t>
      </w:r>
      <w:r>
        <w:rPr>
          <w:rFonts w:ascii="Arial" w:eastAsia="Arial" w:hAnsi="Arial" w:cs="Arial"/>
        </w:rPr>
        <w:t>ded,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rPr>
        <w:t>p</w:t>
      </w:r>
      <w:r>
        <w:rPr>
          <w:rFonts w:ascii="Arial" w:eastAsia="Arial" w:hAnsi="Arial" w:cs="Arial"/>
          <w:spacing w:val="-2"/>
        </w:rPr>
        <w:t>m</w:t>
      </w:r>
      <w:r>
        <w:rPr>
          <w:rFonts w:ascii="Arial" w:eastAsia="Arial" w:hAnsi="Arial" w:cs="Arial"/>
        </w:rPr>
        <w:t>ent</w:t>
      </w:r>
      <w:r>
        <w:rPr>
          <w:rFonts w:ascii="Arial" w:eastAsia="Arial" w:hAnsi="Arial" w:cs="Arial"/>
          <w:spacing w:val="2"/>
        </w:rPr>
        <w:t xml:space="preserve"> </w:t>
      </w:r>
      <w:r>
        <w:rPr>
          <w:rFonts w:ascii="Arial" w:eastAsia="Arial" w:hAnsi="Arial" w:cs="Arial"/>
        </w:rPr>
        <w:t>a</w:t>
      </w:r>
      <w:r>
        <w:rPr>
          <w:rFonts w:ascii="Arial" w:eastAsia="Arial" w:hAnsi="Arial" w:cs="Arial"/>
          <w:spacing w:val="-2"/>
        </w:rPr>
        <w:t>v</w:t>
      </w:r>
      <w:r>
        <w:rPr>
          <w:rFonts w:ascii="Arial" w:eastAsia="Arial" w:hAnsi="Arial" w:cs="Arial"/>
        </w:rPr>
        <w:t>a</w:t>
      </w:r>
      <w:r>
        <w:rPr>
          <w:rFonts w:ascii="Arial" w:eastAsia="Arial" w:hAnsi="Arial" w:cs="Arial"/>
          <w:spacing w:val="-1"/>
        </w:rPr>
        <w:t>il</w:t>
      </w:r>
      <w:r>
        <w:rPr>
          <w:rFonts w:ascii="Arial" w:eastAsia="Arial" w:hAnsi="Arial" w:cs="Arial"/>
        </w:rPr>
        <w:t>a</w:t>
      </w:r>
      <w:r>
        <w:rPr>
          <w:rFonts w:ascii="Arial" w:eastAsia="Arial" w:hAnsi="Arial" w:cs="Arial"/>
          <w:spacing w:val="2"/>
        </w:rPr>
        <w:t>b</w:t>
      </w:r>
      <w:r>
        <w:rPr>
          <w:rFonts w:ascii="Arial" w:eastAsia="Arial" w:hAnsi="Arial" w:cs="Arial"/>
          <w:spacing w:val="-1"/>
        </w:rPr>
        <w:t>l</w:t>
      </w:r>
      <w:r>
        <w:rPr>
          <w:rFonts w:ascii="Arial" w:eastAsia="Arial" w:hAnsi="Arial" w:cs="Arial"/>
        </w:rPr>
        <w:t>e</w:t>
      </w:r>
      <w:r>
        <w:rPr>
          <w:rFonts w:ascii="Arial" w:eastAsia="Arial" w:hAnsi="Arial" w:cs="Arial"/>
          <w:spacing w:val="1"/>
        </w:rPr>
        <w:t xml:space="preserve"> </w:t>
      </w:r>
      <w:r>
        <w:rPr>
          <w:rFonts w:ascii="Arial" w:eastAsia="Arial" w:hAnsi="Arial" w:cs="Arial"/>
        </w:rPr>
        <w:t>and</w:t>
      </w:r>
      <w:r>
        <w:rPr>
          <w:rFonts w:ascii="Arial" w:eastAsia="Arial" w:hAnsi="Arial" w:cs="Arial"/>
          <w:spacing w:val="1"/>
        </w:rPr>
        <w:t xml:space="preserve"> t</w:t>
      </w:r>
      <w:r>
        <w:rPr>
          <w:rFonts w:ascii="Arial" w:eastAsia="Arial" w:hAnsi="Arial" w:cs="Arial"/>
        </w:rPr>
        <w:t>he coo</w:t>
      </w:r>
      <w:r>
        <w:rPr>
          <w:rFonts w:ascii="Arial" w:eastAsia="Arial" w:hAnsi="Arial" w:cs="Arial"/>
          <w:spacing w:val="1"/>
        </w:rPr>
        <w:t>r</w:t>
      </w:r>
      <w:r>
        <w:rPr>
          <w:rFonts w:ascii="Arial" w:eastAsia="Arial" w:hAnsi="Arial" w:cs="Arial"/>
        </w:rPr>
        <w:t>d</w:t>
      </w:r>
      <w:r>
        <w:rPr>
          <w:rFonts w:ascii="Arial" w:eastAsia="Arial" w:hAnsi="Arial" w:cs="Arial"/>
          <w:spacing w:val="-1"/>
        </w:rPr>
        <w:t>i</w:t>
      </w:r>
      <w:r>
        <w:rPr>
          <w:rFonts w:ascii="Arial" w:eastAsia="Arial" w:hAnsi="Arial" w:cs="Arial"/>
        </w:rPr>
        <w:t>na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rPr>
        <w:t>needed</w:t>
      </w:r>
      <w:r>
        <w:rPr>
          <w:rFonts w:ascii="Arial" w:eastAsia="Arial" w:hAnsi="Arial" w:cs="Arial"/>
          <w:spacing w:val="-2"/>
        </w:rPr>
        <w:t xml:space="preserve"> </w:t>
      </w:r>
      <w:r>
        <w:rPr>
          <w:rFonts w:ascii="Arial" w:eastAsia="Arial" w:hAnsi="Arial" w:cs="Arial"/>
          <w:spacing w:val="-4"/>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1"/>
        </w:rPr>
        <w:t xml:space="preserve"> </w:t>
      </w:r>
      <w:r>
        <w:rPr>
          <w:rFonts w:ascii="Arial" w:eastAsia="Arial" w:hAnsi="Arial" w:cs="Arial"/>
        </w:rPr>
        <w:t>o</w:t>
      </w:r>
      <w:r>
        <w:rPr>
          <w:rFonts w:ascii="Arial" w:eastAsia="Arial" w:hAnsi="Arial" w:cs="Arial"/>
          <w:spacing w:val="1"/>
        </w:rPr>
        <w:t>t</w:t>
      </w:r>
      <w:r>
        <w:rPr>
          <w:rFonts w:ascii="Arial" w:eastAsia="Arial" w:hAnsi="Arial" w:cs="Arial"/>
        </w:rPr>
        <w:t>h</w:t>
      </w:r>
      <w:r>
        <w:rPr>
          <w:rFonts w:ascii="Arial" w:eastAsia="Arial" w:hAnsi="Arial" w:cs="Arial"/>
          <w:spacing w:val="-3"/>
        </w:rPr>
        <w:t>e</w:t>
      </w:r>
      <w:r>
        <w:rPr>
          <w:rFonts w:ascii="Arial" w:eastAsia="Arial" w:hAnsi="Arial" w:cs="Arial"/>
        </w:rPr>
        <w:t>r</w:t>
      </w:r>
      <w:r>
        <w:rPr>
          <w:rFonts w:ascii="Arial" w:eastAsia="Arial" w:hAnsi="Arial" w:cs="Arial"/>
          <w:spacing w:val="2"/>
        </w:rPr>
        <w:t xml:space="preserve"> </w:t>
      </w:r>
      <w:r>
        <w:rPr>
          <w:rFonts w:ascii="Arial" w:eastAsia="Arial" w:hAnsi="Arial" w:cs="Arial"/>
          <w:spacing w:val="-3"/>
        </w:rPr>
        <w:t>o</w:t>
      </w:r>
      <w:r>
        <w:rPr>
          <w:rFonts w:ascii="Arial" w:eastAsia="Arial" w:hAnsi="Arial" w:cs="Arial"/>
          <w:spacing w:val="-2"/>
        </w:rPr>
        <w:t>r</w:t>
      </w:r>
      <w:r>
        <w:rPr>
          <w:rFonts w:ascii="Arial" w:eastAsia="Arial" w:hAnsi="Arial" w:cs="Arial"/>
          <w:spacing w:val="2"/>
        </w:rPr>
        <w:t>g</w:t>
      </w:r>
      <w:r>
        <w:rPr>
          <w:rFonts w:ascii="Arial" w:eastAsia="Arial" w:hAnsi="Arial" w:cs="Arial"/>
        </w:rPr>
        <w:t>an</w:t>
      </w:r>
      <w:r>
        <w:rPr>
          <w:rFonts w:ascii="Arial" w:eastAsia="Arial" w:hAnsi="Arial" w:cs="Arial"/>
          <w:spacing w:val="-1"/>
        </w:rPr>
        <w:t>i</w:t>
      </w:r>
      <w:r>
        <w:rPr>
          <w:rFonts w:ascii="Arial" w:eastAsia="Arial" w:hAnsi="Arial" w:cs="Arial"/>
        </w:rPr>
        <w:t>sa</w:t>
      </w:r>
      <w:r>
        <w:rPr>
          <w:rFonts w:ascii="Arial" w:eastAsia="Arial" w:hAnsi="Arial" w:cs="Arial"/>
          <w:spacing w:val="1"/>
        </w:rPr>
        <w:t>t</w:t>
      </w:r>
      <w:r>
        <w:rPr>
          <w:rFonts w:ascii="Arial" w:eastAsia="Arial" w:hAnsi="Arial" w:cs="Arial"/>
          <w:spacing w:val="-1"/>
        </w:rPr>
        <w:t>i</w:t>
      </w:r>
      <w:r>
        <w:rPr>
          <w:rFonts w:ascii="Arial" w:eastAsia="Arial" w:hAnsi="Arial" w:cs="Arial"/>
        </w:rPr>
        <w:t>ons</w:t>
      </w:r>
      <w:r>
        <w:rPr>
          <w:rFonts w:ascii="Arial" w:eastAsia="Arial" w:hAnsi="Arial" w:cs="Arial"/>
          <w:spacing w:val="1"/>
        </w:rPr>
        <w:t xml:space="preserve"> </w:t>
      </w:r>
      <w:r>
        <w:rPr>
          <w:rFonts w:ascii="Arial" w:eastAsia="Arial" w:hAnsi="Arial" w:cs="Arial"/>
        </w:rPr>
        <w:t>and</w:t>
      </w:r>
      <w:r>
        <w:rPr>
          <w:rFonts w:ascii="Arial" w:eastAsia="Arial" w:hAnsi="Arial" w:cs="Arial"/>
          <w:spacing w:val="-4"/>
        </w:rPr>
        <w:t xml:space="preserve"> </w:t>
      </w:r>
      <w:r>
        <w:rPr>
          <w:rFonts w:ascii="Arial" w:eastAsia="Arial" w:hAnsi="Arial" w:cs="Arial"/>
        </w:rPr>
        <w:t>depa</w:t>
      </w:r>
      <w:r>
        <w:rPr>
          <w:rFonts w:ascii="Arial" w:eastAsia="Arial" w:hAnsi="Arial" w:cs="Arial"/>
          <w:spacing w:val="1"/>
        </w:rPr>
        <w:t>r</w:t>
      </w:r>
      <w:r>
        <w:rPr>
          <w:rFonts w:ascii="Arial" w:eastAsia="Arial" w:hAnsi="Arial" w:cs="Arial"/>
          <w:spacing w:val="-1"/>
        </w:rPr>
        <w:t>t</w:t>
      </w:r>
      <w:r>
        <w:rPr>
          <w:rFonts w:ascii="Arial" w:eastAsia="Arial" w:hAnsi="Arial" w:cs="Arial"/>
          <w:spacing w:val="1"/>
        </w:rPr>
        <w:t>m</w:t>
      </w:r>
      <w:r>
        <w:rPr>
          <w:rFonts w:ascii="Arial" w:eastAsia="Arial" w:hAnsi="Arial" w:cs="Arial"/>
        </w:rPr>
        <w:t>en</w:t>
      </w:r>
      <w:r>
        <w:rPr>
          <w:rFonts w:ascii="Arial" w:eastAsia="Arial" w:hAnsi="Arial" w:cs="Arial"/>
          <w:spacing w:val="1"/>
        </w:rPr>
        <w:t>t</w:t>
      </w:r>
      <w:r>
        <w:rPr>
          <w:rFonts w:ascii="Arial" w:eastAsia="Arial" w:hAnsi="Arial" w:cs="Arial"/>
          <w:spacing w:val="-2"/>
        </w:rPr>
        <w:t>s</w:t>
      </w:r>
      <w:r>
        <w:rPr>
          <w:rFonts w:ascii="Arial" w:eastAsia="Arial" w:hAnsi="Arial" w:cs="Arial"/>
        </w:rPr>
        <w:t>.</w:t>
      </w:r>
    </w:p>
    <w:p w:rsidR="000A5570" w:rsidRDefault="000A5570">
      <w:pPr>
        <w:spacing w:before="6" w:after="0" w:line="120" w:lineRule="exact"/>
        <w:rPr>
          <w:sz w:val="12"/>
          <w:szCs w:val="12"/>
        </w:rPr>
      </w:pPr>
    </w:p>
    <w:p w:rsidR="000A5570" w:rsidRDefault="00863EB5">
      <w:pPr>
        <w:spacing w:after="0" w:line="252" w:lineRule="exact"/>
        <w:ind w:left="298" w:right="97"/>
        <w:jc w:val="both"/>
        <w:rPr>
          <w:rFonts w:ascii="Arial" w:eastAsia="Arial" w:hAnsi="Arial" w:cs="Arial"/>
        </w:rPr>
      </w:pPr>
      <w:r>
        <w:rPr>
          <w:rFonts w:ascii="Arial" w:eastAsia="Arial" w:hAnsi="Arial" w:cs="Arial"/>
          <w:spacing w:val="-1"/>
        </w:rPr>
        <w:t>E</w:t>
      </w:r>
      <w:r>
        <w:rPr>
          <w:rFonts w:ascii="Arial" w:eastAsia="Arial" w:hAnsi="Arial" w:cs="Arial"/>
          <w:spacing w:val="-2"/>
        </w:rPr>
        <w:t>x</w:t>
      </w:r>
      <w:r>
        <w:rPr>
          <w:rFonts w:ascii="Arial" w:eastAsia="Arial" w:hAnsi="Arial" w:cs="Arial"/>
        </w:rPr>
        <w:t>a</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 xml:space="preserve">es </w:t>
      </w:r>
      <w:r>
        <w:rPr>
          <w:rFonts w:ascii="Arial" w:eastAsia="Arial" w:hAnsi="Arial" w:cs="Arial"/>
          <w:spacing w:val="3"/>
        </w:rPr>
        <w:t xml:space="preserve"> </w:t>
      </w:r>
      <w:r>
        <w:rPr>
          <w:rFonts w:ascii="Arial" w:eastAsia="Arial" w:hAnsi="Arial" w:cs="Arial"/>
        </w:rPr>
        <w:t xml:space="preserve">of </w:t>
      </w:r>
      <w:r>
        <w:rPr>
          <w:rFonts w:ascii="Arial" w:eastAsia="Arial" w:hAnsi="Arial" w:cs="Arial"/>
          <w:spacing w:val="7"/>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f</w:t>
      </w:r>
      <w:r>
        <w:rPr>
          <w:rFonts w:ascii="Arial" w:eastAsia="Arial" w:hAnsi="Arial" w:cs="Arial"/>
        </w:rPr>
        <w:t>o</w:t>
      </w:r>
      <w:r>
        <w:rPr>
          <w:rFonts w:ascii="Arial" w:eastAsia="Arial" w:hAnsi="Arial" w:cs="Arial"/>
          <w:spacing w:val="-2"/>
        </w:rPr>
        <w:t>r</w:t>
      </w:r>
      <w:r>
        <w:rPr>
          <w:rFonts w:ascii="Arial" w:eastAsia="Arial" w:hAnsi="Arial" w:cs="Arial"/>
          <w:spacing w:val="1"/>
        </w:rPr>
        <w:t>m</w:t>
      </w:r>
      <w:r>
        <w:rPr>
          <w:rFonts w:ascii="Arial" w:eastAsia="Arial" w:hAnsi="Arial" w:cs="Arial"/>
          <w:spacing w:val="-3"/>
        </w:rPr>
        <w:t>a</w:t>
      </w:r>
      <w:r>
        <w:rPr>
          <w:rFonts w:ascii="Arial" w:eastAsia="Arial" w:hAnsi="Arial" w:cs="Arial"/>
        </w:rPr>
        <w:t xml:space="preserve">t </w:t>
      </w:r>
      <w:r>
        <w:rPr>
          <w:rFonts w:ascii="Arial" w:eastAsia="Arial" w:hAnsi="Arial" w:cs="Arial"/>
          <w:spacing w:val="4"/>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4"/>
        </w:rPr>
        <w:t xml:space="preserve"> </w:t>
      </w:r>
      <w:r>
        <w:rPr>
          <w:rFonts w:ascii="Arial" w:eastAsia="Arial" w:hAnsi="Arial" w:cs="Arial"/>
          <w:spacing w:val="1"/>
        </w:rPr>
        <w:t>j</w:t>
      </w:r>
      <w:r>
        <w:rPr>
          <w:rFonts w:ascii="Arial" w:eastAsia="Arial" w:hAnsi="Arial" w:cs="Arial"/>
        </w:rPr>
        <w:t xml:space="preserve">ob </w:t>
      </w:r>
      <w:r>
        <w:rPr>
          <w:rFonts w:ascii="Arial" w:eastAsia="Arial" w:hAnsi="Arial" w:cs="Arial"/>
          <w:spacing w:val="3"/>
        </w:rPr>
        <w:t xml:space="preserve"> </w:t>
      </w:r>
      <w:r>
        <w:rPr>
          <w:rFonts w:ascii="Arial" w:eastAsia="Arial" w:hAnsi="Arial" w:cs="Arial"/>
        </w:rPr>
        <w:t>desc</w:t>
      </w:r>
      <w:r>
        <w:rPr>
          <w:rFonts w:ascii="Arial" w:eastAsia="Arial" w:hAnsi="Arial" w:cs="Arial"/>
          <w:spacing w:val="1"/>
        </w:rPr>
        <w:t>r</w:t>
      </w:r>
      <w:r>
        <w:rPr>
          <w:rFonts w:ascii="Arial" w:eastAsia="Arial" w:hAnsi="Arial" w:cs="Arial"/>
          <w:spacing w:val="-1"/>
        </w:rPr>
        <w:t>i</w:t>
      </w:r>
      <w:r>
        <w:rPr>
          <w:rFonts w:ascii="Arial" w:eastAsia="Arial" w:hAnsi="Arial" w:cs="Arial"/>
          <w:spacing w:val="-3"/>
        </w:rPr>
        <w:t>p</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ons </w:t>
      </w:r>
      <w:r>
        <w:rPr>
          <w:rFonts w:ascii="Arial" w:eastAsia="Arial" w:hAnsi="Arial" w:cs="Arial"/>
          <w:spacing w:val="1"/>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 xml:space="preserve">r </w:t>
      </w:r>
      <w:r>
        <w:rPr>
          <w:rFonts w:ascii="Arial" w:eastAsia="Arial" w:hAnsi="Arial" w:cs="Arial"/>
          <w:spacing w:val="4"/>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 xml:space="preserve">S  </w:t>
      </w:r>
      <w:r>
        <w:rPr>
          <w:rFonts w:ascii="Arial" w:eastAsia="Arial" w:hAnsi="Arial" w:cs="Arial"/>
          <w:spacing w:val="1"/>
        </w:rPr>
        <w:t>O</w:t>
      </w:r>
      <w:r>
        <w:rPr>
          <w:rFonts w:ascii="Arial" w:eastAsia="Arial" w:hAnsi="Arial" w:cs="Arial"/>
        </w:rPr>
        <w:t>pe</w:t>
      </w:r>
      <w:r>
        <w:rPr>
          <w:rFonts w:ascii="Arial" w:eastAsia="Arial" w:hAnsi="Arial" w:cs="Arial"/>
          <w:spacing w:val="1"/>
        </w:rPr>
        <w:t>r</w:t>
      </w:r>
      <w:r>
        <w:rPr>
          <w:rFonts w:ascii="Arial" w:eastAsia="Arial" w:hAnsi="Arial" w:cs="Arial"/>
          <w:spacing w:val="-3"/>
        </w:rPr>
        <w:t>a</w:t>
      </w:r>
      <w:r>
        <w:rPr>
          <w:rFonts w:ascii="Arial" w:eastAsia="Arial" w:hAnsi="Arial" w:cs="Arial"/>
          <w:spacing w:val="1"/>
        </w:rPr>
        <w:t>t</w:t>
      </w:r>
      <w:r>
        <w:rPr>
          <w:rFonts w:ascii="Arial" w:eastAsia="Arial" w:hAnsi="Arial" w:cs="Arial"/>
        </w:rPr>
        <w:t>o</w:t>
      </w:r>
      <w:r>
        <w:rPr>
          <w:rFonts w:ascii="Arial" w:eastAsia="Arial" w:hAnsi="Arial" w:cs="Arial"/>
          <w:spacing w:val="1"/>
        </w:rPr>
        <w:t>r</w:t>
      </w:r>
      <w:r>
        <w:rPr>
          <w:rFonts w:ascii="Arial" w:eastAsia="Arial" w:hAnsi="Arial" w:cs="Arial"/>
        </w:rPr>
        <w:t xml:space="preserve">s </w:t>
      </w:r>
      <w:r>
        <w:rPr>
          <w:rFonts w:ascii="Arial" w:eastAsia="Arial" w:hAnsi="Arial" w:cs="Arial"/>
          <w:spacing w:val="3"/>
        </w:rPr>
        <w:t xml:space="preserve"> </w:t>
      </w:r>
      <w:r>
        <w:rPr>
          <w:rFonts w:ascii="Arial" w:eastAsia="Arial" w:hAnsi="Arial" w:cs="Arial"/>
        </w:rPr>
        <w:t xml:space="preserve">and  </w:t>
      </w:r>
      <w:r>
        <w:rPr>
          <w:rFonts w:ascii="Arial" w:eastAsia="Arial" w:hAnsi="Arial" w:cs="Arial"/>
          <w:spacing w:val="-1"/>
        </w:rPr>
        <w:t>V</w:t>
      </w:r>
      <w:r>
        <w:rPr>
          <w:rFonts w:ascii="Arial" w:eastAsia="Arial" w:hAnsi="Arial" w:cs="Arial"/>
          <w:spacing w:val="2"/>
        </w:rPr>
        <w:t>T</w:t>
      </w:r>
      <w:r>
        <w:rPr>
          <w:rFonts w:ascii="Arial" w:eastAsia="Arial" w:hAnsi="Arial" w:cs="Arial"/>
        </w:rPr>
        <w:t xml:space="preserve">S </w:t>
      </w:r>
      <w:r>
        <w:rPr>
          <w:rFonts w:ascii="Arial" w:eastAsia="Arial" w:hAnsi="Arial" w:cs="Arial"/>
          <w:spacing w:val="2"/>
        </w:rPr>
        <w:t xml:space="preserve"> </w:t>
      </w:r>
      <w:r>
        <w:rPr>
          <w:rFonts w:ascii="Arial" w:eastAsia="Arial" w:hAnsi="Arial" w:cs="Arial"/>
          <w:spacing w:val="-1"/>
        </w:rPr>
        <w:t>S</w:t>
      </w:r>
      <w:r>
        <w:rPr>
          <w:rFonts w:ascii="Arial" w:eastAsia="Arial" w:hAnsi="Arial" w:cs="Arial"/>
        </w:rPr>
        <w:t>upe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so</w:t>
      </w:r>
      <w:r>
        <w:rPr>
          <w:rFonts w:ascii="Arial" w:eastAsia="Arial" w:hAnsi="Arial" w:cs="Arial"/>
          <w:spacing w:val="1"/>
        </w:rPr>
        <w:t>r</w:t>
      </w:r>
      <w:r>
        <w:rPr>
          <w:rFonts w:ascii="Arial" w:eastAsia="Arial" w:hAnsi="Arial" w:cs="Arial"/>
        </w:rPr>
        <w:t xml:space="preserve">s </w:t>
      </w:r>
      <w:r>
        <w:rPr>
          <w:rFonts w:ascii="Arial" w:eastAsia="Arial" w:hAnsi="Arial" w:cs="Arial"/>
          <w:spacing w:val="3"/>
        </w:rPr>
        <w:t xml:space="preserve"> </w:t>
      </w:r>
      <w:r>
        <w:rPr>
          <w:rFonts w:ascii="Arial" w:eastAsia="Arial" w:hAnsi="Arial" w:cs="Arial"/>
        </w:rPr>
        <w:t>a</w:t>
      </w:r>
      <w:r>
        <w:rPr>
          <w:rFonts w:ascii="Arial" w:eastAsia="Arial" w:hAnsi="Arial" w:cs="Arial"/>
          <w:spacing w:val="-2"/>
        </w:rPr>
        <w:t>r</w:t>
      </w:r>
      <w:r>
        <w:rPr>
          <w:rFonts w:ascii="Arial" w:eastAsia="Arial" w:hAnsi="Arial" w:cs="Arial"/>
        </w:rPr>
        <w:t>e p</w:t>
      </w:r>
      <w:r>
        <w:rPr>
          <w:rFonts w:ascii="Arial" w:eastAsia="Arial" w:hAnsi="Arial" w:cs="Arial"/>
          <w:spacing w:val="1"/>
        </w:rPr>
        <w:t>r</w:t>
      </w:r>
      <w:r>
        <w:rPr>
          <w:rFonts w:ascii="Arial" w:eastAsia="Arial" w:hAnsi="Arial" w:cs="Arial"/>
        </w:rPr>
        <w:t>o</w:t>
      </w:r>
      <w:r>
        <w:rPr>
          <w:rFonts w:ascii="Arial" w:eastAsia="Arial" w:hAnsi="Arial" w:cs="Arial"/>
          <w:spacing w:val="-2"/>
        </w:rPr>
        <w:t>v</w:t>
      </w:r>
      <w:r>
        <w:rPr>
          <w:rFonts w:ascii="Arial" w:eastAsia="Arial" w:hAnsi="Arial" w:cs="Arial"/>
          <w:spacing w:val="-1"/>
        </w:rPr>
        <w:t>i</w:t>
      </w:r>
      <w:r>
        <w:rPr>
          <w:rFonts w:ascii="Arial" w:eastAsia="Arial" w:hAnsi="Arial" w:cs="Arial"/>
        </w:rPr>
        <w:t>ded</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w:t>
      </w:r>
      <w:r>
        <w:rPr>
          <w:rFonts w:ascii="Arial" w:eastAsia="Arial" w:hAnsi="Arial" w:cs="Arial"/>
          <w:spacing w:val="-1"/>
        </w:rPr>
        <w:t>APPEND</w:t>
      </w:r>
      <w:r>
        <w:rPr>
          <w:rFonts w:ascii="Arial" w:eastAsia="Arial" w:hAnsi="Arial" w:cs="Arial"/>
          <w:spacing w:val="1"/>
        </w:rPr>
        <w:t>I</w:t>
      </w:r>
      <w:r>
        <w:rPr>
          <w:rFonts w:ascii="Arial" w:eastAsia="Arial" w:hAnsi="Arial" w:cs="Arial"/>
        </w:rPr>
        <w:t>X</w:t>
      </w:r>
      <w:r>
        <w:rPr>
          <w:rFonts w:ascii="Arial" w:eastAsia="Arial" w:hAnsi="Arial" w:cs="Arial"/>
          <w:spacing w:val="3"/>
        </w:rPr>
        <w:t xml:space="preserve"> </w:t>
      </w:r>
      <w:r>
        <w:rPr>
          <w:rFonts w:ascii="Arial" w:eastAsia="Arial" w:hAnsi="Arial" w:cs="Arial"/>
        </w:rPr>
        <w:t>1</w:t>
      </w:r>
      <w:r>
        <w:rPr>
          <w:rFonts w:ascii="Arial" w:eastAsia="Arial" w:hAnsi="Arial" w:cs="Arial"/>
          <w:spacing w:val="-1"/>
        </w:rPr>
        <w:t xml:space="preserve"> </w:t>
      </w:r>
      <w:r>
        <w:rPr>
          <w:rFonts w:ascii="Arial" w:eastAsia="Arial" w:hAnsi="Arial" w:cs="Arial"/>
        </w:rPr>
        <w:t>and</w:t>
      </w:r>
      <w:r>
        <w:rPr>
          <w:rFonts w:ascii="Arial" w:eastAsia="Arial" w:hAnsi="Arial" w:cs="Arial"/>
          <w:spacing w:val="1"/>
        </w:rPr>
        <w:t xml:space="preserve"> </w:t>
      </w:r>
      <w:r>
        <w:rPr>
          <w:rFonts w:ascii="Arial" w:eastAsia="Arial" w:hAnsi="Arial" w:cs="Arial"/>
          <w:spacing w:val="-1"/>
        </w:rPr>
        <w:t>APPEND</w:t>
      </w:r>
      <w:r>
        <w:rPr>
          <w:rFonts w:ascii="Arial" w:eastAsia="Arial" w:hAnsi="Arial" w:cs="Arial"/>
          <w:spacing w:val="1"/>
        </w:rPr>
        <w:t>I</w:t>
      </w:r>
      <w:r>
        <w:rPr>
          <w:rFonts w:ascii="Arial" w:eastAsia="Arial" w:hAnsi="Arial" w:cs="Arial"/>
        </w:rPr>
        <w:t>X 2</w:t>
      </w:r>
      <w:r>
        <w:rPr>
          <w:rFonts w:ascii="Arial" w:eastAsia="Arial" w:hAnsi="Arial" w:cs="Arial"/>
          <w:spacing w:val="-1"/>
        </w:rPr>
        <w:t xml:space="preserve"> </w:t>
      </w:r>
      <w:r>
        <w:rPr>
          <w:rFonts w:ascii="Arial" w:eastAsia="Arial" w:hAnsi="Arial" w:cs="Arial"/>
          <w:spacing w:val="1"/>
        </w:rPr>
        <w:t>r</w:t>
      </w:r>
      <w:r>
        <w:rPr>
          <w:rFonts w:ascii="Arial" w:eastAsia="Arial" w:hAnsi="Arial" w:cs="Arial"/>
        </w:rPr>
        <w:t>esp</w:t>
      </w:r>
      <w:r>
        <w:rPr>
          <w:rFonts w:ascii="Arial" w:eastAsia="Arial" w:hAnsi="Arial" w:cs="Arial"/>
          <w:spacing w:val="-3"/>
        </w:rPr>
        <w:t>e</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spacing w:val="-2"/>
        </w:rPr>
        <w:t>v</w:t>
      </w:r>
      <w:r>
        <w:rPr>
          <w:rFonts w:ascii="Arial" w:eastAsia="Arial" w:hAnsi="Arial" w:cs="Arial"/>
        </w:rPr>
        <w:t>e</w:t>
      </w:r>
      <w:r>
        <w:rPr>
          <w:rFonts w:ascii="Arial" w:eastAsia="Arial" w:hAnsi="Arial" w:cs="Arial"/>
          <w:spacing w:val="1"/>
        </w:rPr>
        <w:t>l</w:t>
      </w:r>
      <w:r>
        <w:rPr>
          <w:rFonts w:ascii="Arial" w:eastAsia="Arial" w:hAnsi="Arial" w:cs="Arial"/>
          <w:spacing w:val="-2"/>
        </w:rPr>
        <w:t>y</w:t>
      </w:r>
      <w:r>
        <w:rPr>
          <w:rFonts w:ascii="Arial" w:eastAsia="Arial" w:hAnsi="Arial" w:cs="Arial"/>
        </w:rPr>
        <w:t>.</w:t>
      </w:r>
    </w:p>
    <w:p w:rsidR="000A5570" w:rsidRDefault="000A5570">
      <w:pPr>
        <w:spacing w:before="3" w:after="0" w:line="110" w:lineRule="exact"/>
        <w:rPr>
          <w:sz w:val="11"/>
          <w:szCs w:val="11"/>
        </w:rPr>
      </w:pPr>
    </w:p>
    <w:p w:rsidR="000A5570" w:rsidRDefault="00071E95">
      <w:pPr>
        <w:spacing w:after="0" w:line="240" w:lineRule="auto"/>
        <w:ind w:left="298" w:right="7209"/>
        <w:jc w:val="both"/>
        <w:rPr>
          <w:rFonts w:ascii="Arial" w:eastAsia="Arial" w:hAnsi="Arial" w:cs="Arial"/>
        </w:rPr>
      </w:pPr>
      <w:r>
        <w:pict>
          <v:group id="_x0000_s1484" style="position:absolute;left:0;text-align:left;margin-left:62.3pt;margin-top:.25pt;width:.1pt;height:181.8pt;z-index:-251664896;mso-position-horizontal-relative:page" coordorigin="1246,5" coordsize="2,3636">
            <v:shape id="_x0000_s1485" style="position:absolute;left:1246;top:5;width:2;height:3636" coordorigin="1246,5" coordsize="0,3636" path="m1246,5r,3636e" filled="f" strokeweight=".82pt">
              <v:path arrowok="t"/>
            </v:shape>
            <w10:wrap anchorx="page"/>
          </v:group>
        </w:pict>
      </w:r>
      <w:r w:rsidR="00863EB5">
        <w:rPr>
          <w:rFonts w:ascii="Arial" w:eastAsia="Arial" w:hAnsi="Arial" w:cs="Arial"/>
          <w:b/>
          <w:bCs/>
          <w:strike/>
          <w:color w:val="800080"/>
        </w:rPr>
        <w:t>3</w:t>
      </w:r>
      <w:r w:rsidR="00863EB5">
        <w:rPr>
          <w:rFonts w:ascii="Arial" w:eastAsia="Arial" w:hAnsi="Arial" w:cs="Arial"/>
          <w:b/>
          <w:bCs/>
          <w:strike/>
          <w:color w:val="800080"/>
          <w:spacing w:val="1"/>
        </w:rPr>
        <w:t>.</w:t>
      </w:r>
      <w:r w:rsidR="00863EB5">
        <w:rPr>
          <w:rFonts w:ascii="Arial" w:eastAsia="Arial" w:hAnsi="Arial" w:cs="Arial"/>
          <w:b/>
          <w:bCs/>
          <w:strike/>
          <w:color w:val="800080"/>
        </w:rPr>
        <w:t xml:space="preserve">2       </w:t>
      </w:r>
      <w:r w:rsidR="00863EB5">
        <w:rPr>
          <w:rFonts w:ascii="Arial" w:eastAsia="Arial" w:hAnsi="Arial" w:cs="Arial"/>
          <w:b/>
          <w:bCs/>
          <w:strike/>
          <w:color w:val="800080"/>
          <w:spacing w:val="55"/>
        </w:rPr>
        <w:t xml:space="preserve"> </w:t>
      </w:r>
      <w:r w:rsidR="00863EB5">
        <w:rPr>
          <w:rFonts w:ascii="Arial" w:eastAsia="Arial" w:hAnsi="Arial" w:cs="Arial"/>
          <w:b/>
          <w:bCs/>
          <w:strike/>
          <w:color w:val="800080"/>
          <w:spacing w:val="-1"/>
        </w:rPr>
        <w:t>V</w:t>
      </w:r>
      <w:r w:rsidR="00863EB5">
        <w:rPr>
          <w:rFonts w:ascii="Arial" w:eastAsia="Arial" w:hAnsi="Arial" w:cs="Arial"/>
          <w:b/>
          <w:bCs/>
          <w:strike/>
          <w:color w:val="800080"/>
          <w:spacing w:val="-3"/>
        </w:rPr>
        <w:t>T</w:t>
      </w:r>
      <w:r w:rsidR="00863EB5">
        <w:rPr>
          <w:rFonts w:ascii="Arial" w:eastAsia="Arial" w:hAnsi="Arial" w:cs="Arial"/>
          <w:b/>
          <w:bCs/>
          <w:strike/>
          <w:color w:val="800080"/>
        </w:rPr>
        <w:t xml:space="preserve">S </w:t>
      </w:r>
      <w:r w:rsidR="00863EB5">
        <w:rPr>
          <w:rFonts w:ascii="Arial" w:eastAsia="Arial" w:hAnsi="Arial" w:cs="Arial"/>
          <w:b/>
          <w:bCs/>
          <w:strike/>
          <w:color w:val="800080"/>
          <w:spacing w:val="1"/>
        </w:rPr>
        <w:t>M</w:t>
      </w:r>
      <w:r w:rsidR="00863EB5">
        <w:rPr>
          <w:rFonts w:ascii="Arial" w:eastAsia="Arial" w:hAnsi="Arial" w:cs="Arial"/>
          <w:b/>
          <w:bCs/>
          <w:strike/>
          <w:color w:val="800080"/>
        </w:rPr>
        <w:t>anager</w:t>
      </w:r>
    </w:p>
    <w:p w:rsidR="000A5570" w:rsidRDefault="000A5570">
      <w:pPr>
        <w:spacing w:before="4" w:after="0" w:line="120" w:lineRule="exact"/>
        <w:rPr>
          <w:sz w:val="12"/>
          <w:szCs w:val="12"/>
        </w:rPr>
      </w:pPr>
    </w:p>
    <w:p w:rsidR="000A5570" w:rsidRDefault="00863EB5">
      <w:pPr>
        <w:spacing w:after="0" w:line="240" w:lineRule="auto"/>
        <w:ind w:left="298" w:right="96"/>
        <w:jc w:val="both"/>
        <w:rPr>
          <w:rFonts w:ascii="Arial" w:eastAsia="Arial" w:hAnsi="Arial" w:cs="Arial"/>
        </w:rPr>
      </w:pPr>
      <w:r>
        <w:rPr>
          <w:rFonts w:ascii="Arial" w:eastAsia="Arial" w:hAnsi="Arial" w:cs="Arial"/>
          <w:strike/>
          <w:color w:val="800080"/>
          <w:spacing w:val="2"/>
        </w:rPr>
        <w:t>T</w:t>
      </w:r>
      <w:r>
        <w:rPr>
          <w:rFonts w:ascii="Arial" w:eastAsia="Arial" w:hAnsi="Arial" w:cs="Arial"/>
          <w:strike/>
          <w:color w:val="800080"/>
        </w:rPr>
        <w:t>he</w:t>
      </w:r>
      <w:r>
        <w:rPr>
          <w:rFonts w:ascii="Arial" w:eastAsia="Arial" w:hAnsi="Arial" w:cs="Arial"/>
          <w:strike/>
          <w:color w:val="800080"/>
          <w:spacing w:val="2"/>
        </w:rPr>
        <w:t xml:space="preserve"> </w:t>
      </w:r>
      <w:r>
        <w:rPr>
          <w:rFonts w:ascii="Arial" w:eastAsia="Arial" w:hAnsi="Arial" w:cs="Arial"/>
          <w:strike/>
          <w:color w:val="800080"/>
          <w:spacing w:val="-3"/>
        </w:rPr>
        <w:t>V</w:t>
      </w:r>
      <w:r>
        <w:rPr>
          <w:rFonts w:ascii="Arial" w:eastAsia="Arial" w:hAnsi="Arial" w:cs="Arial"/>
          <w:strike/>
          <w:color w:val="800080"/>
          <w:spacing w:val="2"/>
        </w:rPr>
        <w:t>T</w:t>
      </w:r>
      <w:r>
        <w:rPr>
          <w:rFonts w:ascii="Arial" w:eastAsia="Arial" w:hAnsi="Arial" w:cs="Arial"/>
          <w:strike/>
          <w:color w:val="800080"/>
        </w:rPr>
        <w:t>S</w:t>
      </w:r>
      <w:r>
        <w:rPr>
          <w:rFonts w:ascii="Arial" w:eastAsia="Arial" w:hAnsi="Arial" w:cs="Arial"/>
          <w:strike/>
          <w:color w:val="800080"/>
          <w:spacing w:val="1"/>
        </w:rPr>
        <w:t xml:space="preserve"> </w:t>
      </w:r>
      <w:r>
        <w:rPr>
          <w:rFonts w:ascii="Arial" w:eastAsia="Arial" w:hAnsi="Arial" w:cs="Arial"/>
          <w:strike/>
          <w:color w:val="800080"/>
          <w:spacing w:val="-1"/>
        </w:rPr>
        <w:t>A</w:t>
      </w:r>
      <w:r>
        <w:rPr>
          <w:rFonts w:ascii="Arial" w:eastAsia="Arial" w:hAnsi="Arial" w:cs="Arial"/>
          <w:strike/>
          <w:color w:val="800080"/>
        </w:rPr>
        <w:t>u</w:t>
      </w:r>
      <w:r>
        <w:rPr>
          <w:rFonts w:ascii="Arial" w:eastAsia="Arial" w:hAnsi="Arial" w:cs="Arial"/>
          <w:strike/>
          <w:color w:val="800080"/>
          <w:spacing w:val="1"/>
        </w:rPr>
        <w:t>t</w:t>
      </w:r>
      <w:r>
        <w:rPr>
          <w:rFonts w:ascii="Arial" w:eastAsia="Arial" w:hAnsi="Arial" w:cs="Arial"/>
          <w:strike/>
          <w:color w:val="800080"/>
        </w:rPr>
        <w:t>ho</w:t>
      </w:r>
      <w:r>
        <w:rPr>
          <w:rFonts w:ascii="Arial" w:eastAsia="Arial" w:hAnsi="Arial" w:cs="Arial"/>
          <w:strike/>
          <w:color w:val="800080"/>
          <w:spacing w:val="1"/>
        </w:rPr>
        <w:t>r</w:t>
      </w:r>
      <w:r>
        <w:rPr>
          <w:rFonts w:ascii="Arial" w:eastAsia="Arial" w:hAnsi="Arial" w:cs="Arial"/>
          <w:strike/>
          <w:color w:val="800080"/>
          <w:spacing w:val="-1"/>
        </w:rPr>
        <w:t>i</w:t>
      </w:r>
      <w:r>
        <w:rPr>
          <w:rFonts w:ascii="Arial" w:eastAsia="Arial" w:hAnsi="Arial" w:cs="Arial"/>
          <w:strike/>
          <w:color w:val="800080"/>
          <w:spacing w:val="1"/>
        </w:rPr>
        <w:t>t</w:t>
      </w:r>
      <w:r>
        <w:rPr>
          <w:rFonts w:ascii="Arial" w:eastAsia="Arial" w:hAnsi="Arial" w:cs="Arial"/>
          <w:strike/>
          <w:color w:val="800080"/>
        </w:rPr>
        <w:t xml:space="preserve">y </w:t>
      </w:r>
      <w:r>
        <w:rPr>
          <w:rFonts w:ascii="Arial" w:eastAsia="Arial" w:hAnsi="Arial" w:cs="Arial"/>
          <w:strike/>
          <w:color w:val="800080"/>
          <w:spacing w:val="1"/>
        </w:rPr>
        <w:t>m</w:t>
      </w:r>
      <w:r>
        <w:rPr>
          <w:rFonts w:ascii="Arial" w:eastAsia="Arial" w:hAnsi="Arial" w:cs="Arial"/>
          <w:strike/>
          <w:color w:val="800080"/>
        </w:rPr>
        <w:t>ay</w:t>
      </w:r>
      <w:r>
        <w:rPr>
          <w:rFonts w:ascii="Arial" w:eastAsia="Arial" w:hAnsi="Arial" w:cs="Arial"/>
          <w:strike/>
          <w:color w:val="800080"/>
          <w:spacing w:val="3"/>
        </w:rPr>
        <w:t xml:space="preserve"> </w:t>
      </w:r>
      <w:r>
        <w:rPr>
          <w:rFonts w:ascii="Arial" w:eastAsia="Arial" w:hAnsi="Arial" w:cs="Arial"/>
          <w:strike/>
          <w:color w:val="800080"/>
        </w:rPr>
        <w:t>es</w:t>
      </w:r>
      <w:r>
        <w:rPr>
          <w:rFonts w:ascii="Arial" w:eastAsia="Arial" w:hAnsi="Arial" w:cs="Arial"/>
          <w:strike/>
          <w:color w:val="800080"/>
          <w:spacing w:val="1"/>
        </w:rPr>
        <w:t>t</w:t>
      </w:r>
      <w:r>
        <w:rPr>
          <w:rFonts w:ascii="Arial" w:eastAsia="Arial" w:hAnsi="Arial" w:cs="Arial"/>
          <w:strike/>
          <w:color w:val="800080"/>
        </w:rPr>
        <w:t>ab</w:t>
      </w:r>
      <w:r>
        <w:rPr>
          <w:rFonts w:ascii="Arial" w:eastAsia="Arial" w:hAnsi="Arial" w:cs="Arial"/>
          <w:strike/>
          <w:color w:val="800080"/>
          <w:spacing w:val="-1"/>
        </w:rPr>
        <w:t>li</w:t>
      </w:r>
      <w:r>
        <w:rPr>
          <w:rFonts w:ascii="Arial" w:eastAsia="Arial" w:hAnsi="Arial" w:cs="Arial"/>
          <w:strike/>
          <w:color w:val="800080"/>
        </w:rPr>
        <w:t>sh</w:t>
      </w:r>
      <w:r>
        <w:rPr>
          <w:rFonts w:ascii="Arial" w:eastAsia="Arial" w:hAnsi="Arial" w:cs="Arial"/>
          <w:strike/>
          <w:color w:val="800080"/>
          <w:spacing w:val="2"/>
        </w:rPr>
        <w:t xml:space="preserve"> </w:t>
      </w:r>
      <w:r>
        <w:rPr>
          <w:rFonts w:ascii="Arial" w:eastAsia="Arial" w:hAnsi="Arial" w:cs="Arial"/>
          <w:strike/>
          <w:color w:val="800080"/>
          <w:spacing w:val="1"/>
        </w:rPr>
        <w:t>t</w:t>
      </w:r>
      <w:r>
        <w:rPr>
          <w:rFonts w:ascii="Arial" w:eastAsia="Arial" w:hAnsi="Arial" w:cs="Arial"/>
          <w:strike/>
          <w:color w:val="800080"/>
        </w:rPr>
        <w:t>he</w:t>
      </w:r>
      <w:r>
        <w:rPr>
          <w:rFonts w:ascii="Arial" w:eastAsia="Arial" w:hAnsi="Arial" w:cs="Arial"/>
          <w:strike/>
          <w:color w:val="800080"/>
          <w:spacing w:val="2"/>
        </w:rPr>
        <w:t xml:space="preserve"> </w:t>
      </w:r>
      <w:r>
        <w:rPr>
          <w:rFonts w:ascii="Arial" w:eastAsia="Arial" w:hAnsi="Arial" w:cs="Arial"/>
          <w:strike/>
          <w:color w:val="800080"/>
        </w:rPr>
        <w:t>post</w:t>
      </w:r>
      <w:r>
        <w:rPr>
          <w:rFonts w:ascii="Arial" w:eastAsia="Arial" w:hAnsi="Arial" w:cs="Arial"/>
          <w:strike/>
          <w:color w:val="800080"/>
          <w:spacing w:val="3"/>
        </w:rPr>
        <w:t xml:space="preserve"> </w:t>
      </w:r>
      <w:r>
        <w:rPr>
          <w:rFonts w:ascii="Arial" w:eastAsia="Arial" w:hAnsi="Arial" w:cs="Arial"/>
          <w:strike/>
          <w:color w:val="800080"/>
          <w:spacing w:val="-3"/>
        </w:rPr>
        <w:t>o</w:t>
      </w:r>
      <w:r>
        <w:rPr>
          <w:rFonts w:ascii="Arial" w:eastAsia="Arial" w:hAnsi="Arial" w:cs="Arial"/>
          <w:strike/>
          <w:color w:val="800080"/>
        </w:rPr>
        <w:t>f</w:t>
      </w:r>
      <w:r>
        <w:rPr>
          <w:rFonts w:ascii="Arial" w:eastAsia="Arial" w:hAnsi="Arial" w:cs="Arial"/>
          <w:strike/>
          <w:color w:val="800080"/>
          <w:spacing w:val="6"/>
        </w:rPr>
        <w:t xml:space="preserve"> </w:t>
      </w:r>
      <w:r>
        <w:rPr>
          <w:rFonts w:ascii="Arial" w:eastAsia="Arial" w:hAnsi="Arial" w:cs="Arial"/>
          <w:strike/>
          <w:color w:val="800080"/>
        </w:rPr>
        <w:t>a</w:t>
      </w:r>
      <w:r>
        <w:rPr>
          <w:rFonts w:ascii="Arial" w:eastAsia="Arial" w:hAnsi="Arial" w:cs="Arial"/>
          <w:strike/>
          <w:color w:val="800080"/>
          <w:spacing w:val="2"/>
        </w:rPr>
        <w:t xml:space="preserve"> </w:t>
      </w:r>
      <w:r>
        <w:rPr>
          <w:rFonts w:ascii="Arial" w:eastAsia="Arial" w:hAnsi="Arial" w:cs="Arial"/>
          <w:strike/>
          <w:color w:val="800080"/>
          <w:spacing w:val="-1"/>
        </w:rPr>
        <w:t>V</w:t>
      </w:r>
      <w:r>
        <w:rPr>
          <w:rFonts w:ascii="Arial" w:eastAsia="Arial" w:hAnsi="Arial" w:cs="Arial"/>
          <w:strike/>
          <w:color w:val="800080"/>
          <w:spacing w:val="2"/>
        </w:rPr>
        <w:t>T</w:t>
      </w:r>
      <w:r>
        <w:rPr>
          <w:rFonts w:ascii="Arial" w:eastAsia="Arial" w:hAnsi="Arial" w:cs="Arial"/>
          <w:strike/>
          <w:color w:val="800080"/>
        </w:rPr>
        <w:t>S</w:t>
      </w:r>
      <w:r>
        <w:rPr>
          <w:rFonts w:ascii="Arial" w:eastAsia="Arial" w:hAnsi="Arial" w:cs="Arial"/>
          <w:strike/>
          <w:color w:val="800080"/>
          <w:spacing w:val="1"/>
        </w:rPr>
        <w:t xml:space="preserve"> </w:t>
      </w:r>
      <w:r>
        <w:rPr>
          <w:rFonts w:ascii="Arial" w:eastAsia="Arial" w:hAnsi="Arial" w:cs="Arial"/>
          <w:strike/>
          <w:color w:val="800080"/>
          <w:spacing w:val="-4"/>
        </w:rPr>
        <w:t>M</w:t>
      </w:r>
      <w:r>
        <w:rPr>
          <w:rFonts w:ascii="Arial" w:eastAsia="Arial" w:hAnsi="Arial" w:cs="Arial"/>
          <w:strike/>
          <w:color w:val="800080"/>
        </w:rPr>
        <w:t>ana</w:t>
      </w:r>
      <w:r>
        <w:rPr>
          <w:rFonts w:ascii="Arial" w:eastAsia="Arial" w:hAnsi="Arial" w:cs="Arial"/>
          <w:strike/>
          <w:color w:val="800080"/>
          <w:spacing w:val="2"/>
        </w:rPr>
        <w:t>g</w:t>
      </w:r>
      <w:r>
        <w:rPr>
          <w:rFonts w:ascii="Arial" w:eastAsia="Arial" w:hAnsi="Arial" w:cs="Arial"/>
          <w:strike/>
          <w:color w:val="800080"/>
        </w:rPr>
        <w:t>e</w:t>
      </w:r>
      <w:r>
        <w:rPr>
          <w:rFonts w:ascii="Arial" w:eastAsia="Arial" w:hAnsi="Arial" w:cs="Arial"/>
          <w:strike/>
          <w:color w:val="800080"/>
          <w:spacing w:val="1"/>
        </w:rPr>
        <w:t>r</w:t>
      </w:r>
      <w:r>
        <w:rPr>
          <w:rFonts w:ascii="Arial" w:eastAsia="Arial" w:hAnsi="Arial" w:cs="Arial"/>
          <w:strike/>
          <w:color w:val="800080"/>
        </w:rPr>
        <w:t xml:space="preserve">. </w:t>
      </w:r>
      <w:r>
        <w:rPr>
          <w:rFonts w:ascii="Arial" w:eastAsia="Arial" w:hAnsi="Arial" w:cs="Arial"/>
          <w:strike/>
          <w:color w:val="800080"/>
          <w:spacing w:val="9"/>
        </w:rPr>
        <w:t xml:space="preserve"> </w:t>
      </w:r>
      <w:r>
        <w:rPr>
          <w:rFonts w:ascii="Arial" w:eastAsia="Arial" w:hAnsi="Arial" w:cs="Arial"/>
          <w:strike/>
          <w:color w:val="800080"/>
          <w:spacing w:val="2"/>
        </w:rPr>
        <w:t>T</w:t>
      </w:r>
      <w:r>
        <w:rPr>
          <w:rFonts w:ascii="Arial" w:eastAsia="Arial" w:hAnsi="Arial" w:cs="Arial"/>
          <w:strike/>
          <w:color w:val="800080"/>
        </w:rPr>
        <w:t>he</w:t>
      </w:r>
      <w:r>
        <w:rPr>
          <w:rFonts w:ascii="Arial" w:eastAsia="Arial" w:hAnsi="Arial" w:cs="Arial"/>
          <w:strike/>
          <w:color w:val="800080"/>
          <w:spacing w:val="2"/>
        </w:rPr>
        <w:t xml:space="preserve"> </w:t>
      </w:r>
      <w:r>
        <w:rPr>
          <w:rFonts w:ascii="Arial" w:eastAsia="Arial" w:hAnsi="Arial" w:cs="Arial"/>
          <w:strike/>
          <w:color w:val="800080"/>
          <w:spacing w:val="-3"/>
        </w:rPr>
        <w:t>V</w:t>
      </w:r>
      <w:r>
        <w:rPr>
          <w:rFonts w:ascii="Arial" w:eastAsia="Arial" w:hAnsi="Arial" w:cs="Arial"/>
          <w:strike/>
          <w:color w:val="800080"/>
          <w:spacing w:val="2"/>
        </w:rPr>
        <w:t>T</w:t>
      </w:r>
      <w:r>
        <w:rPr>
          <w:rFonts w:ascii="Arial" w:eastAsia="Arial" w:hAnsi="Arial" w:cs="Arial"/>
          <w:strike/>
          <w:color w:val="800080"/>
        </w:rPr>
        <w:t>S</w:t>
      </w:r>
      <w:r>
        <w:rPr>
          <w:rFonts w:ascii="Arial" w:eastAsia="Arial" w:hAnsi="Arial" w:cs="Arial"/>
          <w:strike/>
          <w:color w:val="800080"/>
          <w:spacing w:val="1"/>
        </w:rPr>
        <w:t xml:space="preserve"> </w:t>
      </w:r>
      <w:r>
        <w:rPr>
          <w:rFonts w:ascii="Arial" w:eastAsia="Arial" w:hAnsi="Arial" w:cs="Arial"/>
          <w:strike/>
          <w:color w:val="800080"/>
          <w:spacing w:val="-4"/>
        </w:rPr>
        <w:t>M</w:t>
      </w:r>
      <w:r>
        <w:rPr>
          <w:rFonts w:ascii="Arial" w:eastAsia="Arial" w:hAnsi="Arial" w:cs="Arial"/>
          <w:strike/>
          <w:color w:val="800080"/>
        </w:rPr>
        <w:t>ana</w:t>
      </w:r>
      <w:r>
        <w:rPr>
          <w:rFonts w:ascii="Arial" w:eastAsia="Arial" w:hAnsi="Arial" w:cs="Arial"/>
          <w:strike/>
          <w:color w:val="800080"/>
          <w:spacing w:val="2"/>
        </w:rPr>
        <w:t>g</w:t>
      </w:r>
      <w:r>
        <w:rPr>
          <w:rFonts w:ascii="Arial" w:eastAsia="Arial" w:hAnsi="Arial" w:cs="Arial"/>
          <w:strike/>
          <w:color w:val="800080"/>
        </w:rPr>
        <w:t>er</w:t>
      </w:r>
      <w:r>
        <w:rPr>
          <w:rFonts w:ascii="Arial" w:eastAsia="Arial" w:hAnsi="Arial" w:cs="Arial"/>
          <w:strike/>
          <w:color w:val="800080"/>
          <w:spacing w:val="4"/>
        </w:rPr>
        <w:t xml:space="preserve"> </w:t>
      </w:r>
      <w:r>
        <w:rPr>
          <w:rFonts w:ascii="Arial" w:eastAsia="Arial" w:hAnsi="Arial" w:cs="Arial"/>
          <w:strike/>
          <w:color w:val="800080"/>
          <w:spacing w:val="-1"/>
        </w:rPr>
        <w:t>i</w:t>
      </w:r>
      <w:r>
        <w:rPr>
          <w:rFonts w:ascii="Arial" w:eastAsia="Arial" w:hAnsi="Arial" w:cs="Arial"/>
          <w:strike/>
          <w:color w:val="800080"/>
        </w:rPr>
        <w:t>s</w:t>
      </w:r>
      <w:r>
        <w:rPr>
          <w:rFonts w:ascii="Arial" w:eastAsia="Arial" w:hAnsi="Arial" w:cs="Arial"/>
          <w:strike/>
          <w:color w:val="800080"/>
          <w:spacing w:val="2"/>
        </w:rPr>
        <w:t xml:space="preserve"> </w:t>
      </w:r>
      <w:r>
        <w:rPr>
          <w:rFonts w:ascii="Arial" w:eastAsia="Arial" w:hAnsi="Arial" w:cs="Arial"/>
          <w:strike/>
          <w:color w:val="800080"/>
          <w:spacing w:val="1"/>
        </w:rPr>
        <w:t>r</w:t>
      </w:r>
      <w:r>
        <w:rPr>
          <w:rFonts w:ascii="Arial" w:eastAsia="Arial" w:hAnsi="Arial" w:cs="Arial"/>
          <w:strike/>
          <w:color w:val="800080"/>
        </w:rPr>
        <w:t>espons</w:t>
      </w:r>
      <w:r>
        <w:rPr>
          <w:rFonts w:ascii="Arial" w:eastAsia="Arial" w:hAnsi="Arial" w:cs="Arial"/>
          <w:strike/>
          <w:color w:val="800080"/>
          <w:spacing w:val="-1"/>
        </w:rPr>
        <w:t>i</w:t>
      </w:r>
      <w:r>
        <w:rPr>
          <w:rFonts w:ascii="Arial" w:eastAsia="Arial" w:hAnsi="Arial" w:cs="Arial"/>
          <w:strike/>
          <w:color w:val="800080"/>
        </w:rPr>
        <w:t>b</w:t>
      </w:r>
      <w:r>
        <w:rPr>
          <w:rFonts w:ascii="Arial" w:eastAsia="Arial" w:hAnsi="Arial" w:cs="Arial"/>
          <w:strike/>
          <w:color w:val="800080"/>
          <w:spacing w:val="-1"/>
        </w:rPr>
        <w:t>l</w:t>
      </w:r>
      <w:r>
        <w:rPr>
          <w:rFonts w:ascii="Arial" w:eastAsia="Arial" w:hAnsi="Arial" w:cs="Arial"/>
          <w:strike/>
          <w:color w:val="800080"/>
        </w:rPr>
        <w:t>e</w:t>
      </w:r>
      <w:r>
        <w:rPr>
          <w:rFonts w:ascii="Arial" w:eastAsia="Arial" w:hAnsi="Arial" w:cs="Arial"/>
          <w:color w:val="800080"/>
        </w:rPr>
        <w:t xml:space="preserve"> </w:t>
      </w:r>
      <w:r>
        <w:rPr>
          <w:rFonts w:ascii="Arial" w:eastAsia="Arial" w:hAnsi="Arial" w:cs="Arial"/>
          <w:strike/>
          <w:color w:val="800080"/>
          <w:spacing w:val="1"/>
        </w:rPr>
        <w:t>f</w:t>
      </w:r>
      <w:r>
        <w:rPr>
          <w:rFonts w:ascii="Arial" w:eastAsia="Arial" w:hAnsi="Arial" w:cs="Arial"/>
          <w:strike/>
          <w:color w:val="800080"/>
        </w:rPr>
        <w:t>or</w:t>
      </w:r>
      <w:r>
        <w:rPr>
          <w:rFonts w:ascii="Arial" w:eastAsia="Arial" w:hAnsi="Arial" w:cs="Arial"/>
          <w:strike/>
          <w:color w:val="800080"/>
          <w:spacing w:val="14"/>
        </w:rPr>
        <w:t xml:space="preserve"> </w:t>
      </w:r>
      <w:r>
        <w:rPr>
          <w:rFonts w:ascii="Arial" w:eastAsia="Arial" w:hAnsi="Arial" w:cs="Arial"/>
          <w:strike/>
          <w:color w:val="800080"/>
          <w:spacing w:val="1"/>
        </w:rPr>
        <w:t>m</w:t>
      </w:r>
      <w:r>
        <w:rPr>
          <w:rFonts w:ascii="Arial" w:eastAsia="Arial" w:hAnsi="Arial" w:cs="Arial"/>
          <w:strike/>
          <w:color w:val="800080"/>
        </w:rPr>
        <w:t>an</w:t>
      </w:r>
      <w:r>
        <w:rPr>
          <w:rFonts w:ascii="Arial" w:eastAsia="Arial" w:hAnsi="Arial" w:cs="Arial"/>
          <w:strike/>
          <w:color w:val="800080"/>
          <w:spacing w:val="-3"/>
        </w:rPr>
        <w:t>a</w:t>
      </w:r>
      <w:r>
        <w:rPr>
          <w:rFonts w:ascii="Arial" w:eastAsia="Arial" w:hAnsi="Arial" w:cs="Arial"/>
          <w:strike/>
          <w:color w:val="800080"/>
          <w:spacing w:val="2"/>
        </w:rPr>
        <w:t>g</w:t>
      </w:r>
      <w:r>
        <w:rPr>
          <w:rFonts w:ascii="Arial" w:eastAsia="Arial" w:hAnsi="Arial" w:cs="Arial"/>
          <w:strike/>
          <w:color w:val="800080"/>
          <w:spacing w:val="-1"/>
        </w:rPr>
        <w:t>i</w:t>
      </w:r>
      <w:r>
        <w:rPr>
          <w:rFonts w:ascii="Arial" w:eastAsia="Arial" w:hAnsi="Arial" w:cs="Arial"/>
          <w:strike/>
          <w:color w:val="800080"/>
          <w:spacing w:val="-3"/>
        </w:rPr>
        <w:t>n</w:t>
      </w:r>
      <w:r>
        <w:rPr>
          <w:rFonts w:ascii="Arial" w:eastAsia="Arial" w:hAnsi="Arial" w:cs="Arial"/>
          <w:strike/>
          <w:color w:val="800080"/>
        </w:rPr>
        <w:t>g</w:t>
      </w:r>
      <w:r>
        <w:rPr>
          <w:rFonts w:ascii="Arial" w:eastAsia="Arial" w:hAnsi="Arial" w:cs="Arial"/>
          <w:strike/>
          <w:color w:val="800080"/>
          <w:spacing w:val="15"/>
        </w:rPr>
        <w:t xml:space="preserve"> </w:t>
      </w:r>
      <w:r>
        <w:rPr>
          <w:rFonts w:ascii="Arial" w:eastAsia="Arial" w:hAnsi="Arial" w:cs="Arial"/>
          <w:strike/>
          <w:color w:val="800080"/>
        </w:rPr>
        <w:t>and</w:t>
      </w:r>
      <w:r>
        <w:rPr>
          <w:rFonts w:ascii="Arial" w:eastAsia="Arial" w:hAnsi="Arial" w:cs="Arial"/>
          <w:strike/>
          <w:color w:val="800080"/>
          <w:spacing w:val="13"/>
        </w:rPr>
        <w:t xml:space="preserve"> </w:t>
      </w:r>
      <w:r>
        <w:rPr>
          <w:rFonts w:ascii="Arial" w:eastAsia="Arial" w:hAnsi="Arial" w:cs="Arial"/>
          <w:strike/>
          <w:color w:val="800080"/>
        </w:rPr>
        <w:t>co</w:t>
      </w:r>
      <w:r>
        <w:rPr>
          <w:rFonts w:ascii="Arial" w:eastAsia="Arial" w:hAnsi="Arial" w:cs="Arial"/>
          <w:strike/>
          <w:color w:val="800080"/>
          <w:spacing w:val="1"/>
        </w:rPr>
        <w:t>-</w:t>
      </w:r>
      <w:r>
        <w:rPr>
          <w:rFonts w:ascii="Arial" w:eastAsia="Arial" w:hAnsi="Arial" w:cs="Arial"/>
          <w:strike/>
          <w:color w:val="800080"/>
          <w:spacing w:val="-3"/>
        </w:rPr>
        <w:t>o</w:t>
      </w:r>
      <w:r>
        <w:rPr>
          <w:rFonts w:ascii="Arial" w:eastAsia="Arial" w:hAnsi="Arial" w:cs="Arial"/>
          <w:strike/>
          <w:color w:val="800080"/>
          <w:spacing w:val="1"/>
        </w:rPr>
        <w:t>r</w:t>
      </w:r>
      <w:r>
        <w:rPr>
          <w:rFonts w:ascii="Arial" w:eastAsia="Arial" w:hAnsi="Arial" w:cs="Arial"/>
          <w:strike/>
          <w:color w:val="800080"/>
          <w:spacing w:val="-3"/>
        </w:rPr>
        <w:t>d</w:t>
      </w:r>
      <w:r>
        <w:rPr>
          <w:rFonts w:ascii="Arial" w:eastAsia="Arial" w:hAnsi="Arial" w:cs="Arial"/>
          <w:strike/>
          <w:color w:val="800080"/>
          <w:spacing w:val="-1"/>
        </w:rPr>
        <w:t>i</w:t>
      </w:r>
      <w:r>
        <w:rPr>
          <w:rFonts w:ascii="Arial" w:eastAsia="Arial" w:hAnsi="Arial" w:cs="Arial"/>
          <w:strike/>
          <w:color w:val="800080"/>
        </w:rPr>
        <w:t>na</w:t>
      </w:r>
      <w:r>
        <w:rPr>
          <w:rFonts w:ascii="Arial" w:eastAsia="Arial" w:hAnsi="Arial" w:cs="Arial"/>
          <w:strike/>
          <w:color w:val="800080"/>
          <w:spacing w:val="1"/>
        </w:rPr>
        <w:t>t</w:t>
      </w:r>
      <w:r>
        <w:rPr>
          <w:rFonts w:ascii="Arial" w:eastAsia="Arial" w:hAnsi="Arial" w:cs="Arial"/>
          <w:strike/>
          <w:color w:val="800080"/>
          <w:spacing w:val="-1"/>
        </w:rPr>
        <w:t>i</w:t>
      </w:r>
      <w:r>
        <w:rPr>
          <w:rFonts w:ascii="Arial" w:eastAsia="Arial" w:hAnsi="Arial" w:cs="Arial"/>
          <w:strike/>
          <w:color w:val="800080"/>
        </w:rPr>
        <w:t>ng</w:t>
      </w:r>
      <w:r>
        <w:rPr>
          <w:rFonts w:ascii="Arial" w:eastAsia="Arial" w:hAnsi="Arial" w:cs="Arial"/>
          <w:strike/>
          <w:color w:val="800080"/>
          <w:spacing w:val="15"/>
        </w:rPr>
        <w:t xml:space="preserve"> </w:t>
      </w:r>
      <w:r>
        <w:rPr>
          <w:rFonts w:ascii="Arial" w:eastAsia="Arial" w:hAnsi="Arial" w:cs="Arial"/>
          <w:strike/>
          <w:color w:val="800080"/>
          <w:spacing w:val="1"/>
        </w:rPr>
        <w:t>t</w:t>
      </w:r>
      <w:r>
        <w:rPr>
          <w:rFonts w:ascii="Arial" w:eastAsia="Arial" w:hAnsi="Arial" w:cs="Arial"/>
          <w:strike/>
          <w:color w:val="800080"/>
        </w:rPr>
        <w:t>he</w:t>
      </w:r>
      <w:r>
        <w:rPr>
          <w:rFonts w:ascii="Arial" w:eastAsia="Arial" w:hAnsi="Arial" w:cs="Arial"/>
          <w:strike/>
          <w:color w:val="800080"/>
          <w:spacing w:val="13"/>
        </w:rPr>
        <w:t xml:space="preserve"> </w:t>
      </w:r>
      <w:r>
        <w:rPr>
          <w:rFonts w:ascii="Arial" w:eastAsia="Arial" w:hAnsi="Arial" w:cs="Arial"/>
          <w:strike/>
          <w:color w:val="800080"/>
        </w:rPr>
        <w:t>a</w:t>
      </w:r>
      <w:r>
        <w:rPr>
          <w:rFonts w:ascii="Arial" w:eastAsia="Arial" w:hAnsi="Arial" w:cs="Arial"/>
          <w:strike/>
          <w:color w:val="800080"/>
          <w:spacing w:val="-2"/>
        </w:rPr>
        <w:t>c</w:t>
      </w:r>
      <w:r>
        <w:rPr>
          <w:rFonts w:ascii="Arial" w:eastAsia="Arial" w:hAnsi="Arial" w:cs="Arial"/>
          <w:strike/>
          <w:color w:val="800080"/>
          <w:spacing w:val="1"/>
        </w:rPr>
        <w:t>t</w:t>
      </w:r>
      <w:r>
        <w:rPr>
          <w:rFonts w:ascii="Arial" w:eastAsia="Arial" w:hAnsi="Arial" w:cs="Arial"/>
          <w:strike/>
          <w:color w:val="800080"/>
          <w:spacing w:val="-1"/>
        </w:rPr>
        <w:t>i</w:t>
      </w:r>
      <w:r>
        <w:rPr>
          <w:rFonts w:ascii="Arial" w:eastAsia="Arial" w:hAnsi="Arial" w:cs="Arial"/>
          <w:strike/>
          <w:color w:val="800080"/>
          <w:spacing w:val="-2"/>
        </w:rPr>
        <w:t>v</w:t>
      </w:r>
      <w:r>
        <w:rPr>
          <w:rFonts w:ascii="Arial" w:eastAsia="Arial" w:hAnsi="Arial" w:cs="Arial"/>
          <w:strike/>
          <w:color w:val="800080"/>
          <w:spacing w:val="-1"/>
        </w:rPr>
        <w:t>i</w:t>
      </w:r>
      <w:r>
        <w:rPr>
          <w:rFonts w:ascii="Arial" w:eastAsia="Arial" w:hAnsi="Arial" w:cs="Arial"/>
          <w:strike/>
          <w:color w:val="800080"/>
          <w:spacing w:val="1"/>
        </w:rPr>
        <w:t>t</w:t>
      </w:r>
      <w:r>
        <w:rPr>
          <w:rFonts w:ascii="Arial" w:eastAsia="Arial" w:hAnsi="Arial" w:cs="Arial"/>
          <w:strike/>
          <w:color w:val="800080"/>
          <w:spacing w:val="-1"/>
        </w:rPr>
        <w:t>i</w:t>
      </w:r>
      <w:r>
        <w:rPr>
          <w:rFonts w:ascii="Arial" w:eastAsia="Arial" w:hAnsi="Arial" w:cs="Arial"/>
          <w:strike/>
          <w:color w:val="800080"/>
        </w:rPr>
        <w:t>es</w:t>
      </w:r>
      <w:r>
        <w:rPr>
          <w:rFonts w:ascii="Arial" w:eastAsia="Arial" w:hAnsi="Arial" w:cs="Arial"/>
          <w:strike/>
          <w:color w:val="800080"/>
          <w:spacing w:val="13"/>
        </w:rPr>
        <w:t xml:space="preserve"> </w:t>
      </w:r>
      <w:r>
        <w:rPr>
          <w:rFonts w:ascii="Arial" w:eastAsia="Arial" w:hAnsi="Arial" w:cs="Arial"/>
          <w:strike/>
          <w:color w:val="800080"/>
        </w:rPr>
        <w:t>of</w:t>
      </w:r>
      <w:r>
        <w:rPr>
          <w:rFonts w:ascii="Arial" w:eastAsia="Arial" w:hAnsi="Arial" w:cs="Arial"/>
          <w:strike/>
          <w:color w:val="800080"/>
          <w:spacing w:val="17"/>
        </w:rPr>
        <w:t xml:space="preserve"> </w:t>
      </w:r>
      <w:r>
        <w:rPr>
          <w:rFonts w:ascii="Arial" w:eastAsia="Arial" w:hAnsi="Arial" w:cs="Arial"/>
          <w:strike/>
          <w:color w:val="800080"/>
          <w:spacing w:val="-1"/>
        </w:rPr>
        <w:t>t</w:t>
      </w:r>
      <w:r>
        <w:rPr>
          <w:rFonts w:ascii="Arial" w:eastAsia="Arial" w:hAnsi="Arial" w:cs="Arial"/>
          <w:strike/>
          <w:color w:val="800080"/>
        </w:rPr>
        <w:t>he</w:t>
      </w:r>
      <w:r>
        <w:rPr>
          <w:rFonts w:ascii="Arial" w:eastAsia="Arial" w:hAnsi="Arial" w:cs="Arial"/>
          <w:strike/>
          <w:color w:val="800080"/>
          <w:spacing w:val="13"/>
        </w:rPr>
        <w:t xml:space="preserve"> </w:t>
      </w:r>
      <w:r>
        <w:rPr>
          <w:rFonts w:ascii="Arial" w:eastAsia="Arial" w:hAnsi="Arial" w:cs="Arial"/>
          <w:strike/>
          <w:color w:val="800080"/>
          <w:spacing w:val="-1"/>
        </w:rPr>
        <w:t>V</w:t>
      </w:r>
      <w:r>
        <w:rPr>
          <w:rFonts w:ascii="Arial" w:eastAsia="Arial" w:hAnsi="Arial" w:cs="Arial"/>
          <w:strike/>
          <w:color w:val="800080"/>
          <w:spacing w:val="2"/>
        </w:rPr>
        <w:t>T</w:t>
      </w:r>
      <w:r>
        <w:rPr>
          <w:rFonts w:ascii="Arial" w:eastAsia="Arial" w:hAnsi="Arial" w:cs="Arial"/>
          <w:strike/>
          <w:color w:val="800080"/>
        </w:rPr>
        <w:t>S</w:t>
      </w:r>
      <w:r>
        <w:rPr>
          <w:rFonts w:ascii="Arial" w:eastAsia="Arial" w:hAnsi="Arial" w:cs="Arial"/>
          <w:strike/>
          <w:color w:val="800080"/>
          <w:spacing w:val="12"/>
        </w:rPr>
        <w:t xml:space="preserve"> </w:t>
      </w:r>
      <w:r>
        <w:rPr>
          <w:rFonts w:ascii="Arial" w:eastAsia="Arial" w:hAnsi="Arial" w:cs="Arial"/>
          <w:strike/>
          <w:color w:val="800080"/>
        </w:rPr>
        <w:t>cen</w:t>
      </w:r>
      <w:r>
        <w:rPr>
          <w:rFonts w:ascii="Arial" w:eastAsia="Arial" w:hAnsi="Arial" w:cs="Arial"/>
          <w:strike/>
          <w:color w:val="800080"/>
          <w:spacing w:val="-1"/>
        </w:rPr>
        <w:t>t</w:t>
      </w:r>
      <w:r>
        <w:rPr>
          <w:rFonts w:ascii="Arial" w:eastAsia="Arial" w:hAnsi="Arial" w:cs="Arial"/>
          <w:strike/>
          <w:color w:val="800080"/>
          <w:spacing w:val="1"/>
        </w:rPr>
        <w:t>r</w:t>
      </w:r>
      <w:r>
        <w:rPr>
          <w:rFonts w:ascii="Arial" w:eastAsia="Arial" w:hAnsi="Arial" w:cs="Arial"/>
          <w:strike/>
          <w:color w:val="800080"/>
        </w:rPr>
        <w:t>e</w:t>
      </w:r>
      <w:r>
        <w:rPr>
          <w:rFonts w:ascii="Arial" w:eastAsia="Arial" w:hAnsi="Arial" w:cs="Arial"/>
          <w:strike/>
          <w:color w:val="800080"/>
          <w:spacing w:val="13"/>
        </w:rPr>
        <w:t xml:space="preserve"> </w:t>
      </w:r>
      <w:r>
        <w:rPr>
          <w:rFonts w:ascii="Arial" w:eastAsia="Arial" w:hAnsi="Arial" w:cs="Arial"/>
          <w:strike/>
          <w:color w:val="800080"/>
        </w:rPr>
        <w:t>on</w:t>
      </w:r>
      <w:r>
        <w:rPr>
          <w:rFonts w:ascii="Arial" w:eastAsia="Arial" w:hAnsi="Arial" w:cs="Arial"/>
          <w:strike/>
          <w:color w:val="800080"/>
          <w:spacing w:val="13"/>
        </w:rPr>
        <w:t xml:space="preserve"> </w:t>
      </w:r>
      <w:r>
        <w:rPr>
          <w:rFonts w:ascii="Arial" w:eastAsia="Arial" w:hAnsi="Arial" w:cs="Arial"/>
          <w:strike/>
          <w:color w:val="800080"/>
        </w:rPr>
        <w:t>beha</w:t>
      </w:r>
      <w:r>
        <w:rPr>
          <w:rFonts w:ascii="Arial" w:eastAsia="Arial" w:hAnsi="Arial" w:cs="Arial"/>
          <w:strike/>
          <w:color w:val="800080"/>
          <w:spacing w:val="-1"/>
        </w:rPr>
        <w:t>l</w:t>
      </w:r>
      <w:r>
        <w:rPr>
          <w:rFonts w:ascii="Arial" w:eastAsia="Arial" w:hAnsi="Arial" w:cs="Arial"/>
          <w:strike/>
          <w:color w:val="800080"/>
        </w:rPr>
        <w:t>f</w:t>
      </w:r>
      <w:r>
        <w:rPr>
          <w:rFonts w:ascii="Arial" w:eastAsia="Arial" w:hAnsi="Arial" w:cs="Arial"/>
          <w:strike/>
          <w:color w:val="800080"/>
          <w:spacing w:val="14"/>
        </w:rPr>
        <w:t xml:space="preserve"> </w:t>
      </w:r>
      <w:r>
        <w:rPr>
          <w:rFonts w:ascii="Arial" w:eastAsia="Arial" w:hAnsi="Arial" w:cs="Arial"/>
          <w:strike/>
          <w:color w:val="800080"/>
        </w:rPr>
        <w:t>of</w:t>
      </w:r>
      <w:r>
        <w:rPr>
          <w:rFonts w:ascii="Arial" w:eastAsia="Arial" w:hAnsi="Arial" w:cs="Arial"/>
          <w:strike/>
          <w:color w:val="800080"/>
          <w:spacing w:val="14"/>
        </w:rPr>
        <w:t xml:space="preserve"> </w:t>
      </w:r>
      <w:r>
        <w:rPr>
          <w:rFonts w:ascii="Arial" w:eastAsia="Arial" w:hAnsi="Arial" w:cs="Arial"/>
          <w:strike/>
          <w:color w:val="800080"/>
          <w:spacing w:val="1"/>
        </w:rPr>
        <w:t>t</w:t>
      </w:r>
      <w:r>
        <w:rPr>
          <w:rFonts w:ascii="Arial" w:eastAsia="Arial" w:hAnsi="Arial" w:cs="Arial"/>
          <w:strike/>
          <w:color w:val="800080"/>
        </w:rPr>
        <w:t>he</w:t>
      </w:r>
      <w:r>
        <w:rPr>
          <w:rFonts w:ascii="Arial" w:eastAsia="Arial" w:hAnsi="Arial" w:cs="Arial"/>
          <w:strike/>
          <w:color w:val="800080"/>
          <w:spacing w:val="13"/>
        </w:rPr>
        <w:t xml:space="preserve"> </w:t>
      </w:r>
      <w:r>
        <w:rPr>
          <w:rFonts w:ascii="Arial" w:eastAsia="Arial" w:hAnsi="Arial" w:cs="Arial"/>
          <w:strike/>
          <w:color w:val="800080"/>
          <w:spacing w:val="-1"/>
        </w:rPr>
        <w:t>V</w:t>
      </w:r>
      <w:r>
        <w:rPr>
          <w:rFonts w:ascii="Arial" w:eastAsia="Arial" w:hAnsi="Arial" w:cs="Arial"/>
          <w:strike/>
          <w:color w:val="800080"/>
          <w:spacing w:val="2"/>
        </w:rPr>
        <w:t>T</w:t>
      </w:r>
      <w:r>
        <w:rPr>
          <w:rFonts w:ascii="Arial" w:eastAsia="Arial" w:hAnsi="Arial" w:cs="Arial"/>
          <w:strike/>
          <w:color w:val="800080"/>
        </w:rPr>
        <w:t>S</w:t>
      </w:r>
      <w:r>
        <w:rPr>
          <w:rFonts w:ascii="Arial" w:eastAsia="Arial" w:hAnsi="Arial" w:cs="Arial"/>
          <w:strike/>
          <w:color w:val="800080"/>
          <w:spacing w:val="12"/>
        </w:rPr>
        <w:t xml:space="preserve"> </w:t>
      </w:r>
      <w:r>
        <w:rPr>
          <w:rFonts w:ascii="Arial" w:eastAsia="Arial" w:hAnsi="Arial" w:cs="Arial"/>
          <w:strike/>
          <w:color w:val="800080"/>
          <w:spacing w:val="-1"/>
        </w:rPr>
        <w:t>A</w:t>
      </w:r>
      <w:r>
        <w:rPr>
          <w:rFonts w:ascii="Arial" w:eastAsia="Arial" w:hAnsi="Arial" w:cs="Arial"/>
          <w:strike/>
          <w:color w:val="800080"/>
        </w:rPr>
        <w:t>u</w:t>
      </w:r>
      <w:r>
        <w:rPr>
          <w:rFonts w:ascii="Arial" w:eastAsia="Arial" w:hAnsi="Arial" w:cs="Arial"/>
          <w:strike/>
          <w:color w:val="800080"/>
          <w:spacing w:val="1"/>
        </w:rPr>
        <w:t>t</w:t>
      </w:r>
      <w:r>
        <w:rPr>
          <w:rFonts w:ascii="Arial" w:eastAsia="Arial" w:hAnsi="Arial" w:cs="Arial"/>
          <w:strike/>
          <w:color w:val="800080"/>
        </w:rPr>
        <w:t>h</w:t>
      </w:r>
      <w:r>
        <w:rPr>
          <w:rFonts w:ascii="Arial" w:eastAsia="Arial" w:hAnsi="Arial" w:cs="Arial"/>
          <w:strike/>
          <w:color w:val="800080"/>
          <w:spacing w:val="-3"/>
        </w:rPr>
        <w:t>o</w:t>
      </w:r>
      <w:r>
        <w:rPr>
          <w:rFonts w:ascii="Arial" w:eastAsia="Arial" w:hAnsi="Arial" w:cs="Arial"/>
          <w:strike/>
          <w:color w:val="800080"/>
          <w:spacing w:val="1"/>
        </w:rPr>
        <w:t>r</w:t>
      </w:r>
      <w:r>
        <w:rPr>
          <w:rFonts w:ascii="Arial" w:eastAsia="Arial" w:hAnsi="Arial" w:cs="Arial"/>
          <w:strike/>
          <w:color w:val="800080"/>
          <w:spacing w:val="-1"/>
        </w:rPr>
        <w:t>i</w:t>
      </w:r>
      <w:r>
        <w:rPr>
          <w:rFonts w:ascii="Arial" w:eastAsia="Arial" w:hAnsi="Arial" w:cs="Arial"/>
          <w:strike/>
          <w:color w:val="800080"/>
          <w:spacing w:val="1"/>
        </w:rPr>
        <w:t>t</w:t>
      </w:r>
      <w:r>
        <w:rPr>
          <w:rFonts w:ascii="Arial" w:eastAsia="Arial" w:hAnsi="Arial" w:cs="Arial"/>
          <w:strike/>
          <w:color w:val="800080"/>
          <w:spacing w:val="-5"/>
        </w:rPr>
        <w:t>y</w:t>
      </w:r>
      <w:r>
        <w:rPr>
          <w:rFonts w:ascii="Arial" w:eastAsia="Arial" w:hAnsi="Arial" w:cs="Arial"/>
          <w:strike/>
          <w:color w:val="800080"/>
        </w:rPr>
        <w:t>.</w:t>
      </w:r>
      <w:r>
        <w:rPr>
          <w:rFonts w:ascii="Arial" w:eastAsia="Arial" w:hAnsi="Arial" w:cs="Arial"/>
          <w:color w:val="800080"/>
        </w:rPr>
        <w:t xml:space="preserve"> </w:t>
      </w:r>
      <w:r>
        <w:rPr>
          <w:rFonts w:ascii="Arial" w:eastAsia="Arial" w:hAnsi="Arial" w:cs="Arial"/>
          <w:strike/>
          <w:color w:val="800080"/>
          <w:spacing w:val="1"/>
        </w:rPr>
        <w:t>I</w:t>
      </w:r>
      <w:r>
        <w:rPr>
          <w:rFonts w:ascii="Arial" w:eastAsia="Arial" w:hAnsi="Arial" w:cs="Arial"/>
          <w:strike/>
          <w:color w:val="800080"/>
        </w:rPr>
        <w:t>n</w:t>
      </w:r>
      <w:r>
        <w:rPr>
          <w:rFonts w:ascii="Arial" w:eastAsia="Arial" w:hAnsi="Arial" w:cs="Arial"/>
          <w:strike/>
          <w:color w:val="800080"/>
          <w:spacing w:val="1"/>
        </w:rPr>
        <w:t xml:space="preserve"> </w:t>
      </w:r>
      <w:r>
        <w:rPr>
          <w:rFonts w:ascii="Arial" w:eastAsia="Arial" w:hAnsi="Arial" w:cs="Arial"/>
          <w:strike/>
          <w:color w:val="800080"/>
        </w:rPr>
        <w:t>s</w:t>
      </w:r>
      <w:r>
        <w:rPr>
          <w:rFonts w:ascii="Arial" w:eastAsia="Arial" w:hAnsi="Arial" w:cs="Arial"/>
          <w:strike/>
          <w:color w:val="800080"/>
          <w:spacing w:val="-3"/>
        </w:rPr>
        <w:t>o</w:t>
      </w:r>
      <w:r>
        <w:rPr>
          <w:rFonts w:ascii="Arial" w:eastAsia="Arial" w:hAnsi="Arial" w:cs="Arial"/>
          <w:strike/>
          <w:color w:val="800080"/>
          <w:spacing w:val="1"/>
        </w:rPr>
        <w:t>m</w:t>
      </w:r>
      <w:r>
        <w:rPr>
          <w:rFonts w:ascii="Arial" w:eastAsia="Arial" w:hAnsi="Arial" w:cs="Arial"/>
          <w:strike/>
          <w:color w:val="800080"/>
        </w:rPr>
        <w:t>e</w:t>
      </w:r>
      <w:r>
        <w:rPr>
          <w:rFonts w:ascii="Arial" w:eastAsia="Arial" w:hAnsi="Arial" w:cs="Arial"/>
          <w:strike/>
          <w:color w:val="800080"/>
          <w:spacing w:val="-2"/>
        </w:rPr>
        <w:t xml:space="preserve"> </w:t>
      </w:r>
      <w:r>
        <w:rPr>
          <w:rFonts w:ascii="Arial" w:eastAsia="Arial" w:hAnsi="Arial" w:cs="Arial"/>
          <w:strike/>
          <w:color w:val="800080"/>
        </w:rPr>
        <w:t>cases, a</w:t>
      </w:r>
      <w:r>
        <w:rPr>
          <w:rFonts w:ascii="Arial" w:eastAsia="Arial" w:hAnsi="Arial" w:cs="Arial"/>
          <w:strike/>
          <w:color w:val="800080"/>
          <w:spacing w:val="-2"/>
        </w:rPr>
        <w:t xml:space="preserve"> </w:t>
      </w:r>
      <w:r>
        <w:rPr>
          <w:rFonts w:ascii="Arial" w:eastAsia="Arial" w:hAnsi="Arial" w:cs="Arial"/>
          <w:strike/>
          <w:color w:val="800080"/>
          <w:spacing w:val="-1"/>
        </w:rPr>
        <w:t>V</w:t>
      </w:r>
      <w:r>
        <w:rPr>
          <w:rFonts w:ascii="Arial" w:eastAsia="Arial" w:hAnsi="Arial" w:cs="Arial"/>
          <w:strike/>
          <w:color w:val="800080"/>
          <w:spacing w:val="2"/>
        </w:rPr>
        <w:t>T</w:t>
      </w:r>
      <w:r>
        <w:rPr>
          <w:rFonts w:ascii="Arial" w:eastAsia="Arial" w:hAnsi="Arial" w:cs="Arial"/>
          <w:strike/>
          <w:color w:val="800080"/>
        </w:rPr>
        <w:t>S</w:t>
      </w:r>
      <w:r>
        <w:rPr>
          <w:rFonts w:ascii="Arial" w:eastAsia="Arial" w:hAnsi="Arial" w:cs="Arial"/>
          <w:strike/>
          <w:color w:val="800080"/>
          <w:spacing w:val="-2"/>
        </w:rPr>
        <w:t xml:space="preserve"> M</w:t>
      </w:r>
      <w:r>
        <w:rPr>
          <w:rFonts w:ascii="Arial" w:eastAsia="Arial" w:hAnsi="Arial" w:cs="Arial"/>
          <w:strike/>
          <w:color w:val="800080"/>
        </w:rPr>
        <w:t>ana</w:t>
      </w:r>
      <w:r>
        <w:rPr>
          <w:rFonts w:ascii="Arial" w:eastAsia="Arial" w:hAnsi="Arial" w:cs="Arial"/>
          <w:strike/>
          <w:color w:val="800080"/>
          <w:spacing w:val="2"/>
        </w:rPr>
        <w:t>g</w:t>
      </w:r>
      <w:r>
        <w:rPr>
          <w:rFonts w:ascii="Arial" w:eastAsia="Arial" w:hAnsi="Arial" w:cs="Arial"/>
          <w:strike/>
          <w:color w:val="800080"/>
          <w:spacing w:val="-3"/>
        </w:rPr>
        <w:t>e</w:t>
      </w:r>
      <w:r>
        <w:rPr>
          <w:rFonts w:ascii="Arial" w:eastAsia="Arial" w:hAnsi="Arial" w:cs="Arial"/>
          <w:strike/>
          <w:color w:val="800080"/>
        </w:rPr>
        <w:t xml:space="preserve">r </w:t>
      </w:r>
      <w:r>
        <w:rPr>
          <w:rFonts w:ascii="Arial" w:eastAsia="Arial" w:hAnsi="Arial" w:cs="Arial"/>
          <w:strike/>
          <w:color w:val="800080"/>
          <w:spacing w:val="1"/>
        </w:rPr>
        <w:t>m</w:t>
      </w:r>
      <w:r>
        <w:rPr>
          <w:rFonts w:ascii="Arial" w:eastAsia="Arial" w:hAnsi="Arial" w:cs="Arial"/>
          <w:strike/>
          <w:color w:val="800080"/>
        </w:rPr>
        <w:t>ay</w:t>
      </w:r>
      <w:r>
        <w:rPr>
          <w:rFonts w:ascii="Arial" w:eastAsia="Arial" w:hAnsi="Arial" w:cs="Arial"/>
          <w:strike/>
          <w:color w:val="800080"/>
          <w:spacing w:val="-1"/>
        </w:rPr>
        <w:t xml:space="preserve"> </w:t>
      </w:r>
      <w:r>
        <w:rPr>
          <w:rFonts w:ascii="Arial" w:eastAsia="Arial" w:hAnsi="Arial" w:cs="Arial"/>
          <w:strike/>
          <w:color w:val="800080"/>
        </w:rPr>
        <w:t>ha</w:t>
      </w:r>
      <w:r>
        <w:rPr>
          <w:rFonts w:ascii="Arial" w:eastAsia="Arial" w:hAnsi="Arial" w:cs="Arial"/>
          <w:strike/>
          <w:color w:val="800080"/>
          <w:spacing w:val="-2"/>
        </w:rPr>
        <w:t>v</w:t>
      </w:r>
      <w:r>
        <w:rPr>
          <w:rFonts w:ascii="Arial" w:eastAsia="Arial" w:hAnsi="Arial" w:cs="Arial"/>
          <w:strike/>
          <w:color w:val="800080"/>
        </w:rPr>
        <w:t>e</w:t>
      </w:r>
      <w:r>
        <w:rPr>
          <w:rFonts w:ascii="Arial" w:eastAsia="Arial" w:hAnsi="Arial" w:cs="Arial"/>
          <w:strike/>
          <w:color w:val="800080"/>
          <w:spacing w:val="1"/>
        </w:rPr>
        <w:t xml:space="preserve"> t</w:t>
      </w:r>
      <w:r>
        <w:rPr>
          <w:rFonts w:ascii="Arial" w:eastAsia="Arial" w:hAnsi="Arial" w:cs="Arial"/>
          <w:strike/>
          <w:color w:val="800080"/>
        </w:rPr>
        <w:t>he</w:t>
      </w:r>
      <w:r>
        <w:rPr>
          <w:rFonts w:ascii="Arial" w:eastAsia="Arial" w:hAnsi="Arial" w:cs="Arial"/>
          <w:strike/>
          <w:color w:val="800080"/>
          <w:spacing w:val="-1"/>
        </w:rPr>
        <w:t xml:space="preserve"> </w:t>
      </w:r>
      <w:r>
        <w:rPr>
          <w:rFonts w:ascii="Arial" w:eastAsia="Arial" w:hAnsi="Arial" w:cs="Arial"/>
          <w:strike/>
          <w:color w:val="800080"/>
          <w:spacing w:val="1"/>
        </w:rPr>
        <w:t>r</w:t>
      </w:r>
      <w:r>
        <w:rPr>
          <w:rFonts w:ascii="Arial" w:eastAsia="Arial" w:hAnsi="Arial" w:cs="Arial"/>
          <w:strike/>
          <w:color w:val="800080"/>
        </w:rPr>
        <w:t>e</w:t>
      </w:r>
      <w:r>
        <w:rPr>
          <w:rFonts w:ascii="Arial" w:eastAsia="Arial" w:hAnsi="Arial" w:cs="Arial"/>
          <w:strike/>
          <w:color w:val="800080"/>
          <w:spacing w:val="-2"/>
        </w:rPr>
        <w:t>s</w:t>
      </w:r>
      <w:r>
        <w:rPr>
          <w:rFonts w:ascii="Arial" w:eastAsia="Arial" w:hAnsi="Arial" w:cs="Arial"/>
          <w:strike/>
          <w:color w:val="800080"/>
        </w:rPr>
        <w:t>pons</w:t>
      </w:r>
      <w:r>
        <w:rPr>
          <w:rFonts w:ascii="Arial" w:eastAsia="Arial" w:hAnsi="Arial" w:cs="Arial"/>
          <w:strike/>
          <w:color w:val="800080"/>
          <w:spacing w:val="-1"/>
        </w:rPr>
        <w:t>i</w:t>
      </w:r>
      <w:r>
        <w:rPr>
          <w:rFonts w:ascii="Arial" w:eastAsia="Arial" w:hAnsi="Arial" w:cs="Arial"/>
          <w:strike/>
          <w:color w:val="800080"/>
        </w:rPr>
        <w:t>b</w:t>
      </w:r>
      <w:r>
        <w:rPr>
          <w:rFonts w:ascii="Arial" w:eastAsia="Arial" w:hAnsi="Arial" w:cs="Arial"/>
          <w:strike/>
          <w:color w:val="800080"/>
          <w:spacing w:val="-1"/>
        </w:rPr>
        <w:t>ili</w:t>
      </w:r>
      <w:r>
        <w:rPr>
          <w:rFonts w:ascii="Arial" w:eastAsia="Arial" w:hAnsi="Arial" w:cs="Arial"/>
          <w:strike/>
          <w:color w:val="800080"/>
          <w:spacing w:val="5"/>
        </w:rPr>
        <w:t>t</w:t>
      </w:r>
      <w:r>
        <w:rPr>
          <w:rFonts w:ascii="Arial" w:eastAsia="Arial" w:hAnsi="Arial" w:cs="Arial"/>
          <w:strike/>
          <w:color w:val="800080"/>
        </w:rPr>
        <w:t>y</w:t>
      </w:r>
      <w:r>
        <w:rPr>
          <w:rFonts w:ascii="Arial" w:eastAsia="Arial" w:hAnsi="Arial" w:cs="Arial"/>
          <w:strike/>
          <w:color w:val="800080"/>
          <w:spacing w:val="-4"/>
        </w:rPr>
        <w:t xml:space="preserve"> </w:t>
      </w:r>
      <w:r>
        <w:rPr>
          <w:rFonts w:ascii="Arial" w:eastAsia="Arial" w:hAnsi="Arial" w:cs="Arial"/>
          <w:strike/>
          <w:color w:val="800080"/>
          <w:spacing w:val="3"/>
        </w:rPr>
        <w:t>f</w:t>
      </w:r>
      <w:r>
        <w:rPr>
          <w:rFonts w:ascii="Arial" w:eastAsia="Arial" w:hAnsi="Arial" w:cs="Arial"/>
          <w:strike/>
          <w:color w:val="800080"/>
        </w:rPr>
        <w:t xml:space="preserve">or </w:t>
      </w:r>
      <w:r>
        <w:rPr>
          <w:rFonts w:ascii="Arial" w:eastAsia="Arial" w:hAnsi="Arial" w:cs="Arial"/>
          <w:strike/>
          <w:color w:val="800080"/>
          <w:spacing w:val="1"/>
        </w:rPr>
        <w:t>m</w:t>
      </w:r>
      <w:r>
        <w:rPr>
          <w:rFonts w:ascii="Arial" w:eastAsia="Arial" w:hAnsi="Arial" w:cs="Arial"/>
          <w:strike/>
          <w:color w:val="800080"/>
          <w:spacing w:val="-3"/>
        </w:rPr>
        <w:t>o</w:t>
      </w:r>
      <w:r>
        <w:rPr>
          <w:rFonts w:ascii="Arial" w:eastAsia="Arial" w:hAnsi="Arial" w:cs="Arial"/>
          <w:strike/>
          <w:color w:val="800080"/>
          <w:spacing w:val="1"/>
        </w:rPr>
        <w:t>r</w:t>
      </w:r>
      <w:r>
        <w:rPr>
          <w:rFonts w:ascii="Arial" w:eastAsia="Arial" w:hAnsi="Arial" w:cs="Arial"/>
          <w:strike/>
          <w:color w:val="800080"/>
        </w:rPr>
        <w:t>e</w:t>
      </w:r>
      <w:r>
        <w:rPr>
          <w:rFonts w:ascii="Arial" w:eastAsia="Arial" w:hAnsi="Arial" w:cs="Arial"/>
          <w:strike/>
          <w:color w:val="800080"/>
          <w:spacing w:val="-2"/>
        </w:rPr>
        <w:t xml:space="preserve"> </w:t>
      </w:r>
      <w:r>
        <w:rPr>
          <w:rFonts w:ascii="Arial" w:eastAsia="Arial" w:hAnsi="Arial" w:cs="Arial"/>
          <w:strike/>
          <w:color w:val="800080"/>
          <w:spacing w:val="1"/>
        </w:rPr>
        <w:t>t</w:t>
      </w:r>
      <w:r>
        <w:rPr>
          <w:rFonts w:ascii="Arial" w:eastAsia="Arial" w:hAnsi="Arial" w:cs="Arial"/>
          <w:strike/>
          <w:color w:val="800080"/>
        </w:rPr>
        <w:t>han</w:t>
      </w:r>
      <w:r>
        <w:rPr>
          <w:rFonts w:ascii="Arial" w:eastAsia="Arial" w:hAnsi="Arial" w:cs="Arial"/>
          <w:strike/>
          <w:color w:val="800080"/>
          <w:spacing w:val="-1"/>
        </w:rPr>
        <w:t xml:space="preserve"> </w:t>
      </w:r>
      <w:r>
        <w:rPr>
          <w:rFonts w:ascii="Arial" w:eastAsia="Arial" w:hAnsi="Arial" w:cs="Arial"/>
          <w:strike/>
          <w:color w:val="800080"/>
        </w:rPr>
        <w:t>one</w:t>
      </w:r>
      <w:r>
        <w:rPr>
          <w:rFonts w:ascii="Arial" w:eastAsia="Arial" w:hAnsi="Arial" w:cs="Arial"/>
          <w:strike/>
          <w:color w:val="800080"/>
          <w:spacing w:val="1"/>
        </w:rPr>
        <w:t xml:space="preserve"> </w:t>
      </w:r>
      <w:r>
        <w:rPr>
          <w:rFonts w:ascii="Arial" w:eastAsia="Arial" w:hAnsi="Arial" w:cs="Arial"/>
          <w:strike/>
          <w:color w:val="800080"/>
          <w:spacing w:val="-1"/>
        </w:rPr>
        <w:t>V</w:t>
      </w:r>
      <w:r>
        <w:rPr>
          <w:rFonts w:ascii="Arial" w:eastAsia="Arial" w:hAnsi="Arial" w:cs="Arial"/>
          <w:strike/>
          <w:color w:val="800080"/>
          <w:spacing w:val="2"/>
        </w:rPr>
        <w:t>T</w:t>
      </w:r>
      <w:r>
        <w:rPr>
          <w:rFonts w:ascii="Arial" w:eastAsia="Arial" w:hAnsi="Arial" w:cs="Arial"/>
          <w:strike/>
          <w:color w:val="800080"/>
        </w:rPr>
        <w:t>S</w:t>
      </w:r>
      <w:r>
        <w:rPr>
          <w:rFonts w:ascii="Arial" w:eastAsia="Arial" w:hAnsi="Arial" w:cs="Arial"/>
          <w:strike/>
          <w:color w:val="800080"/>
          <w:spacing w:val="-2"/>
        </w:rPr>
        <w:t xml:space="preserve"> </w:t>
      </w:r>
      <w:r>
        <w:rPr>
          <w:rFonts w:ascii="Arial" w:eastAsia="Arial" w:hAnsi="Arial" w:cs="Arial"/>
          <w:strike/>
          <w:color w:val="800080"/>
        </w:rPr>
        <w:t>ce</w:t>
      </w:r>
      <w:r>
        <w:rPr>
          <w:rFonts w:ascii="Arial" w:eastAsia="Arial" w:hAnsi="Arial" w:cs="Arial"/>
          <w:strike/>
          <w:color w:val="800080"/>
          <w:spacing w:val="-3"/>
        </w:rPr>
        <w:t>n</w:t>
      </w:r>
      <w:r>
        <w:rPr>
          <w:rFonts w:ascii="Arial" w:eastAsia="Arial" w:hAnsi="Arial" w:cs="Arial"/>
          <w:strike/>
          <w:color w:val="800080"/>
          <w:spacing w:val="1"/>
        </w:rPr>
        <w:t>tr</w:t>
      </w:r>
      <w:r>
        <w:rPr>
          <w:rFonts w:ascii="Arial" w:eastAsia="Arial" w:hAnsi="Arial" w:cs="Arial"/>
          <w:strike/>
          <w:color w:val="800080"/>
          <w:spacing w:val="-3"/>
        </w:rPr>
        <w:t>e</w:t>
      </w:r>
      <w:r>
        <w:rPr>
          <w:rFonts w:ascii="Arial" w:eastAsia="Arial" w:hAnsi="Arial" w:cs="Arial"/>
          <w:strike/>
          <w:color w:val="800080"/>
        </w:rPr>
        <w:t>.</w:t>
      </w:r>
    </w:p>
    <w:p w:rsidR="000A5570" w:rsidRDefault="000A5570">
      <w:pPr>
        <w:spacing w:before="9" w:after="0" w:line="110" w:lineRule="exact"/>
        <w:rPr>
          <w:sz w:val="11"/>
          <w:szCs w:val="11"/>
        </w:rPr>
      </w:pPr>
    </w:p>
    <w:p w:rsidR="000A5570" w:rsidRDefault="00863EB5">
      <w:pPr>
        <w:spacing w:after="0" w:line="240" w:lineRule="auto"/>
        <w:ind w:left="298" w:right="96"/>
        <w:jc w:val="both"/>
        <w:rPr>
          <w:rFonts w:ascii="Arial" w:eastAsia="Arial" w:hAnsi="Arial" w:cs="Arial"/>
        </w:rPr>
      </w:pPr>
      <w:r>
        <w:rPr>
          <w:rFonts w:ascii="Arial" w:eastAsia="Arial" w:hAnsi="Arial" w:cs="Arial"/>
          <w:strike/>
          <w:color w:val="800080"/>
          <w:spacing w:val="2"/>
        </w:rPr>
        <w:t>T</w:t>
      </w:r>
      <w:r>
        <w:rPr>
          <w:rFonts w:ascii="Arial" w:eastAsia="Arial" w:hAnsi="Arial" w:cs="Arial"/>
          <w:strike/>
          <w:color w:val="800080"/>
        </w:rPr>
        <w:t xml:space="preserve">he </w:t>
      </w:r>
      <w:r>
        <w:rPr>
          <w:rFonts w:ascii="Arial" w:eastAsia="Arial" w:hAnsi="Arial" w:cs="Arial"/>
          <w:strike/>
          <w:color w:val="800080"/>
          <w:spacing w:val="1"/>
        </w:rPr>
        <w:t>m</w:t>
      </w:r>
      <w:r>
        <w:rPr>
          <w:rFonts w:ascii="Arial" w:eastAsia="Arial" w:hAnsi="Arial" w:cs="Arial"/>
          <w:strike/>
          <w:color w:val="800080"/>
        </w:rPr>
        <w:t>an</w:t>
      </w:r>
      <w:r>
        <w:rPr>
          <w:rFonts w:ascii="Arial" w:eastAsia="Arial" w:hAnsi="Arial" w:cs="Arial"/>
          <w:strike/>
          <w:color w:val="800080"/>
          <w:spacing w:val="-3"/>
        </w:rPr>
        <w:t>a</w:t>
      </w:r>
      <w:r>
        <w:rPr>
          <w:rFonts w:ascii="Arial" w:eastAsia="Arial" w:hAnsi="Arial" w:cs="Arial"/>
          <w:strike/>
          <w:color w:val="800080"/>
          <w:spacing w:val="2"/>
        </w:rPr>
        <w:t>g</w:t>
      </w:r>
      <w:r>
        <w:rPr>
          <w:rFonts w:ascii="Arial" w:eastAsia="Arial" w:hAnsi="Arial" w:cs="Arial"/>
          <w:strike/>
          <w:color w:val="800080"/>
        </w:rPr>
        <w:t>er</w:t>
      </w:r>
      <w:r>
        <w:rPr>
          <w:rFonts w:ascii="Arial" w:eastAsia="Arial" w:hAnsi="Arial" w:cs="Arial"/>
          <w:strike/>
          <w:color w:val="800080"/>
          <w:spacing w:val="4"/>
        </w:rPr>
        <w:t xml:space="preserve"> </w:t>
      </w:r>
      <w:r>
        <w:rPr>
          <w:rFonts w:ascii="Arial" w:eastAsia="Arial" w:hAnsi="Arial" w:cs="Arial"/>
          <w:strike/>
          <w:color w:val="800080"/>
        </w:rPr>
        <w:t>shou</w:t>
      </w:r>
      <w:r>
        <w:rPr>
          <w:rFonts w:ascii="Arial" w:eastAsia="Arial" w:hAnsi="Arial" w:cs="Arial"/>
          <w:strike/>
          <w:color w:val="800080"/>
          <w:spacing w:val="-1"/>
        </w:rPr>
        <w:t>l</w:t>
      </w:r>
      <w:r>
        <w:rPr>
          <w:rFonts w:ascii="Arial" w:eastAsia="Arial" w:hAnsi="Arial" w:cs="Arial"/>
          <w:strike/>
          <w:color w:val="800080"/>
        </w:rPr>
        <w:t>d</w:t>
      </w:r>
      <w:r>
        <w:rPr>
          <w:rFonts w:ascii="Arial" w:eastAsia="Arial" w:hAnsi="Arial" w:cs="Arial"/>
          <w:strike/>
          <w:color w:val="800080"/>
          <w:spacing w:val="2"/>
        </w:rPr>
        <w:t xml:space="preserve"> </w:t>
      </w:r>
      <w:r>
        <w:rPr>
          <w:rFonts w:ascii="Arial" w:eastAsia="Arial" w:hAnsi="Arial" w:cs="Arial"/>
          <w:strike/>
          <w:color w:val="800080"/>
        </w:rPr>
        <w:t>h</w:t>
      </w:r>
      <w:r>
        <w:rPr>
          <w:rFonts w:ascii="Arial" w:eastAsia="Arial" w:hAnsi="Arial" w:cs="Arial"/>
          <w:strike/>
          <w:color w:val="800080"/>
          <w:spacing w:val="-3"/>
        </w:rPr>
        <w:t>a</w:t>
      </w:r>
      <w:r>
        <w:rPr>
          <w:rFonts w:ascii="Arial" w:eastAsia="Arial" w:hAnsi="Arial" w:cs="Arial"/>
          <w:strike/>
          <w:color w:val="800080"/>
          <w:spacing w:val="-2"/>
        </w:rPr>
        <w:t>v</w:t>
      </w:r>
      <w:r>
        <w:rPr>
          <w:rFonts w:ascii="Arial" w:eastAsia="Arial" w:hAnsi="Arial" w:cs="Arial"/>
          <w:strike/>
          <w:color w:val="800080"/>
        </w:rPr>
        <w:t>e</w:t>
      </w:r>
      <w:r>
        <w:rPr>
          <w:rFonts w:ascii="Arial" w:eastAsia="Arial" w:hAnsi="Arial" w:cs="Arial"/>
          <w:strike/>
          <w:color w:val="800080"/>
          <w:spacing w:val="2"/>
        </w:rPr>
        <w:t xml:space="preserve"> k</w:t>
      </w:r>
      <w:r>
        <w:rPr>
          <w:rFonts w:ascii="Arial" w:eastAsia="Arial" w:hAnsi="Arial" w:cs="Arial"/>
          <w:strike/>
          <w:color w:val="800080"/>
        </w:rPr>
        <w:t>no</w:t>
      </w:r>
      <w:r>
        <w:rPr>
          <w:rFonts w:ascii="Arial" w:eastAsia="Arial" w:hAnsi="Arial" w:cs="Arial"/>
          <w:strike/>
          <w:color w:val="800080"/>
          <w:spacing w:val="-4"/>
        </w:rPr>
        <w:t>w</w:t>
      </w:r>
      <w:r>
        <w:rPr>
          <w:rFonts w:ascii="Arial" w:eastAsia="Arial" w:hAnsi="Arial" w:cs="Arial"/>
          <w:strike/>
          <w:color w:val="800080"/>
          <w:spacing w:val="-1"/>
        </w:rPr>
        <w:t>l</w:t>
      </w:r>
      <w:r>
        <w:rPr>
          <w:rFonts w:ascii="Arial" w:eastAsia="Arial" w:hAnsi="Arial" w:cs="Arial"/>
          <w:strike/>
          <w:color w:val="800080"/>
        </w:rPr>
        <w:t>ed</w:t>
      </w:r>
      <w:r>
        <w:rPr>
          <w:rFonts w:ascii="Arial" w:eastAsia="Arial" w:hAnsi="Arial" w:cs="Arial"/>
          <w:strike/>
          <w:color w:val="800080"/>
          <w:spacing w:val="2"/>
        </w:rPr>
        <w:t>g</w:t>
      </w:r>
      <w:r>
        <w:rPr>
          <w:rFonts w:ascii="Arial" w:eastAsia="Arial" w:hAnsi="Arial" w:cs="Arial"/>
          <w:strike/>
          <w:color w:val="800080"/>
        </w:rPr>
        <w:t>e</w:t>
      </w:r>
      <w:r>
        <w:rPr>
          <w:rFonts w:ascii="Arial" w:eastAsia="Arial" w:hAnsi="Arial" w:cs="Arial"/>
          <w:strike/>
          <w:color w:val="800080"/>
          <w:spacing w:val="2"/>
        </w:rPr>
        <w:t xml:space="preserve"> </w:t>
      </w:r>
      <w:r>
        <w:rPr>
          <w:rFonts w:ascii="Arial" w:eastAsia="Arial" w:hAnsi="Arial" w:cs="Arial"/>
          <w:strike/>
          <w:color w:val="800080"/>
        </w:rPr>
        <w:t>of</w:t>
      </w:r>
      <w:r>
        <w:rPr>
          <w:rFonts w:ascii="Arial" w:eastAsia="Arial" w:hAnsi="Arial" w:cs="Arial"/>
          <w:strike/>
          <w:color w:val="800080"/>
          <w:spacing w:val="4"/>
        </w:rPr>
        <w:t xml:space="preserve"> </w:t>
      </w:r>
      <w:r>
        <w:rPr>
          <w:rFonts w:ascii="Arial" w:eastAsia="Arial" w:hAnsi="Arial" w:cs="Arial"/>
          <w:strike/>
          <w:color w:val="800080"/>
          <w:spacing w:val="1"/>
        </w:rPr>
        <w:t>t</w:t>
      </w:r>
      <w:r>
        <w:rPr>
          <w:rFonts w:ascii="Arial" w:eastAsia="Arial" w:hAnsi="Arial" w:cs="Arial"/>
          <w:strike/>
          <w:color w:val="800080"/>
        </w:rPr>
        <w:t>he</w:t>
      </w:r>
      <w:r>
        <w:rPr>
          <w:rFonts w:ascii="Arial" w:eastAsia="Arial" w:hAnsi="Arial" w:cs="Arial"/>
          <w:strike/>
          <w:color w:val="800080"/>
          <w:spacing w:val="2"/>
        </w:rPr>
        <w:t xml:space="preserve"> </w:t>
      </w:r>
      <w:r>
        <w:rPr>
          <w:rFonts w:ascii="Arial" w:eastAsia="Arial" w:hAnsi="Arial" w:cs="Arial"/>
          <w:strike/>
          <w:color w:val="800080"/>
          <w:spacing w:val="-3"/>
        </w:rPr>
        <w:t>p</w:t>
      </w:r>
      <w:r>
        <w:rPr>
          <w:rFonts w:ascii="Arial" w:eastAsia="Arial" w:hAnsi="Arial" w:cs="Arial"/>
          <w:strike/>
          <w:color w:val="800080"/>
          <w:spacing w:val="1"/>
        </w:rPr>
        <w:t>r</w:t>
      </w:r>
      <w:r>
        <w:rPr>
          <w:rFonts w:ascii="Arial" w:eastAsia="Arial" w:hAnsi="Arial" w:cs="Arial"/>
          <w:strike/>
          <w:color w:val="800080"/>
          <w:spacing w:val="-1"/>
        </w:rPr>
        <w:t>i</w:t>
      </w:r>
      <w:r>
        <w:rPr>
          <w:rFonts w:ascii="Arial" w:eastAsia="Arial" w:hAnsi="Arial" w:cs="Arial"/>
          <w:strike/>
          <w:color w:val="800080"/>
        </w:rPr>
        <w:t>nc</w:t>
      </w:r>
      <w:r>
        <w:rPr>
          <w:rFonts w:ascii="Arial" w:eastAsia="Arial" w:hAnsi="Arial" w:cs="Arial"/>
          <w:strike/>
          <w:color w:val="800080"/>
          <w:spacing w:val="-1"/>
        </w:rPr>
        <w:t>i</w:t>
      </w:r>
      <w:r>
        <w:rPr>
          <w:rFonts w:ascii="Arial" w:eastAsia="Arial" w:hAnsi="Arial" w:cs="Arial"/>
          <w:strike/>
          <w:color w:val="800080"/>
        </w:rPr>
        <w:t>p</w:t>
      </w:r>
      <w:r>
        <w:rPr>
          <w:rFonts w:ascii="Arial" w:eastAsia="Arial" w:hAnsi="Arial" w:cs="Arial"/>
          <w:strike/>
          <w:color w:val="800080"/>
          <w:spacing w:val="-1"/>
        </w:rPr>
        <w:t>l</w:t>
      </w:r>
      <w:r>
        <w:rPr>
          <w:rFonts w:ascii="Arial" w:eastAsia="Arial" w:hAnsi="Arial" w:cs="Arial"/>
          <w:strike/>
          <w:color w:val="800080"/>
        </w:rPr>
        <w:t>es</w:t>
      </w:r>
      <w:r>
        <w:rPr>
          <w:rFonts w:ascii="Arial" w:eastAsia="Arial" w:hAnsi="Arial" w:cs="Arial"/>
          <w:strike/>
          <w:color w:val="800080"/>
          <w:spacing w:val="3"/>
        </w:rPr>
        <w:t xml:space="preserve"> </w:t>
      </w:r>
      <w:r>
        <w:rPr>
          <w:rFonts w:ascii="Arial" w:eastAsia="Arial" w:hAnsi="Arial" w:cs="Arial"/>
          <w:strike/>
          <w:color w:val="800080"/>
        </w:rPr>
        <w:t>and</w:t>
      </w:r>
      <w:r>
        <w:rPr>
          <w:rFonts w:ascii="Arial" w:eastAsia="Arial" w:hAnsi="Arial" w:cs="Arial"/>
          <w:strike/>
          <w:color w:val="800080"/>
          <w:spacing w:val="2"/>
        </w:rPr>
        <w:t xml:space="preserve"> </w:t>
      </w:r>
      <w:r>
        <w:rPr>
          <w:rFonts w:ascii="Arial" w:eastAsia="Arial" w:hAnsi="Arial" w:cs="Arial"/>
          <w:strike/>
          <w:color w:val="800080"/>
        </w:rPr>
        <w:t>p</w:t>
      </w:r>
      <w:r>
        <w:rPr>
          <w:rFonts w:ascii="Arial" w:eastAsia="Arial" w:hAnsi="Arial" w:cs="Arial"/>
          <w:strike/>
          <w:color w:val="800080"/>
          <w:spacing w:val="1"/>
        </w:rPr>
        <w:t>r</w:t>
      </w:r>
      <w:r>
        <w:rPr>
          <w:rFonts w:ascii="Arial" w:eastAsia="Arial" w:hAnsi="Arial" w:cs="Arial"/>
          <w:strike/>
          <w:color w:val="800080"/>
        </w:rPr>
        <w:t>ac</w:t>
      </w:r>
      <w:r>
        <w:rPr>
          <w:rFonts w:ascii="Arial" w:eastAsia="Arial" w:hAnsi="Arial" w:cs="Arial"/>
          <w:strike/>
          <w:color w:val="800080"/>
          <w:spacing w:val="1"/>
        </w:rPr>
        <w:t>t</w:t>
      </w:r>
      <w:r>
        <w:rPr>
          <w:rFonts w:ascii="Arial" w:eastAsia="Arial" w:hAnsi="Arial" w:cs="Arial"/>
          <w:strike/>
          <w:color w:val="800080"/>
          <w:spacing w:val="-1"/>
        </w:rPr>
        <w:t>i</w:t>
      </w:r>
      <w:r>
        <w:rPr>
          <w:rFonts w:ascii="Arial" w:eastAsia="Arial" w:hAnsi="Arial" w:cs="Arial"/>
          <w:strike/>
          <w:color w:val="800080"/>
        </w:rPr>
        <w:t>ces</w:t>
      </w:r>
      <w:r>
        <w:rPr>
          <w:rFonts w:ascii="Arial" w:eastAsia="Arial" w:hAnsi="Arial" w:cs="Arial"/>
          <w:strike/>
          <w:color w:val="800080"/>
          <w:spacing w:val="3"/>
        </w:rPr>
        <w:t xml:space="preserve"> </w:t>
      </w:r>
      <w:r>
        <w:rPr>
          <w:rFonts w:ascii="Arial" w:eastAsia="Arial" w:hAnsi="Arial" w:cs="Arial"/>
          <w:strike/>
          <w:color w:val="800080"/>
          <w:spacing w:val="-3"/>
        </w:rPr>
        <w:t>o</w:t>
      </w:r>
      <w:r>
        <w:rPr>
          <w:rFonts w:ascii="Arial" w:eastAsia="Arial" w:hAnsi="Arial" w:cs="Arial"/>
          <w:strike/>
          <w:color w:val="800080"/>
        </w:rPr>
        <w:t>f</w:t>
      </w:r>
      <w:r>
        <w:rPr>
          <w:rFonts w:ascii="Arial" w:eastAsia="Arial" w:hAnsi="Arial" w:cs="Arial"/>
          <w:strike/>
          <w:color w:val="800080"/>
          <w:spacing w:val="3"/>
        </w:rPr>
        <w:t xml:space="preserve"> </w:t>
      </w:r>
      <w:r>
        <w:rPr>
          <w:rFonts w:ascii="Arial" w:eastAsia="Arial" w:hAnsi="Arial" w:cs="Arial"/>
          <w:strike/>
          <w:color w:val="800080"/>
          <w:spacing w:val="-1"/>
        </w:rPr>
        <w:t>t</w:t>
      </w:r>
      <w:r>
        <w:rPr>
          <w:rFonts w:ascii="Arial" w:eastAsia="Arial" w:hAnsi="Arial" w:cs="Arial"/>
          <w:strike/>
          <w:color w:val="800080"/>
        </w:rPr>
        <w:t>he</w:t>
      </w:r>
      <w:r>
        <w:rPr>
          <w:rFonts w:ascii="Arial" w:eastAsia="Arial" w:hAnsi="Arial" w:cs="Arial"/>
          <w:strike/>
          <w:color w:val="800080"/>
          <w:spacing w:val="2"/>
        </w:rPr>
        <w:t xml:space="preserve"> </w:t>
      </w:r>
      <w:r>
        <w:rPr>
          <w:rFonts w:ascii="Arial" w:eastAsia="Arial" w:hAnsi="Arial" w:cs="Arial"/>
          <w:strike/>
          <w:color w:val="800080"/>
        </w:rPr>
        <w:t>pa</w:t>
      </w:r>
      <w:r>
        <w:rPr>
          <w:rFonts w:ascii="Arial" w:eastAsia="Arial" w:hAnsi="Arial" w:cs="Arial"/>
          <w:strike/>
          <w:color w:val="800080"/>
          <w:spacing w:val="1"/>
        </w:rPr>
        <w:t>rt</w:t>
      </w:r>
      <w:r>
        <w:rPr>
          <w:rFonts w:ascii="Arial" w:eastAsia="Arial" w:hAnsi="Arial" w:cs="Arial"/>
          <w:strike/>
          <w:color w:val="800080"/>
          <w:spacing w:val="-1"/>
        </w:rPr>
        <w:t>i</w:t>
      </w:r>
      <w:r>
        <w:rPr>
          <w:rFonts w:ascii="Arial" w:eastAsia="Arial" w:hAnsi="Arial" w:cs="Arial"/>
          <w:strike/>
          <w:color w:val="800080"/>
        </w:rPr>
        <w:t>cu</w:t>
      </w:r>
      <w:r>
        <w:rPr>
          <w:rFonts w:ascii="Arial" w:eastAsia="Arial" w:hAnsi="Arial" w:cs="Arial"/>
          <w:strike/>
          <w:color w:val="800080"/>
          <w:spacing w:val="-1"/>
        </w:rPr>
        <w:t>l</w:t>
      </w:r>
      <w:r>
        <w:rPr>
          <w:rFonts w:ascii="Arial" w:eastAsia="Arial" w:hAnsi="Arial" w:cs="Arial"/>
          <w:strike/>
          <w:color w:val="800080"/>
        </w:rPr>
        <w:t>ar</w:t>
      </w:r>
      <w:r>
        <w:rPr>
          <w:rFonts w:ascii="Arial" w:eastAsia="Arial" w:hAnsi="Arial" w:cs="Arial"/>
          <w:strike/>
          <w:color w:val="800080"/>
          <w:spacing w:val="4"/>
        </w:rPr>
        <w:t xml:space="preserve"> </w:t>
      </w:r>
      <w:r>
        <w:rPr>
          <w:rFonts w:ascii="Arial" w:eastAsia="Arial" w:hAnsi="Arial" w:cs="Arial"/>
          <w:strike/>
          <w:color w:val="800080"/>
          <w:spacing w:val="-3"/>
        </w:rPr>
        <w:t>V</w:t>
      </w:r>
      <w:r>
        <w:rPr>
          <w:rFonts w:ascii="Arial" w:eastAsia="Arial" w:hAnsi="Arial" w:cs="Arial"/>
          <w:strike/>
          <w:color w:val="800080"/>
          <w:spacing w:val="2"/>
        </w:rPr>
        <w:t>T</w:t>
      </w:r>
      <w:r>
        <w:rPr>
          <w:rFonts w:ascii="Arial" w:eastAsia="Arial" w:hAnsi="Arial" w:cs="Arial"/>
          <w:strike/>
          <w:color w:val="800080"/>
          <w:spacing w:val="-1"/>
        </w:rPr>
        <w:t>S</w:t>
      </w:r>
      <w:r>
        <w:rPr>
          <w:rFonts w:ascii="Arial" w:eastAsia="Arial" w:hAnsi="Arial" w:cs="Arial"/>
          <w:strike/>
          <w:color w:val="800080"/>
        </w:rPr>
        <w:t>,</w:t>
      </w:r>
      <w:r>
        <w:rPr>
          <w:rFonts w:ascii="Arial" w:eastAsia="Arial" w:hAnsi="Arial" w:cs="Arial"/>
          <w:strike/>
          <w:color w:val="800080"/>
          <w:spacing w:val="1"/>
        </w:rPr>
        <w:t xml:space="preserve"> t</w:t>
      </w:r>
      <w:r>
        <w:rPr>
          <w:rFonts w:ascii="Arial" w:eastAsia="Arial" w:hAnsi="Arial" w:cs="Arial"/>
          <w:strike/>
          <w:color w:val="800080"/>
          <w:spacing w:val="-3"/>
        </w:rPr>
        <w:t>he</w:t>
      </w:r>
      <w:r>
        <w:rPr>
          <w:rFonts w:ascii="Arial" w:eastAsia="Arial" w:hAnsi="Arial" w:cs="Arial"/>
          <w:color w:val="800080"/>
          <w:spacing w:val="-3"/>
        </w:rPr>
        <w:t xml:space="preserve"> </w:t>
      </w:r>
      <w:r>
        <w:rPr>
          <w:rFonts w:ascii="Arial" w:eastAsia="Arial" w:hAnsi="Arial" w:cs="Arial"/>
          <w:strike/>
          <w:color w:val="800080"/>
          <w:spacing w:val="1"/>
        </w:rPr>
        <w:t>t</w:t>
      </w:r>
      <w:r>
        <w:rPr>
          <w:rFonts w:ascii="Arial" w:eastAsia="Arial" w:hAnsi="Arial" w:cs="Arial"/>
          <w:strike/>
          <w:color w:val="800080"/>
          <w:spacing w:val="-2"/>
        </w:rPr>
        <w:t>y</w:t>
      </w:r>
      <w:r>
        <w:rPr>
          <w:rFonts w:ascii="Arial" w:eastAsia="Arial" w:hAnsi="Arial" w:cs="Arial"/>
          <w:strike/>
          <w:color w:val="800080"/>
        </w:rPr>
        <w:t>pes</w:t>
      </w:r>
      <w:r>
        <w:rPr>
          <w:rFonts w:ascii="Arial" w:eastAsia="Arial" w:hAnsi="Arial" w:cs="Arial"/>
          <w:strike/>
          <w:color w:val="800080"/>
          <w:spacing w:val="40"/>
        </w:rPr>
        <w:t xml:space="preserve"> </w:t>
      </w:r>
      <w:r>
        <w:rPr>
          <w:rFonts w:ascii="Arial" w:eastAsia="Arial" w:hAnsi="Arial" w:cs="Arial"/>
          <w:strike/>
          <w:color w:val="800080"/>
          <w:spacing w:val="-3"/>
        </w:rPr>
        <w:t>o</w:t>
      </w:r>
      <w:r>
        <w:rPr>
          <w:rFonts w:ascii="Arial" w:eastAsia="Arial" w:hAnsi="Arial" w:cs="Arial"/>
          <w:strike/>
          <w:color w:val="800080"/>
        </w:rPr>
        <w:t>f</w:t>
      </w:r>
      <w:r>
        <w:rPr>
          <w:rFonts w:ascii="Arial" w:eastAsia="Arial" w:hAnsi="Arial" w:cs="Arial"/>
          <w:strike/>
          <w:color w:val="800080"/>
          <w:spacing w:val="40"/>
        </w:rPr>
        <w:t xml:space="preserve"> </w:t>
      </w:r>
      <w:r>
        <w:rPr>
          <w:rFonts w:ascii="Arial" w:eastAsia="Arial" w:hAnsi="Arial" w:cs="Arial"/>
          <w:strike/>
          <w:color w:val="800080"/>
        </w:rPr>
        <w:t>se</w:t>
      </w:r>
      <w:r>
        <w:rPr>
          <w:rFonts w:ascii="Arial" w:eastAsia="Arial" w:hAnsi="Arial" w:cs="Arial"/>
          <w:strike/>
          <w:color w:val="800080"/>
          <w:spacing w:val="1"/>
        </w:rPr>
        <w:t>r</w:t>
      </w:r>
      <w:r>
        <w:rPr>
          <w:rFonts w:ascii="Arial" w:eastAsia="Arial" w:hAnsi="Arial" w:cs="Arial"/>
          <w:strike/>
          <w:color w:val="800080"/>
          <w:spacing w:val="-2"/>
        </w:rPr>
        <w:t>v</w:t>
      </w:r>
      <w:r>
        <w:rPr>
          <w:rFonts w:ascii="Arial" w:eastAsia="Arial" w:hAnsi="Arial" w:cs="Arial"/>
          <w:strike/>
          <w:color w:val="800080"/>
          <w:spacing w:val="-1"/>
        </w:rPr>
        <w:t>i</w:t>
      </w:r>
      <w:r>
        <w:rPr>
          <w:rFonts w:ascii="Arial" w:eastAsia="Arial" w:hAnsi="Arial" w:cs="Arial"/>
          <w:strike/>
          <w:color w:val="800080"/>
        </w:rPr>
        <w:t>ce</w:t>
      </w:r>
      <w:r>
        <w:rPr>
          <w:rFonts w:ascii="Arial" w:eastAsia="Arial" w:hAnsi="Arial" w:cs="Arial"/>
          <w:strike/>
          <w:color w:val="800080"/>
          <w:spacing w:val="39"/>
        </w:rPr>
        <w:t xml:space="preserve"> </w:t>
      </w:r>
      <w:r>
        <w:rPr>
          <w:rFonts w:ascii="Arial" w:eastAsia="Arial" w:hAnsi="Arial" w:cs="Arial"/>
          <w:strike/>
          <w:color w:val="800080"/>
        </w:rPr>
        <w:t>p</w:t>
      </w:r>
      <w:r>
        <w:rPr>
          <w:rFonts w:ascii="Arial" w:eastAsia="Arial" w:hAnsi="Arial" w:cs="Arial"/>
          <w:strike/>
          <w:color w:val="800080"/>
          <w:spacing w:val="1"/>
        </w:rPr>
        <w:t>r</w:t>
      </w:r>
      <w:r>
        <w:rPr>
          <w:rFonts w:ascii="Arial" w:eastAsia="Arial" w:hAnsi="Arial" w:cs="Arial"/>
          <w:strike/>
          <w:color w:val="800080"/>
        </w:rPr>
        <w:t>o</w:t>
      </w:r>
      <w:r>
        <w:rPr>
          <w:rFonts w:ascii="Arial" w:eastAsia="Arial" w:hAnsi="Arial" w:cs="Arial"/>
          <w:strike/>
          <w:color w:val="800080"/>
          <w:spacing w:val="-2"/>
        </w:rPr>
        <w:t>v</w:t>
      </w:r>
      <w:r>
        <w:rPr>
          <w:rFonts w:ascii="Arial" w:eastAsia="Arial" w:hAnsi="Arial" w:cs="Arial"/>
          <w:strike/>
          <w:color w:val="800080"/>
          <w:spacing w:val="-1"/>
        </w:rPr>
        <w:t>i</w:t>
      </w:r>
      <w:r>
        <w:rPr>
          <w:rFonts w:ascii="Arial" w:eastAsia="Arial" w:hAnsi="Arial" w:cs="Arial"/>
          <w:strike/>
          <w:color w:val="800080"/>
        </w:rPr>
        <w:t>ded</w:t>
      </w:r>
      <w:r>
        <w:rPr>
          <w:rFonts w:ascii="Arial" w:eastAsia="Arial" w:hAnsi="Arial" w:cs="Arial"/>
          <w:strike/>
          <w:color w:val="800080"/>
          <w:spacing w:val="39"/>
        </w:rPr>
        <w:t xml:space="preserve"> </w:t>
      </w:r>
      <w:r>
        <w:rPr>
          <w:rFonts w:ascii="Arial" w:eastAsia="Arial" w:hAnsi="Arial" w:cs="Arial"/>
          <w:strike/>
          <w:color w:val="800080"/>
        </w:rPr>
        <w:t>and</w:t>
      </w:r>
      <w:r>
        <w:rPr>
          <w:rFonts w:ascii="Arial" w:eastAsia="Arial" w:hAnsi="Arial" w:cs="Arial"/>
          <w:strike/>
          <w:color w:val="800080"/>
          <w:spacing w:val="37"/>
        </w:rPr>
        <w:t xml:space="preserve"> </w:t>
      </w:r>
      <w:r>
        <w:rPr>
          <w:rFonts w:ascii="Arial" w:eastAsia="Arial" w:hAnsi="Arial" w:cs="Arial"/>
          <w:strike/>
          <w:color w:val="800080"/>
          <w:spacing w:val="1"/>
        </w:rPr>
        <w:t>t</w:t>
      </w:r>
      <w:r>
        <w:rPr>
          <w:rFonts w:ascii="Arial" w:eastAsia="Arial" w:hAnsi="Arial" w:cs="Arial"/>
          <w:strike/>
          <w:color w:val="800080"/>
        </w:rPr>
        <w:t>he</w:t>
      </w:r>
      <w:r>
        <w:rPr>
          <w:rFonts w:ascii="Arial" w:eastAsia="Arial" w:hAnsi="Arial" w:cs="Arial"/>
          <w:strike/>
          <w:color w:val="800080"/>
          <w:spacing w:val="39"/>
        </w:rPr>
        <w:t xml:space="preserve"> </w:t>
      </w:r>
      <w:r>
        <w:rPr>
          <w:rFonts w:ascii="Arial" w:eastAsia="Arial" w:hAnsi="Arial" w:cs="Arial"/>
          <w:strike/>
          <w:color w:val="800080"/>
        </w:rPr>
        <w:t>o</w:t>
      </w:r>
      <w:r>
        <w:rPr>
          <w:rFonts w:ascii="Arial" w:eastAsia="Arial" w:hAnsi="Arial" w:cs="Arial"/>
          <w:strike/>
          <w:color w:val="800080"/>
          <w:spacing w:val="-2"/>
        </w:rPr>
        <w:t>v</w:t>
      </w:r>
      <w:r>
        <w:rPr>
          <w:rFonts w:ascii="Arial" w:eastAsia="Arial" w:hAnsi="Arial" w:cs="Arial"/>
          <w:strike/>
          <w:color w:val="800080"/>
        </w:rPr>
        <w:t>e</w:t>
      </w:r>
      <w:r>
        <w:rPr>
          <w:rFonts w:ascii="Arial" w:eastAsia="Arial" w:hAnsi="Arial" w:cs="Arial"/>
          <w:strike/>
          <w:color w:val="800080"/>
          <w:spacing w:val="1"/>
        </w:rPr>
        <w:t>r</w:t>
      </w:r>
      <w:r>
        <w:rPr>
          <w:rFonts w:ascii="Arial" w:eastAsia="Arial" w:hAnsi="Arial" w:cs="Arial"/>
          <w:strike/>
          <w:color w:val="800080"/>
        </w:rPr>
        <w:t>a</w:t>
      </w:r>
      <w:r>
        <w:rPr>
          <w:rFonts w:ascii="Arial" w:eastAsia="Arial" w:hAnsi="Arial" w:cs="Arial"/>
          <w:strike/>
          <w:color w:val="800080"/>
          <w:spacing w:val="-1"/>
        </w:rPr>
        <w:t>l</w:t>
      </w:r>
      <w:r>
        <w:rPr>
          <w:rFonts w:ascii="Arial" w:eastAsia="Arial" w:hAnsi="Arial" w:cs="Arial"/>
          <w:strike/>
          <w:color w:val="800080"/>
        </w:rPr>
        <w:t>l</w:t>
      </w:r>
      <w:r>
        <w:rPr>
          <w:rFonts w:ascii="Arial" w:eastAsia="Arial" w:hAnsi="Arial" w:cs="Arial"/>
          <w:strike/>
          <w:color w:val="800080"/>
          <w:spacing w:val="38"/>
        </w:rPr>
        <w:t xml:space="preserve"> </w:t>
      </w:r>
      <w:r>
        <w:rPr>
          <w:rFonts w:ascii="Arial" w:eastAsia="Arial" w:hAnsi="Arial" w:cs="Arial"/>
          <w:strike/>
          <w:color w:val="800080"/>
        </w:rPr>
        <w:t>s</w:t>
      </w:r>
      <w:r>
        <w:rPr>
          <w:rFonts w:ascii="Arial" w:eastAsia="Arial" w:hAnsi="Arial" w:cs="Arial"/>
          <w:strike/>
          <w:color w:val="800080"/>
          <w:spacing w:val="-1"/>
        </w:rPr>
        <w:t>t</w:t>
      </w:r>
      <w:r>
        <w:rPr>
          <w:rFonts w:ascii="Arial" w:eastAsia="Arial" w:hAnsi="Arial" w:cs="Arial"/>
          <w:strike/>
          <w:color w:val="800080"/>
          <w:spacing w:val="1"/>
        </w:rPr>
        <w:t>r</w:t>
      </w:r>
      <w:r>
        <w:rPr>
          <w:rFonts w:ascii="Arial" w:eastAsia="Arial" w:hAnsi="Arial" w:cs="Arial"/>
          <w:strike/>
          <w:color w:val="800080"/>
        </w:rPr>
        <w:t>uc</w:t>
      </w:r>
      <w:r>
        <w:rPr>
          <w:rFonts w:ascii="Arial" w:eastAsia="Arial" w:hAnsi="Arial" w:cs="Arial"/>
          <w:strike/>
          <w:color w:val="800080"/>
          <w:spacing w:val="-1"/>
        </w:rPr>
        <w:t>t</w:t>
      </w:r>
      <w:r>
        <w:rPr>
          <w:rFonts w:ascii="Arial" w:eastAsia="Arial" w:hAnsi="Arial" w:cs="Arial"/>
          <w:strike/>
          <w:color w:val="800080"/>
        </w:rPr>
        <w:t>u</w:t>
      </w:r>
      <w:r>
        <w:rPr>
          <w:rFonts w:ascii="Arial" w:eastAsia="Arial" w:hAnsi="Arial" w:cs="Arial"/>
          <w:strike/>
          <w:color w:val="800080"/>
          <w:spacing w:val="1"/>
        </w:rPr>
        <w:t>r</w:t>
      </w:r>
      <w:r>
        <w:rPr>
          <w:rFonts w:ascii="Arial" w:eastAsia="Arial" w:hAnsi="Arial" w:cs="Arial"/>
          <w:strike/>
          <w:color w:val="800080"/>
        </w:rPr>
        <w:t>e</w:t>
      </w:r>
      <w:r>
        <w:rPr>
          <w:rFonts w:ascii="Arial" w:eastAsia="Arial" w:hAnsi="Arial" w:cs="Arial"/>
          <w:strike/>
          <w:color w:val="800080"/>
          <w:spacing w:val="39"/>
        </w:rPr>
        <w:t xml:space="preserve"> </w:t>
      </w:r>
      <w:r>
        <w:rPr>
          <w:rFonts w:ascii="Arial" w:eastAsia="Arial" w:hAnsi="Arial" w:cs="Arial"/>
          <w:strike/>
          <w:color w:val="800080"/>
        </w:rPr>
        <w:t>and</w:t>
      </w:r>
      <w:r>
        <w:rPr>
          <w:rFonts w:ascii="Arial" w:eastAsia="Arial" w:hAnsi="Arial" w:cs="Arial"/>
          <w:strike/>
          <w:color w:val="800080"/>
          <w:spacing w:val="37"/>
        </w:rPr>
        <w:t xml:space="preserve"> </w:t>
      </w:r>
      <w:r>
        <w:rPr>
          <w:rFonts w:ascii="Arial" w:eastAsia="Arial" w:hAnsi="Arial" w:cs="Arial"/>
          <w:strike/>
          <w:color w:val="800080"/>
        </w:rPr>
        <w:t>capab</w:t>
      </w:r>
      <w:r>
        <w:rPr>
          <w:rFonts w:ascii="Arial" w:eastAsia="Arial" w:hAnsi="Arial" w:cs="Arial"/>
          <w:strike/>
          <w:color w:val="800080"/>
          <w:spacing w:val="-1"/>
        </w:rPr>
        <w:t>ili</w:t>
      </w:r>
      <w:r>
        <w:rPr>
          <w:rFonts w:ascii="Arial" w:eastAsia="Arial" w:hAnsi="Arial" w:cs="Arial"/>
          <w:strike/>
          <w:color w:val="800080"/>
          <w:spacing w:val="1"/>
        </w:rPr>
        <w:t>t</w:t>
      </w:r>
      <w:r>
        <w:rPr>
          <w:rFonts w:ascii="Arial" w:eastAsia="Arial" w:hAnsi="Arial" w:cs="Arial"/>
          <w:strike/>
          <w:color w:val="800080"/>
          <w:spacing w:val="-1"/>
        </w:rPr>
        <w:t>i</w:t>
      </w:r>
      <w:r>
        <w:rPr>
          <w:rFonts w:ascii="Arial" w:eastAsia="Arial" w:hAnsi="Arial" w:cs="Arial"/>
          <w:strike/>
          <w:color w:val="800080"/>
        </w:rPr>
        <w:t>es</w:t>
      </w:r>
      <w:r>
        <w:rPr>
          <w:rFonts w:ascii="Arial" w:eastAsia="Arial" w:hAnsi="Arial" w:cs="Arial"/>
          <w:strike/>
          <w:color w:val="800080"/>
          <w:spacing w:val="40"/>
        </w:rPr>
        <w:t xml:space="preserve"> </w:t>
      </w:r>
      <w:r>
        <w:rPr>
          <w:rFonts w:ascii="Arial" w:eastAsia="Arial" w:hAnsi="Arial" w:cs="Arial"/>
          <w:strike/>
          <w:color w:val="800080"/>
          <w:spacing w:val="-3"/>
        </w:rPr>
        <w:t>o</w:t>
      </w:r>
      <w:r>
        <w:rPr>
          <w:rFonts w:ascii="Arial" w:eastAsia="Arial" w:hAnsi="Arial" w:cs="Arial"/>
          <w:strike/>
          <w:color w:val="800080"/>
        </w:rPr>
        <w:t>f</w:t>
      </w:r>
      <w:r>
        <w:rPr>
          <w:rFonts w:ascii="Arial" w:eastAsia="Arial" w:hAnsi="Arial" w:cs="Arial"/>
          <w:strike/>
          <w:color w:val="800080"/>
          <w:spacing w:val="40"/>
        </w:rPr>
        <w:t xml:space="preserve"> </w:t>
      </w:r>
      <w:r>
        <w:rPr>
          <w:rFonts w:ascii="Arial" w:eastAsia="Arial" w:hAnsi="Arial" w:cs="Arial"/>
          <w:strike/>
          <w:color w:val="800080"/>
          <w:spacing w:val="-1"/>
        </w:rPr>
        <w:t>t</w:t>
      </w:r>
      <w:r>
        <w:rPr>
          <w:rFonts w:ascii="Arial" w:eastAsia="Arial" w:hAnsi="Arial" w:cs="Arial"/>
          <w:strike/>
          <w:color w:val="800080"/>
        </w:rPr>
        <w:t>he</w:t>
      </w:r>
      <w:r>
        <w:rPr>
          <w:rFonts w:ascii="Arial" w:eastAsia="Arial" w:hAnsi="Arial" w:cs="Arial"/>
          <w:strike/>
          <w:color w:val="800080"/>
          <w:spacing w:val="39"/>
        </w:rPr>
        <w:t xml:space="preserve"> </w:t>
      </w:r>
      <w:r>
        <w:rPr>
          <w:rFonts w:ascii="Arial" w:eastAsia="Arial" w:hAnsi="Arial" w:cs="Arial"/>
          <w:strike/>
          <w:color w:val="800080"/>
          <w:spacing w:val="-1"/>
        </w:rPr>
        <w:t>V</w:t>
      </w:r>
      <w:r>
        <w:rPr>
          <w:rFonts w:ascii="Arial" w:eastAsia="Arial" w:hAnsi="Arial" w:cs="Arial"/>
          <w:strike/>
          <w:color w:val="800080"/>
          <w:spacing w:val="2"/>
        </w:rPr>
        <w:t>T</w:t>
      </w:r>
      <w:r>
        <w:rPr>
          <w:rFonts w:ascii="Arial" w:eastAsia="Arial" w:hAnsi="Arial" w:cs="Arial"/>
          <w:strike/>
          <w:color w:val="800080"/>
        </w:rPr>
        <w:t>S</w:t>
      </w:r>
      <w:r>
        <w:rPr>
          <w:rFonts w:ascii="Arial" w:eastAsia="Arial" w:hAnsi="Arial" w:cs="Arial"/>
          <w:strike/>
          <w:color w:val="800080"/>
          <w:spacing w:val="36"/>
        </w:rPr>
        <w:t xml:space="preserve"> </w:t>
      </w:r>
      <w:r>
        <w:rPr>
          <w:rFonts w:ascii="Arial" w:eastAsia="Arial" w:hAnsi="Arial" w:cs="Arial"/>
          <w:strike/>
          <w:color w:val="800080"/>
        </w:rPr>
        <w:t>o</w:t>
      </w:r>
      <w:r>
        <w:rPr>
          <w:rFonts w:ascii="Arial" w:eastAsia="Arial" w:hAnsi="Arial" w:cs="Arial"/>
          <w:strike/>
          <w:color w:val="800080"/>
          <w:spacing w:val="-2"/>
        </w:rPr>
        <w:t>r</w:t>
      </w:r>
      <w:r>
        <w:rPr>
          <w:rFonts w:ascii="Arial" w:eastAsia="Arial" w:hAnsi="Arial" w:cs="Arial"/>
          <w:strike/>
          <w:color w:val="800080"/>
          <w:spacing w:val="2"/>
        </w:rPr>
        <w:t>g</w:t>
      </w:r>
      <w:r>
        <w:rPr>
          <w:rFonts w:ascii="Arial" w:eastAsia="Arial" w:hAnsi="Arial" w:cs="Arial"/>
          <w:strike/>
          <w:color w:val="800080"/>
        </w:rPr>
        <w:t>an</w:t>
      </w:r>
      <w:r>
        <w:rPr>
          <w:rFonts w:ascii="Arial" w:eastAsia="Arial" w:hAnsi="Arial" w:cs="Arial"/>
          <w:strike/>
          <w:color w:val="800080"/>
          <w:spacing w:val="-1"/>
        </w:rPr>
        <w:t>i</w:t>
      </w:r>
      <w:r>
        <w:rPr>
          <w:rFonts w:ascii="Arial" w:eastAsia="Arial" w:hAnsi="Arial" w:cs="Arial"/>
          <w:strike/>
          <w:color w:val="800080"/>
        </w:rPr>
        <w:t>s</w:t>
      </w:r>
      <w:r>
        <w:rPr>
          <w:rFonts w:ascii="Arial" w:eastAsia="Arial" w:hAnsi="Arial" w:cs="Arial"/>
          <w:strike/>
          <w:color w:val="800080"/>
          <w:spacing w:val="-3"/>
        </w:rPr>
        <w:t>a</w:t>
      </w:r>
      <w:r>
        <w:rPr>
          <w:rFonts w:ascii="Arial" w:eastAsia="Arial" w:hAnsi="Arial" w:cs="Arial"/>
          <w:strike/>
          <w:color w:val="800080"/>
          <w:spacing w:val="1"/>
        </w:rPr>
        <w:t>t</w:t>
      </w:r>
      <w:r>
        <w:rPr>
          <w:rFonts w:ascii="Arial" w:eastAsia="Arial" w:hAnsi="Arial" w:cs="Arial"/>
          <w:strike/>
          <w:color w:val="800080"/>
          <w:spacing w:val="-1"/>
        </w:rPr>
        <w:t>i</w:t>
      </w:r>
      <w:r>
        <w:rPr>
          <w:rFonts w:ascii="Arial" w:eastAsia="Arial" w:hAnsi="Arial" w:cs="Arial"/>
          <w:strike/>
          <w:color w:val="800080"/>
        </w:rPr>
        <w:t>o</w:t>
      </w:r>
      <w:r>
        <w:rPr>
          <w:rFonts w:ascii="Arial" w:eastAsia="Arial" w:hAnsi="Arial" w:cs="Arial"/>
          <w:strike/>
          <w:color w:val="800080"/>
          <w:spacing w:val="-3"/>
        </w:rPr>
        <w:t>n</w:t>
      </w:r>
      <w:r>
        <w:rPr>
          <w:rFonts w:ascii="Arial" w:eastAsia="Arial" w:hAnsi="Arial" w:cs="Arial"/>
          <w:strike/>
          <w:color w:val="800080"/>
        </w:rPr>
        <w:t>.</w:t>
      </w:r>
      <w:r>
        <w:rPr>
          <w:rFonts w:ascii="Arial" w:eastAsia="Arial" w:hAnsi="Arial" w:cs="Arial"/>
          <w:color w:val="800080"/>
        </w:rPr>
        <w:t xml:space="preserve"> </w:t>
      </w:r>
      <w:r>
        <w:rPr>
          <w:rFonts w:ascii="Arial" w:eastAsia="Arial" w:hAnsi="Arial" w:cs="Arial"/>
          <w:strike/>
          <w:color w:val="800080"/>
          <w:spacing w:val="2"/>
        </w:rPr>
        <w:t>T</w:t>
      </w:r>
      <w:r>
        <w:rPr>
          <w:rFonts w:ascii="Arial" w:eastAsia="Arial" w:hAnsi="Arial" w:cs="Arial"/>
          <w:strike/>
          <w:color w:val="800080"/>
        </w:rPr>
        <w:t>h</w:t>
      </w:r>
      <w:r>
        <w:rPr>
          <w:rFonts w:ascii="Arial" w:eastAsia="Arial" w:hAnsi="Arial" w:cs="Arial"/>
          <w:strike/>
          <w:color w:val="800080"/>
          <w:spacing w:val="-1"/>
        </w:rPr>
        <w:t>i</w:t>
      </w:r>
      <w:r>
        <w:rPr>
          <w:rFonts w:ascii="Arial" w:eastAsia="Arial" w:hAnsi="Arial" w:cs="Arial"/>
          <w:strike/>
          <w:color w:val="800080"/>
        </w:rPr>
        <w:t>s</w:t>
      </w:r>
      <w:r>
        <w:rPr>
          <w:rFonts w:ascii="Arial" w:eastAsia="Arial" w:hAnsi="Arial" w:cs="Arial"/>
          <w:strike/>
          <w:color w:val="800080"/>
          <w:spacing w:val="4"/>
        </w:rPr>
        <w:t xml:space="preserve"> </w:t>
      </w:r>
      <w:r>
        <w:rPr>
          <w:rFonts w:ascii="Arial" w:eastAsia="Arial" w:hAnsi="Arial" w:cs="Arial"/>
          <w:strike/>
          <w:color w:val="800080"/>
          <w:spacing w:val="-3"/>
        </w:rPr>
        <w:t>V</w:t>
      </w:r>
      <w:r>
        <w:rPr>
          <w:rFonts w:ascii="Arial" w:eastAsia="Arial" w:hAnsi="Arial" w:cs="Arial"/>
          <w:strike/>
          <w:color w:val="800080"/>
          <w:spacing w:val="2"/>
        </w:rPr>
        <w:t>T</w:t>
      </w:r>
      <w:r>
        <w:rPr>
          <w:rFonts w:ascii="Arial" w:eastAsia="Arial" w:hAnsi="Arial" w:cs="Arial"/>
          <w:strike/>
          <w:color w:val="800080"/>
        </w:rPr>
        <w:t xml:space="preserve">S </w:t>
      </w:r>
      <w:r>
        <w:rPr>
          <w:rFonts w:ascii="Arial" w:eastAsia="Arial" w:hAnsi="Arial" w:cs="Arial"/>
          <w:strike/>
          <w:color w:val="800080"/>
          <w:spacing w:val="2"/>
        </w:rPr>
        <w:t>k</w:t>
      </w:r>
      <w:r>
        <w:rPr>
          <w:rFonts w:ascii="Arial" w:eastAsia="Arial" w:hAnsi="Arial" w:cs="Arial"/>
          <w:strike/>
          <w:color w:val="800080"/>
        </w:rPr>
        <w:t>no</w:t>
      </w:r>
      <w:r>
        <w:rPr>
          <w:rFonts w:ascii="Arial" w:eastAsia="Arial" w:hAnsi="Arial" w:cs="Arial"/>
          <w:strike/>
          <w:color w:val="800080"/>
          <w:spacing w:val="-4"/>
        </w:rPr>
        <w:t>w</w:t>
      </w:r>
      <w:r>
        <w:rPr>
          <w:rFonts w:ascii="Arial" w:eastAsia="Arial" w:hAnsi="Arial" w:cs="Arial"/>
          <w:strike/>
          <w:color w:val="800080"/>
          <w:spacing w:val="-1"/>
        </w:rPr>
        <w:t>l</w:t>
      </w:r>
      <w:r>
        <w:rPr>
          <w:rFonts w:ascii="Arial" w:eastAsia="Arial" w:hAnsi="Arial" w:cs="Arial"/>
          <w:strike/>
          <w:color w:val="800080"/>
        </w:rPr>
        <w:t>ed</w:t>
      </w:r>
      <w:r>
        <w:rPr>
          <w:rFonts w:ascii="Arial" w:eastAsia="Arial" w:hAnsi="Arial" w:cs="Arial"/>
          <w:strike/>
          <w:color w:val="800080"/>
          <w:spacing w:val="2"/>
        </w:rPr>
        <w:t>g</w:t>
      </w:r>
      <w:r>
        <w:rPr>
          <w:rFonts w:ascii="Arial" w:eastAsia="Arial" w:hAnsi="Arial" w:cs="Arial"/>
          <w:strike/>
          <w:color w:val="800080"/>
        </w:rPr>
        <w:t>e</w:t>
      </w:r>
      <w:r>
        <w:rPr>
          <w:rFonts w:ascii="Arial" w:eastAsia="Arial" w:hAnsi="Arial" w:cs="Arial"/>
          <w:strike/>
          <w:color w:val="800080"/>
          <w:spacing w:val="1"/>
        </w:rPr>
        <w:t xml:space="preserve"> m</w:t>
      </w:r>
      <w:r>
        <w:rPr>
          <w:rFonts w:ascii="Arial" w:eastAsia="Arial" w:hAnsi="Arial" w:cs="Arial"/>
          <w:strike/>
          <w:color w:val="800080"/>
          <w:spacing w:val="-3"/>
        </w:rPr>
        <w:t>a</w:t>
      </w:r>
      <w:r>
        <w:rPr>
          <w:rFonts w:ascii="Arial" w:eastAsia="Arial" w:hAnsi="Arial" w:cs="Arial"/>
          <w:strike/>
          <w:color w:val="800080"/>
        </w:rPr>
        <w:t>y</w:t>
      </w:r>
      <w:r>
        <w:rPr>
          <w:rFonts w:ascii="Arial" w:eastAsia="Arial" w:hAnsi="Arial" w:cs="Arial"/>
          <w:strike/>
          <w:color w:val="800080"/>
          <w:spacing w:val="1"/>
        </w:rPr>
        <w:t xml:space="preserve"> </w:t>
      </w:r>
      <w:r>
        <w:rPr>
          <w:rFonts w:ascii="Arial" w:eastAsia="Arial" w:hAnsi="Arial" w:cs="Arial"/>
          <w:strike/>
          <w:color w:val="800080"/>
        </w:rPr>
        <w:t>be</w:t>
      </w:r>
      <w:r>
        <w:rPr>
          <w:rFonts w:ascii="Arial" w:eastAsia="Arial" w:hAnsi="Arial" w:cs="Arial"/>
          <w:strike/>
          <w:color w:val="800080"/>
          <w:spacing w:val="4"/>
        </w:rPr>
        <w:t xml:space="preserve"> </w:t>
      </w:r>
      <w:r>
        <w:rPr>
          <w:rFonts w:ascii="Arial" w:eastAsia="Arial" w:hAnsi="Arial" w:cs="Arial"/>
          <w:strike/>
          <w:color w:val="800080"/>
          <w:spacing w:val="2"/>
        </w:rPr>
        <w:t>g</w:t>
      </w:r>
      <w:r>
        <w:rPr>
          <w:rFonts w:ascii="Arial" w:eastAsia="Arial" w:hAnsi="Arial" w:cs="Arial"/>
          <w:strike/>
          <w:color w:val="800080"/>
        </w:rPr>
        <w:t>a</w:t>
      </w:r>
      <w:r>
        <w:rPr>
          <w:rFonts w:ascii="Arial" w:eastAsia="Arial" w:hAnsi="Arial" w:cs="Arial"/>
          <w:strike/>
          <w:color w:val="800080"/>
          <w:spacing w:val="-1"/>
        </w:rPr>
        <w:t>i</w:t>
      </w:r>
      <w:r>
        <w:rPr>
          <w:rFonts w:ascii="Arial" w:eastAsia="Arial" w:hAnsi="Arial" w:cs="Arial"/>
          <w:strike/>
          <w:color w:val="800080"/>
        </w:rPr>
        <w:t>ned</w:t>
      </w:r>
      <w:r>
        <w:rPr>
          <w:rFonts w:ascii="Arial" w:eastAsia="Arial" w:hAnsi="Arial" w:cs="Arial"/>
          <w:strike/>
          <w:color w:val="800080"/>
          <w:spacing w:val="1"/>
        </w:rPr>
        <w:t xml:space="preserve"> t</w:t>
      </w:r>
      <w:r>
        <w:rPr>
          <w:rFonts w:ascii="Arial" w:eastAsia="Arial" w:hAnsi="Arial" w:cs="Arial"/>
          <w:strike/>
          <w:color w:val="800080"/>
        </w:rPr>
        <w:t>h</w:t>
      </w:r>
      <w:r>
        <w:rPr>
          <w:rFonts w:ascii="Arial" w:eastAsia="Arial" w:hAnsi="Arial" w:cs="Arial"/>
          <w:strike/>
          <w:color w:val="800080"/>
          <w:spacing w:val="1"/>
        </w:rPr>
        <w:t>r</w:t>
      </w:r>
      <w:r>
        <w:rPr>
          <w:rFonts w:ascii="Arial" w:eastAsia="Arial" w:hAnsi="Arial" w:cs="Arial"/>
          <w:strike/>
          <w:color w:val="800080"/>
        </w:rPr>
        <w:t>o</w:t>
      </w:r>
      <w:r>
        <w:rPr>
          <w:rFonts w:ascii="Arial" w:eastAsia="Arial" w:hAnsi="Arial" w:cs="Arial"/>
          <w:strike/>
          <w:color w:val="800080"/>
          <w:spacing w:val="-3"/>
        </w:rPr>
        <w:t>u</w:t>
      </w:r>
      <w:r>
        <w:rPr>
          <w:rFonts w:ascii="Arial" w:eastAsia="Arial" w:hAnsi="Arial" w:cs="Arial"/>
          <w:strike/>
          <w:color w:val="800080"/>
          <w:spacing w:val="2"/>
        </w:rPr>
        <w:t>g</w:t>
      </w:r>
      <w:r>
        <w:rPr>
          <w:rFonts w:ascii="Arial" w:eastAsia="Arial" w:hAnsi="Arial" w:cs="Arial"/>
          <w:strike/>
          <w:color w:val="800080"/>
        </w:rPr>
        <w:t>h</w:t>
      </w:r>
      <w:r>
        <w:rPr>
          <w:rFonts w:ascii="Arial" w:eastAsia="Arial" w:hAnsi="Arial" w:cs="Arial"/>
          <w:strike/>
          <w:color w:val="800080"/>
          <w:spacing w:val="3"/>
        </w:rPr>
        <w:t xml:space="preserve"> </w:t>
      </w:r>
      <w:r>
        <w:rPr>
          <w:rFonts w:ascii="Arial" w:eastAsia="Arial" w:hAnsi="Arial" w:cs="Arial"/>
          <w:strike/>
          <w:color w:val="800080"/>
        </w:rPr>
        <w:t>e</w:t>
      </w:r>
      <w:r>
        <w:rPr>
          <w:rFonts w:ascii="Arial" w:eastAsia="Arial" w:hAnsi="Arial" w:cs="Arial"/>
          <w:strike/>
          <w:color w:val="800080"/>
          <w:spacing w:val="-2"/>
        </w:rPr>
        <w:t>x</w:t>
      </w:r>
      <w:r>
        <w:rPr>
          <w:rFonts w:ascii="Arial" w:eastAsia="Arial" w:hAnsi="Arial" w:cs="Arial"/>
          <w:strike/>
          <w:color w:val="800080"/>
          <w:spacing w:val="-3"/>
        </w:rPr>
        <w:t>p</w:t>
      </w:r>
      <w:r>
        <w:rPr>
          <w:rFonts w:ascii="Arial" w:eastAsia="Arial" w:hAnsi="Arial" w:cs="Arial"/>
          <w:strike/>
          <w:color w:val="800080"/>
        </w:rPr>
        <w:t>e</w:t>
      </w:r>
      <w:r>
        <w:rPr>
          <w:rFonts w:ascii="Arial" w:eastAsia="Arial" w:hAnsi="Arial" w:cs="Arial"/>
          <w:strike/>
          <w:color w:val="800080"/>
          <w:spacing w:val="1"/>
        </w:rPr>
        <w:t>r</w:t>
      </w:r>
      <w:r>
        <w:rPr>
          <w:rFonts w:ascii="Arial" w:eastAsia="Arial" w:hAnsi="Arial" w:cs="Arial"/>
          <w:strike/>
          <w:color w:val="800080"/>
          <w:spacing w:val="-1"/>
        </w:rPr>
        <w:t>i</w:t>
      </w:r>
      <w:r>
        <w:rPr>
          <w:rFonts w:ascii="Arial" w:eastAsia="Arial" w:hAnsi="Arial" w:cs="Arial"/>
          <w:strike/>
          <w:color w:val="800080"/>
        </w:rPr>
        <w:t>ence</w:t>
      </w:r>
      <w:r>
        <w:rPr>
          <w:rFonts w:ascii="Arial" w:eastAsia="Arial" w:hAnsi="Arial" w:cs="Arial"/>
          <w:strike/>
          <w:color w:val="800080"/>
          <w:spacing w:val="3"/>
        </w:rPr>
        <w:t xml:space="preserve"> </w:t>
      </w:r>
      <w:r>
        <w:rPr>
          <w:rFonts w:ascii="Arial" w:eastAsia="Arial" w:hAnsi="Arial" w:cs="Arial"/>
          <w:strike/>
          <w:color w:val="800080"/>
        </w:rPr>
        <w:t>as</w:t>
      </w:r>
      <w:r>
        <w:rPr>
          <w:rFonts w:ascii="Arial" w:eastAsia="Arial" w:hAnsi="Arial" w:cs="Arial"/>
          <w:strike/>
          <w:color w:val="800080"/>
          <w:spacing w:val="4"/>
        </w:rPr>
        <w:t xml:space="preserve"> </w:t>
      </w:r>
      <w:r>
        <w:rPr>
          <w:rFonts w:ascii="Arial" w:eastAsia="Arial" w:hAnsi="Arial" w:cs="Arial"/>
          <w:strike/>
          <w:color w:val="800080"/>
        </w:rPr>
        <w:t>a</w:t>
      </w:r>
      <w:r>
        <w:rPr>
          <w:rFonts w:ascii="Arial" w:eastAsia="Arial" w:hAnsi="Arial" w:cs="Arial"/>
          <w:strike/>
          <w:color w:val="800080"/>
          <w:spacing w:val="1"/>
        </w:rPr>
        <w:t xml:space="preserve"> </w:t>
      </w:r>
      <w:r>
        <w:rPr>
          <w:rFonts w:ascii="Arial" w:eastAsia="Arial" w:hAnsi="Arial" w:cs="Arial"/>
          <w:strike/>
          <w:color w:val="800080"/>
          <w:spacing w:val="-1"/>
        </w:rPr>
        <w:t>V</w:t>
      </w:r>
      <w:r>
        <w:rPr>
          <w:rFonts w:ascii="Arial" w:eastAsia="Arial" w:hAnsi="Arial" w:cs="Arial"/>
          <w:strike/>
          <w:color w:val="800080"/>
          <w:spacing w:val="2"/>
        </w:rPr>
        <w:t>T</w:t>
      </w:r>
      <w:r>
        <w:rPr>
          <w:rFonts w:ascii="Arial" w:eastAsia="Arial" w:hAnsi="Arial" w:cs="Arial"/>
          <w:strike/>
          <w:color w:val="800080"/>
        </w:rPr>
        <w:t xml:space="preserve">S </w:t>
      </w:r>
      <w:r>
        <w:rPr>
          <w:rFonts w:ascii="Arial" w:eastAsia="Arial" w:hAnsi="Arial" w:cs="Arial"/>
          <w:strike/>
          <w:color w:val="800080"/>
          <w:spacing w:val="1"/>
        </w:rPr>
        <w:t>O</w:t>
      </w:r>
      <w:r>
        <w:rPr>
          <w:rFonts w:ascii="Arial" w:eastAsia="Arial" w:hAnsi="Arial" w:cs="Arial"/>
          <w:strike/>
          <w:color w:val="800080"/>
        </w:rPr>
        <w:t>p</w:t>
      </w:r>
      <w:r>
        <w:rPr>
          <w:rFonts w:ascii="Arial" w:eastAsia="Arial" w:hAnsi="Arial" w:cs="Arial"/>
          <w:strike/>
          <w:color w:val="800080"/>
          <w:spacing w:val="-3"/>
        </w:rPr>
        <w:t>e</w:t>
      </w:r>
      <w:r>
        <w:rPr>
          <w:rFonts w:ascii="Arial" w:eastAsia="Arial" w:hAnsi="Arial" w:cs="Arial"/>
          <w:strike/>
          <w:color w:val="800080"/>
          <w:spacing w:val="1"/>
        </w:rPr>
        <w:t>r</w:t>
      </w:r>
      <w:r>
        <w:rPr>
          <w:rFonts w:ascii="Arial" w:eastAsia="Arial" w:hAnsi="Arial" w:cs="Arial"/>
          <w:strike/>
          <w:color w:val="800080"/>
        </w:rPr>
        <w:t>a</w:t>
      </w:r>
      <w:r>
        <w:rPr>
          <w:rFonts w:ascii="Arial" w:eastAsia="Arial" w:hAnsi="Arial" w:cs="Arial"/>
          <w:strike/>
          <w:color w:val="800080"/>
          <w:spacing w:val="-1"/>
        </w:rPr>
        <w:t>t</w:t>
      </w:r>
      <w:r>
        <w:rPr>
          <w:rFonts w:ascii="Arial" w:eastAsia="Arial" w:hAnsi="Arial" w:cs="Arial"/>
          <w:strike/>
          <w:color w:val="800080"/>
        </w:rPr>
        <w:t>or</w:t>
      </w:r>
      <w:r>
        <w:rPr>
          <w:rFonts w:ascii="Arial" w:eastAsia="Arial" w:hAnsi="Arial" w:cs="Arial"/>
          <w:strike/>
          <w:color w:val="800080"/>
          <w:spacing w:val="5"/>
        </w:rPr>
        <w:t xml:space="preserve"> </w:t>
      </w:r>
      <w:r>
        <w:rPr>
          <w:rFonts w:ascii="Arial" w:eastAsia="Arial" w:hAnsi="Arial" w:cs="Arial"/>
          <w:strike/>
          <w:color w:val="800080"/>
        </w:rPr>
        <w:t>or</w:t>
      </w:r>
      <w:r>
        <w:rPr>
          <w:rFonts w:ascii="Arial" w:eastAsia="Arial" w:hAnsi="Arial" w:cs="Arial"/>
          <w:strike/>
          <w:color w:val="800080"/>
          <w:spacing w:val="3"/>
        </w:rPr>
        <w:t xml:space="preserve"> </w:t>
      </w:r>
      <w:r>
        <w:rPr>
          <w:rFonts w:ascii="Arial" w:eastAsia="Arial" w:hAnsi="Arial" w:cs="Arial"/>
          <w:strike/>
          <w:color w:val="800080"/>
          <w:spacing w:val="-3"/>
        </w:rPr>
        <w:t>V</w:t>
      </w:r>
      <w:r>
        <w:rPr>
          <w:rFonts w:ascii="Arial" w:eastAsia="Arial" w:hAnsi="Arial" w:cs="Arial"/>
          <w:strike/>
          <w:color w:val="800080"/>
          <w:spacing w:val="2"/>
        </w:rPr>
        <w:t>T</w:t>
      </w:r>
      <w:r>
        <w:rPr>
          <w:rFonts w:ascii="Arial" w:eastAsia="Arial" w:hAnsi="Arial" w:cs="Arial"/>
          <w:strike/>
          <w:color w:val="800080"/>
        </w:rPr>
        <w:t>S</w:t>
      </w:r>
      <w:r>
        <w:rPr>
          <w:rFonts w:ascii="Arial" w:eastAsia="Arial" w:hAnsi="Arial" w:cs="Arial"/>
          <w:strike/>
          <w:color w:val="800080"/>
          <w:spacing w:val="3"/>
        </w:rPr>
        <w:t xml:space="preserve"> </w:t>
      </w:r>
      <w:r>
        <w:rPr>
          <w:rFonts w:ascii="Arial" w:eastAsia="Arial" w:hAnsi="Arial" w:cs="Arial"/>
          <w:strike/>
          <w:color w:val="800080"/>
          <w:spacing w:val="-1"/>
        </w:rPr>
        <w:t>S</w:t>
      </w:r>
      <w:r>
        <w:rPr>
          <w:rFonts w:ascii="Arial" w:eastAsia="Arial" w:hAnsi="Arial" w:cs="Arial"/>
          <w:strike/>
          <w:color w:val="800080"/>
        </w:rPr>
        <w:t>upe</w:t>
      </w:r>
      <w:r>
        <w:rPr>
          <w:rFonts w:ascii="Arial" w:eastAsia="Arial" w:hAnsi="Arial" w:cs="Arial"/>
          <w:strike/>
          <w:color w:val="800080"/>
          <w:spacing w:val="1"/>
        </w:rPr>
        <w:t>r</w:t>
      </w:r>
      <w:r>
        <w:rPr>
          <w:rFonts w:ascii="Arial" w:eastAsia="Arial" w:hAnsi="Arial" w:cs="Arial"/>
          <w:strike/>
          <w:color w:val="800080"/>
          <w:spacing w:val="-2"/>
        </w:rPr>
        <w:t>v</w:t>
      </w:r>
      <w:r>
        <w:rPr>
          <w:rFonts w:ascii="Arial" w:eastAsia="Arial" w:hAnsi="Arial" w:cs="Arial"/>
          <w:strike/>
          <w:color w:val="800080"/>
          <w:spacing w:val="-1"/>
        </w:rPr>
        <w:t>i</w:t>
      </w:r>
      <w:r>
        <w:rPr>
          <w:rFonts w:ascii="Arial" w:eastAsia="Arial" w:hAnsi="Arial" w:cs="Arial"/>
          <w:strike/>
          <w:color w:val="800080"/>
        </w:rPr>
        <w:t>so</w:t>
      </w:r>
      <w:r>
        <w:rPr>
          <w:rFonts w:ascii="Arial" w:eastAsia="Arial" w:hAnsi="Arial" w:cs="Arial"/>
          <w:strike/>
          <w:color w:val="800080"/>
          <w:spacing w:val="-2"/>
        </w:rPr>
        <w:t>r</w:t>
      </w:r>
      <w:r>
        <w:rPr>
          <w:rFonts w:ascii="Arial" w:eastAsia="Arial" w:hAnsi="Arial" w:cs="Arial"/>
          <w:strike/>
          <w:color w:val="800080"/>
        </w:rPr>
        <w:t>.</w:t>
      </w:r>
      <w:r>
        <w:rPr>
          <w:rFonts w:ascii="Arial" w:eastAsia="Arial" w:hAnsi="Arial" w:cs="Arial"/>
          <w:color w:val="800080"/>
        </w:rPr>
        <w:t xml:space="preserve"> </w:t>
      </w:r>
      <w:r>
        <w:rPr>
          <w:rFonts w:ascii="Arial" w:eastAsia="Arial" w:hAnsi="Arial" w:cs="Arial"/>
          <w:strike/>
          <w:color w:val="800080"/>
          <w:spacing w:val="-1"/>
        </w:rPr>
        <w:t>S</w:t>
      </w:r>
      <w:r>
        <w:rPr>
          <w:rFonts w:ascii="Arial" w:eastAsia="Arial" w:hAnsi="Arial" w:cs="Arial"/>
          <w:strike/>
          <w:color w:val="800080"/>
        </w:rPr>
        <w:t>uch</w:t>
      </w:r>
      <w:r>
        <w:rPr>
          <w:rFonts w:ascii="Arial" w:eastAsia="Arial" w:hAnsi="Arial" w:cs="Arial"/>
          <w:strike/>
          <w:color w:val="800080"/>
          <w:spacing w:val="2"/>
        </w:rPr>
        <w:t xml:space="preserve"> </w:t>
      </w:r>
      <w:r>
        <w:rPr>
          <w:rFonts w:ascii="Arial" w:eastAsia="Arial" w:hAnsi="Arial" w:cs="Arial"/>
          <w:strike/>
          <w:color w:val="800080"/>
        </w:rPr>
        <w:t>e</w:t>
      </w:r>
      <w:r>
        <w:rPr>
          <w:rFonts w:ascii="Arial" w:eastAsia="Arial" w:hAnsi="Arial" w:cs="Arial"/>
          <w:strike/>
          <w:color w:val="800080"/>
          <w:spacing w:val="-2"/>
        </w:rPr>
        <w:t>x</w:t>
      </w:r>
      <w:r>
        <w:rPr>
          <w:rFonts w:ascii="Arial" w:eastAsia="Arial" w:hAnsi="Arial" w:cs="Arial"/>
          <w:strike/>
          <w:color w:val="800080"/>
        </w:rPr>
        <w:t>pe</w:t>
      </w:r>
      <w:r>
        <w:rPr>
          <w:rFonts w:ascii="Arial" w:eastAsia="Arial" w:hAnsi="Arial" w:cs="Arial"/>
          <w:strike/>
          <w:color w:val="800080"/>
          <w:spacing w:val="1"/>
        </w:rPr>
        <w:t>r</w:t>
      </w:r>
      <w:r>
        <w:rPr>
          <w:rFonts w:ascii="Arial" w:eastAsia="Arial" w:hAnsi="Arial" w:cs="Arial"/>
          <w:strike/>
          <w:color w:val="800080"/>
          <w:spacing w:val="-1"/>
        </w:rPr>
        <w:t>i</w:t>
      </w:r>
      <w:r>
        <w:rPr>
          <w:rFonts w:ascii="Arial" w:eastAsia="Arial" w:hAnsi="Arial" w:cs="Arial"/>
          <w:strike/>
          <w:color w:val="800080"/>
        </w:rPr>
        <w:t>ence</w:t>
      </w:r>
      <w:r>
        <w:rPr>
          <w:rFonts w:ascii="Arial" w:eastAsia="Arial" w:hAnsi="Arial" w:cs="Arial"/>
          <w:strike/>
          <w:color w:val="800080"/>
          <w:spacing w:val="4"/>
        </w:rPr>
        <w:t xml:space="preserve"> </w:t>
      </w:r>
      <w:r>
        <w:rPr>
          <w:rFonts w:ascii="Arial" w:eastAsia="Arial" w:hAnsi="Arial" w:cs="Arial"/>
          <w:strike/>
          <w:color w:val="800080"/>
          <w:spacing w:val="-4"/>
        </w:rPr>
        <w:t>w</w:t>
      </w:r>
      <w:r>
        <w:rPr>
          <w:rFonts w:ascii="Arial" w:eastAsia="Arial" w:hAnsi="Arial" w:cs="Arial"/>
          <w:strike/>
          <w:color w:val="800080"/>
        </w:rPr>
        <w:t>o</w:t>
      </w:r>
      <w:r>
        <w:rPr>
          <w:rFonts w:ascii="Arial" w:eastAsia="Arial" w:hAnsi="Arial" w:cs="Arial"/>
          <w:strike/>
          <w:color w:val="800080"/>
          <w:spacing w:val="2"/>
        </w:rPr>
        <w:t>u</w:t>
      </w:r>
      <w:r>
        <w:rPr>
          <w:rFonts w:ascii="Arial" w:eastAsia="Arial" w:hAnsi="Arial" w:cs="Arial"/>
          <w:strike/>
          <w:color w:val="800080"/>
          <w:spacing w:val="-1"/>
        </w:rPr>
        <w:t>l</w:t>
      </w:r>
      <w:r>
        <w:rPr>
          <w:rFonts w:ascii="Arial" w:eastAsia="Arial" w:hAnsi="Arial" w:cs="Arial"/>
          <w:strike/>
          <w:color w:val="800080"/>
        </w:rPr>
        <w:t>d</w:t>
      </w:r>
      <w:r>
        <w:rPr>
          <w:rFonts w:ascii="Arial" w:eastAsia="Arial" w:hAnsi="Arial" w:cs="Arial"/>
          <w:strike/>
          <w:color w:val="800080"/>
          <w:spacing w:val="4"/>
        </w:rPr>
        <w:t xml:space="preserve"> </w:t>
      </w:r>
      <w:r>
        <w:rPr>
          <w:rFonts w:ascii="Arial" w:eastAsia="Arial" w:hAnsi="Arial" w:cs="Arial"/>
          <w:strike/>
          <w:color w:val="800080"/>
        </w:rPr>
        <w:t>be</w:t>
      </w:r>
      <w:r>
        <w:rPr>
          <w:rFonts w:ascii="Arial" w:eastAsia="Arial" w:hAnsi="Arial" w:cs="Arial"/>
          <w:strike/>
          <w:color w:val="800080"/>
          <w:spacing w:val="2"/>
        </w:rPr>
        <w:t xml:space="preserve"> </w:t>
      </w:r>
      <w:r>
        <w:rPr>
          <w:rFonts w:ascii="Arial" w:eastAsia="Arial" w:hAnsi="Arial" w:cs="Arial"/>
          <w:strike/>
          <w:color w:val="800080"/>
        </w:rPr>
        <w:t>pa</w:t>
      </w:r>
      <w:r>
        <w:rPr>
          <w:rFonts w:ascii="Arial" w:eastAsia="Arial" w:hAnsi="Arial" w:cs="Arial"/>
          <w:strike/>
          <w:color w:val="800080"/>
          <w:spacing w:val="1"/>
        </w:rPr>
        <w:t>rt</w:t>
      </w:r>
      <w:r>
        <w:rPr>
          <w:rFonts w:ascii="Arial" w:eastAsia="Arial" w:hAnsi="Arial" w:cs="Arial"/>
          <w:strike/>
          <w:color w:val="800080"/>
          <w:spacing w:val="-1"/>
        </w:rPr>
        <w:t>i</w:t>
      </w:r>
      <w:r>
        <w:rPr>
          <w:rFonts w:ascii="Arial" w:eastAsia="Arial" w:hAnsi="Arial" w:cs="Arial"/>
          <w:strike/>
          <w:color w:val="800080"/>
        </w:rPr>
        <w:t>cu</w:t>
      </w:r>
      <w:r>
        <w:rPr>
          <w:rFonts w:ascii="Arial" w:eastAsia="Arial" w:hAnsi="Arial" w:cs="Arial"/>
          <w:strike/>
          <w:color w:val="800080"/>
          <w:spacing w:val="-1"/>
        </w:rPr>
        <w:t>l</w:t>
      </w:r>
      <w:r>
        <w:rPr>
          <w:rFonts w:ascii="Arial" w:eastAsia="Arial" w:hAnsi="Arial" w:cs="Arial"/>
          <w:strike/>
          <w:color w:val="800080"/>
        </w:rPr>
        <w:t>a</w:t>
      </w:r>
      <w:r>
        <w:rPr>
          <w:rFonts w:ascii="Arial" w:eastAsia="Arial" w:hAnsi="Arial" w:cs="Arial"/>
          <w:strike/>
          <w:color w:val="800080"/>
          <w:spacing w:val="1"/>
        </w:rPr>
        <w:t>r</w:t>
      </w:r>
      <w:r>
        <w:rPr>
          <w:rFonts w:ascii="Arial" w:eastAsia="Arial" w:hAnsi="Arial" w:cs="Arial"/>
          <w:strike/>
          <w:color w:val="800080"/>
          <w:spacing w:val="-1"/>
        </w:rPr>
        <w:t>l</w:t>
      </w:r>
      <w:r>
        <w:rPr>
          <w:rFonts w:ascii="Arial" w:eastAsia="Arial" w:hAnsi="Arial" w:cs="Arial"/>
          <w:strike/>
          <w:color w:val="800080"/>
        </w:rPr>
        <w:t xml:space="preserve">y </w:t>
      </w:r>
      <w:r>
        <w:rPr>
          <w:rFonts w:ascii="Arial" w:eastAsia="Arial" w:hAnsi="Arial" w:cs="Arial"/>
          <w:strike/>
          <w:color w:val="800080"/>
          <w:spacing w:val="1"/>
        </w:rPr>
        <w:t>r</w:t>
      </w:r>
      <w:r>
        <w:rPr>
          <w:rFonts w:ascii="Arial" w:eastAsia="Arial" w:hAnsi="Arial" w:cs="Arial"/>
          <w:strike/>
          <w:color w:val="800080"/>
        </w:rPr>
        <w:t>e</w:t>
      </w:r>
      <w:r>
        <w:rPr>
          <w:rFonts w:ascii="Arial" w:eastAsia="Arial" w:hAnsi="Arial" w:cs="Arial"/>
          <w:strike/>
          <w:color w:val="800080"/>
          <w:spacing w:val="-1"/>
        </w:rPr>
        <w:t>l</w:t>
      </w:r>
      <w:r>
        <w:rPr>
          <w:rFonts w:ascii="Arial" w:eastAsia="Arial" w:hAnsi="Arial" w:cs="Arial"/>
          <w:strike/>
          <w:color w:val="800080"/>
          <w:spacing w:val="2"/>
        </w:rPr>
        <w:t>e</w:t>
      </w:r>
      <w:r>
        <w:rPr>
          <w:rFonts w:ascii="Arial" w:eastAsia="Arial" w:hAnsi="Arial" w:cs="Arial"/>
          <w:strike/>
          <w:color w:val="800080"/>
          <w:spacing w:val="-2"/>
        </w:rPr>
        <w:t>v</w:t>
      </w:r>
      <w:r>
        <w:rPr>
          <w:rFonts w:ascii="Arial" w:eastAsia="Arial" w:hAnsi="Arial" w:cs="Arial"/>
          <w:strike/>
          <w:color w:val="800080"/>
        </w:rPr>
        <w:t>ant</w:t>
      </w:r>
      <w:r>
        <w:rPr>
          <w:rFonts w:ascii="Arial" w:eastAsia="Arial" w:hAnsi="Arial" w:cs="Arial"/>
          <w:strike/>
          <w:color w:val="800080"/>
          <w:spacing w:val="6"/>
        </w:rPr>
        <w:t xml:space="preserve"> </w:t>
      </w:r>
      <w:r>
        <w:rPr>
          <w:rFonts w:ascii="Arial" w:eastAsia="Arial" w:hAnsi="Arial" w:cs="Arial"/>
          <w:strike/>
          <w:color w:val="800080"/>
          <w:spacing w:val="-4"/>
        </w:rPr>
        <w:t>w</w:t>
      </w:r>
      <w:r>
        <w:rPr>
          <w:rFonts w:ascii="Arial" w:eastAsia="Arial" w:hAnsi="Arial" w:cs="Arial"/>
          <w:strike/>
          <w:color w:val="800080"/>
        </w:rPr>
        <w:t>he</w:t>
      </w:r>
      <w:r>
        <w:rPr>
          <w:rFonts w:ascii="Arial" w:eastAsia="Arial" w:hAnsi="Arial" w:cs="Arial"/>
          <w:strike/>
          <w:color w:val="800080"/>
          <w:spacing w:val="1"/>
        </w:rPr>
        <w:t>r</w:t>
      </w:r>
      <w:r>
        <w:rPr>
          <w:rFonts w:ascii="Arial" w:eastAsia="Arial" w:hAnsi="Arial" w:cs="Arial"/>
          <w:strike/>
          <w:color w:val="800080"/>
        </w:rPr>
        <w:t>e</w:t>
      </w:r>
      <w:r>
        <w:rPr>
          <w:rFonts w:ascii="Arial" w:eastAsia="Arial" w:hAnsi="Arial" w:cs="Arial"/>
          <w:strike/>
          <w:color w:val="800080"/>
          <w:spacing w:val="2"/>
        </w:rPr>
        <w:t xml:space="preserve"> </w:t>
      </w:r>
      <w:r>
        <w:rPr>
          <w:rFonts w:ascii="Arial" w:eastAsia="Arial" w:hAnsi="Arial" w:cs="Arial"/>
          <w:strike/>
          <w:color w:val="800080"/>
          <w:spacing w:val="1"/>
        </w:rPr>
        <w:t>t</w:t>
      </w:r>
      <w:r>
        <w:rPr>
          <w:rFonts w:ascii="Arial" w:eastAsia="Arial" w:hAnsi="Arial" w:cs="Arial"/>
          <w:strike/>
          <w:color w:val="800080"/>
        </w:rPr>
        <w:t>he</w:t>
      </w:r>
      <w:r>
        <w:rPr>
          <w:rFonts w:ascii="Arial" w:eastAsia="Arial" w:hAnsi="Arial" w:cs="Arial"/>
          <w:strike/>
          <w:color w:val="800080"/>
          <w:spacing w:val="2"/>
        </w:rPr>
        <w:t xml:space="preserve"> </w:t>
      </w:r>
      <w:r>
        <w:rPr>
          <w:rFonts w:ascii="Arial" w:eastAsia="Arial" w:hAnsi="Arial" w:cs="Arial"/>
          <w:strike/>
          <w:color w:val="800080"/>
          <w:spacing w:val="1"/>
        </w:rPr>
        <w:t>r</w:t>
      </w:r>
      <w:r>
        <w:rPr>
          <w:rFonts w:ascii="Arial" w:eastAsia="Arial" w:hAnsi="Arial" w:cs="Arial"/>
          <w:strike/>
          <w:color w:val="800080"/>
        </w:rPr>
        <w:t>o</w:t>
      </w:r>
      <w:r>
        <w:rPr>
          <w:rFonts w:ascii="Arial" w:eastAsia="Arial" w:hAnsi="Arial" w:cs="Arial"/>
          <w:strike/>
          <w:color w:val="800080"/>
          <w:spacing w:val="-1"/>
        </w:rPr>
        <w:t>l</w:t>
      </w:r>
      <w:r>
        <w:rPr>
          <w:rFonts w:ascii="Arial" w:eastAsia="Arial" w:hAnsi="Arial" w:cs="Arial"/>
          <w:strike/>
          <w:color w:val="800080"/>
        </w:rPr>
        <w:t>e</w:t>
      </w:r>
      <w:r>
        <w:rPr>
          <w:rFonts w:ascii="Arial" w:eastAsia="Arial" w:hAnsi="Arial" w:cs="Arial"/>
          <w:strike/>
          <w:color w:val="800080"/>
          <w:spacing w:val="6"/>
        </w:rPr>
        <w:t xml:space="preserve"> </w:t>
      </w:r>
      <w:r>
        <w:rPr>
          <w:rFonts w:ascii="Arial" w:eastAsia="Arial" w:hAnsi="Arial" w:cs="Arial"/>
          <w:strike/>
          <w:color w:val="800080"/>
          <w:spacing w:val="-1"/>
        </w:rPr>
        <w:t>i</w:t>
      </w:r>
      <w:r>
        <w:rPr>
          <w:rFonts w:ascii="Arial" w:eastAsia="Arial" w:hAnsi="Arial" w:cs="Arial"/>
          <w:strike/>
          <w:color w:val="800080"/>
        </w:rPr>
        <w:t>nc</w:t>
      </w:r>
      <w:r>
        <w:rPr>
          <w:rFonts w:ascii="Arial" w:eastAsia="Arial" w:hAnsi="Arial" w:cs="Arial"/>
          <w:strike/>
          <w:color w:val="800080"/>
          <w:spacing w:val="-1"/>
        </w:rPr>
        <w:t>l</w:t>
      </w:r>
      <w:r>
        <w:rPr>
          <w:rFonts w:ascii="Arial" w:eastAsia="Arial" w:hAnsi="Arial" w:cs="Arial"/>
          <w:strike/>
          <w:color w:val="800080"/>
        </w:rPr>
        <w:t>udes</w:t>
      </w:r>
      <w:r>
        <w:rPr>
          <w:rFonts w:ascii="Arial" w:eastAsia="Arial" w:hAnsi="Arial" w:cs="Arial"/>
          <w:strike/>
          <w:color w:val="800080"/>
          <w:spacing w:val="2"/>
        </w:rPr>
        <w:t xml:space="preserve"> </w:t>
      </w:r>
      <w:r>
        <w:rPr>
          <w:rFonts w:ascii="Arial" w:eastAsia="Arial" w:hAnsi="Arial" w:cs="Arial"/>
          <w:strike/>
          <w:color w:val="800080"/>
          <w:spacing w:val="1"/>
        </w:rPr>
        <w:t>r</w:t>
      </w:r>
      <w:r>
        <w:rPr>
          <w:rFonts w:ascii="Arial" w:eastAsia="Arial" w:hAnsi="Arial" w:cs="Arial"/>
          <w:strike/>
          <w:color w:val="800080"/>
        </w:rPr>
        <w:t>espons</w:t>
      </w:r>
      <w:r>
        <w:rPr>
          <w:rFonts w:ascii="Arial" w:eastAsia="Arial" w:hAnsi="Arial" w:cs="Arial"/>
          <w:strike/>
          <w:color w:val="800080"/>
          <w:spacing w:val="-1"/>
        </w:rPr>
        <w:t>i</w:t>
      </w:r>
      <w:r>
        <w:rPr>
          <w:rFonts w:ascii="Arial" w:eastAsia="Arial" w:hAnsi="Arial" w:cs="Arial"/>
          <w:strike/>
          <w:color w:val="800080"/>
        </w:rPr>
        <w:t>b</w:t>
      </w:r>
      <w:r>
        <w:rPr>
          <w:rFonts w:ascii="Arial" w:eastAsia="Arial" w:hAnsi="Arial" w:cs="Arial"/>
          <w:strike/>
          <w:color w:val="800080"/>
          <w:spacing w:val="-1"/>
        </w:rPr>
        <w:t>ili</w:t>
      </w:r>
      <w:r>
        <w:rPr>
          <w:rFonts w:ascii="Arial" w:eastAsia="Arial" w:hAnsi="Arial" w:cs="Arial"/>
          <w:strike/>
          <w:color w:val="800080"/>
          <w:spacing w:val="1"/>
        </w:rPr>
        <w:t>t</w:t>
      </w:r>
      <w:r>
        <w:rPr>
          <w:rFonts w:ascii="Arial" w:eastAsia="Arial" w:hAnsi="Arial" w:cs="Arial"/>
          <w:strike/>
          <w:color w:val="800080"/>
          <w:spacing w:val="-1"/>
        </w:rPr>
        <w:t>i</w:t>
      </w:r>
      <w:r>
        <w:rPr>
          <w:rFonts w:ascii="Arial" w:eastAsia="Arial" w:hAnsi="Arial" w:cs="Arial"/>
          <w:strike/>
          <w:color w:val="800080"/>
        </w:rPr>
        <w:t>es</w:t>
      </w:r>
      <w:r>
        <w:rPr>
          <w:rFonts w:ascii="Arial" w:eastAsia="Arial" w:hAnsi="Arial" w:cs="Arial"/>
          <w:strike/>
          <w:color w:val="800080"/>
          <w:spacing w:val="2"/>
        </w:rPr>
        <w:t xml:space="preserve"> </w:t>
      </w:r>
      <w:r>
        <w:rPr>
          <w:rFonts w:ascii="Arial" w:eastAsia="Arial" w:hAnsi="Arial" w:cs="Arial"/>
          <w:strike/>
          <w:color w:val="800080"/>
          <w:spacing w:val="3"/>
        </w:rPr>
        <w:t>f</w:t>
      </w:r>
      <w:r>
        <w:rPr>
          <w:rFonts w:ascii="Arial" w:eastAsia="Arial" w:hAnsi="Arial" w:cs="Arial"/>
          <w:strike/>
          <w:color w:val="800080"/>
        </w:rPr>
        <w:t>or</w:t>
      </w:r>
      <w:r>
        <w:rPr>
          <w:rFonts w:ascii="Arial" w:eastAsia="Arial" w:hAnsi="Arial" w:cs="Arial"/>
          <w:strike/>
          <w:color w:val="800080"/>
          <w:spacing w:val="3"/>
        </w:rPr>
        <w:t xml:space="preserve"> </w:t>
      </w:r>
      <w:r>
        <w:rPr>
          <w:rFonts w:ascii="Arial" w:eastAsia="Arial" w:hAnsi="Arial" w:cs="Arial"/>
          <w:strike/>
          <w:color w:val="800080"/>
          <w:spacing w:val="-1"/>
        </w:rPr>
        <w:t>V</w:t>
      </w:r>
      <w:r>
        <w:rPr>
          <w:rFonts w:ascii="Arial" w:eastAsia="Arial" w:hAnsi="Arial" w:cs="Arial"/>
          <w:strike/>
          <w:color w:val="800080"/>
        </w:rPr>
        <w:t>TS</w:t>
      </w:r>
      <w:r>
        <w:rPr>
          <w:rFonts w:ascii="Arial" w:eastAsia="Arial" w:hAnsi="Arial" w:cs="Arial"/>
          <w:color w:val="800080"/>
        </w:rPr>
        <w:t xml:space="preserve"> </w:t>
      </w:r>
      <w:r>
        <w:rPr>
          <w:rFonts w:ascii="Arial" w:eastAsia="Arial" w:hAnsi="Arial" w:cs="Arial"/>
          <w:strike/>
          <w:color w:val="800080"/>
        </w:rPr>
        <w:t>con</w:t>
      </w:r>
      <w:r>
        <w:rPr>
          <w:rFonts w:ascii="Arial" w:eastAsia="Arial" w:hAnsi="Arial" w:cs="Arial"/>
          <w:strike/>
          <w:color w:val="800080"/>
          <w:spacing w:val="1"/>
        </w:rPr>
        <w:t>t</w:t>
      </w:r>
      <w:r>
        <w:rPr>
          <w:rFonts w:ascii="Arial" w:eastAsia="Arial" w:hAnsi="Arial" w:cs="Arial"/>
          <w:strike/>
          <w:color w:val="800080"/>
          <w:spacing w:val="-1"/>
        </w:rPr>
        <w:t>i</w:t>
      </w:r>
      <w:r>
        <w:rPr>
          <w:rFonts w:ascii="Arial" w:eastAsia="Arial" w:hAnsi="Arial" w:cs="Arial"/>
          <w:strike/>
          <w:color w:val="800080"/>
        </w:rPr>
        <w:t>n</w:t>
      </w:r>
      <w:r>
        <w:rPr>
          <w:rFonts w:ascii="Arial" w:eastAsia="Arial" w:hAnsi="Arial" w:cs="Arial"/>
          <w:strike/>
          <w:color w:val="800080"/>
          <w:spacing w:val="2"/>
        </w:rPr>
        <w:t>g</w:t>
      </w:r>
      <w:r>
        <w:rPr>
          <w:rFonts w:ascii="Arial" w:eastAsia="Arial" w:hAnsi="Arial" w:cs="Arial"/>
          <w:strike/>
          <w:color w:val="800080"/>
        </w:rPr>
        <w:t>e</w:t>
      </w:r>
      <w:r>
        <w:rPr>
          <w:rFonts w:ascii="Arial" w:eastAsia="Arial" w:hAnsi="Arial" w:cs="Arial"/>
          <w:strike/>
          <w:color w:val="800080"/>
          <w:spacing w:val="-3"/>
        </w:rPr>
        <w:t>n</w:t>
      </w:r>
      <w:r>
        <w:rPr>
          <w:rFonts w:ascii="Arial" w:eastAsia="Arial" w:hAnsi="Arial" w:cs="Arial"/>
          <w:strike/>
          <w:color w:val="800080"/>
        </w:rPr>
        <w:t>cy</w:t>
      </w:r>
      <w:r>
        <w:rPr>
          <w:rFonts w:ascii="Arial" w:eastAsia="Arial" w:hAnsi="Arial" w:cs="Arial"/>
          <w:strike/>
          <w:color w:val="800080"/>
          <w:spacing w:val="3"/>
        </w:rPr>
        <w:t xml:space="preserve"> </w:t>
      </w:r>
      <w:r>
        <w:rPr>
          <w:rFonts w:ascii="Arial" w:eastAsia="Arial" w:hAnsi="Arial" w:cs="Arial"/>
          <w:strike/>
          <w:color w:val="800080"/>
        </w:rPr>
        <w:t>p</w:t>
      </w:r>
      <w:r>
        <w:rPr>
          <w:rFonts w:ascii="Arial" w:eastAsia="Arial" w:hAnsi="Arial" w:cs="Arial"/>
          <w:strike/>
          <w:color w:val="800080"/>
          <w:spacing w:val="-1"/>
        </w:rPr>
        <w:t>l</w:t>
      </w:r>
      <w:r>
        <w:rPr>
          <w:rFonts w:ascii="Arial" w:eastAsia="Arial" w:hAnsi="Arial" w:cs="Arial"/>
          <w:strike/>
          <w:color w:val="800080"/>
        </w:rPr>
        <w:t>ann</w:t>
      </w:r>
      <w:r>
        <w:rPr>
          <w:rFonts w:ascii="Arial" w:eastAsia="Arial" w:hAnsi="Arial" w:cs="Arial"/>
          <w:strike/>
          <w:color w:val="800080"/>
          <w:spacing w:val="-1"/>
        </w:rPr>
        <w:t>i</w:t>
      </w:r>
      <w:r>
        <w:rPr>
          <w:rFonts w:ascii="Arial" w:eastAsia="Arial" w:hAnsi="Arial" w:cs="Arial"/>
          <w:strike/>
          <w:color w:val="800080"/>
        </w:rPr>
        <w:t>n</w:t>
      </w:r>
      <w:r>
        <w:rPr>
          <w:rFonts w:ascii="Arial" w:eastAsia="Arial" w:hAnsi="Arial" w:cs="Arial"/>
          <w:strike/>
          <w:color w:val="800080"/>
          <w:spacing w:val="2"/>
        </w:rPr>
        <w:t>g</w:t>
      </w:r>
      <w:r>
        <w:rPr>
          <w:rFonts w:ascii="Arial" w:eastAsia="Arial" w:hAnsi="Arial" w:cs="Arial"/>
          <w:strike/>
          <w:color w:val="800080"/>
        </w:rPr>
        <w:t xml:space="preserve">. </w:t>
      </w:r>
      <w:r>
        <w:rPr>
          <w:rFonts w:ascii="Arial" w:eastAsia="Arial" w:hAnsi="Arial" w:cs="Arial"/>
          <w:strike/>
          <w:color w:val="800080"/>
          <w:spacing w:val="14"/>
        </w:rPr>
        <w:t xml:space="preserve"> </w:t>
      </w:r>
      <w:r>
        <w:rPr>
          <w:rFonts w:ascii="Arial" w:eastAsia="Arial" w:hAnsi="Arial" w:cs="Arial"/>
          <w:strike/>
          <w:color w:val="800080"/>
        </w:rPr>
        <w:t>The</w:t>
      </w:r>
      <w:r>
        <w:rPr>
          <w:rFonts w:ascii="Arial" w:eastAsia="Arial" w:hAnsi="Arial" w:cs="Arial"/>
          <w:strike/>
          <w:color w:val="800080"/>
          <w:spacing w:val="6"/>
        </w:rPr>
        <w:t xml:space="preserve"> </w:t>
      </w:r>
      <w:r>
        <w:rPr>
          <w:rFonts w:ascii="Arial" w:eastAsia="Arial" w:hAnsi="Arial" w:cs="Arial"/>
          <w:strike/>
          <w:color w:val="800080"/>
          <w:spacing w:val="1"/>
        </w:rPr>
        <w:t>m</w:t>
      </w:r>
      <w:r>
        <w:rPr>
          <w:rFonts w:ascii="Arial" w:eastAsia="Arial" w:hAnsi="Arial" w:cs="Arial"/>
          <w:strike/>
          <w:color w:val="800080"/>
        </w:rPr>
        <w:t>an</w:t>
      </w:r>
      <w:r>
        <w:rPr>
          <w:rFonts w:ascii="Arial" w:eastAsia="Arial" w:hAnsi="Arial" w:cs="Arial"/>
          <w:strike/>
          <w:color w:val="800080"/>
          <w:spacing w:val="-3"/>
        </w:rPr>
        <w:t>a</w:t>
      </w:r>
      <w:r>
        <w:rPr>
          <w:rFonts w:ascii="Arial" w:eastAsia="Arial" w:hAnsi="Arial" w:cs="Arial"/>
          <w:strike/>
          <w:color w:val="800080"/>
          <w:spacing w:val="2"/>
        </w:rPr>
        <w:t>g</w:t>
      </w:r>
      <w:r>
        <w:rPr>
          <w:rFonts w:ascii="Arial" w:eastAsia="Arial" w:hAnsi="Arial" w:cs="Arial"/>
          <w:strike/>
          <w:color w:val="800080"/>
          <w:spacing w:val="-3"/>
        </w:rPr>
        <w:t>e</w:t>
      </w:r>
      <w:r>
        <w:rPr>
          <w:rFonts w:ascii="Arial" w:eastAsia="Arial" w:hAnsi="Arial" w:cs="Arial"/>
          <w:strike/>
          <w:color w:val="800080"/>
        </w:rPr>
        <w:t>r</w:t>
      </w:r>
      <w:r>
        <w:rPr>
          <w:rFonts w:ascii="Arial" w:eastAsia="Arial" w:hAnsi="Arial" w:cs="Arial"/>
          <w:strike/>
          <w:color w:val="800080"/>
          <w:spacing w:val="6"/>
        </w:rPr>
        <w:t xml:space="preserve"> </w:t>
      </w:r>
      <w:r>
        <w:rPr>
          <w:rFonts w:ascii="Arial" w:eastAsia="Arial" w:hAnsi="Arial" w:cs="Arial"/>
          <w:strike/>
          <w:color w:val="800080"/>
        </w:rPr>
        <w:t>shou</w:t>
      </w:r>
      <w:r>
        <w:rPr>
          <w:rFonts w:ascii="Arial" w:eastAsia="Arial" w:hAnsi="Arial" w:cs="Arial"/>
          <w:strike/>
          <w:color w:val="800080"/>
          <w:spacing w:val="-1"/>
        </w:rPr>
        <w:t>l</w:t>
      </w:r>
      <w:r>
        <w:rPr>
          <w:rFonts w:ascii="Arial" w:eastAsia="Arial" w:hAnsi="Arial" w:cs="Arial"/>
          <w:strike/>
          <w:color w:val="800080"/>
        </w:rPr>
        <w:t>d</w:t>
      </w:r>
      <w:r>
        <w:rPr>
          <w:rFonts w:ascii="Arial" w:eastAsia="Arial" w:hAnsi="Arial" w:cs="Arial"/>
          <w:strike/>
          <w:color w:val="800080"/>
          <w:spacing w:val="5"/>
        </w:rPr>
        <w:t xml:space="preserve"> </w:t>
      </w:r>
      <w:r>
        <w:rPr>
          <w:rFonts w:ascii="Arial" w:eastAsia="Arial" w:hAnsi="Arial" w:cs="Arial"/>
          <w:strike/>
          <w:color w:val="800080"/>
        </w:rPr>
        <w:t>a</w:t>
      </w:r>
      <w:r>
        <w:rPr>
          <w:rFonts w:ascii="Arial" w:eastAsia="Arial" w:hAnsi="Arial" w:cs="Arial"/>
          <w:strike/>
          <w:color w:val="800080"/>
          <w:spacing w:val="-1"/>
        </w:rPr>
        <w:t>l</w:t>
      </w:r>
      <w:r>
        <w:rPr>
          <w:rFonts w:ascii="Arial" w:eastAsia="Arial" w:hAnsi="Arial" w:cs="Arial"/>
          <w:strike/>
          <w:color w:val="800080"/>
        </w:rPr>
        <w:t>so possess</w:t>
      </w:r>
      <w:r>
        <w:rPr>
          <w:rFonts w:ascii="Arial" w:eastAsia="Arial" w:hAnsi="Arial" w:cs="Arial"/>
          <w:strike/>
          <w:color w:val="800080"/>
          <w:spacing w:val="3"/>
        </w:rPr>
        <w:t xml:space="preserve"> </w:t>
      </w:r>
      <w:r>
        <w:rPr>
          <w:rFonts w:ascii="Arial" w:eastAsia="Arial" w:hAnsi="Arial" w:cs="Arial"/>
          <w:strike/>
          <w:color w:val="800080"/>
          <w:spacing w:val="1"/>
        </w:rPr>
        <w:t>m</w:t>
      </w:r>
      <w:r>
        <w:rPr>
          <w:rFonts w:ascii="Arial" w:eastAsia="Arial" w:hAnsi="Arial" w:cs="Arial"/>
          <w:strike/>
          <w:color w:val="800080"/>
        </w:rPr>
        <w:t>an</w:t>
      </w:r>
      <w:r>
        <w:rPr>
          <w:rFonts w:ascii="Arial" w:eastAsia="Arial" w:hAnsi="Arial" w:cs="Arial"/>
          <w:strike/>
          <w:color w:val="800080"/>
          <w:spacing w:val="-3"/>
        </w:rPr>
        <w:t>a</w:t>
      </w:r>
      <w:r>
        <w:rPr>
          <w:rFonts w:ascii="Arial" w:eastAsia="Arial" w:hAnsi="Arial" w:cs="Arial"/>
          <w:strike/>
          <w:color w:val="800080"/>
          <w:spacing w:val="2"/>
        </w:rPr>
        <w:t>g</w:t>
      </w:r>
      <w:r>
        <w:rPr>
          <w:rFonts w:ascii="Arial" w:eastAsia="Arial" w:hAnsi="Arial" w:cs="Arial"/>
          <w:strike/>
          <w:color w:val="800080"/>
        </w:rPr>
        <w:t>e</w:t>
      </w:r>
      <w:r>
        <w:rPr>
          <w:rFonts w:ascii="Arial" w:eastAsia="Arial" w:hAnsi="Arial" w:cs="Arial"/>
          <w:strike/>
          <w:color w:val="800080"/>
          <w:spacing w:val="1"/>
        </w:rPr>
        <w:t>r</w:t>
      </w:r>
      <w:r>
        <w:rPr>
          <w:rFonts w:ascii="Arial" w:eastAsia="Arial" w:hAnsi="Arial" w:cs="Arial"/>
          <w:strike/>
          <w:color w:val="800080"/>
          <w:spacing w:val="-1"/>
        </w:rPr>
        <w:t>i</w:t>
      </w:r>
      <w:r>
        <w:rPr>
          <w:rFonts w:ascii="Arial" w:eastAsia="Arial" w:hAnsi="Arial" w:cs="Arial"/>
          <w:strike/>
          <w:color w:val="800080"/>
        </w:rPr>
        <w:t>al</w:t>
      </w:r>
      <w:r>
        <w:rPr>
          <w:rFonts w:ascii="Arial" w:eastAsia="Arial" w:hAnsi="Arial" w:cs="Arial"/>
          <w:strike/>
          <w:color w:val="800080"/>
          <w:spacing w:val="3"/>
        </w:rPr>
        <w:t xml:space="preserve"> </w:t>
      </w:r>
      <w:r>
        <w:rPr>
          <w:rFonts w:ascii="Arial" w:eastAsia="Arial" w:hAnsi="Arial" w:cs="Arial"/>
          <w:strike/>
          <w:color w:val="800080"/>
          <w:spacing w:val="2"/>
        </w:rPr>
        <w:t>q</w:t>
      </w:r>
      <w:r>
        <w:rPr>
          <w:rFonts w:ascii="Arial" w:eastAsia="Arial" w:hAnsi="Arial" w:cs="Arial"/>
          <w:strike/>
          <w:color w:val="800080"/>
        </w:rPr>
        <w:t>ua</w:t>
      </w:r>
      <w:r>
        <w:rPr>
          <w:rFonts w:ascii="Arial" w:eastAsia="Arial" w:hAnsi="Arial" w:cs="Arial"/>
          <w:strike/>
          <w:color w:val="800080"/>
          <w:spacing w:val="-4"/>
        </w:rPr>
        <w:t>l</w:t>
      </w:r>
      <w:r>
        <w:rPr>
          <w:rFonts w:ascii="Arial" w:eastAsia="Arial" w:hAnsi="Arial" w:cs="Arial"/>
          <w:strike/>
          <w:color w:val="800080"/>
          <w:spacing w:val="-1"/>
        </w:rPr>
        <w:t>i</w:t>
      </w:r>
      <w:r>
        <w:rPr>
          <w:rFonts w:ascii="Arial" w:eastAsia="Arial" w:hAnsi="Arial" w:cs="Arial"/>
          <w:strike/>
          <w:color w:val="800080"/>
          <w:spacing w:val="3"/>
        </w:rPr>
        <w:t>f</w:t>
      </w:r>
      <w:r>
        <w:rPr>
          <w:rFonts w:ascii="Arial" w:eastAsia="Arial" w:hAnsi="Arial" w:cs="Arial"/>
          <w:strike/>
          <w:color w:val="800080"/>
          <w:spacing w:val="-1"/>
        </w:rPr>
        <w:t>i</w:t>
      </w:r>
      <w:r>
        <w:rPr>
          <w:rFonts w:ascii="Arial" w:eastAsia="Arial" w:hAnsi="Arial" w:cs="Arial"/>
          <w:strike/>
          <w:color w:val="800080"/>
        </w:rPr>
        <w:t>c</w:t>
      </w:r>
      <w:r>
        <w:rPr>
          <w:rFonts w:ascii="Arial" w:eastAsia="Arial" w:hAnsi="Arial" w:cs="Arial"/>
          <w:strike/>
          <w:color w:val="800080"/>
          <w:spacing w:val="-3"/>
        </w:rPr>
        <w:t>a</w:t>
      </w:r>
      <w:r>
        <w:rPr>
          <w:rFonts w:ascii="Arial" w:eastAsia="Arial" w:hAnsi="Arial" w:cs="Arial"/>
          <w:strike/>
          <w:color w:val="800080"/>
          <w:spacing w:val="1"/>
        </w:rPr>
        <w:t>t</w:t>
      </w:r>
      <w:r>
        <w:rPr>
          <w:rFonts w:ascii="Arial" w:eastAsia="Arial" w:hAnsi="Arial" w:cs="Arial"/>
          <w:strike/>
          <w:color w:val="800080"/>
          <w:spacing w:val="-1"/>
        </w:rPr>
        <w:t>i</w:t>
      </w:r>
      <w:r>
        <w:rPr>
          <w:rFonts w:ascii="Arial" w:eastAsia="Arial" w:hAnsi="Arial" w:cs="Arial"/>
          <w:strike/>
          <w:color w:val="800080"/>
        </w:rPr>
        <w:t>ons</w:t>
      </w:r>
      <w:r>
        <w:rPr>
          <w:rFonts w:ascii="Arial" w:eastAsia="Arial" w:hAnsi="Arial" w:cs="Arial"/>
          <w:strike/>
          <w:color w:val="800080"/>
          <w:spacing w:val="6"/>
        </w:rPr>
        <w:t xml:space="preserve"> </w:t>
      </w:r>
      <w:r>
        <w:rPr>
          <w:rFonts w:ascii="Arial" w:eastAsia="Arial" w:hAnsi="Arial" w:cs="Arial"/>
          <w:strike/>
          <w:color w:val="800080"/>
          <w:spacing w:val="1"/>
        </w:rPr>
        <w:t>r</w:t>
      </w:r>
      <w:r>
        <w:rPr>
          <w:rFonts w:ascii="Arial" w:eastAsia="Arial" w:hAnsi="Arial" w:cs="Arial"/>
          <w:strike/>
          <w:color w:val="800080"/>
          <w:spacing w:val="-3"/>
        </w:rPr>
        <w:t>e</w:t>
      </w:r>
      <w:r>
        <w:rPr>
          <w:rFonts w:ascii="Arial" w:eastAsia="Arial" w:hAnsi="Arial" w:cs="Arial"/>
          <w:strike/>
          <w:color w:val="800080"/>
          <w:spacing w:val="2"/>
        </w:rPr>
        <w:t>q</w:t>
      </w:r>
      <w:r>
        <w:rPr>
          <w:rFonts w:ascii="Arial" w:eastAsia="Arial" w:hAnsi="Arial" w:cs="Arial"/>
          <w:strike/>
          <w:color w:val="800080"/>
        </w:rPr>
        <w:t>u</w:t>
      </w:r>
      <w:r>
        <w:rPr>
          <w:rFonts w:ascii="Arial" w:eastAsia="Arial" w:hAnsi="Arial" w:cs="Arial"/>
          <w:strike/>
          <w:color w:val="800080"/>
          <w:spacing w:val="-1"/>
        </w:rPr>
        <w:t>i</w:t>
      </w:r>
      <w:r>
        <w:rPr>
          <w:rFonts w:ascii="Arial" w:eastAsia="Arial" w:hAnsi="Arial" w:cs="Arial"/>
          <w:strike/>
          <w:color w:val="800080"/>
          <w:spacing w:val="1"/>
        </w:rPr>
        <w:t>r</w:t>
      </w:r>
      <w:r>
        <w:rPr>
          <w:rFonts w:ascii="Arial" w:eastAsia="Arial" w:hAnsi="Arial" w:cs="Arial"/>
          <w:strike/>
          <w:color w:val="800080"/>
        </w:rPr>
        <w:t>ed</w:t>
      </w:r>
      <w:r>
        <w:rPr>
          <w:rFonts w:ascii="Arial" w:eastAsia="Arial" w:hAnsi="Arial" w:cs="Arial"/>
          <w:strike/>
          <w:color w:val="800080"/>
          <w:spacing w:val="3"/>
        </w:rPr>
        <w:t xml:space="preserve"> </w:t>
      </w:r>
      <w:r>
        <w:rPr>
          <w:rFonts w:ascii="Arial" w:eastAsia="Arial" w:hAnsi="Arial" w:cs="Arial"/>
          <w:strike/>
          <w:color w:val="800080"/>
        </w:rPr>
        <w:t>by</w:t>
      </w:r>
      <w:r>
        <w:rPr>
          <w:rFonts w:ascii="Arial" w:eastAsia="Arial" w:hAnsi="Arial" w:cs="Arial"/>
          <w:color w:val="800080"/>
        </w:rPr>
        <w:t xml:space="preserve"> </w:t>
      </w:r>
      <w:r>
        <w:rPr>
          <w:rFonts w:ascii="Arial" w:eastAsia="Arial" w:hAnsi="Arial" w:cs="Arial"/>
          <w:strike/>
          <w:color w:val="800080"/>
          <w:spacing w:val="1"/>
        </w:rPr>
        <w:t>t</w:t>
      </w:r>
      <w:r>
        <w:rPr>
          <w:rFonts w:ascii="Arial" w:eastAsia="Arial" w:hAnsi="Arial" w:cs="Arial"/>
          <w:strike/>
          <w:color w:val="800080"/>
        </w:rPr>
        <w:t>he</w:t>
      </w:r>
      <w:r>
        <w:rPr>
          <w:rFonts w:ascii="Arial" w:eastAsia="Arial" w:hAnsi="Arial" w:cs="Arial"/>
          <w:strike/>
          <w:color w:val="800080"/>
          <w:spacing w:val="1"/>
        </w:rPr>
        <w:t xml:space="preserve"> </w:t>
      </w:r>
      <w:r>
        <w:rPr>
          <w:rFonts w:ascii="Arial" w:eastAsia="Arial" w:hAnsi="Arial" w:cs="Arial"/>
          <w:strike/>
          <w:color w:val="800080"/>
          <w:spacing w:val="-1"/>
        </w:rPr>
        <w:t>C</w:t>
      </w:r>
      <w:r>
        <w:rPr>
          <w:rFonts w:ascii="Arial" w:eastAsia="Arial" w:hAnsi="Arial" w:cs="Arial"/>
          <w:strike/>
          <w:color w:val="800080"/>
          <w:spacing w:val="-3"/>
        </w:rPr>
        <w:t>o</w:t>
      </w:r>
      <w:r>
        <w:rPr>
          <w:rFonts w:ascii="Arial" w:eastAsia="Arial" w:hAnsi="Arial" w:cs="Arial"/>
          <w:strike/>
          <w:color w:val="800080"/>
          <w:spacing w:val="1"/>
        </w:rPr>
        <w:t>m</w:t>
      </w:r>
      <w:r>
        <w:rPr>
          <w:rFonts w:ascii="Arial" w:eastAsia="Arial" w:hAnsi="Arial" w:cs="Arial"/>
          <w:strike/>
          <w:color w:val="800080"/>
        </w:rPr>
        <w:t>pe</w:t>
      </w:r>
      <w:r>
        <w:rPr>
          <w:rFonts w:ascii="Arial" w:eastAsia="Arial" w:hAnsi="Arial" w:cs="Arial"/>
          <w:strike/>
          <w:color w:val="800080"/>
          <w:spacing w:val="1"/>
        </w:rPr>
        <w:t>t</w:t>
      </w:r>
      <w:r>
        <w:rPr>
          <w:rFonts w:ascii="Arial" w:eastAsia="Arial" w:hAnsi="Arial" w:cs="Arial"/>
          <w:strike/>
          <w:color w:val="800080"/>
        </w:rPr>
        <w:t>e</w:t>
      </w:r>
      <w:r>
        <w:rPr>
          <w:rFonts w:ascii="Arial" w:eastAsia="Arial" w:hAnsi="Arial" w:cs="Arial"/>
          <w:strike/>
          <w:color w:val="800080"/>
          <w:spacing w:val="-3"/>
        </w:rPr>
        <w:t>n</w:t>
      </w:r>
      <w:r>
        <w:rPr>
          <w:rFonts w:ascii="Arial" w:eastAsia="Arial" w:hAnsi="Arial" w:cs="Arial"/>
          <w:strike/>
          <w:color w:val="800080"/>
        </w:rPr>
        <w:t>t</w:t>
      </w:r>
      <w:r>
        <w:rPr>
          <w:rFonts w:ascii="Arial" w:eastAsia="Arial" w:hAnsi="Arial" w:cs="Arial"/>
          <w:strike/>
          <w:color w:val="800080"/>
          <w:spacing w:val="2"/>
        </w:rPr>
        <w:t xml:space="preserve"> </w:t>
      </w:r>
      <w:r>
        <w:rPr>
          <w:rFonts w:ascii="Arial" w:eastAsia="Arial" w:hAnsi="Arial" w:cs="Arial"/>
          <w:strike/>
          <w:color w:val="800080"/>
          <w:spacing w:val="-3"/>
        </w:rPr>
        <w:t>o</w:t>
      </w:r>
      <w:r>
        <w:rPr>
          <w:rFonts w:ascii="Arial" w:eastAsia="Arial" w:hAnsi="Arial" w:cs="Arial"/>
          <w:strike/>
          <w:color w:val="800080"/>
        </w:rPr>
        <w:t>r</w:t>
      </w:r>
      <w:r>
        <w:rPr>
          <w:rFonts w:ascii="Arial" w:eastAsia="Arial" w:hAnsi="Arial" w:cs="Arial"/>
          <w:strike/>
          <w:color w:val="800080"/>
          <w:spacing w:val="2"/>
        </w:rPr>
        <w:t xml:space="preserve"> </w:t>
      </w:r>
      <w:r>
        <w:rPr>
          <w:rFonts w:ascii="Arial" w:eastAsia="Arial" w:hAnsi="Arial" w:cs="Arial"/>
          <w:strike/>
          <w:color w:val="800080"/>
          <w:spacing w:val="-3"/>
        </w:rPr>
        <w:t>V</w:t>
      </w:r>
      <w:r>
        <w:rPr>
          <w:rFonts w:ascii="Arial" w:eastAsia="Arial" w:hAnsi="Arial" w:cs="Arial"/>
          <w:strike/>
          <w:color w:val="800080"/>
          <w:spacing w:val="2"/>
        </w:rPr>
        <w:t>T</w:t>
      </w:r>
      <w:r>
        <w:rPr>
          <w:rFonts w:ascii="Arial" w:eastAsia="Arial" w:hAnsi="Arial" w:cs="Arial"/>
          <w:strike/>
          <w:color w:val="800080"/>
        </w:rPr>
        <w:t xml:space="preserve">S </w:t>
      </w:r>
      <w:r>
        <w:rPr>
          <w:rFonts w:ascii="Arial" w:eastAsia="Arial" w:hAnsi="Arial" w:cs="Arial"/>
          <w:strike/>
          <w:color w:val="800080"/>
          <w:spacing w:val="-3"/>
        </w:rPr>
        <w:t>A</w:t>
      </w:r>
      <w:r>
        <w:rPr>
          <w:rFonts w:ascii="Arial" w:eastAsia="Arial" w:hAnsi="Arial" w:cs="Arial"/>
          <w:strike/>
          <w:color w:val="800080"/>
        </w:rPr>
        <w:t>u</w:t>
      </w:r>
      <w:r>
        <w:rPr>
          <w:rFonts w:ascii="Arial" w:eastAsia="Arial" w:hAnsi="Arial" w:cs="Arial"/>
          <w:strike/>
          <w:color w:val="800080"/>
          <w:spacing w:val="1"/>
        </w:rPr>
        <w:t>t</w:t>
      </w:r>
      <w:r>
        <w:rPr>
          <w:rFonts w:ascii="Arial" w:eastAsia="Arial" w:hAnsi="Arial" w:cs="Arial"/>
          <w:strike/>
          <w:color w:val="800080"/>
        </w:rPr>
        <w:t>ho</w:t>
      </w:r>
      <w:r>
        <w:rPr>
          <w:rFonts w:ascii="Arial" w:eastAsia="Arial" w:hAnsi="Arial" w:cs="Arial"/>
          <w:strike/>
          <w:color w:val="800080"/>
          <w:spacing w:val="1"/>
        </w:rPr>
        <w:t>r</w:t>
      </w:r>
      <w:r>
        <w:rPr>
          <w:rFonts w:ascii="Arial" w:eastAsia="Arial" w:hAnsi="Arial" w:cs="Arial"/>
          <w:strike/>
          <w:color w:val="800080"/>
          <w:spacing w:val="-1"/>
        </w:rPr>
        <w:t>i</w:t>
      </w:r>
      <w:r>
        <w:rPr>
          <w:rFonts w:ascii="Arial" w:eastAsia="Arial" w:hAnsi="Arial" w:cs="Arial"/>
          <w:strike/>
          <w:color w:val="800080"/>
          <w:spacing w:val="1"/>
        </w:rPr>
        <w:t>t</w:t>
      </w:r>
      <w:r>
        <w:rPr>
          <w:rFonts w:ascii="Arial" w:eastAsia="Arial" w:hAnsi="Arial" w:cs="Arial"/>
          <w:strike/>
          <w:color w:val="800080"/>
        </w:rPr>
        <w:t>y</w:t>
      </w:r>
      <w:r>
        <w:rPr>
          <w:rFonts w:ascii="Arial" w:eastAsia="Arial" w:hAnsi="Arial" w:cs="Arial"/>
          <w:strike/>
          <w:color w:val="800080"/>
          <w:spacing w:val="-1"/>
        </w:rPr>
        <w:t xml:space="preserve"> </w:t>
      </w:r>
      <w:r>
        <w:rPr>
          <w:rFonts w:ascii="Arial" w:eastAsia="Arial" w:hAnsi="Arial" w:cs="Arial"/>
          <w:strike/>
          <w:color w:val="800080"/>
        </w:rPr>
        <w:t>conc</w:t>
      </w:r>
      <w:r>
        <w:rPr>
          <w:rFonts w:ascii="Arial" w:eastAsia="Arial" w:hAnsi="Arial" w:cs="Arial"/>
          <w:strike/>
          <w:color w:val="800080"/>
          <w:spacing w:val="-3"/>
        </w:rPr>
        <w:t>e</w:t>
      </w:r>
      <w:r>
        <w:rPr>
          <w:rFonts w:ascii="Arial" w:eastAsia="Arial" w:hAnsi="Arial" w:cs="Arial"/>
          <w:strike/>
          <w:color w:val="800080"/>
          <w:spacing w:val="1"/>
        </w:rPr>
        <w:t>r</w:t>
      </w:r>
      <w:r>
        <w:rPr>
          <w:rFonts w:ascii="Arial" w:eastAsia="Arial" w:hAnsi="Arial" w:cs="Arial"/>
          <w:strike/>
          <w:color w:val="800080"/>
        </w:rPr>
        <w:t>ned.</w:t>
      </w:r>
    </w:p>
    <w:p w:rsidR="000A5570" w:rsidRDefault="000A5570">
      <w:pPr>
        <w:spacing w:before="9" w:after="0" w:line="110" w:lineRule="exact"/>
        <w:rPr>
          <w:sz w:val="11"/>
          <w:szCs w:val="11"/>
        </w:rPr>
      </w:pPr>
    </w:p>
    <w:p w:rsidR="000A5570" w:rsidRDefault="00863EB5">
      <w:pPr>
        <w:spacing w:after="0" w:line="240" w:lineRule="auto"/>
        <w:ind w:left="298" w:right="662"/>
        <w:jc w:val="both"/>
        <w:rPr>
          <w:rFonts w:ascii="Arial" w:eastAsia="Arial" w:hAnsi="Arial" w:cs="Arial"/>
        </w:rPr>
      </w:pPr>
      <w:r>
        <w:rPr>
          <w:rFonts w:ascii="Arial" w:eastAsia="Arial" w:hAnsi="Arial" w:cs="Arial"/>
          <w:strike/>
          <w:color w:val="800080"/>
          <w:spacing w:val="-1"/>
        </w:rPr>
        <w:t>A</w:t>
      </w:r>
      <w:r>
        <w:rPr>
          <w:rFonts w:ascii="Arial" w:eastAsia="Arial" w:hAnsi="Arial" w:cs="Arial"/>
          <w:strike/>
          <w:color w:val="800080"/>
        </w:rPr>
        <w:t>n</w:t>
      </w:r>
      <w:r>
        <w:rPr>
          <w:rFonts w:ascii="Arial" w:eastAsia="Arial" w:hAnsi="Arial" w:cs="Arial"/>
          <w:strike/>
          <w:color w:val="800080"/>
          <w:spacing w:val="1"/>
        </w:rPr>
        <w:t xml:space="preserve"> </w:t>
      </w:r>
      <w:r>
        <w:rPr>
          <w:rFonts w:ascii="Arial" w:eastAsia="Arial" w:hAnsi="Arial" w:cs="Arial"/>
          <w:strike/>
          <w:color w:val="800080"/>
        </w:rPr>
        <w:t>e</w:t>
      </w:r>
      <w:r>
        <w:rPr>
          <w:rFonts w:ascii="Arial" w:eastAsia="Arial" w:hAnsi="Arial" w:cs="Arial"/>
          <w:strike/>
          <w:color w:val="800080"/>
          <w:spacing w:val="-2"/>
        </w:rPr>
        <w:t>x</w:t>
      </w:r>
      <w:r>
        <w:rPr>
          <w:rFonts w:ascii="Arial" w:eastAsia="Arial" w:hAnsi="Arial" w:cs="Arial"/>
          <w:strike/>
          <w:color w:val="800080"/>
        </w:rPr>
        <w:t>a</w:t>
      </w:r>
      <w:r>
        <w:rPr>
          <w:rFonts w:ascii="Arial" w:eastAsia="Arial" w:hAnsi="Arial" w:cs="Arial"/>
          <w:strike/>
          <w:color w:val="800080"/>
          <w:spacing w:val="1"/>
        </w:rPr>
        <w:t>m</w:t>
      </w:r>
      <w:r>
        <w:rPr>
          <w:rFonts w:ascii="Arial" w:eastAsia="Arial" w:hAnsi="Arial" w:cs="Arial"/>
          <w:strike/>
          <w:color w:val="800080"/>
        </w:rPr>
        <w:t>p</w:t>
      </w:r>
      <w:r>
        <w:rPr>
          <w:rFonts w:ascii="Arial" w:eastAsia="Arial" w:hAnsi="Arial" w:cs="Arial"/>
          <w:strike/>
          <w:color w:val="800080"/>
          <w:spacing w:val="-1"/>
        </w:rPr>
        <w:t>l</w:t>
      </w:r>
      <w:r>
        <w:rPr>
          <w:rFonts w:ascii="Arial" w:eastAsia="Arial" w:hAnsi="Arial" w:cs="Arial"/>
          <w:strike/>
          <w:color w:val="800080"/>
        </w:rPr>
        <w:t>e</w:t>
      </w:r>
      <w:r>
        <w:rPr>
          <w:rFonts w:ascii="Arial" w:eastAsia="Arial" w:hAnsi="Arial" w:cs="Arial"/>
          <w:strike/>
          <w:color w:val="800080"/>
          <w:spacing w:val="1"/>
        </w:rPr>
        <w:t xml:space="preserve"> </w:t>
      </w:r>
      <w:r>
        <w:rPr>
          <w:rFonts w:ascii="Arial" w:eastAsia="Arial" w:hAnsi="Arial" w:cs="Arial"/>
          <w:strike/>
          <w:color w:val="800080"/>
          <w:spacing w:val="-3"/>
        </w:rPr>
        <w:t>of</w:t>
      </w:r>
      <w:r>
        <w:rPr>
          <w:rFonts w:ascii="Arial" w:eastAsia="Arial" w:hAnsi="Arial" w:cs="Arial"/>
          <w:strike/>
          <w:color w:val="800080"/>
          <w:spacing w:val="5"/>
        </w:rPr>
        <w:t xml:space="preserve"> </w:t>
      </w:r>
      <w:r>
        <w:rPr>
          <w:rFonts w:ascii="Arial" w:eastAsia="Arial" w:hAnsi="Arial" w:cs="Arial"/>
          <w:strike/>
          <w:color w:val="800080"/>
          <w:spacing w:val="1"/>
        </w:rPr>
        <w:t>t</w:t>
      </w:r>
      <w:r>
        <w:rPr>
          <w:rFonts w:ascii="Arial" w:eastAsia="Arial" w:hAnsi="Arial" w:cs="Arial"/>
          <w:strike/>
          <w:color w:val="800080"/>
        </w:rPr>
        <w:t>he</w:t>
      </w:r>
      <w:r>
        <w:rPr>
          <w:rFonts w:ascii="Arial" w:eastAsia="Arial" w:hAnsi="Arial" w:cs="Arial"/>
          <w:strike/>
          <w:color w:val="800080"/>
          <w:spacing w:val="-4"/>
        </w:rPr>
        <w:t xml:space="preserve"> </w:t>
      </w:r>
      <w:r>
        <w:rPr>
          <w:rFonts w:ascii="Arial" w:eastAsia="Arial" w:hAnsi="Arial" w:cs="Arial"/>
          <w:strike/>
          <w:color w:val="800080"/>
          <w:spacing w:val="3"/>
        </w:rPr>
        <w:t>f</w:t>
      </w:r>
      <w:r>
        <w:rPr>
          <w:rFonts w:ascii="Arial" w:eastAsia="Arial" w:hAnsi="Arial" w:cs="Arial"/>
          <w:strike/>
          <w:color w:val="800080"/>
          <w:spacing w:val="-3"/>
        </w:rPr>
        <w:t>o</w:t>
      </w:r>
      <w:r>
        <w:rPr>
          <w:rFonts w:ascii="Arial" w:eastAsia="Arial" w:hAnsi="Arial" w:cs="Arial"/>
          <w:strike/>
          <w:color w:val="800080"/>
          <w:spacing w:val="1"/>
        </w:rPr>
        <w:t>rm</w:t>
      </w:r>
      <w:r>
        <w:rPr>
          <w:rFonts w:ascii="Arial" w:eastAsia="Arial" w:hAnsi="Arial" w:cs="Arial"/>
          <w:strike/>
          <w:color w:val="800080"/>
          <w:spacing w:val="-3"/>
        </w:rPr>
        <w:t>at</w:t>
      </w:r>
      <w:r>
        <w:rPr>
          <w:rFonts w:ascii="Arial" w:eastAsia="Arial" w:hAnsi="Arial" w:cs="Arial"/>
          <w:strike/>
          <w:color w:val="800080"/>
          <w:spacing w:val="3"/>
        </w:rPr>
        <w:t xml:space="preserve"> </w:t>
      </w:r>
      <w:r>
        <w:rPr>
          <w:rFonts w:ascii="Arial" w:eastAsia="Arial" w:hAnsi="Arial" w:cs="Arial"/>
          <w:strike/>
          <w:color w:val="800080"/>
          <w:spacing w:val="1"/>
        </w:rPr>
        <w:t>f</w:t>
      </w:r>
      <w:r>
        <w:rPr>
          <w:rFonts w:ascii="Arial" w:eastAsia="Arial" w:hAnsi="Arial" w:cs="Arial"/>
          <w:strike/>
          <w:color w:val="800080"/>
        </w:rPr>
        <w:t>or a</w:t>
      </w:r>
      <w:r>
        <w:rPr>
          <w:rFonts w:ascii="Arial" w:eastAsia="Arial" w:hAnsi="Arial" w:cs="Arial"/>
          <w:strike/>
          <w:color w:val="800080"/>
          <w:spacing w:val="1"/>
        </w:rPr>
        <w:t xml:space="preserve"> </w:t>
      </w:r>
      <w:r>
        <w:rPr>
          <w:rFonts w:ascii="Arial" w:eastAsia="Arial" w:hAnsi="Arial" w:cs="Arial"/>
          <w:strike/>
          <w:color w:val="800080"/>
          <w:spacing w:val="-3"/>
        </w:rPr>
        <w:t>V</w:t>
      </w:r>
      <w:r>
        <w:rPr>
          <w:rFonts w:ascii="Arial" w:eastAsia="Arial" w:hAnsi="Arial" w:cs="Arial"/>
          <w:strike/>
          <w:color w:val="800080"/>
          <w:spacing w:val="2"/>
        </w:rPr>
        <w:t>T</w:t>
      </w:r>
      <w:r>
        <w:rPr>
          <w:rFonts w:ascii="Arial" w:eastAsia="Arial" w:hAnsi="Arial" w:cs="Arial"/>
          <w:strike/>
          <w:color w:val="800080"/>
        </w:rPr>
        <w:t xml:space="preserve">S </w:t>
      </w:r>
      <w:r>
        <w:rPr>
          <w:rFonts w:ascii="Arial" w:eastAsia="Arial" w:hAnsi="Arial" w:cs="Arial"/>
          <w:strike/>
          <w:color w:val="800080"/>
          <w:spacing w:val="-4"/>
        </w:rPr>
        <w:t>M</w:t>
      </w:r>
      <w:r>
        <w:rPr>
          <w:rFonts w:ascii="Arial" w:eastAsia="Arial" w:hAnsi="Arial" w:cs="Arial"/>
          <w:strike/>
          <w:color w:val="800080"/>
        </w:rPr>
        <w:t>ana</w:t>
      </w:r>
      <w:r>
        <w:rPr>
          <w:rFonts w:ascii="Arial" w:eastAsia="Arial" w:hAnsi="Arial" w:cs="Arial"/>
          <w:strike/>
          <w:color w:val="800080"/>
          <w:spacing w:val="2"/>
        </w:rPr>
        <w:t>g</w:t>
      </w:r>
      <w:r>
        <w:rPr>
          <w:rFonts w:ascii="Arial" w:eastAsia="Arial" w:hAnsi="Arial" w:cs="Arial"/>
          <w:strike/>
          <w:color w:val="800080"/>
          <w:spacing w:val="-3"/>
        </w:rPr>
        <w:t>e</w:t>
      </w:r>
      <w:r>
        <w:rPr>
          <w:rFonts w:ascii="Arial" w:eastAsia="Arial" w:hAnsi="Arial" w:cs="Arial"/>
          <w:strike/>
          <w:color w:val="800080"/>
          <w:spacing w:val="1"/>
        </w:rPr>
        <w:t>r</w:t>
      </w:r>
      <w:r>
        <w:rPr>
          <w:rFonts w:ascii="Arial" w:eastAsia="Arial" w:hAnsi="Arial" w:cs="Arial"/>
          <w:strike/>
          <w:color w:val="800080"/>
          <w:spacing w:val="-1"/>
        </w:rPr>
        <w:t>’</w:t>
      </w:r>
      <w:r>
        <w:rPr>
          <w:rFonts w:ascii="Arial" w:eastAsia="Arial" w:hAnsi="Arial" w:cs="Arial"/>
          <w:strike/>
          <w:color w:val="800080"/>
        </w:rPr>
        <w:t>s</w:t>
      </w:r>
      <w:r>
        <w:rPr>
          <w:rFonts w:ascii="Arial" w:eastAsia="Arial" w:hAnsi="Arial" w:cs="Arial"/>
          <w:strike/>
          <w:color w:val="800080"/>
          <w:spacing w:val="-1"/>
        </w:rPr>
        <w:t xml:space="preserve"> </w:t>
      </w:r>
      <w:r>
        <w:rPr>
          <w:rFonts w:ascii="Arial" w:eastAsia="Arial" w:hAnsi="Arial" w:cs="Arial"/>
          <w:strike/>
          <w:color w:val="800080"/>
          <w:spacing w:val="1"/>
        </w:rPr>
        <w:t>j</w:t>
      </w:r>
      <w:r>
        <w:rPr>
          <w:rFonts w:ascii="Arial" w:eastAsia="Arial" w:hAnsi="Arial" w:cs="Arial"/>
          <w:strike/>
          <w:color w:val="800080"/>
          <w:spacing w:val="-3"/>
        </w:rPr>
        <w:t>o</w:t>
      </w:r>
      <w:r>
        <w:rPr>
          <w:rFonts w:ascii="Arial" w:eastAsia="Arial" w:hAnsi="Arial" w:cs="Arial"/>
          <w:strike/>
          <w:color w:val="800080"/>
        </w:rPr>
        <w:t>b</w:t>
      </w:r>
      <w:r>
        <w:rPr>
          <w:rFonts w:ascii="Arial" w:eastAsia="Arial" w:hAnsi="Arial" w:cs="Arial"/>
          <w:strike/>
          <w:color w:val="800080"/>
          <w:spacing w:val="1"/>
        </w:rPr>
        <w:t xml:space="preserve"> </w:t>
      </w:r>
      <w:r>
        <w:rPr>
          <w:rFonts w:ascii="Arial" w:eastAsia="Arial" w:hAnsi="Arial" w:cs="Arial"/>
          <w:strike/>
          <w:color w:val="800080"/>
        </w:rPr>
        <w:t>desc</w:t>
      </w:r>
      <w:r>
        <w:rPr>
          <w:rFonts w:ascii="Arial" w:eastAsia="Arial" w:hAnsi="Arial" w:cs="Arial"/>
          <w:strike/>
          <w:color w:val="800080"/>
          <w:spacing w:val="1"/>
        </w:rPr>
        <w:t>r</w:t>
      </w:r>
      <w:r>
        <w:rPr>
          <w:rFonts w:ascii="Arial" w:eastAsia="Arial" w:hAnsi="Arial" w:cs="Arial"/>
          <w:strike/>
          <w:color w:val="800080"/>
          <w:spacing w:val="-1"/>
        </w:rPr>
        <w:t>i</w:t>
      </w:r>
      <w:r>
        <w:rPr>
          <w:rFonts w:ascii="Arial" w:eastAsia="Arial" w:hAnsi="Arial" w:cs="Arial"/>
          <w:strike/>
          <w:color w:val="800080"/>
          <w:spacing w:val="-3"/>
        </w:rPr>
        <w:t>p</w:t>
      </w:r>
      <w:r>
        <w:rPr>
          <w:rFonts w:ascii="Arial" w:eastAsia="Arial" w:hAnsi="Arial" w:cs="Arial"/>
          <w:strike/>
          <w:color w:val="800080"/>
          <w:spacing w:val="1"/>
        </w:rPr>
        <w:t>t</w:t>
      </w:r>
      <w:r>
        <w:rPr>
          <w:rFonts w:ascii="Arial" w:eastAsia="Arial" w:hAnsi="Arial" w:cs="Arial"/>
          <w:strike/>
          <w:color w:val="800080"/>
          <w:spacing w:val="-1"/>
        </w:rPr>
        <w:t>i</w:t>
      </w:r>
      <w:r>
        <w:rPr>
          <w:rFonts w:ascii="Arial" w:eastAsia="Arial" w:hAnsi="Arial" w:cs="Arial"/>
          <w:strike/>
          <w:color w:val="800080"/>
        </w:rPr>
        <w:t>on</w:t>
      </w:r>
      <w:r>
        <w:rPr>
          <w:rFonts w:ascii="Arial" w:eastAsia="Arial" w:hAnsi="Arial" w:cs="Arial"/>
          <w:strike/>
          <w:color w:val="800080"/>
          <w:spacing w:val="1"/>
        </w:rPr>
        <w:t xml:space="preserve"> </w:t>
      </w:r>
      <w:r>
        <w:rPr>
          <w:rFonts w:ascii="Arial" w:eastAsia="Arial" w:hAnsi="Arial" w:cs="Arial"/>
          <w:strike/>
          <w:color w:val="800080"/>
          <w:spacing w:val="-1"/>
        </w:rPr>
        <w:t>is</w:t>
      </w:r>
      <w:r>
        <w:rPr>
          <w:rFonts w:ascii="Arial" w:eastAsia="Arial" w:hAnsi="Arial" w:cs="Arial"/>
          <w:strike/>
          <w:color w:val="800080"/>
          <w:spacing w:val="3"/>
        </w:rPr>
        <w:t xml:space="preserve"> </w:t>
      </w:r>
      <w:r>
        <w:rPr>
          <w:rFonts w:ascii="Arial" w:eastAsia="Arial" w:hAnsi="Arial" w:cs="Arial"/>
          <w:strike/>
          <w:color w:val="800080"/>
          <w:spacing w:val="-3"/>
        </w:rPr>
        <w:t>p</w:t>
      </w:r>
      <w:r>
        <w:rPr>
          <w:rFonts w:ascii="Arial" w:eastAsia="Arial" w:hAnsi="Arial" w:cs="Arial"/>
          <w:strike/>
          <w:color w:val="800080"/>
          <w:spacing w:val="1"/>
        </w:rPr>
        <w:t>r</w:t>
      </w:r>
      <w:r>
        <w:rPr>
          <w:rFonts w:ascii="Arial" w:eastAsia="Arial" w:hAnsi="Arial" w:cs="Arial"/>
          <w:strike/>
          <w:color w:val="800080"/>
        </w:rPr>
        <w:t>o</w:t>
      </w:r>
      <w:r>
        <w:rPr>
          <w:rFonts w:ascii="Arial" w:eastAsia="Arial" w:hAnsi="Arial" w:cs="Arial"/>
          <w:strike/>
          <w:color w:val="800080"/>
          <w:spacing w:val="-2"/>
        </w:rPr>
        <w:t>v</w:t>
      </w:r>
      <w:r>
        <w:rPr>
          <w:rFonts w:ascii="Arial" w:eastAsia="Arial" w:hAnsi="Arial" w:cs="Arial"/>
          <w:strike/>
          <w:color w:val="800080"/>
          <w:spacing w:val="-1"/>
        </w:rPr>
        <w:t>i</w:t>
      </w:r>
      <w:r>
        <w:rPr>
          <w:rFonts w:ascii="Arial" w:eastAsia="Arial" w:hAnsi="Arial" w:cs="Arial"/>
          <w:strike/>
          <w:color w:val="800080"/>
        </w:rPr>
        <w:t>ded</w:t>
      </w:r>
      <w:r>
        <w:rPr>
          <w:rFonts w:ascii="Arial" w:eastAsia="Arial" w:hAnsi="Arial" w:cs="Arial"/>
          <w:strike/>
          <w:color w:val="800080"/>
          <w:spacing w:val="1"/>
        </w:rPr>
        <w:t xml:space="preserve"> </w:t>
      </w:r>
      <w:r>
        <w:rPr>
          <w:rFonts w:ascii="Arial" w:eastAsia="Arial" w:hAnsi="Arial" w:cs="Arial"/>
          <w:strike/>
          <w:color w:val="800080"/>
          <w:spacing w:val="-1"/>
        </w:rPr>
        <w:t>i</w:t>
      </w:r>
      <w:r>
        <w:rPr>
          <w:rFonts w:ascii="Arial" w:eastAsia="Arial" w:hAnsi="Arial" w:cs="Arial"/>
          <w:strike/>
          <w:color w:val="800080"/>
        </w:rPr>
        <w:t>n</w:t>
      </w:r>
      <w:r>
        <w:rPr>
          <w:rFonts w:ascii="Arial" w:eastAsia="Arial" w:hAnsi="Arial" w:cs="Arial"/>
          <w:strike/>
          <w:color w:val="800080"/>
          <w:spacing w:val="1"/>
        </w:rPr>
        <w:t xml:space="preserve"> </w:t>
      </w:r>
      <w:r>
        <w:rPr>
          <w:rFonts w:ascii="Arial" w:eastAsia="Arial" w:hAnsi="Arial" w:cs="Arial"/>
          <w:strike/>
          <w:color w:val="800080"/>
          <w:spacing w:val="-1"/>
        </w:rPr>
        <w:t>APPEND</w:t>
      </w:r>
      <w:r>
        <w:rPr>
          <w:rFonts w:ascii="Arial" w:eastAsia="Arial" w:hAnsi="Arial" w:cs="Arial"/>
          <w:strike/>
          <w:color w:val="800080"/>
          <w:spacing w:val="1"/>
        </w:rPr>
        <w:t>I</w:t>
      </w:r>
      <w:r>
        <w:rPr>
          <w:rFonts w:ascii="Arial" w:eastAsia="Arial" w:hAnsi="Arial" w:cs="Arial"/>
          <w:strike/>
          <w:color w:val="800080"/>
        </w:rPr>
        <w:t>X</w:t>
      </w:r>
      <w:r>
        <w:rPr>
          <w:rFonts w:ascii="Arial" w:eastAsia="Arial" w:hAnsi="Arial" w:cs="Arial"/>
          <w:strike/>
          <w:color w:val="800080"/>
          <w:spacing w:val="3"/>
        </w:rPr>
        <w:t xml:space="preserve"> </w:t>
      </w:r>
      <w:r>
        <w:rPr>
          <w:rFonts w:ascii="Arial" w:eastAsia="Arial" w:hAnsi="Arial" w:cs="Arial"/>
          <w:strike/>
          <w:color w:val="800080"/>
          <w:spacing w:val="-2"/>
        </w:rPr>
        <w:t>3</w:t>
      </w:r>
      <w:r>
        <w:rPr>
          <w:rFonts w:ascii="Arial" w:eastAsia="Arial" w:hAnsi="Arial" w:cs="Arial"/>
          <w:strike/>
          <w:color w:val="800080"/>
        </w:rPr>
        <w:t>.</w:t>
      </w:r>
    </w:p>
    <w:p w:rsidR="000A5570" w:rsidRDefault="000A5570">
      <w:pPr>
        <w:spacing w:before="9" w:after="0" w:line="110" w:lineRule="exact"/>
        <w:rPr>
          <w:sz w:val="11"/>
          <w:szCs w:val="11"/>
        </w:rPr>
      </w:pPr>
    </w:p>
    <w:p w:rsidR="000A5570" w:rsidRDefault="00863EB5">
      <w:pPr>
        <w:spacing w:after="0" w:line="240" w:lineRule="auto"/>
        <w:ind w:left="298" w:right="6070"/>
        <w:jc w:val="both"/>
        <w:rPr>
          <w:rFonts w:ascii="Arial" w:eastAsia="Arial" w:hAnsi="Arial" w:cs="Arial"/>
        </w:rPr>
      </w:pPr>
      <w:r>
        <w:rPr>
          <w:rFonts w:ascii="Arial" w:eastAsia="Arial" w:hAnsi="Arial" w:cs="Arial"/>
          <w:b/>
          <w:bCs/>
          <w:strike/>
          <w:color w:val="818181"/>
        </w:rPr>
        <w:t>3</w:t>
      </w:r>
      <w:r>
        <w:rPr>
          <w:rFonts w:ascii="Arial" w:eastAsia="Arial" w:hAnsi="Arial" w:cs="Arial"/>
          <w:b/>
          <w:bCs/>
          <w:strike/>
          <w:color w:val="818181"/>
          <w:spacing w:val="1"/>
        </w:rPr>
        <w:t>.</w:t>
      </w:r>
      <w:r>
        <w:rPr>
          <w:rFonts w:ascii="Arial" w:eastAsia="Arial" w:hAnsi="Arial" w:cs="Arial"/>
          <w:b/>
          <w:bCs/>
          <w:strike/>
          <w:color w:val="818181"/>
        </w:rPr>
        <w:t>3</w:t>
      </w:r>
      <w:r>
        <w:rPr>
          <w:rFonts w:ascii="Arial" w:eastAsia="Arial" w:hAnsi="Arial" w:cs="Arial"/>
          <w:b/>
          <w:bCs/>
          <w:color w:val="818181"/>
          <w:u w:val="thick" w:color="818181"/>
        </w:rPr>
        <w:t>3</w:t>
      </w:r>
      <w:r>
        <w:rPr>
          <w:rFonts w:ascii="Arial" w:eastAsia="Arial" w:hAnsi="Arial" w:cs="Arial"/>
          <w:b/>
          <w:bCs/>
          <w:color w:val="818181"/>
          <w:spacing w:val="1"/>
          <w:u w:val="thick" w:color="818181"/>
        </w:rPr>
        <w:t>.</w:t>
      </w:r>
      <w:r>
        <w:rPr>
          <w:rFonts w:ascii="Arial" w:eastAsia="Arial" w:hAnsi="Arial" w:cs="Arial"/>
          <w:b/>
          <w:bCs/>
          <w:color w:val="818181"/>
          <w:u w:val="thick" w:color="818181"/>
        </w:rPr>
        <w:t xml:space="preserve">2    </w:t>
      </w:r>
      <w:r>
        <w:rPr>
          <w:rFonts w:ascii="Arial" w:eastAsia="Arial" w:hAnsi="Arial" w:cs="Arial"/>
          <w:b/>
          <w:bCs/>
          <w:color w:val="000000"/>
          <w:spacing w:val="-1"/>
        </w:rPr>
        <w:t>V</w:t>
      </w:r>
      <w:r>
        <w:rPr>
          <w:rFonts w:ascii="Arial" w:eastAsia="Arial" w:hAnsi="Arial" w:cs="Arial"/>
          <w:b/>
          <w:bCs/>
          <w:color w:val="000000"/>
          <w:spacing w:val="-3"/>
        </w:rPr>
        <w:t>T</w:t>
      </w:r>
      <w:r>
        <w:rPr>
          <w:rFonts w:ascii="Arial" w:eastAsia="Arial" w:hAnsi="Arial" w:cs="Arial"/>
          <w:b/>
          <w:bCs/>
          <w:color w:val="000000"/>
        </w:rPr>
        <w:t xml:space="preserve">S </w:t>
      </w:r>
      <w:r>
        <w:rPr>
          <w:rFonts w:ascii="Arial" w:eastAsia="Arial" w:hAnsi="Arial" w:cs="Arial"/>
          <w:b/>
          <w:bCs/>
          <w:color w:val="000000"/>
          <w:spacing w:val="-1"/>
        </w:rPr>
        <w:t>C</w:t>
      </w:r>
      <w:r>
        <w:rPr>
          <w:rFonts w:ascii="Arial" w:eastAsia="Arial" w:hAnsi="Arial" w:cs="Arial"/>
          <w:b/>
          <w:bCs/>
          <w:color w:val="000000"/>
        </w:rPr>
        <w:t>areer</w:t>
      </w:r>
      <w:r>
        <w:rPr>
          <w:rFonts w:ascii="Arial" w:eastAsia="Arial" w:hAnsi="Arial" w:cs="Arial"/>
          <w:b/>
          <w:bCs/>
          <w:color w:val="000000"/>
          <w:spacing w:val="2"/>
        </w:rPr>
        <w:t xml:space="preserve"> </w:t>
      </w:r>
      <w:r>
        <w:rPr>
          <w:rFonts w:ascii="Arial" w:eastAsia="Arial" w:hAnsi="Arial" w:cs="Arial"/>
          <w:b/>
          <w:bCs/>
          <w:color w:val="000000"/>
          <w:spacing w:val="-1"/>
        </w:rPr>
        <w:t>P</w:t>
      </w:r>
      <w:r>
        <w:rPr>
          <w:rFonts w:ascii="Arial" w:eastAsia="Arial" w:hAnsi="Arial" w:cs="Arial"/>
          <w:b/>
          <w:bCs/>
          <w:color w:val="000000"/>
        </w:rPr>
        <w:t>rogress</w:t>
      </w:r>
      <w:r>
        <w:rPr>
          <w:rFonts w:ascii="Arial" w:eastAsia="Arial" w:hAnsi="Arial" w:cs="Arial"/>
          <w:b/>
          <w:bCs/>
          <w:color w:val="000000"/>
          <w:spacing w:val="1"/>
        </w:rPr>
        <w:t>i</w:t>
      </w:r>
      <w:r>
        <w:rPr>
          <w:rFonts w:ascii="Arial" w:eastAsia="Arial" w:hAnsi="Arial" w:cs="Arial"/>
          <w:b/>
          <w:bCs/>
          <w:color w:val="000000"/>
          <w:spacing w:val="-3"/>
        </w:rPr>
        <w:t>o</w:t>
      </w:r>
      <w:r>
        <w:rPr>
          <w:rFonts w:ascii="Arial" w:eastAsia="Arial" w:hAnsi="Arial" w:cs="Arial"/>
          <w:b/>
          <w:bCs/>
          <w:color w:val="000000"/>
        </w:rPr>
        <w:t>n</w:t>
      </w:r>
    </w:p>
    <w:p w:rsidR="000A5570" w:rsidRDefault="000A5570">
      <w:pPr>
        <w:spacing w:before="1" w:after="0" w:line="120" w:lineRule="exact"/>
        <w:rPr>
          <w:sz w:val="12"/>
          <w:szCs w:val="12"/>
        </w:rPr>
      </w:pPr>
    </w:p>
    <w:p w:rsidR="000A5570" w:rsidRDefault="00863EB5">
      <w:pPr>
        <w:spacing w:after="0" w:line="240" w:lineRule="auto"/>
        <w:ind w:left="299" w:right="97"/>
        <w:jc w:val="both"/>
        <w:rPr>
          <w:rFonts w:ascii="Arial" w:eastAsia="Arial" w:hAnsi="Arial" w:cs="Arial"/>
        </w:rPr>
      </w:pP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f</w:t>
      </w:r>
      <w:r>
        <w:rPr>
          <w:rFonts w:ascii="Arial" w:eastAsia="Arial" w:hAnsi="Arial" w:cs="Arial"/>
        </w:rPr>
        <w:t>o</w:t>
      </w:r>
      <w:r>
        <w:rPr>
          <w:rFonts w:ascii="Arial" w:eastAsia="Arial" w:hAnsi="Arial" w:cs="Arial"/>
          <w:spacing w:val="-2"/>
        </w:rPr>
        <w:t>r</w:t>
      </w:r>
      <w:r>
        <w:rPr>
          <w:rFonts w:ascii="Arial" w:eastAsia="Arial" w:hAnsi="Arial" w:cs="Arial"/>
          <w:spacing w:val="1"/>
        </w:rPr>
        <w:t>m</w:t>
      </w:r>
      <w:r>
        <w:rPr>
          <w:rFonts w:ascii="Arial" w:eastAsia="Arial" w:hAnsi="Arial" w:cs="Arial"/>
        </w:rPr>
        <w:t xml:space="preserve">al </w:t>
      </w:r>
      <w:r>
        <w:rPr>
          <w:rFonts w:ascii="Arial" w:eastAsia="Arial" w:hAnsi="Arial" w:cs="Arial"/>
          <w:spacing w:val="1"/>
        </w:rPr>
        <w:t>r</w:t>
      </w:r>
      <w:r>
        <w:rPr>
          <w:rFonts w:ascii="Arial" w:eastAsia="Arial" w:hAnsi="Arial" w:cs="Arial"/>
        </w:rPr>
        <w:t>ec</w:t>
      </w:r>
      <w:r>
        <w:rPr>
          <w:rFonts w:ascii="Arial" w:eastAsia="Arial" w:hAnsi="Arial" w:cs="Arial"/>
          <w:spacing w:val="-3"/>
        </w:rPr>
        <w:t>o</w:t>
      </w:r>
      <w:r>
        <w:rPr>
          <w:rFonts w:ascii="Arial" w:eastAsia="Arial" w:hAnsi="Arial" w:cs="Arial"/>
          <w:spacing w:val="2"/>
        </w:rPr>
        <w:t>g</w:t>
      </w:r>
      <w:r>
        <w:rPr>
          <w:rFonts w:ascii="Arial" w:eastAsia="Arial" w:hAnsi="Arial" w:cs="Arial"/>
        </w:rPr>
        <w:t>n</w:t>
      </w:r>
      <w:r>
        <w:rPr>
          <w:rFonts w:ascii="Arial" w:eastAsia="Arial" w:hAnsi="Arial" w:cs="Arial"/>
          <w:spacing w:val="-4"/>
        </w:rPr>
        <w:t>i</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S</w:t>
      </w:r>
      <w:r>
        <w:rPr>
          <w:rFonts w:ascii="Arial" w:eastAsia="Arial" w:hAnsi="Arial" w:cs="Arial"/>
          <w:spacing w:val="-2"/>
        </w:rPr>
        <w:t xml:space="preserve"> </w:t>
      </w:r>
      <w:r>
        <w:rPr>
          <w:rFonts w:ascii="Arial" w:eastAsia="Arial" w:hAnsi="Arial" w:cs="Arial"/>
          <w:spacing w:val="2"/>
        </w:rPr>
        <w:t>q</w:t>
      </w:r>
      <w:r>
        <w:rPr>
          <w:rFonts w:ascii="Arial" w:eastAsia="Arial" w:hAnsi="Arial" w:cs="Arial"/>
        </w:rPr>
        <w:t>ua</w:t>
      </w:r>
      <w:r>
        <w:rPr>
          <w:rFonts w:ascii="Arial" w:eastAsia="Arial" w:hAnsi="Arial" w:cs="Arial"/>
          <w:spacing w:val="-1"/>
        </w:rPr>
        <w:t>l</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ca</w:t>
      </w:r>
      <w:r>
        <w:rPr>
          <w:rFonts w:ascii="Arial" w:eastAsia="Arial" w:hAnsi="Arial" w:cs="Arial"/>
          <w:spacing w:val="1"/>
        </w:rPr>
        <w:t>t</w:t>
      </w:r>
      <w:r>
        <w:rPr>
          <w:rFonts w:ascii="Arial" w:eastAsia="Arial" w:hAnsi="Arial" w:cs="Arial"/>
          <w:spacing w:val="-1"/>
        </w:rPr>
        <w:t>i</w:t>
      </w:r>
      <w:r>
        <w:rPr>
          <w:rFonts w:ascii="Arial" w:eastAsia="Arial" w:hAnsi="Arial" w:cs="Arial"/>
        </w:rPr>
        <w:t>ons</w:t>
      </w:r>
      <w:r>
        <w:rPr>
          <w:rFonts w:ascii="Arial" w:eastAsia="Arial" w:hAnsi="Arial" w:cs="Arial"/>
          <w:spacing w:val="2"/>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rPr>
        <w:t>o</w:t>
      </w:r>
      <w:r>
        <w:rPr>
          <w:rFonts w:ascii="Arial" w:eastAsia="Arial" w:hAnsi="Arial" w:cs="Arial"/>
          <w:spacing w:val="-2"/>
        </w:rPr>
        <w:t>v</w:t>
      </w:r>
      <w:r>
        <w:rPr>
          <w:rFonts w:ascii="Arial" w:eastAsia="Arial" w:hAnsi="Arial" w:cs="Arial"/>
          <w:spacing w:val="-1"/>
        </w:rPr>
        <w:t>i</w:t>
      </w:r>
      <w:r>
        <w:rPr>
          <w:rFonts w:ascii="Arial" w:eastAsia="Arial" w:hAnsi="Arial" w:cs="Arial"/>
        </w:rPr>
        <w:t>des</w:t>
      </w:r>
      <w:r>
        <w:rPr>
          <w:rFonts w:ascii="Arial" w:eastAsia="Arial" w:hAnsi="Arial" w:cs="Arial"/>
          <w:spacing w:val="1"/>
        </w:rPr>
        <w:t xml:space="preserve"> 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f</w:t>
      </w:r>
      <w:r>
        <w:rPr>
          <w:rFonts w:ascii="Arial" w:eastAsia="Arial" w:hAnsi="Arial" w:cs="Arial"/>
        </w:rPr>
        <w:t>ounda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spacing w:val="1"/>
        </w:rPr>
        <w:t>f</w:t>
      </w:r>
      <w:r>
        <w:rPr>
          <w:rFonts w:ascii="Arial" w:eastAsia="Arial" w:hAnsi="Arial" w:cs="Arial"/>
        </w:rPr>
        <w:t>or</w:t>
      </w:r>
      <w:r>
        <w:rPr>
          <w:rFonts w:ascii="Arial" w:eastAsia="Arial" w:hAnsi="Arial" w:cs="Arial"/>
          <w:spacing w:val="2"/>
        </w:rPr>
        <w:t xml:space="preserve"> </w:t>
      </w:r>
      <w:r>
        <w:rPr>
          <w:rFonts w:ascii="Arial" w:eastAsia="Arial" w:hAnsi="Arial" w:cs="Arial"/>
        </w:rPr>
        <w:t>a</w:t>
      </w:r>
      <w:r>
        <w:rPr>
          <w:rFonts w:ascii="Arial" w:eastAsia="Arial" w:hAnsi="Arial" w:cs="Arial"/>
          <w:spacing w:val="-4"/>
        </w:rPr>
        <w:t xml:space="preserve"> </w:t>
      </w:r>
      <w:r>
        <w:rPr>
          <w:rFonts w:ascii="Arial" w:eastAsia="Arial" w:hAnsi="Arial" w:cs="Arial"/>
        </w:rPr>
        <w:t>p</w:t>
      </w:r>
      <w:r>
        <w:rPr>
          <w:rFonts w:ascii="Arial" w:eastAsia="Arial" w:hAnsi="Arial" w:cs="Arial"/>
          <w:spacing w:val="1"/>
        </w:rPr>
        <w:t>r</w:t>
      </w:r>
      <w:r>
        <w:rPr>
          <w:rFonts w:ascii="Arial" w:eastAsia="Arial" w:hAnsi="Arial" w:cs="Arial"/>
        </w:rPr>
        <w:t>ope</w:t>
      </w:r>
      <w:r>
        <w:rPr>
          <w:rFonts w:ascii="Arial" w:eastAsia="Arial" w:hAnsi="Arial" w:cs="Arial"/>
          <w:spacing w:val="1"/>
        </w:rPr>
        <w:t>r</w:t>
      </w:r>
      <w:r>
        <w:rPr>
          <w:rFonts w:ascii="Arial" w:eastAsia="Arial" w:hAnsi="Arial" w:cs="Arial"/>
          <w:spacing w:val="-1"/>
        </w:rPr>
        <w:t>l</w:t>
      </w:r>
      <w:r>
        <w:rPr>
          <w:rFonts w:ascii="Arial" w:eastAsia="Arial" w:hAnsi="Arial" w:cs="Arial"/>
        </w:rPr>
        <w:t>y</w:t>
      </w:r>
      <w:r>
        <w:rPr>
          <w:rFonts w:ascii="Arial" w:eastAsia="Arial" w:hAnsi="Arial" w:cs="Arial"/>
          <w:spacing w:val="-1"/>
        </w:rPr>
        <w:t xml:space="preserve"> </w:t>
      </w:r>
      <w:r>
        <w:rPr>
          <w:rFonts w:ascii="Arial" w:eastAsia="Arial" w:hAnsi="Arial" w:cs="Arial"/>
        </w:rPr>
        <w:t>ba</w:t>
      </w:r>
      <w:r>
        <w:rPr>
          <w:rFonts w:ascii="Arial" w:eastAsia="Arial" w:hAnsi="Arial" w:cs="Arial"/>
          <w:spacing w:val="-1"/>
        </w:rPr>
        <w:t>l</w:t>
      </w:r>
      <w:r>
        <w:rPr>
          <w:rFonts w:ascii="Arial" w:eastAsia="Arial" w:hAnsi="Arial" w:cs="Arial"/>
        </w:rPr>
        <w:t>anced</w:t>
      </w:r>
      <w:r>
        <w:rPr>
          <w:rFonts w:ascii="Arial" w:eastAsia="Arial" w:hAnsi="Arial" w:cs="Arial"/>
          <w:spacing w:val="1"/>
        </w:rPr>
        <w:t xml:space="preserve"> </w:t>
      </w:r>
      <w:r>
        <w:rPr>
          <w:rFonts w:ascii="Arial" w:eastAsia="Arial" w:hAnsi="Arial" w:cs="Arial"/>
        </w:rPr>
        <w:t>and se</w:t>
      </w:r>
      <w:r>
        <w:rPr>
          <w:rFonts w:ascii="Arial" w:eastAsia="Arial" w:hAnsi="Arial" w:cs="Arial"/>
          <w:spacing w:val="-1"/>
        </w:rPr>
        <w:t>l</w:t>
      </w:r>
      <w:r>
        <w:rPr>
          <w:rFonts w:ascii="Arial" w:eastAsia="Arial" w:hAnsi="Arial" w:cs="Arial"/>
          <w:spacing w:val="1"/>
        </w:rPr>
        <w:t>f-</w:t>
      </w:r>
      <w:r>
        <w:rPr>
          <w:rFonts w:ascii="Arial" w:eastAsia="Arial" w:hAnsi="Arial" w:cs="Arial"/>
        </w:rPr>
        <w:t>e</w:t>
      </w:r>
      <w:r>
        <w:rPr>
          <w:rFonts w:ascii="Arial" w:eastAsia="Arial" w:hAnsi="Arial" w:cs="Arial"/>
          <w:spacing w:val="-2"/>
        </w:rPr>
        <w:t>v</w:t>
      </w:r>
      <w:r>
        <w:rPr>
          <w:rFonts w:ascii="Arial" w:eastAsia="Arial" w:hAnsi="Arial" w:cs="Arial"/>
          <w:spacing w:val="-1"/>
        </w:rPr>
        <w:t>i</w:t>
      </w:r>
      <w:r>
        <w:rPr>
          <w:rFonts w:ascii="Arial" w:eastAsia="Arial" w:hAnsi="Arial" w:cs="Arial"/>
        </w:rPr>
        <w:t>dent</w:t>
      </w:r>
      <w:r>
        <w:rPr>
          <w:rFonts w:ascii="Arial" w:eastAsia="Arial" w:hAnsi="Arial" w:cs="Arial"/>
          <w:spacing w:val="14"/>
        </w:rPr>
        <w:t xml:space="preserve"> </w:t>
      </w:r>
      <w:r>
        <w:rPr>
          <w:rFonts w:ascii="Arial" w:eastAsia="Arial" w:hAnsi="Arial" w:cs="Arial"/>
        </w:rPr>
        <w:t>ca</w:t>
      </w:r>
      <w:r>
        <w:rPr>
          <w:rFonts w:ascii="Arial" w:eastAsia="Arial" w:hAnsi="Arial" w:cs="Arial"/>
          <w:spacing w:val="1"/>
        </w:rPr>
        <w:t>r</w:t>
      </w:r>
      <w:r>
        <w:rPr>
          <w:rFonts w:ascii="Arial" w:eastAsia="Arial" w:hAnsi="Arial" w:cs="Arial"/>
        </w:rPr>
        <w:t>eer</w:t>
      </w:r>
      <w:r>
        <w:rPr>
          <w:rFonts w:ascii="Arial" w:eastAsia="Arial" w:hAnsi="Arial" w:cs="Arial"/>
          <w:spacing w:val="14"/>
        </w:rPr>
        <w:t xml:space="preserve"> </w:t>
      </w:r>
      <w:r>
        <w:rPr>
          <w:rFonts w:ascii="Arial" w:eastAsia="Arial" w:hAnsi="Arial" w:cs="Arial"/>
        </w:rPr>
        <w:t>s</w:t>
      </w:r>
      <w:r>
        <w:rPr>
          <w:rFonts w:ascii="Arial" w:eastAsia="Arial" w:hAnsi="Arial" w:cs="Arial"/>
          <w:spacing w:val="-1"/>
        </w:rPr>
        <w:t>t</w:t>
      </w:r>
      <w:r>
        <w:rPr>
          <w:rFonts w:ascii="Arial" w:eastAsia="Arial" w:hAnsi="Arial" w:cs="Arial"/>
          <w:spacing w:val="1"/>
        </w:rPr>
        <w:t>r</w:t>
      </w:r>
      <w:r>
        <w:rPr>
          <w:rFonts w:ascii="Arial" w:eastAsia="Arial" w:hAnsi="Arial" w:cs="Arial"/>
        </w:rPr>
        <w:t>u</w:t>
      </w:r>
      <w:r>
        <w:rPr>
          <w:rFonts w:ascii="Arial" w:eastAsia="Arial" w:hAnsi="Arial" w:cs="Arial"/>
          <w:spacing w:val="-2"/>
        </w:rPr>
        <w:t>c</w:t>
      </w:r>
      <w:r>
        <w:rPr>
          <w:rFonts w:ascii="Arial" w:eastAsia="Arial" w:hAnsi="Arial" w:cs="Arial"/>
          <w:spacing w:val="-1"/>
        </w:rPr>
        <w:t>t</w:t>
      </w:r>
      <w:r>
        <w:rPr>
          <w:rFonts w:ascii="Arial" w:eastAsia="Arial" w:hAnsi="Arial" w:cs="Arial"/>
        </w:rPr>
        <w:t>u</w:t>
      </w:r>
      <w:r>
        <w:rPr>
          <w:rFonts w:ascii="Arial" w:eastAsia="Arial" w:hAnsi="Arial" w:cs="Arial"/>
          <w:spacing w:val="1"/>
        </w:rPr>
        <w:t>r</w:t>
      </w:r>
      <w:r>
        <w:rPr>
          <w:rFonts w:ascii="Arial" w:eastAsia="Arial" w:hAnsi="Arial" w:cs="Arial"/>
        </w:rPr>
        <w:t>e</w:t>
      </w:r>
      <w:r>
        <w:rPr>
          <w:rFonts w:ascii="Arial" w:eastAsia="Arial" w:hAnsi="Arial" w:cs="Arial"/>
          <w:spacing w:val="13"/>
        </w:rPr>
        <w:t xml:space="preserve"> </w:t>
      </w:r>
      <w:r>
        <w:rPr>
          <w:rFonts w:ascii="Arial" w:eastAsia="Arial" w:hAnsi="Arial" w:cs="Arial"/>
        </w:rPr>
        <w:t>and</w:t>
      </w:r>
      <w:r>
        <w:rPr>
          <w:rFonts w:ascii="Arial" w:eastAsia="Arial" w:hAnsi="Arial" w:cs="Arial"/>
          <w:spacing w:val="1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3"/>
        </w:rPr>
        <w:t xml:space="preserve"> </w:t>
      </w:r>
      <w:r>
        <w:rPr>
          <w:rFonts w:ascii="Arial" w:eastAsia="Arial" w:hAnsi="Arial" w:cs="Arial"/>
        </w:rPr>
        <w:t>d</w:t>
      </w:r>
      <w:r>
        <w:rPr>
          <w:rFonts w:ascii="Arial" w:eastAsia="Arial" w:hAnsi="Arial" w:cs="Arial"/>
          <w:spacing w:val="1"/>
        </w:rPr>
        <w:t>r</w:t>
      </w:r>
      <w:r>
        <w:rPr>
          <w:rFonts w:ascii="Arial" w:eastAsia="Arial" w:hAnsi="Arial" w:cs="Arial"/>
          <w:spacing w:val="-1"/>
        </w:rPr>
        <w:t>i</w:t>
      </w:r>
      <w:r>
        <w:rPr>
          <w:rFonts w:ascii="Arial" w:eastAsia="Arial" w:hAnsi="Arial" w:cs="Arial"/>
          <w:spacing w:val="-2"/>
        </w:rPr>
        <w:t>v</w:t>
      </w:r>
      <w:r>
        <w:rPr>
          <w:rFonts w:ascii="Arial" w:eastAsia="Arial" w:hAnsi="Arial" w:cs="Arial"/>
        </w:rPr>
        <w:t>e</w:t>
      </w:r>
      <w:r>
        <w:rPr>
          <w:rFonts w:ascii="Arial" w:eastAsia="Arial" w:hAnsi="Arial" w:cs="Arial"/>
          <w:spacing w:val="13"/>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3"/>
        </w:rPr>
        <w:t xml:space="preserve"> </w:t>
      </w:r>
      <w:r>
        <w:rPr>
          <w:rFonts w:ascii="Arial" w:eastAsia="Arial" w:hAnsi="Arial" w:cs="Arial"/>
        </w:rPr>
        <w:t>set</w:t>
      </w:r>
      <w:r>
        <w:rPr>
          <w:rFonts w:ascii="Arial" w:eastAsia="Arial" w:hAnsi="Arial" w:cs="Arial"/>
          <w:spacing w:val="14"/>
        </w:rPr>
        <w:t xml:space="preserve"> </w:t>
      </w:r>
      <w:r>
        <w:rPr>
          <w:rFonts w:ascii="Arial" w:eastAsia="Arial" w:hAnsi="Arial" w:cs="Arial"/>
        </w:rPr>
        <w:t>and</w:t>
      </w:r>
      <w:r>
        <w:rPr>
          <w:rFonts w:ascii="Arial" w:eastAsia="Arial" w:hAnsi="Arial" w:cs="Arial"/>
          <w:spacing w:val="13"/>
        </w:rPr>
        <w:t xml:space="preserve"> </w:t>
      </w:r>
      <w:r>
        <w:rPr>
          <w:rFonts w:ascii="Arial" w:eastAsia="Arial" w:hAnsi="Arial" w:cs="Arial"/>
          <w:spacing w:val="1"/>
        </w:rPr>
        <w:t>m</w:t>
      </w:r>
      <w:r>
        <w:rPr>
          <w:rFonts w:ascii="Arial" w:eastAsia="Arial" w:hAnsi="Arial" w:cs="Arial"/>
          <w:spacing w:val="-3"/>
        </w:rPr>
        <w:t>a</w:t>
      </w:r>
      <w:r>
        <w:rPr>
          <w:rFonts w:ascii="Arial" w:eastAsia="Arial" w:hAnsi="Arial" w:cs="Arial"/>
          <w:spacing w:val="2"/>
        </w:rPr>
        <w:t>k</w:t>
      </w:r>
      <w:r>
        <w:rPr>
          <w:rFonts w:ascii="Arial" w:eastAsia="Arial" w:hAnsi="Arial" w:cs="Arial"/>
        </w:rPr>
        <w:t>e</w:t>
      </w:r>
      <w:r>
        <w:rPr>
          <w:rFonts w:ascii="Arial" w:eastAsia="Arial" w:hAnsi="Arial" w:cs="Arial"/>
          <w:spacing w:val="13"/>
        </w:rPr>
        <w:t xml:space="preserve"> </w:t>
      </w:r>
      <w:r>
        <w:rPr>
          <w:rFonts w:ascii="Arial" w:eastAsia="Arial" w:hAnsi="Arial" w:cs="Arial"/>
        </w:rPr>
        <w:t>e</w:t>
      </w:r>
      <w:r>
        <w:rPr>
          <w:rFonts w:ascii="Arial" w:eastAsia="Arial" w:hAnsi="Arial" w:cs="Arial"/>
          <w:spacing w:val="-2"/>
        </w:rPr>
        <w:t>v</w:t>
      </w:r>
      <w:r>
        <w:rPr>
          <w:rFonts w:ascii="Arial" w:eastAsia="Arial" w:hAnsi="Arial" w:cs="Arial"/>
        </w:rPr>
        <w:t>e</w:t>
      </w:r>
      <w:r>
        <w:rPr>
          <w:rFonts w:ascii="Arial" w:eastAsia="Arial" w:hAnsi="Arial" w:cs="Arial"/>
          <w:spacing w:val="1"/>
        </w:rPr>
        <w:t>r</w:t>
      </w:r>
      <w:r>
        <w:rPr>
          <w:rFonts w:ascii="Arial" w:eastAsia="Arial" w:hAnsi="Arial" w:cs="Arial"/>
        </w:rPr>
        <w:t>y</w:t>
      </w:r>
      <w:r>
        <w:rPr>
          <w:rFonts w:ascii="Arial" w:eastAsia="Arial" w:hAnsi="Arial" w:cs="Arial"/>
          <w:spacing w:val="11"/>
        </w:rPr>
        <w:t xml:space="preserve"> </w:t>
      </w:r>
      <w:r>
        <w:rPr>
          <w:rFonts w:ascii="Arial" w:eastAsia="Arial" w:hAnsi="Arial" w:cs="Arial"/>
        </w:rPr>
        <w:t>e</w:t>
      </w:r>
      <w:r>
        <w:rPr>
          <w:rFonts w:ascii="Arial" w:eastAsia="Arial" w:hAnsi="Arial" w:cs="Arial"/>
          <w:spacing w:val="1"/>
        </w:rPr>
        <w:t>f</w:t>
      </w:r>
      <w:r>
        <w:rPr>
          <w:rFonts w:ascii="Arial" w:eastAsia="Arial" w:hAnsi="Arial" w:cs="Arial"/>
          <w:spacing w:val="3"/>
        </w:rPr>
        <w:t>f</w:t>
      </w:r>
      <w:r>
        <w:rPr>
          <w:rFonts w:ascii="Arial" w:eastAsia="Arial" w:hAnsi="Arial" w:cs="Arial"/>
        </w:rPr>
        <w:t>o</w:t>
      </w:r>
      <w:r>
        <w:rPr>
          <w:rFonts w:ascii="Arial" w:eastAsia="Arial" w:hAnsi="Arial" w:cs="Arial"/>
          <w:spacing w:val="-2"/>
        </w:rPr>
        <w:t>r</w:t>
      </w:r>
      <w:r>
        <w:rPr>
          <w:rFonts w:ascii="Arial" w:eastAsia="Arial" w:hAnsi="Arial" w:cs="Arial"/>
        </w:rPr>
        <w:t>t</w:t>
      </w:r>
      <w:r>
        <w:rPr>
          <w:rFonts w:ascii="Arial" w:eastAsia="Arial" w:hAnsi="Arial" w:cs="Arial"/>
          <w:spacing w:val="12"/>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14"/>
        </w:rPr>
        <w:t xml:space="preserve"> </w:t>
      </w:r>
      <w:r>
        <w:rPr>
          <w:rFonts w:ascii="Arial" w:eastAsia="Arial" w:hAnsi="Arial" w:cs="Arial"/>
          <w:spacing w:val="-1"/>
        </w:rPr>
        <w:t>i</w:t>
      </w:r>
      <w:r>
        <w:rPr>
          <w:rFonts w:ascii="Arial" w:eastAsia="Arial" w:hAnsi="Arial" w:cs="Arial"/>
          <w:spacing w:val="1"/>
        </w:rPr>
        <w:t>m</w:t>
      </w:r>
      <w:r>
        <w:rPr>
          <w:rFonts w:ascii="Arial" w:eastAsia="Arial" w:hAnsi="Arial" w:cs="Arial"/>
        </w:rPr>
        <w:t>p</w:t>
      </w:r>
      <w:r>
        <w:rPr>
          <w:rFonts w:ascii="Arial" w:eastAsia="Arial" w:hAnsi="Arial" w:cs="Arial"/>
          <w:spacing w:val="1"/>
        </w:rPr>
        <w:t>r</w:t>
      </w:r>
      <w:r>
        <w:rPr>
          <w:rFonts w:ascii="Arial" w:eastAsia="Arial" w:hAnsi="Arial" w:cs="Arial"/>
        </w:rPr>
        <w:t>o</w:t>
      </w:r>
      <w:r>
        <w:rPr>
          <w:rFonts w:ascii="Arial" w:eastAsia="Arial" w:hAnsi="Arial" w:cs="Arial"/>
          <w:spacing w:val="-2"/>
        </w:rPr>
        <w:t>v</w:t>
      </w:r>
      <w:r>
        <w:rPr>
          <w:rFonts w:ascii="Arial" w:eastAsia="Arial" w:hAnsi="Arial" w:cs="Arial"/>
        </w:rPr>
        <w:t>ed</w:t>
      </w:r>
      <w:r>
        <w:rPr>
          <w:rFonts w:ascii="Arial" w:eastAsia="Arial" w:hAnsi="Arial" w:cs="Arial"/>
          <w:spacing w:val="13"/>
        </w:rPr>
        <w:t xml:space="preserve"> </w:t>
      </w:r>
      <w:r>
        <w:rPr>
          <w:rFonts w:ascii="Arial" w:eastAsia="Arial" w:hAnsi="Arial" w:cs="Arial"/>
        </w:rPr>
        <w:t>s</w:t>
      </w:r>
      <w:r>
        <w:rPr>
          <w:rFonts w:ascii="Arial" w:eastAsia="Arial" w:hAnsi="Arial" w:cs="Arial"/>
          <w:spacing w:val="1"/>
        </w:rPr>
        <w:t>t</w:t>
      </w:r>
      <w:r>
        <w:rPr>
          <w:rFonts w:ascii="Arial" w:eastAsia="Arial" w:hAnsi="Arial" w:cs="Arial"/>
        </w:rPr>
        <w:t>anda</w:t>
      </w:r>
      <w:r>
        <w:rPr>
          <w:rFonts w:ascii="Arial" w:eastAsia="Arial" w:hAnsi="Arial" w:cs="Arial"/>
          <w:spacing w:val="1"/>
        </w:rPr>
        <w:t>r</w:t>
      </w:r>
      <w:r>
        <w:rPr>
          <w:rFonts w:ascii="Arial" w:eastAsia="Arial" w:hAnsi="Arial" w:cs="Arial"/>
          <w:spacing w:val="-3"/>
        </w:rPr>
        <w:t>d</w:t>
      </w:r>
      <w:r>
        <w:rPr>
          <w:rFonts w:ascii="Arial" w:eastAsia="Arial" w:hAnsi="Arial" w:cs="Arial"/>
        </w:rPr>
        <w:t xml:space="preserve">s </w:t>
      </w:r>
      <w:r>
        <w:rPr>
          <w:rFonts w:ascii="Arial" w:eastAsia="Arial" w:hAnsi="Arial" w:cs="Arial"/>
          <w:spacing w:val="-3"/>
        </w:rPr>
        <w:t>o</w:t>
      </w:r>
      <w:r>
        <w:rPr>
          <w:rFonts w:ascii="Arial" w:eastAsia="Arial" w:hAnsi="Arial" w:cs="Arial"/>
        </w:rPr>
        <w:t>f</w:t>
      </w:r>
      <w:r>
        <w:rPr>
          <w:rFonts w:ascii="Arial" w:eastAsia="Arial" w:hAnsi="Arial" w:cs="Arial"/>
          <w:spacing w:val="5"/>
        </w:rPr>
        <w:t xml:space="preserve"> </w:t>
      </w:r>
      <w:r>
        <w:rPr>
          <w:rFonts w:ascii="Arial" w:eastAsia="Arial" w:hAnsi="Arial" w:cs="Arial"/>
        </w:rPr>
        <w:t>p</w:t>
      </w:r>
      <w:r>
        <w:rPr>
          <w:rFonts w:ascii="Arial" w:eastAsia="Arial" w:hAnsi="Arial" w:cs="Arial"/>
          <w:spacing w:val="-3"/>
        </w:rPr>
        <w:t>e</w:t>
      </w:r>
      <w:r>
        <w:rPr>
          <w:rFonts w:ascii="Arial" w:eastAsia="Arial" w:hAnsi="Arial" w:cs="Arial"/>
          <w:spacing w:val="-2"/>
        </w:rPr>
        <w:t>r</w:t>
      </w:r>
      <w:r>
        <w:rPr>
          <w:rFonts w:ascii="Arial" w:eastAsia="Arial" w:hAnsi="Arial" w:cs="Arial"/>
          <w:spacing w:val="3"/>
        </w:rPr>
        <w:t>f</w:t>
      </w:r>
      <w:r>
        <w:rPr>
          <w:rFonts w:ascii="Arial" w:eastAsia="Arial" w:hAnsi="Arial" w:cs="Arial"/>
          <w:spacing w:val="-3"/>
        </w:rPr>
        <w:t>o</w:t>
      </w:r>
      <w:r>
        <w:rPr>
          <w:rFonts w:ascii="Arial" w:eastAsia="Arial" w:hAnsi="Arial" w:cs="Arial"/>
          <w:spacing w:val="1"/>
        </w:rPr>
        <w:t>rm</w:t>
      </w:r>
      <w:r>
        <w:rPr>
          <w:rFonts w:ascii="Arial" w:eastAsia="Arial" w:hAnsi="Arial" w:cs="Arial"/>
        </w:rPr>
        <w:t>anc</w:t>
      </w:r>
      <w:r>
        <w:rPr>
          <w:rFonts w:ascii="Arial" w:eastAsia="Arial" w:hAnsi="Arial" w:cs="Arial"/>
          <w:spacing w:val="-3"/>
        </w:rPr>
        <w:t>e</w:t>
      </w:r>
      <w:r>
        <w:rPr>
          <w:rFonts w:ascii="Arial" w:eastAsia="Arial" w:hAnsi="Arial" w:cs="Arial"/>
        </w:rPr>
        <w:t>.</w:t>
      </w:r>
    </w:p>
    <w:p w:rsidR="000A5570" w:rsidRDefault="000A5570">
      <w:pPr>
        <w:spacing w:before="9" w:after="0" w:line="110" w:lineRule="exact"/>
        <w:rPr>
          <w:sz w:val="11"/>
          <w:szCs w:val="11"/>
        </w:rPr>
      </w:pPr>
    </w:p>
    <w:p w:rsidR="000A5570" w:rsidRDefault="00863EB5">
      <w:pPr>
        <w:spacing w:after="0" w:line="240" w:lineRule="auto"/>
        <w:ind w:left="299" w:right="95"/>
        <w:jc w:val="both"/>
        <w:rPr>
          <w:rFonts w:ascii="Arial" w:eastAsia="Arial" w:hAnsi="Arial" w:cs="Arial"/>
        </w:rPr>
      </w:pPr>
      <w:r>
        <w:rPr>
          <w:rFonts w:ascii="Arial" w:eastAsia="Arial" w:hAnsi="Arial" w:cs="Arial"/>
          <w:spacing w:val="2"/>
        </w:rPr>
        <w:t>T</w:t>
      </w:r>
      <w:r>
        <w:rPr>
          <w:rFonts w:ascii="Arial" w:eastAsia="Arial" w:hAnsi="Arial" w:cs="Arial"/>
        </w:rPr>
        <w:t>he</w:t>
      </w:r>
      <w:r>
        <w:rPr>
          <w:rFonts w:ascii="Arial" w:eastAsia="Arial" w:hAnsi="Arial" w:cs="Arial"/>
          <w:spacing w:val="3"/>
        </w:rPr>
        <w:t xml:space="preserve"> </w:t>
      </w:r>
      <w:r>
        <w:rPr>
          <w:rFonts w:ascii="Arial" w:eastAsia="Arial" w:hAnsi="Arial" w:cs="Arial"/>
        </w:rPr>
        <w:t>e</w:t>
      </w:r>
      <w:r>
        <w:rPr>
          <w:rFonts w:ascii="Arial" w:eastAsia="Arial" w:hAnsi="Arial" w:cs="Arial"/>
          <w:spacing w:val="-2"/>
        </w:rPr>
        <w:t>s</w:t>
      </w:r>
      <w:r>
        <w:rPr>
          <w:rFonts w:ascii="Arial" w:eastAsia="Arial" w:hAnsi="Arial" w:cs="Arial"/>
          <w:spacing w:val="1"/>
        </w:rPr>
        <w:t>t</w:t>
      </w:r>
      <w:r>
        <w:rPr>
          <w:rFonts w:ascii="Arial" w:eastAsia="Arial" w:hAnsi="Arial" w:cs="Arial"/>
        </w:rPr>
        <w:t>ab</w:t>
      </w:r>
      <w:r>
        <w:rPr>
          <w:rFonts w:ascii="Arial" w:eastAsia="Arial" w:hAnsi="Arial" w:cs="Arial"/>
          <w:spacing w:val="-1"/>
        </w:rPr>
        <w:t>li</w:t>
      </w:r>
      <w:r>
        <w:rPr>
          <w:rFonts w:ascii="Arial" w:eastAsia="Arial" w:hAnsi="Arial" w:cs="Arial"/>
        </w:rPr>
        <w:t>sh</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4"/>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t</w:t>
      </w:r>
      <w:r>
        <w:rPr>
          <w:rFonts w:ascii="Arial" w:eastAsia="Arial" w:hAnsi="Arial" w:cs="Arial"/>
        </w:rPr>
        <w:t>e</w:t>
      </w:r>
      <w:r>
        <w:rPr>
          <w:rFonts w:ascii="Arial" w:eastAsia="Arial" w:hAnsi="Arial" w:cs="Arial"/>
          <w:spacing w:val="1"/>
        </w:rPr>
        <w:t>r</w:t>
      </w:r>
      <w:r>
        <w:rPr>
          <w:rFonts w:ascii="Arial" w:eastAsia="Arial" w:hAnsi="Arial" w:cs="Arial"/>
        </w:rPr>
        <w:t>n</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ona</w:t>
      </w:r>
      <w:r>
        <w:rPr>
          <w:rFonts w:ascii="Arial" w:eastAsia="Arial" w:hAnsi="Arial" w:cs="Arial"/>
          <w:spacing w:val="-1"/>
        </w:rPr>
        <w:t>ll</w:t>
      </w:r>
      <w:r>
        <w:rPr>
          <w:rFonts w:ascii="Arial" w:eastAsia="Arial" w:hAnsi="Arial" w:cs="Arial"/>
        </w:rPr>
        <w:t>y</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eco</w:t>
      </w:r>
      <w:r>
        <w:rPr>
          <w:rFonts w:ascii="Arial" w:eastAsia="Arial" w:hAnsi="Arial" w:cs="Arial"/>
          <w:spacing w:val="2"/>
        </w:rPr>
        <w:t>g</w:t>
      </w:r>
      <w:r>
        <w:rPr>
          <w:rFonts w:ascii="Arial" w:eastAsia="Arial" w:hAnsi="Arial" w:cs="Arial"/>
        </w:rPr>
        <w:t>n</w:t>
      </w:r>
      <w:r>
        <w:rPr>
          <w:rFonts w:ascii="Arial" w:eastAsia="Arial" w:hAnsi="Arial" w:cs="Arial"/>
          <w:spacing w:val="-1"/>
        </w:rPr>
        <w:t>i</w:t>
      </w:r>
      <w:r>
        <w:rPr>
          <w:rFonts w:ascii="Arial" w:eastAsia="Arial" w:hAnsi="Arial" w:cs="Arial"/>
        </w:rPr>
        <w:t>sed</w:t>
      </w:r>
      <w:r>
        <w:rPr>
          <w:rFonts w:ascii="Arial" w:eastAsia="Arial" w:hAnsi="Arial" w:cs="Arial"/>
          <w:spacing w:val="3"/>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 xml:space="preserve">S </w:t>
      </w:r>
      <w:r>
        <w:rPr>
          <w:rFonts w:ascii="Arial" w:eastAsia="Arial" w:hAnsi="Arial" w:cs="Arial"/>
          <w:spacing w:val="2"/>
        </w:rPr>
        <w:t>q</w:t>
      </w:r>
      <w:r>
        <w:rPr>
          <w:rFonts w:ascii="Arial" w:eastAsia="Arial" w:hAnsi="Arial" w:cs="Arial"/>
        </w:rPr>
        <w:t>ua</w:t>
      </w:r>
      <w:r>
        <w:rPr>
          <w:rFonts w:ascii="Arial" w:eastAsia="Arial" w:hAnsi="Arial" w:cs="Arial"/>
          <w:spacing w:val="-1"/>
        </w:rPr>
        <w:t>l</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ca</w:t>
      </w:r>
      <w:r>
        <w:rPr>
          <w:rFonts w:ascii="Arial" w:eastAsia="Arial" w:hAnsi="Arial" w:cs="Arial"/>
          <w:spacing w:val="1"/>
        </w:rPr>
        <w:t>t</w:t>
      </w:r>
      <w:r>
        <w:rPr>
          <w:rFonts w:ascii="Arial" w:eastAsia="Arial" w:hAnsi="Arial" w:cs="Arial"/>
          <w:spacing w:val="-1"/>
        </w:rPr>
        <w:t>i</w:t>
      </w:r>
      <w:r>
        <w:rPr>
          <w:rFonts w:ascii="Arial" w:eastAsia="Arial" w:hAnsi="Arial" w:cs="Arial"/>
        </w:rPr>
        <w:t>ons</w:t>
      </w:r>
      <w:r>
        <w:rPr>
          <w:rFonts w:ascii="Arial" w:eastAsia="Arial" w:hAnsi="Arial" w:cs="Arial"/>
          <w:spacing w:val="2"/>
        </w:rPr>
        <w:t xml:space="preserve"> </w:t>
      </w:r>
      <w:r>
        <w:rPr>
          <w:rFonts w:ascii="Arial" w:eastAsia="Arial" w:hAnsi="Arial" w:cs="Arial"/>
        </w:rPr>
        <w:t>p</w:t>
      </w:r>
      <w:r>
        <w:rPr>
          <w:rFonts w:ascii="Arial" w:eastAsia="Arial" w:hAnsi="Arial" w:cs="Arial"/>
          <w:spacing w:val="-2"/>
        </w:rPr>
        <w:t>r</w:t>
      </w:r>
      <w:r>
        <w:rPr>
          <w:rFonts w:ascii="Arial" w:eastAsia="Arial" w:hAnsi="Arial" w:cs="Arial"/>
        </w:rPr>
        <w:t>o</w:t>
      </w:r>
      <w:r>
        <w:rPr>
          <w:rFonts w:ascii="Arial" w:eastAsia="Arial" w:hAnsi="Arial" w:cs="Arial"/>
          <w:spacing w:val="-2"/>
        </w:rPr>
        <w:t>v</w:t>
      </w:r>
      <w:r>
        <w:rPr>
          <w:rFonts w:ascii="Arial" w:eastAsia="Arial" w:hAnsi="Arial" w:cs="Arial"/>
          <w:spacing w:val="-1"/>
        </w:rPr>
        <w:t>i</w:t>
      </w:r>
      <w:r>
        <w:rPr>
          <w:rFonts w:ascii="Arial" w:eastAsia="Arial" w:hAnsi="Arial" w:cs="Arial"/>
        </w:rPr>
        <w:t>des</w:t>
      </w:r>
      <w:r>
        <w:rPr>
          <w:rFonts w:ascii="Arial" w:eastAsia="Arial" w:hAnsi="Arial" w:cs="Arial"/>
          <w:spacing w:val="3"/>
        </w:rPr>
        <w:t xml:space="preserve"> </w:t>
      </w:r>
      <w:r>
        <w:rPr>
          <w:rFonts w:ascii="Arial" w:eastAsia="Arial" w:hAnsi="Arial" w:cs="Arial"/>
        </w:rPr>
        <w:t>a</w:t>
      </w:r>
      <w:r>
        <w:rPr>
          <w:rFonts w:ascii="Arial" w:eastAsia="Arial" w:hAnsi="Arial" w:cs="Arial"/>
          <w:spacing w:val="3"/>
        </w:rPr>
        <w:t xml:space="preserve"> </w:t>
      </w:r>
      <w:r>
        <w:rPr>
          <w:rFonts w:ascii="Arial" w:eastAsia="Arial" w:hAnsi="Arial" w:cs="Arial"/>
        </w:rPr>
        <w:t>p</w:t>
      </w:r>
      <w:r>
        <w:rPr>
          <w:rFonts w:ascii="Arial" w:eastAsia="Arial" w:hAnsi="Arial" w:cs="Arial"/>
          <w:spacing w:val="1"/>
        </w:rPr>
        <w:t>r</w:t>
      </w:r>
      <w:r>
        <w:rPr>
          <w:rFonts w:ascii="Arial" w:eastAsia="Arial" w:hAnsi="Arial" w:cs="Arial"/>
          <w:spacing w:val="-3"/>
        </w:rPr>
        <w:t>o</w:t>
      </w:r>
      <w:r>
        <w:rPr>
          <w:rFonts w:ascii="Arial" w:eastAsia="Arial" w:hAnsi="Arial" w:cs="Arial"/>
          <w:spacing w:val="3"/>
        </w:rPr>
        <w:t>f</w:t>
      </w:r>
      <w:r>
        <w:rPr>
          <w:rFonts w:ascii="Arial" w:eastAsia="Arial" w:hAnsi="Arial" w:cs="Arial"/>
        </w:rPr>
        <w:t>ess</w:t>
      </w:r>
      <w:r>
        <w:rPr>
          <w:rFonts w:ascii="Arial" w:eastAsia="Arial" w:hAnsi="Arial" w:cs="Arial"/>
          <w:spacing w:val="-1"/>
        </w:rPr>
        <w:t>i</w:t>
      </w:r>
      <w:r>
        <w:rPr>
          <w:rFonts w:ascii="Arial" w:eastAsia="Arial" w:hAnsi="Arial" w:cs="Arial"/>
        </w:rPr>
        <w:t>on</w:t>
      </w:r>
      <w:r>
        <w:rPr>
          <w:rFonts w:ascii="Arial" w:eastAsia="Arial" w:hAnsi="Arial" w:cs="Arial"/>
          <w:spacing w:val="-3"/>
        </w:rPr>
        <w:t>a</w:t>
      </w:r>
      <w:r>
        <w:rPr>
          <w:rFonts w:ascii="Arial" w:eastAsia="Arial" w:hAnsi="Arial" w:cs="Arial"/>
        </w:rPr>
        <w:t xml:space="preserve">l </w:t>
      </w:r>
      <w:r>
        <w:rPr>
          <w:rFonts w:ascii="Arial" w:eastAsia="Arial" w:hAnsi="Arial" w:cs="Arial"/>
          <w:spacing w:val="1"/>
        </w:rPr>
        <w:t>fr</w:t>
      </w:r>
      <w:r>
        <w:rPr>
          <w:rFonts w:ascii="Arial" w:eastAsia="Arial" w:hAnsi="Arial" w:cs="Arial"/>
          <w:spacing w:val="-3"/>
        </w:rPr>
        <w:t>a</w:t>
      </w:r>
      <w:r>
        <w:rPr>
          <w:rFonts w:ascii="Arial" w:eastAsia="Arial" w:hAnsi="Arial" w:cs="Arial"/>
          <w:spacing w:val="1"/>
        </w:rPr>
        <w:t>m</w:t>
      </w:r>
      <w:r>
        <w:rPr>
          <w:rFonts w:ascii="Arial" w:eastAsia="Arial" w:hAnsi="Arial" w:cs="Arial"/>
        </w:rPr>
        <w:t>e</w:t>
      </w:r>
      <w:r>
        <w:rPr>
          <w:rFonts w:ascii="Arial" w:eastAsia="Arial" w:hAnsi="Arial" w:cs="Arial"/>
          <w:spacing w:val="-3"/>
        </w:rPr>
        <w:t>w</w:t>
      </w:r>
      <w:r>
        <w:rPr>
          <w:rFonts w:ascii="Arial" w:eastAsia="Arial" w:hAnsi="Arial" w:cs="Arial"/>
        </w:rPr>
        <w:t>o</w:t>
      </w:r>
      <w:r>
        <w:rPr>
          <w:rFonts w:ascii="Arial" w:eastAsia="Arial" w:hAnsi="Arial" w:cs="Arial"/>
          <w:spacing w:val="1"/>
        </w:rPr>
        <w:t>r</w:t>
      </w:r>
      <w:r>
        <w:rPr>
          <w:rFonts w:ascii="Arial" w:eastAsia="Arial" w:hAnsi="Arial" w:cs="Arial"/>
        </w:rPr>
        <w:t>k</w:t>
      </w:r>
      <w:r>
        <w:rPr>
          <w:rFonts w:ascii="Arial" w:eastAsia="Arial" w:hAnsi="Arial" w:cs="Arial"/>
          <w:spacing w:val="13"/>
        </w:rPr>
        <w:t xml:space="preserve"> </w:t>
      </w:r>
      <w:r>
        <w:rPr>
          <w:rFonts w:ascii="Arial" w:eastAsia="Arial" w:hAnsi="Arial" w:cs="Arial"/>
        </w:rPr>
        <w:t>s</w:t>
      </w:r>
      <w:r>
        <w:rPr>
          <w:rFonts w:ascii="Arial" w:eastAsia="Arial" w:hAnsi="Arial" w:cs="Arial"/>
          <w:spacing w:val="-1"/>
        </w:rPr>
        <w:t>i</w:t>
      </w:r>
      <w:r>
        <w:rPr>
          <w:rFonts w:ascii="Arial" w:eastAsia="Arial" w:hAnsi="Arial" w:cs="Arial"/>
          <w:spacing w:val="1"/>
        </w:rPr>
        <w:t>m</w:t>
      </w:r>
      <w:r>
        <w:rPr>
          <w:rFonts w:ascii="Arial" w:eastAsia="Arial" w:hAnsi="Arial" w:cs="Arial"/>
          <w:spacing w:val="-1"/>
        </w:rPr>
        <w:t>il</w:t>
      </w:r>
      <w:r>
        <w:rPr>
          <w:rFonts w:ascii="Arial" w:eastAsia="Arial" w:hAnsi="Arial" w:cs="Arial"/>
        </w:rPr>
        <w:t>ar</w:t>
      </w:r>
      <w:r>
        <w:rPr>
          <w:rFonts w:ascii="Arial" w:eastAsia="Arial" w:hAnsi="Arial" w:cs="Arial"/>
          <w:spacing w:val="1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0"/>
        </w:rPr>
        <w:t xml:space="preserve"> </w:t>
      </w:r>
      <w:r>
        <w:rPr>
          <w:rFonts w:ascii="Arial" w:eastAsia="Arial" w:hAnsi="Arial" w:cs="Arial"/>
          <w:spacing w:val="1"/>
        </w:rPr>
        <w:t>t</w:t>
      </w:r>
      <w:r>
        <w:rPr>
          <w:rFonts w:ascii="Arial" w:eastAsia="Arial" w:hAnsi="Arial" w:cs="Arial"/>
        </w:rPr>
        <w:t>hat</w:t>
      </w:r>
      <w:r>
        <w:rPr>
          <w:rFonts w:ascii="Arial" w:eastAsia="Arial" w:hAnsi="Arial" w:cs="Arial"/>
          <w:spacing w:val="12"/>
        </w:rPr>
        <w:t xml:space="preserve"> </w:t>
      </w:r>
      <w:r>
        <w:rPr>
          <w:rFonts w:ascii="Arial" w:eastAsia="Arial" w:hAnsi="Arial" w:cs="Arial"/>
        </w:rPr>
        <w:t>adop</w:t>
      </w:r>
      <w:r>
        <w:rPr>
          <w:rFonts w:ascii="Arial" w:eastAsia="Arial" w:hAnsi="Arial" w:cs="Arial"/>
          <w:spacing w:val="1"/>
        </w:rPr>
        <w:t>t</w:t>
      </w:r>
      <w:r>
        <w:rPr>
          <w:rFonts w:ascii="Arial" w:eastAsia="Arial" w:hAnsi="Arial" w:cs="Arial"/>
        </w:rPr>
        <w:t>ed</w:t>
      </w:r>
      <w:r>
        <w:rPr>
          <w:rFonts w:ascii="Arial" w:eastAsia="Arial" w:hAnsi="Arial" w:cs="Arial"/>
          <w:spacing w:val="10"/>
        </w:rPr>
        <w:t xml:space="preserve"> </w:t>
      </w:r>
      <w:r>
        <w:rPr>
          <w:rFonts w:ascii="Arial" w:eastAsia="Arial" w:hAnsi="Arial" w:cs="Arial"/>
        </w:rPr>
        <w:t>by</w:t>
      </w:r>
      <w:r>
        <w:rPr>
          <w:rFonts w:ascii="Arial" w:eastAsia="Arial" w:hAnsi="Arial" w:cs="Arial"/>
          <w:spacing w:val="1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3"/>
        </w:rPr>
        <w:t xml:space="preserve"> </w:t>
      </w:r>
      <w:r>
        <w:rPr>
          <w:rFonts w:ascii="Arial" w:eastAsia="Arial" w:hAnsi="Arial" w:cs="Arial"/>
        </w:rPr>
        <w:t>sh</w:t>
      </w:r>
      <w:r>
        <w:rPr>
          <w:rFonts w:ascii="Arial" w:eastAsia="Arial" w:hAnsi="Arial" w:cs="Arial"/>
          <w:spacing w:val="-1"/>
        </w:rPr>
        <w:t>i</w:t>
      </w:r>
      <w:r>
        <w:rPr>
          <w:rFonts w:ascii="Arial" w:eastAsia="Arial" w:hAnsi="Arial" w:cs="Arial"/>
        </w:rPr>
        <w:t>pp</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13"/>
        </w:rPr>
        <w:t xml:space="preserve"> </w:t>
      </w:r>
      <w:r>
        <w:rPr>
          <w:rFonts w:ascii="Arial" w:eastAsia="Arial" w:hAnsi="Arial" w:cs="Arial"/>
        </w:rPr>
        <w:t>and</w:t>
      </w:r>
      <w:r>
        <w:rPr>
          <w:rFonts w:ascii="Arial" w:eastAsia="Arial" w:hAnsi="Arial" w:cs="Arial"/>
          <w:spacing w:val="13"/>
        </w:rPr>
        <w:t xml:space="preserve"> </w:t>
      </w:r>
      <w:r>
        <w:rPr>
          <w:rFonts w:ascii="Arial" w:eastAsia="Arial" w:hAnsi="Arial" w:cs="Arial"/>
        </w:rPr>
        <w:t>p</w:t>
      </w:r>
      <w:r>
        <w:rPr>
          <w:rFonts w:ascii="Arial" w:eastAsia="Arial" w:hAnsi="Arial" w:cs="Arial"/>
          <w:spacing w:val="-1"/>
        </w:rPr>
        <w:t>il</w:t>
      </w:r>
      <w:r>
        <w:rPr>
          <w:rFonts w:ascii="Arial" w:eastAsia="Arial" w:hAnsi="Arial" w:cs="Arial"/>
        </w:rPr>
        <w:t>o</w:t>
      </w:r>
      <w:r>
        <w:rPr>
          <w:rFonts w:ascii="Arial" w:eastAsia="Arial" w:hAnsi="Arial" w:cs="Arial"/>
          <w:spacing w:val="1"/>
        </w:rPr>
        <w:t>t</w:t>
      </w:r>
      <w:r>
        <w:rPr>
          <w:rFonts w:ascii="Arial" w:eastAsia="Arial" w:hAnsi="Arial" w:cs="Arial"/>
          <w:spacing w:val="-3"/>
        </w:rPr>
        <w:t>a</w:t>
      </w:r>
      <w:r>
        <w:rPr>
          <w:rFonts w:ascii="Arial" w:eastAsia="Arial" w:hAnsi="Arial" w:cs="Arial"/>
          <w:spacing w:val="2"/>
        </w:rPr>
        <w:t>g</w:t>
      </w:r>
      <w:r>
        <w:rPr>
          <w:rFonts w:ascii="Arial" w:eastAsia="Arial" w:hAnsi="Arial" w:cs="Arial"/>
        </w:rPr>
        <w:t>e</w:t>
      </w:r>
      <w:r>
        <w:rPr>
          <w:rFonts w:ascii="Arial" w:eastAsia="Arial" w:hAnsi="Arial" w:cs="Arial"/>
          <w:spacing w:val="13"/>
        </w:rPr>
        <w:t xml:space="preserve"> </w:t>
      </w:r>
      <w:r>
        <w:rPr>
          <w:rFonts w:ascii="Arial" w:eastAsia="Arial" w:hAnsi="Arial" w:cs="Arial"/>
          <w:spacing w:val="-1"/>
        </w:rPr>
        <w:t>i</w:t>
      </w:r>
      <w:r>
        <w:rPr>
          <w:rFonts w:ascii="Arial" w:eastAsia="Arial" w:hAnsi="Arial" w:cs="Arial"/>
        </w:rPr>
        <w:t>ndu</w:t>
      </w:r>
      <w:r>
        <w:rPr>
          <w:rFonts w:ascii="Arial" w:eastAsia="Arial" w:hAnsi="Arial" w:cs="Arial"/>
          <w:spacing w:val="-2"/>
        </w:rPr>
        <w:t>s</w:t>
      </w:r>
      <w:r>
        <w:rPr>
          <w:rFonts w:ascii="Arial" w:eastAsia="Arial" w:hAnsi="Arial" w:cs="Arial"/>
          <w:spacing w:val="1"/>
        </w:rPr>
        <w:t>tr</w:t>
      </w:r>
      <w:r>
        <w:rPr>
          <w:rFonts w:ascii="Arial" w:eastAsia="Arial" w:hAnsi="Arial" w:cs="Arial"/>
          <w:spacing w:val="-1"/>
        </w:rPr>
        <w:t>y</w:t>
      </w:r>
      <w:r>
        <w:rPr>
          <w:rFonts w:ascii="Arial" w:eastAsia="Arial" w:hAnsi="Arial" w:cs="Arial"/>
        </w:rPr>
        <w:t xml:space="preserve">. </w:t>
      </w:r>
      <w:r>
        <w:rPr>
          <w:rFonts w:ascii="Arial" w:eastAsia="Arial" w:hAnsi="Arial" w:cs="Arial"/>
          <w:spacing w:val="23"/>
        </w:rPr>
        <w:t xml:space="preserve"> </w:t>
      </w:r>
      <w:r>
        <w:rPr>
          <w:rFonts w:ascii="Arial" w:eastAsia="Arial" w:hAnsi="Arial" w:cs="Arial"/>
          <w:spacing w:val="2"/>
        </w:rPr>
        <w:t>T</w:t>
      </w:r>
      <w:r>
        <w:rPr>
          <w:rFonts w:ascii="Arial" w:eastAsia="Arial" w:hAnsi="Arial" w:cs="Arial"/>
        </w:rPr>
        <w:t>he</w:t>
      </w:r>
      <w:r>
        <w:rPr>
          <w:rFonts w:ascii="Arial" w:eastAsia="Arial" w:hAnsi="Arial" w:cs="Arial"/>
          <w:spacing w:val="10"/>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g</w:t>
      </w:r>
      <w:r>
        <w:rPr>
          <w:rFonts w:ascii="Arial" w:eastAsia="Arial" w:hAnsi="Arial" w:cs="Arial"/>
        </w:rPr>
        <w:t>u</w:t>
      </w:r>
      <w:r>
        <w:rPr>
          <w:rFonts w:ascii="Arial" w:eastAsia="Arial" w:hAnsi="Arial" w:cs="Arial"/>
          <w:spacing w:val="-1"/>
        </w:rPr>
        <w:t>l</w:t>
      </w:r>
      <w:r>
        <w:rPr>
          <w:rFonts w:ascii="Arial" w:eastAsia="Arial" w:hAnsi="Arial" w:cs="Arial"/>
        </w:rPr>
        <w:t>ar</w:t>
      </w:r>
      <w:r>
        <w:rPr>
          <w:rFonts w:ascii="Arial" w:eastAsia="Arial" w:hAnsi="Arial" w:cs="Arial"/>
          <w:spacing w:val="12"/>
        </w:rPr>
        <w:t xml:space="preserve"> </w:t>
      </w:r>
      <w:r>
        <w:rPr>
          <w:rFonts w:ascii="Arial" w:eastAsia="Arial" w:hAnsi="Arial" w:cs="Arial"/>
          <w:spacing w:val="-2"/>
        </w:rPr>
        <w:t>v</w:t>
      </w:r>
      <w:r>
        <w:rPr>
          <w:rFonts w:ascii="Arial" w:eastAsia="Arial" w:hAnsi="Arial" w:cs="Arial"/>
        </w:rPr>
        <w:t>a</w:t>
      </w:r>
      <w:r>
        <w:rPr>
          <w:rFonts w:ascii="Arial" w:eastAsia="Arial" w:hAnsi="Arial" w:cs="Arial"/>
          <w:spacing w:val="-1"/>
        </w:rPr>
        <w:t>li</w:t>
      </w:r>
      <w:r>
        <w:rPr>
          <w:rFonts w:ascii="Arial" w:eastAsia="Arial" w:hAnsi="Arial" w:cs="Arial"/>
        </w:rPr>
        <w:t>da</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3"/>
        </w:rPr>
        <w:t>o</w:t>
      </w:r>
      <w:r>
        <w:rPr>
          <w:rFonts w:ascii="Arial" w:eastAsia="Arial" w:hAnsi="Arial" w:cs="Arial"/>
        </w:rPr>
        <w:t>f</w:t>
      </w:r>
      <w:r>
        <w:rPr>
          <w:rFonts w:ascii="Arial" w:eastAsia="Arial" w:hAnsi="Arial" w:cs="Arial"/>
          <w:spacing w:val="14"/>
        </w:rPr>
        <w:t xml:space="preserve"> </w:t>
      </w:r>
      <w:r>
        <w:rPr>
          <w:rFonts w:ascii="Arial" w:eastAsia="Arial" w:hAnsi="Arial" w:cs="Arial"/>
          <w:spacing w:val="1"/>
        </w:rPr>
        <w:t>t</w:t>
      </w:r>
      <w:r>
        <w:rPr>
          <w:rFonts w:ascii="Arial" w:eastAsia="Arial" w:hAnsi="Arial" w:cs="Arial"/>
        </w:rPr>
        <w:t>hose</w:t>
      </w:r>
      <w:r>
        <w:rPr>
          <w:rFonts w:ascii="Arial" w:eastAsia="Arial" w:hAnsi="Arial" w:cs="Arial"/>
          <w:spacing w:val="10"/>
        </w:rPr>
        <w:t xml:space="preserve"> </w:t>
      </w:r>
      <w:r>
        <w:rPr>
          <w:rFonts w:ascii="Arial" w:eastAsia="Arial" w:hAnsi="Arial" w:cs="Arial"/>
          <w:spacing w:val="2"/>
        </w:rPr>
        <w:t>q</w:t>
      </w:r>
      <w:r>
        <w:rPr>
          <w:rFonts w:ascii="Arial" w:eastAsia="Arial" w:hAnsi="Arial" w:cs="Arial"/>
        </w:rPr>
        <w:t>ua</w:t>
      </w:r>
      <w:r>
        <w:rPr>
          <w:rFonts w:ascii="Arial" w:eastAsia="Arial" w:hAnsi="Arial" w:cs="Arial"/>
          <w:spacing w:val="-1"/>
        </w:rPr>
        <w:t>l</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ca</w:t>
      </w:r>
      <w:r>
        <w:rPr>
          <w:rFonts w:ascii="Arial" w:eastAsia="Arial" w:hAnsi="Arial" w:cs="Arial"/>
          <w:spacing w:val="1"/>
        </w:rPr>
        <w:t>t</w:t>
      </w:r>
      <w:r>
        <w:rPr>
          <w:rFonts w:ascii="Arial" w:eastAsia="Arial" w:hAnsi="Arial" w:cs="Arial"/>
          <w:spacing w:val="-1"/>
        </w:rPr>
        <w:t>i</w:t>
      </w:r>
      <w:r>
        <w:rPr>
          <w:rFonts w:ascii="Arial" w:eastAsia="Arial" w:hAnsi="Arial" w:cs="Arial"/>
        </w:rPr>
        <w:t>ons</w:t>
      </w:r>
      <w:r>
        <w:rPr>
          <w:rFonts w:ascii="Arial" w:eastAsia="Arial" w:hAnsi="Arial" w:cs="Arial"/>
          <w:spacing w:val="11"/>
        </w:rPr>
        <w:t xml:space="preserve"> </w:t>
      </w:r>
      <w:r>
        <w:rPr>
          <w:rFonts w:ascii="Arial" w:eastAsia="Arial" w:hAnsi="Arial" w:cs="Arial"/>
        </w:rPr>
        <w:t>s</w:t>
      </w:r>
      <w:r>
        <w:rPr>
          <w:rFonts w:ascii="Arial" w:eastAsia="Arial" w:hAnsi="Arial" w:cs="Arial"/>
          <w:spacing w:val="-3"/>
        </w:rPr>
        <w:t>e</w:t>
      </w:r>
      <w:r>
        <w:rPr>
          <w:rFonts w:ascii="Arial" w:eastAsia="Arial" w:hAnsi="Arial" w:cs="Arial"/>
        </w:rPr>
        <w:t>e</w:t>
      </w:r>
      <w:r>
        <w:rPr>
          <w:rFonts w:ascii="Arial" w:eastAsia="Arial" w:hAnsi="Arial" w:cs="Arial"/>
          <w:spacing w:val="2"/>
        </w:rPr>
        <w:t>k</w:t>
      </w:r>
      <w:r>
        <w:rPr>
          <w:rFonts w:ascii="Arial" w:eastAsia="Arial" w:hAnsi="Arial" w:cs="Arial"/>
        </w:rPr>
        <w:t>s</w:t>
      </w:r>
      <w:r>
        <w:rPr>
          <w:rFonts w:ascii="Arial" w:eastAsia="Arial" w:hAnsi="Arial" w:cs="Arial"/>
          <w:spacing w:val="11"/>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0"/>
        </w:rPr>
        <w:t xml:space="preserve"> </w:t>
      </w:r>
      <w:r>
        <w:rPr>
          <w:rFonts w:ascii="Arial" w:eastAsia="Arial" w:hAnsi="Arial" w:cs="Arial"/>
        </w:rPr>
        <w:t>c</w:t>
      </w:r>
      <w:r>
        <w:rPr>
          <w:rFonts w:ascii="Arial" w:eastAsia="Arial" w:hAnsi="Arial" w:cs="Arial"/>
          <w:spacing w:val="1"/>
        </w:rPr>
        <w:t>r</w:t>
      </w:r>
      <w:r>
        <w:rPr>
          <w:rFonts w:ascii="Arial" w:eastAsia="Arial" w:hAnsi="Arial" w:cs="Arial"/>
          <w:spacing w:val="-3"/>
        </w:rPr>
        <w:t>e</w:t>
      </w:r>
      <w:r>
        <w:rPr>
          <w:rFonts w:ascii="Arial" w:eastAsia="Arial" w:hAnsi="Arial" w:cs="Arial"/>
        </w:rPr>
        <w:t>a</w:t>
      </w:r>
      <w:r>
        <w:rPr>
          <w:rFonts w:ascii="Arial" w:eastAsia="Arial" w:hAnsi="Arial" w:cs="Arial"/>
          <w:spacing w:val="1"/>
        </w:rPr>
        <w:t>t</w:t>
      </w:r>
      <w:r>
        <w:rPr>
          <w:rFonts w:ascii="Arial" w:eastAsia="Arial" w:hAnsi="Arial" w:cs="Arial"/>
        </w:rPr>
        <w:t>e</w:t>
      </w:r>
      <w:r>
        <w:rPr>
          <w:rFonts w:ascii="Arial" w:eastAsia="Arial" w:hAnsi="Arial" w:cs="Arial"/>
          <w:spacing w:val="10"/>
        </w:rPr>
        <w:t xml:space="preserve"> </w:t>
      </w:r>
      <w:r>
        <w:rPr>
          <w:rFonts w:ascii="Arial" w:eastAsia="Arial" w:hAnsi="Arial" w:cs="Arial"/>
          <w:spacing w:val="-1"/>
        </w:rPr>
        <w:t>i</w:t>
      </w:r>
      <w:r>
        <w:rPr>
          <w:rFonts w:ascii="Arial" w:eastAsia="Arial" w:hAnsi="Arial" w:cs="Arial"/>
          <w:spacing w:val="1"/>
        </w:rPr>
        <w:t>m</w:t>
      </w:r>
      <w:r>
        <w:rPr>
          <w:rFonts w:ascii="Arial" w:eastAsia="Arial" w:hAnsi="Arial" w:cs="Arial"/>
        </w:rPr>
        <w:t>p</w:t>
      </w:r>
      <w:r>
        <w:rPr>
          <w:rFonts w:ascii="Arial" w:eastAsia="Arial" w:hAnsi="Arial" w:cs="Arial"/>
          <w:spacing w:val="1"/>
        </w:rPr>
        <w:t>r</w:t>
      </w:r>
      <w:r>
        <w:rPr>
          <w:rFonts w:ascii="Arial" w:eastAsia="Arial" w:hAnsi="Arial" w:cs="Arial"/>
        </w:rPr>
        <w:t>o</w:t>
      </w:r>
      <w:r>
        <w:rPr>
          <w:rFonts w:ascii="Arial" w:eastAsia="Arial" w:hAnsi="Arial" w:cs="Arial"/>
          <w:spacing w:val="-2"/>
        </w:rPr>
        <w:t>v</w:t>
      </w:r>
      <w:r>
        <w:rPr>
          <w:rFonts w:ascii="Arial" w:eastAsia="Arial" w:hAnsi="Arial" w:cs="Arial"/>
        </w:rPr>
        <w:t>e</w:t>
      </w:r>
      <w:r>
        <w:rPr>
          <w:rFonts w:ascii="Arial" w:eastAsia="Arial" w:hAnsi="Arial" w:cs="Arial"/>
          <w:spacing w:val="1"/>
        </w:rPr>
        <w:t>m</w:t>
      </w:r>
      <w:r>
        <w:rPr>
          <w:rFonts w:ascii="Arial" w:eastAsia="Arial" w:hAnsi="Arial" w:cs="Arial"/>
          <w:spacing w:val="-3"/>
        </w:rPr>
        <w:t>e</w:t>
      </w:r>
      <w:r>
        <w:rPr>
          <w:rFonts w:ascii="Arial" w:eastAsia="Arial" w:hAnsi="Arial" w:cs="Arial"/>
        </w:rPr>
        <w:t>nt</w:t>
      </w:r>
      <w:r>
        <w:rPr>
          <w:rFonts w:ascii="Arial" w:eastAsia="Arial" w:hAnsi="Arial" w:cs="Arial"/>
          <w:spacing w:val="14"/>
        </w:rPr>
        <w:t xml:space="preserve"> </w:t>
      </w:r>
      <w:r>
        <w:rPr>
          <w:rFonts w:ascii="Arial" w:eastAsia="Arial" w:hAnsi="Arial" w:cs="Arial"/>
        </w:rPr>
        <w:t>and</w:t>
      </w:r>
      <w:r>
        <w:rPr>
          <w:rFonts w:ascii="Arial" w:eastAsia="Arial" w:hAnsi="Arial" w:cs="Arial"/>
          <w:spacing w:val="8"/>
        </w:rPr>
        <w:t xml:space="preserve"> </w:t>
      </w:r>
      <w:r>
        <w:rPr>
          <w:rFonts w:ascii="Arial" w:eastAsia="Arial" w:hAnsi="Arial" w:cs="Arial"/>
          <w:spacing w:val="2"/>
        </w:rPr>
        <w:t>q</w:t>
      </w:r>
      <w:r>
        <w:rPr>
          <w:rFonts w:ascii="Arial" w:eastAsia="Arial" w:hAnsi="Arial" w:cs="Arial"/>
        </w:rPr>
        <w:t>ua</w:t>
      </w:r>
      <w:r>
        <w:rPr>
          <w:rFonts w:ascii="Arial" w:eastAsia="Arial" w:hAnsi="Arial" w:cs="Arial"/>
          <w:spacing w:val="-1"/>
        </w:rPr>
        <w:t>li</w:t>
      </w:r>
      <w:r>
        <w:rPr>
          <w:rFonts w:ascii="Arial" w:eastAsia="Arial" w:hAnsi="Arial" w:cs="Arial"/>
          <w:spacing w:val="4"/>
        </w:rPr>
        <w:t>t</w:t>
      </w:r>
      <w:r>
        <w:rPr>
          <w:rFonts w:ascii="Arial" w:eastAsia="Arial" w:hAnsi="Arial" w:cs="Arial"/>
        </w:rPr>
        <w:t>y</w:t>
      </w:r>
      <w:r>
        <w:rPr>
          <w:rFonts w:ascii="Arial" w:eastAsia="Arial" w:hAnsi="Arial" w:cs="Arial"/>
          <w:spacing w:val="11"/>
        </w:rPr>
        <w:t xml:space="preserve"> </w:t>
      </w:r>
      <w:r>
        <w:rPr>
          <w:rFonts w:ascii="Arial" w:eastAsia="Arial" w:hAnsi="Arial" w:cs="Arial"/>
        </w:rPr>
        <w:t>s</w:t>
      </w:r>
      <w:r>
        <w:rPr>
          <w:rFonts w:ascii="Arial" w:eastAsia="Arial" w:hAnsi="Arial" w:cs="Arial"/>
          <w:spacing w:val="1"/>
        </w:rPr>
        <w:t>t</w:t>
      </w:r>
      <w:r>
        <w:rPr>
          <w:rFonts w:ascii="Arial" w:eastAsia="Arial" w:hAnsi="Arial" w:cs="Arial"/>
        </w:rPr>
        <w:t>anda</w:t>
      </w:r>
      <w:r>
        <w:rPr>
          <w:rFonts w:ascii="Arial" w:eastAsia="Arial" w:hAnsi="Arial" w:cs="Arial"/>
          <w:spacing w:val="1"/>
        </w:rPr>
        <w:t>r</w:t>
      </w:r>
      <w:r>
        <w:rPr>
          <w:rFonts w:ascii="Arial" w:eastAsia="Arial" w:hAnsi="Arial" w:cs="Arial"/>
        </w:rPr>
        <w:t>ds</w:t>
      </w:r>
      <w:r>
        <w:rPr>
          <w:rFonts w:ascii="Arial" w:eastAsia="Arial" w:hAnsi="Arial" w:cs="Arial"/>
          <w:spacing w:val="8"/>
        </w:rPr>
        <w:t xml:space="preserve"> </w:t>
      </w:r>
      <w:r>
        <w:rPr>
          <w:rFonts w:ascii="Arial" w:eastAsia="Arial" w:hAnsi="Arial" w:cs="Arial"/>
        </w:rPr>
        <w:t>co</w:t>
      </w:r>
      <w:r>
        <w:rPr>
          <w:rFonts w:ascii="Arial" w:eastAsia="Arial" w:hAnsi="Arial" w:cs="Arial"/>
          <w:spacing w:val="1"/>
        </w:rPr>
        <w:t>m</w:t>
      </w:r>
      <w:r>
        <w:rPr>
          <w:rFonts w:ascii="Arial" w:eastAsia="Arial" w:hAnsi="Arial" w:cs="Arial"/>
        </w:rPr>
        <w:t>pa</w:t>
      </w:r>
      <w:r>
        <w:rPr>
          <w:rFonts w:ascii="Arial" w:eastAsia="Arial" w:hAnsi="Arial" w:cs="Arial"/>
          <w:spacing w:val="1"/>
        </w:rPr>
        <w:t>r</w:t>
      </w:r>
      <w:r>
        <w:rPr>
          <w:rFonts w:ascii="Arial" w:eastAsia="Arial" w:hAnsi="Arial" w:cs="Arial"/>
        </w:rPr>
        <w:t>ab</w:t>
      </w:r>
      <w:r>
        <w:rPr>
          <w:rFonts w:ascii="Arial" w:eastAsia="Arial" w:hAnsi="Arial" w:cs="Arial"/>
          <w:spacing w:val="-1"/>
        </w:rPr>
        <w:t>l</w:t>
      </w:r>
      <w:r>
        <w:rPr>
          <w:rFonts w:ascii="Arial" w:eastAsia="Arial" w:hAnsi="Arial" w:cs="Arial"/>
        </w:rPr>
        <w:t>e</w:t>
      </w:r>
      <w:r>
        <w:rPr>
          <w:rFonts w:ascii="Arial" w:eastAsia="Arial" w:hAnsi="Arial" w:cs="Arial"/>
          <w:spacing w:val="10"/>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0"/>
        </w:rPr>
        <w:t xml:space="preserve"> </w:t>
      </w:r>
      <w:r>
        <w:rPr>
          <w:rFonts w:ascii="Arial" w:eastAsia="Arial" w:hAnsi="Arial" w:cs="Arial"/>
          <w:spacing w:val="1"/>
        </w:rPr>
        <w:t>t</w:t>
      </w:r>
      <w:r>
        <w:rPr>
          <w:rFonts w:ascii="Arial" w:eastAsia="Arial" w:hAnsi="Arial" w:cs="Arial"/>
        </w:rPr>
        <w:t>ho</w:t>
      </w:r>
      <w:r>
        <w:rPr>
          <w:rFonts w:ascii="Arial" w:eastAsia="Arial" w:hAnsi="Arial" w:cs="Arial"/>
          <w:spacing w:val="-2"/>
        </w:rPr>
        <w:t>s</w:t>
      </w:r>
      <w:r>
        <w:rPr>
          <w:rFonts w:ascii="Arial" w:eastAsia="Arial" w:hAnsi="Arial" w:cs="Arial"/>
        </w:rPr>
        <w:t>e</w:t>
      </w:r>
    </w:p>
    <w:p w:rsidR="000A5570" w:rsidRDefault="000A5570">
      <w:pPr>
        <w:spacing w:after="0"/>
        <w:jc w:val="both"/>
        <w:sectPr w:rsidR="000A5570">
          <w:pgSz w:w="11920" w:h="16840"/>
          <w:pgMar w:top="1100" w:right="980" w:bottom="780" w:left="1120" w:header="591" w:footer="596" w:gutter="0"/>
          <w:cols w:space="720"/>
        </w:sectPr>
      </w:pPr>
    </w:p>
    <w:p w:rsidR="000A5570" w:rsidRDefault="000A5570">
      <w:pPr>
        <w:spacing w:before="9" w:after="0" w:line="200" w:lineRule="exact"/>
        <w:rPr>
          <w:sz w:val="20"/>
          <w:szCs w:val="20"/>
        </w:rPr>
      </w:pPr>
    </w:p>
    <w:p w:rsidR="000A5570" w:rsidRDefault="00863EB5">
      <w:pPr>
        <w:spacing w:before="37" w:after="0" w:line="252" w:lineRule="exact"/>
        <w:ind w:left="299" w:right="96"/>
        <w:jc w:val="both"/>
        <w:rPr>
          <w:rFonts w:ascii="Arial" w:eastAsia="Arial" w:hAnsi="Arial" w:cs="Arial"/>
        </w:rPr>
      </w:pPr>
      <w:r>
        <w:rPr>
          <w:rFonts w:ascii="Arial" w:eastAsia="Arial" w:hAnsi="Arial" w:cs="Arial"/>
          <w:spacing w:val="-3"/>
        </w:rPr>
        <w:t>o</w:t>
      </w:r>
      <w:r>
        <w:rPr>
          <w:rFonts w:ascii="Arial" w:eastAsia="Arial" w:hAnsi="Arial" w:cs="Arial"/>
        </w:rPr>
        <w:t>f</w:t>
      </w:r>
      <w:r>
        <w:rPr>
          <w:rFonts w:ascii="Arial" w:eastAsia="Arial" w:hAnsi="Arial" w:cs="Arial"/>
          <w:spacing w:val="33"/>
        </w:rPr>
        <w:t xml:space="preserve"> </w:t>
      </w:r>
      <w:r>
        <w:rPr>
          <w:rFonts w:ascii="Arial" w:eastAsia="Arial" w:hAnsi="Arial" w:cs="Arial"/>
        </w:rPr>
        <w:t>o</w:t>
      </w:r>
      <w:r>
        <w:rPr>
          <w:rFonts w:ascii="Arial" w:eastAsia="Arial" w:hAnsi="Arial" w:cs="Arial"/>
          <w:spacing w:val="1"/>
        </w:rPr>
        <w:t>t</w:t>
      </w:r>
      <w:r>
        <w:rPr>
          <w:rFonts w:ascii="Arial" w:eastAsia="Arial" w:hAnsi="Arial" w:cs="Arial"/>
        </w:rPr>
        <w:t>her</w:t>
      </w:r>
      <w:r>
        <w:rPr>
          <w:rFonts w:ascii="Arial" w:eastAsia="Arial" w:hAnsi="Arial" w:cs="Arial"/>
          <w:spacing w:val="31"/>
        </w:rPr>
        <w:t xml:space="preserve"> </w:t>
      </w:r>
      <w:r>
        <w:rPr>
          <w:rFonts w:ascii="Arial" w:eastAsia="Arial" w:hAnsi="Arial" w:cs="Arial"/>
        </w:rPr>
        <w:t>p</w:t>
      </w:r>
      <w:r>
        <w:rPr>
          <w:rFonts w:ascii="Arial" w:eastAsia="Arial" w:hAnsi="Arial" w:cs="Arial"/>
          <w:spacing w:val="1"/>
        </w:rPr>
        <w:t>r</w:t>
      </w:r>
      <w:r>
        <w:rPr>
          <w:rFonts w:ascii="Arial" w:eastAsia="Arial" w:hAnsi="Arial" w:cs="Arial"/>
          <w:spacing w:val="-3"/>
        </w:rPr>
        <w:t>o</w:t>
      </w:r>
      <w:r>
        <w:rPr>
          <w:rFonts w:ascii="Arial" w:eastAsia="Arial" w:hAnsi="Arial" w:cs="Arial"/>
          <w:spacing w:val="1"/>
        </w:rPr>
        <w:t>f</w:t>
      </w:r>
      <w:r>
        <w:rPr>
          <w:rFonts w:ascii="Arial" w:eastAsia="Arial" w:hAnsi="Arial" w:cs="Arial"/>
        </w:rPr>
        <w:t>ess</w:t>
      </w:r>
      <w:r>
        <w:rPr>
          <w:rFonts w:ascii="Arial" w:eastAsia="Arial" w:hAnsi="Arial" w:cs="Arial"/>
          <w:spacing w:val="-1"/>
        </w:rPr>
        <w:t>i</w:t>
      </w:r>
      <w:r>
        <w:rPr>
          <w:rFonts w:ascii="Arial" w:eastAsia="Arial" w:hAnsi="Arial" w:cs="Arial"/>
        </w:rPr>
        <w:t>on</w:t>
      </w:r>
      <w:r>
        <w:rPr>
          <w:rFonts w:ascii="Arial" w:eastAsia="Arial" w:hAnsi="Arial" w:cs="Arial"/>
          <w:spacing w:val="-2"/>
        </w:rPr>
        <w:t>s</w:t>
      </w:r>
      <w:r>
        <w:rPr>
          <w:rFonts w:ascii="Arial" w:eastAsia="Arial" w:hAnsi="Arial" w:cs="Arial"/>
        </w:rPr>
        <w:t>.   These</w:t>
      </w:r>
      <w:r>
        <w:rPr>
          <w:rFonts w:ascii="Arial" w:eastAsia="Arial" w:hAnsi="Arial" w:cs="Arial"/>
          <w:spacing w:val="30"/>
        </w:rPr>
        <w:t xml:space="preserve"> </w:t>
      </w:r>
      <w:r>
        <w:rPr>
          <w:rFonts w:ascii="Arial" w:eastAsia="Arial" w:hAnsi="Arial" w:cs="Arial"/>
        </w:rPr>
        <w:t>a</w:t>
      </w:r>
      <w:r>
        <w:rPr>
          <w:rFonts w:ascii="Arial" w:eastAsia="Arial" w:hAnsi="Arial" w:cs="Arial"/>
          <w:spacing w:val="1"/>
        </w:rPr>
        <w:t>ttr</w:t>
      </w:r>
      <w:r>
        <w:rPr>
          <w:rFonts w:ascii="Arial" w:eastAsia="Arial" w:hAnsi="Arial" w:cs="Arial"/>
          <w:spacing w:val="-1"/>
        </w:rPr>
        <w:t>i</w:t>
      </w:r>
      <w:r>
        <w:rPr>
          <w:rFonts w:ascii="Arial" w:eastAsia="Arial" w:hAnsi="Arial" w:cs="Arial"/>
        </w:rPr>
        <w:t>b</w:t>
      </w:r>
      <w:r>
        <w:rPr>
          <w:rFonts w:ascii="Arial" w:eastAsia="Arial" w:hAnsi="Arial" w:cs="Arial"/>
          <w:spacing w:val="-3"/>
        </w:rPr>
        <w:t>u</w:t>
      </w:r>
      <w:r>
        <w:rPr>
          <w:rFonts w:ascii="Arial" w:eastAsia="Arial" w:hAnsi="Arial" w:cs="Arial"/>
          <w:spacing w:val="1"/>
        </w:rPr>
        <w:t>t</w:t>
      </w:r>
      <w:r>
        <w:rPr>
          <w:rFonts w:ascii="Arial" w:eastAsia="Arial" w:hAnsi="Arial" w:cs="Arial"/>
        </w:rPr>
        <w:t>es</w:t>
      </w:r>
      <w:r>
        <w:rPr>
          <w:rFonts w:ascii="Arial" w:eastAsia="Arial" w:hAnsi="Arial" w:cs="Arial"/>
          <w:spacing w:val="30"/>
        </w:rPr>
        <w:t xml:space="preserve"> </w:t>
      </w:r>
      <w:r>
        <w:rPr>
          <w:rFonts w:ascii="Arial" w:eastAsia="Arial" w:hAnsi="Arial" w:cs="Arial"/>
        </w:rPr>
        <w:t>enab</w:t>
      </w:r>
      <w:r>
        <w:rPr>
          <w:rFonts w:ascii="Arial" w:eastAsia="Arial" w:hAnsi="Arial" w:cs="Arial"/>
          <w:spacing w:val="-1"/>
        </w:rPr>
        <w:t>l</w:t>
      </w:r>
      <w:r>
        <w:rPr>
          <w:rFonts w:ascii="Arial" w:eastAsia="Arial" w:hAnsi="Arial" w:cs="Arial"/>
        </w:rPr>
        <w:t>e</w:t>
      </w:r>
      <w:r>
        <w:rPr>
          <w:rFonts w:ascii="Arial" w:eastAsia="Arial" w:hAnsi="Arial" w:cs="Arial"/>
          <w:spacing w:val="30"/>
        </w:rPr>
        <w:t xml:space="preserve"> </w:t>
      </w:r>
      <w:r>
        <w:rPr>
          <w:rFonts w:ascii="Arial" w:eastAsia="Arial" w:hAnsi="Arial" w:cs="Arial"/>
        </w:rPr>
        <w:t>succes</w:t>
      </w:r>
      <w:r>
        <w:rPr>
          <w:rFonts w:ascii="Arial" w:eastAsia="Arial" w:hAnsi="Arial" w:cs="Arial"/>
          <w:spacing w:val="-2"/>
        </w:rPr>
        <w:t>s</w:t>
      </w:r>
      <w:r>
        <w:rPr>
          <w:rFonts w:ascii="Arial" w:eastAsia="Arial" w:hAnsi="Arial" w:cs="Arial"/>
          <w:spacing w:val="3"/>
        </w:rPr>
        <w:t>f</w:t>
      </w:r>
      <w:r>
        <w:rPr>
          <w:rFonts w:ascii="Arial" w:eastAsia="Arial" w:hAnsi="Arial" w:cs="Arial"/>
        </w:rPr>
        <w:t>ul</w:t>
      </w:r>
      <w:r>
        <w:rPr>
          <w:rFonts w:ascii="Arial" w:eastAsia="Arial" w:hAnsi="Arial" w:cs="Arial"/>
          <w:spacing w:val="29"/>
        </w:rPr>
        <w:t xml:space="preserve"> </w:t>
      </w:r>
      <w:r>
        <w:rPr>
          <w:rFonts w:ascii="Arial" w:eastAsia="Arial" w:hAnsi="Arial" w:cs="Arial"/>
        </w:rPr>
        <w:t>pe</w:t>
      </w:r>
      <w:r>
        <w:rPr>
          <w:rFonts w:ascii="Arial" w:eastAsia="Arial" w:hAnsi="Arial" w:cs="Arial"/>
          <w:spacing w:val="1"/>
        </w:rPr>
        <w:t>r</w:t>
      </w:r>
      <w:r>
        <w:rPr>
          <w:rFonts w:ascii="Arial" w:eastAsia="Arial" w:hAnsi="Arial" w:cs="Arial"/>
        </w:rPr>
        <w:t>sonnel</w:t>
      </w:r>
      <w:r>
        <w:rPr>
          <w:rFonts w:ascii="Arial" w:eastAsia="Arial" w:hAnsi="Arial" w:cs="Arial"/>
          <w:spacing w:val="29"/>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7"/>
        </w:rPr>
        <w:t xml:space="preserve"> </w:t>
      </w:r>
      <w:r>
        <w:rPr>
          <w:rFonts w:ascii="Arial" w:eastAsia="Arial" w:hAnsi="Arial" w:cs="Arial"/>
          <w:spacing w:val="-3"/>
        </w:rPr>
        <w:t>o</w:t>
      </w:r>
      <w:r>
        <w:rPr>
          <w:rFonts w:ascii="Arial" w:eastAsia="Arial" w:hAnsi="Arial" w:cs="Arial"/>
          <w:spacing w:val="1"/>
        </w:rPr>
        <w:t>f</w:t>
      </w:r>
      <w:r>
        <w:rPr>
          <w:rFonts w:ascii="Arial" w:eastAsia="Arial" w:hAnsi="Arial" w:cs="Arial"/>
          <w:spacing w:val="3"/>
        </w:rPr>
        <w:t>f</w:t>
      </w:r>
      <w:r>
        <w:rPr>
          <w:rFonts w:ascii="Arial" w:eastAsia="Arial" w:hAnsi="Arial" w:cs="Arial"/>
          <w:spacing w:val="-3"/>
        </w:rPr>
        <w:t>e</w:t>
      </w:r>
      <w:r>
        <w:rPr>
          <w:rFonts w:ascii="Arial" w:eastAsia="Arial" w:hAnsi="Arial" w:cs="Arial"/>
        </w:rPr>
        <w:t>r</w:t>
      </w:r>
      <w:r>
        <w:rPr>
          <w:rFonts w:ascii="Arial" w:eastAsia="Arial" w:hAnsi="Arial" w:cs="Arial"/>
          <w:spacing w:val="3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i</w:t>
      </w:r>
      <w:r>
        <w:rPr>
          <w:rFonts w:ascii="Arial" w:eastAsia="Arial" w:hAnsi="Arial" w:cs="Arial"/>
        </w:rPr>
        <w:t>r</w:t>
      </w:r>
      <w:r>
        <w:rPr>
          <w:rFonts w:ascii="Arial" w:eastAsia="Arial" w:hAnsi="Arial" w:cs="Arial"/>
          <w:spacing w:val="31"/>
        </w:rPr>
        <w:t xml:space="preserve"> </w:t>
      </w:r>
      <w:r>
        <w:rPr>
          <w:rFonts w:ascii="Arial" w:eastAsia="Arial" w:hAnsi="Arial" w:cs="Arial"/>
        </w:rPr>
        <w:t>se</w:t>
      </w:r>
      <w:r>
        <w:rPr>
          <w:rFonts w:ascii="Arial" w:eastAsia="Arial" w:hAnsi="Arial" w:cs="Arial"/>
          <w:spacing w:val="3"/>
        </w:rPr>
        <w:t>r</w:t>
      </w:r>
      <w:r>
        <w:rPr>
          <w:rFonts w:ascii="Arial" w:eastAsia="Arial" w:hAnsi="Arial" w:cs="Arial"/>
          <w:spacing w:val="-2"/>
        </w:rPr>
        <w:t>v</w:t>
      </w:r>
      <w:r>
        <w:rPr>
          <w:rFonts w:ascii="Arial" w:eastAsia="Arial" w:hAnsi="Arial" w:cs="Arial"/>
          <w:spacing w:val="-1"/>
        </w:rPr>
        <w:t>i</w:t>
      </w:r>
      <w:r>
        <w:rPr>
          <w:rFonts w:ascii="Arial" w:eastAsia="Arial" w:hAnsi="Arial" w:cs="Arial"/>
        </w:rPr>
        <w:t>ces</w:t>
      </w:r>
      <w:r>
        <w:rPr>
          <w:rFonts w:ascii="Arial" w:eastAsia="Arial" w:hAnsi="Arial" w:cs="Arial"/>
          <w:spacing w:val="30"/>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r e</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o</w:t>
      </w:r>
      <w:r>
        <w:rPr>
          <w:rFonts w:ascii="Arial" w:eastAsia="Arial" w:hAnsi="Arial" w:cs="Arial"/>
          <w:spacing w:val="-2"/>
        </w:rPr>
        <w:t>y</w:t>
      </w:r>
      <w:r>
        <w:rPr>
          <w:rFonts w:ascii="Arial" w:eastAsia="Arial" w:hAnsi="Arial" w:cs="Arial"/>
          <w:spacing w:val="1"/>
        </w:rPr>
        <w:t>m</w:t>
      </w:r>
      <w:r>
        <w:rPr>
          <w:rFonts w:ascii="Arial" w:eastAsia="Arial" w:hAnsi="Arial" w:cs="Arial"/>
        </w:rPr>
        <w:t>ent</w:t>
      </w:r>
      <w:r>
        <w:rPr>
          <w:rFonts w:ascii="Arial" w:eastAsia="Arial" w:hAnsi="Arial" w:cs="Arial"/>
          <w:spacing w:val="2"/>
        </w:rPr>
        <w:t xml:space="preserve"> </w:t>
      </w:r>
      <w:r>
        <w:rPr>
          <w:rFonts w:ascii="Arial" w:eastAsia="Arial" w:hAnsi="Arial" w:cs="Arial"/>
        </w:rPr>
        <w:t>on</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 xml:space="preserve"> </w:t>
      </w:r>
      <w:r>
        <w:rPr>
          <w:rFonts w:ascii="Arial" w:eastAsia="Arial" w:hAnsi="Arial" w:cs="Arial"/>
          <w:spacing w:val="-4"/>
        </w:rPr>
        <w:t>w</w:t>
      </w:r>
      <w:r>
        <w:rPr>
          <w:rFonts w:ascii="Arial" w:eastAsia="Arial" w:hAnsi="Arial" w:cs="Arial"/>
        </w:rPr>
        <w:t>o</w:t>
      </w:r>
      <w:r>
        <w:rPr>
          <w:rFonts w:ascii="Arial" w:eastAsia="Arial" w:hAnsi="Arial" w:cs="Arial"/>
          <w:spacing w:val="1"/>
        </w:rPr>
        <w:t>r</w:t>
      </w:r>
      <w:r>
        <w:rPr>
          <w:rFonts w:ascii="Arial" w:eastAsia="Arial" w:hAnsi="Arial" w:cs="Arial"/>
          <w:spacing w:val="-1"/>
        </w:rPr>
        <w:t>l</w:t>
      </w:r>
      <w:r>
        <w:rPr>
          <w:rFonts w:ascii="Arial" w:eastAsia="Arial" w:hAnsi="Arial" w:cs="Arial"/>
        </w:rPr>
        <w:t>d</w:t>
      </w:r>
      <w:r>
        <w:rPr>
          <w:rFonts w:ascii="Arial" w:eastAsia="Arial" w:hAnsi="Arial" w:cs="Arial"/>
          <w:spacing w:val="-1"/>
        </w:rPr>
        <w:t>wi</w:t>
      </w:r>
      <w:r>
        <w:rPr>
          <w:rFonts w:ascii="Arial" w:eastAsia="Arial" w:hAnsi="Arial" w:cs="Arial"/>
        </w:rPr>
        <w:t>de</w:t>
      </w:r>
      <w:r>
        <w:rPr>
          <w:rFonts w:ascii="Arial" w:eastAsia="Arial" w:hAnsi="Arial" w:cs="Arial"/>
          <w:spacing w:val="2"/>
        </w:rPr>
        <w:t xml:space="preserve"> </w:t>
      </w:r>
      <w:r>
        <w:rPr>
          <w:rFonts w:ascii="Arial" w:eastAsia="Arial" w:hAnsi="Arial" w:cs="Arial"/>
        </w:rPr>
        <w:t>bas</w:t>
      </w:r>
      <w:r>
        <w:rPr>
          <w:rFonts w:ascii="Arial" w:eastAsia="Arial" w:hAnsi="Arial" w:cs="Arial"/>
          <w:spacing w:val="-1"/>
        </w:rPr>
        <w:t>i</w:t>
      </w:r>
      <w:r>
        <w:rPr>
          <w:rFonts w:ascii="Arial" w:eastAsia="Arial" w:hAnsi="Arial" w:cs="Arial"/>
        </w:rPr>
        <w:t>s.</w:t>
      </w:r>
    </w:p>
    <w:p w:rsidR="000A5570" w:rsidRDefault="000A5570">
      <w:pPr>
        <w:spacing w:before="8" w:after="0" w:line="110" w:lineRule="exact"/>
        <w:rPr>
          <w:sz w:val="11"/>
          <w:szCs w:val="11"/>
        </w:rPr>
      </w:pPr>
    </w:p>
    <w:p w:rsidR="000A5570" w:rsidRDefault="00863EB5">
      <w:pPr>
        <w:spacing w:after="0" w:line="240" w:lineRule="auto"/>
        <w:ind w:left="299" w:right="97"/>
        <w:jc w:val="both"/>
        <w:rPr>
          <w:rFonts w:ascii="Arial" w:eastAsia="Arial" w:hAnsi="Arial" w:cs="Arial"/>
        </w:rPr>
      </w:pPr>
      <w:r>
        <w:rPr>
          <w:rFonts w:ascii="Arial" w:eastAsia="Arial" w:hAnsi="Arial" w:cs="Arial"/>
          <w:spacing w:val="-1"/>
        </w:rPr>
        <w:t>A</w:t>
      </w:r>
      <w:r>
        <w:rPr>
          <w:rFonts w:ascii="Arial" w:eastAsia="Arial" w:hAnsi="Arial" w:cs="Arial"/>
        </w:rPr>
        <w:t>dd</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ona</w:t>
      </w:r>
      <w:r>
        <w:rPr>
          <w:rFonts w:ascii="Arial" w:eastAsia="Arial" w:hAnsi="Arial" w:cs="Arial"/>
          <w:spacing w:val="-1"/>
        </w:rPr>
        <w:t>l</w:t>
      </w:r>
      <w:r>
        <w:rPr>
          <w:rFonts w:ascii="Arial" w:eastAsia="Arial" w:hAnsi="Arial" w:cs="Arial"/>
          <w:spacing w:val="1"/>
        </w:rPr>
        <w:t>l</w:t>
      </w:r>
      <w:r>
        <w:rPr>
          <w:rFonts w:ascii="Arial" w:eastAsia="Arial" w:hAnsi="Arial" w:cs="Arial"/>
          <w:spacing w:val="-2"/>
        </w:rPr>
        <w:t>y</w:t>
      </w:r>
      <w:r>
        <w:rPr>
          <w:rFonts w:ascii="Arial" w:eastAsia="Arial" w:hAnsi="Arial" w:cs="Arial"/>
        </w:rPr>
        <w:t>,</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 xml:space="preserve">scope </w:t>
      </w:r>
      <w:r>
        <w:rPr>
          <w:rFonts w:ascii="Arial" w:eastAsia="Arial" w:hAnsi="Arial" w:cs="Arial"/>
          <w:spacing w:val="1"/>
        </w:rPr>
        <w:t>f</w:t>
      </w:r>
      <w:r>
        <w:rPr>
          <w:rFonts w:ascii="Arial" w:eastAsia="Arial" w:hAnsi="Arial" w:cs="Arial"/>
        </w:rPr>
        <w:t>or</w:t>
      </w:r>
      <w:r>
        <w:rPr>
          <w:rFonts w:ascii="Arial" w:eastAsia="Arial" w:hAnsi="Arial" w:cs="Arial"/>
          <w:spacing w:val="3"/>
        </w:rPr>
        <w:t xml:space="preserve"> </w:t>
      </w:r>
      <w:r>
        <w:rPr>
          <w:rFonts w:ascii="Arial" w:eastAsia="Arial" w:hAnsi="Arial" w:cs="Arial"/>
        </w:rPr>
        <w:t>ca</w:t>
      </w:r>
      <w:r>
        <w:rPr>
          <w:rFonts w:ascii="Arial" w:eastAsia="Arial" w:hAnsi="Arial" w:cs="Arial"/>
          <w:spacing w:val="1"/>
        </w:rPr>
        <w:t>r</w:t>
      </w:r>
      <w:r>
        <w:rPr>
          <w:rFonts w:ascii="Arial" w:eastAsia="Arial" w:hAnsi="Arial" w:cs="Arial"/>
        </w:rPr>
        <w:t>eer</w:t>
      </w:r>
      <w:r>
        <w:rPr>
          <w:rFonts w:ascii="Arial" w:eastAsia="Arial" w:hAnsi="Arial" w:cs="Arial"/>
          <w:spacing w:val="3"/>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spacing w:val="-3"/>
        </w:rPr>
        <w:t>o</w:t>
      </w:r>
      <w:r>
        <w:rPr>
          <w:rFonts w:ascii="Arial" w:eastAsia="Arial" w:hAnsi="Arial" w:cs="Arial"/>
          <w:spacing w:val="2"/>
        </w:rPr>
        <w:t>g</w:t>
      </w:r>
      <w:r>
        <w:rPr>
          <w:rFonts w:ascii="Arial" w:eastAsia="Arial" w:hAnsi="Arial" w:cs="Arial"/>
          <w:spacing w:val="1"/>
        </w:rPr>
        <w:t>r</w:t>
      </w:r>
      <w:r>
        <w:rPr>
          <w:rFonts w:ascii="Arial" w:eastAsia="Arial" w:hAnsi="Arial" w:cs="Arial"/>
        </w:rPr>
        <w:t>e</w:t>
      </w:r>
      <w:r>
        <w:rPr>
          <w:rFonts w:ascii="Arial" w:eastAsia="Arial" w:hAnsi="Arial" w:cs="Arial"/>
          <w:spacing w:val="-2"/>
        </w:rPr>
        <w:t>s</w:t>
      </w:r>
      <w:r>
        <w:rPr>
          <w:rFonts w:ascii="Arial" w:eastAsia="Arial" w:hAnsi="Arial" w:cs="Arial"/>
        </w:rPr>
        <w:t>s</w:t>
      </w:r>
      <w:r>
        <w:rPr>
          <w:rFonts w:ascii="Arial" w:eastAsia="Arial" w:hAnsi="Arial" w:cs="Arial"/>
          <w:spacing w:val="-1"/>
        </w:rPr>
        <w:t>i</w:t>
      </w:r>
      <w:r>
        <w:rPr>
          <w:rFonts w:ascii="Arial" w:eastAsia="Arial" w:hAnsi="Arial" w:cs="Arial"/>
        </w:rPr>
        <w:t>on,</w:t>
      </w:r>
      <w:r>
        <w:rPr>
          <w:rFonts w:ascii="Arial" w:eastAsia="Arial" w:hAnsi="Arial" w:cs="Arial"/>
          <w:spacing w:val="4"/>
        </w:rPr>
        <w:t xml:space="preserve"> </w:t>
      </w:r>
      <w:r>
        <w:rPr>
          <w:rFonts w:ascii="Arial" w:eastAsia="Arial" w:hAnsi="Arial" w:cs="Arial"/>
        </w:rPr>
        <w:t>e</w:t>
      </w:r>
      <w:r>
        <w:rPr>
          <w:rFonts w:ascii="Arial" w:eastAsia="Arial" w:hAnsi="Arial" w:cs="Arial"/>
          <w:spacing w:val="-1"/>
        </w:rPr>
        <w:t>i</w:t>
      </w:r>
      <w:r>
        <w:rPr>
          <w:rFonts w:ascii="Arial" w:eastAsia="Arial" w:hAnsi="Arial" w:cs="Arial"/>
          <w:spacing w:val="1"/>
        </w:rPr>
        <w:t>t</w:t>
      </w:r>
      <w:r>
        <w:rPr>
          <w:rFonts w:ascii="Arial" w:eastAsia="Arial" w:hAnsi="Arial" w:cs="Arial"/>
        </w:rPr>
        <w:t>her</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S</w:t>
      </w:r>
      <w:r>
        <w:rPr>
          <w:rFonts w:ascii="Arial" w:eastAsia="Arial" w:hAnsi="Arial" w:cs="Arial"/>
          <w:spacing w:val="2"/>
        </w:rPr>
        <w:t xml:space="preserve"> </w:t>
      </w:r>
      <w:r>
        <w:rPr>
          <w:rFonts w:ascii="Arial" w:eastAsia="Arial" w:hAnsi="Arial" w:cs="Arial"/>
        </w:rPr>
        <w:t>or</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spacing w:val="-4"/>
        </w:rPr>
        <w:t>w</w:t>
      </w:r>
      <w:r>
        <w:rPr>
          <w:rFonts w:ascii="Arial" w:eastAsia="Arial" w:hAnsi="Arial" w:cs="Arial"/>
          <w:spacing w:val="-1"/>
        </w:rPr>
        <w:t>i</w:t>
      </w:r>
      <w:r>
        <w:rPr>
          <w:rFonts w:ascii="Arial" w:eastAsia="Arial" w:hAnsi="Arial" w:cs="Arial"/>
        </w:rPr>
        <w:t>der</w:t>
      </w:r>
      <w:r>
        <w:rPr>
          <w:rFonts w:ascii="Arial" w:eastAsia="Arial" w:hAnsi="Arial" w:cs="Arial"/>
          <w:spacing w:val="6"/>
        </w:rPr>
        <w:t xml:space="preserve"> </w:t>
      </w:r>
      <w:r>
        <w:rPr>
          <w:rFonts w:ascii="Arial" w:eastAsia="Arial" w:hAnsi="Arial" w:cs="Arial"/>
        </w:rPr>
        <w:t>d</w:t>
      </w:r>
      <w:r>
        <w:rPr>
          <w:rFonts w:ascii="Arial" w:eastAsia="Arial" w:hAnsi="Arial" w:cs="Arial"/>
          <w:spacing w:val="-1"/>
        </w:rPr>
        <w:t>i</w:t>
      </w:r>
      <w:r>
        <w:rPr>
          <w:rFonts w:ascii="Arial" w:eastAsia="Arial" w:hAnsi="Arial" w:cs="Arial"/>
          <w:spacing w:val="-2"/>
        </w:rPr>
        <w:t>v</w:t>
      </w:r>
      <w:r>
        <w:rPr>
          <w:rFonts w:ascii="Arial" w:eastAsia="Arial" w:hAnsi="Arial" w:cs="Arial"/>
        </w:rPr>
        <w:t>e</w:t>
      </w:r>
      <w:r>
        <w:rPr>
          <w:rFonts w:ascii="Arial" w:eastAsia="Arial" w:hAnsi="Arial" w:cs="Arial"/>
          <w:spacing w:val="1"/>
        </w:rPr>
        <w:t>r</w:t>
      </w:r>
      <w:r>
        <w:rPr>
          <w:rFonts w:ascii="Arial" w:eastAsia="Arial" w:hAnsi="Arial" w:cs="Arial"/>
        </w:rPr>
        <w:t>s</w:t>
      </w:r>
      <w:r>
        <w:rPr>
          <w:rFonts w:ascii="Arial" w:eastAsia="Arial" w:hAnsi="Arial" w:cs="Arial"/>
          <w:spacing w:val="-1"/>
        </w:rPr>
        <w:t>i</w:t>
      </w:r>
      <w:r>
        <w:rPr>
          <w:rFonts w:ascii="Arial" w:eastAsia="Arial" w:hAnsi="Arial" w:cs="Arial"/>
          <w:spacing w:val="1"/>
        </w:rPr>
        <w:t>t</w:t>
      </w:r>
      <w:r>
        <w:rPr>
          <w:rFonts w:ascii="Arial" w:eastAsia="Arial" w:hAnsi="Arial" w:cs="Arial"/>
        </w:rPr>
        <w:t>y of</w:t>
      </w:r>
      <w:r>
        <w:rPr>
          <w:rFonts w:ascii="Arial" w:eastAsia="Arial" w:hAnsi="Arial" w:cs="Arial"/>
          <w:spacing w:val="6"/>
        </w:rPr>
        <w:t xml:space="preserve"> </w:t>
      </w:r>
      <w:r>
        <w:rPr>
          <w:rFonts w:ascii="Arial" w:eastAsia="Arial" w:hAnsi="Arial" w:cs="Arial"/>
        </w:rPr>
        <w:t>assoc</w:t>
      </w:r>
      <w:r>
        <w:rPr>
          <w:rFonts w:ascii="Arial" w:eastAsia="Arial" w:hAnsi="Arial" w:cs="Arial"/>
          <w:spacing w:val="4"/>
        </w:rPr>
        <w:t>i</w:t>
      </w:r>
      <w:r>
        <w:rPr>
          <w:rFonts w:ascii="Arial" w:eastAsia="Arial" w:hAnsi="Arial" w:cs="Arial"/>
        </w:rPr>
        <w:t>a</w:t>
      </w:r>
      <w:r>
        <w:rPr>
          <w:rFonts w:ascii="Arial" w:eastAsia="Arial" w:hAnsi="Arial" w:cs="Arial"/>
          <w:spacing w:val="1"/>
        </w:rPr>
        <w:t>t</w:t>
      </w:r>
      <w:r>
        <w:rPr>
          <w:rFonts w:ascii="Arial" w:eastAsia="Arial" w:hAnsi="Arial" w:cs="Arial"/>
          <w:spacing w:val="-3"/>
        </w:rPr>
        <w:t xml:space="preserve">ed </w:t>
      </w:r>
      <w:r>
        <w:rPr>
          <w:rFonts w:ascii="Arial" w:eastAsia="Arial" w:hAnsi="Arial" w:cs="Arial"/>
          <w:spacing w:val="1"/>
        </w:rPr>
        <w:t>m</w:t>
      </w:r>
      <w:r>
        <w:rPr>
          <w:rFonts w:ascii="Arial" w:eastAsia="Arial" w:hAnsi="Arial" w:cs="Arial"/>
        </w:rPr>
        <w:t>a</w:t>
      </w:r>
      <w:r>
        <w:rPr>
          <w:rFonts w:ascii="Arial" w:eastAsia="Arial" w:hAnsi="Arial" w:cs="Arial"/>
          <w:spacing w:val="1"/>
        </w:rPr>
        <w:t>r</w:t>
      </w:r>
      <w:r>
        <w:rPr>
          <w:rFonts w:ascii="Arial" w:eastAsia="Arial" w:hAnsi="Arial" w:cs="Arial"/>
          <w:spacing w:val="-1"/>
        </w:rPr>
        <w:t>i</w:t>
      </w:r>
      <w:r>
        <w:rPr>
          <w:rFonts w:ascii="Arial" w:eastAsia="Arial" w:hAnsi="Arial" w:cs="Arial"/>
        </w:rPr>
        <w:t>ne</w:t>
      </w:r>
      <w:r>
        <w:rPr>
          <w:rFonts w:ascii="Arial" w:eastAsia="Arial" w:hAnsi="Arial" w:cs="Arial"/>
          <w:spacing w:val="2"/>
        </w:rPr>
        <w:t xml:space="preserve"> </w:t>
      </w:r>
      <w:r>
        <w:rPr>
          <w:rFonts w:ascii="Arial" w:eastAsia="Arial" w:hAnsi="Arial" w:cs="Arial"/>
        </w:rPr>
        <w:t>ac</w:t>
      </w:r>
      <w:r>
        <w:rPr>
          <w:rFonts w:ascii="Arial" w:eastAsia="Arial" w:hAnsi="Arial" w:cs="Arial"/>
          <w:spacing w:val="1"/>
        </w:rPr>
        <w:t>t</w:t>
      </w:r>
      <w:r>
        <w:rPr>
          <w:rFonts w:ascii="Arial" w:eastAsia="Arial" w:hAnsi="Arial" w:cs="Arial"/>
          <w:spacing w:val="-1"/>
        </w:rPr>
        <w:t>i</w:t>
      </w:r>
      <w:r>
        <w:rPr>
          <w:rFonts w:ascii="Arial" w:eastAsia="Arial" w:hAnsi="Arial" w:cs="Arial"/>
          <w:spacing w:val="-2"/>
        </w:rPr>
        <w:t>v</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es</w:t>
      </w:r>
      <w:r>
        <w:rPr>
          <w:rFonts w:ascii="Arial" w:eastAsia="Arial" w:hAnsi="Arial" w:cs="Arial"/>
          <w:spacing w:val="2"/>
        </w:rPr>
        <w:t xml:space="preserve"> </w:t>
      </w:r>
      <w:r>
        <w:rPr>
          <w:rFonts w:ascii="Arial" w:eastAsia="Arial" w:hAnsi="Arial" w:cs="Arial"/>
        </w:rPr>
        <w:t>o</w:t>
      </w:r>
      <w:r>
        <w:rPr>
          <w:rFonts w:ascii="Arial" w:eastAsia="Arial" w:hAnsi="Arial" w:cs="Arial"/>
          <w:spacing w:val="1"/>
        </w:rPr>
        <w:t>f</w:t>
      </w:r>
      <w:r>
        <w:rPr>
          <w:rFonts w:ascii="Arial" w:eastAsia="Arial" w:hAnsi="Arial" w:cs="Arial"/>
          <w:spacing w:val="3"/>
        </w:rPr>
        <w:t>f</w:t>
      </w:r>
      <w:r>
        <w:rPr>
          <w:rFonts w:ascii="Arial" w:eastAsia="Arial" w:hAnsi="Arial" w:cs="Arial"/>
          <w:spacing w:val="-3"/>
        </w:rPr>
        <w:t>e</w:t>
      </w:r>
      <w:r>
        <w:rPr>
          <w:rFonts w:ascii="Arial" w:eastAsia="Arial" w:hAnsi="Arial" w:cs="Arial"/>
          <w:spacing w:val="1"/>
        </w:rPr>
        <w:t>r</w:t>
      </w:r>
      <w:r>
        <w:rPr>
          <w:rFonts w:ascii="Arial" w:eastAsia="Arial" w:hAnsi="Arial" w:cs="Arial"/>
        </w:rPr>
        <w:t>s a</w:t>
      </w:r>
      <w:r>
        <w:rPr>
          <w:rFonts w:ascii="Arial" w:eastAsia="Arial" w:hAnsi="Arial" w:cs="Arial"/>
          <w:spacing w:val="2"/>
        </w:rPr>
        <w:t xml:space="preserve"> </w:t>
      </w:r>
      <w:r>
        <w:rPr>
          <w:rFonts w:ascii="Arial" w:eastAsia="Arial" w:hAnsi="Arial" w:cs="Arial"/>
        </w:rPr>
        <w:t>ca</w:t>
      </w:r>
      <w:r>
        <w:rPr>
          <w:rFonts w:ascii="Arial" w:eastAsia="Arial" w:hAnsi="Arial" w:cs="Arial"/>
          <w:spacing w:val="1"/>
        </w:rPr>
        <w:t>r</w:t>
      </w:r>
      <w:r>
        <w:rPr>
          <w:rFonts w:ascii="Arial" w:eastAsia="Arial" w:hAnsi="Arial" w:cs="Arial"/>
        </w:rPr>
        <w:t>eer</w:t>
      </w:r>
      <w:r>
        <w:rPr>
          <w:rFonts w:ascii="Arial" w:eastAsia="Arial" w:hAnsi="Arial" w:cs="Arial"/>
          <w:spacing w:val="3"/>
        </w:rPr>
        <w:t xml:space="preserve"> </w:t>
      </w:r>
      <w:r>
        <w:rPr>
          <w:rFonts w:ascii="Arial" w:eastAsia="Arial" w:hAnsi="Arial" w:cs="Arial"/>
        </w:rPr>
        <w:t>s</w:t>
      </w:r>
      <w:r>
        <w:rPr>
          <w:rFonts w:ascii="Arial" w:eastAsia="Arial" w:hAnsi="Arial" w:cs="Arial"/>
          <w:spacing w:val="1"/>
        </w:rPr>
        <w:t>tr</w:t>
      </w:r>
      <w:r>
        <w:rPr>
          <w:rFonts w:ascii="Arial" w:eastAsia="Arial" w:hAnsi="Arial" w:cs="Arial"/>
          <w:spacing w:val="-3"/>
        </w:rPr>
        <w:t>u</w:t>
      </w:r>
      <w:r>
        <w:rPr>
          <w:rFonts w:ascii="Arial" w:eastAsia="Arial" w:hAnsi="Arial" w:cs="Arial"/>
        </w:rPr>
        <w:t>c</w:t>
      </w:r>
      <w:r>
        <w:rPr>
          <w:rFonts w:ascii="Arial" w:eastAsia="Arial" w:hAnsi="Arial" w:cs="Arial"/>
          <w:spacing w:val="1"/>
        </w:rPr>
        <w:t>t</w:t>
      </w:r>
      <w:r>
        <w:rPr>
          <w:rFonts w:ascii="Arial" w:eastAsia="Arial" w:hAnsi="Arial" w:cs="Arial"/>
          <w:spacing w:val="-3"/>
        </w:rPr>
        <w:t>u</w:t>
      </w:r>
      <w:r>
        <w:rPr>
          <w:rFonts w:ascii="Arial" w:eastAsia="Arial" w:hAnsi="Arial" w:cs="Arial"/>
          <w:spacing w:val="1"/>
        </w:rPr>
        <w:t>r</w:t>
      </w:r>
      <w:r>
        <w:rPr>
          <w:rFonts w:ascii="Arial" w:eastAsia="Arial" w:hAnsi="Arial" w:cs="Arial"/>
        </w:rPr>
        <w:t>e</w:t>
      </w:r>
      <w:r>
        <w:rPr>
          <w:rFonts w:ascii="Arial" w:eastAsia="Arial" w:hAnsi="Arial" w:cs="Arial"/>
          <w:spacing w:val="2"/>
        </w:rPr>
        <w:t xml:space="preserve"> </w:t>
      </w:r>
      <w:r>
        <w:rPr>
          <w:rFonts w:ascii="Arial" w:eastAsia="Arial" w:hAnsi="Arial" w:cs="Arial"/>
          <w:spacing w:val="-4"/>
        </w:rPr>
        <w:t>w</w:t>
      </w:r>
      <w:r>
        <w:rPr>
          <w:rFonts w:ascii="Arial" w:eastAsia="Arial" w:hAnsi="Arial" w:cs="Arial"/>
        </w:rPr>
        <w:t>h</w:t>
      </w:r>
      <w:r>
        <w:rPr>
          <w:rFonts w:ascii="Arial" w:eastAsia="Arial" w:hAnsi="Arial" w:cs="Arial"/>
          <w:spacing w:val="-1"/>
        </w:rPr>
        <w:t>i</w:t>
      </w:r>
      <w:r>
        <w:rPr>
          <w:rFonts w:ascii="Arial" w:eastAsia="Arial" w:hAnsi="Arial" w:cs="Arial"/>
          <w:spacing w:val="2"/>
        </w:rPr>
        <w:t>c</w:t>
      </w:r>
      <w:r>
        <w:rPr>
          <w:rFonts w:ascii="Arial" w:eastAsia="Arial" w:hAnsi="Arial" w:cs="Arial"/>
        </w:rPr>
        <w:t>h</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r</w:t>
      </w:r>
      <w:r>
        <w:rPr>
          <w:rFonts w:ascii="Arial" w:eastAsia="Arial" w:hAnsi="Arial" w:cs="Arial"/>
        </w:rPr>
        <w:t>o</w:t>
      </w:r>
      <w:r>
        <w:rPr>
          <w:rFonts w:ascii="Arial" w:eastAsia="Arial" w:hAnsi="Arial" w:cs="Arial"/>
          <w:spacing w:val="-2"/>
        </w:rPr>
        <w:t>v</w:t>
      </w:r>
      <w:r>
        <w:rPr>
          <w:rFonts w:ascii="Arial" w:eastAsia="Arial" w:hAnsi="Arial" w:cs="Arial"/>
          <w:spacing w:val="-1"/>
        </w:rPr>
        <w:t>i</w:t>
      </w:r>
      <w:r>
        <w:rPr>
          <w:rFonts w:ascii="Arial" w:eastAsia="Arial" w:hAnsi="Arial" w:cs="Arial"/>
        </w:rPr>
        <w:t>des</w:t>
      </w:r>
      <w:r>
        <w:rPr>
          <w:rFonts w:ascii="Arial" w:eastAsia="Arial" w:hAnsi="Arial" w:cs="Arial"/>
          <w:spacing w:val="2"/>
        </w:rPr>
        <w:t xml:space="preserve"> </w:t>
      </w:r>
      <w:r>
        <w:rPr>
          <w:rFonts w:ascii="Arial" w:eastAsia="Arial" w:hAnsi="Arial" w:cs="Arial"/>
          <w:spacing w:val="3"/>
        </w:rPr>
        <w:t>f</w:t>
      </w:r>
      <w:r>
        <w:rPr>
          <w:rFonts w:ascii="Arial" w:eastAsia="Arial" w:hAnsi="Arial" w:cs="Arial"/>
        </w:rPr>
        <w:t>or</w:t>
      </w:r>
      <w:r>
        <w:rPr>
          <w:rFonts w:ascii="Arial" w:eastAsia="Arial" w:hAnsi="Arial" w:cs="Arial"/>
          <w:spacing w:val="3"/>
        </w:rPr>
        <w:t xml:space="preserve"> </w:t>
      </w:r>
      <w:r>
        <w:rPr>
          <w:rFonts w:ascii="Arial" w:eastAsia="Arial" w:hAnsi="Arial" w:cs="Arial"/>
          <w:spacing w:val="1"/>
        </w:rPr>
        <w:t>m</w:t>
      </w:r>
      <w:r>
        <w:rPr>
          <w:rFonts w:ascii="Arial" w:eastAsia="Arial" w:hAnsi="Arial" w:cs="Arial"/>
        </w:rPr>
        <w:t>o</w:t>
      </w:r>
      <w:r>
        <w:rPr>
          <w:rFonts w:ascii="Arial" w:eastAsia="Arial" w:hAnsi="Arial" w:cs="Arial"/>
          <w:spacing w:val="1"/>
        </w:rPr>
        <w:t>t</w:t>
      </w:r>
      <w:r>
        <w:rPr>
          <w:rFonts w:ascii="Arial" w:eastAsia="Arial" w:hAnsi="Arial" w:cs="Arial"/>
          <w:spacing w:val="-1"/>
        </w:rPr>
        <w:t>i</w:t>
      </w:r>
      <w:r>
        <w:rPr>
          <w:rFonts w:ascii="Arial" w:eastAsia="Arial" w:hAnsi="Arial" w:cs="Arial"/>
          <w:spacing w:val="-2"/>
        </w:rPr>
        <w:t>v</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rPr>
        <w:t>and</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m</w:t>
      </w:r>
      <w:r>
        <w:rPr>
          <w:rFonts w:ascii="Arial" w:eastAsia="Arial" w:hAnsi="Arial" w:cs="Arial"/>
        </w:rPr>
        <w:t>b</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3"/>
        </w:rPr>
        <w:t xml:space="preserve"> </w:t>
      </w:r>
      <w:r>
        <w:rPr>
          <w:rFonts w:ascii="Arial" w:eastAsia="Arial" w:hAnsi="Arial" w:cs="Arial"/>
          <w:spacing w:val="-4"/>
        </w:rPr>
        <w:t>w</w:t>
      </w:r>
      <w:r>
        <w:rPr>
          <w:rFonts w:ascii="Arial" w:eastAsia="Arial" w:hAnsi="Arial" w:cs="Arial"/>
          <w:spacing w:val="2"/>
        </w:rPr>
        <w:t>h</w:t>
      </w:r>
      <w:r>
        <w:rPr>
          <w:rFonts w:ascii="Arial" w:eastAsia="Arial" w:hAnsi="Arial" w:cs="Arial"/>
          <w:spacing w:val="-1"/>
        </w:rPr>
        <w:t>il</w:t>
      </w:r>
      <w:r>
        <w:rPr>
          <w:rFonts w:ascii="Arial" w:eastAsia="Arial" w:hAnsi="Arial" w:cs="Arial"/>
        </w:rPr>
        <w:t xml:space="preserve">st </w:t>
      </w:r>
      <w:r>
        <w:rPr>
          <w:rFonts w:ascii="Arial" w:eastAsia="Arial" w:hAnsi="Arial" w:cs="Arial"/>
          <w:spacing w:val="1"/>
        </w:rPr>
        <w:t>m</w:t>
      </w:r>
      <w:r>
        <w:rPr>
          <w:rFonts w:ascii="Arial" w:eastAsia="Arial" w:hAnsi="Arial" w:cs="Arial"/>
          <w:spacing w:val="-3"/>
        </w:rPr>
        <w:t>a</w:t>
      </w:r>
      <w:r>
        <w:rPr>
          <w:rFonts w:ascii="Arial" w:eastAsia="Arial" w:hAnsi="Arial" w:cs="Arial"/>
          <w:spacing w:val="2"/>
        </w:rPr>
        <w:t>k</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w:t>
      </w:r>
      <w:r>
        <w:rPr>
          <w:rFonts w:ascii="Arial" w:eastAsia="Arial" w:hAnsi="Arial" w:cs="Arial"/>
        </w:rPr>
        <w:t>co</w:t>
      </w:r>
      <w:r>
        <w:rPr>
          <w:rFonts w:ascii="Arial" w:eastAsia="Arial" w:hAnsi="Arial" w:cs="Arial"/>
          <w:spacing w:val="-3"/>
        </w:rPr>
        <w:t>n</w:t>
      </w:r>
      <w:r>
        <w:rPr>
          <w:rFonts w:ascii="Arial" w:eastAsia="Arial" w:hAnsi="Arial" w:cs="Arial"/>
          <w:spacing w:val="1"/>
        </w:rPr>
        <w:t>t</w:t>
      </w:r>
      <w:r>
        <w:rPr>
          <w:rFonts w:ascii="Arial" w:eastAsia="Arial" w:hAnsi="Arial" w:cs="Arial"/>
          <w:spacing w:val="-1"/>
        </w:rPr>
        <w:t>i</w:t>
      </w:r>
      <w:r>
        <w:rPr>
          <w:rFonts w:ascii="Arial" w:eastAsia="Arial" w:hAnsi="Arial" w:cs="Arial"/>
        </w:rPr>
        <w:t>nued</w:t>
      </w:r>
      <w:r>
        <w:rPr>
          <w:rFonts w:ascii="Arial" w:eastAsia="Arial" w:hAnsi="Arial" w:cs="Arial"/>
          <w:spacing w:val="1"/>
        </w:rPr>
        <w:t xml:space="preserve"> </w:t>
      </w:r>
      <w:r>
        <w:rPr>
          <w:rFonts w:ascii="Arial" w:eastAsia="Arial" w:hAnsi="Arial" w:cs="Arial"/>
        </w:rPr>
        <w:t>use</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2"/>
        </w:rPr>
        <w:t>s</w:t>
      </w:r>
      <w:r>
        <w:rPr>
          <w:rFonts w:ascii="Arial" w:eastAsia="Arial" w:hAnsi="Arial" w:cs="Arial"/>
          <w:spacing w:val="2"/>
        </w:rPr>
        <w:t>k</w:t>
      </w:r>
      <w:r>
        <w:rPr>
          <w:rFonts w:ascii="Arial" w:eastAsia="Arial" w:hAnsi="Arial" w:cs="Arial"/>
          <w:spacing w:val="-1"/>
        </w:rPr>
        <w:t>ill</w:t>
      </w:r>
      <w:r>
        <w:rPr>
          <w:rFonts w:ascii="Arial" w:eastAsia="Arial" w:hAnsi="Arial" w:cs="Arial"/>
        </w:rPr>
        <w:t>s</w:t>
      </w:r>
      <w:r>
        <w:rPr>
          <w:rFonts w:ascii="Arial" w:eastAsia="Arial" w:hAnsi="Arial" w:cs="Arial"/>
          <w:spacing w:val="1"/>
        </w:rPr>
        <w:t xml:space="preserve"> </w:t>
      </w:r>
      <w:r>
        <w:rPr>
          <w:rFonts w:ascii="Arial" w:eastAsia="Arial" w:hAnsi="Arial" w:cs="Arial"/>
        </w:rPr>
        <w:t>and</w:t>
      </w:r>
      <w:r>
        <w:rPr>
          <w:rFonts w:ascii="Arial" w:eastAsia="Arial" w:hAnsi="Arial" w:cs="Arial"/>
          <w:spacing w:val="-2"/>
        </w:rPr>
        <w:t xml:space="preserve"> </w:t>
      </w:r>
      <w:r>
        <w:rPr>
          <w:rFonts w:ascii="Arial" w:eastAsia="Arial" w:hAnsi="Arial" w:cs="Arial"/>
        </w:rPr>
        <w:t>e</w:t>
      </w:r>
      <w:r>
        <w:rPr>
          <w:rFonts w:ascii="Arial" w:eastAsia="Arial" w:hAnsi="Arial" w:cs="Arial"/>
          <w:spacing w:val="-2"/>
        </w:rPr>
        <w:t>x</w:t>
      </w:r>
      <w:r>
        <w:rPr>
          <w:rFonts w:ascii="Arial" w:eastAsia="Arial" w:hAnsi="Arial" w:cs="Arial"/>
        </w:rPr>
        <w:t>pe</w:t>
      </w:r>
      <w:r>
        <w:rPr>
          <w:rFonts w:ascii="Arial" w:eastAsia="Arial" w:hAnsi="Arial" w:cs="Arial"/>
          <w:spacing w:val="1"/>
        </w:rPr>
        <w:t>r</w:t>
      </w:r>
      <w:r>
        <w:rPr>
          <w:rFonts w:ascii="Arial" w:eastAsia="Arial" w:hAnsi="Arial" w:cs="Arial"/>
          <w:spacing w:val="-1"/>
        </w:rPr>
        <w:t>i</w:t>
      </w:r>
      <w:r>
        <w:rPr>
          <w:rFonts w:ascii="Arial" w:eastAsia="Arial" w:hAnsi="Arial" w:cs="Arial"/>
        </w:rPr>
        <w:t>ence</w:t>
      </w:r>
      <w:r>
        <w:rPr>
          <w:rFonts w:ascii="Arial" w:eastAsia="Arial" w:hAnsi="Arial" w:cs="Arial"/>
          <w:spacing w:val="-2"/>
        </w:rPr>
        <w:t xml:space="preserve"> </w:t>
      </w:r>
      <w:r>
        <w:rPr>
          <w:rFonts w:ascii="Arial" w:eastAsia="Arial" w:hAnsi="Arial" w:cs="Arial"/>
          <w:spacing w:val="2"/>
        </w:rPr>
        <w:t>g</w:t>
      </w:r>
      <w:r>
        <w:rPr>
          <w:rFonts w:ascii="Arial" w:eastAsia="Arial" w:hAnsi="Arial" w:cs="Arial"/>
        </w:rPr>
        <w:t>a</w:t>
      </w:r>
      <w:r>
        <w:rPr>
          <w:rFonts w:ascii="Arial" w:eastAsia="Arial" w:hAnsi="Arial" w:cs="Arial"/>
          <w:spacing w:val="-1"/>
        </w:rPr>
        <w:t>i</w:t>
      </w:r>
      <w:r>
        <w:rPr>
          <w:rFonts w:ascii="Arial" w:eastAsia="Arial" w:hAnsi="Arial" w:cs="Arial"/>
        </w:rPr>
        <w:t>ned</w:t>
      </w:r>
      <w:r>
        <w:rPr>
          <w:rFonts w:ascii="Arial" w:eastAsia="Arial" w:hAnsi="Arial" w:cs="Arial"/>
          <w:spacing w:val="1"/>
        </w:rPr>
        <w:t xml:space="preserve"> (</w:t>
      </w:r>
      <w:r>
        <w:rPr>
          <w:rFonts w:ascii="Arial" w:eastAsia="Arial" w:hAnsi="Arial" w:cs="Arial"/>
        </w:rPr>
        <w:t>see</w:t>
      </w:r>
      <w:r>
        <w:rPr>
          <w:rFonts w:ascii="Arial" w:eastAsia="Arial" w:hAnsi="Arial" w:cs="Arial"/>
          <w:spacing w:val="-2"/>
        </w:rPr>
        <w:t xml:space="preserve"> </w:t>
      </w:r>
      <w:r>
        <w:rPr>
          <w:rFonts w:ascii="Arial" w:eastAsia="Arial" w:hAnsi="Arial" w:cs="Arial"/>
        </w:rPr>
        <w:t>e</w:t>
      </w:r>
      <w:r>
        <w:rPr>
          <w:rFonts w:ascii="Arial" w:eastAsia="Arial" w:hAnsi="Arial" w:cs="Arial"/>
          <w:spacing w:val="-2"/>
        </w:rPr>
        <w:t>x</w:t>
      </w:r>
      <w:r>
        <w:rPr>
          <w:rFonts w:ascii="Arial" w:eastAsia="Arial" w:hAnsi="Arial" w:cs="Arial"/>
        </w:rPr>
        <w:t>a</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e</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w:t>
      </w:r>
      <w:r>
        <w:rPr>
          <w:rFonts w:ascii="Arial" w:eastAsia="Arial" w:hAnsi="Arial" w:cs="Arial"/>
        </w:rPr>
        <w:t>F</w:t>
      </w:r>
      <w:r>
        <w:rPr>
          <w:rFonts w:ascii="Arial" w:eastAsia="Arial" w:hAnsi="Arial" w:cs="Arial"/>
          <w:spacing w:val="-1"/>
        </w:rPr>
        <w:t>i</w:t>
      </w:r>
      <w:r>
        <w:rPr>
          <w:rFonts w:ascii="Arial" w:eastAsia="Arial" w:hAnsi="Arial" w:cs="Arial"/>
          <w:spacing w:val="2"/>
        </w:rPr>
        <w:t>g</w:t>
      </w:r>
      <w:r>
        <w:rPr>
          <w:rFonts w:ascii="Arial" w:eastAsia="Arial" w:hAnsi="Arial" w:cs="Arial"/>
        </w:rPr>
        <w:t>u</w:t>
      </w:r>
      <w:r>
        <w:rPr>
          <w:rFonts w:ascii="Arial" w:eastAsia="Arial" w:hAnsi="Arial" w:cs="Arial"/>
          <w:spacing w:val="1"/>
        </w:rPr>
        <w:t>r</w:t>
      </w:r>
      <w:r>
        <w:rPr>
          <w:rFonts w:ascii="Arial" w:eastAsia="Arial" w:hAnsi="Arial" w:cs="Arial"/>
        </w:rPr>
        <w:t>e</w:t>
      </w:r>
      <w:r>
        <w:rPr>
          <w:rFonts w:ascii="Arial" w:eastAsia="Arial" w:hAnsi="Arial" w:cs="Arial"/>
          <w:spacing w:val="-2"/>
        </w:rPr>
        <w:t xml:space="preserve"> </w:t>
      </w:r>
      <w:r>
        <w:rPr>
          <w:rFonts w:ascii="Arial" w:eastAsia="Arial" w:hAnsi="Arial" w:cs="Arial"/>
        </w:rPr>
        <w:t>1</w:t>
      </w:r>
      <w:r>
        <w:rPr>
          <w:rFonts w:ascii="Arial" w:eastAsia="Arial" w:hAnsi="Arial" w:cs="Arial"/>
          <w:spacing w:val="-2"/>
        </w:rPr>
        <w:t>).</w:t>
      </w:r>
    </w:p>
    <w:p w:rsidR="000A5570" w:rsidRDefault="000A5570">
      <w:pPr>
        <w:spacing w:before="6" w:after="0" w:line="110" w:lineRule="exact"/>
        <w:rPr>
          <w:sz w:val="11"/>
          <w:szCs w:val="11"/>
        </w:rPr>
      </w:pPr>
    </w:p>
    <w:p w:rsidR="000A5570" w:rsidRDefault="00071E95">
      <w:pPr>
        <w:spacing w:after="0" w:line="240" w:lineRule="auto"/>
        <w:ind w:left="298" w:right="7451"/>
        <w:jc w:val="both"/>
        <w:rPr>
          <w:rFonts w:ascii="Arial" w:eastAsia="Arial" w:hAnsi="Arial" w:cs="Arial"/>
        </w:rPr>
      </w:pPr>
      <w:r>
        <w:pict>
          <v:group id="_x0000_s1482" style="position:absolute;left:0;text-align:left;margin-left:62.3pt;margin-top:.25pt;width:.1pt;height:201.1pt;z-index:-251663872;mso-position-horizontal-relative:page" coordorigin="1246,5" coordsize="2,4022">
            <v:shape id="_x0000_s1483" style="position:absolute;left:1246;top:5;width:2;height:4022" coordorigin="1246,5" coordsize="0,4022" path="m1246,5r,4022e" filled="f" strokeweight=".82pt">
              <v:path arrowok="t"/>
            </v:shape>
            <w10:wrap anchorx="page"/>
          </v:group>
        </w:pict>
      </w:r>
      <w:r w:rsidR="00863EB5">
        <w:rPr>
          <w:rFonts w:ascii="Arial" w:eastAsia="Arial" w:hAnsi="Arial" w:cs="Arial"/>
          <w:b/>
          <w:bCs/>
          <w:strike/>
          <w:color w:val="800080"/>
        </w:rPr>
        <w:t>3</w:t>
      </w:r>
      <w:r w:rsidR="00863EB5">
        <w:rPr>
          <w:rFonts w:ascii="Arial" w:eastAsia="Arial" w:hAnsi="Arial" w:cs="Arial"/>
          <w:b/>
          <w:bCs/>
          <w:strike/>
          <w:color w:val="800080"/>
          <w:spacing w:val="1"/>
        </w:rPr>
        <w:t>.</w:t>
      </w:r>
      <w:r w:rsidR="00863EB5">
        <w:rPr>
          <w:rFonts w:ascii="Arial" w:eastAsia="Arial" w:hAnsi="Arial" w:cs="Arial"/>
          <w:b/>
          <w:bCs/>
          <w:strike/>
          <w:color w:val="800080"/>
        </w:rPr>
        <w:t xml:space="preserve">4       </w:t>
      </w:r>
      <w:r w:rsidR="00863EB5">
        <w:rPr>
          <w:rFonts w:ascii="Arial" w:eastAsia="Arial" w:hAnsi="Arial" w:cs="Arial"/>
          <w:b/>
          <w:bCs/>
          <w:strike/>
          <w:color w:val="800080"/>
          <w:spacing w:val="55"/>
        </w:rPr>
        <w:t xml:space="preserve"> </w:t>
      </w:r>
      <w:r w:rsidR="00863EB5">
        <w:rPr>
          <w:rFonts w:ascii="Arial" w:eastAsia="Arial" w:hAnsi="Arial" w:cs="Arial"/>
          <w:b/>
          <w:bCs/>
          <w:strike/>
          <w:color w:val="800080"/>
          <w:spacing w:val="1"/>
        </w:rPr>
        <w:t>I</w:t>
      </w:r>
      <w:r w:rsidR="00863EB5">
        <w:rPr>
          <w:rFonts w:ascii="Arial" w:eastAsia="Arial" w:hAnsi="Arial" w:cs="Arial"/>
          <w:b/>
          <w:bCs/>
          <w:strike/>
          <w:color w:val="800080"/>
        </w:rPr>
        <w:t>ns</w:t>
      </w:r>
      <w:r w:rsidR="00863EB5">
        <w:rPr>
          <w:rFonts w:ascii="Arial" w:eastAsia="Arial" w:hAnsi="Arial" w:cs="Arial"/>
          <w:b/>
          <w:bCs/>
          <w:strike/>
          <w:color w:val="800080"/>
          <w:spacing w:val="1"/>
        </w:rPr>
        <w:t>t</w:t>
      </w:r>
      <w:r w:rsidR="00863EB5">
        <w:rPr>
          <w:rFonts w:ascii="Arial" w:eastAsia="Arial" w:hAnsi="Arial" w:cs="Arial"/>
          <w:b/>
          <w:bCs/>
          <w:strike/>
          <w:color w:val="800080"/>
        </w:rPr>
        <w:t>ru</w:t>
      </w:r>
      <w:r w:rsidR="00863EB5">
        <w:rPr>
          <w:rFonts w:ascii="Arial" w:eastAsia="Arial" w:hAnsi="Arial" w:cs="Arial"/>
          <w:b/>
          <w:bCs/>
          <w:strike/>
          <w:color w:val="800080"/>
          <w:spacing w:val="-3"/>
        </w:rPr>
        <w:t>c</w:t>
      </w:r>
      <w:r w:rsidR="00863EB5">
        <w:rPr>
          <w:rFonts w:ascii="Arial" w:eastAsia="Arial" w:hAnsi="Arial" w:cs="Arial"/>
          <w:b/>
          <w:bCs/>
          <w:strike/>
          <w:color w:val="800080"/>
          <w:spacing w:val="1"/>
        </w:rPr>
        <w:t>t</w:t>
      </w:r>
      <w:r w:rsidR="00863EB5">
        <w:rPr>
          <w:rFonts w:ascii="Arial" w:eastAsia="Arial" w:hAnsi="Arial" w:cs="Arial"/>
          <w:b/>
          <w:bCs/>
          <w:strike/>
          <w:color w:val="800080"/>
        </w:rPr>
        <w:t>ors</w:t>
      </w:r>
    </w:p>
    <w:p w:rsidR="000A5570" w:rsidRDefault="000A5570">
      <w:pPr>
        <w:spacing w:before="1" w:after="0" w:line="120" w:lineRule="exact"/>
        <w:rPr>
          <w:sz w:val="12"/>
          <w:szCs w:val="12"/>
        </w:rPr>
      </w:pPr>
    </w:p>
    <w:p w:rsidR="000A5570" w:rsidRDefault="00863EB5">
      <w:pPr>
        <w:spacing w:after="0" w:line="240" w:lineRule="auto"/>
        <w:ind w:left="298" w:right="94"/>
        <w:jc w:val="both"/>
        <w:rPr>
          <w:rFonts w:ascii="Arial" w:eastAsia="Arial" w:hAnsi="Arial" w:cs="Arial"/>
        </w:rPr>
      </w:pPr>
      <w:r>
        <w:rPr>
          <w:rFonts w:ascii="Arial" w:eastAsia="Arial" w:hAnsi="Arial" w:cs="Arial"/>
          <w:strike/>
          <w:color w:val="800080"/>
          <w:spacing w:val="-1"/>
        </w:rPr>
        <w:t>V</w:t>
      </w:r>
      <w:r>
        <w:rPr>
          <w:rFonts w:ascii="Arial" w:eastAsia="Arial" w:hAnsi="Arial" w:cs="Arial"/>
          <w:strike/>
          <w:color w:val="800080"/>
          <w:spacing w:val="2"/>
        </w:rPr>
        <w:t>T</w:t>
      </w:r>
      <w:r>
        <w:rPr>
          <w:rFonts w:ascii="Arial" w:eastAsia="Arial" w:hAnsi="Arial" w:cs="Arial"/>
          <w:strike/>
          <w:color w:val="800080"/>
        </w:rPr>
        <w:t>S</w:t>
      </w:r>
      <w:r>
        <w:rPr>
          <w:rFonts w:ascii="Arial" w:eastAsia="Arial" w:hAnsi="Arial" w:cs="Arial"/>
          <w:strike/>
          <w:color w:val="800080"/>
          <w:spacing w:val="34"/>
        </w:rPr>
        <w:t xml:space="preserve"> </w:t>
      </w:r>
      <w:r>
        <w:rPr>
          <w:rFonts w:ascii="Arial" w:eastAsia="Arial" w:hAnsi="Arial" w:cs="Arial"/>
          <w:strike/>
          <w:color w:val="800080"/>
          <w:spacing w:val="-1"/>
        </w:rPr>
        <w:t>P</w:t>
      </w:r>
      <w:r>
        <w:rPr>
          <w:rFonts w:ascii="Arial" w:eastAsia="Arial" w:hAnsi="Arial" w:cs="Arial"/>
          <w:strike/>
          <w:color w:val="800080"/>
        </w:rPr>
        <w:t>e</w:t>
      </w:r>
      <w:r>
        <w:rPr>
          <w:rFonts w:ascii="Arial" w:eastAsia="Arial" w:hAnsi="Arial" w:cs="Arial"/>
          <w:strike/>
          <w:color w:val="800080"/>
          <w:spacing w:val="1"/>
        </w:rPr>
        <w:t>r</w:t>
      </w:r>
      <w:r>
        <w:rPr>
          <w:rFonts w:ascii="Arial" w:eastAsia="Arial" w:hAnsi="Arial" w:cs="Arial"/>
          <w:strike/>
          <w:color w:val="800080"/>
        </w:rPr>
        <w:t>sonnel</w:t>
      </w:r>
      <w:r>
        <w:rPr>
          <w:rFonts w:ascii="Arial" w:eastAsia="Arial" w:hAnsi="Arial" w:cs="Arial"/>
          <w:strike/>
          <w:color w:val="800080"/>
          <w:spacing w:val="34"/>
        </w:rPr>
        <w:t xml:space="preserve"> </w:t>
      </w:r>
      <w:r>
        <w:rPr>
          <w:rFonts w:ascii="Arial" w:eastAsia="Arial" w:hAnsi="Arial" w:cs="Arial"/>
          <w:strike/>
          <w:color w:val="800080"/>
          <w:spacing w:val="-3"/>
        </w:rPr>
        <w:t>w</w:t>
      </w:r>
      <w:r>
        <w:rPr>
          <w:rFonts w:ascii="Arial" w:eastAsia="Arial" w:hAnsi="Arial" w:cs="Arial"/>
          <w:strike/>
          <w:color w:val="800080"/>
        </w:rPr>
        <w:t>ho</w:t>
      </w:r>
      <w:r>
        <w:rPr>
          <w:rFonts w:ascii="Arial" w:eastAsia="Arial" w:hAnsi="Arial" w:cs="Arial"/>
          <w:strike/>
          <w:color w:val="800080"/>
          <w:spacing w:val="35"/>
        </w:rPr>
        <w:t xml:space="preserve"> </w:t>
      </w:r>
      <w:r>
        <w:rPr>
          <w:rFonts w:ascii="Arial" w:eastAsia="Arial" w:hAnsi="Arial" w:cs="Arial"/>
          <w:strike/>
          <w:color w:val="800080"/>
        </w:rPr>
        <w:t>de</w:t>
      </w:r>
      <w:r>
        <w:rPr>
          <w:rFonts w:ascii="Arial" w:eastAsia="Arial" w:hAnsi="Arial" w:cs="Arial"/>
          <w:strike/>
          <w:color w:val="800080"/>
          <w:spacing w:val="1"/>
        </w:rPr>
        <w:t>m</w:t>
      </w:r>
      <w:r>
        <w:rPr>
          <w:rFonts w:ascii="Arial" w:eastAsia="Arial" w:hAnsi="Arial" w:cs="Arial"/>
          <w:strike/>
          <w:color w:val="800080"/>
        </w:rPr>
        <w:t>ons</w:t>
      </w:r>
      <w:r>
        <w:rPr>
          <w:rFonts w:ascii="Arial" w:eastAsia="Arial" w:hAnsi="Arial" w:cs="Arial"/>
          <w:strike/>
          <w:color w:val="800080"/>
          <w:spacing w:val="-1"/>
        </w:rPr>
        <w:t>t</w:t>
      </w:r>
      <w:r>
        <w:rPr>
          <w:rFonts w:ascii="Arial" w:eastAsia="Arial" w:hAnsi="Arial" w:cs="Arial"/>
          <w:strike/>
          <w:color w:val="800080"/>
          <w:spacing w:val="1"/>
        </w:rPr>
        <w:t>r</w:t>
      </w:r>
      <w:r>
        <w:rPr>
          <w:rFonts w:ascii="Arial" w:eastAsia="Arial" w:hAnsi="Arial" w:cs="Arial"/>
          <w:strike/>
          <w:color w:val="800080"/>
        </w:rPr>
        <w:t>a</w:t>
      </w:r>
      <w:r>
        <w:rPr>
          <w:rFonts w:ascii="Arial" w:eastAsia="Arial" w:hAnsi="Arial" w:cs="Arial"/>
          <w:strike/>
          <w:color w:val="800080"/>
          <w:spacing w:val="1"/>
        </w:rPr>
        <w:t>t</w:t>
      </w:r>
      <w:r>
        <w:rPr>
          <w:rFonts w:ascii="Arial" w:eastAsia="Arial" w:hAnsi="Arial" w:cs="Arial"/>
          <w:strike/>
          <w:color w:val="800080"/>
        </w:rPr>
        <w:t>e</w:t>
      </w:r>
      <w:r>
        <w:rPr>
          <w:rFonts w:ascii="Arial" w:eastAsia="Arial" w:hAnsi="Arial" w:cs="Arial"/>
          <w:strike/>
          <w:color w:val="800080"/>
          <w:spacing w:val="32"/>
        </w:rPr>
        <w:t xml:space="preserve"> </w:t>
      </w:r>
      <w:r>
        <w:rPr>
          <w:rFonts w:ascii="Arial" w:eastAsia="Arial" w:hAnsi="Arial" w:cs="Arial"/>
          <w:strike/>
          <w:color w:val="800080"/>
        </w:rPr>
        <w:t>ap</w:t>
      </w:r>
      <w:r>
        <w:rPr>
          <w:rFonts w:ascii="Arial" w:eastAsia="Arial" w:hAnsi="Arial" w:cs="Arial"/>
          <w:strike/>
          <w:color w:val="800080"/>
          <w:spacing w:val="1"/>
        </w:rPr>
        <w:t>t</w:t>
      </w:r>
      <w:r>
        <w:rPr>
          <w:rFonts w:ascii="Arial" w:eastAsia="Arial" w:hAnsi="Arial" w:cs="Arial"/>
          <w:strike/>
          <w:color w:val="800080"/>
          <w:spacing w:val="-1"/>
        </w:rPr>
        <w:t>i</w:t>
      </w:r>
      <w:r>
        <w:rPr>
          <w:rFonts w:ascii="Arial" w:eastAsia="Arial" w:hAnsi="Arial" w:cs="Arial"/>
          <w:strike/>
          <w:color w:val="800080"/>
          <w:spacing w:val="1"/>
        </w:rPr>
        <w:t>t</w:t>
      </w:r>
      <w:r>
        <w:rPr>
          <w:rFonts w:ascii="Arial" w:eastAsia="Arial" w:hAnsi="Arial" w:cs="Arial"/>
          <w:strike/>
          <w:color w:val="800080"/>
        </w:rPr>
        <w:t>ude</w:t>
      </w:r>
      <w:r>
        <w:rPr>
          <w:rFonts w:ascii="Arial" w:eastAsia="Arial" w:hAnsi="Arial" w:cs="Arial"/>
          <w:strike/>
          <w:color w:val="800080"/>
          <w:spacing w:val="32"/>
        </w:rPr>
        <w:t xml:space="preserve"> </w:t>
      </w:r>
      <w:r>
        <w:rPr>
          <w:rFonts w:ascii="Arial" w:eastAsia="Arial" w:hAnsi="Arial" w:cs="Arial"/>
          <w:strike/>
          <w:color w:val="800080"/>
          <w:spacing w:val="1"/>
        </w:rPr>
        <w:t>f</w:t>
      </w:r>
      <w:r>
        <w:rPr>
          <w:rFonts w:ascii="Arial" w:eastAsia="Arial" w:hAnsi="Arial" w:cs="Arial"/>
          <w:strike/>
          <w:color w:val="800080"/>
        </w:rPr>
        <w:t>or</w:t>
      </w:r>
      <w:r>
        <w:rPr>
          <w:rFonts w:ascii="Arial" w:eastAsia="Arial" w:hAnsi="Arial" w:cs="Arial"/>
          <w:strike/>
          <w:color w:val="800080"/>
          <w:spacing w:val="33"/>
        </w:rPr>
        <w:t xml:space="preserve"> </w:t>
      </w:r>
      <w:r>
        <w:rPr>
          <w:rFonts w:ascii="Arial" w:eastAsia="Arial" w:hAnsi="Arial" w:cs="Arial"/>
          <w:strike/>
          <w:color w:val="800080"/>
          <w:spacing w:val="-1"/>
        </w:rPr>
        <w:t>t</w:t>
      </w:r>
      <w:r>
        <w:rPr>
          <w:rFonts w:ascii="Arial" w:eastAsia="Arial" w:hAnsi="Arial" w:cs="Arial"/>
          <w:strike/>
          <w:color w:val="800080"/>
          <w:spacing w:val="-2"/>
        </w:rPr>
        <w:t>r</w:t>
      </w:r>
      <w:r>
        <w:rPr>
          <w:rFonts w:ascii="Arial" w:eastAsia="Arial" w:hAnsi="Arial" w:cs="Arial"/>
          <w:strike/>
          <w:color w:val="800080"/>
        </w:rPr>
        <w:t>a</w:t>
      </w:r>
      <w:r>
        <w:rPr>
          <w:rFonts w:ascii="Arial" w:eastAsia="Arial" w:hAnsi="Arial" w:cs="Arial"/>
          <w:strike/>
          <w:color w:val="800080"/>
          <w:spacing w:val="-1"/>
        </w:rPr>
        <w:t>i</w:t>
      </w:r>
      <w:r>
        <w:rPr>
          <w:rFonts w:ascii="Arial" w:eastAsia="Arial" w:hAnsi="Arial" w:cs="Arial"/>
          <w:strike/>
          <w:color w:val="800080"/>
        </w:rPr>
        <w:t>n</w:t>
      </w:r>
      <w:r>
        <w:rPr>
          <w:rFonts w:ascii="Arial" w:eastAsia="Arial" w:hAnsi="Arial" w:cs="Arial"/>
          <w:strike/>
          <w:color w:val="800080"/>
          <w:spacing w:val="-1"/>
        </w:rPr>
        <w:t>i</w:t>
      </w:r>
      <w:r>
        <w:rPr>
          <w:rFonts w:ascii="Arial" w:eastAsia="Arial" w:hAnsi="Arial" w:cs="Arial"/>
          <w:strike/>
          <w:color w:val="800080"/>
        </w:rPr>
        <w:t>ng</w:t>
      </w:r>
      <w:r>
        <w:rPr>
          <w:rFonts w:ascii="Arial" w:eastAsia="Arial" w:hAnsi="Arial" w:cs="Arial"/>
          <w:strike/>
          <w:color w:val="800080"/>
          <w:spacing w:val="37"/>
        </w:rPr>
        <w:t xml:space="preserve"> </w:t>
      </w:r>
      <w:r>
        <w:rPr>
          <w:rFonts w:ascii="Arial" w:eastAsia="Arial" w:hAnsi="Arial" w:cs="Arial"/>
          <w:strike/>
          <w:color w:val="800080"/>
        </w:rPr>
        <w:t>shou</w:t>
      </w:r>
      <w:r>
        <w:rPr>
          <w:rFonts w:ascii="Arial" w:eastAsia="Arial" w:hAnsi="Arial" w:cs="Arial"/>
          <w:strike/>
          <w:color w:val="800080"/>
          <w:spacing w:val="-1"/>
        </w:rPr>
        <w:t>l</w:t>
      </w:r>
      <w:r>
        <w:rPr>
          <w:rFonts w:ascii="Arial" w:eastAsia="Arial" w:hAnsi="Arial" w:cs="Arial"/>
          <w:strike/>
          <w:color w:val="800080"/>
        </w:rPr>
        <w:t>d</w:t>
      </w:r>
      <w:r>
        <w:rPr>
          <w:rFonts w:ascii="Arial" w:eastAsia="Arial" w:hAnsi="Arial" w:cs="Arial"/>
          <w:strike/>
          <w:color w:val="800080"/>
          <w:spacing w:val="34"/>
        </w:rPr>
        <w:t xml:space="preserve"> </w:t>
      </w:r>
      <w:r>
        <w:rPr>
          <w:rFonts w:ascii="Arial" w:eastAsia="Arial" w:hAnsi="Arial" w:cs="Arial"/>
          <w:strike/>
          <w:color w:val="800080"/>
        </w:rPr>
        <w:t>be</w:t>
      </w:r>
      <w:r>
        <w:rPr>
          <w:rFonts w:ascii="Arial" w:eastAsia="Arial" w:hAnsi="Arial" w:cs="Arial"/>
          <w:strike/>
          <w:color w:val="800080"/>
          <w:spacing w:val="35"/>
        </w:rPr>
        <w:t xml:space="preserve"> </w:t>
      </w:r>
      <w:r>
        <w:rPr>
          <w:rFonts w:ascii="Arial" w:eastAsia="Arial" w:hAnsi="Arial" w:cs="Arial"/>
          <w:strike/>
          <w:color w:val="800080"/>
        </w:rPr>
        <w:t>encou</w:t>
      </w:r>
      <w:r>
        <w:rPr>
          <w:rFonts w:ascii="Arial" w:eastAsia="Arial" w:hAnsi="Arial" w:cs="Arial"/>
          <w:strike/>
          <w:color w:val="800080"/>
          <w:spacing w:val="-2"/>
        </w:rPr>
        <w:t>r</w:t>
      </w:r>
      <w:r>
        <w:rPr>
          <w:rFonts w:ascii="Arial" w:eastAsia="Arial" w:hAnsi="Arial" w:cs="Arial"/>
          <w:strike/>
          <w:color w:val="800080"/>
        </w:rPr>
        <w:t>a</w:t>
      </w:r>
      <w:r>
        <w:rPr>
          <w:rFonts w:ascii="Arial" w:eastAsia="Arial" w:hAnsi="Arial" w:cs="Arial"/>
          <w:strike/>
          <w:color w:val="800080"/>
          <w:spacing w:val="2"/>
        </w:rPr>
        <w:t>g</w:t>
      </w:r>
      <w:r>
        <w:rPr>
          <w:rFonts w:ascii="Arial" w:eastAsia="Arial" w:hAnsi="Arial" w:cs="Arial"/>
          <w:strike/>
          <w:color w:val="800080"/>
        </w:rPr>
        <w:t>ed</w:t>
      </w:r>
      <w:r>
        <w:rPr>
          <w:rFonts w:ascii="Arial" w:eastAsia="Arial" w:hAnsi="Arial" w:cs="Arial"/>
          <w:strike/>
          <w:color w:val="800080"/>
          <w:spacing w:val="32"/>
        </w:rPr>
        <w:t xml:space="preserve"> </w:t>
      </w:r>
      <w:r>
        <w:rPr>
          <w:rFonts w:ascii="Arial" w:eastAsia="Arial" w:hAnsi="Arial" w:cs="Arial"/>
          <w:strike/>
          <w:color w:val="800080"/>
          <w:spacing w:val="1"/>
        </w:rPr>
        <w:t>t</w:t>
      </w:r>
      <w:r>
        <w:rPr>
          <w:rFonts w:ascii="Arial" w:eastAsia="Arial" w:hAnsi="Arial" w:cs="Arial"/>
          <w:strike/>
          <w:color w:val="800080"/>
        </w:rPr>
        <w:t>o</w:t>
      </w:r>
      <w:r>
        <w:rPr>
          <w:rFonts w:ascii="Arial" w:eastAsia="Arial" w:hAnsi="Arial" w:cs="Arial"/>
          <w:strike/>
          <w:color w:val="800080"/>
          <w:spacing w:val="34"/>
        </w:rPr>
        <w:t xml:space="preserve"> </w:t>
      </w:r>
      <w:r>
        <w:rPr>
          <w:rFonts w:ascii="Arial" w:eastAsia="Arial" w:hAnsi="Arial" w:cs="Arial"/>
          <w:strike/>
          <w:color w:val="800080"/>
        </w:rPr>
        <w:t>ob</w:t>
      </w:r>
      <w:r>
        <w:rPr>
          <w:rFonts w:ascii="Arial" w:eastAsia="Arial" w:hAnsi="Arial" w:cs="Arial"/>
          <w:strike/>
          <w:color w:val="800080"/>
          <w:spacing w:val="1"/>
        </w:rPr>
        <w:t>t</w:t>
      </w:r>
      <w:r>
        <w:rPr>
          <w:rFonts w:ascii="Arial" w:eastAsia="Arial" w:hAnsi="Arial" w:cs="Arial"/>
          <w:strike/>
          <w:color w:val="800080"/>
        </w:rPr>
        <w:t>a</w:t>
      </w:r>
      <w:r>
        <w:rPr>
          <w:rFonts w:ascii="Arial" w:eastAsia="Arial" w:hAnsi="Arial" w:cs="Arial"/>
          <w:strike/>
          <w:color w:val="800080"/>
          <w:spacing w:val="-1"/>
        </w:rPr>
        <w:t>i</w:t>
      </w:r>
      <w:r>
        <w:rPr>
          <w:rFonts w:ascii="Arial" w:eastAsia="Arial" w:hAnsi="Arial" w:cs="Arial"/>
          <w:strike/>
          <w:color w:val="800080"/>
        </w:rPr>
        <w:t>n</w:t>
      </w:r>
      <w:r>
        <w:rPr>
          <w:rFonts w:ascii="Arial" w:eastAsia="Arial" w:hAnsi="Arial" w:cs="Arial"/>
          <w:strike/>
          <w:color w:val="800080"/>
          <w:spacing w:val="34"/>
        </w:rPr>
        <w:t xml:space="preserve"> </w:t>
      </w:r>
      <w:r>
        <w:rPr>
          <w:rFonts w:ascii="Arial" w:eastAsia="Arial" w:hAnsi="Arial" w:cs="Arial"/>
          <w:strike/>
          <w:color w:val="800080"/>
        </w:rPr>
        <w:t>ab</w:t>
      </w:r>
      <w:r>
        <w:rPr>
          <w:rFonts w:ascii="Arial" w:eastAsia="Arial" w:hAnsi="Arial" w:cs="Arial"/>
          <w:strike/>
          <w:color w:val="800080"/>
          <w:spacing w:val="-1"/>
        </w:rPr>
        <w:t>ili</w:t>
      </w:r>
      <w:r>
        <w:rPr>
          <w:rFonts w:ascii="Arial" w:eastAsia="Arial" w:hAnsi="Arial" w:cs="Arial"/>
          <w:strike/>
          <w:color w:val="800080"/>
          <w:spacing w:val="1"/>
        </w:rPr>
        <w:t>t</w:t>
      </w:r>
      <w:r>
        <w:rPr>
          <w:rFonts w:ascii="Arial" w:eastAsia="Arial" w:hAnsi="Arial" w:cs="Arial"/>
          <w:strike/>
          <w:color w:val="800080"/>
        </w:rPr>
        <w:t>y</w:t>
      </w:r>
      <w:r>
        <w:rPr>
          <w:rFonts w:ascii="Arial" w:eastAsia="Arial" w:hAnsi="Arial" w:cs="Arial"/>
          <w:color w:val="800080"/>
        </w:rPr>
        <w:t xml:space="preserve"> </w:t>
      </w:r>
      <w:r>
        <w:rPr>
          <w:rFonts w:ascii="Arial" w:eastAsia="Arial" w:hAnsi="Arial" w:cs="Arial"/>
          <w:strike/>
          <w:color w:val="800080"/>
        </w:rPr>
        <w:t>and</w:t>
      </w:r>
      <w:r>
        <w:rPr>
          <w:rFonts w:ascii="Arial" w:eastAsia="Arial" w:hAnsi="Arial" w:cs="Arial"/>
          <w:strike/>
          <w:color w:val="800080"/>
          <w:spacing w:val="2"/>
        </w:rPr>
        <w:t xml:space="preserve"> </w:t>
      </w:r>
      <w:r>
        <w:rPr>
          <w:rFonts w:ascii="Arial" w:eastAsia="Arial" w:hAnsi="Arial" w:cs="Arial"/>
          <w:strike/>
          <w:color w:val="800080"/>
        </w:rPr>
        <w:t>e</w:t>
      </w:r>
      <w:r>
        <w:rPr>
          <w:rFonts w:ascii="Arial" w:eastAsia="Arial" w:hAnsi="Arial" w:cs="Arial"/>
          <w:strike/>
          <w:color w:val="800080"/>
          <w:spacing w:val="-2"/>
        </w:rPr>
        <w:t>x</w:t>
      </w:r>
      <w:r>
        <w:rPr>
          <w:rFonts w:ascii="Arial" w:eastAsia="Arial" w:hAnsi="Arial" w:cs="Arial"/>
          <w:strike/>
          <w:color w:val="800080"/>
        </w:rPr>
        <w:t>pe</w:t>
      </w:r>
      <w:r>
        <w:rPr>
          <w:rFonts w:ascii="Arial" w:eastAsia="Arial" w:hAnsi="Arial" w:cs="Arial"/>
          <w:strike/>
          <w:color w:val="800080"/>
          <w:spacing w:val="1"/>
        </w:rPr>
        <w:t>r</w:t>
      </w:r>
      <w:r>
        <w:rPr>
          <w:rFonts w:ascii="Arial" w:eastAsia="Arial" w:hAnsi="Arial" w:cs="Arial"/>
          <w:strike/>
          <w:color w:val="800080"/>
          <w:spacing w:val="-1"/>
        </w:rPr>
        <w:t>i</w:t>
      </w:r>
      <w:r>
        <w:rPr>
          <w:rFonts w:ascii="Arial" w:eastAsia="Arial" w:hAnsi="Arial" w:cs="Arial"/>
          <w:strike/>
          <w:color w:val="800080"/>
        </w:rPr>
        <w:t>ence</w:t>
      </w:r>
      <w:r>
        <w:rPr>
          <w:rFonts w:ascii="Arial" w:eastAsia="Arial" w:hAnsi="Arial" w:cs="Arial"/>
          <w:strike/>
          <w:color w:val="800080"/>
          <w:spacing w:val="1"/>
        </w:rPr>
        <w:t xml:space="preserve"> </w:t>
      </w:r>
      <w:r>
        <w:rPr>
          <w:rFonts w:ascii="Arial" w:eastAsia="Arial" w:hAnsi="Arial" w:cs="Arial"/>
          <w:strike/>
          <w:color w:val="800080"/>
          <w:spacing w:val="-1"/>
        </w:rPr>
        <w:t>i</w:t>
      </w:r>
      <w:r>
        <w:rPr>
          <w:rFonts w:ascii="Arial" w:eastAsia="Arial" w:hAnsi="Arial" w:cs="Arial"/>
          <w:strike/>
          <w:color w:val="800080"/>
        </w:rPr>
        <w:t>n</w:t>
      </w:r>
      <w:r>
        <w:rPr>
          <w:rFonts w:ascii="Arial" w:eastAsia="Arial" w:hAnsi="Arial" w:cs="Arial"/>
          <w:strike/>
          <w:color w:val="800080"/>
          <w:spacing w:val="3"/>
        </w:rPr>
        <w:t xml:space="preserve"> </w:t>
      </w:r>
      <w:r>
        <w:rPr>
          <w:rFonts w:ascii="Arial" w:eastAsia="Arial" w:hAnsi="Arial" w:cs="Arial"/>
          <w:strike/>
          <w:color w:val="800080"/>
          <w:spacing w:val="-1"/>
        </w:rPr>
        <w:t>i</w:t>
      </w:r>
      <w:r>
        <w:rPr>
          <w:rFonts w:ascii="Arial" w:eastAsia="Arial" w:hAnsi="Arial" w:cs="Arial"/>
          <w:strike/>
          <w:color w:val="800080"/>
        </w:rPr>
        <w:t>ns</w:t>
      </w:r>
      <w:r>
        <w:rPr>
          <w:rFonts w:ascii="Arial" w:eastAsia="Arial" w:hAnsi="Arial" w:cs="Arial"/>
          <w:strike/>
          <w:color w:val="800080"/>
          <w:spacing w:val="1"/>
        </w:rPr>
        <w:t>tr</w:t>
      </w:r>
      <w:r>
        <w:rPr>
          <w:rFonts w:ascii="Arial" w:eastAsia="Arial" w:hAnsi="Arial" w:cs="Arial"/>
          <w:strike/>
          <w:color w:val="800080"/>
        </w:rPr>
        <w:t>uc</w:t>
      </w:r>
      <w:r>
        <w:rPr>
          <w:rFonts w:ascii="Arial" w:eastAsia="Arial" w:hAnsi="Arial" w:cs="Arial"/>
          <w:strike/>
          <w:color w:val="800080"/>
          <w:spacing w:val="1"/>
        </w:rPr>
        <w:t>t</w:t>
      </w:r>
      <w:r>
        <w:rPr>
          <w:rFonts w:ascii="Arial" w:eastAsia="Arial" w:hAnsi="Arial" w:cs="Arial"/>
          <w:strike/>
          <w:color w:val="800080"/>
          <w:spacing w:val="-1"/>
        </w:rPr>
        <w:t>i</w:t>
      </w:r>
      <w:r>
        <w:rPr>
          <w:rFonts w:ascii="Arial" w:eastAsia="Arial" w:hAnsi="Arial" w:cs="Arial"/>
          <w:strike/>
          <w:color w:val="800080"/>
        </w:rPr>
        <w:t>onal</w:t>
      </w:r>
      <w:r>
        <w:rPr>
          <w:rFonts w:ascii="Arial" w:eastAsia="Arial" w:hAnsi="Arial" w:cs="Arial"/>
          <w:strike/>
          <w:color w:val="800080"/>
          <w:spacing w:val="1"/>
        </w:rPr>
        <w:t xml:space="preserve"> t</w:t>
      </w:r>
      <w:r>
        <w:rPr>
          <w:rFonts w:ascii="Arial" w:eastAsia="Arial" w:hAnsi="Arial" w:cs="Arial"/>
          <w:strike/>
          <w:color w:val="800080"/>
        </w:rPr>
        <w:t>echn</w:t>
      </w:r>
      <w:r>
        <w:rPr>
          <w:rFonts w:ascii="Arial" w:eastAsia="Arial" w:hAnsi="Arial" w:cs="Arial"/>
          <w:strike/>
          <w:color w:val="800080"/>
          <w:spacing w:val="-4"/>
        </w:rPr>
        <w:t>i</w:t>
      </w:r>
      <w:r>
        <w:rPr>
          <w:rFonts w:ascii="Arial" w:eastAsia="Arial" w:hAnsi="Arial" w:cs="Arial"/>
          <w:strike/>
          <w:color w:val="800080"/>
          <w:spacing w:val="2"/>
        </w:rPr>
        <w:t>q</w:t>
      </w:r>
      <w:r>
        <w:rPr>
          <w:rFonts w:ascii="Arial" w:eastAsia="Arial" w:hAnsi="Arial" w:cs="Arial"/>
          <w:strike/>
          <w:color w:val="800080"/>
        </w:rPr>
        <w:t>ues, kno</w:t>
      </w:r>
      <w:r>
        <w:rPr>
          <w:rFonts w:ascii="Arial" w:eastAsia="Arial" w:hAnsi="Arial" w:cs="Arial"/>
          <w:strike/>
          <w:color w:val="800080"/>
          <w:spacing w:val="-1"/>
        </w:rPr>
        <w:t>wl</w:t>
      </w:r>
      <w:r>
        <w:rPr>
          <w:rFonts w:ascii="Arial" w:eastAsia="Arial" w:hAnsi="Arial" w:cs="Arial"/>
          <w:strike/>
          <w:color w:val="800080"/>
        </w:rPr>
        <w:t>ed</w:t>
      </w:r>
      <w:r>
        <w:rPr>
          <w:rFonts w:ascii="Arial" w:eastAsia="Arial" w:hAnsi="Arial" w:cs="Arial"/>
          <w:strike/>
          <w:color w:val="800080"/>
          <w:spacing w:val="2"/>
        </w:rPr>
        <w:t>g</w:t>
      </w:r>
      <w:r>
        <w:rPr>
          <w:rFonts w:ascii="Arial" w:eastAsia="Arial" w:hAnsi="Arial" w:cs="Arial"/>
          <w:strike/>
          <w:color w:val="800080"/>
        </w:rPr>
        <w:t>e</w:t>
      </w:r>
      <w:r>
        <w:rPr>
          <w:rFonts w:ascii="Arial" w:eastAsia="Arial" w:hAnsi="Arial" w:cs="Arial"/>
          <w:strike/>
          <w:color w:val="800080"/>
          <w:spacing w:val="1"/>
        </w:rPr>
        <w:t xml:space="preserve"> </w:t>
      </w:r>
      <w:r>
        <w:rPr>
          <w:rFonts w:ascii="Arial" w:eastAsia="Arial" w:hAnsi="Arial" w:cs="Arial"/>
          <w:strike/>
          <w:color w:val="800080"/>
          <w:spacing w:val="-3"/>
        </w:rPr>
        <w:t>o</w:t>
      </w:r>
      <w:r>
        <w:rPr>
          <w:rFonts w:ascii="Arial" w:eastAsia="Arial" w:hAnsi="Arial" w:cs="Arial"/>
          <w:strike/>
          <w:color w:val="800080"/>
        </w:rPr>
        <w:t>f</w:t>
      </w:r>
      <w:r>
        <w:rPr>
          <w:rFonts w:ascii="Arial" w:eastAsia="Arial" w:hAnsi="Arial" w:cs="Arial"/>
          <w:strike/>
          <w:color w:val="800080"/>
          <w:spacing w:val="5"/>
        </w:rPr>
        <w:t xml:space="preserve"> </w:t>
      </w:r>
      <w:r>
        <w:rPr>
          <w:rFonts w:ascii="Arial" w:eastAsia="Arial" w:hAnsi="Arial" w:cs="Arial"/>
          <w:strike/>
          <w:color w:val="800080"/>
          <w:spacing w:val="-1"/>
        </w:rPr>
        <w:t>t</w:t>
      </w:r>
      <w:r>
        <w:rPr>
          <w:rFonts w:ascii="Arial" w:eastAsia="Arial" w:hAnsi="Arial" w:cs="Arial"/>
          <w:strike/>
          <w:color w:val="800080"/>
          <w:spacing w:val="1"/>
        </w:rPr>
        <w:t>r</w:t>
      </w:r>
      <w:r>
        <w:rPr>
          <w:rFonts w:ascii="Arial" w:eastAsia="Arial" w:hAnsi="Arial" w:cs="Arial"/>
          <w:strike/>
          <w:color w:val="800080"/>
        </w:rPr>
        <w:t>a</w:t>
      </w:r>
      <w:r>
        <w:rPr>
          <w:rFonts w:ascii="Arial" w:eastAsia="Arial" w:hAnsi="Arial" w:cs="Arial"/>
          <w:strike/>
          <w:color w:val="800080"/>
          <w:spacing w:val="-1"/>
        </w:rPr>
        <w:t>i</w:t>
      </w:r>
      <w:r>
        <w:rPr>
          <w:rFonts w:ascii="Arial" w:eastAsia="Arial" w:hAnsi="Arial" w:cs="Arial"/>
          <w:strike/>
          <w:color w:val="800080"/>
        </w:rPr>
        <w:t>n</w:t>
      </w:r>
      <w:r>
        <w:rPr>
          <w:rFonts w:ascii="Arial" w:eastAsia="Arial" w:hAnsi="Arial" w:cs="Arial"/>
          <w:strike/>
          <w:color w:val="800080"/>
          <w:spacing w:val="-1"/>
        </w:rPr>
        <w:t>i</w:t>
      </w:r>
      <w:r>
        <w:rPr>
          <w:rFonts w:ascii="Arial" w:eastAsia="Arial" w:hAnsi="Arial" w:cs="Arial"/>
          <w:strike/>
          <w:color w:val="800080"/>
        </w:rPr>
        <w:t>ng</w:t>
      </w:r>
      <w:r>
        <w:rPr>
          <w:rFonts w:ascii="Arial" w:eastAsia="Arial" w:hAnsi="Arial" w:cs="Arial"/>
          <w:strike/>
          <w:color w:val="800080"/>
          <w:spacing w:val="5"/>
        </w:rPr>
        <w:t xml:space="preserve"> </w:t>
      </w:r>
      <w:r>
        <w:rPr>
          <w:rFonts w:ascii="Arial" w:eastAsia="Arial" w:hAnsi="Arial" w:cs="Arial"/>
          <w:strike/>
          <w:color w:val="800080"/>
        </w:rPr>
        <w:t>p</w:t>
      </w:r>
      <w:r>
        <w:rPr>
          <w:rFonts w:ascii="Arial" w:eastAsia="Arial" w:hAnsi="Arial" w:cs="Arial"/>
          <w:strike/>
          <w:color w:val="800080"/>
          <w:spacing w:val="1"/>
        </w:rPr>
        <w:t>r</w:t>
      </w:r>
      <w:r>
        <w:rPr>
          <w:rFonts w:ascii="Arial" w:eastAsia="Arial" w:hAnsi="Arial" w:cs="Arial"/>
          <w:strike/>
          <w:color w:val="800080"/>
          <w:spacing w:val="-3"/>
        </w:rPr>
        <w:t>o</w:t>
      </w:r>
      <w:r>
        <w:rPr>
          <w:rFonts w:ascii="Arial" w:eastAsia="Arial" w:hAnsi="Arial" w:cs="Arial"/>
          <w:strike/>
          <w:color w:val="800080"/>
          <w:spacing w:val="2"/>
        </w:rPr>
        <w:t>g</w:t>
      </w:r>
      <w:r>
        <w:rPr>
          <w:rFonts w:ascii="Arial" w:eastAsia="Arial" w:hAnsi="Arial" w:cs="Arial"/>
          <w:strike/>
          <w:color w:val="800080"/>
          <w:spacing w:val="1"/>
        </w:rPr>
        <w:t>r</w:t>
      </w:r>
      <w:r>
        <w:rPr>
          <w:rFonts w:ascii="Arial" w:eastAsia="Arial" w:hAnsi="Arial" w:cs="Arial"/>
          <w:strike/>
          <w:color w:val="800080"/>
          <w:spacing w:val="-3"/>
        </w:rPr>
        <w:t>a</w:t>
      </w:r>
      <w:r>
        <w:rPr>
          <w:rFonts w:ascii="Arial" w:eastAsia="Arial" w:hAnsi="Arial" w:cs="Arial"/>
          <w:strike/>
          <w:color w:val="800080"/>
          <w:spacing w:val="1"/>
        </w:rPr>
        <w:t>mm</w:t>
      </w:r>
      <w:r>
        <w:rPr>
          <w:rFonts w:ascii="Arial" w:eastAsia="Arial" w:hAnsi="Arial" w:cs="Arial"/>
          <w:strike/>
          <w:color w:val="800080"/>
        </w:rPr>
        <w:t>es</w:t>
      </w:r>
      <w:r>
        <w:rPr>
          <w:rFonts w:ascii="Arial" w:eastAsia="Arial" w:hAnsi="Arial" w:cs="Arial"/>
          <w:strike/>
          <w:color w:val="800080"/>
          <w:spacing w:val="1"/>
        </w:rPr>
        <w:t xml:space="preserve"> </w:t>
      </w:r>
      <w:r>
        <w:rPr>
          <w:rFonts w:ascii="Arial" w:eastAsia="Arial" w:hAnsi="Arial" w:cs="Arial"/>
          <w:strike/>
          <w:color w:val="800080"/>
        </w:rPr>
        <w:t>and</w:t>
      </w:r>
      <w:r>
        <w:rPr>
          <w:rFonts w:ascii="Arial" w:eastAsia="Arial" w:hAnsi="Arial" w:cs="Arial"/>
          <w:strike/>
          <w:color w:val="800080"/>
          <w:spacing w:val="1"/>
        </w:rPr>
        <w:t xml:space="preserve"> </w:t>
      </w:r>
      <w:r>
        <w:rPr>
          <w:rFonts w:ascii="Arial" w:eastAsia="Arial" w:hAnsi="Arial" w:cs="Arial"/>
          <w:strike/>
          <w:color w:val="800080"/>
          <w:spacing w:val="-3"/>
        </w:rPr>
        <w:t>a</w:t>
      </w:r>
      <w:r>
        <w:rPr>
          <w:rFonts w:ascii="Arial" w:eastAsia="Arial" w:hAnsi="Arial" w:cs="Arial"/>
          <w:strike/>
          <w:color w:val="800080"/>
        </w:rPr>
        <w:t>n</w:t>
      </w:r>
      <w:r>
        <w:rPr>
          <w:rFonts w:ascii="Arial" w:eastAsia="Arial" w:hAnsi="Arial" w:cs="Arial"/>
          <w:color w:val="800080"/>
        </w:rPr>
        <w:t xml:space="preserve"> </w:t>
      </w:r>
      <w:r>
        <w:rPr>
          <w:rFonts w:ascii="Arial" w:eastAsia="Arial" w:hAnsi="Arial" w:cs="Arial"/>
          <w:strike/>
          <w:color w:val="800080"/>
        </w:rPr>
        <w:t>unde</w:t>
      </w:r>
      <w:r>
        <w:rPr>
          <w:rFonts w:ascii="Arial" w:eastAsia="Arial" w:hAnsi="Arial" w:cs="Arial"/>
          <w:strike/>
          <w:color w:val="800080"/>
          <w:spacing w:val="1"/>
        </w:rPr>
        <w:t>r</w:t>
      </w:r>
      <w:r>
        <w:rPr>
          <w:rFonts w:ascii="Arial" w:eastAsia="Arial" w:hAnsi="Arial" w:cs="Arial"/>
          <w:strike/>
          <w:color w:val="800080"/>
        </w:rPr>
        <w:t>s</w:t>
      </w:r>
      <w:r>
        <w:rPr>
          <w:rFonts w:ascii="Arial" w:eastAsia="Arial" w:hAnsi="Arial" w:cs="Arial"/>
          <w:strike/>
          <w:color w:val="800080"/>
          <w:spacing w:val="1"/>
        </w:rPr>
        <w:t>t</w:t>
      </w:r>
      <w:r>
        <w:rPr>
          <w:rFonts w:ascii="Arial" w:eastAsia="Arial" w:hAnsi="Arial" w:cs="Arial"/>
          <w:strike/>
          <w:color w:val="800080"/>
        </w:rPr>
        <w:t>and</w:t>
      </w:r>
      <w:r>
        <w:rPr>
          <w:rFonts w:ascii="Arial" w:eastAsia="Arial" w:hAnsi="Arial" w:cs="Arial"/>
          <w:strike/>
          <w:color w:val="800080"/>
          <w:spacing w:val="-1"/>
        </w:rPr>
        <w:t>i</w:t>
      </w:r>
      <w:r>
        <w:rPr>
          <w:rFonts w:ascii="Arial" w:eastAsia="Arial" w:hAnsi="Arial" w:cs="Arial"/>
          <w:strike/>
          <w:color w:val="800080"/>
          <w:spacing w:val="-3"/>
        </w:rPr>
        <w:t>n</w:t>
      </w:r>
      <w:r>
        <w:rPr>
          <w:rFonts w:ascii="Arial" w:eastAsia="Arial" w:hAnsi="Arial" w:cs="Arial"/>
          <w:strike/>
          <w:color w:val="800080"/>
        </w:rPr>
        <w:t>g</w:t>
      </w:r>
      <w:r>
        <w:rPr>
          <w:rFonts w:ascii="Arial" w:eastAsia="Arial" w:hAnsi="Arial" w:cs="Arial"/>
          <w:strike/>
          <w:color w:val="800080"/>
          <w:spacing w:val="5"/>
        </w:rPr>
        <w:t xml:space="preserve"> </w:t>
      </w:r>
      <w:r>
        <w:rPr>
          <w:rFonts w:ascii="Arial" w:eastAsia="Arial" w:hAnsi="Arial" w:cs="Arial"/>
          <w:strike/>
          <w:color w:val="800080"/>
          <w:spacing w:val="-3"/>
        </w:rPr>
        <w:t>o</w:t>
      </w:r>
      <w:r>
        <w:rPr>
          <w:rFonts w:ascii="Arial" w:eastAsia="Arial" w:hAnsi="Arial" w:cs="Arial"/>
          <w:strike/>
          <w:color w:val="800080"/>
        </w:rPr>
        <w:t>f</w:t>
      </w:r>
      <w:r>
        <w:rPr>
          <w:rFonts w:ascii="Arial" w:eastAsia="Arial" w:hAnsi="Arial" w:cs="Arial"/>
          <w:strike/>
          <w:color w:val="800080"/>
          <w:spacing w:val="4"/>
        </w:rPr>
        <w:t xml:space="preserve"> </w:t>
      </w:r>
      <w:r>
        <w:rPr>
          <w:rFonts w:ascii="Arial" w:eastAsia="Arial" w:hAnsi="Arial" w:cs="Arial"/>
          <w:strike/>
          <w:color w:val="800080"/>
        </w:rPr>
        <w:t>sp</w:t>
      </w:r>
      <w:r>
        <w:rPr>
          <w:rFonts w:ascii="Arial" w:eastAsia="Arial" w:hAnsi="Arial" w:cs="Arial"/>
          <w:strike/>
          <w:color w:val="800080"/>
          <w:spacing w:val="-3"/>
        </w:rPr>
        <w:t>e</w:t>
      </w:r>
      <w:r>
        <w:rPr>
          <w:rFonts w:ascii="Arial" w:eastAsia="Arial" w:hAnsi="Arial" w:cs="Arial"/>
          <w:strike/>
          <w:color w:val="800080"/>
        </w:rPr>
        <w:t>c</w:t>
      </w:r>
      <w:r>
        <w:rPr>
          <w:rFonts w:ascii="Arial" w:eastAsia="Arial" w:hAnsi="Arial" w:cs="Arial"/>
          <w:strike/>
          <w:color w:val="800080"/>
          <w:spacing w:val="-3"/>
        </w:rPr>
        <w:t>i</w:t>
      </w:r>
      <w:r>
        <w:rPr>
          <w:rFonts w:ascii="Arial" w:eastAsia="Arial" w:hAnsi="Arial" w:cs="Arial"/>
          <w:strike/>
          <w:color w:val="800080"/>
          <w:spacing w:val="3"/>
        </w:rPr>
        <w:t>f</w:t>
      </w:r>
      <w:r>
        <w:rPr>
          <w:rFonts w:ascii="Arial" w:eastAsia="Arial" w:hAnsi="Arial" w:cs="Arial"/>
          <w:strike/>
          <w:color w:val="800080"/>
          <w:spacing w:val="-1"/>
        </w:rPr>
        <w:t>i</w:t>
      </w:r>
      <w:r>
        <w:rPr>
          <w:rFonts w:ascii="Arial" w:eastAsia="Arial" w:hAnsi="Arial" w:cs="Arial"/>
          <w:strike/>
          <w:color w:val="800080"/>
        </w:rPr>
        <w:t>c</w:t>
      </w:r>
      <w:r>
        <w:rPr>
          <w:rFonts w:ascii="Arial" w:eastAsia="Arial" w:hAnsi="Arial" w:cs="Arial"/>
          <w:strike/>
          <w:color w:val="800080"/>
          <w:spacing w:val="1"/>
        </w:rPr>
        <w:t xml:space="preserve"> tr</w:t>
      </w:r>
      <w:r>
        <w:rPr>
          <w:rFonts w:ascii="Arial" w:eastAsia="Arial" w:hAnsi="Arial" w:cs="Arial"/>
          <w:strike/>
          <w:color w:val="800080"/>
        </w:rPr>
        <w:t>a</w:t>
      </w:r>
      <w:r>
        <w:rPr>
          <w:rFonts w:ascii="Arial" w:eastAsia="Arial" w:hAnsi="Arial" w:cs="Arial"/>
          <w:strike/>
          <w:color w:val="800080"/>
          <w:spacing w:val="-1"/>
        </w:rPr>
        <w:t>i</w:t>
      </w:r>
      <w:r>
        <w:rPr>
          <w:rFonts w:ascii="Arial" w:eastAsia="Arial" w:hAnsi="Arial" w:cs="Arial"/>
          <w:strike/>
          <w:color w:val="800080"/>
        </w:rPr>
        <w:t>n</w:t>
      </w:r>
      <w:r>
        <w:rPr>
          <w:rFonts w:ascii="Arial" w:eastAsia="Arial" w:hAnsi="Arial" w:cs="Arial"/>
          <w:strike/>
          <w:color w:val="800080"/>
          <w:spacing w:val="-1"/>
        </w:rPr>
        <w:t>i</w:t>
      </w:r>
      <w:r>
        <w:rPr>
          <w:rFonts w:ascii="Arial" w:eastAsia="Arial" w:hAnsi="Arial" w:cs="Arial"/>
          <w:strike/>
          <w:color w:val="800080"/>
          <w:spacing w:val="-3"/>
        </w:rPr>
        <w:t>n</w:t>
      </w:r>
      <w:r>
        <w:rPr>
          <w:rFonts w:ascii="Arial" w:eastAsia="Arial" w:hAnsi="Arial" w:cs="Arial"/>
          <w:strike/>
          <w:color w:val="800080"/>
        </w:rPr>
        <w:t>g</w:t>
      </w:r>
      <w:r>
        <w:rPr>
          <w:rFonts w:ascii="Arial" w:eastAsia="Arial" w:hAnsi="Arial" w:cs="Arial"/>
          <w:strike/>
          <w:color w:val="800080"/>
          <w:spacing w:val="5"/>
        </w:rPr>
        <w:t xml:space="preserve"> </w:t>
      </w:r>
      <w:r>
        <w:rPr>
          <w:rFonts w:ascii="Arial" w:eastAsia="Arial" w:hAnsi="Arial" w:cs="Arial"/>
          <w:strike/>
          <w:color w:val="800080"/>
        </w:rPr>
        <w:t>o</w:t>
      </w:r>
      <w:r>
        <w:rPr>
          <w:rFonts w:ascii="Arial" w:eastAsia="Arial" w:hAnsi="Arial" w:cs="Arial"/>
          <w:strike/>
          <w:color w:val="800080"/>
          <w:spacing w:val="-3"/>
        </w:rPr>
        <w:t>b</w:t>
      </w:r>
      <w:r>
        <w:rPr>
          <w:rFonts w:ascii="Arial" w:eastAsia="Arial" w:hAnsi="Arial" w:cs="Arial"/>
          <w:strike/>
          <w:color w:val="800080"/>
          <w:spacing w:val="1"/>
        </w:rPr>
        <w:t>j</w:t>
      </w:r>
      <w:r>
        <w:rPr>
          <w:rFonts w:ascii="Arial" w:eastAsia="Arial" w:hAnsi="Arial" w:cs="Arial"/>
          <w:strike/>
          <w:color w:val="800080"/>
        </w:rPr>
        <w:t>ec</w:t>
      </w:r>
      <w:r>
        <w:rPr>
          <w:rFonts w:ascii="Arial" w:eastAsia="Arial" w:hAnsi="Arial" w:cs="Arial"/>
          <w:strike/>
          <w:color w:val="800080"/>
          <w:spacing w:val="1"/>
        </w:rPr>
        <w:t>t</w:t>
      </w:r>
      <w:r>
        <w:rPr>
          <w:rFonts w:ascii="Arial" w:eastAsia="Arial" w:hAnsi="Arial" w:cs="Arial"/>
          <w:strike/>
          <w:color w:val="800080"/>
          <w:spacing w:val="-1"/>
        </w:rPr>
        <w:t>i</w:t>
      </w:r>
      <w:r>
        <w:rPr>
          <w:rFonts w:ascii="Arial" w:eastAsia="Arial" w:hAnsi="Arial" w:cs="Arial"/>
          <w:strike/>
          <w:color w:val="800080"/>
          <w:spacing w:val="-2"/>
        </w:rPr>
        <w:t>v</w:t>
      </w:r>
      <w:r>
        <w:rPr>
          <w:rFonts w:ascii="Arial" w:eastAsia="Arial" w:hAnsi="Arial" w:cs="Arial"/>
          <w:strike/>
          <w:color w:val="800080"/>
        </w:rPr>
        <w:t xml:space="preserve">es. </w:t>
      </w:r>
      <w:r>
        <w:rPr>
          <w:rFonts w:ascii="Arial" w:eastAsia="Arial" w:hAnsi="Arial" w:cs="Arial"/>
          <w:strike/>
          <w:color w:val="800080"/>
          <w:spacing w:val="4"/>
        </w:rPr>
        <w:t xml:space="preserve"> </w:t>
      </w:r>
      <w:r>
        <w:rPr>
          <w:rFonts w:ascii="Arial" w:eastAsia="Arial" w:hAnsi="Arial" w:cs="Arial"/>
          <w:strike/>
          <w:color w:val="800080"/>
          <w:spacing w:val="2"/>
        </w:rPr>
        <w:t>T</w:t>
      </w:r>
      <w:r>
        <w:rPr>
          <w:rFonts w:ascii="Arial" w:eastAsia="Arial" w:hAnsi="Arial" w:cs="Arial"/>
          <w:strike/>
          <w:color w:val="800080"/>
        </w:rPr>
        <w:t>h</w:t>
      </w:r>
      <w:r>
        <w:rPr>
          <w:rFonts w:ascii="Arial" w:eastAsia="Arial" w:hAnsi="Arial" w:cs="Arial"/>
          <w:strike/>
          <w:color w:val="800080"/>
          <w:spacing w:val="-1"/>
        </w:rPr>
        <w:t>i</w:t>
      </w:r>
      <w:r>
        <w:rPr>
          <w:rFonts w:ascii="Arial" w:eastAsia="Arial" w:hAnsi="Arial" w:cs="Arial"/>
          <w:strike/>
          <w:color w:val="800080"/>
        </w:rPr>
        <w:t>s</w:t>
      </w:r>
      <w:r>
        <w:rPr>
          <w:rFonts w:ascii="Arial" w:eastAsia="Arial" w:hAnsi="Arial" w:cs="Arial"/>
          <w:strike/>
          <w:color w:val="800080"/>
          <w:spacing w:val="1"/>
        </w:rPr>
        <w:t xml:space="preserve"> </w:t>
      </w:r>
      <w:r>
        <w:rPr>
          <w:rFonts w:ascii="Arial" w:eastAsia="Arial" w:hAnsi="Arial" w:cs="Arial"/>
          <w:strike/>
          <w:color w:val="800080"/>
        </w:rPr>
        <w:t>shou</w:t>
      </w:r>
      <w:r>
        <w:rPr>
          <w:rFonts w:ascii="Arial" w:eastAsia="Arial" w:hAnsi="Arial" w:cs="Arial"/>
          <w:strike/>
          <w:color w:val="800080"/>
          <w:spacing w:val="-1"/>
        </w:rPr>
        <w:t>l</w:t>
      </w:r>
      <w:r>
        <w:rPr>
          <w:rFonts w:ascii="Arial" w:eastAsia="Arial" w:hAnsi="Arial" w:cs="Arial"/>
          <w:strike/>
          <w:color w:val="800080"/>
        </w:rPr>
        <w:t>d</w:t>
      </w:r>
      <w:r>
        <w:rPr>
          <w:rFonts w:ascii="Arial" w:eastAsia="Arial" w:hAnsi="Arial" w:cs="Arial"/>
          <w:strike/>
          <w:color w:val="800080"/>
          <w:spacing w:val="3"/>
        </w:rPr>
        <w:t xml:space="preserve"> </w:t>
      </w:r>
      <w:r>
        <w:rPr>
          <w:rFonts w:ascii="Arial" w:eastAsia="Arial" w:hAnsi="Arial" w:cs="Arial"/>
          <w:strike/>
          <w:color w:val="800080"/>
        </w:rPr>
        <w:t>enab</w:t>
      </w:r>
      <w:r>
        <w:rPr>
          <w:rFonts w:ascii="Arial" w:eastAsia="Arial" w:hAnsi="Arial" w:cs="Arial"/>
          <w:strike/>
          <w:color w:val="800080"/>
          <w:spacing w:val="-1"/>
        </w:rPr>
        <w:t>l</w:t>
      </w:r>
      <w:r>
        <w:rPr>
          <w:rFonts w:ascii="Arial" w:eastAsia="Arial" w:hAnsi="Arial" w:cs="Arial"/>
          <w:strike/>
          <w:color w:val="800080"/>
        </w:rPr>
        <w:t>e</w:t>
      </w:r>
      <w:r>
        <w:rPr>
          <w:rFonts w:ascii="Arial" w:eastAsia="Arial" w:hAnsi="Arial" w:cs="Arial"/>
          <w:strike/>
          <w:color w:val="800080"/>
          <w:spacing w:val="3"/>
        </w:rPr>
        <w:t xml:space="preserve"> </w:t>
      </w:r>
      <w:r>
        <w:rPr>
          <w:rFonts w:ascii="Arial" w:eastAsia="Arial" w:hAnsi="Arial" w:cs="Arial"/>
          <w:strike/>
          <w:color w:val="800080"/>
          <w:spacing w:val="1"/>
        </w:rPr>
        <w:t>t</w:t>
      </w:r>
      <w:r>
        <w:rPr>
          <w:rFonts w:ascii="Arial" w:eastAsia="Arial" w:hAnsi="Arial" w:cs="Arial"/>
          <w:strike/>
          <w:color w:val="800080"/>
        </w:rPr>
        <w:t>h</w:t>
      </w:r>
      <w:r>
        <w:rPr>
          <w:rFonts w:ascii="Arial" w:eastAsia="Arial" w:hAnsi="Arial" w:cs="Arial"/>
          <w:strike/>
          <w:color w:val="800080"/>
          <w:spacing w:val="-3"/>
        </w:rPr>
        <w:t>e</w:t>
      </w:r>
      <w:r>
        <w:rPr>
          <w:rFonts w:ascii="Arial" w:eastAsia="Arial" w:hAnsi="Arial" w:cs="Arial"/>
          <w:strike/>
          <w:color w:val="800080"/>
        </w:rPr>
        <w:t>m</w:t>
      </w:r>
      <w:r>
        <w:rPr>
          <w:rFonts w:ascii="Arial" w:eastAsia="Arial" w:hAnsi="Arial" w:cs="Arial"/>
          <w:strike/>
          <w:color w:val="800080"/>
          <w:spacing w:val="2"/>
        </w:rPr>
        <w:t xml:space="preserve"> </w:t>
      </w:r>
      <w:r>
        <w:rPr>
          <w:rFonts w:ascii="Arial" w:eastAsia="Arial" w:hAnsi="Arial" w:cs="Arial"/>
          <w:strike/>
          <w:color w:val="800080"/>
          <w:spacing w:val="1"/>
        </w:rPr>
        <w:t>t</w:t>
      </w:r>
      <w:r>
        <w:rPr>
          <w:rFonts w:ascii="Arial" w:eastAsia="Arial" w:hAnsi="Arial" w:cs="Arial"/>
          <w:strike/>
          <w:color w:val="800080"/>
        </w:rPr>
        <w:t>o</w:t>
      </w:r>
      <w:r>
        <w:rPr>
          <w:rFonts w:ascii="Arial" w:eastAsia="Arial" w:hAnsi="Arial" w:cs="Arial"/>
          <w:strike/>
          <w:color w:val="800080"/>
          <w:spacing w:val="3"/>
        </w:rPr>
        <w:t xml:space="preserve"> </w:t>
      </w:r>
      <w:r>
        <w:rPr>
          <w:rFonts w:ascii="Arial" w:eastAsia="Arial" w:hAnsi="Arial" w:cs="Arial"/>
          <w:strike/>
          <w:color w:val="800080"/>
          <w:spacing w:val="-3"/>
        </w:rPr>
        <w:t>b</w:t>
      </w:r>
      <w:r>
        <w:rPr>
          <w:rFonts w:ascii="Arial" w:eastAsia="Arial" w:hAnsi="Arial" w:cs="Arial"/>
          <w:strike/>
          <w:color w:val="800080"/>
        </w:rPr>
        <w:t>eco</w:t>
      </w:r>
      <w:r>
        <w:rPr>
          <w:rFonts w:ascii="Arial" w:eastAsia="Arial" w:hAnsi="Arial" w:cs="Arial"/>
          <w:strike/>
          <w:color w:val="800080"/>
          <w:spacing w:val="1"/>
        </w:rPr>
        <w:t>m</w:t>
      </w:r>
      <w:r>
        <w:rPr>
          <w:rFonts w:ascii="Arial" w:eastAsia="Arial" w:hAnsi="Arial" w:cs="Arial"/>
          <w:strike/>
          <w:color w:val="800080"/>
        </w:rPr>
        <w:t>e</w:t>
      </w:r>
      <w:r>
        <w:rPr>
          <w:rFonts w:ascii="Arial" w:eastAsia="Arial" w:hAnsi="Arial" w:cs="Arial"/>
          <w:strike/>
          <w:color w:val="800080"/>
          <w:spacing w:val="7"/>
        </w:rPr>
        <w:t xml:space="preserve"> </w:t>
      </w:r>
      <w:r>
        <w:rPr>
          <w:rFonts w:ascii="Arial" w:eastAsia="Arial" w:hAnsi="Arial" w:cs="Arial"/>
          <w:strike/>
          <w:color w:val="800080"/>
          <w:spacing w:val="-1"/>
        </w:rPr>
        <w:t>i</w:t>
      </w:r>
      <w:r>
        <w:rPr>
          <w:rFonts w:ascii="Arial" w:eastAsia="Arial" w:hAnsi="Arial" w:cs="Arial"/>
          <w:strike/>
          <w:color w:val="800080"/>
        </w:rPr>
        <w:t>n</w:t>
      </w:r>
      <w:r>
        <w:rPr>
          <w:rFonts w:ascii="Arial" w:eastAsia="Arial" w:hAnsi="Arial" w:cs="Arial"/>
          <w:strike/>
          <w:color w:val="800080"/>
          <w:spacing w:val="-2"/>
        </w:rPr>
        <w:t>s</w:t>
      </w:r>
      <w:r>
        <w:rPr>
          <w:rFonts w:ascii="Arial" w:eastAsia="Arial" w:hAnsi="Arial" w:cs="Arial"/>
          <w:strike/>
          <w:color w:val="800080"/>
          <w:spacing w:val="1"/>
        </w:rPr>
        <w:t>tr</w:t>
      </w:r>
      <w:r>
        <w:rPr>
          <w:rFonts w:ascii="Arial" w:eastAsia="Arial" w:hAnsi="Arial" w:cs="Arial"/>
          <w:strike/>
          <w:color w:val="800080"/>
        </w:rPr>
        <w:t>u</w:t>
      </w:r>
      <w:r>
        <w:rPr>
          <w:rFonts w:ascii="Arial" w:eastAsia="Arial" w:hAnsi="Arial" w:cs="Arial"/>
          <w:strike/>
          <w:color w:val="800080"/>
          <w:spacing w:val="-2"/>
        </w:rPr>
        <w:t>c</w:t>
      </w:r>
      <w:r>
        <w:rPr>
          <w:rFonts w:ascii="Arial" w:eastAsia="Arial" w:hAnsi="Arial" w:cs="Arial"/>
          <w:strike/>
          <w:color w:val="800080"/>
          <w:spacing w:val="1"/>
        </w:rPr>
        <w:t>t</w:t>
      </w:r>
      <w:r>
        <w:rPr>
          <w:rFonts w:ascii="Arial" w:eastAsia="Arial" w:hAnsi="Arial" w:cs="Arial"/>
          <w:strike/>
          <w:color w:val="800080"/>
        </w:rPr>
        <w:t>o</w:t>
      </w:r>
      <w:r>
        <w:rPr>
          <w:rFonts w:ascii="Arial" w:eastAsia="Arial" w:hAnsi="Arial" w:cs="Arial"/>
          <w:strike/>
          <w:color w:val="800080"/>
          <w:spacing w:val="1"/>
        </w:rPr>
        <w:t>r</w:t>
      </w:r>
      <w:r>
        <w:rPr>
          <w:rFonts w:ascii="Arial" w:eastAsia="Arial" w:hAnsi="Arial" w:cs="Arial"/>
          <w:strike/>
          <w:color w:val="800080"/>
        </w:rPr>
        <w:t>s</w:t>
      </w:r>
      <w:r>
        <w:rPr>
          <w:rFonts w:ascii="Arial" w:eastAsia="Arial" w:hAnsi="Arial" w:cs="Arial"/>
          <w:strike/>
          <w:color w:val="800080"/>
          <w:spacing w:val="-1"/>
        </w:rPr>
        <w:t xml:space="preserve"> </w:t>
      </w:r>
      <w:r>
        <w:rPr>
          <w:rFonts w:ascii="Arial" w:eastAsia="Arial" w:hAnsi="Arial" w:cs="Arial"/>
          <w:strike/>
          <w:color w:val="800080"/>
          <w:spacing w:val="3"/>
        </w:rPr>
        <w:t>f</w:t>
      </w:r>
      <w:r>
        <w:rPr>
          <w:rFonts w:ascii="Arial" w:eastAsia="Arial" w:hAnsi="Arial" w:cs="Arial"/>
          <w:strike/>
          <w:color w:val="800080"/>
          <w:spacing w:val="-3"/>
        </w:rPr>
        <w:t>o</w:t>
      </w:r>
      <w:r>
        <w:rPr>
          <w:rFonts w:ascii="Arial" w:eastAsia="Arial" w:hAnsi="Arial" w:cs="Arial"/>
          <w:strike/>
          <w:color w:val="800080"/>
        </w:rPr>
        <w:t>r</w:t>
      </w:r>
      <w:r>
        <w:rPr>
          <w:rFonts w:ascii="Arial" w:eastAsia="Arial" w:hAnsi="Arial" w:cs="Arial"/>
          <w:color w:val="800080"/>
        </w:rPr>
        <w:t xml:space="preserve"> </w:t>
      </w:r>
      <w:r>
        <w:rPr>
          <w:rFonts w:ascii="Arial" w:eastAsia="Arial" w:hAnsi="Arial" w:cs="Arial"/>
          <w:strike/>
          <w:color w:val="800080"/>
          <w:spacing w:val="1"/>
        </w:rPr>
        <w:t>t</w:t>
      </w:r>
      <w:r>
        <w:rPr>
          <w:rFonts w:ascii="Arial" w:eastAsia="Arial" w:hAnsi="Arial" w:cs="Arial"/>
          <w:strike/>
          <w:color w:val="800080"/>
        </w:rPr>
        <w:t>he</w:t>
      </w:r>
      <w:r>
        <w:rPr>
          <w:rFonts w:ascii="Arial" w:eastAsia="Arial" w:hAnsi="Arial" w:cs="Arial"/>
          <w:strike/>
          <w:color w:val="800080"/>
          <w:spacing w:val="25"/>
        </w:rPr>
        <w:t xml:space="preserve"> </w:t>
      </w:r>
      <w:r>
        <w:rPr>
          <w:rFonts w:ascii="Arial" w:eastAsia="Arial" w:hAnsi="Arial" w:cs="Arial"/>
          <w:strike/>
          <w:color w:val="800080"/>
          <w:spacing w:val="-3"/>
        </w:rPr>
        <w:t>V</w:t>
      </w:r>
      <w:r>
        <w:rPr>
          <w:rFonts w:ascii="Arial" w:eastAsia="Arial" w:hAnsi="Arial" w:cs="Arial"/>
          <w:strike/>
          <w:color w:val="800080"/>
          <w:spacing w:val="2"/>
        </w:rPr>
        <w:t>T</w:t>
      </w:r>
      <w:r>
        <w:rPr>
          <w:rFonts w:ascii="Arial" w:eastAsia="Arial" w:hAnsi="Arial" w:cs="Arial"/>
          <w:strike/>
          <w:color w:val="800080"/>
        </w:rPr>
        <w:t>S</w:t>
      </w:r>
      <w:r>
        <w:rPr>
          <w:rFonts w:ascii="Arial" w:eastAsia="Arial" w:hAnsi="Arial" w:cs="Arial"/>
          <w:strike/>
          <w:color w:val="800080"/>
          <w:spacing w:val="21"/>
        </w:rPr>
        <w:t xml:space="preserve"> </w:t>
      </w:r>
      <w:r>
        <w:rPr>
          <w:rFonts w:ascii="Arial" w:eastAsia="Arial" w:hAnsi="Arial" w:cs="Arial"/>
          <w:strike/>
          <w:color w:val="800080"/>
          <w:spacing w:val="1"/>
        </w:rPr>
        <w:t>tr</w:t>
      </w:r>
      <w:r>
        <w:rPr>
          <w:rFonts w:ascii="Arial" w:eastAsia="Arial" w:hAnsi="Arial" w:cs="Arial"/>
          <w:strike/>
          <w:color w:val="800080"/>
        </w:rPr>
        <w:t>a</w:t>
      </w:r>
      <w:r>
        <w:rPr>
          <w:rFonts w:ascii="Arial" w:eastAsia="Arial" w:hAnsi="Arial" w:cs="Arial"/>
          <w:strike/>
          <w:color w:val="800080"/>
          <w:spacing w:val="-1"/>
        </w:rPr>
        <w:t>i</w:t>
      </w:r>
      <w:r>
        <w:rPr>
          <w:rFonts w:ascii="Arial" w:eastAsia="Arial" w:hAnsi="Arial" w:cs="Arial"/>
          <w:strike/>
          <w:color w:val="800080"/>
        </w:rPr>
        <w:t>ning</w:t>
      </w:r>
      <w:r>
        <w:rPr>
          <w:rFonts w:ascii="Arial" w:eastAsia="Arial" w:hAnsi="Arial" w:cs="Arial"/>
          <w:strike/>
          <w:color w:val="800080"/>
          <w:spacing w:val="25"/>
        </w:rPr>
        <w:t xml:space="preserve"> </w:t>
      </w:r>
      <w:r>
        <w:rPr>
          <w:rFonts w:ascii="Arial" w:eastAsia="Arial" w:hAnsi="Arial" w:cs="Arial"/>
          <w:strike/>
          <w:color w:val="800080"/>
        </w:rPr>
        <w:t>cou</w:t>
      </w:r>
      <w:r>
        <w:rPr>
          <w:rFonts w:ascii="Arial" w:eastAsia="Arial" w:hAnsi="Arial" w:cs="Arial"/>
          <w:strike/>
          <w:color w:val="800080"/>
          <w:spacing w:val="-2"/>
        </w:rPr>
        <w:t>r</w:t>
      </w:r>
      <w:r>
        <w:rPr>
          <w:rFonts w:ascii="Arial" w:eastAsia="Arial" w:hAnsi="Arial" w:cs="Arial"/>
          <w:strike/>
          <w:color w:val="800080"/>
        </w:rPr>
        <w:t>s</w:t>
      </w:r>
      <w:r>
        <w:rPr>
          <w:rFonts w:ascii="Arial" w:eastAsia="Arial" w:hAnsi="Arial" w:cs="Arial"/>
          <w:strike/>
          <w:color w:val="800080"/>
          <w:spacing w:val="-3"/>
        </w:rPr>
        <w:t>e</w:t>
      </w:r>
      <w:r>
        <w:rPr>
          <w:rFonts w:ascii="Arial" w:eastAsia="Arial" w:hAnsi="Arial" w:cs="Arial"/>
          <w:strike/>
          <w:color w:val="800080"/>
        </w:rPr>
        <w:t>s</w:t>
      </w:r>
      <w:r>
        <w:rPr>
          <w:rFonts w:ascii="Arial" w:eastAsia="Arial" w:hAnsi="Arial" w:cs="Arial"/>
          <w:strike/>
          <w:color w:val="800080"/>
          <w:spacing w:val="25"/>
        </w:rPr>
        <w:t xml:space="preserve"> </w:t>
      </w:r>
      <w:r>
        <w:rPr>
          <w:rFonts w:ascii="Arial" w:eastAsia="Arial" w:hAnsi="Arial" w:cs="Arial"/>
          <w:strike/>
          <w:color w:val="800080"/>
        </w:rPr>
        <w:t>or</w:t>
      </w:r>
      <w:r>
        <w:rPr>
          <w:rFonts w:ascii="Arial" w:eastAsia="Arial" w:hAnsi="Arial" w:cs="Arial"/>
          <w:strike/>
          <w:color w:val="800080"/>
          <w:spacing w:val="24"/>
        </w:rPr>
        <w:t xml:space="preserve"> </w:t>
      </w:r>
      <w:r>
        <w:rPr>
          <w:rFonts w:ascii="Arial" w:eastAsia="Arial" w:hAnsi="Arial" w:cs="Arial"/>
          <w:strike/>
          <w:color w:val="800080"/>
          <w:spacing w:val="1"/>
        </w:rPr>
        <w:t>O</w:t>
      </w:r>
      <w:r>
        <w:rPr>
          <w:rFonts w:ascii="Arial" w:eastAsia="Arial" w:hAnsi="Arial" w:cs="Arial"/>
          <w:strike/>
          <w:color w:val="800080"/>
          <w:spacing w:val="-3"/>
        </w:rPr>
        <w:t>n</w:t>
      </w:r>
      <w:r>
        <w:rPr>
          <w:rFonts w:ascii="Arial" w:eastAsia="Arial" w:hAnsi="Arial" w:cs="Arial"/>
          <w:strike/>
          <w:color w:val="800080"/>
          <w:spacing w:val="1"/>
        </w:rPr>
        <w:t>-t</w:t>
      </w:r>
      <w:r>
        <w:rPr>
          <w:rFonts w:ascii="Arial" w:eastAsia="Arial" w:hAnsi="Arial" w:cs="Arial"/>
          <w:strike/>
          <w:color w:val="800080"/>
        </w:rPr>
        <w:t>h</w:t>
      </w:r>
      <w:r>
        <w:rPr>
          <w:rFonts w:ascii="Arial" w:eastAsia="Arial" w:hAnsi="Arial" w:cs="Arial"/>
          <w:strike/>
          <w:color w:val="800080"/>
          <w:spacing w:val="-3"/>
        </w:rPr>
        <w:t>e</w:t>
      </w:r>
      <w:r>
        <w:rPr>
          <w:rFonts w:ascii="Arial" w:eastAsia="Arial" w:hAnsi="Arial" w:cs="Arial"/>
          <w:strike/>
          <w:color w:val="800080"/>
          <w:spacing w:val="1"/>
        </w:rPr>
        <w:t>-</w:t>
      </w:r>
      <w:r>
        <w:rPr>
          <w:rFonts w:ascii="Arial" w:eastAsia="Arial" w:hAnsi="Arial" w:cs="Arial"/>
          <w:strike/>
          <w:color w:val="800080"/>
        </w:rPr>
        <w:t>Job</w:t>
      </w:r>
      <w:r>
        <w:rPr>
          <w:rFonts w:ascii="Arial" w:eastAsia="Arial" w:hAnsi="Arial" w:cs="Arial"/>
          <w:strike/>
          <w:color w:val="800080"/>
          <w:spacing w:val="23"/>
        </w:rPr>
        <w:t xml:space="preserve"> </w:t>
      </w:r>
      <w:r>
        <w:rPr>
          <w:rFonts w:ascii="Arial" w:eastAsia="Arial" w:hAnsi="Arial" w:cs="Arial"/>
          <w:strike/>
          <w:color w:val="800080"/>
        </w:rPr>
        <w:t>T</w:t>
      </w:r>
      <w:r>
        <w:rPr>
          <w:rFonts w:ascii="Arial" w:eastAsia="Arial" w:hAnsi="Arial" w:cs="Arial"/>
          <w:strike/>
          <w:color w:val="800080"/>
          <w:spacing w:val="1"/>
        </w:rPr>
        <w:t>r</w:t>
      </w:r>
      <w:r>
        <w:rPr>
          <w:rFonts w:ascii="Arial" w:eastAsia="Arial" w:hAnsi="Arial" w:cs="Arial"/>
          <w:strike/>
          <w:color w:val="800080"/>
        </w:rPr>
        <w:t>a</w:t>
      </w:r>
      <w:r>
        <w:rPr>
          <w:rFonts w:ascii="Arial" w:eastAsia="Arial" w:hAnsi="Arial" w:cs="Arial"/>
          <w:strike/>
          <w:color w:val="800080"/>
          <w:spacing w:val="-1"/>
        </w:rPr>
        <w:t>i</w:t>
      </w:r>
      <w:r>
        <w:rPr>
          <w:rFonts w:ascii="Arial" w:eastAsia="Arial" w:hAnsi="Arial" w:cs="Arial"/>
          <w:strike/>
          <w:color w:val="800080"/>
        </w:rPr>
        <w:t>n</w:t>
      </w:r>
      <w:r>
        <w:rPr>
          <w:rFonts w:ascii="Arial" w:eastAsia="Arial" w:hAnsi="Arial" w:cs="Arial"/>
          <w:strike/>
          <w:color w:val="800080"/>
          <w:spacing w:val="-1"/>
        </w:rPr>
        <w:t>i</w:t>
      </w:r>
      <w:r>
        <w:rPr>
          <w:rFonts w:ascii="Arial" w:eastAsia="Arial" w:hAnsi="Arial" w:cs="Arial"/>
          <w:strike/>
          <w:color w:val="800080"/>
        </w:rPr>
        <w:t xml:space="preserve">ng. </w:t>
      </w:r>
      <w:r>
        <w:rPr>
          <w:rFonts w:ascii="Arial" w:eastAsia="Arial" w:hAnsi="Arial" w:cs="Arial"/>
          <w:strike/>
          <w:color w:val="800080"/>
          <w:spacing w:val="50"/>
        </w:rPr>
        <w:t xml:space="preserve"> </w:t>
      </w:r>
      <w:r>
        <w:rPr>
          <w:rFonts w:ascii="Arial" w:eastAsia="Arial" w:hAnsi="Arial" w:cs="Arial"/>
          <w:strike/>
          <w:color w:val="800080"/>
          <w:spacing w:val="1"/>
        </w:rPr>
        <w:t>I</w:t>
      </w:r>
      <w:r>
        <w:rPr>
          <w:rFonts w:ascii="Arial" w:eastAsia="Arial" w:hAnsi="Arial" w:cs="Arial"/>
          <w:strike/>
          <w:color w:val="800080"/>
        </w:rPr>
        <w:t>n</w:t>
      </w:r>
      <w:r>
        <w:rPr>
          <w:rFonts w:ascii="Arial" w:eastAsia="Arial" w:hAnsi="Arial" w:cs="Arial"/>
          <w:strike/>
          <w:color w:val="800080"/>
          <w:spacing w:val="24"/>
        </w:rPr>
        <w:t xml:space="preserve"> </w:t>
      </w:r>
      <w:r>
        <w:rPr>
          <w:rFonts w:ascii="Arial" w:eastAsia="Arial" w:hAnsi="Arial" w:cs="Arial"/>
          <w:strike/>
          <w:color w:val="800080"/>
          <w:spacing w:val="-3"/>
        </w:rPr>
        <w:t>o</w:t>
      </w:r>
      <w:r>
        <w:rPr>
          <w:rFonts w:ascii="Arial" w:eastAsia="Arial" w:hAnsi="Arial" w:cs="Arial"/>
          <w:strike/>
          <w:color w:val="800080"/>
          <w:spacing w:val="1"/>
        </w:rPr>
        <w:t>r</w:t>
      </w:r>
      <w:r>
        <w:rPr>
          <w:rFonts w:ascii="Arial" w:eastAsia="Arial" w:hAnsi="Arial" w:cs="Arial"/>
          <w:strike/>
          <w:color w:val="800080"/>
        </w:rPr>
        <w:t>der</w:t>
      </w:r>
      <w:r>
        <w:rPr>
          <w:rFonts w:ascii="Arial" w:eastAsia="Arial" w:hAnsi="Arial" w:cs="Arial"/>
          <w:strike/>
          <w:color w:val="800080"/>
          <w:spacing w:val="24"/>
        </w:rPr>
        <w:t xml:space="preserve"> </w:t>
      </w:r>
      <w:r>
        <w:rPr>
          <w:rFonts w:ascii="Arial" w:eastAsia="Arial" w:hAnsi="Arial" w:cs="Arial"/>
          <w:strike/>
          <w:color w:val="800080"/>
          <w:spacing w:val="1"/>
        </w:rPr>
        <w:t>t</w:t>
      </w:r>
      <w:r>
        <w:rPr>
          <w:rFonts w:ascii="Arial" w:eastAsia="Arial" w:hAnsi="Arial" w:cs="Arial"/>
          <w:strike/>
          <w:color w:val="800080"/>
        </w:rPr>
        <w:t>o</w:t>
      </w:r>
      <w:r>
        <w:rPr>
          <w:rFonts w:ascii="Arial" w:eastAsia="Arial" w:hAnsi="Arial" w:cs="Arial"/>
          <w:strike/>
          <w:color w:val="800080"/>
          <w:spacing w:val="22"/>
        </w:rPr>
        <w:t xml:space="preserve"> </w:t>
      </w:r>
      <w:r>
        <w:rPr>
          <w:rFonts w:ascii="Arial" w:eastAsia="Arial" w:hAnsi="Arial" w:cs="Arial"/>
          <w:strike/>
          <w:color w:val="800080"/>
          <w:spacing w:val="1"/>
        </w:rPr>
        <w:t>m</w:t>
      </w:r>
      <w:r>
        <w:rPr>
          <w:rFonts w:ascii="Arial" w:eastAsia="Arial" w:hAnsi="Arial" w:cs="Arial"/>
          <w:strike/>
          <w:color w:val="800080"/>
        </w:rPr>
        <w:t>a</w:t>
      </w:r>
      <w:r>
        <w:rPr>
          <w:rFonts w:ascii="Arial" w:eastAsia="Arial" w:hAnsi="Arial" w:cs="Arial"/>
          <w:strike/>
          <w:color w:val="800080"/>
          <w:spacing w:val="-1"/>
        </w:rPr>
        <w:t>i</w:t>
      </w:r>
      <w:r>
        <w:rPr>
          <w:rFonts w:ascii="Arial" w:eastAsia="Arial" w:hAnsi="Arial" w:cs="Arial"/>
          <w:strike/>
          <w:color w:val="800080"/>
        </w:rPr>
        <w:t>n</w:t>
      </w:r>
      <w:r>
        <w:rPr>
          <w:rFonts w:ascii="Arial" w:eastAsia="Arial" w:hAnsi="Arial" w:cs="Arial"/>
          <w:strike/>
          <w:color w:val="800080"/>
          <w:spacing w:val="1"/>
        </w:rPr>
        <w:t>t</w:t>
      </w:r>
      <w:r>
        <w:rPr>
          <w:rFonts w:ascii="Arial" w:eastAsia="Arial" w:hAnsi="Arial" w:cs="Arial"/>
          <w:strike/>
          <w:color w:val="800080"/>
        </w:rPr>
        <w:t>a</w:t>
      </w:r>
      <w:r>
        <w:rPr>
          <w:rFonts w:ascii="Arial" w:eastAsia="Arial" w:hAnsi="Arial" w:cs="Arial"/>
          <w:strike/>
          <w:color w:val="800080"/>
          <w:spacing w:val="-1"/>
        </w:rPr>
        <w:t>i</w:t>
      </w:r>
      <w:r>
        <w:rPr>
          <w:rFonts w:ascii="Arial" w:eastAsia="Arial" w:hAnsi="Arial" w:cs="Arial"/>
          <w:strike/>
          <w:color w:val="800080"/>
        </w:rPr>
        <w:t>n</w:t>
      </w:r>
      <w:r>
        <w:rPr>
          <w:rFonts w:ascii="Arial" w:eastAsia="Arial" w:hAnsi="Arial" w:cs="Arial"/>
          <w:strike/>
          <w:color w:val="800080"/>
          <w:spacing w:val="22"/>
        </w:rPr>
        <w:t xml:space="preserve"> </w:t>
      </w:r>
      <w:r>
        <w:rPr>
          <w:rFonts w:ascii="Arial" w:eastAsia="Arial" w:hAnsi="Arial" w:cs="Arial"/>
          <w:strike/>
          <w:color w:val="800080"/>
        </w:rPr>
        <w:t>a</w:t>
      </w:r>
      <w:r>
        <w:rPr>
          <w:rFonts w:ascii="Arial" w:eastAsia="Arial" w:hAnsi="Arial" w:cs="Arial"/>
          <w:strike/>
          <w:color w:val="800080"/>
          <w:spacing w:val="24"/>
        </w:rPr>
        <w:t xml:space="preserve"> </w:t>
      </w:r>
      <w:r>
        <w:rPr>
          <w:rFonts w:ascii="Arial" w:eastAsia="Arial" w:hAnsi="Arial" w:cs="Arial"/>
          <w:strike/>
          <w:color w:val="800080"/>
        </w:rPr>
        <w:t>h</w:t>
      </w:r>
      <w:r>
        <w:rPr>
          <w:rFonts w:ascii="Arial" w:eastAsia="Arial" w:hAnsi="Arial" w:cs="Arial"/>
          <w:strike/>
          <w:color w:val="800080"/>
          <w:spacing w:val="-1"/>
        </w:rPr>
        <w:t>i</w:t>
      </w:r>
      <w:r>
        <w:rPr>
          <w:rFonts w:ascii="Arial" w:eastAsia="Arial" w:hAnsi="Arial" w:cs="Arial"/>
          <w:strike/>
          <w:color w:val="800080"/>
          <w:spacing w:val="2"/>
        </w:rPr>
        <w:t>g</w:t>
      </w:r>
      <w:r>
        <w:rPr>
          <w:rFonts w:ascii="Arial" w:eastAsia="Arial" w:hAnsi="Arial" w:cs="Arial"/>
          <w:strike/>
          <w:color w:val="800080"/>
        </w:rPr>
        <w:t>h</w:t>
      </w:r>
      <w:r>
        <w:rPr>
          <w:rFonts w:ascii="Arial" w:eastAsia="Arial" w:hAnsi="Arial" w:cs="Arial"/>
          <w:strike/>
          <w:color w:val="800080"/>
          <w:spacing w:val="24"/>
        </w:rPr>
        <w:t xml:space="preserve"> </w:t>
      </w:r>
      <w:r>
        <w:rPr>
          <w:rFonts w:ascii="Arial" w:eastAsia="Arial" w:hAnsi="Arial" w:cs="Arial"/>
          <w:strike/>
          <w:color w:val="800080"/>
          <w:spacing w:val="-1"/>
        </w:rPr>
        <w:t>l</w:t>
      </w:r>
      <w:r>
        <w:rPr>
          <w:rFonts w:ascii="Arial" w:eastAsia="Arial" w:hAnsi="Arial" w:cs="Arial"/>
          <w:strike/>
          <w:color w:val="800080"/>
        </w:rPr>
        <w:t>e</w:t>
      </w:r>
      <w:r>
        <w:rPr>
          <w:rFonts w:ascii="Arial" w:eastAsia="Arial" w:hAnsi="Arial" w:cs="Arial"/>
          <w:strike/>
          <w:color w:val="800080"/>
          <w:spacing w:val="-2"/>
        </w:rPr>
        <w:t>v</w:t>
      </w:r>
      <w:r>
        <w:rPr>
          <w:rFonts w:ascii="Arial" w:eastAsia="Arial" w:hAnsi="Arial" w:cs="Arial"/>
          <w:strike/>
          <w:color w:val="800080"/>
        </w:rPr>
        <w:t>el</w:t>
      </w:r>
      <w:r>
        <w:rPr>
          <w:rFonts w:ascii="Arial" w:eastAsia="Arial" w:hAnsi="Arial" w:cs="Arial"/>
          <w:strike/>
          <w:color w:val="800080"/>
          <w:spacing w:val="26"/>
        </w:rPr>
        <w:t xml:space="preserve"> </w:t>
      </w:r>
      <w:r>
        <w:rPr>
          <w:rFonts w:ascii="Arial" w:eastAsia="Arial" w:hAnsi="Arial" w:cs="Arial"/>
          <w:strike/>
          <w:color w:val="800080"/>
          <w:spacing w:val="-3"/>
        </w:rPr>
        <w:t>o</w:t>
      </w:r>
      <w:r>
        <w:rPr>
          <w:rFonts w:ascii="Arial" w:eastAsia="Arial" w:hAnsi="Arial" w:cs="Arial"/>
          <w:strike/>
          <w:color w:val="800080"/>
        </w:rPr>
        <w:t>f</w:t>
      </w:r>
      <w:r>
        <w:rPr>
          <w:rFonts w:ascii="Arial" w:eastAsia="Arial" w:hAnsi="Arial" w:cs="Arial"/>
          <w:strike/>
          <w:color w:val="800080"/>
          <w:spacing w:val="26"/>
        </w:rPr>
        <w:t xml:space="preserve"> </w:t>
      </w:r>
      <w:r>
        <w:rPr>
          <w:rFonts w:ascii="Arial" w:eastAsia="Arial" w:hAnsi="Arial" w:cs="Arial"/>
          <w:strike/>
          <w:color w:val="800080"/>
          <w:spacing w:val="1"/>
        </w:rPr>
        <w:t>tr</w:t>
      </w:r>
      <w:r>
        <w:rPr>
          <w:rFonts w:ascii="Arial" w:eastAsia="Arial" w:hAnsi="Arial" w:cs="Arial"/>
          <w:strike/>
          <w:color w:val="800080"/>
        </w:rPr>
        <w:t>a</w:t>
      </w:r>
      <w:r>
        <w:rPr>
          <w:rFonts w:ascii="Arial" w:eastAsia="Arial" w:hAnsi="Arial" w:cs="Arial"/>
          <w:strike/>
          <w:color w:val="800080"/>
          <w:spacing w:val="-1"/>
        </w:rPr>
        <w:t>i</w:t>
      </w:r>
      <w:r>
        <w:rPr>
          <w:rFonts w:ascii="Arial" w:eastAsia="Arial" w:hAnsi="Arial" w:cs="Arial"/>
          <w:strike/>
          <w:color w:val="800080"/>
        </w:rPr>
        <w:t>n</w:t>
      </w:r>
      <w:r>
        <w:rPr>
          <w:rFonts w:ascii="Arial" w:eastAsia="Arial" w:hAnsi="Arial" w:cs="Arial"/>
          <w:strike/>
          <w:color w:val="800080"/>
          <w:spacing w:val="-1"/>
        </w:rPr>
        <w:t>i</w:t>
      </w:r>
      <w:r>
        <w:rPr>
          <w:rFonts w:ascii="Arial" w:eastAsia="Arial" w:hAnsi="Arial" w:cs="Arial"/>
          <w:strike/>
          <w:color w:val="800080"/>
          <w:spacing w:val="-3"/>
        </w:rPr>
        <w:t>n</w:t>
      </w:r>
      <w:r>
        <w:rPr>
          <w:rFonts w:ascii="Arial" w:eastAsia="Arial" w:hAnsi="Arial" w:cs="Arial"/>
          <w:strike/>
          <w:color w:val="800080"/>
        </w:rPr>
        <w:t>g</w:t>
      </w:r>
      <w:r>
        <w:rPr>
          <w:rFonts w:ascii="Arial" w:eastAsia="Arial" w:hAnsi="Arial" w:cs="Arial"/>
          <w:color w:val="800080"/>
        </w:rPr>
        <w:t xml:space="preserve"> </w:t>
      </w:r>
      <w:r>
        <w:rPr>
          <w:rFonts w:ascii="Arial" w:eastAsia="Arial" w:hAnsi="Arial" w:cs="Arial"/>
          <w:strike/>
          <w:color w:val="800080"/>
          <w:spacing w:val="-3"/>
        </w:rPr>
        <w:t>e</w:t>
      </w:r>
      <w:r>
        <w:rPr>
          <w:rFonts w:ascii="Arial" w:eastAsia="Arial" w:hAnsi="Arial" w:cs="Arial"/>
          <w:strike/>
          <w:color w:val="800080"/>
          <w:spacing w:val="1"/>
        </w:rPr>
        <w:t>f</w:t>
      </w:r>
      <w:r>
        <w:rPr>
          <w:rFonts w:ascii="Arial" w:eastAsia="Arial" w:hAnsi="Arial" w:cs="Arial"/>
          <w:strike/>
          <w:color w:val="800080"/>
          <w:spacing w:val="3"/>
        </w:rPr>
        <w:t>f</w:t>
      </w:r>
      <w:r>
        <w:rPr>
          <w:rFonts w:ascii="Arial" w:eastAsia="Arial" w:hAnsi="Arial" w:cs="Arial"/>
          <w:strike/>
          <w:color w:val="800080"/>
        </w:rPr>
        <w:t>e</w:t>
      </w:r>
      <w:r>
        <w:rPr>
          <w:rFonts w:ascii="Arial" w:eastAsia="Arial" w:hAnsi="Arial" w:cs="Arial"/>
          <w:strike/>
          <w:color w:val="800080"/>
          <w:spacing w:val="-2"/>
        </w:rPr>
        <w:t>c</w:t>
      </w:r>
      <w:r>
        <w:rPr>
          <w:rFonts w:ascii="Arial" w:eastAsia="Arial" w:hAnsi="Arial" w:cs="Arial"/>
          <w:strike/>
          <w:color w:val="800080"/>
          <w:spacing w:val="1"/>
        </w:rPr>
        <w:t>t</w:t>
      </w:r>
      <w:r>
        <w:rPr>
          <w:rFonts w:ascii="Arial" w:eastAsia="Arial" w:hAnsi="Arial" w:cs="Arial"/>
          <w:strike/>
          <w:color w:val="800080"/>
          <w:spacing w:val="-1"/>
        </w:rPr>
        <w:t>i</w:t>
      </w:r>
      <w:r>
        <w:rPr>
          <w:rFonts w:ascii="Arial" w:eastAsia="Arial" w:hAnsi="Arial" w:cs="Arial"/>
          <w:strike/>
          <w:color w:val="800080"/>
          <w:spacing w:val="-2"/>
        </w:rPr>
        <w:t>v</w:t>
      </w:r>
      <w:r>
        <w:rPr>
          <w:rFonts w:ascii="Arial" w:eastAsia="Arial" w:hAnsi="Arial" w:cs="Arial"/>
          <w:strike/>
          <w:color w:val="800080"/>
        </w:rPr>
        <w:t>eness,</w:t>
      </w:r>
      <w:r>
        <w:rPr>
          <w:rFonts w:ascii="Arial" w:eastAsia="Arial" w:hAnsi="Arial" w:cs="Arial"/>
          <w:strike/>
          <w:color w:val="800080"/>
          <w:spacing w:val="28"/>
        </w:rPr>
        <w:t xml:space="preserve"> </w:t>
      </w:r>
      <w:r>
        <w:rPr>
          <w:rFonts w:ascii="Arial" w:eastAsia="Arial" w:hAnsi="Arial" w:cs="Arial"/>
          <w:strike/>
          <w:color w:val="800080"/>
          <w:spacing w:val="-1"/>
        </w:rPr>
        <w:t>i</w:t>
      </w:r>
      <w:r>
        <w:rPr>
          <w:rFonts w:ascii="Arial" w:eastAsia="Arial" w:hAnsi="Arial" w:cs="Arial"/>
          <w:strike/>
          <w:color w:val="800080"/>
        </w:rPr>
        <w:t>ns</w:t>
      </w:r>
      <w:r>
        <w:rPr>
          <w:rFonts w:ascii="Arial" w:eastAsia="Arial" w:hAnsi="Arial" w:cs="Arial"/>
          <w:strike/>
          <w:color w:val="800080"/>
          <w:spacing w:val="1"/>
        </w:rPr>
        <w:t>tr</w:t>
      </w:r>
      <w:r>
        <w:rPr>
          <w:rFonts w:ascii="Arial" w:eastAsia="Arial" w:hAnsi="Arial" w:cs="Arial"/>
          <w:strike/>
          <w:color w:val="800080"/>
        </w:rPr>
        <w:t>u</w:t>
      </w:r>
      <w:r>
        <w:rPr>
          <w:rFonts w:ascii="Arial" w:eastAsia="Arial" w:hAnsi="Arial" w:cs="Arial"/>
          <w:strike/>
          <w:color w:val="800080"/>
          <w:spacing w:val="-2"/>
        </w:rPr>
        <w:t>c</w:t>
      </w:r>
      <w:r>
        <w:rPr>
          <w:rFonts w:ascii="Arial" w:eastAsia="Arial" w:hAnsi="Arial" w:cs="Arial"/>
          <w:strike/>
          <w:color w:val="800080"/>
          <w:spacing w:val="1"/>
        </w:rPr>
        <w:t>t</w:t>
      </w:r>
      <w:r>
        <w:rPr>
          <w:rFonts w:ascii="Arial" w:eastAsia="Arial" w:hAnsi="Arial" w:cs="Arial"/>
          <w:strike/>
          <w:color w:val="800080"/>
        </w:rPr>
        <w:t>o</w:t>
      </w:r>
      <w:r>
        <w:rPr>
          <w:rFonts w:ascii="Arial" w:eastAsia="Arial" w:hAnsi="Arial" w:cs="Arial"/>
          <w:strike/>
          <w:color w:val="800080"/>
          <w:spacing w:val="-2"/>
        </w:rPr>
        <w:t>r</w:t>
      </w:r>
      <w:r>
        <w:rPr>
          <w:rFonts w:ascii="Arial" w:eastAsia="Arial" w:hAnsi="Arial" w:cs="Arial"/>
          <w:strike/>
          <w:color w:val="800080"/>
        </w:rPr>
        <w:t>s</w:t>
      </w:r>
      <w:r>
        <w:rPr>
          <w:rFonts w:ascii="Arial" w:eastAsia="Arial" w:hAnsi="Arial" w:cs="Arial"/>
          <w:strike/>
          <w:color w:val="800080"/>
          <w:spacing w:val="25"/>
        </w:rPr>
        <w:t xml:space="preserve"> </w:t>
      </w:r>
      <w:r>
        <w:rPr>
          <w:rFonts w:ascii="Arial" w:eastAsia="Arial" w:hAnsi="Arial" w:cs="Arial"/>
          <w:strike/>
          <w:color w:val="800080"/>
        </w:rPr>
        <w:t>shou</w:t>
      </w:r>
      <w:r>
        <w:rPr>
          <w:rFonts w:ascii="Arial" w:eastAsia="Arial" w:hAnsi="Arial" w:cs="Arial"/>
          <w:strike/>
          <w:color w:val="800080"/>
          <w:spacing w:val="-1"/>
        </w:rPr>
        <w:t>l</w:t>
      </w:r>
      <w:r>
        <w:rPr>
          <w:rFonts w:ascii="Arial" w:eastAsia="Arial" w:hAnsi="Arial" w:cs="Arial"/>
          <w:strike/>
          <w:color w:val="800080"/>
        </w:rPr>
        <w:t>d</w:t>
      </w:r>
      <w:r>
        <w:rPr>
          <w:rFonts w:ascii="Arial" w:eastAsia="Arial" w:hAnsi="Arial" w:cs="Arial"/>
          <w:strike/>
          <w:color w:val="800080"/>
          <w:spacing w:val="28"/>
        </w:rPr>
        <w:t xml:space="preserve"> </w:t>
      </w:r>
      <w:r>
        <w:rPr>
          <w:rFonts w:ascii="Arial" w:eastAsia="Arial" w:hAnsi="Arial" w:cs="Arial"/>
          <w:strike/>
          <w:color w:val="800080"/>
        </w:rPr>
        <w:t>ha</w:t>
      </w:r>
      <w:r>
        <w:rPr>
          <w:rFonts w:ascii="Arial" w:eastAsia="Arial" w:hAnsi="Arial" w:cs="Arial"/>
          <w:strike/>
          <w:color w:val="800080"/>
          <w:spacing w:val="-2"/>
        </w:rPr>
        <w:t>v</w:t>
      </w:r>
      <w:r>
        <w:rPr>
          <w:rFonts w:ascii="Arial" w:eastAsia="Arial" w:hAnsi="Arial" w:cs="Arial"/>
          <w:strike/>
          <w:color w:val="800080"/>
        </w:rPr>
        <w:t>e</w:t>
      </w:r>
      <w:r>
        <w:rPr>
          <w:rFonts w:ascii="Arial" w:eastAsia="Arial" w:hAnsi="Arial" w:cs="Arial"/>
          <w:strike/>
          <w:color w:val="800080"/>
          <w:spacing w:val="27"/>
        </w:rPr>
        <w:t xml:space="preserve"> </w:t>
      </w:r>
      <w:r>
        <w:rPr>
          <w:rFonts w:ascii="Arial" w:eastAsia="Arial" w:hAnsi="Arial" w:cs="Arial"/>
          <w:strike/>
          <w:color w:val="800080"/>
        </w:rPr>
        <w:t>an</w:t>
      </w:r>
      <w:r>
        <w:rPr>
          <w:rFonts w:ascii="Arial" w:eastAsia="Arial" w:hAnsi="Arial" w:cs="Arial"/>
          <w:strike/>
          <w:color w:val="800080"/>
          <w:spacing w:val="27"/>
        </w:rPr>
        <w:t xml:space="preserve"> </w:t>
      </w:r>
      <w:r>
        <w:rPr>
          <w:rFonts w:ascii="Arial" w:eastAsia="Arial" w:hAnsi="Arial" w:cs="Arial"/>
          <w:strike/>
          <w:color w:val="800080"/>
        </w:rPr>
        <w:t>app</w:t>
      </w:r>
      <w:r>
        <w:rPr>
          <w:rFonts w:ascii="Arial" w:eastAsia="Arial" w:hAnsi="Arial" w:cs="Arial"/>
          <w:strike/>
          <w:color w:val="800080"/>
          <w:spacing w:val="1"/>
        </w:rPr>
        <w:t>r</w:t>
      </w:r>
      <w:r>
        <w:rPr>
          <w:rFonts w:ascii="Arial" w:eastAsia="Arial" w:hAnsi="Arial" w:cs="Arial"/>
          <w:strike/>
          <w:color w:val="800080"/>
        </w:rPr>
        <w:t>o</w:t>
      </w:r>
      <w:r>
        <w:rPr>
          <w:rFonts w:ascii="Arial" w:eastAsia="Arial" w:hAnsi="Arial" w:cs="Arial"/>
          <w:strike/>
          <w:color w:val="800080"/>
          <w:spacing w:val="2"/>
        </w:rPr>
        <w:t>p</w:t>
      </w:r>
      <w:r>
        <w:rPr>
          <w:rFonts w:ascii="Arial" w:eastAsia="Arial" w:hAnsi="Arial" w:cs="Arial"/>
          <w:strike/>
          <w:color w:val="800080"/>
          <w:spacing w:val="1"/>
        </w:rPr>
        <w:t>r</w:t>
      </w:r>
      <w:r>
        <w:rPr>
          <w:rFonts w:ascii="Arial" w:eastAsia="Arial" w:hAnsi="Arial" w:cs="Arial"/>
          <w:strike/>
          <w:color w:val="800080"/>
          <w:spacing w:val="-1"/>
        </w:rPr>
        <w:t>i</w:t>
      </w:r>
      <w:r>
        <w:rPr>
          <w:rFonts w:ascii="Arial" w:eastAsia="Arial" w:hAnsi="Arial" w:cs="Arial"/>
          <w:strike/>
          <w:color w:val="800080"/>
        </w:rPr>
        <w:t>a</w:t>
      </w:r>
      <w:r>
        <w:rPr>
          <w:rFonts w:ascii="Arial" w:eastAsia="Arial" w:hAnsi="Arial" w:cs="Arial"/>
          <w:strike/>
          <w:color w:val="800080"/>
          <w:spacing w:val="1"/>
        </w:rPr>
        <w:t>t</w:t>
      </w:r>
      <w:r>
        <w:rPr>
          <w:rFonts w:ascii="Arial" w:eastAsia="Arial" w:hAnsi="Arial" w:cs="Arial"/>
          <w:strike/>
          <w:color w:val="800080"/>
        </w:rPr>
        <w:t>e</w:t>
      </w:r>
      <w:r>
        <w:rPr>
          <w:rFonts w:ascii="Arial" w:eastAsia="Arial" w:hAnsi="Arial" w:cs="Arial"/>
          <w:strike/>
          <w:color w:val="800080"/>
          <w:spacing w:val="27"/>
        </w:rPr>
        <w:t xml:space="preserve"> </w:t>
      </w:r>
      <w:r>
        <w:rPr>
          <w:rFonts w:ascii="Arial" w:eastAsia="Arial" w:hAnsi="Arial" w:cs="Arial"/>
          <w:strike/>
          <w:color w:val="800080"/>
        </w:rPr>
        <w:t>ba</w:t>
      </w:r>
      <w:r>
        <w:rPr>
          <w:rFonts w:ascii="Arial" w:eastAsia="Arial" w:hAnsi="Arial" w:cs="Arial"/>
          <w:strike/>
          <w:color w:val="800080"/>
          <w:spacing w:val="-1"/>
        </w:rPr>
        <w:t>l</w:t>
      </w:r>
      <w:r>
        <w:rPr>
          <w:rFonts w:ascii="Arial" w:eastAsia="Arial" w:hAnsi="Arial" w:cs="Arial"/>
          <w:strike/>
          <w:color w:val="800080"/>
        </w:rPr>
        <w:t>ance</w:t>
      </w:r>
      <w:r>
        <w:rPr>
          <w:rFonts w:ascii="Arial" w:eastAsia="Arial" w:hAnsi="Arial" w:cs="Arial"/>
          <w:strike/>
          <w:color w:val="800080"/>
          <w:spacing w:val="27"/>
        </w:rPr>
        <w:t xml:space="preserve"> </w:t>
      </w:r>
      <w:r>
        <w:rPr>
          <w:rFonts w:ascii="Arial" w:eastAsia="Arial" w:hAnsi="Arial" w:cs="Arial"/>
          <w:strike/>
          <w:color w:val="800080"/>
          <w:spacing w:val="-3"/>
        </w:rPr>
        <w:t>o</w:t>
      </w:r>
      <w:r>
        <w:rPr>
          <w:rFonts w:ascii="Arial" w:eastAsia="Arial" w:hAnsi="Arial" w:cs="Arial"/>
          <w:strike/>
          <w:color w:val="800080"/>
        </w:rPr>
        <w:t>f</w:t>
      </w:r>
      <w:r>
        <w:rPr>
          <w:rFonts w:ascii="Arial" w:eastAsia="Arial" w:hAnsi="Arial" w:cs="Arial"/>
          <w:strike/>
          <w:color w:val="800080"/>
          <w:spacing w:val="31"/>
        </w:rPr>
        <w:t xml:space="preserve"> </w:t>
      </w:r>
      <w:r>
        <w:rPr>
          <w:rFonts w:ascii="Arial" w:eastAsia="Arial" w:hAnsi="Arial" w:cs="Arial"/>
          <w:strike/>
          <w:color w:val="800080"/>
        </w:rPr>
        <w:t>p</w:t>
      </w:r>
      <w:r>
        <w:rPr>
          <w:rFonts w:ascii="Arial" w:eastAsia="Arial" w:hAnsi="Arial" w:cs="Arial"/>
          <w:strike/>
          <w:color w:val="800080"/>
          <w:spacing w:val="1"/>
        </w:rPr>
        <w:t>r</w:t>
      </w:r>
      <w:r>
        <w:rPr>
          <w:rFonts w:ascii="Arial" w:eastAsia="Arial" w:hAnsi="Arial" w:cs="Arial"/>
          <w:strike/>
          <w:color w:val="800080"/>
          <w:spacing w:val="-3"/>
        </w:rPr>
        <w:t>o</w:t>
      </w:r>
      <w:r>
        <w:rPr>
          <w:rFonts w:ascii="Arial" w:eastAsia="Arial" w:hAnsi="Arial" w:cs="Arial"/>
          <w:strike/>
          <w:color w:val="800080"/>
          <w:spacing w:val="1"/>
        </w:rPr>
        <w:t>f</w:t>
      </w:r>
      <w:r>
        <w:rPr>
          <w:rFonts w:ascii="Arial" w:eastAsia="Arial" w:hAnsi="Arial" w:cs="Arial"/>
          <w:strike/>
          <w:color w:val="800080"/>
        </w:rPr>
        <w:t>ess</w:t>
      </w:r>
      <w:r>
        <w:rPr>
          <w:rFonts w:ascii="Arial" w:eastAsia="Arial" w:hAnsi="Arial" w:cs="Arial"/>
          <w:strike/>
          <w:color w:val="800080"/>
          <w:spacing w:val="-4"/>
        </w:rPr>
        <w:t>i</w:t>
      </w:r>
      <w:r>
        <w:rPr>
          <w:rFonts w:ascii="Arial" w:eastAsia="Arial" w:hAnsi="Arial" w:cs="Arial"/>
          <w:strike/>
          <w:color w:val="800080"/>
        </w:rPr>
        <w:t>onal</w:t>
      </w:r>
      <w:r>
        <w:rPr>
          <w:rFonts w:ascii="Arial" w:eastAsia="Arial" w:hAnsi="Arial" w:cs="Arial"/>
          <w:strike/>
          <w:color w:val="800080"/>
          <w:spacing w:val="27"/>
        </w:rPr>
        <w:t xml:space="preserve"> </w:t>
      </w:r>
      <w:r>
        <w:rPr>
          <w:rFonts w:ascii="Arial" w:eastAsia="Arial" w:hAnsi="Arial" w:cs="Arial"/>
          <w:strike/>
          <w:color w:val="800080"/>
          <w:spacing w:val="-1"/>
        </w:rPr>
        <w:t>V</w:t>
      </w:r>
      <w:r>
        <w:rPr>
          <w:rFonts w:ascii="Arial" w:eastAsia="Arial" w:hAnsi="Arial" w:cs="Arial"/>
          <w:strike/>
          <w:color w:val="800080"/>
          <w:spacing w:val="2"/>
        </w:rPr>
        <w:t>T</w:t>
      </w:r>
      <w:r>
        <w:rPr>
          <w:rFonts w:ascii="Arial" w:eastAsia="Arial" w:hAnsi="Arial" w:cs="Arial"/>
          <w:strike/>
          <w:color w:val="800080"/>
        </w:rPr>
        <w:t>S</w:t>
      </w:r>
      <w:r>
        <w:rPr>
          <w:rFonts w:ascii="Arial" w:eastAsia="Arial" w:hAnsi="Arial" w:cs="Arial"/>
          <w:strike/>
          <w:color w:val="800080"/>
          <w:spacing w:val="26"/>
        </w:rPr>
        <w:t xml:space="preserve"> </w:t>
      </w:r>
      <w:r>
        <w:rPr>
          <w:rFonts w:ascii="Arial" w:eastAsia="Arial" w:hAnsi="Arial" w:cs="Arial"/>
          <w:strike/>
          <w:color w:val="800080"/>
          <w:spacing w:val="2"/>
        </w:rPr>
        <w:t>k</w:t>
      </w:r>
      <w:r>
        <w:rPr>
          <w:rFonts w:ascii="Arial" w:eastAsia="Arial" w:hAnsi="Arial" w:cs="Arial"/>
          <w:strike/>
          <w:color w:val="800080"/>
        </w:rPr>
        <w:t>no</w:t>
      </w:r>
      <w:r>
        <w:rPr>
          <w:rFonts w:ascii="Arial" w:eastAsia="Arial" w:hAnsi="Arial" w:cs="Arial"/>
          <w:strike/>
          <w:color w:val="800080"/>
          <w:spacing w:val="-4"/>
        </w:rPr>
        <w:t>w</w:t>
      </w:r>
      <w:r>
        <w:rPr>
          <w:rFonts w:ascii="Arial" w:eastAsia="Arial" w:hAnsi="Arial" w:cs="Arial"/>
          <w:strike/>
          <w:color w:val="800080"/>
          <w:spacing w:val="-1"/>
        </w:rPr>
        <w:t>l</w:t>
      </w:r>
      <w:r>
        <w:rPr>
          <w:rFonts w:ascii="Arial" w:eastAsia="Arial" w:hAnsi="Arial" w:cs="Arial"/>
          <w:strike/>
          <w:color w:val="800080"/>
        </w:rPr>
        <w:t>ed</w:t>
      </w:r>
      <w:r>
        <w:rPr>
          <w:rFonts w:ascii="Arial" w:eastAsia="Arial" w:hAnsi="Arial" w:cs="Arial"/>
          <w:strike/>
          <w:color w:val="800080"/>
          <w:spacing w:val="2"/>
        </w:rPr>
        <w:t>g</w:t>
      </w:r>
      <w:r>
        <w:rPr>
          <w:rFonts w:ascii="Arial" w:eastAsia="Arial" w:hAnsi="Arial" w:cs="Arial"/>
          <w:strike/>
          <w:color w:val="800080"/>
        </w:rPr>
        <w:t>e</w:t>
      </w:r>
      <w:r>
        <w:rPr>
          <w:rFonts w:ascii="Arial" w:eastAsia="Arial" w:hAnsi="Arial" w:cs="Arial"/>
          <w:color w:val="800080"/>
        </w:rPr>
        <w:t xml:space="preserve"> </w:t>
      </w:r>
      <w:r>
        <w:rPr>
          <w:rFonts w:ascii="Arial" w:eastAsia="Arial" w:hAnsi="Arial" w:cs="Arial"/>
          <w:strike/>
          <w:color w:val="800080"/>
        </w:rPr>
        <w:t>as</w:t>
      </w:r>
      <w:r>
        <w:rPr>
          <w:rFonts w:ascii="Arial" w:eastAsia="Arial" w:hAnsi="Arial" w:cs="Arial"/>
          <w:strike/>
          <w:color w:val="800080"/>
          <w:spacing w:val="1"/>
        </w:rPr>
        <w:t xml:space="preserve"> </w:t>
      </w:r>
      <w:r>
        <w:rPr>
          <w:rFonts w:ascii="Arial" w:eastAsia="Arial" w:hAnsi="Arial" w:cs="Arial"/>
          <w:strike/>
          <w:color w:val="800080"/>
          <w:spacing w:val="-4"/>
        </w:rPr>
        <w:t>w</w:t>
      </w:r>
      <w:r>
        <w:rPr>
          <w:rFonts w:ascii="Arial" w:eastAsia="Arial" w:hAnsi="Arial" w:cs="Arial"/>
          <w:strike/>
          <w:color w:val="800080"/>
        </w:rPr>
        <w:t>e</w:t>
      </w:r>
      <w:r>
        <w:rPr>
          <w:rFonts w:ascii="Arial" w:eastAsia="Arial" w:hAnsi="Arial" w:cs="Arial"/>
          <w:strike/>
          <w:color w:val="800080"/>
          <w:spacing w:val="-1"/>
        </w:rPr>
        <w:t>l</w:t>
      </w:r>
      <w:r>
        <w:rPr>
          <w:rFonts w:ascii="Arial" w:eastAsia="Arial" w:hAnsi="Arial" w:cs="Arial"/>
          <w:strike/>
          <w:color w:val="800080"/>
        </w:rPr>
        <w:t>l as</w:t>
      </w:r>
      <w:r>
        <w:rPr>
          <w:rFonts w:ascii="Arial" w:eastAsia="Arial" w:hAnsi="Arial" w:cs="Arial"/>
          <w:strike/>
          <w:color w:val="800080"/>
          <w:spacing w:val="2"/>
        </w:rPr>
        <w:t xml:space="preserve"> </w:t>
      </w:r>
      <w:r>
        <w:rPr>
          <w:rFonts w:ascii="Arial" w:eastAsia="Arial" w:hAnsi="Arial" w:cs="Arial"/>
          <w:strike/>
          <w:color w:val="800080"/>
        </w:rPr>
        <w:t>an</w:t>
      </w:r>
      <w:r>
        <w:rPr>
          <w:rFonts w:ascii="Arial" w:eastAsia="Arial" w:hAnsi="Arial" w:cs="Arial"/>
          <w:strike/>
          <w:color w:val="800080"/>
          <w:spacing w:val="1"/>
        </w:rPr>
        <w:t xml:space="preserve"> </w:t>
      </w:r>
      <w:r>
        <w:rPr>
          <w:rFonts w:ascii="Arial" w:eastAsia="Arial" w:hAnsi="Arial" w:cs="Arial"/>
          <w:strike/>
          <w:color w:val="800080"/>
        </w:rPr>
        <w:t>ap</w:t>
      </w:r>
      <w:r>
        <w:rPr>
          <w:rFonts w:ascii="Arial" w:eastAsia="Arial" w:hAnsi="Arial" w:cs="Arial"/>
          <w:strike/>
          <w:color w:val="800080"/>
          <w:spacing w:val="1"/>
        </w:rPr>
        <w:t>t</w:t>
      </w:r>
      <w:r>
        <w:rPr>
          <w:rFonts w:ascii="Arial" w:eastAsia="Arial" w:hAnsi="Arial" w:cs="Arial"/>
          <w:strike/>
          <w:color w:val="800080"/>
          <w:spacing w:val="-1"/>
        </w:rPr>
        <w:t>i</w:t>
      </w:r>
      <w:r>
        <w:rPr>
          <w:rFonts w:ascii="Arial" w:eastAsia="Arial" w:hAnsi="Arial" w:cs="Arial"/>
          <w:strike/>
          <w:color w:val="800080"/>
          <w:spacing w:val="1"/>
        </w:rPr>
        <w:t>t</w:t>
      </w:r>
      <w:r>
        <w:rPr>
          <w:rFonts w:ascii="Arial" w:eastAsia="Arial" w:hAnsi="Arial" w:cs="Arial"/>
          <w:strike/>
          <w:color w:val="800080"/>
        </w:rPr>
        <w:t>ude</w:t>
      </w:r>
      <w:r>
        <w:rPr>
          <w:rFonts w:ascii="Arial" w:eastAsia="Arial" w:hAnsi="Arial" w:cs="Arial"/>
          <w:strike/>
          <w:color w:val="800080"/>
          <w:spacing w:val="-4"/>
        </w:rPr>
        <w:t xml:space="preserve"> </w:t>
      </w:r>
      <w:r>
        <w:rPr>
          <w:rFonts w:ascii="Arial" w:eastAsia="Arial" w:hAnsi="Arial" w:cs="Arial"/>
          <w:strike/>
          <w:color w:val="800080"/>
          <w:spacing w:val="3"/>
        </w:rPr>
        <w:t>f</w:t>
      </w:r>
      <w:r>
        <w:rPr>
          <w:rFonts w:ascii="Arial" w:eastAsia="Arial" w:hAnsi="Arial" w:cs="Arial"/>
          <w:strike/>
          <w:color w:val="800080"/>
          <w:spacing w:val="-3"/>
        </w:rPr>
        <w:t>o</w:t>
      </w:r>
      <w:r>
        <w:rPr>
          <w:rFonts w:ascii="Arial" w:eastAsia="Arial" w:hAnsi="Arial" w:cs="Arial"/>
          <w:strike/>
          <w:color w:val="800080"/>
        </w:rPr>
        <w:t xml:space="preserve">r </w:t>
      </w:r>
      <w:r>
        <w:rPr>
          <w:rFonts w:ascii="Arial" w:eastAsia="Arial" w:hAnsi="Arial" w:cs="Arial"/>
          <w:strike/>
          <w:color w:val="800080"/>
          <w:spacing w:val="1"/>
        </w:rPr>
        <w:t>t</w:t>
      </w:r>
      <w:r>
        <w:rPr>
          <w:rFonts w:ascii="Arial" w:eastAsia="Arial" w:hAnsi="Arial" w:cs="Arial"/>
          <w:strike/>
          <w:color w:val="800080"/>
        </w:rPr>
        <w:t>each</w:t>
      </w:r>
      <w:r>
        <w:rPr>
          <w:rFonts w:ascii="Arial" w:eastAsia="Arial" w:hAnsi="Arial" w:cs="Arial"/>
          <w:strike/>
          <w:color w:val="800080"/>
          <w:spacing w:val="-1"/>
        </w:rPr>
        <w:t>i</w:t>
      </w:r>
      <w:r>
        <w:rPr>
          <w:rFonts w:ascii="Arial" w:eastAsia="Arial" w:hAnsi="Arial" w:cs="Arial"/>
          <w:strike/>
          <w:color w:val="800080"/>
          <w:spacing w:val="-3"/>
        </w:rPr>
        <w:t>n</w:t>
      </w:r>
      <w:r>
        <w:rPr>
          <w:rFonts w:ascii="Arial" w:eastAsia="Arial" w:hAnsi="Arial" w:cs="Arial"/>
          <w:strike/>
          <w:color w:val="800080"/>
          <w:spacing w:val="2"/>
        </w:rPr>
        <w:t>g</w:t>
      </w:r>
      <w:r>
        <w:rPr>
          <w:rFonts w:ascii="Arial" w:eastAsia="Arial" w:hAnsi="Arial" w:cs="Arial"/>
          <w:strike/>
          <w:color w:val="800080"/>
        </w:rPr>
        <w:t>.</w:t>
      </w:r>
    </w:p>
    <w:p w:rsidR="000A5570" w:rsidRDefault="000A5570">
      <w:pPr>
        <w:spacing w:before="2" w:after="0" w:line="120" w:lineRule="exact"/>
        <w:rPr>
          <w:sz w:val="12"/>
          <w:szCs w:val="12"/>
        </w:rPr>
      </w:pPr>
    </w:p>
    <w:p w:rsidR="000A5570" w:rsidRDefault="00863EB5">
      <w:pPr>
        <w:spacing w:after="0" w:line="239" w:lineRule="auto"/>
        <w:ind w:left="298" w:right="96"/>
        <w:jc w:val="both"/>
        <w:rPr>
          <w:rFonts w:ascii="Arial" w:eastAsia="Arial" w:hAnsi="Arial" w:cs="Arial"/>
        </w:rPr>
      </w:pPr>
      <w:r>
        <w:rPr>
          <w:rFonts w:ascii="Arial" w:eastAsia="Arial" w:hAnsi="Arial" w:cs="Arial"/>
          <w:strike/>
          <w:color w:val="800080"/>
          <w:spacing w:val="-1"/>
        </w:rPr>
        <w:t>N</w:t>
      </w:r>
      <w:r>
        <w:rPr>
          <w:rFonts w:ascii="Arial" w:eastAsia="Arial" w:hAnsi="Arial" w:cs="Arial"/>
          <w:strike/>
          <w:color w:val="800080"/>
        </w:rPr>
        <w:t xml:space="preserve">ew </w:t>
      </w:r>
      <w:r>
        <w:rPr>
          <w:rFonts w:ascii="Arial" w:eastAsia="Arial" w:hAnsi="Arial" w:cs="Arial"/>
          <w:strike/>
          <w:color w:val="800080"/>
          <w:spacing w:val="4"/>
        </w:rPr>
        <w:t xml:space="preserve"> </w:t>
      </w:r>
      <w:r>
        <w:rPr>
          <w:rFonts w:ascii="Arial" w:eastAsia="Arial" w:hAnsi="Arial" w:cs="Arial"/>
          <w:strike/>
          <w:color w:val="800080"/>
          <w:spacing w:val="1"/>
        </w:rPr>
        <w:t>m</w:t>
      </w:r>
      <w:r>
        <w:rPr>
          <w:rFonts w:ascii="Arial" w:eastAsia="Arial" w:hAnsi="Arial" w:cs="Arial"/>
          <w:strike/>
          <w:color w:val="800080"/>
        </w:rPr>
        <w:t>e</w:t>
      </w:r>
      <w:r>
        <w:rPr>
          <w:rFonts w:ascii="Arial" w:eastAsia="Arial" w:hAnsi="Arial" w:cs="Arial"/>
          <w:strike/>
          <w:color w:val="800080"/>
          <w:spacing w:val="1"/>
        </w:rPr>
        <w:t>t</w:t>
      </w:r>
      <w:r>
        <w:rPr>
          <w:rFonts w:ascii="Arial" w:eastAsia="Arial" w:hAnsi="Arial" w:cs="Arial"/>
          <w:strike/>
          <w:color w:val="800080"/>
        </w:rPr>
        <w:t xml:space="preserve">hods </w:t>
      </w:r>
      <w:r>
        <w:rPr>
          <w:rFonts w:ascii="Arial" w:eastAsia="Arial" w:hAnsi="Arial" w:cs="Arial"/>
          <w:strike/>
          <w:color w:val="800080"/>
          <w:spacing w:val="5"/>
        </w:rPr>
        <w:t xml:space="preserve"> </w:t>
      </w:r>
      <w:r>
        <w:rPr>
          <w:rFonts w:ascii="Arial" w:eastAsia="Arial" w:hAnsi="Arial" w:cs="Arial"/>
          <w:strike/>
          <w:color w:val="800080"/>
        </w:rPr>
        <w:t xml:space="preserve">and </w:t>
      </w:r>
      <w:r>
        <w:rPr>
          <w:rFonts w:ascii="Arial" w:eastAsia="Arial" w:hAnsi="Arial" w:cs="Arial"/>
          <w:strike/>
          <w:color w:val="800080"/>
          <w:spacing w:val="5"/>
        </w:rPr>
        <w:t xml:space="preserve"> </w:t>
      </w:r>
      <w:r>
        <w:rPr>
          <w:rFonts w:ascii="Arial" w:eastAsia="Arial" w:hAnsi="Arial" w:cs="Arial"/>
          <w:strike/>
          <w:color w:val="800080"/>
          <w:spacing w:val="-3"/>
        </w:rPr>
        <w:t>e</w:t>
      </w:r>
      <w:r>
        <w:rPr>
          <w:rFonts w:ascii="Arial" w:eastAsia="Arial" w:hAnsi="Arial" w:cs="Arial"/>
          <w:strike/>
          <w:color w:val="800080"/>
        </w:rPr>
        <w:t>qu</w:t>
      </w:r>
      <w:r>
        <w:rPr>
          <w:rFonts w:ascii="Arial" w:eastAsia="Arial" w:hAnsi="Arial" w:cs="Arial"/>
          <w:strike/>
          <w:color w:val="800080"/>
          <w:spacing w:val="-1"/>
        </w:rPr>
        <w:t>i</w:t>
      </w:r>
      <w:r>
        <w:rPr>
          <w:rFonts w:ascii="Arial" w:eastAsia="Arial" w:hAnsi="Arial" w:cs="Arial"/>
          <w:strike/>
          <w:color w:val="800080"/>
        </w:rPr>
        <w:t>p</w:t>
      </w:r>
      <w:r>
        <w:rPr>
          <w:rFonts w:ascii="Arial" w:eastAsia="Arial" w:hAnsi="Arial" w:cs="Arial"/>
          <w:strike/>
          <w:color w:val="800080"/>
          <w:spacing w:val="1"/>
        </w:rPr>
        <w:t>m</w:t>
      </w:r>
      <w:r>
        <w:rPr>
          <w:rFonts w:ascii="Arial" w:eastAsia="Arial" w:hAnsi="Arial" w:cs="Arial"/>
          <w:strike/>
          <w:color w:val="800080"/>
        </w:rPr>
        <w:t xml:space="preserve">ent </w:t>
      </w:r>
      <w:r>
        <w:rPr>
          <w:rFonts w:ascii="Arial" w:eastAsia="Arial" w:hAnsi="Arial" w:cs="Arial"/>
          <w:strike/>
          <w:color w:val="800080"/>
          <w:spacing w:val="6"/>
        </w:rPr>
        <w:t xml:space="preserve"> </w:t>
      </w:r>
      <w:r>
        <w:rPr>
          <w:rFonts w:ascii="Arial" w:eastAsia="Arial" w:hAnsi="Arial" w:cs="Arial"/>
          <w:strike/>
          <w:color w:val="800080"/>
        </w:rPr>
        <w:t>a</w:t>
      </w:r>
      <w:r>
        <w:rPr>
          <w:rFonts w:ascii="Arial" w:eastAsia="Arial" w:hAnsi="Arial" w:cs="Arial"/>
          <w:strike/>
          <w:color w:val="800080"/>
          <w:spacing w:val="1"/>
        </w:rPr>
        <w:t>r</w:t>
      </w:r>
      <w:r>
        <w:rPr>
          <w:rFonts w:ascii="Arial" w:eastAsia="Arial" w:hAnsi="Arial" w:cs="Arial"/>
          <w:strike/>
          <w:color w:val="800080"/>
        </w:rPr>
        <w:t xml:space="preserve">e </w:t>
      </w:r>
      <w:r>
        <w:rPr>
          <w:rFonts w:ascii="Arial" w:eastAsia="Arial" w:hAnsi="Arial" w:cs="Arial"/>
          <w:strike/>
          <w:color w:val="800080"/>
          <w:spacing w:val="4"/>
        </w:rPr>
        <w:t xml:space="preserve"> </w:t>
      </w:r>
      <w:r>
        <w:rPr>
          <w:rFonts w:ascii="Arial" w:eastAsia="Arial" w:hAnsi="Arial" w:cs="Arial"/>
          <w:strike/>
          <w:color w:val="800080"/>
        </w:rPr>
        <w:t>de</w:t>
      </w:r>
      <w:r>
        <w:rPr>
          <w:rFonts w:ascii="Arial" w:eastAsia="Arial" w:hAnsi="Arial" w:cs="Arial"/>
          <w:strike/>
          <w:color w:val="800080"/>
          <w:spacing w:val="-2"/>
        </w:rPr>
        <w:t>v</w:t>
      </w:r>
      <w:r>
        <w:rPr>
          <w:rFonts w:ascii="Arial" w:eastAsia="Arial" w:hAnsi="Arial" w:cs="Arial"/>
          <w:strike/>
          <w:color w:val="800080"/>
        </w:rPr>
        <w:t>e</w:t>
      </w:r>
      <w:r>
        <w:rPr>
          <w:rFonts w:ascii="Arial" w:eastAsia="Arial" w:hAnsi="Arial" w:cs="Arial"/>
          <w:strike/>
          <w:color w:val="800080"/>
          <w:spacing w:val="-1"/>
        </w:rPr>
        <w:t>l</w:t>
      </w:r>
      <w:r>
        <w:rPr>
          <w:rFonts w:ascii="Arial" w:eastAsia="Arial" w:hAnsi="Arial" w:cs="Arial"/>
          <w:strike/>
          <w:color w:val="800080"/>
        </w:rPr>
        <w:t xml:space="preserve">oped </w:t>
      </w:r>
      <w:r>
        <w:rPr>
          <w:rFonts w:ascii="Arial" w:eastAsia="Arial" w:hAnsi="Arial" w:cs="Arial"/>
          <w:strike/>
          <w:color w:val="800080"/>
          <w:spacing w:val="5"/>
        </w:rPr>
        <w:t xml:space="preserve"> </w:t>
      </w:r>
      <w:r>
        <w:rPr>
          <w:rFonts w:ascii="Arial" w:eastAsia="Arial" w:hAnsi="Arial" w:cs="Arial"/>
          <w:strike/>
          <w:color w:val="800080"/>
          <w:spacing w:val="-2"/>
        </w:rPr>
        <w:t>v</w:t>
      </w:r>
      <w:r>
        <w:rPr>
          <w:rFonts w:ascii="Arial" w:eastAsia="Arial" w:hAnsi="Arial" w:cs="Arial"/>
          <w:strike/>
          <w:color w:val="800080"/>
        </w:rPr>
        <w:t>e</w:t>
      </w:r>
      <w:r>
        <w:rPr>
          <w:rFonts w:ascii="Arial" w:eastAsia="Arial" w:hAnsi="Arial" w:cs="Arial"/>
          <w:strike/>
          <w:color w:val="800080"/>
          <w:spacing w:val="1"/>
        </w:rPr>
        <w:t>r</w:t>
      </w:r>
      <w:r>
        <w:rPr>
          <w:rFonts w:ascii="Arial" w:eastAsia="Arial" w:hAnsi="Arial" w:cs="Arial"/>
          <w:strike/>
          <w:color w:val="800080"/>
        </w:rPr>
        <w:t xml:space="preserve">y </w:t>
      </w:r>
      <w:r>
        <w:rPr>
          <w:rFonts w:ascii="Arial" w:eastAsia="Arial" w:hAnsi="Arial" w:cs="Arial"/>
          <w:strike/>
          <w:color w:val="800080"/>
          <w:spacing w:val="4"/>
        </w:rPr>
        <w:t xml:space="preserve"> </w:t>
      </w:r>
      <w:r>
        <w:rPr>
          <w:rFonts w:ascii="Arial" w:eastAsia="Arial" w:hAnsi="Arial" w:cs="Arial"/>
          <w:strike/>
          <w:color w:val="800080"/>
          <w:spacing w:val="2"/>
        </w:rPr>
        <w:t>q</w:t>
      </w:r>
      <w:r>
        <w:rPr>
          <w:rFonts w:ascii="Arial" w:eastAsia="Arial" w:hAnsi="Arial" w:cs="Arial"/>
          <w:strike/>
          <w:color w:val="800080"/>
        </w:rPr>
        <w:t>u</w:t>
      </w:r>
      <w:r>
        <w:rPr>
          <w:rFonts w:ascii="Arial" w:eastAsia="Arial" w:hAnsi="Arial" w:cs="Arial"/>
          <w:strike/>
          <w:color w:val="800080"/>
          <w:spacing w:val="-1"/>
        </w:rPr>
        <w:t>i</w:t>
      </w:r>
      <w:r>
        <w:rPr>
          <w:rFonts w:ascii="Arial" w:eastAsia="Arial" w:hAnsi="Arial" w:cs="Arial"/>
          <w:strike/>
          <w:color w:val="800080"/>
        </w:rPr>
        <w:t>c</w:t>
      </w:r>
      <w:r>
        <w:rPr>
          <w:rFonts w:ascii="Arial" w:eastAsia="Arial" w:hAnsi="Arial" w:cs="Arial"/>
          <w:strike/>
          <w:color w:val="800080"/>
          <w:spacing w:val="2"/>
        </w:rPr>
        <w:t>k</w:t>
      </w:r>
      <w:r>
        <w:rPr>
          <w:rFonts w:ascii="Arial" w:eastAsia="Arial" w:hAnsi="Arial" w:cs="Arial"/>
          <w:strike/>
          <w:color w:val="800080"/>
          <w:spacing w:val="-1"/>
        </w:rPr>
        <w:t>l</w:t>
      </w:r>
      <w:r>
        <w:rPr>
          <w:rFonts w:ascii="Arial" w:eastAsia="Arial" w:hAnsi="Arial" w:cs="Arial"/>
          <w:strike/>
          <w:color w:val="800080"/>
          <w:spacing w:val="-2"/>
        </w:rPr>
        <w:t>y</w:t>
      </w:r>
      <w:r>
        <w:rPr>
          <w:rFonts w:ascii="Arial" w:eastAsia="Arial" w:hAnsi="Arial" w:cs="Arial"/>
          <w:strike/>
          <w:color w:val="800080"/>
        </w:rPr>
        <w:t xml:space="preserve">. </w:t>
      </w:r>
      <w:r>
        <w:rPr>
          <w:rFonts w:ascii="Arial" w:eastAsia="Arial" w:hAnsi="Arial" w:cs="Arial"/>
          <w:strike/>
          <w:color w:val="800080"/>
          <w:spacing w:val="6"/>
        </w:rPr>
        <w:t xml:space="preserve"> </w:t>
      </w:r>
      <w:r>
        <w:rPr>
          <w:rFonts w:ascii="Arial" w:eastAsia="Arial" w:hAnsi="Arial" w:cs="Arial"/>
          <w:strike/>
          <w:color w:val="800080"/>
          <w:spacing w:val="2"/>
        </w:rPr>
        <w:t>T</w:t>
      </w:r>
      <w:r>
        <w:rPr>
          <w:rFonts w:ascii="Arial" w:eastAsia="Arial" w:hAnsi="Arial" w:cs="Arial"/>
          <w:strike/>
          <w:color w:val="800080"/>
        </w:rPr>
        <w:t>h</w:t>
      </w:r>
      <w:r>
        <w:rPr>
          <w:rFonts w:ascii="Arial" w:eastAsia="Arial" w:hAnsi="Arial" w:cs="Arial"/>
          <w:strike/>
          <w:color w:val="800080"/>
          <w:spacing w:val="-1"/>
        </w:rPr>
        <w:t>i</w:t>
      </w:r>
      <w:r>
        <w:rPr>
          <w:rFonts w:ascii="Arial" w:eastAsia="Arial" w:hAnsi="Arial" w:cs="Arial"/>
          <w:strike/>
          <w:color w:val="800080"/>
        </w:rPr>
        <w:t xml:space="preserve">s </w:t>
      </w:r>
      <w:r>
        <w:rPr>
          <w:rFonts w:ascii="Arial" w:eastAsia="Arial" w:hAnsi="Arial" w:cs="Arial"/>
          <w:strike/>
          <w:color w:val="800080"/>
          <w:spacing w:val="5"/>
        </w:rPr>
        <w:t xml:space="preserve"> </w:t>
      </w:r>
      <w:r>
        <w:rPr>
          <w:rFonts w:ascii="Arial" w:eastAsia="Arial" w:hAnsi="Arial" w:cs="Arial"/>
          <w:strike/>
          <w:color w:val="800080"/>
          <w:spacing w:val="-2"/>
        </w:rPr>
        <w:t>m</w:t>
      </w:r>
      <w:r>
        <w:rPr>
          <w:rFonts w:ascii="Arial" w:eastAsia="Arial" w:hAnsi="Arial" w:cs="Arial"/>
          <w:strike/>
          <w:color w:val="800080"/>
        </w:rPr>
        <w:t>a</w:t>
      </w:r>
      <w:r>
        <w:rPr>
          <w:rFonts w:ascii="Arial" w:eastAsia="Arial" w:hAnsi="Arial" w:cs="Arial"/>
          <w:strike/>
          <w:color w:val="800080"/>
          <w:spacing w:val="2"/>
        </w:rPr>
        <w:t>k</w:t>
      </w:r>
      <w:r>
        <w:rPr>
          <w:rFonts w:ascii="Arial" w:eastAsia="Arial" w:hAnsi="Arial" w:cs="Arial"/>
          <w:strike/>
          <w:color w:val="800080"/>
        </w:rPr>
        <w:t xml:space="preserve">es </w:t>
      </w:r>
      <w:r>
        <w:rPr>
          <w:rFonts w:ascii="Arial" w:eastAsia="Arial" w:hAnsi="Arial" w:cs="Arial"/>
          <w:strike/>
          <w:color w:val="800080"/>
          <w:spacing w:val="5"/>
        </w:rPr>
        <w:t xml:space="preserve"> </w:t>
      </w:r>
      <w:r>
        <w:rPr>
          <w:rFonts w:ascii="Arial" w:eastAsia="Arial" w:hAnsi="Arial" w:cs="Arial"/>
          <w:strike/>
          <w:color w:val="800080"/>
          <w:spacing w:val="-1"/>
        </w:rPr>
        <w:t>i</w:t>
      </w:r>
      <w:r>
        <w:rPr>
          <w:rFonts w:ascii="Arial" w:eastAsia="Arial" w:hAnsi="Arial" w:cs="Arial"/>
          <w:strike/>
          <w:color w:val="800080"/>
        </w:rPr>
        <w:t xml:space="preserve">t </w:t>
      </w:r>
      <w:r>
        <w:rPr>
          <w:rFonts w:ascii="Arial" w:eastAsia="Arial" w:hAnsi="Arial" w:cs="Arial"/>
          <w:strike/>
          <w:color w:val="800080"/>
          <w:spacing w:val="6"/>
        </w:rPr>
        <w:t xml:space="preserve"> </w:t>
      </w:r>
      <w:r>
        <w:rPr>
          <w:rFonts w:ascii="Arial" w:eastAsia="Arial" w:hAnsi="Arial" w:cs="Arial"/>
          <w:strike/>
          <w:color w:val="800080"/>
        </w:rPr>
        <w:t>nec</w:t>
      </w:r>
      <w:r>
        <w:rPr>
          <w:rFonts w:ascii="Arial" w:eastAsia="Arial" w:hAnsi="Arial" w:cs="Arial"/>
          <w:strike/>
          <w:color w:val="800080"/>
          <w:spacing w:val="-3"/>
        </w:rPr>
        <w:t>e</w:t>
      </w:r>
      <w:r>
        <w:rPr>
          <w:rFonts w:ascii="Arial" w:eastAsia="Arial" w:hAnsi="Arial" w:cs="Arial"/>
          <w:strike/>
          <w:color w:val="800080"/>
        </w:rPr>
        <w:t>ssa</w:t>
      </w:r>
      <w:r>
        <w:rPr>
          <w:rFonts w:ascii="Arial" w:eastAsia="Arial" w:hAnsi="Arial" w:cs="Arial"/>
          <w:strike/>
          <w:color w:val="800080"/>
          <w:spacing w:val="1"/>
        </w:rPr>
        <w:t>r</w:t>
      </w:r>
      <w:r>
        <w:rPr>
          <w:rFonts w:ascii="Arial" w:eastAsia="Arial" w:hAnsi="Arial" w:cs="Arial"/>
          <w:strike/>
          <w:color w:val="800080"/>
        </w:rPr>
        <w:t xml:space="preserve">y  </w:t>
      </w:r>
      <w:r>
        <w:rPr>
          <w:rFonts w:ascii="Arial" w:eastAsia="Arial" w:hAnsi="Arial" w:cs="Arial"/>
          <w:strike/>
          <w:color w:val="800080"/>
          <w:spacing w:val="3"/>
        </w:rPr>
        <w:t>f</w:t>
      </w:r>
      <w:r>
        <w:rPr>
          <w:rFonts w:ascii="Arial" w:eastAsia="Arial" w:hAnsi="Arial" w:cs="Arial"/>
          <w:strike/>
          <w:color w:val="800080"/>
          <w:spacing w:val="-3"/>
        </w:rPr>
        <w:t>o</w:t>
      </w:r>
      <w:r>
        <w:rPr>
          <w:rFonts w:ascii="Arial" w:eastAsia="Arial" w:hAnsi="Arial" w:cs="Arial"/>
          <w:strike/>
          <w:color w:val="800080"/>
        </w:rPr>
        <w:t>r</w:t>
      </w:r>
      <w:r>
        <w:rPr>
          <w:rFonts w:ascii="Arial" w:eastAsia="Arial" w:hAnsi="Arial" w:cs="Arial"/>
          <w:color w:val="800080"/>
        </w:rPr>
        <w:t xml:space="preserve"> </w:t>
      </w:r>
      <w:r>
        <w:rPr>
          <w:rFonts w:ascii="Arial" w:eastAsia="Arial" w:hAnsi="Arial" w:cs="Arial"/>
          <w:strike/>
          <w:color w:val="800080"/>
          <w:spacing w:val="-1"/>
        </w:rPr>
        <w:t>i</w:t>
      </w:r>
      <w:r>
        <w:rPr>
          <w:rFonts w:ascii="Arial" w:eastAsia="Arial" w:hAnsi="Arial" w:cs="Arial"/>
          <w:strike/>
          <w:color w:val="800080"/>
        </w:rPr>
        <w:t>ns</w:t>
      </w:r>
      <w:r>
        <w:rPr>
          <w:rFonts w:ascii="Arial" w:eastAsia="Arial" w:hAnsi="Arial" w:cs="Arial"/>
          <w:strike/>
          <w:color w:val="800080"/>
          <w:spacing w:val="1"/>
        </w:rPr>
        <w:t>tr</w:t>
      </w:r>
      <w:r>
        <w:rPr>
          <w:rFonts w:ascii="Arial" w:eastAsia="Arial" w:hAnsi="Arial" w:cs="Arial"/>
          <w:strike/>
          <w:color w:val="800080"/>
        </w:rPr>
        <w:t>u</w:t>
      </w:r>
      <w:r>
        <w:rPr>
          <w:rFonts w:ascii="Arial" w:eastAsia="Arial" w:hAnsi="Arial" w:cs="Arial"/>
          <w:strike/>
          <w:color w:val="800080"/>
          <w:spacing w:val="-2"/>
        </w:rPr>
        <w:t>c</w:t>
      </w:r>
      <w:r>
        <w:rPr>
          <w:rFonts w:ascii="Arial" w:eastAsia="Arial" w:hAnsi="Arial" w:cs="Arial"/>
          <w:strike/>
          <w:color w:val="800080"/>
          <w:spacing w:val="1"/>
        </w:rPr>
        <w:t>t</w:t>
      </w:r>
      <w:r>
        <w:rPr>
          <w:rFonts w:ascii="Arial" w:eastAsia="Arial" w:hAnsi="Arial" w:cs="Arial"/>
          <w:strike/>
          <w:color w:val="800080"/>
        </w:rPr>
        <w:t>o</w:t>
      </w:r>
      <w:r>
        <w:rPr>
          <w:rFonts w:ascii="Arial" w:eastAsia="Arial" w:hAnsi="Arial" w:cs="Arial"/>
          <w:strike/>
          <w:color w:val="800080"/>
          <w:spacing w:val="1"/>
        </w:rPr>
        <w:t>r</w:t>
      </w:r>
      <w:r>
        <w:rPr>
          <w:rFonts w:ascii="Arial" w:eastAsia="Arial" w:hAnsi="Arial" w:cs="Arial"/>
          <w:strike/>
          <w:color w:val="800080"/>
        </w:rPr>
        <w:t>s</w:t>
      </w:r>
      <w:r>
        <w:rPr>
          <w:rFonts w:ascii="Arial" w:eastAsia="Arial" w:hAnsi="Arial" w:cs="Arial"/>
          <w:strike/>
          <w:color w:val="800080"/>
          <w:spacing w:val="1"/>
        </w:rPr>
        <w:t xml:space="preserve"> t</w:t>
      </w:r>
      <w:r>
        <w:rPr>
          <w:rFonts w:ascii="Arial" w:eastAsia="Arial" w:hAnsi="Arial" w:cs="Arial"/>
          <w:strike/>
          <w:color w:val="800080"/>
        </w:rPr>
        <w:t xml:space="preserve">o </w:t>
      </w:r>
      <w:r>
        <w:rPr>
          <w:rFonts w:ascii="Arial" w:eastAsia="Arial" w:hAnsi="Arial" w:cs="Arial"/>
          <w:strike/>
          <w:color w:val="800080"/>
          <w:spacing w:val="2"/>
        </w:rPr>
        <w:t>k</w:t>
      </w:r>
      <w:r>
        <w:rPr>
          <w:rFonts w:ascii="Arial" w:eastAsia="Arial" w:hAnsi="Arial" w:cs="Arial"/>
          <w:strike/>
          <w:color w:val="800080"/>
        </w:rPr>
        <w:t>eep</w:t>
      </w:r>
      <w:r>
        <w:rPr>
          <w:rFonts w:ascii="Arial" w:eastAsia="Arial" w:hAnsi="Arial" w:cs="Arial"/>
          <w:strike/>
          <w:color w:val="800080"/>
          <w:spacing w:val="3"/>
        </w:rPr>
        <w:t xml:space="preserve"> </w:t>
      </w:r>
      <w:r>
        <w:rPr>
          <w:rFonts w:ascii="Arial" w:eastAsia="Arial" w:hAnsi="Arial" w:cs="Arial"/>
          <w:strike/>
          <w:color w:val="800080"/>
        </w:rPr>
        <w:t>up</w:t>
      </w:r>
      <w:r>
        <w:rPr>
          <w:rFonts w:ascii="Arial" w:eastAsia="Arial" w:hAnsi="Arial" w:cs="Arial"/>
          <w:strike/>
          <w:color w:val="800080"/>
          <w:spacing w:val="3"/>
        </w:rPr>
        <w:t xml:space="preserve"> </w:t>
      </w:r>
      <w:r>
        <w:rPr>
          <w:rFonts w:ascii="Arial" w:eastAsia="Arial" w:hAnsi="Arial" w:cs="Arial"/>
          <w:strike/>
          <w:color w:val="800080"/>
          <w:spacing w:val="-1"/>
        </w:rPr>
        <w:t>t</w:t>
      </w:r>
      <w:r>
        <w:rPr>
          <w:rFonts w:ascii="Arial" w:eastAsia="Arial" w:hAnsi="Arial" w:cs="Arial"/>
          <w:strike/>
          <w:color w:val="800080"/>
        </w:rPr>
        <w:t>o</w:t>
      </w:r>
      <w:r>
        <w:rPr>
          <w:rFonts w:ascii="Arial" w:eastAsia="Arial" w:hAnsi="Arial" w:cs="Arial"/>
          <w:strike/>
          <w:color w:val="800080"/>
          <w:spacing w:val="3"/>
        </w:rPr>
        <w:t xml:space="preserve"> </w:t>
      </w:r>
      <w:r>
        <w:rPr>
          <w:rFonts w:ascii="Arial" w:eastAsia="Arial" w:hAnsi="Arial" w:cs="Arial"/>
          <w:strike/>
          <w:color w:val="800080"/>
        </w:rPr>
        <w:t>da</w:t>
      </w:r>
      <w:r>
        <w:rPr>
          <w:rFonts w:ascii="Arial" w:eastAsia="Arial" w:hAnsi="Arial" w:cs="Arial"/>
          <w:strike/>
          <w:color w:val="800080"/>
          <w:spacing w:val="1"/>
        </w:rPr>
        <w:t>t</w:t>
      </w:r>
      <w:r>
        <w:rPr>
          <w:rFonts w:ascii="Arial" w:eastAsia="Arial" w:hAnsi="Arial" w:cs="Arial"/>
          <w:strike/>
          <w:color w:val="800080"/>
        </w:rPr>
        <w:t>e</w:t>
      </w:r>
      <w:r>
        <w:rPr>
          <w:rFonts w:ascii="Arial" w:eastAsia="Arial" w:hAnsi="Arial" w:cs="Arial"/>
          <w:strike/>
          <w:color w:val="800080"/>
          <w:spacing w:val="4"/>
        </w:rPr>
        <w:t xml:space="preserve"> </w:t>
      </w:r>
      <w:r>
        <w:rPr>
          <w:rFonts w:ascii="Arial" w:eastAsia="Arial" w:hAnsi="Arial" w:cs="Arial"/>
          <w:strike/>
          <w:color w:val="800080"/>
          <w:spacing w:val="-4"/>
        </w:rPr>
        <w:t>w</w:t>
      </w:r>
      <w:r>
        <w:rPr>
          <w:rFonts w:ascii="Arial" w:eastAsia="Arial" w:hAnsi="Arial" w:cs="Arial"/>
          <w:strike/>
          <w:color w:val="800080"/>
          <w:spacing w:val="-1"/>
        </w:rPr>
        <w:t>i</w:t>
      </w:r>
      <w:r>
        <w:rPr>
          <w:rFonts w:ascii="Arial" w:eastAsia="Arial" w:hAnsi="Arial" w:cs="Arial"/>
          <w:strike/>
          <w:color w:val="800080"/>
          <w:spacing w:val="1"/>
        </w:rPr>
        <w:t>t</w:t>
      </w:r>
      <w:r>
        <w:rPr>
          <w:rFonts w:ascii="Arial" w:eastAsia="Arial" w:hAnsi="Arial" w:cs="Arial"/>
          <w:strike/>
          <w:color w:val="800080"/>
        </w:rPr>
        <w:t>h</w:t>
      </w:r>
      <w:r>
        <w:rPr>
          <w:rFonts w:ascii="Arial" w:eastAsia="Arial" w:hAnsi="Arial" w:cs="Arial"/>
          <w:strike/>
          <w:color w:val="800080"/>
          <w:spacing w:val="3"/>
        </w:rPr>
        <w:t xml:space="preserve"> </w:t>
      </w:r>
      <w:r>
        <w:rPr>
          <w:rFonts w:ascii="Arial" w:eastAsia="Arial" w:hAnsi="Arial" w:cs="Arial"/>
          <w:strike/>
          <w:color w:val="800080"/>
        </w:rPr>
        <w:t>n</w:t>
      </w:r>
      <w:r>
        <w:rPr>
          <w:rFonts w:ascii="Arial" w:eastAsia="Arial" w:hAnsi="Arial" w:cs="Arial"/>
          <w:strike/>
          <w:color w:val="800080"/>
          <w:spacing w:val="2"/>
        </w:rPr>
        <w:t>e</w:t>
      </w:r>
      <w:r>
        <w:rPr>
          <w:rFonts w:ascii="Arial" w:eastAsia="Arial" w:hAnsi="Arial" w:cs="Arial"/>
          <w:strike/>
          <w:color w:val="800080"/>
        </w:rPr>
        <w:t xml:space="preserve">w </w:t>
      </w:r>
      <w:r>
        <w:rPr>
          <w:rFonts w:ascii="Arial" w:eastAsia="Arial" w:hAnsi="Arial" w:cs="Arial"/>
          <w:strike/>
          <w:color w:val="800080"/>
          <w:spacing w:val="1"/>
        </w:rPr>
        <w:t>t</w:t>
      </w:r>
      <w:r>
        <w:rPr>
          <w:rFonts w:ascii="Arial" w:eastAsia="Arial" w:hAnsi="Arial" w:cs="Arial"/>
          <w:strike/>
          <w:color w:val="800080"/>
        </w:rPr>
        <w:t>echn</w:t>
      </w:r>
      <w:r>
        <w:rPr>
          <w:rFonts w:ascii="Arial" w:eastAsia="Arial" w:hAnsi="Arial" w:cs="Arial"/>
          <w:strike/>
          <w:color w:val="800080"/>
          <w:spacing w:val="1"/>
        </w:rPr>
        <w:t>i</w:t>
      </w:r>
      <w:r>
        <w:rPr>
          <w:rFonts w:ascii="Arial" w:eastAsia="Arial" w:hAnsi="Arial" w:cs="Arial"/>
          <w:strike/>
          <w:color w:val="800080"/>
          <w:spacing w:val="2"/>
        </w:rPr>
        <w:t>q</w:t>
      </w:r>
      <w:r>
        <w:rPr>
          <w:rFonts w:ascii="Arial" w:eastAsia="Arial" w:hAnsi="Arial" w:cs="Arial"/>
          <w:strike/>
          <w:color w:val="800080"/>
        </w:rPr>
        <w:t>ues</w:t>
      </w:r>
      <w:r>
        <w:rPr>
          <w:rFonts w:ascii="Arial" w:eastAsia="Arial" w:hAnsi="Arial" w:cs="Arial"/>
          <w:strike/>
          <w:color w:val="800080"/>
          <w:spacing w:val="4"/>
        </w:rPr>
        <w:t xml:space="preserve"> </w:t>
      </w:r>
      <w:r>
        <w:rPr>
          <w:rFonts w:ascii="Arial" w:eastAsia="Arial" w:hAnsi="Arial" w:cs="Arial"/>
          <w:strike/>
          <w:color w:val="800080"/>
        </w:rPr>
        <w:t>and</w:t>
      </w:r>
      <w:r>
        <w:rPr>
          <w:rFonts w:ascii="Arial" w:eastAsia="Arial" w:hAnsi="Arial" w:cs="Arial"/>
          <w:strike/>
          <w:color w:val="800080"/>
          <w:spacing w:val="3"/>
        </w:rPr>
        <w:t xml:space="preserve"> </w:t>
      </w:r>
      <w:r>
        <w:rPr>
          <w:rFonts w:ascii="Arial" w:eastAsia="Arial" w:hAnsi="Arial" w:cs="Arial"/>
          <w:strike/>
          <w:color w:val="800080"/>
        </w:rPr>
        <w:t>n</w:t>
      </w:r>
      <w:r>
        <w:rPr>
          <w:rFonts w:ascii="Arial" w:eastAsia="Arial" w:hAnsi="Arial" w:cs="Arial"/>
          <w:strike/>
          <w:color w:val="800080"/>
          <w:spacing w:val="-3"/>
        </w:rPr>
        <w:t>a</w:t>
      </w:r>
      <w:r>
        <w:rPr>
          <w:rFonts w:ascii="Arial" w:eastAsia="Arial" w:hAnsi="Arial" w:cs="Arial"/>
          <w:strike/>
          <w:color w:val="800080"/>
          <w:spacing w:val="1"/>
        </w:rPr>
        <w:t>t</w:t>
      </w:r>
      <w:r>
        <w:rPr>
          <w:rFonts w:ascii="Arial" w:eastAsia="Arial" w:hAnsi="Arial" w:cs="Arial"/>
          <w:strike/>
          <w:color w:val="800080"/>
          <w:spacing w:val="-1"/>
        </w:rPr>
        <w:t>i</w:t>
      </w:r>
      <w:r>
        <w:rPr>
          <w:rFonts w:ascii="Arial" w:eastAsia="Arial" w:hAnsi="Arial" w:cs="Arial"/>
          <w:strike/>
          <w:color w:val="800080"/>
        </w:rPr>
        <w:t>onal</w:t>
      </w:r>
      <w:r>
        <w:rPr>
          <w:rFonts w:ascii="Arial" w:eastAsia="Arial" w:hAnsi="Arial" w:cs="Arial"/>
          <w:strike/>
          <w:color w:val="800080"/>
          <w:spacing w:val="2"/>
        </w:rPr>
        <w:t xml:space="preserve"> </w:t>
      </w:r>
      <w:r>
        <w:rPr>
          <w:rFonts w:ascii="Arial" w:eastAsia="Arial" w:hAnsi="Arial" w:cs="Arial"/>
          <w:strike/>
          <w:color w:val="800080"/>
        </w:rPr>
        <w:t>and</w:t>
      </w:r>
      <w:r>
        <w:rPr>
          <w:rFonts w:ascii="Arial" w:eastAsia="Arial" w:hAnsi="Arial" w:cs="Arial"/>
          <w:strike/>
          <w:color w:val="800080"/>
          <w:spacing w:val="3"/>
        </w:rPr>
        <w:t xml:space="preserve"> </w:t>
      </w:r>
      <w:r>
        <w:rPr>
          <w:rFonts w:ascii="Arial" w:eastAsia="Arial" w:hAnsi="Arial" w:cs="Arial"/>
          <w:strike/>
          <w:color w:val="800080"/>
          <w:spacing w:val="1"/>
        </w:rPr>
        <w:t>i</w:t>
      </w:r>
      <w:r>
        <w:rPr>
          <w:rFonts w:ascii="Arial" w:eastAsia="Arial" w:hAnsi="Arial" w:cs="Arial"/>
          <w:strike/>
          <w:color w:val="800080"/>
        </w:rPr>
        <w:t>n</w:t>
      </w:r>
      <w:r>
        <w:rPr>
          <w:rFonts w:ascii="Arial" w:eastAsia="Arial" w:hAnsi="Arial" w:cs="Arial"/>
          <w:strike/>
          <w:color w:val="800080"/>
          <w:spacing w:val="1"/>
        </w:rPr>
        <w:t>t</w:t>
      </w:r>
      <w:r>
        <w:rPr>
          <w:rFonts w:ascii="Arial" w:eastAsia="Arial" w:hAnsi="Arial" w:cs="Arial"/>
          <w:strike/>
          <w:color w:val="800080"/>
        </w:rPr>
        <w:t>e</w:t>
      </w:r>
      <w:r>
        <w:rPr>
          <w:rFonts w:ascii="Arial" w:eastAsia="Arial" w:hAnsi="Arial" w:cs="Arial"/>
          <w:strike/>
          <w:color w:val="800080"/>
          <w:spacing w:val="1"/>
        </w:rPr>
        <w:t>r</w:t>
      </w:r>
      <w:r>
        <w:rPr>
          <w:rFonts w:ascii="Arial" w:eastAsia="Arial" w:hAnsi="Arial" w:cs="Arial"/>
          <w:strike/>
          <w:color w:val="800080"/>
        </w:rPr>
        <w:t>n</w:t>
      </w:r>
      <w:r>
        <w:rPr>
          <w:rFonts w:ascii="Arial" w:eastAsia="Arial" w:hAnsi="Arial" w:cs="Arial"/>
          <w:strike/>
          <w:color w:val="800080"/>
          <w:spacing w:val="-3"/>
        </w:rPr>
        <w:t>a</w:t>
      </w:r>
      <w:r>
        <w:rPr>
          <w:rFonts w:ascii="Arial" w:eastAsia="Arial" w:hAnsi="Arial" w:cs="Arial"/>
          <w:strike/>
          <w:color w:val="800080"/>
          <w:spacing w:val="1"/>
        </w:rPr>
        <w:t>t</w:t>
      </w:r>
      <w:r>
        <w:rPr>
          <w:rFonts w:ascii="Arial" w:eastAsia="Arial" w:hAnsi="Arial" w:cs="Arial"/>
          <w:strike/>
          <w:color w:val="800080"/>
          <w:spacing w:val="-1"/>
        </w:rPr>
        <w:t>i</w:t>
      </w:r>
      <w:r>
        <w:rPr>
          <w:rFonts w:ascii="Arial" w:eastAsia="Arial" w:hAnsi="Arial" w:cs="Arial"/>
          <w:strike/>
          <w:color w:val="800080"/>
        </w:rPr>
        <w:t>onal</w:t>
      </w:r>
      <w:r>
        <w:rPr>
          <w:rFonts w:ascii="Arial" w:eastAsia="Arial" w:hAnsi="Arial" w:cs="Arial"/>
          <w:strike/>
          <w:color w:val="800080"/>
          <w:spacing w:val="2"/>
        </w:rPr>
        <w:t xml:space="preserve"> </w:t>
      </w:r>
      <w:r>
        <w:rPr>
          <w:rFonts w:ascii="Arial" w:eastAsia="Arial" w:hAnsi="Arial" w:cs="Arial"/>
          <w:strike/>
          <w:color w:val="800080"/>
          <w:spacing w:val="1"/>
        </w:rPr>
        <w:t>r</w:t>
      </w:r>
      <w:r>
        <w:rPr>
          <w:rFonts w:ascii="Arial" w:eastAsia="Arial" w:hAnsi="Arial" w:cs="Arial"/>
          <w:strike/>
          <w:color w:val="800080"/>
        </w:rPr>
        <w:t>u</w:t>
      </w:r>
      <w:r>
        <w:rPr>
          <w:rFonts w:ascii="Arial" w:eastAsia="Arial" w:hAnsi="Arial" w:cs="Arial"/>
          <w:strike/>
          <w:color w:val="800080"/>
          <w:spacing w:val="-1"/>
        </w:rPr>
        <w:t>l</w:t>
      </w:r>
      <w:r>
        <w:rPr>
          <w:rFonts w:ascii="Arial" w:eastAsia="Arial" w:hAnsi="Arial" w:cs="Arial"/>
          <w:strike/>
          <w:color w:val="800080"/>
        </w:rPr>
        <w:t>es</w:t>
      </w:r>
      <w:r>
        <w:rPr>
          <w:rFonts w:ascii="Arial" w:eastAsia="Arial" w:hAnsi="Arial" w:cs="Arial"/>
          <w:strike/>
          <w:color w:val="800080"/>
          <w:spacing w:val="4"/>
        </w:rPr>
        <w:t xml:space="preserve"> </w:t>
      </w:r>
      <w:r>
        <w:rPr>
          <w:rFonts w:ascii="Arial" w:eastAsia="Arial" w:hAnsi="Arial" w:cs="Arial"/>
          <w:strike/>
          <w:color w:val="800080"/>
        </w:rPr>
        <w:t>and</w:t>
      </w:r>
      <w:r>
        <w:rPr>
          <w:rFonts w:ascii="Arial" w:eastAsia="Arial" w:hAnsi="Arial" w:cs="Arial"/>
          <w:color w:val="800080"/>
        </w:rPr>
        <w:t xml:space="preserve"> </w:t>
      </w:r>
      <w:r>
        <w:rPr>
          <w:rFonts w:ascii="Arial" w:eastAsia="Arial" w:hAnsi="Arial" w:cs="Arial"/>
          <w:strike/>
          <w:color w:val="800080"/>
          <w:spacing w:val="1"/>
        </w:rPr>
        <w:t>r</w:t>
      </w:r>
      <w:r>
        <w:rPr>
          <w:rFonts w:ascii="Arial" w:eastAsia="Arial" w:hAnsi="Arial" w:cs="Arial"/>
          <w:strike/>
          <w:color w:val="800080"/>
          <w:spacing w:val="-3"/>
        </w:rPr>
        <w:t>e</w:t>
      </w:r>
      <w:r>
        <w:rPr>
          <w:rFonts w:ascii="Arial" w:eastAsia="Arial" w:hAnsi="Arial" w:cs="Arial"/>
          <w:strike/>
          <w:color w:val="800080"/>
          <w:spacing w:val="2"/>
        </w:rPr>
        <w:t>g</w:t>
      </w:r>
      <w:r>
        <w:rPr>
          <w:rFonts w:ascii="Arial" w:eastAsia="Arial" w:hAnsi="Arial" w:cs="Arial"/>
          <w:strike/>
          <w:color w:val="800080"/>
        </w:rPr>
        <w:t>u</w:t>
      </w:r>
      <w:r>
        <w:rPr>
          <w:rFonts w:ascii="Arial" w:eastAsia="Arial" w:hAnsi="Arial" w:cs="Arial"/>
          <w:strike/>
          <w:color w:val="800080"/>
          <w:spacing w:val="-1"/>
        </w:rPr>
        <w:t>l</w:t>
      </w:r>
      <w:r>
        <w:rPr>
          <w:rFonts w:ascii="Arial" w:eastAsia="Arial" w:hAnsi="Arial" w:cs="Arial"/>
          <w:strike/>
          <w:color w:val="800080"/>
        </w:rPr>
        <w:t>a</w:t>
      </w:r>
      <w:r>
        <w:rPr>
          <w:rFonts w:ascii="Arial" w:eastAsia="Arial" w:hAnsi="Arial" w:cs="Arial"/>
          <w:strike/>
          <w:color w:val="800080"/>
          <w:spacing w:val="1"/>
        </w:rPr>
        <w:t>t</w:t>
      </w:r>
      <w:r>
        <w:rPr>
          <w:rFonts w:ascii="Arial" w:eastAsia="Arial" w:hAnsi="Arial" w:cs="Arial"/>
          <w:strike/>
          <w:color w:val="800080"/>
          <w:spacing w:val="-1"/>
        </w:rPr>
        <w:t>i</w:t>
      </w:r>
      <w:r>
        <w:rPr>
          <w:rFonts w:ascii="Arial" w:eastAsia="Arial" w:hAnsi="Arial" w:cs="Arial"/>
          <w:strike/>
          <w:color w:val="800080"/>
        </w:rPr>
        <w:t xml:space="preserve">ons.  </w:t>
      </w:r>
      <w:r>
        <w:rPr>
          <w:rFonts w:ascii="Arial" w:eastAsia="Arial" w:hAnsi="Arial" w:cs="Arial"/>
          <w:strike/>
          <w:color w:val="800080"/>
          <w:spacing w:val="2"/>
        </w:rPr>
        <w:t xml:space="preserve"> </w:t>
      </w:r>
      <w:r>
        <w:rPr>
          <w:rFonts w:ascii="Arial" w:eastAsia="Arial" w:hAnsi="Arial" w:cs="Arial"/>
          <w:strike/>
          <w:color w:val="800080"/>
          <w:spacing w:val="1"/>
        </w:rPr>
        <w:t>I</w:t>
      </w:r>
      <w:r>
        <w:rPr>
          <w:rFonts w:ascii="Arial" w:eastAsia="Arial" w:hAnsi="Arial" w:cs="Arial"/>
          <w:strike/>
          <w:color w:val="800080"/>
        </w:rPr>
        <w:t>ns</w:t>
      </w:r>
      <w:r>
        <w:rPr>
          <w:rFonts w:ascii="Arial" w:eastAsia="Arial" w:hAnsi="Arial" w:cs="Arial"/>
          <w:strike/>
          <w:color w:val="800080"/>
          <w:spacing w:val="-1"/>
        </w:rPr>
        <w:t>t</w:t>
      </w:r>
      <w:r>
        <w:rPr>
          <w:rFonts w:ascii="Arial" w:eastAsia="Arial" w:hAnsi="Arial" w:cs="Arial"/>
          <w:strike/>
          <w:color w:val="800080"/>
          <w:spacing w:val="1"/>
        </w:rPr>
        <w:t>r</w:t>
      </w:r>
      <w:r>
        <w:rPr>
          <w:rFonts w:ascii="Arial" w:eastAsia="Arial" w:hAnsi="Arial" w:cs="Arial"/>
          <w:strike/>
          <w:color w:val="800080"/>
        </w:rPr>
        <w:t>u</w:t>
      </w:r>
      <w:r>
        <w:rPr>
          <w:rFonts w:ascii="Arial" w:eastAsia="Arial" w:hAnsi="Arial" w:cs="Arial"/>
          <w:strike/>
          <w:color w:val="800080"/>
          <w:spacing w:val="-2"/>
        </w:rPr>
        <w:t>c</w:t>
      </w:r>
      <w:r>
        <w:rPr>
          <w:rFonts w:ascii="Arial" w:eastAsia="Arial" w:hAnsi="Arial" w:cs="Arial"/>
          <w:strike/>
          <w:color w:val="800080"/>
          <w:spacing w:val="1"/>
        </w:rPr>
        <w:t>t</w:t>
      </w:r>
      <w:r>
        <w:rPr>
          <w:rFonts w:ascii="Arial" w:eastAsia="Arial" w:hAnsi="Arial" w:cs="Arial"/>
          <w:strike/>
          <w:color w:val="800080"/>
        </w:rPr>
        <w:t>o</w:t>
      </w:r>
      <w:r>
        <w:rPr>
          <w:rFonts w:ascii="Arial" w:eastAsia="Arial" w:hAnsi="Arial" w:cs="Arial"/>
          <w:strike/>
          <w:color w:val="800080"/>
          <w:spacing w:val="1"/>
        </w:rPr>
        <w:t>r</w:t>
      </w:r>
      <w:r>
        <w:rPr>
          <w:rFonts w:ascii="Arial" w:eastAsia="Arial" w:hAnsi="Arial" w:cs="Arial"/>
          <w:strike/>
          <w:color w:val="800080"/>
        </w:rPr>
        <w:t>s shou</w:t>
      </w:r>
      <w:r>
        <w:rPr>
          <w:rFonts w:ascii="Arial" w:eastAsia="Arial" w:hAnsi="Arial" w:cs="Arial"/>
          <w:strike/>
          <w:color w:val="800080"/>
          <w:spacing w:val="-1"/>
        </w:rPr>
        <w:t>l</w:t>
      </w:r>
      <w:r>
        <w:rPr>
          <w:rFonts w:ascii="Arial" w:eastAsia="Arial" w:hAnsi="Arial" w:cs="Arial"/>
          <w:strike/>
          <w:color w:val="800080"/>
        </w:rPr>
        <w:t>d</w:t>
      </w:r>
      <w:r>
        <w:rPr>
          <w:rFonts w:ascii="Arial" w:eastAsia="Arial" w:hAnsi="Arial" w:cs="Arial"/>
          <w:strike/>
          <w:color w:val="800080"/>
          <w:spacing w:val="2"/>
        </w:rPr>
        <w:t xml:space="preserve"> </w:t>
      </w:r>
      <w:r>
        <w:rPr>
          <w:rFonts w:ascii="Arial" w:eastAsia="Arial" w:hAnsi="Arial" w:cs="Arial"/>
          <w:strike/>
          <w:color w:val="800080"/>
        </w:rPr>
        <w:t>be</w:t>
      </w:r>
      <w:r>
        <w:rPr>
          <w:rFonts w:ascii="Arial" w:eastAsia="Arial" w:hAnsi="Arial" w:cs="Arial"/>
          <w:strike/>
          <w:color w:val="800080"/>
          <w:spacing w:val="2"/>
        </w:rPr>
        <w:t xml:space="preserve"> </w:t>
      </w:r>
      <w:r>
        <w:rPr>
          <w:rFonts w:ascii="Arial" w:eastAsia="Arial" w:hAnsi="Arial" w:cs="Arial"/>
          <w:strike/>
          <w:color w:val="800080"/>
        </w:rPr>
        <w:t>encou</w:t>
      </w:r>
      <w:r>
        <w:rPr>
          <w:rFonts w:ascii="Arial" w:eastAsia="Arial" w:hAnsi="Arial" w:cs="Arial"/>
          <w:strike/>
          <w:color w:val="800080"/>
          <w:spacing w:val="1"/>
        </w:rPr>
        <w:t>r</w:t>
      </w:r>
      <w:r>
        <w:rPr>
          <w:rFonts w:ascii="Arial" w:eastAsia="Arial" w:hAnsi="Arial" w:cs="Arial"/>
          <w:strike/>
          <w:color w:val="800080"/>
        </w:rPr>
        <w:t>a</w:t>
      </w:r>
      <w:r>
        <w:rPr>
          <w:rFonts w:ascii="Arial" w:eastAsia="Arial" w:hAnsi="Arial" w:cs="Arial"/>
          <w:strike/>
          <w:color w:val="800080"/>
          <w:spacing w:val="2"/>
        </w:rPr>
        <w:t>g</w:t>
      </w:r>
      <w:r>
        <w:rPr>
          <w:rFonts w:ascii="Arial" w:eastAsia="Arial" w:hAnsi="Arial" w:cs="Arial"/>
          <w:strike/>
          <w:color w:val="800080"/>
        </w:rPr>
        <w:t>ed</w:t>
      </w:r>
      <w:r>
        <w:rPr>
          <w:rFonts w:ascii="Arial" w:eastAsia="Arial" w:hAnsi="Arial" w:cs="Arial"/>
          <w:strike/>
          <w:color w:val="800080"/>
          <w:spacing w:val="2"/>
        </w:rPr>
        <w:t xml:space="preserve"> </w:t>
      </w:r>
      <w:r>
        <w:rPr>
          <w:rFonts w:ascii="Arial" w:eastAsia="Arial" w:hAnsi="Arial" w:cs="Arial"/>
          <w:strike/>
          <w:color w:val="800080"/>
          <w:spacing w:val="1"/>
        </w:rPr>
        <w:t>t</w:t>
      </w:r>
      <w:r>
        <w:rPr>
          <w:rFonts w:ascii="Arial" w:eastAsia="Arial" w:hAnsi="Arial" w:cs="Arial"/>
          <w:strike/>
          <w:color w:val="800080"/>
        </w:rPr>
        <w:t>o</w:t>
      </w:r>
      <w:r>
        <w:rPr>
          <w:rFonts w:ascii="Arial" w:eastAsia="Arial" w:hAnsi="Arial" w:cs="Arial"/>
          <w:strike/>
          <w:color w:val="800080"/>
          <w:spacing w:val="4"/>
        </w:rPr>
        <w:t xml:space="preserve"> </w:t>
      </w:r>
      <w:r>
        <w:rPr>
          <w:rFonts w:ascii="Arial" w:eastAsia="Arial" w:hAnsi="Arial" w:cs="Arial"/>
          <w:strike/>
          <w:color w:val="800080"/>
          <w:spacing w:val="-1"/>
        </w:rPr>
        <w:t>i</w:t>
      </w:r>
      <w:r>
        <w:rPr>
          <w:rFonts w:ascii="Arial" w:eastAsia="Arial" w:hAnsi="Arial" w:cs="Arial"/>
          <w:strike/>
          <w:color w:val="800080"/>
        </w:rPr>
        <w:t>nc</w:t>
      </w:r>
      <w:r>
        <w:rPr>
          <w:rFonts w:ascii="Arial" w:eastAsia="Arial" w:hAnsi="Arial" w:cs="Arial"/>
          <w:strike/>
          <w:color w:val="800080"/>
          <w:spacing w:val="-1"/>
        </w:rPr>
        <w:t>l</w:t>
      </w:r>
      <w:r>
        <w:rPr>
          <w:rFonts w:ascii="Arial" w:eastAsia="Arial" w:hAnsi="Arial" w:cs="Arial"/>
          <w:strike/>
          <w:color w:val="800080"/>
        </w:rPr>
        <w:t>ude</w:t>
      </w:r>
      <w:r>
        <w:rPr>
          <w:rFonts w:ascii="Arial" w:eastAsia="Arial" w:hAnsi="Arial" w:cs="Arial"/>
          <w:strike/>
          <w:color w:val="800080"/>
          <w:spacing w:val="3"/>
        </w:rPr>
        <w:t xml:space="preserve"> </w:t>
      </w:r>
      <w:r>
        <w:rPr>
          <w:rFonts w:ascii="Arial" w:eastAsia="Arial" w:hAnsi="Arial" w:cs="Arial"/>
          <w:strike/>
          <w:color w:val="800080"/>
          <w:spacing w:val="1"/>
        </w:rPr>
        <w:t>r</w:t>
      </w:r>
      <w:r>
        <w:rPr>
          <w:rFonts w:ascii="Arial" w:eastAsia="Arial" w:hAnsi="Arial" w:cs="Arial"/>
          <w:strike/>
          <w:color w:val="800080"/>
        </w:rPr>
        <w:t>e</w:t>
      </w:r>
      <w:r>
        <w:rPr>
          <w:rFonts w:ascii="Arial" w:eastAsia="Arial" w:hAnsi="Arial" w:cs="Arial"/>
          <w:strike/>
          <w:color w:val="800080"/>
          <w:spacing w:val="-1"/>
        </w:rPr>
        <w:t>l</w:t>
      </w:r>
      <w:r>
        <w:rPr>
          <w:rFonts w:ascii="Arial" w:eastAsia="Arial" w:hAnsi="Arial" w:cs="Arial"/>
          <w:strike/>
          <w:color w:val="800080"/>
          <w:spacing w:val="2"/>
        </w:rPr>
        <w:t>e</w:t>
      </w:r>
      <w:r>
        <w:rPr>
          <w:rFonts w:ascii="Arial" w:eastAsia="Arial" w:hAnsi="Arial" w:cs="Arial"/>
          <w:strike/>
          <w:color w:val="800080"/>
          <w:spacing w:val="-2"/>
        </w:rPr>
        <w:t>v</w:t>
      </w:r>
      <w:r>
        <w:rPr>
          <w:rFonts w:ascii="Arial" w:eastAsia="Arial" w:hAnsi="Arial" w:cs="Arial"/>
          <w:strike/>
          <w:color w:val="800080"/>
        </w:rPr>
        <w:t>ant</w:t>
      </w:r>
      <w:r>
        <w:rPr>
          <w:rFonts w:ascii="Arial" w:eastAsia="Arial" w:hAnsi="Arial" w:cs="Arial"/>
          <w:strike/>
          <w:color w:val="800080"/>
          <w:spacing w:val="4"/>
        </w:rPr>
        <w:t xml:space="preserve"> </w:t>
      </w:r>
      <w:r>
        <w:rPr>
          <w:rFonts w:ascii="Arial" w:eastAsia="Arial" w:hAnsi="Arial" w:cs="Arial"/>
          <w:strike/>
          <w:color w:val="800080"/>
        </w:rPr>
        <w:t>n</w:t>
      </w:r>
      <w:r>
        <w:rPr>
          <w:rFonts w:ascii="Arial" w:eastAsia="Arial" w:hAnsi="Arial" w:cs="Arial"/>
          <w:strike/>
          <w:color w:val="800080"/>
          <w:spacing w:val="2"/>
        </w:rPr>
        <w:t>e</w:t>
      </w:r>
      <w:r>
        <w:rPr>
          <w:rFonts w:ascii="Arial" w:eastAsia="Arial" w:hAnsi="Arial" w:cs="Arial"/>
          <w:strike/>
          <w:color w:val="800080"/>
        </w:rPr>
        <w:t>w</w:t>
      </w:r>
      <w:r>
        <w:rPr>
          <w:rFonts w:ascii="Arial" w:eastAsia="Arial" w:hAnsi="Arial" w:cs="Arial"/>
          <w:strike/>
          <w:color w:val="800080"/>
          <w:spacing w:val="1"/>
        </w:rPr>
        <w:t xml:space="preserve"> </w:t>
      </w:r>
      <w:r>
        <w:rPr>
          <w:rFonts w:ascii="Arial" w:eastAsia="Arial" w:hAnsi="Arial" w:cs="Arial"/>
          <w:strike/>
          <w:color w:val="800080"/>
        </w:rPr>
        <w:t>de</w:t>
      </w:r>
      <w:r>
        <w:rPr>
          <w:rFonts w:ascii="Arial" w:eastAsia="Arial" w:hAnsi="Arial" w:cs="Arial"/>
          <w:strike/>
          <w:color w:val="800080"/>
          <w:spacing w:val="-2"/>
        </w:rPr>
        <w:t>v</w:t>
      </w:r>
      <w:r>
        <w:rPr>
          <w:rFonts w:ascii="Arial" w:eastAsia="Arial" w:hAnsi="Arial" w:cs="Arial"/>
          <w:strike/>
          <w:color w:val="800080"/>
          <w:spacing w:val="2"/>
        </w:rPr>
        <w:t>e</w:t>
      </w:r>
      <w:r>
        <w:rPr>
          <w:rFonts w:ascii="Arial" w:eastAsia="Arial" w:hAnsi="Arial" w:cs="Arial"/>
          <w:strike/>
          <w:color w:val="800080"/>
          <w:spacing w:val="-1"/>
        </w:rPr>
        <w:t>l</w:t>
      </w:r>
      <w:r>
        <w:rPr>
          <w:rFonts w:ascii="Arial" w:eastAsia="Arial" w:hAnsi="Arial" w:cs="Arial"/>
          <w:strike/>
          <w:color w:val="800080"/>
        </w:rPr>
        <w:t>op</w:t>
      </w:r>
      <w:r>
        <w:rPr>
          <w:rFonts w:ascii="Arial" w:eastAsia="Arial" w:hAnsi="Arial" w:cs="Arial"/>
          <w:strike/>
          <w:color w:val="800080"/>
          <w:spacing w:val="1"/>
        </w:rPr>
        <w:t>m</w:t>
      </w:r>
      <w:r>
        <w:rPr>
          <w:rFonts w:ascii="Arial" w:eastAsia="Arial" w:hAnsi="Arial" w:cs="Arial"/>
          <w:strike/>
          <w:color w:val="800080"/>
        </w:rPr>
        <w:t>en</w:t>
      </w:r>
      <w:r>
        <w:rPr>
          <w:rFonts w:ascii="Arial" w:eastAsia="Arial" w:hAnsi="Arial" w:cs="Arial"/>
          <w:strike/>
          <w:color w:val="800080"/>
          <w:spacing w:val="1"/>
        </w:rPr>
        <w:t>t</w:t>
      </w:r>
      <w:r>
        <w:rPr>
          <w:rFonts w:ascii="Arial" w:eastAsia="Arial" w:hAnsi="Arial" w:cs="Arial"/>
          <w:strike/>
          <w:color w:val="800080"/>
        </w:rPr>
        <w:t>s</w:t>
      </w:r>
      <w:r>
        <w:rPr>
          <w:rFonts w:ascii="Arial" w:eastAsia="Arial" w:hAnsi="Arial" w:cs="Arial"/>
          <w:strike/>
          <w:color w:val="800080"/>
          <w:spacing w:val="2"/>
        </w:rPr>
        <w:t xml:space="preserve"> </w:t>
      </w:r>
      <w:r>
        <w:rPr>
          <w:rFonts w:ascii="Arial" w:eastAsia="Arial" w:hAnsi="Arial" w:cs="Arial"/>
          <w:strike/>
          <w:color w:val="800080"/>
        </w:rPr>
        <w:t>a</w:t>
      </w:r>
      <w:r>
        <w:rPr>
          <w:rFonts w:ascii="Arial" w:eastAsia="Arial" w:hAnsi="Arial" w:cs="Arial"/>
          <w:strike/>
          <w:color w:val="800080"/>
          <w:spacing w:val="-3"/>
        </w:rPr>
        <w:t>n</w:t>
      </w:r>
      <w:r>
        <w:rPr>
          <w:rFonts w:ascii="Arial" w:eastAsia="Arial" w:hAnsi="Arial" w:cs="Arial"/>
          <w:strike/>
          <w:color w:val="800080"/>
        </w:rPr>
        <w:t>d</w:t>
      </w:r>
      <w:r>
        <w:rPr>
          <w:rFonts w:ascii="Arial" w:eastAsia="Arial" w:hAnsi="Arial" w:cs="Arial"/>
          <w:color w:val="800080"/>
        </w:rPr>
        <w:t xml:space="preserve"> </w:t>
      </w:r>
      <w:r>
        <w:rPr>
          <w:rFonts w:ascii="Arial" w:eastAsia="Arial" w:hAnsi="Arial" w:cs="Arial"/>
          <w:strike/>
          <w:color w:val="800080"/>
          <w:spacing w:val="1"/>
        </w:rPr>
        <w:t>t</w:t>
      </w:r>
      <w:r>
        <w:rPr>
          <w:rFonts w:ascii="Arial" w:eastAsia="Arial" w:hAnsi="Arial" w:cs="Arial"/>
          <w:strike/>
          <w:color w:val="800080"/>
        </w:rPr>
        <w:t>echn</w:t>
      </w:r>
      <w:r>
        <w:rPr>
          <w:rFonts w:ascii="Arial" w:eastAsia="Arial" w:hAnsi="Arial" w:cs="Arial"/>
          <w:strike/>
          <w:color w:val="800080"/>
          <w:spacing w:val="-1"/>
        </w:rPr>
        <w:t>i</w:t>
      </w:r>
      <w:r>
        <w:rPr>
          <w:rFonts w:ascii="Arial" w:eastAsia="Arial" w:hAnsi="Arial" w:cs="Arial"/>
          <w:strike/>
          <w:color w:val="800080"/>
          <w:spacing w:val="2"/>
        </w:rPr>
        <w:t>q</w:t>
      </w:r>
      <w:r>
        <w:rPr>
          <w:rFonts w:ascii="Arial" w:eastAsia="Arial" w:hAnsi="Arial" w:cs="Arial"/>
          <w:strike/>
          <w:color w:val="800080"/>
        </w:rPr>
        <w:t>u</w:t>
      </w:r>
      <w:r>
        <w:rPr>
          <w:rFonts w:ascii="Arial" w:eastAsia="Arial" w:hAnsi="Arial" w:cs="Arial"/>
          <w:strike/>
          <w:color w:val="800080"/>
          <w:spacing w:val="-3"/>
        </w:rPr>
        <w:t>e</w:t>
      </w:r>
      <w:r>
        <w:rPr>
          <w:rFonts w:ascii="Arial" w:eastAsia="Arial" w:hAnsi="Arial" w:cs="Arial"/>
          <w:strike/>
          <w:color w:val="800080"/>
        </w:rPr>
        <w:t>s</w:t>
      </w:r>
      <w:r>
        <w:rPr>
          <w:rFonts w:ascii="Arial" w:eastAsia="Arial" w:hAnsi="Arial" w:cs="Arial"/>
          <w:strike/>
          <w:color w:val="800080"/>
          <w:spacing w:val="2"/>
        </w:rPr>
        <w:t xml:space="preserve"> </w:t>
      </w:r>
      <w:r>
        <w:rPr>
          <w:rFonts w:ascii="Arial" w:eastAsia="Arial" w:hAnsi="Arial" w:cs="Arial"/>
          <w:strike/>
          <w:color w:val="800080"/>
          <w:spacing w:val="-1"/>
        </w:rPr>
        <w:t>i</w:t>
      </w:r>
      <w:r>
        <w:rPr>
          <w:rFonts w:ascii="Arial" w:eastAsia="Arial" w:hAnsi="Arial" w:cs="Arial"/>
          <w:strike/>
          <w:color w:val="800080"/>
        </w:rPr>
        <w:t>n</w:t>
      </w:r>
      <w:r>
        <w:rPr>
          <w:rFonts w:ascii="Arial" w:eastAsia="Arial" w:hAnsi="Arial" w:cs="Arial"/>
          <w:strike/>
          <w:color w:val="800080"/>
          <w:spacing w:val="-2"/>
        </w:rPr>
        <w:t xml:space="preserve"> </w:t>
      </w:r>
      <w:r>
        <w:rPr>
          <w:rFonts w:ascii="Arial" w:eastAsia="Arial" w:hAnsi="Arial" w:cs="Arial"/>
          <w:strike/>
          <w:color w:val="800080"/>
          <w:spacing w:val="1"/>
        </w:rPr>
        <w:t>t</w:t>
      </w:r>
      <w:r>
        <w:rPr>
          <w:rFonts w:ascii="Arial" w:eastAsia="Arial" w:hAnsi="Arial" w:cs="Arial"/>
          <w:strike/>
          <w:color w:val="800080"/>
        </w:rPr>
        <w:t>he</w:t>
      </w:r>
      <w:r>
        <w:rPr>
          <w:rFonts w:ascii="Arial" w:eastAsia="Arial" w:hAnsi="Arial" w:cs="Arial"/>
          <w:strike/>
          <w:color w:val="800080"/>
          <w:spacing w:val="-1"/>
        </w:rPr>
        <w:t xml:space="preserve"> </w:t>
      </w:r>
      <w:r>
        <w:rPr>
          <w:rFonts w:ascii="Arial" w:eastAsia="Arial" w:hAnsi="Arial" w:cs="Arial"/>
          <w:strike/>
          <w:color w:val="800080"/>
          <w:spacing w:val="1"/>
        </w:rPr>
        <w:t>tr</w:t>
      </w:r>
      <w:r>
        <w:rPr>
          <w:rFonts w:ascii="Arial" w:eastAsia="Arial" w:hAnsi="Arial" w:cs="Arial"/>
          <w:strike/>
          <w:color w:val="800080"/>
        </w:rPr>
        <w:t>a</w:t>
      </w:r>
      <w:r>
        <w:rPr>
          <w:rFonts w:ascii="Arial" w:eastAsia="Arial" w:hAnsi="Arial" w:cs="Arial"/>
          <w:strike/>
          <w:color w:val="800080"/>
          <w:spacing w:val="-1"/>
        </w:rPr>
        <w:t>i</w:t>
      </w:r>
      <w:r>
        <w:rPr>
          <w:rFonts w:ascii="Arial" w:eastAsia="Arial" w:hAnsi="Arial" w:cs="Arial"/>
          <w:strike/>
          <w:color w:val="800080"/>
        </w:rPr>
        <w:t>n</w:t>
      </w:r>
      <w:r>
        <w:rPr>
          <w:rFonts w:ascii="Arial" w:eastAsia="Arial" w:hAnsi="Arial" w:cs="Arial"/>
          <w:strike/>
          <w:color w:val="800080"/>
          <w:spacing w:val="-1"/>
        </w:rPr>
        <w:t>i</w:t>
      </w:r>
      <w:r>
        <w:rPr>
          <w:rFonts w:ascii="Arial" w:eastAsia="Arial" w:hAnsi="Arial" w:cs="Arial"/>
          <w:strike/>
          <w:color w:val="800080"/>
          <w:spacing w:val="-3"/>
        </w:rPr>
        <w:t>n</w:t>
      </w:r>
      <w:r>
        <w:rPr>
          <w:rFonts w:ascii="Arial" w:eastAsia="Arial" w:hAnsi="Arial" w:cs="Arial"/>
          <w:strike/>
          <w:color w:val="800080"/>
        </w:rPr>
        <w:t>g.</w:t>
      </w:r>
    </w:p>
    <w:p w:rsidR="000A5570" w:rsidRDefault="000A5570">
      <w:pPr>
        <w:spacing w:before="9" w:after="0" w:line="110" w:lineRule="exact"/>
        <w:rPr>
          <w:sz w:val="11"/>
          <w:szCs w:val="11"/>
        </w:rPr>
      </w:pPr>
    </w:p>
    <w:p w:rsidR="000A5570" w:rsidRDefault="00863EB5">
      <w:pPr>
        <w:spacing w:after="0" w:line="240" w:lineRule="auto"/>
        <w:ind w:left="298" w:right="97"/>
        <w:jc w:val="both"/>
        <w:rPr>
          <w:rFonts w:ascii="Arial" w:eastAsia="Arial" w:hAnsi="Arial" w:cs="Arial"/>
        </w:rPr>
      </w:pPr>
      <w:r>
        <w:rPr>
          <w:rFonts w:ascii="Arial" w:eastAsia="Arial" w:hAnsi="Arial" w:cs="Arial"/>
          <w:strike/>
          <w:color w:val="800080"/>
          <w:spacing w:val="-1"/>
        </w:rPr>
        <w:t>C</w:t>
      </w:r>
      <w:r>
        <w:rPr>
          <w:rFonts w:ascii="Arial" w:eastAsia="Arial" w:hAnsi="Arial" w:cs="Arial"/>
          <w:strike/>
          <w:color w:val="800080"/>
        </w:rPr>
        <w:t>o</w:t>
      </w:r>
      <w:r>
        <w:rPr>
          <w:rFonts w:ascii="Arial" w:eastAsia="Arial" w:hAnsi="Arial" w:cs="Arial"/>
          <w:strike/>
          <w:color w:val="800080"/>
          <w:spacing w:val="1"/>
        </w:rPr>
        <w:t>m</w:t>
      </w:r>
      <w:r>
        <w:rPr>
          <w:rFonts w:ascii="Arial" w:eastAsia="Arial" w:hAnsi="Arial" w:cs="Arial"/>
          <w:strike/>
          <w:color w:val="800080"/>
        </w:rPr>
        <w:t>pe</w:t>
      </w:r>
      <w:r>
        <w:rPr>
          <w:rFonts w:ascii="Arial" w:eastAsia="Arial" w:hAnsi="Arial" w:cs="Arial"/>
          <w:strike/>
          <w:color w:val="800080"/>
          <w:spacing w:val="1"/>
        </w:rPr>
        <w:t>t</w:t>
      </w:r>
      <w:r>
        <w:rPr>
          <w:rFonts w:ascii="Arial" w:eastAsia="Arial" w:hAnsi="Arial" w:cs="Arial"/>
          <w:strike/>
          <w:color w:val="800080"/>
        </w:rPr>
        <w:t>e</w:t>
      </w:r>
      <w:r>
        <w:rPr>
          <w:rFonts w:ascii="Arial" w:eastAsia="Arial" w:hAnsi="Arial" w:cs="Arial"/>
          <w:strike/>
          <w:color w:val="800080"/>
          <w:spacing w:val="-2"/>
        </w:rPr>
        <w:t>n</w:t>
      </w:r>
      <w:r>
        <w:rPr>
          <w:rFonts w:ascii="Arial" w:eastAsia="Arial" w:hAnsi="Arial" w:cs="Arial"/>
          <w:strike/>
          <w:color w:val="800080"/>
        </w:rPr>
        <w:t xml:space="preserve">t  </w:t>
      </w:r>
      <w:r>
        <w:rPr>
          <w:rFonts w:ascii="Arial" w:eastAsia="Arial" w:hAnsi="Arial" w:cs="Arial"/>
          <w:strike/>
          <w:color w:val="800080"/>
          <w:spacing w:val="4"/>
        </w:rPr>
        <w:t xml:space="preserve"> </w:t>
      </w:r>
      <w:r>
        <w:rPr>
          <w:rFonts w:ascii="Arial" w:eastAsia="Arial" w:hAnsi="Arial" w:cs="Arial"/>
          <w:strike/>
          <w:color w:val="800080"/>
          <w:spacing w:val="-1"/>
        </w:rPr>
        <w:t>A</w:t>
      </w:r>
      <w:r>
        <w:rPr>
          <w:rFonts w:ascii="Arial" w:eastAsia="Arial" w:hAnsi="Arial" w:cs="Arial"/>
          <w:strike/>
          <w:color w:val="800080"/>
        </w:rPr>
        <w:t>u</w:t>
      </w:r>
      <w:r>
        <w:rPr>
          <w:rFonts w:ascii="Arial" w:eastAsia="Arial" w:hAnsi="Arial" w:cs="Arial"/>
          <w:strike/>
          <w:color w:val="800080"/>
          <w:spacing w:val="1"/>
        </w:rPr>
        <w:t>t</w:t>
      </w:r>
      <w:r>
        <w:rPr>
          <w:rFonts w:ascii="Arial" w:eastAsia="Arial" w:hAnsi="Arial" w:cs="Arial"/>
          <w:strike/>
          <w:color w:val="800080"/>
        </w:rPr>
        <w:t>h</w:t>
      </w:r>
      <w:r>
        <w:rPr>
          <w:rFonts w:ascii="Arial" w:eastAsia="Arial" w:hAnsi="Arial" w:cs="Arial"/>
          <w:strike/>
          <w:color w:val="800080"/>
          <w:spacing w:val="-3"/>
        </w:rPr>
        <w:t>o</w:t>
      </w:r>
      <w:r>
        <w:rPr>
          <w:rFonts w:ascii="Arial" w:eastAsia="Arial" w:hAnsi="Arial" w:cs="Arial"/>
          <w:strike/>
          <w:color w:val="800080"/>
          <w:spacing w:val="1"/>
        </w:rPr>
        <w:t>r</w:t>
      </w:r>
      <w:r>
        <w:rPr>
          <w:rFonts w:ascii="Arial" w:eastAsia="Arial" w:hAnsi="Arial" w:cs="Arial"/>
          <w:strike/>
          <w:color w:val="800080"/>
          <w:spacing w:val="-1"/>
        </w:rPr>
        <w:t>i</w:t>
      </w:r>
      <w:r>
        <w:rPr>
          <w:rFonts w:ascii="Arial" w:eastAsia="Arial" w:hAnsi="Arial" w:cs="Arial"/>
          <w:strike/>
          <w:color w:val="800080"/>
          <w:spacing w:val="1"/>
        </w:rPr>
        <w:t>t</w:t>
      </w:r>
      <w:r>
        <w:rPr>
          <w:rFonts w:ascii="Arial" w:eastAsia="Arial" w:hAnsi="Arial" w:cs="Arial"/>
          <w:strike/>
          <w:color w:val="800080"/>
          <w:spacing w:val="-1"/>
        </w:rPr>
        <w:t>i</w:t>
      </w:r>
      <w:r>
        <w:rPr>
          <w:rFonts w:ascii="Arial" w:eastAsia="Arial" w:hAnsi="Arial" w:cs="Arial"/>
          <w:strike/>
          <w:color w:val="800080"/>
        </w:rPr>
        <w:t xml:space="preserve">es  </w:t>
      </w:r>
      <w:r>
        <w:rPr>
          <w:rFonts w:ascii="Arial" w:eastAsia="Arial" w:hAnsi="Arial" w:cs="Arial"/>
          <w:strike/>
          <w:color w:val="800080"/>
          <w:spacing w:val="1"/>
        </w:rPr>
        <w:t xml:space="preserve"> </w:t>
      </w:r>
      <w:r>
        <w:rPr>
          <w:rFonts w:ascii="Arial" w:eastAsia="Arial" w:hAnsi="Arial" w:cs="Arial"/>
          <w:strike/>
          <w:color w:val="800080"/>
        </w:rPr>
        <w:t>shou</w:t>
      </w:r>
      <w:r>
        <w:rPr>
          <w:rFonts w:ascii="Arial" w:eastAsia="Arial" w:hAnsi="Arial" w:cs="Arial"/>
          <w:strike/>
          <w:color w:val="800080"/>
          <w:spacing w:val="-1"/>
        </w:rPr>
        <w:t>l</w:t>
      </w:r>
      <w:r>
        <w:rPr>
          <w:rFonts w:ascii="Arial" w:eastAsia="Arial" w:hAnsi="Arial" w:cs="Arial"/>
          <w:strike/>
          <w:color w:val="800080"/>
        </w:rPr>
        <w:t xml:space="preserve">d  </w:t>
      </w:r>
      <w:r>
        <w:rPr>
          <w:rFonts w:ascii="Arial" w:eastAsia="Arial" w:hAnsi="Arial" w:cs="Arial"/>
          <w:strike/>
          <w:color w:val="800080"/>
          <w:spacing w:val="2"/>
        </w:rPr>
        <w:t xml:space="preserve"> </w:t>
      </w:r>
      <w:r>
        <w:rPr>
          <w:rFonts w:ascii="Arial" w:eastAsia="Arial" w:hAnsi="Arial" w:cs="Arial"/>
          <w:strike/>
          <w:color w:val="800080"/>
        </w:rPr>
        <w:t>ensu</w:t>
      </w:r>
      <w:r>
        <w:rPr>
          <w:rFonts w:ascii="Arial" w:eastAsia="Arial" w:hAnsi="Arial" w:cs="Arial"/>
          <w:strike/>
          <w:color w:val="800080"/>
          <w:spacing w:val="1"/>
        </w:rPr>
        <w:t>r</w:t>
      </w:r>
      <w:r>
        <w:rPr>
          <w:rFonts w:ascii="Arial" w:eastAsia="Arial" w:hAnsi="Arial" w:cs="Arial"/>
          <w:strike/>
          <w:color w:val="800080"/>
        </w:rPr>
        <w:t xml:space="preserve">e  </w:t>
      </w:r>
      <w:r>
        <w:rPr>
          <w:rFonts w:ascii="Arial" w:eastAsia="Arial" w:hAnsi="Arial" w:cs="Arial"/>
          <w:strike/>
          <w:color w:val="800080"/>
          <w:spacing w:val="2"/>
        </w:rPr>
        <w:t xml:space="preserve"> </w:t>
      </w:r>
      <w:r>
        <w:rPr>
          <w:rFonts w:ascii="Arial" w:eastAsia="Arial" w:hAnsi="Arial" w:cs="Arial"/>
          <w:strike/>
          <w:color w:val="800080"/>
          <w:spacing w:val="1"/>
        </w:rPr>
        <w:t>t</w:t>
      </w:r>
      <w:r>
        <w:rPr>
          <w:rFonts w:ascii="Arial" w:eastAsia="Arial" w:hAnsi="Arial" w:cs="Arial"/>
          <w:strike/>
          <w:color w:val="800080"/>
        </w:rPr>
        <w:t>h</w:t>
      </w:r>
      <w:r>
        <w:rPr>
          <w:rFonts w:ascii="Arial" w:eastAsia="Arial" w:hAnsi="Arial" w:cs="Arial"/>
          <w:strike/>
          <w:color w:val="800080"/>
          <w:spacing w:val="-3"/>
        </w:rPr>
        <w:t>a</w:t>
      </w:r>
      <w:r>
        <w:rPr>
          <w:rFonts w:ascii="Arial" w:eastAsia="Arial" w:hAnsi="Arial" w:cs="Arial"/>
          <w:strike/>
          <w:color w:val="800080"/>
        </w:rPr>
        <w:t xml:space="preserve">t  </w:t>
      </w:r>
      <w:r>
        <w:rPr>
          <w:rFonts w:ascii="Arial" w:eastAsia="Arial" w:hAnsi="Arial" w:cs="Arial"/>
          <w:strike/>
          <w:color w:val="800080"/>
          <w:spacing w:val="3"/>
        </w:rPr>
        <w:t xml:space="preserve"> </w:t>
      </w:r>
      <w:r>
        <w:rPr>
          <w:rFonts w:ascii="Arial" w:eastAsia="Arial" w:hAnsi="Arial" w:cs="Arial"/>
          <w:strike/>
          <w:color w:val="800080"/>
          <w:spacing w:val="1"/>
        </w:rPr>
        <w:t>I</w:t>
      </w:r>
      <w:r>
        <w:rPr>
          <w:rFonts w:ascii="Arial" w:eastAsia="Arial" w:hAnsi="Arial" w:cs="Arial"/>
          <w:strike/>
          <w:color w:val="800080"/>
        </w:rPr>
        <w:t>ns</w:t>
      </w:r>
      <w:r>
        <w:rPr>
          <w:rFonts w:ascii="Arial" w:eastAsia="Arial" w:hAnsi="Arial" w:cs="Arial"/>
          <w:strike/>
          <w:color w:val="800080"/>
          <w:spacing w:val="-1"/>
        </w:rPr>
        <w:t>t</w:t>
      </w:r>
      <w:r>
        <w:rPr>
          <w:rFonts w:ascii="Arial" w:eastAsia="Arial" w:hAnsi="Arial" w:cs="Arial"/>
          <w:strike/>
          <w:color w:val="800080"/>
          <w:spacing w:val="1"/>
        </w:rPr>
        <w:t>r</w:t>
      </w:r>
      <w:r>
        <w:rPr>
          <w:rFonts w:ascii="Arial" w:eastAsia="Arial" w:hAnsi="Arial" w:cs="Arial"/>
          <w:strike/>
          <w:color w:val="800080"/>
        </w:rPr>
        <w:t>u</w:t>
      </w:r>
      <w:r>
        <w:rPr>
          <w:rFonts w:ascii="Arial" w:eastAsia="Arial" w:hAnsi="Arial" w:cs="Arial"/>
          <w:strike/>
          <w:color w:val="800080"/>
          <w:spacing w:val="-2"/>
        </w:rPr>
        <w:t>c</w:t>
      </w:r>
      <w:r>
        <w:rPr>
          <w:rFonts w:ascii="Arial" w:eastAsia="Arial" w:hAnsi="Arial" w:cs="Arial"/>
          <w:strike/>
          <w:color w:val="800080"/>
          <w:spacing w:val="1"/>
        </w:rPr>
        <w:t>t</w:t>
      </w:r>
      <w:r>
        <w:rPr>
          <w:rFonts w:ascii="Arial" w:eastAsia="Arial" w:hAnsi="Arial" w:cs="Arial"/>
          <w:strike/>
          <w:color w:val="800080"/>
        </w:rPr>
        <w:t>o</w:t>
      </w:r>
      <w:r>
        <w:rPr>
          <w:rFonts w:ascii="Arial" w:eastAsia="Arial" w:hAnsi="Arial" w:cs="Arial"/>
          <w:strike/>
          <w:color w:val="800080"/>
          <w:spacing w:val="1"/>
        </w:rPr>
        <w:t>r</w:t>
      </w:r>
      <w:r>
        <w:rPr>
          <w:rFonts w:ascii="Arial" w:eastAsia="Arial" w:hAnsi="Arial" w:cs="Arial"/>
          <w:strike/>
          <w:color w:val="800080"/>
        </w:rPr>
        <w:t xml:space="preserve">s  </w:t>
      </w:r>
      <w:r>
        <w:rPr>
          <w:rFonts w:ascii="Arial" w:eastAsia="Arial" w:hAnsi="Arial" w:cs="Arial"/>
          <w:strike/>
          <w:color w:val="800080"/>
          <w:spacing w:val="3"/>
        </w:rPr>
        <w:t xml:space="preserve"> </w:t>
      </w:r>
      <w:r>
        <w:rPr>
          <w:rFonts w:ascii="Arial" w:eastAsia="Arial" w:hAnsi="Arial" w:cs="Arial"/>
          <w:strike/>
          <w:color w:val="800080"/>
          <w:spacing w:val="-3"/>
        </w:rPr>
        <w:t>a</w:t>
      </w:r>
      <w:r>
        <w:rPr>
          <w:rFonts w:ascii="Arial" w:eastAsia="Arial" w:hAnsi="Arial" w:cs="Arial"/>
          <w:strike/>
          <w:color w:val="800080"/>
          <w:spacing w:val="1"/>
        </w:rPr>
        <w:t>r</w:t>
      </w:r>
      <w:r>
        <w:rPr>
          <w:rFonts w:ascii="Arial" w:eastAsia="Arial" w:hAnsi="Arial" w:cs="Arial"/>
          <w:strike/>
          <w:color w:val="800080"/>
        </w:rPr>
        <w:t xml:space="preserve">e  </w:t>
      </w:r>
      <w:r>
        <w:rPr>
          <w:rFonts w:ascii="Arial" w:eastAsia="Arial" w:hAnsi="Arial" w:cs="Arial"/>
          <w:strike/>
          <w:color w:val="800080"/>
          <w:spacing w:val="2"/>
        </w:rPr>
        <w:t xml:space="preserve"> </w:t>
      </w:r>
      <w:r>
        <w:rPr>
          <w:rFonts w:ascii="Arial" w:eastAsia="Arial" w:hAnsi="Arial" w:cs="Arial"/>
          <w:strike/>
          <w:color w:val="800080"/>
        </w:rPr>
        <w:t>app</w:t>
      </w:r>
      <w:r>
        <w:rPr>
          <w:rFonts w:ascii="Arial" w:eastAsia="Arial" w:hAnsi="Arial" w:cs="Arial"/>
          <w:strike/>
          <w:color w:val="800080"/>
          <w:spacing w:val="-2"/>
        </w:rPr>
        <w:t>r</w:t>
      </w:r>
      <w:r>
        <w:rPr>
          <w:rFonts w:ascii="Arial" w:eastAsia="Arial" w:hAnsi="Arial" w:cs="Arial"/>
          <w:strike/>
          <w:color w:val="800080"/>
        </w:rPr>
        <w:t>op</w:t>
      </w:r>
      <w:r>
        <w:rPr>
          <w:rFonts w:ascii="Arial" w:eastAsia="Arial" w:hAnsi="Arial" w:cs="Arial"/>
          <w:strike/>
          <w:color w:val="800080"/>
          <w:spacing w:val="1"/>
        </w:rPr>
        <w:t>r</w:t>
      </w:r>
      <w:r>
        <w:rPr>
          <w:rFonts w:ascii="Arial" w:eastAsia="Arial" w:hAnsi="Arial" w:cs="Arial"/>
          <w:strike/>
          <w:color w:val="800080"/>
          <w:spacing w:val="-1"/>
        </w:rPr>
        <w:t>i</w:t>
      </w:r>
      <w:r>
        <w:rPr>
          <w:rFonts w:ascii="Arial" w:eastAsia="Arial" w:hAnsi="Arial" w:cs="Arial"/>
          <w:strike/>
          <w:color w:val="800080"/>
        </w:rPr>
        <w:t>a</w:t>
      </w:r>
      <w:r>
        <w:rPr>
          <w:rFonts w:ascii="Arial" w:eastAsia="Arial" w:hAnsi="Arial" w:cs="Arial"/>
          <w:strike/>
          <w:color w:val="800080"/>
          <w:spacing w:val="1"/>
        </w:rPr>
        <w:t>t</w:t>
      </w:r>
      <w:r>
        <w:rPr>
          <w:rFonts w:ascii="Arial" w:eastAsia="Arial" w:hAnsi="Arial" w:cs="Arial"/>
          <w:strike/>
          <w:color w:val="800080"/>
        </w:rPr>
        <w:t>e</w:t>
      </w:r>
      <w:r>
        <w:rPr>
          <w:rFonts w:ascii="Arial" w:eastAsia="Arial" w:hAnsi="Arial" w:cs="Arial"/>
          <w:strike/>
          <w:color w:val="800080"/>
          <w:spacing w:val="-1"/>
        </w:rPr>
        <w:t>l</w:t>
      </w:r>
      <w:r>
        <w:rPr>
          <w:rFonts w:ascii="Arial" w:eastAsia="Arial" w:hAnsi="Arial" w:cs="Arial"/>
          <w:strike/>
          <w:color w:val="800080"/>
        </w:rPr>
        <w:t xml:space="preserve">y   </w:t>
      </w:r>
      <w:r>
        <w:rPr>
          <w:rFonts w:ascii="Arial" w:eastAsia="Arial" w:hAnsi="Arial" w:cs="Arial"/>
          <w:strike/>
          <w:color w:val="800080"/>
          <w:spacing w:val="2"/>
        </w:rPr>
        <w:t>q</w:t>
      </w:r>
      <w:r>
        <w:rPr>
          <w:rFonts w:ascii="Arial" w:eastAsia="Arial" w:hAnsi="Arial" w:cs="Arial"/>
          <w:strike/>
          <w:color w:val="800080"/>
        </w:rPr>
        <w:t>ua</w:t>
      </w:r>
      <w:r>
        <w:rPr>
          <w:rFonts w:ascii="Arial" w:eastAsia="Arial" w:hAnsi="Arial" w:cs="Arial"/>
          <w:strike/>
          <w:color w:val="800080"/>
          <w:spacing w:val="-1"/>
        </w:rPr>
        <w:t>li</w:t>
      </w:r>
      <w:r>
        <w:rPr>
          <w:rFonts w:ascii="Arial" w:eastAsia="Arial" w:hAnsi="Arial" w:cs="Arial"/>
          <w:strike/>
          <w:color w:val="800080"/>
          <w:spacing w:val="3"/>
        </w:rPr>
        <w:t>f</w:t>
      </w:r>
      <w:r>
        <w:rPr>
          <w:rFonts w:ascii="Arial" w:eastAsia="Arial" w:hAnsi="Arial" w:cs="Arial"/>
          <w:strike/>
          <w:color w:val="800080"/>
          <w:spacing w:val="-1"/>
        </w:rPr>
        <w:t>i</w:t>
      </w:r>
      <w:r>
        <w:rPr>
          <w:rFonts w:ascii="Arial" w:eastAsia="Arial" w:hAnsi="Arial" w:cs="Arial"/>
          <w:strike/>
          <w:color w:val="800080"/>
        </w:rPr>
        <w:t xml:space="preserve">ed  </w:t>
      </w:r>
      <w:r>
        <w:rPr>
          <w:rFonts w:ascii="Arial" w:eastAsia="Arial" w:hAnsi="Arial" w:cs="Arial"/>
          <w:strike/>
          <w:color w:val="800080"/>
          <w:spacing w:val="3"/>
        </w:rPr>
        <w:t xml:space="preserve"> </w:t>
      </w:r>
      <w:r>
        <w:rPr>
          <w:rFonts w:ascii="Arial" w:eastAsia="Arial" w:hAnsi="Arial" w:cs="Arial"/>
          <w:strike/>
          <w:color w:val="800080"/>
        </w:rPr>
        <w:t>a</w:t>
      </w:r>
      <w:r>
        <w:rPr>
          <w:rFonts w:ascii="Arial" w:eastAsia="Arial" w:hAnsi="Arial" w:cs="Arial"/>
          <w:strike/>
          <w:color w:val="800080"/>
          <w:spacing w:val="-3"/>
        </w:rPr>
        <w:t>n</w:t>
      </w:r>
      <w:r>
        <w:rPr>
          <w:rFonts w:ascii="Arial" w:eastAsia="Arial" w:hAnsi="Arial" w:cs="Arial"/>
          <w:strike/>
          <w:color w:val="800080"/>
        </w:rPr>
        <w:t>d</w:t>
      </w:r>
      <w:r>
        <w:rPr>
          <w:rFonts w:ascii="Arial" w:eastAsia="Arial" w:hAnsi="Arial" w:cs="Arial"/>
          <w:color w:val="800080"/>
        </w:rPr>
        <w:t xml:space="preserve"> </w:t>
      </w:r>
      <w:r>
        <w:rPr>
          <w:rFonts w:ascii="Arial" w:eastAsia="Arial" w:hAnsi="Arial" w:cs="Arial"/>
          <w:strike/>
          <w:color w:val="800080"/>
        </w:rPr>
        <w:t>e</w:t>
      </w:r>
      <w:r>
        <w:rPr>
          <w:rFonts w:ascii="Arial" w:eastAsia="Arial" w:hAnsi="Arial" w:cs="Arial"/>
          <w:strike/>
          <w:color w:val="800080"/>
          <w:spacing w:val="-2"/>
        </w:rPr>
        <w:t>x</w:t>
      </w:r>
      <w:r>
        <w:rPr>
          <w:rFonts w:ascii="Arial" w:eastAsia="Arial" w:hAnsi="Arial" w:cs="Arial"/>
          <w:strike/>
          <w:color w:val="800080"/>
        </w:rPr>
        <w:t>pe</w:t>
      </w:r>
      <w:r>
        <w:rPr>
          <w:rFonts w:ascii="Arial" w:eastAsia="Arial" w:hAnsi="Arial" w:cs="Arial"/>
          <w:strike/>
          <w:color w:val="800080"/>
          <w:spacing w:val="1"/>
        </w:rPr>
        <w:t>r</w:t>
      </w:r>
      <w:r>
        <w:rPr>
          <w:rFonts w:ascii="Arial" w:eastAsia="Arial" w:hAnsi="Arial" w:cs="Arial"/>
          <w:strike/>
          <w:color w:val="800080"/>
          <w:spacing w:val="-1"/>
        </w:rPr>
        <w:t>i</w:t>
      </w:r>
      <w:r>
        <w:rPr>
          <w:rFonts w:ascii="Arial" w:eastAsia="Arial" w:hAnsi="Arial" w:cs="Arial"/>
          <w:strike/>
          <w:color w:val="800080"/>
        </w:rPr>
        <w:t>enced</w:t>
      </w:r>
      <w:r>
        <w:rPr>
          <w:rFonts w:ascii="Arial" w:eastAsia="Arial" w:hAnsi="Arial" w:cs="Arial"/>
          <w:strike/>
          <w:color w:val="800080"/>
          <w:spacing w:val="1"/>
        </w:rPr>
        <w:t xml:space="preserve"> </w:t>
      </w:r>
      <w:r>
        <w:rPr>
          <w:rFonts w:ascii="Arial" w:eastAsia="Arial" w:hAnsi="Arial" w:cs="Arial"/>
          <w:strike/>
          <w:color w:val="800080"/>
          <w:spacing w:val="3"/>
        </w:rPr>
        <w:t>f</w:t>
      </w:r>
      <w:r>
        <w:rPr>
          <w:rFonts w:ascii="Arial" w:eastAsia="Arial" w:hAnsi="Arial" w:cs="Arial"/>
          <w:strike/>
          <w:color w:val="800080"/>
          <w:spacing w:val="-3"/>
        </w:rPr>
        <w:t>o</w:t>
      </w:r>
      <w:r>
        <w:rPr>
          <w:rFonts w:ascii="Arial" w:eastAsia="Arial" w:hAnsi="Arial" w:cs="Arial"/>
          <w:strike/>
          <w:color w:val="800080"/>
        </w:rPr>
        <w:t>r</w:t>
      </w:r>
      <w:r>
        <w:rPr>
          <w:rFonts w:ascii="Arial" w:eastAsia="Arial" w:hAnsi="Arial" w:cs="Arial"/>
          <w:strike/>
          <w:color w:val="800080"/>
          <w:spacing w:val="2"/>
        </w:rPr>
        <w:t xml:space="preserve"> </w:t>
      </w:r>
      <w:r>
        <w:rPr>
          <w:rFonts w:ascii="Arial" w:eastAsia="Arial" w:hAnsi="Arial" w:cs="Arial"/>
          <w:strike/>
          <w:color w:val="800080"/>
          <w:spacing w:val="1"/>
        </w:rPr>
        <w:t>t</w:t>
      </w:r>
      <w:r>
        <w:rPr>
          <w:rFonts w:ascii="Arial" w:eastAsia="Arial" w:hAnsi="Arial" w:cs="Arial"/>
          <w:strike/>
          <w:color w:val="800080"/>
        </w:rPr>
        <w:t>he</w:t>
      </w:r>
      <w:r>
        <w:rPr>
          <w:rFonts w:ascii="Arial" w:eastAsia="Arial" w:hAnsi="Arial" w:cs="Arial"/>
          <w:strike/>
          <w:color w:val="800080"/>
          <w:spacing w:val="1"/>
        </w:rPr>
        <w:t xml:space="preserve"> </w:t>
      </w:r>
      <w:r>
        <w:rPr>
          <w:rFonts w:ascii="Arial" w:eastAsia="Arial" w:hAnsi="Arial" w:cs="Arial"/>
          <w:strike/>
          <w:color w:val="800080"/>
        </w:rPr>
        <w:t>p</w:t>
      </w:r>
      <w:r>
        <w:rPr>
          <w:rFonts w:ascii="Arial" w:eastAsia="Arial" w:hAnsi="Arial" w:cs="Arial"/>
          <w:strike/>
          <w:color w:val="800080"/>
          <w:spacing w:val="-3"/>
        </w:rPr>
        <w:t>a</w:t>
      </w:r>
      <w:r>
        <w:rPr>
          <w:rFonts w:ascii="Arial" w:eastAsia="Arial" w:hAnsi="Arial" w:cs="Arial"/>
          <w:strike/>
          <w:color w:val="800080"/>
          <w:spacing w:val="1"/>
        </w:rPr>
        <w:t>r</w:t>
      </w:r>
      <w:r>
        <w:rPr>
          <w:rFonts w:ascii="Arial" w:eastAsia="Arial" w:hAnsi="Arial" w:cs="Arial"/>
          <w:strike/>
          <w:color w:val="800080"/>
          <w:spacing w:val="-1"/>
        </w:rPr>
        <w:t>ti</w:t>
      </w:r>
      <w:r>
        <w:rPr>
          <w:rFonts w:ascii="Arial" w:eastAsia="Arial" w:hAnsi="Arial" w:cs="Arial"/>
          <w:strike/>
          <w:color w:val="800080"/>
        </w:rPr>
        <w:t>cu</w:t>
      </w:r>
      <w:r>
        <w:rPr>
          <w:rFonts w:ascii="Arial" w:eastAsia="Arial" w:hAnsi="Arial" w:cs="Arial"/>
          <w:strike/>
          <w:color w:val="800080"/>
          <w:spacing w:val="-1"/>
        </w:rPr>
        <w:t>l</w:t>
      </w:r>
      <w:r>
        <w:rPr>
          <w:rFonts w:ascii="Arial" w:eastAsia="Arial" w:hAnsi="Arial" w:cs="Arial"/>
          <w:strike/>
          <w:color w:val="800080"/>
        </w:rPr>
        <w:t>ar</w:t>
      </w:r>
      <w:r>
        <w:rPr>
          <w:rFonts w:ascii="Arial" w:eastAsia="Arial" w:hAnsi="Arial" w:cs="Arial"/>
          <w:strike/>
          <w:color w:val="800080"/>
          <w:spacing w:val="2"/>
        </w:rPr>
        <w:t xml:space="preserve"> </w:t>
      </w:r>
      <w:r>
        <w:rPr>
          <w:rFonts w:ascii="Arial" w:eastAsia="Arial" w:hAnsi="Arial" w:cs="Arial"/>
          <w:strike/>
          <w:color w:val="800080"/>
          <w:spacing w:val="1"/>
        </w:rPr>
        <w:t>t</w:t>
      </w:r>
      <w:r>
        <w:rPr>
          <w:rFonts w:ascii="Arial" w:eastAsia="Arial" w:hAnsi="Arial" w:cs="Arial"/>
          <w:strike/>
          <w:color w:val="800080"/>
          <w:spacing w:val="-2"/>
        </w:rPr>
        <w:t>y</w:t>
      </w:r>
      <w:r>
        <w:rPr>
          <w:rFonts w:ascii="Arial" w:eastAsia="Arial" w:hAnsi="Arial" w:cs="Arial"/>
          <w:strike/>
          <w:color w:val="800080"/>
        </w:rPr>
        <w:t>pes</w:t>
      </w:r>
      <w:r>
        <w:rPr>
          <w:rFonts w:ascii="Arial" w:eastAsia="Arial" w:hAnsi="Arial" w:cs="Arial"/>
          <w:strike/>
          <w:color w:val="800080"/>
          <w:spacing w:val="2"/>
        </w:rPr>
        <w:t xml:space="preserve"> </w:t>
      </w:r>
      <w:r>
        <w:rPr>
          <w:rFonts w:ascii="Arial" w:eastAsia="Arial" w:hAnsi="Arial" w:cs="Arial"/>
          <w:strike/>
          <w:color w:val="800080"/>
        </w:rPr>
        <w:t>and</w:t>
      </w:r>
      <w:r>
        <w:rPr>
          <w:rFonts w:ascii="Arial" w:eastAsia="Arial" w:hAnsi="Arial" w:cs="Arial"/>
          <w:strike/>
          <w:color w:val="800080"/>
          <w:spacing w:val="1"/>
        </w:rPr>
        <w:t xml:space="preserve"> </w:t>
      </w:r>
      <w:r>
        <w:rPr>
          <w:rFonts w:ascii="Arial" w:eastAsia="Arial" w:hAnsi="Arial" w:cs="Arial"/>
          <w:strike/>
          <w:color w:val="800080"/>
          <w:spacing w:val="-1"/>
        </w:rPr>
        <w:t>l</w:t>
      </w:r>
      <w:r>
        <w:rPr>
          <w:rFonts w:ascii="Arial" w:eastAsia="Arial" w:hAnsi="Arial" w:cs="Arial"/>
          <w:strike/>
          <w:color w:val="800080"/>
        </w:rPr>
        <w:t>e</w:t>
      </w:r>
      <w:r>
        <w:rPr>
          <w:rFonts w:ascii="Arial" w:eastAsia="Arial" w:hAnsi="Arial" w:cs="Arial"/>
          <w:strike/>
          <w:color w:val="800080"/>
          <w:spacing w:val="-2"/>
        </w:rPr>
        <w:t>v</w:t>
      </w:r>
      <w:r>
        <w:rPr>
          <w:rFonts w:ascii="Arial" w:eastAsia="Arial" w:hAnsi="Arial" w:cs="Arial"/>
          <w:strike/>
          <w:color w:val="800080"/>
          <w:spacing w:val="2"/>
        </w:rPr>
        <w:t>e</w:t>
      </w:r>
      <w:r>
        <w:rPr>
          <w:rFonts w:ascii="Arial" w:eastAsia="Arial" w:hAnsi="Arial" w:cs="Arial"/>
          <w:strike/>
          <w:color w:val="800080"/>
          <w:spacing w:val="-1"/>
        </w:rPr>
        <w:t>l</w:t>
      </w:r>
      <w:r>
        <w:rPr>
          <w:rFonts w:ascii="Arial" w:eastAsia="Arial" w:hAnsi="Arial" w:cs="Arial"/>
          <w:strike/>
          <w:color w:val="800080"/>
        </w:rPr>
        <w:t>s</w:t>
      </w:r>
      <w:r>
        <w:rPr>
          <w:rFonts w:ascii="Arial" w:eastAsia="Arial" w:hAnsi="Arial" w:cs="Arial"/>
          <w:strike/>
          <w:color w:val="800080"/>
          <w:spacing w:val="1"/>
        </w:rPr>
        <w:t xml:space="preserve"> </w:t>
      </w:r>
      <w:r>
        <w:rPr>
          <w:rFonts w:ascii="Arial" w:eastAsia="Arial" w:hAnsi="Arial" w:cs="Arial"/>
          <w:strike/>
          <w:color w:val="800080"/>
          <w:spacing w:val="-3"/>
        </w:rPr>
        <w:t>o</w:t>
      </w:r>
      <w:r>
        <w:rPr>
          <w:rFonts w:ascii="Arial" w:eastAsia="Arial" w:hAnsi="Arial" w:cs="Arial"/>
          <w:strike/>
          <w:color w:val="800080"/>
        </w:rPr>
        <w:t>f</w:t>
      </w:r>
      <w:r>
        <w:rPr>
          <w:rFonts w:ascii="Arial" w:eastAsia="Arial" w:hAnsi="Arial" w:cs="Arial"/>
          <w:strike/>
          <w:color w:val="800080"/>
          <w:spacing w:val="4"/>
        </w:rPr>
        <w:t xml:space="preserve"> </w:t>
      </w:r>
      <w:r>
        <w:rPr>
          <w:rFonts w:ascii="Arial" w:eastAsia="Arial" w:hAnsi="Arial" w:cs="Arial"/>
          <w:strike/>
          <w:color w:val="800080"/>
          <w:spacing w:val="-1"/>
        </w:rPr>
        <w:t>t</w:t>
      </w:r>
      <w:r>
        <w:rPr>
          <w:rFonts w:ascii="Arial" w:eastAsia="Arial" w:hAnsi="Arial" w:cs="Arial"/>
          <w:strike/>
          <w:color w:val="800080"/>
          <w:spacing w:val="1"/>
        </w:rPr>
        <w:t>r</w:t>
      </w:r>
      <w:r>
        <w:rPr>
          <w:rFonts w:ascii="Arial" w:eastAsia="Arial" w:hAnsi="Arial" w:cs="Arial"/>
          <w:strike/>
          <w:color w:val="800080"/>
        </w:rPr>
        <w:t>a</w:t>
      </w:r>
      <w:r>
        <w:rPr>
          <w:rFonts w:ascii="Arial" w:eastAsia="Arial" w:hAnsi="Arial" w:cs="Arial"/>
          <w:strike/>
          <w:color w:val="800080"/>
          <w:spacing w:val="-1"/>
        </w:rPr>
        <w:t>i</w:t>
      </w:r>
      <w:r>
        <w:rPr>
          <w:rFonts w:ascii="Arial" w:eastAsia="Arial" w:hAnsi="Arial" w:cs="Arial"/>
          <w:strike/>
          <w:color w:val="800080"/>
        </w:rPr>
        <w:t>n</w:t>
      </w:r>
      <w:r>
        <w:rPr>
          <w:rFonts w:ascii="Arial" w:eastAsia="Arial" w:hAnsi="Arial" w:cs="Arial"/>
          <w:strike/>
          <w:color w:val="800080"/>
          <w:spacing w:val="-1"/>
        </w:rPr>
        <w:t>i</w:t>
      </w:r>
      <w:r>
        <w:rPr>
          <w:rFonts w:ascii="Arial" w:eastAsia="Arial" w:hAnsi="Arial" w:cs="Arial"/>
          <w:strike/>
          <w:color w:val="800080"/>
        </w:rPr>
        <w:t>ng</w:t>
      </w:r>
      <w:r>
        <w:rPr>
          <w:rFonts w:ascii="Arial" w:eastAsia="Arial" w:hAnsi="Arial" w:cs="Arial"/>
          <w:strike/>
          <w:color w:val="800080"/>
          <w:spacing w:val="4"/>
        </w:rPr>
        <w:t xml:space="preserve"> </w:t>
      </w:r>
      <w:r>
        <w:rPr>
          <w:rFonts w:ascii="Arial" w:eastAsia="Arial" w:hAnsi="Arial" w:cs="Arial"/>
          <w:strike/>
          <w:color w:val="800080"/>
        </w:rPr>
        <w:t>and</w:t>
      </w:r>
      <w:r>
        <w:rPr>
          <w:rFonts w:ascii="Arial" w:eastAsia="Arial" w:hAnsi="Arial" w:cs="Arial"/>
          <w:strike/>
          <w:color w:val="800080"/>
          <w:spacing w:val="1"/>
        </w:rPr>
        <w:t xml:space="preserve"> </w:t>
      </w:r>
      <w:r>
        <w:rPr>
          <w:rFonts w:ascii="Arial" w:eastAsia="Arial" w:hAnsi="Arial" w:cs="Arial"/>
          <w:strike/>
          <w:color w:val="800080"/>
        </w:rPr>
        <w:t>c</w:t>
      </w:r>
      <w:r>
        <w:rPr>
          <w:rFonts w:ascii="Arial" w:eastAsia="Arial" w:hAnsi="Arial" w:cs="Arial"/>
          <w:strike/>
          <w:color w:val="800080"/>
          <w:spacing w:val="-3"/>
        </w:rPr>
        <w:t>o</w:t>
      </w:r>
      <w:r>
        <w:rPr>
          <w:rFonts w:ascii="Arial" w:eastAsia="Arial" w:hAnsi="Arial" w:cs="Arial"/>
          <w:strike/>
          <w:color w:val="800080"/>
          <w:spacing w:val="1"/>
        </w:rPr>
        <w:t>rr</w:t>
      </w:r>
      <w:r>
        <w:rPr>
          <w:rFonts w:ascii="Arial" w:eastAsia="Arial" w:hAnsi="Arial" w:cs="Arial"/>
          <w:strike/>
          <w:color w:val="800080"/>
        </w:rPr>
        <w:t>esp</w:t>
      </w:r>
      <w:r>
        <w:rPr>
          <w:rFonts w:ascii="Arial" w:eastAsia="Arial" w:hAnsi="Arial" w:cs="Arial"/>
          <w:strike/>
          <w:color w:val="800080"/>
          <w:spacing w:val="-3"/>
        </w:rPr>
        <w:t>o</w:t>
      </w:r>
      <w:r>
        <w:rPr>
          <w:rFonts w:ascii="Arial" w:eastAsia="Arial" w:hAnsi="Arial" w:cs="Arial"/>
          <w:strike/>
          <w:color w:val="800080"/>
        </w:rPr>
        <w:t>nd</w:t>
      </w:r>
      <w:r>
        <w:rPr>
          <w:rFonts w:ascii="Arial" w:eastAsia="Arial" w:hAnsi="Arial" w:cs="Arial"/>
          <w:strike/>
          <w:color w:val="800080"/>
          <w:spacing w:val="-1"/>
        </w:rPr>
        <w:t>i</w:t>
      </w:r>
      <w:r>
        <w:rPr>
          <w:rFonts w:ascii="Arial" w:eastAsia="Arial" w:hAnsi="Arial" w:cs="Arial"/>
          <w:strike/>
          <w:color w:val="800080"/>
        </w:rPr>
        <w:t>ng</w:t>
      </w:r>
      <w:r>
        <w:rPr>
          <w:rFonts w:ascii="Arial" w:eastAsia="Arial" w:hAnsi="Arial" w:cs="Arial"/>
          <w:strike/>
          <w:color w:val="800080"/>
          <w:spacing w:val="4"/>
        </w:rPr>
        <w:t xml:space="preserve"> </w:t>
      </w:r>
      <w:r>
        <w:rPr>
          <w:rFonts w:ascii="Arial" w:eastAsia="Arial" w:hAnsi="Arial" w:cs="Arial"/>
          <w:strike/>
          <w:color w:val="800080"/>
        </w:rPr>
        <w:t>asses</w:t>
      </w:r>
      <w:r>
        <w:rPr>
          <w:rFonts w:ascii="Arial" w:eastAsia="Arial" w:hAnsi="Arial" w:cs="Arial"/>
          <w:strike/>
          <w:color w:val="800080"/>
          <w:spacing w:val="-2"/>
        </w:rPr>
        <w:t>s</w:t>
      </w:r>
      <w:r>
        <w:rPr>
          <w:rFonts w:ascii="Arial" w:eastAsia="Arial" w:hAnsi="Arial" w:cs="Arial"/>
          <w:strike/>
          <w:color w:val="800080"/>
          <w:spacing w:val="1"/>
        </w:rPr>
        <w:t>m</w:t>
      </w:r>
      <w:r>
        <w:rPr>
          <w:rFonts w:ascii="Arial" w:eastAsia="Arial" w:hAnsi="Arial" w:cs="Arial"/>
          <w:strike/>
          <w:color w:val="800080"/>
        </w:rPr>
        <w:t>e</w:t>
      </w:r>
      <w:r>
        <w:rPr>
          <w:rFonts w:ascii="Arial" w:eastAsia="Arial" w:hAnsi="Arial" w:cs="Arial"/>
          <w:strike/>
          <w:color w:val="800080"/>
          <w:spacing w:val="-3"/>
        </w:rPr>
        <w:t>n</w:t>
      </w:r>
      <w:r>
        <w:rPr>
          <w:rFonts w:ascii="Arial" w:eastAsia="Arial" w:hAnsi="Arial" w:cs="Arial"/>
          <w:strike/>
          <w:color w:val="800080"/>
        </w:rPr>
        <w:t xml:space="preserve">t </w:t>
      </w:r>
      <w:r>
        <w:rPr>
          <w:rFonts w:ascii="Arial" w:eastAsia="Arial" w:hAnsi="Arial" w:cs="Arial"/>
          <w:strike/>
          <w:color w:val="800080"/>
          <w:spacing w:val="-3"/>
        </w:rPr>
        <w:t>o</w:t>
      </w:r>
      <w:r>
        <w:rPr>
          <w:rFonts w:ascii="Arial" w:eastAsia="Arial" w:hAnsi="Arial" w:cs="Arial"/>
          <w:strike/>
          <w:color w:val="800080"/>
        </w:rPr>
        <w:t>f</w:t>
      </w:r>
      <w:r>
        <w:rPr>
          <w:rFonts w:ascii="Arial" w:eastAsia="Arial" w:hAnsi="Arial" w:cs="Arial"/>
          <w:color w:val="800080"/>
        </w:rPr>
        <w:t xml:space="preserve"> </w:t>
      </w:r>
      <w:r>
        <w:rPr>
          <w:rFonts w:ascii="Arial" w:eastAsia="Arial" w:hAnsi="Arial" w:cs="Arial"/>
          <w:strike/>
          <w:color w:val="800080"/>
        </w:rPr>
        <w:t>co</w:t>
      </w:r>
      <w:r>
        <w:rPr>
          <w:rFonts w:ascii="Arial" w:eastAsia="Arial" w:hAnsi="Arial" w:cs="Arial"/>
          <w:strike/>
          <w:color w:val="800080"/>
          <w:spacing w:val="1"/>
        </w:rPr>
        <w:t>m</w:t>
      </w:r>
      <w:r>
        <w:rPr>
          <w:rFonts w:ascii="Arial" w:eastAsia="Arial" w:hAnsi="Arial" w:cs="Arial"/>
          <w:strike/>
          <w:color w:val="800080"/>
        </w:rPr>
        <w:t>pe</w:t>
      </w:r>
      <w:r>
        <w:rPr>
          <w:rFonts w:ascii="Arial" w:eastAsia="Arial" w:hAnsi="Arial" w:cs="Arial"/>
          <w:strike/>
          <w:color w:val="800080"/>
          <w:spacing w:val="1"/>
        </w:rPr>
        <w:t>t</w:t>
      </w:r>
      <w:r>
        <w:rPr>
          <w:rFonts w:ascii="Arial" w:eastAsia="Arial" w:hAnsi="Arial" w:cs="Arial"/>
          <w:strike/>
          <w:color w:val="800080"/>
        </w:rPr>
        <w:t>e</w:t>
      </w:r>
      <w:r>
        <w:rPr>
          <w:rFonts w:ascii="Arial" w:eastAsia="Arial" w:hAnsi="Arial" w:cs="Arial"/>
          <w:strike/>
          <w:color w:val="800080"/>
          <w:spacing w:val="-3"/>
        </w:rPr>
        <w:t>n</w:t>
      </w:r>
      <w:r>
        <w:rPr>
          <w:rFonts w:ascii="Arial" w:eastAsia="Arial" w:hAnsi="Arial" w:cs="Arial"/>
          <w:strike/>
          <w:color w:val="800080"/>
        </w:rPr>
        <w:t>ce.</w:t>
      </w:r>
    </w:p>
    <w:p w:rsidR="000A5570" w:rsidRDefault="000A5570">
      <w:pPr>
        <w:spacing w:after="0"/>
        <w:jc w:val="both"/>
        <w:sectPr w:rsidR="000A5570">
          <w:pgSz w:w="11920" w:h="16840"/>
          <w:pgMar w:top="1100" w:right="980" w:bottom="780" w:left="1120" w:header="591" w:footer="596" w:gutter="0"/>
          <w:cols w:space="720"/>
        </w:sectPr>
      </w:pPr>
    </w:p>
    <w:p w:rsidR="000A5570" w:rsidRDefault="000A5570">
      <w:pPr>
        <w:spacing w:before="1" w:after="0" w:line="130" w:lineRule="exact"/>
        <w:rPr>
          <w:sz w:val="13"/>
          <w:szCs w:val="13"/>
        </w:rPr>
      </w:pP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0A5570">
      <w:pPr>
        <w:spacing w:after="0"/>
        <w:sectPr w:rsidR="000A5570">
          <w:pgSz w:w="11920" w:h="16840"/>
          <w:pgMar w:top="1100" w:right="980" w:bottom="780" w:left="1120" w:header="591" w:footer="596" w:gutter="0"/>
          <w:cols w:space="720"/>
        </w:sectPr>
      </w:pPr>
    </w:p>
    <w:p w:rsidR="000A5570" w:rsidRDefault="000A5570">
      <w:pPr>
        <w:spacing w:before="7" w:after="0" w:line="190" w:lineRule="exact"/>
        <w:rPr>
          <w:sz w:val="19"/>
          <w:szCs w:val="19"/>
        </w:rPr>
      </w:pPr>
    </w:p>
    <w:p w:rsidR="000A5570" w:rsidRDefault="00863EB5">
      <w:pPr>
        <w:spacing w:after="0" w:line="240" w:lineRule="auto"/>
        <w:ind w:left="2555" w:right="220"/>
        <w:jc w:val="center"/>
        <w:rPr>
          <w:rFonts w:ascii="Arial" w:eastAsia="Arial" w:hAnsi="Arial" w:cs="Arial"/>
          <w:sz w:val="24"/>
          <w:szCs w:val="24"/>
        </w:rPr>
      </w:pPr>
      <w:r>
        <w:rPr>
          <w:rFonts w:ascii="Arial" w:eastAsia="Arial" w:hAnsi="Arial" w:cs="Arial"/>
          <w:b/>
          <w:bCs/>
          <w:sz w:val="24"/>
          <w:szCs w:val="24"/>
        </w:rPr>
        <w:t>R</w:t>
      </w:r>
      <w:r>
        <w:rPr>
          <w:rFonts w:ascii="Arial" w:eastAsia="Arial" w:hAnsi="Arial" w:cs="Arial"/>
          <w:b/>
          <w:bCs/>
          <w:spacing w:val="1"/>
          <w:sz w:val="24"/>
          <w:szCs w:val="24"/>
        </w:rPr>
        <w:t>E</w:t>
      </w:r>
      <w:r>
        <w:rPr>
          <w:rFonts w:ascii="Arial" w:eastAsia="Arial" w:hAnsi="Arial" w:cs="Arial"/>
          <w:b/>
          <w:bCs/>
          <w:sz w:val="24"/>
          <w:szCs w:val="24"/>
        </w:rPr>
        <w:t>CRUIT</w:t>
      </w:r>
      <w:r>
        <w:rPr>
          <w:rFonts w:ascii="Arial" w:eastAsia="Arial" w:hAnsi="Arial" w:cs="Arial"/>
          <w:b/>
          <w:bCs/>
          <w:spacing w:val="-1"/>
          <w:sz w:val="24"/>
          <w:szCs w:val="24"/>
        </w:rPr>
        <w:t>M</w:t>
      </w:r>
      <w:r>
        <w:rPr>
          <w:rFonts w:ascii="Arial" w:eastAsia="Arial" w:hAnsi="Arial" w:cs="Arial"/>
          <w:b/>
          <w:bCs/>
          <w:spacing w:val="1"/>
          <w:sz w:val="24"/>
          <w:szCs w:val="24"/>
        </w:rPr>
        <w:t>E</w:t>
      </w:r>
      <w:r>
        <w:rPr>
          <w:rFonts w:ascii="Arial" w:eastAsia="Arial" w:hAnsi="Arial" w:cs="Arial"/>
          <w:b/>
          <w:bCs/>
          <w:sz w:val="24"/>
          <w:szCs w:val="24"/>
        </w:rPr>
        <w:t>NT</w:t>
      </w:r>
    </w:p>
    <w:p w:rsidR="000A5570" w:rsidRDefault="000A5570">
      <w:pPr>
        <w:spacing w:after="0" w:line="140" w:lineRule="exact"/>
        <w:rPr>
          <w:sz w:val="14"/>
          <w:szCs w:val="14"/>
        </w:rPr>
      </w:pP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863EB5">
      <w:pPr>
        <w:spacing w:after="0" w:line="240" w:lineRule="auto"/>
        <w:ind w:left="2579" w:right="244"/>
        <w:jc w:val="center"/>
        <w:rPr>
          <w:rFonts w:ascii="Arial" w:eastAsia="Arial" w:hAnsi="Arial" w:cs="Arial"/>
          <w:sz w:val="24"/>
          <w:szCs w:val="24"/>
        </w:rPr>
      </w:pPr>
      <w:r>
        <w:rPr>
          <w:rFonts w:ascii="Arial" w:eastAsia="Arial" w:hAnsi="Arial" w:cs="Arial"/>
          <w:b/>
          <w:bCs/>
          <w:spacing w:val="1"/>
          <w:sz w:val="24"/>
          <w:szCs w:val="24"/>
        </w:rPr>
        <w:t>V</w:t>
      </w:r>
      <w:r>
        <w:rPr>
          <w:rFonts w:ascii="Arial" w:eastAsia="Arial" w:hAnsi="Arial" w:cs="Arial"/>
          <w:b/>
          <w:bCs/>
          <w:sz w:val="24"/>
          <w:szCs w:val="24"/>
        </w:rPr>
        <w:t>TS</w:t>
      </w:r>
      <w:r>
        <w:rPr>
          <w:rFonts w:ascii="Arial" w:eastAsia="Arial" w:hAnsi="Arial" w:cs="Arial"/>
          <w:b/>
          <w:bCs/>
          <w:spacing w:val="1"/>
          <w:sz w:val="24"/>
          <w:szCs w:val="24"/>
        </w:rPr>
        <w:t xml:space="preserve"> </w:t>
      </w:r>
      <w:r>
        <w:rPr>
          <w:rFonts w:ascii="Arial" w:eastAsia="Arial" w:hAnsi="Arial" w:cs="Arial"/>
          <w:b/>
          <w:bCs/>
          <w:sz w:val="24"/>
          <w:szCs w:val="24"/>
        </w:rPr>
        <w:t>T</w:t>
      </w:r>
      <w:r>
        <w:rPr>
          <w:rFonts w:ascii="Arial" w:eastAsia="Arial" w:hAnsi="Arial" w:cs="Arial"/>
          <w:b/>
          <w:bCs/>
          <w:spacing w:val="2"/>
          <w:sz w:val="24"/>
          <w:szCs w:val="24"/>
        </w:rPr>
        <w:t>R</w:t>
      </w:r>
      <w:r>
        <w:rPr>
          <w:rFonts w:ascii="Arial" w:eastAsia="Arial" w:hAnsi="Arial" w:cs="Arial"/>
          <w:b/>
          <w:bCs/>
          <w:spacing w:val="-5"/>
          <w:sz w:val="24"/>
          <w:szCs w:val="24"/>
        </w:rPr>
        <w:t>A</w:t>
      </w:r>
      <w:r>
        <w:rPr>
          <w:rFonts w:ascii="Arial" w:eastAsia="Arial" w:hAnsi="Arial" w:cs="Arial"/>
          <w:b/>
          <w:bCs/>
          <w:sz w:val="24"/>
          <w:szCs w:val="24"/>
        </w:rPr>
        <w:t>INING</w:t>
      </w:r>
    </w:p>
    <w:p w:rsidR="000A5570" w:rsidRDefault="00863EB5">
      <w:pPr>
        <w:spacing w:before="2" w:after="0" w:line="240" w:lineRule="auto"/>
        <w:ind w:left="2281" w:right="-58"/>
        <w:jc w:val="center"/>
        <w:rPr>
          <w:rFonts w:ascii="Arial" w:eastAsia="Arial" w:hAnsi="Arial" w:cs="Arial"/>
          <w:sz w:val="24"/>
          <w:szCs w:val="24"/>
        </w:rPr>
      </w:pP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O</w:t>
      </w:r>
      <w:r>
        <w:rPr>
          <w:rFonts w:ascii="Arial" w:eastAsia="Arial" w:hAnsi="Arial" w:cs="Arial"/>
          <w:spacing w:val="-1"/>
          <w:sz w:val="24"/>
          <w:szCs w:val="24"/>
        </w:rPr>
        <w:t>rg</w:t>
      </w:r>
      <w:r>
        <w:rPr>
          <w:rFonts w:ascii="Arial" w:eastAsia="Arial" w:hAnsi="Arial" w:cs="Arial"/>
          <w:spacing w:val="1"/>
          <w:sz w:val="24"/>
          <w:szCs w:val="24"/>
        </w:rPr>
        <w:t>an</w:t>
      </w:r>
      <w:r>
        <w:rPr>
          <w:rFonts w:ascii="Arial" w:eastAsia="Arial" w:hAnsi="Arial" w:cs="Arial"/>
          <w:sz w:val="24"/>
          <w:szCs w:val="24"/>
        </w:rPr>
        <w:t>is</w:t>
      </w:r>
      <w:r>
        <w:rPr>
          <w:rFonts w:ascii="Arial" w:eastAsia="Arial" w:hAnsi="Arial" w:cs="Arial"/>
          <w:spacing w:val="1"/>
          <w:sz w:val="24"/>
          <w:szCs w:val="24"/>
        </w:rPr>
        <w:t>a</w:t>
      </w:r>
      <w:r>
        <w:rPr>
          <w:rFonts w:ascii="Arial" w:eastAsia="Arial" w:hAnsi="Arial" w:cs="Arial"/>
          <w:sz w:val="24"/>
          <w:szCs w:val="24"/>
        </w:rPr>
        <w:t>ti</w:t>
      </w:r>
      <w:r>
        <w:rPr>
          <w:rFonts w:ascii="Arial" w:eastAsia="Arial" w:hAnsi="Arial" w:cs="Arial"/>
          <w:spacing w:val="-1"/>
          <w:sz w:val="24"/>
          <w:szCs w:val="24"/>
        </w:rPr>
        <w:t>o</w:t>
      </w:r>
      <w:r>
        <w:rPr>
          <w:rFonts w:ascii="Arial" w:eastAsia="Arial" w:hAnsi="Arial" w:cs="Arial"/>
          <w:sz w:val="24"/>
          <w:szCs w:val="24"/>
        </w:rPr>
        <w:t>n</w:t>
      </w: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0A5570">
      <w:pPr>
        <w:spacing w:before="5" w:after="0" w:line="260" w:lineRule="exact"/>
        <w:rPr>
          <w:sz w:val="26"/>
          <w:szCs w:val="26"/>
        </w:rPr>
      </w:pPr>
    </w:p>
    <w:p w:rsidR="000A5570" w:rsidRDefault="00863EB5">
      <w:pPr>
        <w:spacing w:after="0" w:line="271" w:lineRule="exact"/>
        <w:ind w:left="2516" w:right="69"/>
        <w:jc w:val="center"/>
        <w:rPr>
          <w:rFonts w:ascii="Arial" w:eastAsia="Arial" w:hAnsi="Arial" w:cs="Arial"/>
          <w:sz w:val="24"/>
          <w:szCs w:val="24"/>
        </w:rPr>
      </w:pPr>
      <w:r>
        <w:rPr>
          <w:rFonts w:ascii="Arial" w:eastAsia="Arial" w:hAnsi="Arial" w:cs="Arial"/>
          <w:b/>
          <w:bCs/>
          <w:spacing w:val="1"/>
          <w:position w:val="-1"/>
          <w:sz w:val="24"/>
          <w:szCs w:val="24"/>
        </w:rPr>
        <w:t>V</w:t>
      </w:r>
      <w:r>
        <w:rPr>
          <w:rFonts w:ascii="Arial" w:eastAsia="Arial" w:hAnsi="Arial" w:cs="Arial"/>
          <w:b/>
          <w:bCs/>
          <w:position w:val="-1"/>
          <w:sz w:val="24"/>
          <w:szCs w:val="24"/>
        </w:rPr>
        <w:t>TS</w:t>
      </w:r>
      <w:r>
        <w:rPr>
          <w:rFonts w:ascii="Arial" w:eastAsia="Arial" w:hAnsi="Arial" w:cs="Arial"/>
          <w:b/>
          <w:bCs/>
          <w:spacing w:val="4"/>
          <w:position w:val="-1"/>
          <w:sz w:val="24"/>
          <w:szCs w:val="24"/>
        </w:rPr>
        <w:t xml:space="preserve"> </w:t>
      </w:r>
      <w:r>
        <w:rPr>
          <w:rFonts w:ascii="Arial" w:eastAsia="Arial" w:hAnsi="Arial" w:cs="Arial"/>
          <w:b/>
          <w:bCs/>
          <w:spacing w:val="-5"/>
          <w:position w:val="-1"/>
          <w:sz w:val="24"/>
          <w:szCs w:val="24"/>
        </w:rPr>
        <w:t>A</w:t>
      </w:r>
      <w:r>
        <w:rPr>
          <w:rFonts w:ascii="Arial" w:eastAsia="Arial" w:hAnsi="Arial" w:cs="Arial"/>
          <w:b/>
          <w:bCs/>
          <w:position w:val="-1"/>
          <w:sz w:val="24"/>
          <w:szCs w:val="24"/>
        </w:rPr>
        <w:t>UTHORI</w:t>
      </w:r>
      <w:r>
        <w:rPr>
          <w:rFonts w:ascii="Arial" w:eastAsia="Arial" w:hAnsi="Arial" w:cs="Arial"/>
          <w:b/>
          <w:bCs/>
          <w:spacing w:val="2"/>
          <w:position w:val="-1"/>
          <w:sz w:val="24"/>
          <w:szCs w:val="24"/>
        </w:rPr>
        <w:t>T</w:t>
      </w:r>
      <w:r>
        <w:rPr>
          <w:rFonts w:ascii="Arial" w:eastAsia="Arial" w:hAnsi="Arial" w:cs="Arial"/>
          <w:b/>
          <w:bCs/>
          <w:position w:val="-1"/>
          <w:sz w:val="24"/>
          <w:szCs w:val="24"/>
        </w:rPr>
        <w:t>Y</w:t>
      </w:r>
    </w:p>
    <w:p w:rsidR="000A5570" w:rsidRDefault="00863EB5">
      <w:pPr>
        <w:spacing w:before="29" w:after="0" w:line="480" w:lineRule="auto"/>
        <w:ind w:left="-19" w:right="1181" w:firstLine="1"/>
        <w:jc w:val="center"/>
        <w:rPr>
          <w:rFonts w:ascii="Arial" w:eastAsia="Arial" w:hAnsi="Arial" w:cs="Arial"/>
        </w:rPr>
      </w:pPr>
      <w:r>
        <w:br w:type="column"/>
      </w:r>
      <w:r>
        <w:rPr>
          <w:rFonts w:ascii="Arial" w:eastAsia="Arial" w:hAnsi="Arial" w:cs="Arial"/>
          <w:b/>
          <w:bCs/>
          <w:spacing w:val="1"/>
          <w:sz w:val="24"/>
          <w:szCs w:val="24"/>
        </w:rPr>
        <w:lastRenderedPageBreak/>
        <w:t>S</w:t>
      </w:r>
      <w:r>
        <w:rPr>
          <w:rFonts w:ascii="Arial" w:eastAsia="Arial" w:hAnsi="Arial" w:cs="Arial"/>
          <w:b/>
          <w:bCs/>
          <w:sz w:val="24"/>
          <w:szCs w:val="24"/>
        </w:rPr>
        <w:t>OURC</w:t>
      </w:r>
      <w:r>
        <w:rPr>
          <w:rFonts w:ascii="Arial" w:eastAsia="Arial" w:hAnsi="Arial" w:cs="Arial"/>
          <w:b/>
          <w:bCs/>
          <w:spacing w:val="1"/>
          <w:sz w:val="24"/>
          <w:szCs w:val="24"/>
        </w:rPr>
        <w:t>E</w:t>
      </w:r>
      <w:r>
        <w:rPr>
          <w:rFonts w:ascii="Arial" w:eastAsia="Arial" w:hAnsi="Arial" w:cs="Arial"/>
          <w:b/>
          <w:bCs/>
          <w:sz w:val="24"/>
          <w:szCs w:val="24"/>
        </w:rPr>
        <w:t xml:space="preserve">S </w:t>
      </w:r>
      <w:r>
        <w:rPr>
          <w:rFonts w:ascii="Arial" w:eastAsia="Arial" w:hAnsi="Arial" w:cs="Arial"/>
          <w:spacing w:val="-1"/>
        </w:rPr>
        <w:t>P</w:t>
      </w:r>
      <w:r>
        <w:rPr>
          <w:rFonts w:ascii="Arial" w:eastAsia="Arial" w:hAnsi="Arial" w:cs="Arial"/>
          <w:spacing w:val="1"/>
        </w:rPr>
        <w:t>O</w:t>
      </w:r>
      <w:r>
        <w:rPr>
          <w:rFonts w:ascii="Arial" w:eastAsia="Arial" w:hAnsi="Arial" w:cs="Arial"/>
          <w:spacing w:val="-1"/>
        </w:rPr>
        <w:t>R</w:t>
      </w:r>
      <w:r>
        <w:rPr>
          <w:rFonts w:ascii="Arial" w:eastAsia="Arial" w:hAnsi="Arial" w:cs="Arial"/>
        </w:rPr>
        <w:t>T</w:t>
      </w:r>
      <w:r>
        <w:rPr>
          <w:rFonts w:ascii="Arial" w:eastAsia="Arial" w:hAnsi="Arial" w:cs="Arial"/>
          <w:spacing w:val="1"/>
        </w:rPr>
        <w:t>/</w:t>
      </w:r>
      <w:r>
        <w:rPr>
          <w:rFonts w:ascii="Arial" w:eastAsia="Arial" w:hAnsi="Arial" w:cs="Arial"/>
          <w:spacing w:val="-1"/>
        </w:rPr>
        <w:t>HARB</w:t>
      </w:r>
      <w:r>
        <w:rPr>
          <w:rFonts w:ascii="Arial" w:eastAsia="Arial" w:hAnsi="Arial" w:cs="Arial"/>
          <w:spacing w:val="1"/>
        </w:rPr>
        <w:t>O</w:t>
      </w:r>
      <w:r>
        <w:rPr>
          <w:rFonts w:ascii="Arial" w:eastAsia="Arial" w:hAnsi="Arial" w:cs="Arial"/>
          <w:spacing w:val="-1"/>
        </w:rPr>
        <w:t>UR A</w:t>
      </w:r>
      <w:r>
        <w:rPr>
          <w:rFonts w:ascii="Arial" w:eastAsia="Arial" w:hAnsi="Arial" w:cs="Arial"/>
          <w:spacing w:val="1"/>
        </w:rPr>
        <w:t>D</w:t>
      </w:r>
      <w:r>
        <w:rPr>
          <w:rFonts w:ascii="Arial" w:eastAsia="Arial" w:hAnsi="Arial" w:cs="Arial"/>
          <w:spacing w:val="-4"/>
        </w:rPr>
        <w:t>M</w:t>
      </w:r>
      <w:r>
        <w:rPr>
          <w:rFonts w:ascii="Arial" w:eastAsia="Arial" w:hAnsi="Arial" w:cs="Arial"/>
          <w:spacing w:val="1"/>
        </w:rPr>
        <w:t>I</w:t>
      </w:r>
      <w:r>
        <w:rPr>
          <w:rFonts w:ascii="Arial" w:eastAsia="Arial" w:hAnsi="Arial" w:cs="Arial"/>
          <w:spacing w:val="-1"/>
        </w:rPr>
        <w:t>N</w:t>
      </w:r>
      <w:r>
        <w:rPr>
          <w:rFonts w:ascii="Arial" w:eastAsia="Arial" w:hAnsi="Arial" w:cs="Arial"/>
          <w:spacing w:val="1"/>
        </w:rPr>
        <w:t>I</w:t>
      </w:r>
      <w:r>
        <w:rPr>
          <w:rFonts w:ascii="Arial" w:eastAsia="Arial" w:hAnsi="Arial" w:cs="Arial"/>
          <w:spacing w:val="-1"/>
        </w:rPr>
        <w:t>S</w:t>
      </w:r>
      <w:r>
        <w:rPr>
          <w:rFonts w:ascii="Arial" w:eastAsia="Arial" w:hAnsi="Arial" w:cs="Arial"/>
          <w:spacing w:val="2"/>
        </w:rPr>
        <w:t>T</w:t>
      </w:r>
      <w:r>
        <w:rPr>
          <w:rFonts w:ascii="Arial" w:eastAsia="Arial" w:hAnsi="Arial" w:cs="Arial"/>
          <w:spacing w:val="-1"/>
        </w:rPr>
        <w:t>R</w:t>
      </w:r>
      <w:r>
        <w:rPr>
          <w:rFonts w:ascii="Arial" w:eastAsia="Arial" w:hAnsi="Arial" w:cs="Arial"/>
          <w:spacing w:val="-3"/>
        </w:rPr>
        <w:t>A</w:t>
      </w:r>
      <w:r>
        <w:rPr>
          <w:rFonts w:ascii="Arial" w:eastAsia="Arial" w:hAnsi="Arial" w:cs="Arial"/>
          <w:spacing w:val="2"/>
        </w:rPr>
        <w:t>T</w:t>
      </w:r>
      <w:r>
        <w:rPr>
          <w:rFonts w:ascii="Arial" w:eastAsia="Arial" w:hAnsi="Arial" w:cs="Arial"/>
          <w:spacing w:val="-1"/>
        </w:rPr>
        <w:t>I</w:t>
      </w:r>
      <w:r>
        <w:rPr>
          <w:rFonts w:ascii="Arial" w:eastAsia="Arial" w:hAnsi="Arial" w:cs="Arial"/>
          <w:spacing w:val="1"/>
        </w:rPr>
        <w:t xml:space="preserve">ON </w:t>
      </w:r>
      <w:r>
        <w:rPr>
          <w:rFonts w:ascii="Arial" w:eastAsia="Arial" w:hAnsi="Arial" w:cs="Arial"/>
          <w:spacing w:val="-1"/>
        </w:rPr>
        <w:t>C</w:t>
      </w:r>
      <w:r>
        <w:rPr>
          <w:rFonts w:ascii="Arial" w:eastAsia="Arial" w:hAnsi="Arial" w:cs="Arial"/>
          <w:spacing w:val="1"/>
        </w:rPr>
        <w:t>O</w:t>
      </w:r>
      <w:r>
        <w:rPr>
          <w:rFonts w:ascii="Arial" w:eastAsia="Arial" w:hAnsi="Arial" w:cs="Arial"/>
          <w:spacing w:val="-1"/>
        </w:rPr>
        <w:t>AS</w:t>
      </w:r>
      <w:r>
        <w:rPr>
          <w:rFonts w:ascii="Arial" w:eastAsia="Arial" w:hAnsi="Arial" w:cs="Arial"/>
        </w:rPr>
        <w:t>T</w:t>
      </w:r>
      <w:r>
        <w:rPr>
          <w:rFonts w:ascii="Arial" w:eastAsia="Arial" w:hAnsi="Arial" w:cs="Arial"/>
          <w:spacing w:val="1"/>
        </w:rPr>
        <w:t xml:space="preserve"> G</w:t>
      </w:r>
      <w:r>
        <w:rPr>
          <w:rFonts w:ascii="Arial" w:eastAsia="Arial" w:hAnsi="Arial" w:cs="Arial"/>
          <w:spacing w:val="-1"/>
        </w:rPr>
        <w:t>UARD P</w:t>
      </w:r>
      <w:r>
        <w:rPr>
          <w:rFonts w:ascii="Arial" w:eastAsia="Arial" w:hAnsi="Arial" w:cs="Arial"/>
          <w:spacing w:val="1"/>
        </w:rPr>
        <w:t>I</w:t>
      </w:r>
      <w:r>
        <w:rPr>
          <w:rFonts w:ascii="Arial" w:eastAsia="Arial" w:hAnsi="Arial" w:cs="Arial"/>
        </w:rPr>
        <w:t>L</w:t>
      </w:r>
      <w:r>
        <w:rPr>
          <w:rFonts w:ascii="Arial" w:eastAsia="Arial" w:hAnsi="Arial" w:cs="Arial"/>
          <w:spacing w:val="-1"/>
        </w:rPr>
        <w:t>O</w:t>
      </w:r>
      <w:r>
        <w:rPr>
          <w:rFonts w:ascii="Arial" w:eastAsia="Arial" w:hAnsi="Arial" w:cs="Arial"/>
          <w:spacing w:val="2"/>
        </w:rPr>
        <w:t>T</w:t>
      </w:r>
      <w:r>
        <w:rPr>
          <w:rFonts w:ascii="Arial" w:eastAsia="Arial" w:hAnsi="Arial" w:cs="Arial"/>
          <w:spacing w:val="-3"/>
        </w:rPr>
        <w:t>A</w:t>
      </w:r>
      <w:r>
        <w:rPr>
          <w:rFonts w:ascii="Arial" w:eastAsia="Arial" w:hAnsi="Arial" w:cs="Arial"/>
          <w:spacing w:val="1"/>
        </w:rPr>
        <w:t xml:space="preserve">GE </w:t>
      </w:r>
      <w:r>
        <w:rPr>
          <w:rFonts w:ascii="Arial" w:eastAsia="Arial" w:hAnsi="Arial" w:cs="Arial"/>
          <w:spacing w:val="-2"/>
        </w:rPr>
        <w:t>M</w:t>
      </w:r>
      <w:r>
        <w:rPr>
          <w:rFonts w:ascii="Arial" w:eastAsia="Arial" w:hAnsi="Arial" w:cs="Arial"/>
          <w:spacing w:val="-1"/>
        </w:rPr>
        <w:t>ERCHAN</w:t>
      </w:r>
      <w:r>
        <w:rPr>
          <w:rFonts w:ascii="Arial" w:eastAsia="Arial" w:hAnsi="Arial" w:cs="Arial"/>
        </w:rPr>
        <w:t>T</w:t>
      </w:r>
      <w:r>
        <w:rPr>
          <w:rFonts w:ascii="Arial" w:eastAsia="Arial" w:hAnsi="Arial" w:cs="Arial"/>
          <w:spacing w:val="3"/>
        </w:rPr>
        <w:t xml:space="preserve"> </w:t>
      </w:r>
      <w:r>
        <w:rPr>
          <w:rFonts w:ascii="Arial" w:eastAsia="Arial" w:hAnsi="Arial" w:cs="Arial"/>
          <w:spacing w:val="-1"/>
        </w:rPr>
        <w:t>NAV</w:t>
      </w:r>
      <w:r>
        <w:rPr>
          <w:rFonts w:ascii="Arial" w:eastAsia="Arial" w:hAnsi="Arial" w:cs="Arial"/>
        </w:rPr>
        <w:t xml:space="preserve">Y </w:t>
      </w:r>
      <w:r>
        <w:rPr>
          <w:rFonts w:ascii="Arial" w:eastAsia="Arial" w:hAnsi="Arial" w:cs="Arial"/>
          <w:spacing w:val="-1"/>
        </w:rPr>
        <w:t>N</w:t>
      </w:r>
      <w:r>
        <w:rPr>
          <w:rFonts w:ascii="Arial" w:eastAsia="Arial" w:hAnsi="Arial" w:cs="Arial"/>
          <w:spacing w:val="1"/>
        </w:rPr>
        <w:t>O</w:t>
      </w:r>
      <w:r>
        <w:rPr>
          <w:rFonts w:ascii="Arial" w:eastAsia="Arial" w:hAnsi="Arial" w:cs="Arial"/>
          <w:spacing w:val="-1"/>
        </w:rPr>
        <w:t>N</w:t>
      </w:r>
      <w:r>
        <w:rPr>
          <w:rFonts w:ascii="Arial" w:eastAsia="Arial" w:hAnsi="Arial" w:cs="Arial"/>
          <w:spacing w:val="1"/>
        </w:rPr>
        <w:t>-</w:t>
      </w:r>
      <w:r>
        <w:rPr>
          <w:rFonts w:ascii="Arial" w:eastAsia="Arial" w:hAnsi="Arial" w:cs="Arial"/>
          <w:spacing w:val="-4"/>
        </w:rPr>
        <w:t>M</w:t>
      </w:r>
      <w:r>
        <w:rPr>
          <w:rFonts w:ascii="Arial" w:eastAsia="Arial" w:hAnsi="Arial" w:cs="Arial"/>
          <w:spacing w:val="-1"/>
        </w:rPr>
        <w:t>AR</w:t>
      </w:r>
      <w:r>
        <w:rPr>
          <w:rFonts w:ascii="Arial" w:eastAsia="Arial" w:hAnsi="Arial" w:cs="Arial"/>
          <w:spacing w:val="1"/>
        </w:rPr>
        <w:t>I</w:t>
      </w:r>
      <w:r>
        <w:rPr>
          <w:rFonts w:ascii="Arial" w:eastAsia="Arial" w:hAnsi="Arial" w:cs="Arial"/>
          <w:spacing w:val="2"/>
        </w:rPr>
        <w:t>T</w:t>
      </w:r>
      <w:r>
        <w:rPr>
          <w:rFonts w:ascii="Arial" w:eastAsia="Arial" w:hAnsi="Arial" w:cs="Arial"/>
          <w:spacing w:val="1"/>
        </w:rPr>
        <w:t>I</w:t>
      </w:r>
      <w:r>
        <w:rPr>
          <w:rFonts w:ascii="Arial" w:eastAsia="Arial" w:hAnsi="Arial" w:cs="Arial"/>
          <w:spacing w:val="-4"/>
        </w:rPr>
        <w:t>ME</w:t>
      </w:r>
    </w:p>
    <w:p w:rsidR="000A5570" w:rsidRDefault="000A5570">
      <w:pPr>
        <w:spacing w:after="0"/>
        <w:jc w:val="center"/>
        <w:sectPr w:rsidR="000A5570">
          <w:type w:val="continuous"/>
          <w:pgSz w:w="11920" w:h="16840"/>
          <w:pgMar w:top="480" w:right="980" w:bottom="280" w:left="1120" w:header="720" w:footer="720" w:gutter="0"/>
          <w:cols w:num="2" w:space="720" w:equalWidth="0">
            <w:col w:w="4616" w:space="2065"/>
            <w:col w:w="3139"/>
          </w:cols>
        </w:sectPr>
      </w:pPr>
    </w:p>
    <w:p w:rsidR="000A5570" w:rsidRDefault="000A5570">
      <w:pPr>
        <w:spacing w:before="10" w:after="0" w:line="170" w:lineRule="exact"/>
        <w:rPr>
          <w:sz w:val="17"/>
          <w:szCs w:val="17"/>
        </w:rPr>
      </w:pP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863EB5">
      <w:pPr>
        <w:spacing w:before="32" w:after="0" w:line="248" w:lineRule="exact"/>
        <w:ind w:left="3240" w:right="6043"/>
        <w:jc w:val="center"/>
        <w:rPr>
          <w:rFonts w:ascii="Arial" w:eastAsia="Arial" w:hAnsi="Arial" w:cs="Arial"/>
        </w:rPr>
      </w:pPr>
      <w:r>
        <w:rPr>
          <w:rFonts w:ascii="Arial" w:eastAsia="Arial" w:hAnsi="Arial" w:cs="Arial"/>
          <w:b/>
          <w:bCs/>
          <w:spacing w:val="1"/>
          <w:position w:val="-1"/>
        </w:rPr>
        <w:t>O</w:t>
      </w:r>
      <w:r>
        <w:rPr>
          <w:rFonts w:ascii="Arial" w:eastAsia="Arial" w:hAnsi="Arial" w:cs="Arial"/>
          <w:b/>
          <w:bCs/>
          <w:position w:val="-1"/>
        </w:rPr>
        <w:t>JT</w:t>
      </w:r>
    </w:p>
    <w:p w:rsidR="000A5570" w:rsidRDefault="000A5570">
      <w:pPr>
        <w:spacing w:before="5" w:after="0" w:line="190" w:lineRule="exact"/>
        <w:rPr>
          <w:sz w:val="19"/>
          <w:szCs w:val="19"/>
        </w:rPr>
      </w:pP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0A5570">
      <w:pPr>
        <w:spacing w:after="0"/>
        <w:sectPr w:rsidR="000A5570">
          <w:type w:val="continuous"/>
          <w:pgSz w:w="11920" w:h="16840"/>
          <w:pgMar w:top="480" w:right="980" w:bottom="280" w:left="1120" w:header="720" w:footer="720" w:gutter="0"/>
          <w:cols w:space="720"/>
        </w:sectPr>
      </w:pPr>
    </w:p>
    <w:p w:rsidR="000A5570" w:rsidRDefault="00863EB5">
      <w:pPr>
        <w:spacing w:before="32" w:after="0" w:line="240" w:lineRule="auto"/>
        <w:ind w:right="-20"/>
        <w:jc w:val="right"/>
        <w:rPr>
          <w:rFonts w:ascii="Arial" w:eastAsia="Arial" w:hAnsi="Arial" w:cs="Arial"/>
        </w:rPr>
      </w:pPr>
      <w:r>
        <w:rPr>
          <w:rFonts w:ascii="Arial" w:eastAsia="Arial" w:hAnsi="Arial" w:cs="Arial"/>
          <w:spacing w:val="1"/>
        </w:rPr>
        <w:lastRenderedPageBreak/>
        <w:t>O</w:t>
      </w:r>
      <w:r>
        <w:rPr>
          <w:rFonts w:ascii="Arial" w:eastAsia="Arial" w:hAnsi="Arial" w:cs="Arial"/>
          <w:spacing w:val="-1"/>
        </w:rPr>
        <w:t>PERA</w:t>
      </w:r>
      <w:r>
        <w:rPr>
          <w:rFonts w:ascii="Arial" w:eastAsia="Arial" w:hAnsi="Arial" w:cs="Arial"/>
        </w:rPr>
        <w:t>T</w:t>
      </w:r>
      <w:r>
        <w:rPr>
          <w:rFonts w:ascii="Arial" w:eastAsia="Arial" w:hAnsi="Arial" w:cs="Arial"/>
          <w:spacing w:val="1"/>
        </w:rPr>
        <w:t>O</w:t>
      </w:r>
      <w:r>
        <w:rPr>
          <w:rFonts w:ascii="Arial" w:eastAsia="Arial" w:hAnsi="Arial" w:cs="Arial"/>
        </w:rPr>
        <w:t>R</w:t>
      </w:r>
    </w:p>
    <w:p w:rsidR="000A5570" w:rsidRDefault="000A5570">
      <w:pPr>
        <w:spacing w:after="0" w:line="200" w:lineRule="exact"/>
        <w:rPr>
          <w:sz w:val="20"/>
          <w:szCs w:val="20"/>
        </w:rPr>
      </w:pPr>
    </w:p>
    <w:p w:rsidR="000A5570" w:rsidRDefault="000A5570">
      <w:pPr>
        <w:spacing w:before="9" w:after="0" w:line="200" w:lineRule="exact"/>
        <w:rPr>
          <w:sz w:val="20"/>
          <w:szCs w:val="20"/>
        </w:rPr>
      </w:pPr>
    </w:p>
    <w:p w:rsidR="000A5570" w:rsidRDefault="00863EB5">
      <w:pPr>
        <w:spacing w:after="0" w:line="240" w:lineRule="auto"/>
        <w:ind w:left="2012" w:right="-20"/>
        <w:rPr>
          <w:rFonts w:ascii="Arial" w:eastAsia="Arial" w:hAnsi="Arial" w:cs="Arial"/>
        </w:rPr>
      </w:pPr>
      <w:r>
        <w:rPr>
          <w:rFonts w:ascii="Arial" w:eastAsia="Arial" w:hAnsi="Arial" w:cs="Arial"/>
          <w:spacing w:val="-1"/>
        </w:rPr>
        <w:t>SUPERV</w:t>
      </w:r>
      <w:r>
        <w:rPr>
          <w:rFonts w:ascii="Arial" w:eastAsia="Arial" w:hAnsi="Arial" w:cs="Arial"/>
          <w:spacing w:val="1"/>
        </w:rPr>
        <w:t>I</w:t>
      </w:r>
      <w:r>
        <w:rPr>
          <w:rFonts w:ascii="Arial" w:eastAsia="Arial" w:hAnsi="Arial" w:cs="Arial"/>
          <w:spacing w:val="-1"/>
        </w:rPr>
        <w:t>S</w:t>
      </w:r>
      <w:r>
        <w:rPr>
          <w:rFonts w:ascii="Arial" w:eastAsia="Arial" w:hAnsi="Arial" w:cs="Arial"/>
          <w:spacing w:val="1"/>
        </w:rPr>
        <w:t>O</w:t>
      </w:r>
      <w:r>
        <w:rPr>
          <w:rFonts w:ascii="Arial" w:eastAsia="Arial" w:hAnsi="Arial" w:cs="Arial"/>
        </w:rPr>
        <w:t>R</w:t>
      </w:r>
    </w:p>
    <w:p w:rsidR="000A5570" w:rsidRDefault="00863EB5">
      <w:pPr>
        <w:spacing w:before="1" w:after="0" w:line="140" w:lineRule="exact"/>
        <w:rPr>
          <w:sz w:val="14"/>
          <w:szCs w:val="14"/>
        </w:rPr>
      </w:pPr>
      <w:r>
        <w:br w:type="column"/>
      </w:r>
    </w:p>
    <w:p w:rsidR="000A5570" w:rsidRDefault="00863EB5">
      <w:pPr>
        <w:spacing w:after="0" w:line="243" w:lineRule="auto"/>
        <w:ind w:left="-21" w:right="1320" w:firstLine="1"/>
        <w:jc w:val="center"/>
        <w:rPr>
          <w:rFonts w:ascii="Arial" w:eastAsia="Arial" w:hAnsi="Arial" w:cs="Arial"/>
          <w:sz w:val="24"/>
          <w:szCs w:val="24"/>
        </w:rPr>
      </w:pPr>
      <w:r>
        <w:rPr>
          <w:rFonts w:ascii="Arial" w:eastAsia="Arial" w:hAnsi="Arial" w:cs="Arial"/>
          <w:b/>
          <w:bCs/>
          <w:sz w:val="24"/>
          <w:szCs w:val="24"/>
        </w:rPr>
        <w:t>OTH</w:t>
      </w:r>
      <w:r>
        <w:rPr>
          <w:rFonts w:ascii="Arial" w:eastAsia="Arial" w:hAnsi="Arial" w:cs="Arial"/>
          <w:b/>
          <w:bCs/>
          <w:spacing w:val="1"/>
          <w:sz w:val="24"/>
          <w:szCs w:val="24"/>
        </w:rPr>
        <w:t>E</w:t>
      </w:r>
      <w:r>
        <w:rPr>
          <w:rFonts w:ascii="Arial" w:eastAsia="Arial" w:hAnsi="Arial" w:cs="Arial"/>
          <w:b/>
          <w:bCs/>
          <w:sz w:val="24"/>
          <w:szCs w:val="24"/>
        </w:rPr>
        <w:t xml:space="preserve">R </w:t>
      </w:r>
      <w:r>
        <w:rPr>
          <w:rFonts w:ascii="Arial" w:eastAsia="Arial" w:hAnsi="Arial" w:cs="Arial"/>
          <w:b/>
          <w:bCs/>
          <w:spacing w:val="1"/>
          <w:sz w:val="24"/>
          <w:szCs w:val="24"/>
        </w:rPr>
        <w:t>V</w:t>
      </w:r>
      <w:r>
        <w:rPr>
          <w:rFonts w:ascii="Arial" w:eastAsia="Arial" w:hAnsi="Arial" w:cs="Arial"/>
          <w:b/>
          <w:bCs/>
          <w:sz w:val="24"/>
          <w:szCs w:val="24"/>
        </w:rPr>
        <w:t xml:space="preserve">TS </w:t>
      </w:r>
      <w:r>
        <w:rPr>
          <w:rFonts w:ascii="Arial" w:eastAsia="Arial" w:hAnsi="Arial" w:cs="Arial"/>
          <w:b/>
          <w:bCs/>
          <w:spacing w:val="-5"/>
          <w:sz w:val="24"/>
          <w:szCs w:val="24"/>
        </w:rPr>
        <w:t>A</w:t>
      </w:r>
      <w:r>
        <w:rPr>
          <w:rFonts w:ascii="Arial" w:eastAsia="Arial" w:hAnsi="Arial" w:cs="Arial"/>
          <w:b/>
          <w:bCs/>
          <w:spacing w:val="2"/>
          <w:sz w:val="24"/>
          <w:szCs w:val="24"/>
        </w:rPr>
        <w:t>UT</w:t>
      </w:r>
      <w:r>
        <w:rPr>
          <w:rFonts w:ascii="Arial" w:eastAsia="Arial" w:hAnsi="Arial" w:cs="Arial"/>
          <w:b/>
          <w:bCs/>
          <w:sz w:val="24"/>
          <w:szCs w:val="24"/>
        </w:rPr>
        <w:t>HORITI</w:t>
      </w:r>
      <w:r>
        <w:rPr>
          <w:rFonts w:ascii="Arial" w:eastAsia="Arial" w:hAnsi="Arial" w:cs="Arial"/>
          <w:b/>
          <w:bCs/>
          <w:spacing w:val="1"/>
          <w:sz w:val="24"/>
          <w:szCs w:val="24"/>
        </w:rPr>
        <w:t>E</w:t>
      </w:r>
      <w:r>
        <w:rPr>
          <w:rFonts w:ascii="Arial" w:eastAsia="Arial" w:hAnsi="Arial" w:cs="Arial"/>
          <w:b/>
          <w:bCs/>
          <w:sz w:val="24"/>
          <w:szCs w:val="24"/>
        </w:rPr>
        <w:t>S</w:t>
      </w:r>
    </w:p>
    <w:p w:rsidR="000A5570" w:rsidRDefault="000A5570">
      <w:pPr>
        <w:spacing w:after="0"/>
        <w:jc w:val="center"/>
        <w:sectPr w:rsidR="000A5570">
          <w:type w:val="continuous"/>
          <w:pgSz w:w="11920" w:h="16840"/>
          <w:pgMar w:top="480" w:right="980" w:bottom="280" w:left="1120" w:header="720" w:footer="720" w:gutter="0"/>
          <w:cols w:num="2" w:space="720" w:equalWidth="0">
            <w:col w:w="3737" w:space="3082"/>
            <w:col w:w="3001"/>
          </w:cols>
        </w:sectPr>
      </w:pPr>
    </w:p>
    <w:p w:rsidR="000A5570" w:rsidRDefault="00071E95">
      <w:pPr>
        <w:spacing w:after="0" w:line="200" w:lineRule="exact"/>
        <w:rPr>
          <w:sz w:val="20"/>
          <w:szCs w:val="20"/>
        </w:rPr>
      </w:pPr>
      <w:r>
        <w:lastRenderedPageBreak/>
        <w:pict>
          <v:group id="_x0000_s1393" style="position:absolute;margin-left:52.65pt;margin-top:89.2pt;width:483.2pt;height:640.5pt;z-index:-251661824;mso-position-horizontal-relative:page;mso-position-vertical-relative:page" coordorigin="1053,1784" coordsize="9664,12810">
            <v:group id="_x0000_s1480" style="position:absolute;left:1061;top:1792;width:9649;height:12795" coordorigin="1061,1792" coordsize="9649,12795">
              <v:shape id="_x0000_s1481" style="position:absolute;left:1061;top:1792;width:9649;height:12795" coordorigin="1061,1792" coordsize="9649,12795" path="m1061,14587r9649,l10710,1792r-9649,l1061,14587xe" filled="f">
                <v:path arrowok="t"/>
              </v:shape>
            </v:group>
            <v:group id="_x0000_s1478" style="position:absolute;left:3220;top:2555;width:2731;height:583" coordorigin="3220,2555" coordsize="2731,583">
              <v:shape id="_x0000_s1479" style="position:absolute;left:3220;top:2555;width:2731;height:583" coordorigin="3220,2555" coordsize="2731,583" path="m3220,3138r2731,l5951,2555r-2731,l3220,3138e" stroked="f">
                <v:path arrowok="t"/>
              </v:shape>
            </v:group>
            <v:group id="_x0000_s1476" style="position:absolute;left:3220;top:2555;width:2731;height:583" coordorigin="3220,2555" coordsize="2731,583">
              <v:shape id="_x0000_s1477" style="position:absolute;left:3220;top:2555;width:2731;height:583" coordorigin="3220,2555" coordsize="2731,583" path="m3220,3138r2731,l5951,2555r-2731,l3220,3138xe" filled="f">
                <v:path arrowok="t"/>
              </v:shape>
            </v:group>
            <v:group id="_x0000_s1474" style="position:absolute;left:2980;top:3980;width:3213;height:794" coordorigin="2980,3980" coordsize="3213,794">
              <v:shape id="_x0000_s1475" style="position:absolute;left:2980;top:3980;width:3213;height:794" coordorigin="2980,3980" coordsize="3213,794" path="m2980,4774r3213,l6193,3980r-3213,l2980,4774e" stroked="f">
                <v:path arrowok="t"/>
              </v:shape>
            </v:group>
            <v:group id="_x0000_s1472" style="position:absolute;left:2980;top:3980;width:3213;height:794" coordorigin="2980,3980" coordsize="3213,794">
              <v:shape id="_x0000_s1473" style="position:absolute;left:2980;top:3980;width:3213;height:794" coordorigin="2980,3980" coordsize="3213,794" path="m2980,4774r3213,l6193,3980r-3213,l2980,4774xe" filled="f">
                <v:path arrowok="t"/>
              </v:shape>
            </v:group>
            <v:group id="_x0000_s1470" style="position:absolute;left:7590;top:2145;width:2325;height:4187" coordorigin="7590,2145" coordsize="2325,4187">
              <v:shape id="_x0000_s1471" style="position:absolute;left:7590;top:2145;width:2325;height:4187" coordorigin="7590,2145" coordsize="2325,4187" path="m7590,6332r2325,l9915,2145r-2325,l7590,6332e" stroked="f">
                <v:path arrowok="t"/>
              </v:shape>
            </v:group>
            <v:group id="_x0000_s1468" style="position:absolute;left:7590;top:2145;width:2325;height:4187" coordorigin="7590,2145" coordsize="2325,4187">
              <v:shape id="_x0000_s1469" style="position:absolute;left:7590;top:2145;width:2325;height:4187" coordorigin="7590,2145" coordsize="2325,4187" path="m7590,6332r2325,l9915,2145r-2325,l7590,6332xe" filled="f">
                <v:path arrowok="t"/>
              </v:shape>
            </v:group>
            <v:group id="_x0000_s1466" style="position:absolute;left:4592;top:3146;width:10;height:734" coordorigin="4592,3146" coordsize="10,734">
              <v:shape id="_x0000_s1467" style="position:absolute;left:4592;top:3146;width:10;height:734" coordorigin="4592,3146" coordsize="10,734" path="m4602,3146r-10,734e" filled="f" strokeweight="1pt">
                <v:path arrowok="t"/>
              </v:shape>
            </v:group>
            <v:group id="_x0000_s1464" style="position:absolute;left:4533;top:3859;width:120;height:121" coordorigin="4533,3859" coordsize="120,121">
              <v:shape id="_x0000_s1465" style="position:absolute;left:4533;top:3859;width:120;height:121" coordorigin="4533,3859" coordsize="120,121" path="m4533,3859r58,121l4653,3861r-120,-2e" fillcolor="black" stroked="f">
                <v:path arrowok="t"/>
              </v:shape>
            </v:group>
            <v:group id="_x0000_s1462" style="position:absolute;left:5945;top:11408;width:4008;height:2909" coordorigin="5945,11408" coordsize="4008,2909">
              <v:shape id="_x0000_s1463" style="position:absolute;left:5945;top:11408;width:4008;height:2909" coordorigin="5945,11408" coordsize="4008,2909" path="m5945,14317r4008,l9953,11408r-4008,l5945,14317e" stroked="f">
                <v:path arrowok="t"/>
              </v:shape>
            </v:group>
            <v:group id="_x0000_s1460" style="position:absolute;left:5945;top:11408;width:4008;height:2909" coordorigin="5945,11408" coordsize="4008,2909">
              <v:shape id="_x0000_s1461" style="position:absolute;left:5945;top:11408;width:4008;height:2909" coordorigin="5945,11408" coordsize="4008,2909" path="m5945,14317r4008,l9953,11408r-4008,l5945,14317xe" filled="f">
                <v:path arrowok="t"/>
              </v:shape>
            </v:group>
            <v:group id="_x0000_s1458" style="position:absolute;left:3220;top:11203;width:2625;height:1718" coordorigin="3220,11203" coordsize="2625,1718">
              <v:shape id="_x0000_s1459" style="position:absolute;left:3220;top:11203;width:2625;height:1718" coordorigin="3220,11203" coordsize="2625,1718" path="m3220,11203r1362,l4582,12921r1263,e" filled="f" strokeweight="1pt">
                <v:path arrowok="t"/>
              </v:shape>
            </v:group>
            <v:group id="_x0000_s1456" style="position:absolute;left:5825;top:12861;width:120;height:120" coordorigin="5825,12861" coordsize="120,120">
              <v:shape id="_x0000_s1457" style="position:absolute;left:5825;top:12861;width:120;height:120" coordorigin="5825,12861" coordsize="120,120" path="m5825,12861r,120l5945,12921r-120,-60e" fillcolor="black" stroked="f">
                <v:path arrowok="t"/>
              </v:shape>
            </v:group>
            <v:group id="_x0000_s1454" style="position:absolute;left:4617;top:4774;width:2;height:926" coordorigin="4617,4774" coordsize="2,926">
              <v:shape id="_x0000_s1455" style="position:absolute;left:4617;top:4774;width:2;height:926" coordorigin="4617,4774" coordsize="1,926" path="m4617,4774r1,926e" filled="f" strokeweight="1pt">
                <v:path arrowok="t"/>
              </v:shape>
            </v:group>
            <v:group id="_x0000_s1452" style="position:absolute;left:4558;top:5680;width:120;height:120" coordorigin="4558,5680" coordsize="120,120">
              <v:shape id="_x0000_s1453" style="position:absolute;left:4558;top:5680;width:120;height:120" coordorigin="4558,5680" coordsize="120,120" path="m4678,5680r-120,l4618,5800r60,-120e" fillcolor="black" stroked="f">
                <v:path arrowok="t"/>
              </v:shape>
            </v:group>
            <v:group id="_x0000_s1450" style="position:absolute;left:7590;top:7668;width:2325;height:998" coordorigin="7590,7668" coordsize="2325,998">
              <v:shape id="_x0000_s1451" style="position:absolute;left:7590;top:7668;width:2325;height:998" coordorigin="7590,7668" coordsize="2325,998" path="m7590,8666r2325,l9915,7668r-2325,l7590,8666e" stroked="f">
                <v:path arrowok="t"/>
              </v:shape>
            </v:group>
            <v:group id="_x0000_s1448" style="position:absolute;left:7590;top:7668;width:2325;height:998" coordorigin="7590,7668" coordsize="2325,998">
              <v:shape id="_x0000_s1449" style="position:absolute;left:7590;top:7668;width:2325;height:998" coordorigin="7590,7668" coordsize="2325,998" path="m7590,8666r2325,l9915,7668r-2325,l7590,8666xe" filled="f">
                <v:path arrowok="t"/>
              </v:shape>
            </v:group>
            <v:group id="_x0000_s1446" style="position:absolute;left:6045;top:2874;width:1545;height:2" coordorigin="6045,2874" coordsize="1545,2">
              <v:shape id="_x0000_s1447" style="position:absolute;left:6045;top:2874;width:1545;height:2" coordorigin="6045,2874" coordsize="1545,0" path="m7590,2874r-1545,e" filled="f" strokeweight="1pt">
                <v:path arrowok="t"/>
              </v:shape>
            </v:group>
            <v:group id="_x0000_s1444" style="position:absolute;left:5945;top:2814;width:120;height:120" coordorigin="5945,2814" coordsize="120,120">
              <v:shape id="_x0000_s1445" style="position:absolute;left:5945;top:2814;width:120;height:120" coordorigin="5945,2814" coordsize="120,120" path="m6065,2814r-120,60l6065,2934r,-120e" fillcolor="black" stroked="f">
                <v:path arrowok="t"/>
              </v:shape>
            </v:group>
            <v:group id="_x0000_s1442" style="position:absolute;left:1539;top:5199;width:6051;height:5346" coordorigin="1539,5199" coordsize="6051,5346">
              <v:shape id="_x0000_s1443" style="position:absolute;left:1539;top:5199;width:6051;height:5346" coordorigin="1539,5199" coordsize="6051,5346" path="m7590,5199r-6051,l1539,10545r12,e" filled="f">
                <v:path arrowok="t"/>
              </v:shape>
            </v:group>
            <v:group id="_x0000_s1440" style="position:absolute;left:1551;top:10545;width:1160;height:2" coordorigin="1551,10545" coordsize="1160,2">
              <v:shape id="_x0000_s1441" style="position:absolute;left:1551;top:10545;width:1160;height:2" coordorigin="1551,10545" coordsize="1160,0" path="m1551,10545r1160,e" filled="f" strokeweight="1pt">
                <v:path arrowok="t"/>
              </v:shape>
            </v:group>
            <v:group id="_x0000_s1438" style="position:absolute;left:2840;top:10485;width:120;height:120" coordorigin="2840,10485" coordsize="120,120">
              <v:shape id="_x0000_s1439" style="position:absolute;left:2840;top:10485;width:120;height:120" coordorigin="2840,10485" coordsize="120,120" path="m2840,10485r,120l2960,10545r-120,-60e" fillcolor="black" stroked="f">
                <v:path arrowok="t"/>
              </v:shape>
            </v:group>
            <v:group id="_x0000_s1436" style="position:absolute;left:2711;top:5800;width:3860;height:5403" coordorigin="2711,5800" coordsize="3860,5403">
              <v:shape id="_x0000_s1437" style="position:absolute;left:2711;top:5800;width:3860;height:5403" coordorigin="2711,5800" coordsize="3860,5403" path="m2711,11203r3860,l6571,5800r-3860,l2711,11203e" stroked="f">
                <v:path arrowok="t"/>
              </v:shape>
            </v:group>
            <v:group id="_x0000_s1434" style="position:absolute;left:2711;top:5800;width:3860;height:5403" coordorigin="2711,5800" coordsize="3860,5403">
              <v:shape id="_x0000_s1435" style="position:absolute;left:2711;top:5800;width:3860;height:5403" coordorigin="2711,5800" coordsize="3860,5403" path="m2711,11203r3860,l6571,5800r-3860,l2711,11203xe" filled="f">
                <v:path arrowok="t"/>
              </v:shape>
            </v:group>
            <v:group id="_x0000_s1432" style="position:absolute;left:2896;top:8220;width:1916;height:405" coordorigin="2896,8220" coordsize="1916,405">
              <v:shape id="_x0000_s1433" style="position:absolute;left:2896;top:8220;width:1916;height:405" coordorigin="2896,8220" coordsize="1916,405" path="m2896,8625r1916,l4812,8220r-1916,l2896,8625e" stroked="f">
                <v:path arrowok="t"/>
              </v:shape>
            </v:group>
            <v:group id="_x0000_s1430" style="position:absolute;left:2896;top:8220;width:1916;height:405" coordorigin="2896,8220" coordsize="1916,405">
              <v:shape id="_x0000_s1431" style="position:absolute;left:2896;top:8220;width:1916;height:405" coordorigin="2896,8220" coordsize="1916,405" path="m2896,8625r1916,l4812,8220r-1916,l2896,8625xe" filled="f">
                <v:path arrowok="t"/>
              </v:shape>
            </v:group>
            <v:group id="_x0000_s1428" style="position:absolute;left:4076;top:9367;width:1576;height:405" coordorigin="4076,9367" coordsize="1576,405">
              <v:shape id="_x0000_s1429" style="position:absolute;left:4076;top:9367;width:1576;height:405" coordorigin="4076,9367" coordsize="1576,405" path="m4076,9772r1576,l5652,9367r-1576,l4076,9772e" stroked="f">
                <v:path arrowok="t"/>
              </v:shape>
            </v:group>
            <v:group id="_x0000_s1426" style="position:absolute;left:4076;top:9367;width:1576;height:405" coordorigin="4076,9367" coordsize="1576,405">
              <v:shape id="_x0000_s1427" style="position:absolute;left:4076;top:9367;width:1576;height:405" coordorigin="4076,9367" coordsize="1576,405" path="m4076,9772r1576,l5652,9367r-1576,l4076,9772xe" filled="f">
                <v:path arrowok="t"/>
              </v:shape>
            </v:group>
            <v:group id="_x0000_s1424" style="position:absolute;left:2971;top:7557;width:2532;height:405" coordorigin="2971,7557" coordsize="2532,405">
              <v:shape id="_x0000_s1425" style="position:absolute;left:2971;top:7557;width:2532;height:405" coordorigin="2971,7557" coordsize="2532,405" path="m2971,7962r2532,l5503,7557r-2532,l2971,7962e" stroked="f">
                <v:path arrowok="t"/>
              </v:shape>
            </v:group>
            <v:group id="_x0000_s1422" style="position:absolute;left:2971;top:7557;width:2532;height:405" coordorigin="2971,7557" coordsize="2532,405">
              <v:shape id="_x0000_s1423" style="position:absolute;left:2971;top:7557;width:2532;height:405" coordorigin="2971,7557" coordsize="2532,405" path="m2971,7962r2532,l5503,7557r-2532,l2971,7962xe" filled="f">
                <v:path arrowok="t"/>
              </v:shape>
            </v:group>
            <v:group id="_x0000_s1420" style="position:absolute;left:2958;top:10413;width:3121;height:405" coordorigin="2958,10413" coordsize="3121,405">
              <v:shape id="_x0000_s1421" style="position:absolute;left:2958;top:10413;width:3121;height:405" coordorigin="2958,10413" coordsize="3121,405" path="m2958,10818r3121,l6079,10413r-3121,l2958,10818e" stroked="f">
                <v:path arrowok="t"/>
              </v:shape>
            </v:group>
            <v:group id="_x0000_s1418" style="position:absolute;left:2958;top:10413;width:3121;height:405" coordorigin="2958,10413" coordsize="3121,405">
              <v:shape id="_x0000_s1419" style="position:absolute;left:2958;top:10413;width:3121;height:405" coordorigin="2958,10413" coordsize="3121,405" path="m2958,10818r3121,l6079,10413r-3121,l2958,10818xe" filled="f">
                <v:path arrowok="t"/>
              </v:shape>
            </v:group>
            <v:group id="_x0000_s1416" style="position:absolute;left:3354;top:7962;width:6;height:174" coordorigin="3354,7962" coordsize="6,174">
              <v:shape id="_x0000_s1417" style="position:absolute;left:3354;top:7962;width:6;height:174" coordorigin="3354,7962" coordsize="6,174" path="m3360,7962r-6,174e" filled="f" strokeweight="1pt">
                <v:path arrowok="t"/>
              </v:shape>
            </v:group>
            <v:group id="_x0000_s1414" style="position:absolute;left:3294;top:8114;width:120;height:122" coordorigin="3294,8114" coordsize="120,122">
              <v:shape id="_x0000_s1415" style="position:absolute;left:3294;top:8114;width:120;height:122" coordorigin="3294,8114" coordsize="120,122" path="m3294,8114r56,122l3414,8118r-120,-4e" fillcolor="black" stroked="f">
                <v:path arrowok="t"/>
              </v:shape>
            </v:group>
            <v:group id="_x0000_s1412" style="position:absolute;left:3339;top:8657;width:21;height:1656" coordorigin="3339,8657" coordsize="21,1656">
              <v:shape id="_x0000_s1413" style="position:absolute;left:3339;top:8657;width:21;height:1656" coordorigin="3339,8657" coordsize="21,1656" path="m3339,8657r21,1656e" filled="f" strokeweight="1pt">
                <v:path arrowok="t"/>
              </v:shape>
            </v:group>
            <v:group id="_x0000_s1410" style="position:absolute;left:3299;top:10292;width:120;height:121" coordorigin="3299,10292" coordsize="120,121">
              <v:shape id="_x0000_s1411" style="position:absolute;left:3299;top:10292;width:120;height:121" coordorigin="3299,10292" coordsize="120,121" path="m3419,10292r-120,2l3361,10413r58,-121e" fillcolor="black" stroked="f">
                <v:path arrowok="t"/>
              </v:shape>
            </v:group>
            <v:group id="_x0000_s1408" style="position:absolute;left:3964;top:6672;width:1293;height:484" coordorigin="3964,6672" coordsize="1293,484">
              <v:shape id="_x0000_s1409" style="position:absolute;left:3964;top:6672;width:1293;height:484" coordorigin="3964,6672" coordsize="1293,484" path="m3964,7156r1293,l5257,6672r-1293,l3964,7156e" stroked="f">
                <v:path arrowok="t"/>
              </v:shape>
            </v:group>
            <v:group id="_x0000_s1406" style="position:absolute;left:3964;top:6672;width:1293;height:484" coordorigin="3964,6672" coordsize="1293,484">
              <v:shape id="_x0000_s1407" style="position:absolute;left:3964;top:6672;width:1293;height:484" coordorigin="3964,6672" coordsize="1293,484" path="m3964,7156r1293,l5257,6672r-1293,l3964,7156xe" filled="f">
                <v:path arrowok="t"/>
              </v:shape>
            </v:group>
            <v:group id="_x0000_s1404" style="position:absolute;left:4417;top:7156;width:2;height:301" coordorigin="4417,7156" coordsize="2,301">
              <v:shape id="_x0000_s1405" style="position:absolute;left:4417;top:7156;width:2;height:301" coordorigin="4417,7156" coordsize="0,301" path="m4417,7156r,301e" filled="f" strokeweight="1pt">
                <v:path arrowok="t"/>
              </v:shape>
            </v:group>
            <v:group id="_x0000_s1402" style="position:absolute;left:4357;top:7437;width:120;height:120" coordorigin="4357,7437" coordsize="120,120">
              <v:shape id="_x0000_s1403" style="position:absolute;left:4357;top:7437;width:120;height:120" coordorigin="4357,7437" coordsize="120,120" path="m4477,7437r-120,l4417,7557r60,-120e" fillcolor="black" stroked="f">
                <v:path arrowok="t"/>
              </v:shape>
            </v:group>
            <v:group id="_x0000_s1400" style="position:absolute;left:5063;top:7985;width:10;height:1264" coordorigin="5063,7985" coordsize="10,1264">
              <v:shape id="_x0000_s1401" style="position:absolute;left:5063;top:7985;width:10;height:1264" coordorigin="5063,7985" coordsize="10,1264" path="m5063,7985r10,1264e" filled="f" strokeweight="1pt">
                <v:path arrowok="t"/>
              </v:shape>
            </v:group>
            <v:group id="_x0000_s1398" style="position:absolute;left:5013;top:9229;width:120;height:120" coordorigin="5013,9229" coordsize="120,120">
              <v:shape id="_x0000_s1399" style="position:absolute;left:5013;top:9229;width:120;height:120" coordorigin="5013,9229" coordsize="120,120" path="m5133,9229r-120,l5074,9349r59,-120e" fillcolor="black" stroked="f">
                <v:path arrowok="t"/>
              </v:shape>
            </v:group>
            <v:group id="_x0000_s1396" style="position:absolute;left:4548;top:8657;width:2;height:618" coordorigin="4548,8657" coordsize="2,618">
              <v:shape id="_x0000_s1397" style="position:absolute;left:4548;top:8657;width:2;height:618" coordorigin="4548,8657" coordsize="0,618" path="m4548,8657r,618e" filled="f" strokeweight="1pt">
                <v:path arrowok="t"/>
              </v:shape>
            </v:group>
            <v:group id="_x0000_s1394" style="position:absolute;left:4488;top:9255;width:120;height:120" coordorigin="4488,9255" coordsize="120,120">
              <v:shape id="_x0000_s1395" style="position:absolute;left:4488;top:9255;width:120;height:120" coordorigin="4488,9255" coordsize="120,120" path="m4608,9255r-120,l4548,9375r60,-120e" fillcolor="black" stroked="f">
                <v:path arrowok="t"/>
              </v:shape>
            </v:group>
            <w10:wrap anchorx="page" anchory="page"/>
          </v:group>
        </w:pict>
      </w: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0A5570">
      <w:pPr>
        <w:spacing w:before="10" w:after="0" w:line="220" w:lineRule="exact"/>
      </w:pPr>
    </w:p>
    <w:p w:rsidR="000A5570" w:rsidRDefault="00863EB5">
      <w:pPr>
        <w:spacing w:before="32" w:after="0" w:line="248" w:lineRule="exact"/>
        <w:ind w:left="3231" w:right="-20"/>
        <w:rPr>
          <w:rFonts w:ascii="Arial" w:eastAsia="Arial" w:hAnsi="Arial" w:cs="Arial"/>
        </w:rPr>
      </w:pPr>
      <w:r>
        <w:rPr>
          <w:rFonts w:ascii="Arial" w:eastAsia="Arial" w:hAnsi="Arial" w:cs="Arial"/>
          <w:spacing w:val="1"/>
          <w:position w:val="-1"/>
          <w:highlight w:val="magenta"/>
        </w:rPr>
        <w:t>I</w:t>
      </w:r>
      <w:r>
        <w:rPr>
          <w:rFonts w:ascii="Arial" w:eastAsia="Arial" w:hAnsi="Arial" w:cs="Arial"/>
          <w:position w:val="-1"/>
          <w:highlight w:val="magenta"/>
        </w:rPr>
        <w:t>ns</w:t>
      </w:r>
      <w:r>
        <w:rPr>
          <w:rFonts w:ascii="Arial" w:eastAsia="Arial" w:hAnsi="Arial" w:cs="Arial"/>
          <w:spacing w:val="-1"/>
          <w:position w:val="-1"/>
          <w:highlight w:val="magenta"/>
        </w:rPr>
        <w:t>t</w:t>
      </w:r>
      <w:r>
        <w:rPr>
          <w:rFonts w:ascii="Arial" w:eastAsia="Arial" w:hAnsi="Arial" w:cs="Arial"/>
          <w:spacing w:val="1"/>
          <w:position w:val="-1"/>
          <w:highlight w:val="magenta"/>
        </w:rPr>
        <w:t>r</w:t>
      </w:r>
      <w:r>
        <w:rPr>
          <w:rFonts w:ascii="Arial" w:eastAsia="Arial" w:hAnsi="Arial" w:cs="Arial"/>
          <w:position w:val="-1"/>
          <w:highlight w:val="magenta"/>
        </w:rPr>
        <w:t>uc</w:t>
      </w:r>
      <w:r>
        <w:rPr>
          <w:rFonts w:ascii="Arial" w:eastAsia="Arial" w:hAnsi="Arial" w:cs="Arial"/>
          <w:spacing w:val="1"/>
          <w:position w:val="-1"/>
          <w:highlight w:val="magenta"/>
        </w:rPr>
        <w:t>t</w:t>
      </w:r>
      <w:r>
        <w:rPr>
          <w:rFonts w:ascii="Arial" w:eastAsia="Arial" w:hAnsi="Arial" w:cs="Arial"/>
          <w:spacing w:val="-3"/>
          <w:position w:val="-1"/>
          <w:highlight w:val="magenta"/>
        </w:rPr>
        <w:t>o</w:t>
      </w:r>
      <w:r>
        <w:rPr>
          <w:rFonts w:ascii="Arial" w:eastAsia="Arial" w:hAnsi="Arial" w:cs="Arial"/>
          <w:spacing w:val="1"/>
          <w:position w:val="-1"/>
          <w:highlight w:val="magenta"/>
        </w:rPr>
        <w:t>r</w:t>
      </w:r>
      <w:r>
        <w:rPr>
          <w:rFonts w:ascii="Arial" w:eastAsia="Arial" w:hAnsi="Arial" w:cs="Arial"/>
          <w:position w:val="-1"/>
          <w:highlight w:val="magenta"/>
        </w:rPr>
        <w:t>s</w:t>
      </w:r>
    </w:p>
    <w:p w:rsidR="000A5570" w:rsidRDefault="000A5570">
      <w:pPr>
        <w:spacing w:before="6" w:after="0" w:line="160" w:lineRule="exact"/>
        <w:rPr>
          <w:sz w:val="16"/>
          <w:szCs w:val="16"/>
        </w:rPr>
      </w:pP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863EB5">
      <w:pPr>
        <w:spacing w:before="32" w:after="0" w:line="248" w:lineRule="exact"/>
        <w:ind w:left="2842" w:right="-20"/>
        <w:rPr>
          <w:rFonts w:ascii="Arial" w:eastAsia="Arial" w:hAnsi="Arial" w:cs="Arial"/>
        </w:rPr>
      </w:pPr>
      <w:r>
        <w:rPr>
          <w:rFonts w:ascii="Arial" w:eastAsia="Arial" w:hAnsi="Arial" w:cs="Arial"/>
          <w:spacing w:val="-2"/>
          <w:position w:val="-1"/>
        </w:rPr>
        <w:t>M</w:t>
      </w:r>
      <w:r>
        <w:rPr>
          <w:rFonts w:ascii="Arial" w:eastAsia="Arial" w:hAnsi="Arial" w:cs="Arial"/>
          <w:spacing w:val="-1"/>
          <w:position w:val="-1"/>
        </w:rPr>
        <w:t>ANA</w:t>
      </w:r>
      <w:r>
        <w:rPr>
          <w:rFonts w:ascii="Arial" w:eastAsia="Arial" w:hAnsi="Arial" w:cs="Arial"/>
          <w:spacing w:val="1"/>
          <w:position w:val="-1"/>
        </w:rPr>
        <w:t>G</w:t>
      </w:r>
      <w:r>
        <w:rPr>
          <w:rFonts w:ascii="Arial" w:eastAsia="Arial" w:hAnsi="Arial" w:cs="Arial"/>
          <w:spacing w:val="-1"/>
          <w:position w:val="-1"/>
        </w:rPr>
        <w:t>ER</w:t>
      </w:r>
    </w:p>
    <w:p w:rsidR="000A5570" w:rsidRDefault="000A5570">
      <w:pPr>
        <w:spacing w:before="8" w:after="0" w:line="160" w:lineRule="exact"/>
        <w:rPr>
          <w:sz w:val="16"/>
          <w:szCs w:val="16"/>
        </w:rPr>
      </w:pP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863EB5">
      <w:pPr>
        <w:spacing w:before="29" w:after="0" w:line="240" w:lineRule="auto"/>
        <w:ind w:left="5264" w:right="1391"/>
        <w:jc w:val="center"/>
        <w:rPr>
          <w:rFonts w:ascii="Arial" w:eastAsia="Arial" w:hAnsi="Arial" w:cs="Arial"/>
          <w:sz w:val="24"/>
          <w:szCs w:val="24"/>
        </w:rPr>
      </w:pPr>
      <w:r>
        <w:rPr>
          <w:rFonts w:ascii="Arial" w:eastAsia="Arial" w:hAnsi="Arial" w:cs="Arial"/>
          <w:sz w:val="24"/>
          <w:szCs w:val="24"/>
        </w:rPr>
        <w:t>O</w:t>
      </w:r>
      <w:r>
        <w:rPr>
          <w:rFonts w:ascii="Arial" w:eastAsia="Arial" w:hAnsi="Arial" w:cs="Arial"/>
          <w:spacing w:val="2"/>
          <w:sz w:val="24"/>
          <w:szCs w:val="24"/>
        </w:rPr>
        <w:t>T</w:t>
      </w:r>
      <w:r>
        <w:rPr>
          <w:rFonts w:ascii="Arial" w:eastAsia="Arial" w:hAnsi="Arial" w:cs="Arial"/>
          <w:sz w:val="24"/>
          <w:szCs w:val="24"/>
        </w:rPr>
        <w:t>H</w:t>
      </w:r>
      <w:r>
        <w:rPr>
          <w:rFonts w:ascii="Arial" w:eastAsia="Arial" w:hAnsi="Arial" w:cs="Arial"/>
          <w:spacing w:val="1"/>
          <w:sz w:val="24"/>
          <w:szCs w:val="24"/>
        </w:rPr>
        <w:t>E</w:t>
      </w:r>
      <w:r>
        <w:rPr>
          <w:rFonts w:ascii="Arial" w:eastAsia="Arial" w:hAnsi="Arial" w:cs="Arial"/>
          <w:sz w:val="24"/>
          <w:szCs w:val="24"/>
        </w:rPr>
        <w:t xml:space="preserve">R </w:t>
      </w:r>
      <w:r>
        <w:rPr>
          <w:rFonts w:ascii="Arial" w:eastAsia="Arial" w:hAnsi="Arial" w:cs="Arial"/>
          <w:spacing w:val="-2"/>
          <w:sz w:val="24"/>
          <w:szCs w:val="24"/>
        </w:rPr>
        <w:t>V</w:t>
      </w:r>
      <w:r>
        <w:rPr>
          <w:rFonts w:ascii="Arial" w:eastAsia="Arial" w:hAnsi="Arial" w:cs="Arial"/>
          <w:sz w:val="24"/>
          <w:szCs w:val="24"/>
        </w:rPr>
        <w:t>TS</w:t>
      </w:r>
      <w:r>
        <w:rPr>
          <w:rFonts w:ascii="Arial" w:eastAsia="Arial" w:hAnsi="Arial" w:cs="Arial"/>
          <w:spacing w:val="1"/>
          <w:sz w:val="24"/>
          <w:szCs w:val="24"/>
        </w:rPr>
        <w:t xml:space="preserve"> A</w:t>
      </w:r>
      <w:r>
        <w:rPr>
          <w:rFonts w:ascii="Arial" w:eastAsia="Arial" w:hAnsi="Arial" w:cs="Arial"/>
          <w:spacing w:val="-3"/>
          <w:sz w:val="24"/>
          <w:szCs w:val="24"/>
        </w:rPr>
        <w:t>U</w:t>
      </w:r>
      <w:r>
        <w:rPr>
          <w:rFonts w:ascii="Arial" w:eastAsia="Arial" w:hAnsi="Arial" w:cs="Arial"/>
          <w:spacing w:val="2"/>
          <w:sz w:val="24"/>
          <w:szCs w:val="24"/>
        </w:rPr>
        <w:t>T</w:t>
      </w:r>
      <w:r>
        <w:rPr>
          <w:rFonts w:ascii="Arial" w:eastAsia="Arial" w:hAnsi="Arial" w:cs="Arial"/>
          <w:sz w:val="24"/>
          <w:szCs w:val="24"/>
        </w:rPr>
        <w:t>HO</w:t>
      </w:r>
      <w:r>
        <w:rPr>
          <w:rFonts w:ascii="Arial" w:eastAsia="Arial" w:hAnsi="Arial" w:cs="Arial"/>
          <w:spacing w:val="-3"/>
          <w:sz w:val="24"/>
          <w:szCs w:val="24"/>
        </w:rPr>
        <w:t>R</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pacing w:val="-2"/>
          <w:sz w:val="24"/>
          <w:szCs w:val="24"/>
        </w:rPr>
        <w:t>I</w:t>
      </w:r>
      <w:r>
        <w:rPr>
          <w:rFonts w:ascii="Arial" w:eastAsia="Arial" w:hAnsi="Arial" w:cs="Arial"/>
          <w:spacing w:val="1"/>
          <w:sz w:val="24"/>
          <w:szCs w:val="24"/>
        </w:rPr>
        <w:t>ES</w:t>
      </w:r>
    </w:p>
    <w:p w:rsidR="000A5570" w:rsidRDefault="000A5570">
      <w:pPr>
        <w:spacing w:before="16" w:after="0" w:line="260" w:lineRule="exact"/>
        <w:rPr>
          <w:sz w:val="26"/>
          <w:szCs w:val="26"/>
        </w:rPr>
      </w:pPr>
    </w:p>
    <w:p w:rsidR="000A5570" w:rsidRDefault="00863EB5">
      <w:pPr>
        <w:spacing w:after="0" w:line="240" w:lineRule="auto"/>
        <w:ind w:left="5807" w:right="1934" w:hanging="5"/>
        <w:jc w:val="center"/>
        <w:rPr>
          <w:rFonts w:ascii="Arial" w:eastAsia="Arial" w:hAnsi="Arial" w:cs="Arial"/>
          <w:sz w:val="24"/>
          <w:szCs w:val="24"/>
        </w:rPr>
      </w:pPr>
      <w:r>
        <w:rPr>
          <w:rFonts w:ascii="Arial" w:eastAsia="Arial" w:hAnsi="Arial" w:cs="Arial"/>
          <w:spacing w:val="1"/>
          <w:sz w:val="24"/>
          <w:szCs w:val="24"/>
        </w:rPr>
        <w:t>V</w:t>
      </w:r>
      <w:r>
        <w:rPr>
          <w:rFonts w:ascii="Arial" w:eastAsia="Arial" w:hAnsi="Arial" w:cs="Arial"/>
          <w:sz w:val="24"/>
          <w:szCs w:val="24"/>
        </w:rPr>
        <w:t>TS</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R</w:t>
      </w:r>
      <w:r>
        <w:rPr>
          <w:rFonts w:ascii="Arial" w:eastAsia="Arial" w:hAnsi="Arial" w:cs="Arial"/>
          <w:spacing w:val="1"/>
          <w:sz w:val="24"/>
          <w:szCs w:val="24"/>
        </w:rPr>
        <w:t>A</w:t>
      </w:r>
      <w:r>
        <w:rPr>
          <w:rFonts w:ascii="Arial" w:eastAsia="Arial" w:hAnsi="Arial" w:cs="Arial"/>
          <w:sz w:val="24"/>
          <w:szCs w:val="24"/>
        </w:rPr>
        <w:t>INING ORG</w:t>
      </w:r>
      <w:r>
        <w:rPr>
          <w:rFonts w:ascii="Arial" w:eastAsia="Arial" w:hAnsi="Arial" w:cs="Arial"/>
          <w:spacing w:val="1"/>
          <w:sz w:val="24"/>
          <w:szCs w:val="24"/>
        </w:rPr>
        <w:t>A</w:t>
      </w:r>
      <w:r>
        <w:rPr>
          <w:rFonts w:ascii="Arial" w:eastAsia="Arial" w:hAnsi="Arial" w:cs="Arial"/>
          <w:sz w:val="24"/>
          <w:szCs w:val="24"/>
        </w:rPr>
        <w:t>NI</w:t>
      </w:r>
      <w:r>
        <w:rPr>
          <w:rFonts w:ascii="Arial" w:eastAsia="Arial" w:hAnsi="Arial" w:cs="Arial"/>
          <w:spacing w:val="1"/>
          <w:sz w:val="24"/>
          <w:szCs w:val="24"/>
        </w:rPr>
        <w:t>S</w:t>
      </w:r>
      <w:r>
        <w:rPr>
          <w:rFonts w:ascii="Arial" w:eastAsia="Arial" w:hAnsi="Arial" w:cs="Arial"/>
          <w:spacing w:val="-2"/>
          <w:sz w:val="24"/>
          <w:szCs w:val="24"/>
        </w:rPr>
        <w:t>A</w:t>
      </w:r>
      <w:r>
        <w:rPr>
          <w:rFonts w:ascii="Arial" w:eastAsia="Arial" w:hAnsi="Arial" w:cs="Arial"/>
          <w:spacing w:val="2"/>
          <w:sz w:val="24"/>
          <w:szCs w:val="24"/>
        </w:rPr>
        <w:t>T</w:t>
      </w:r>
      <w:r>
        <w:rPr>
          <w:rFonts w:ascii="Arial" w:eastAsia="Arial" w:hAnsi="Arial" w:cs="Arial"/>
          <w:sz w:val="24"/>
          <w:szCs w:val="24"/>
        </w:rPr>
        <w:t>IONS</w:t>
      </w:r>
    </w:p>
    <w:p w:rsidR="000A5570" w:rsidRDefault="00863EB5">
      <w:pPr>
        <w:spacing w:before="2" w:after="0" w:line="550" w:lineRule="atLeast"/>
        <w:ind w:left="5147" w:right="1277" w:firstLine="2"/>
        <w:jc w:val="center"/>
        <w:rPr>
          <w:rFonts w:ascii="Arial" w:eastAsia="Arial" w:hAnsi="Arial" w:cs="Arial"/>
          <w:sz w:val="24"/>
          <w:szCs w:val="24"/>
        </w:rPr>
      </w:pPr>
      <w:r>
        <w:rPr>
          <w:rFonts w:ascii="Arial" w:eastAsia="Arial" w:hAnsi="Arial" w:cs="Arial"/>
          <w:spacing w:val="1"/>
          <w:sz w:val="24"/>
          <w:szCs w:val="24"/>
        </w:rPr>
        <w:t>V</w:t>
      </w:r>
      <w:r>
        <w:rPr>
          <w:rFonts w:ascii="Arial" w:eastAsia="Arial" w:hAnsi="Arial" w:cs="Arial"/>
          <w:sz w:val="24"/>
          <w:szCs w:val="24"/>
        </w:rPr>
        <w:t>TS</w:t>
      </w:r>
      <w:r>
        <w:rPr>
          <w:rFonts w:ascii="Arial" w:eastAsia="Arial" w:hAnsi="Arial" w:cs="Arial"/>
          <w:spacing w:val="1"/>
          <w:sz w:val="24"/>
          <w:szCs w:val="24"/>
        </w:rPr>
        <w:t xml:space="preserve"> </w:t>
      </w:r>
      <w:r>
        <w:rPr>
          <w:rFonts w:ascii="Arial" w:eastAsia="Arial" w:hAnsi="Arial" w:cs="Arial"/>
          <w:sz w:val="24"/>
          <w:szCs w:val="24"/>
        </w:rPr>
        <w:t>CON</w:t>
      </w:r>
      <w:r>
        <w:rPr>
          <w:rFonts w:ascii="Arial" w:eastAsia="Arial" w:hAnsi="Arial" w:cs="Arial"/>
          <w:spacing w:val="1"/>
          <w:sz w:val="24"/>
          <w:szCs w:val="24"/>
        </w:rPr>
        <w:t>S</w:t>
      </w:r>
      <w:r>
        <w:rPr>
          <w:rFonts w:ascii="Arial" w:eastAsia="Arial" w:hAnsi="Arial" w:cs="Arial"/>
          <w:sz w:val="24"/>
          <w:szCs w:val="24"/>
        </w:rPr>
        <w:t>U</w:t>
      </w:r>
      <w:r>
        <w:rPr>
          <w:rFonts w:ascii="Arial" w:eastAsia="Arial" w:hAnsi="Arial" w:cs="Arial"/>
          <w:spacing w:val="-1"/>
          <w:sz w:val="24"/>
          <w:szCs w:val="24"/>
        </w:rPr>
        <w:t>L</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z w:val="24"/>
          <w:szCs w:val="24"/>
        </w:rPr>
        <w:t>NCY N</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ION</w:t>
      </w:r>
      <w:r>
        <w:rPr>
          <w:rFonts w:ascii="Arial" w:eastAsia="Arial" w:hAnsi="Arial" w:cs="Arial"/>
          <w:spacing w:val="-2"/>
          <w:sz w:val="24"/>
          <w:szCs w:val="24"/>
        </w:rPr>
        <w:t>A</w:t>
      </w:r>
      <w:r>
        <w:rPr>
          <w:rFonts w:ascii="Arial" w:eastAsia="Arial" w:hAnsi="Arial" w:cs="Arial"/>
          <w:sz w:val="24"/>
          <w:szCs w:val="24"/>
        </w:rPr>
        <w:t>L</w:t>
      </w:r>
      <w:r>
        <w:rPr>
          <w:rFonts w:ascii="Arial" w:eastAsia="Arial" w:hAnsi="Arial" w:cs="Arial"/>
          <w:spacing w:val="1"/>
          <w:sz w:val="24"/>
          <w:szCs w:val="24"/>
        </w:rPr>
        <w:t xml:space="preserve"> </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z w:val="24"/>
          <w:szCs w:val="24"/>
        </w:rPr>
        <w:t>INT</w:t>
      </w:r>
      <w:r>
        <w:rPr>
          <w:rFonts w:ascii="Arial" w:eastAsia="Arial" w:hAnsi="Arial" w:cs="Arial"/>
          <w:spacing w:val="1"/>
          <w:sz w:val="24"/>
          <w:szCs w:val="24"/>
        </w:rPr>
        <w:t>E</w:t>
      </w:r>
      <w:r>
        <w:rPr>
          <w:rFonts w:ascii="Arial" w:eastAsia="Arial" w:hAnsi="Arial" w:cs="Arial"/>
          <w:sz w:val="24"/>
          <w:szCs w:val="24"/>
        </w:rPr>
        <w:t>RN</w:t>
      </w:r>
      <w:r>
        <w:rPr>
          <w:rFonts w:ascii="Arial" w:eastAsia="Arial" w:hAnsi="Arial" w:cs="Arial"/>
          <w:spacing w:val="-2"/>
          <w:sz w:val="24"/>
          <w:szCs w:val="24"/>
        </w:rPr>
        <w:t>A</w:t>
      </w:r>
      <w:r>
        <w:rPr>
          <w:rFonts w:ascii="Arial" w:eastAsia="Arial" w:hAnsi="Arial" w:cs="Arial"/>
          <w:spacing w:val="2"/>
          <w:sz w:val="24"/>
          <w:szCs w:val="24"/>
        </w:rPr>
        <w:t>T</w:t>
      </w:r>
      <w:r>
        <w:rPr>
          <w:rFonts w:ascii="Arial" w:eastAsia="Arial" w:hAnsi="Arial" w:cs="Arial"/>
          <w:sz w:val="24"/>
          <w:szCs w:val="24"/>
        </w:rPr>
        <w:t>ION</w:t>
      </w:r>
      <w:r>
        <w:rPr>
          <w:rFonts w:ascii="Arial" w:eastAsia="Arial" w:hAnsi="Arial" w:cs="Arial"/>
          <w:spacing w:val="-2"/>
          <w:sz w:val="24"/>
          <w:szCs w:val="24"/>
        </w:rPr>
        <w:t>A</w:t>
      </w:r>
      <w:r>
        <w:rPr>
          <w:rFonts w:ascii="Arial" w:eastAsia="Arial" w:hAnsi="Arial" w:cs="Arial"/>
          <w:sz w:val="24"/>
          <w:szCs w:val="24"/>
        </w:rPr>
        <w:t>L</w:t>
      </w:r>
    </w:p>
    <w:p w:rsidR="000A5570" w:rsidRDefault="00863EB5">
      <w:pPr>
        <w:spacing w:before="2" w:after="0" w:line="271" w:lineRule="exact"/>
        <w:ind w:left="5063" w:right="1190"/>
        <w:jc w:val="center"/>
        <w:rPr>
          <w:rFonts w:ascii="Arial" w:eastAsia="Arial" w:hAnsi="Arial" w:cs="Arial"/>
          <w:sz w:val="24"/>
          <w:szCs w:val="24"/>
        </w:rPr>
      </w:pPr>
      <w:r>
        <w:rPr>
          <w:rFonts w:ascii="Arial" w:eastAsia="Arial" w:hAnsi="Arial" w:cs="Arial"/>
          <w:spacing w:val="-1"/>
          <w:position w:val="-1"/>
          <w:sz w:val="24"/>
          <w:szCs w:val="24"/>
        </w:rPr>
        <w:t>M</w:t>
      </w:r>
      <w:r>
        <w:rPr>
          <w:rFonts w:ascii="Arial" w:eastAsia="Arial" w:hAnsi="Arial" w:cs="Arial"/>
          <w:spacing w:val="1"/>
          <w:position w:val="-1"/>
          <w:sz w:val="24"/>
          <w:szCs w:val="24"/>
        </w:rPr>
        <w:t>A</w:t>
      </w:r>
      <w:r>
        <w:rPr>
          <w:rFonts w:ascii="Arial" w:eastAsia="Arial" w:hAnsi="Arial" w:cs="Arial"/>
          <w:position w:val="-1"/>
          <w:sz w:val="24"/>
          <w:szCs w:val="24"/>
        </w:rPr>
        <w:t>RI</w:t>
      </w:r>
      <w:r>
        <w:rPr>
          <w:rFonts w:ascii="Arial" w:eastAsia="Arial" w:hAnsi="Arial" w:cs="Arial"/>
          <w:spacing w:val="2"/>
          <w:position w:val="-1"/>
          <w:sz w:val="24"/>
          <w:szCs w:val="24"/>
        </w:rPr>
        <w:t>T</w:t>
      </w:r>
      <w:r>
        <w:rPr>
          <w:rFonts w:ascii="Arial" w:eastAsia="Arial" w:hAnsi="Arial" w:cs="Arial"/>
          <w:position w:val="-1"/>
          <w:sz w:val="24"/>
          <w:szCs w:val="24"/>
        </w:rPr>
        <w:t>I</w:t>
      </w:r>
      <w:r>
        <w:rPr>
          <w:rFonts w:ascii="Arial" w:eastAsia="Arial" w:hAnsi="Arial" w:cs="Arial"/>
          <w:spacing w:val="-1"/>
          <w:position w:val="-1"/>
          <w:sz w:val="24"/>
          <w:szCs w:val="24"/>
        </w:rPr>
        <w:t>M</w:t>
      </w:r>
      <w:r>
        <w:rPr>
          <w:rFonts w:ascii="Arial" w:eastAsia="Arial" w:hAnsi="Arial" w:cs="Arial"/>
          <w:position w:val="-1"/>
          <w:sz w:val="24"/>
          <w:szCs w:val="24"/>
        </w:rPr>
        <w:t>E</w:t>
      </w:r>
      <w:r>
        <w:rPr>
          <w:rFonts w:ascii="Arial" w:eastAsia="Arial" w:hAnsi="Arial" w:cs="Arial"/>
          <w:spacing w:val="-1"/>
          <w:position w:val="-1"/>
          <w:sz w:val="24"/>
          <w:szCs w:val="24"/>
        </w:rPr>
        <w:t xml:space="preserve"> </w:t>
      </w:r>
      <w:r>
        <w:rPr>
          <w:rFonts w:ascii="Arial" w:eastAsia="Arial" w:hAnsi="Arial" w:cs="Arial"/>
          <w:spacing w:val="1"/>
          <w:position w:val="-1"/>
          <w:sz w:val="24"/>
          <w:szCs w:val="24"/>
        </w:rPr>
        <w:t>A</w:t>
      </w:r>
      <w:r>
        <w:rPr>
          <w:rFonts w:ascii="Arial" w:eastAsia="Arial" w:hAnsi="Arial" w:cs="Arial"/>
          <w:position w:val="-1"/>
          <w:sz w:val="24"/>
          <w:szCs w:val="24"/>
        </w:rPr>
        <w:t>D</w:t>
      </w:r>
      <w:r>
        <w:rPr>
          <w:rFonts w:ascii="Arial" w:eastAsia="Arial" w:hAnsi="Arial" w:cs="Arial"/>
          <w:spacing w:val="-1"/>
          <w:position w:val="-1"/>
          <w:sz w:val="24"/>
          <w:szCs w:val="24"/>
        </w:rPr>
        <w:t>M</w:t>
      </w:r>
      <w:r>
        <w:rPr>
          <w:rFonts w:ascii="Arial" w:eastAsia="Arial" w:hAnsi="Arial" w:cs="Arial"/>
          <w:position w:val="-1"/>
          <w:sz w:val="24"/>
          <w:szCs w:val="24"/>
        </w:rPr>
        <w:t>INI</w:t>
      </w:r>
      <w:r>
        <w:rPr>
          <w:rFonts w:ascii="Arial" w:eastAsia="Arial" w:hAnsi="Arial" w:cs="Arial"/>
          <w:spacing w:val="1"/>
          <w:position w:val="-1"/>
          <w:sz w:val="24"/>
          <w:szCs w:val="24"/>
        </w:rPr>
        <w:t>S</w:t>
      </w:r>
      <w:r>
        <w:rPr>
          <w:rFonts w:ascii="Arial" w:eastAsia="Arial" w:hAnsi="Arial" w:cs="Arial"/>
          <w:position w:val="-1"/>
          <w:sz w:val="24"/>
          <w:szCs w:val="24"/>
        </w:rPr>
        <w:t>TR</w:t>
      </w:r>
      <w:r>
        <w:rPr>
          <w:rFonts w:ascii="Arial" w:eastAsia="Arial" w:hAnsi="Arial" w:cs="Arial"/>
          <w:spacing w:val="1"/>
          <w:position w:val="-1"/>
          <w:sz w:val="24"/>
          <w:szCs w:val="24"/>
        </w:rPr>
        <w:t>A</w:t>
      </w:r>
      <w:r>
        <w:rPr>
          <w:rFonts w:ascii="Arial" w:eastAsia="Arial" w:hAnsi="Arial" w:cs="Arial"/>
          <w:spacing w:val="2"/>
          <w:position w:val="-1"/>
          <w:sz w:val="24"/>
          <w:szCs w:val="24"/>
        </w:rPr>
        <w:t>T</w:t>
      </w:r>
      <w:r>
        <w:rPr>
          <w:rFonts w:ascii="Arial" w:eastAsia="Arial" w:hAnsi="Arial" w:cs="Arial"/>
          <w:position w:val="-1"/>
          <w:sz w:val="24"/>
          <w:szCs w:val="24"/>
        </w:rPr>
        <w:t>IONS</w:t>
      </w:r>
    </w:p>
    <w:p w:rsidR="000A5570" w:rsidRDefault="000A5570">
      <w:pPr>
        <w:spacing w:before="4" w:after="0" w:line="100" w:lineRule="exact"/>
        <w:rPr>
          <w:sz w:val="10"/>
          <w:szCs w:val="10"/>
        </w:rPr>
      </w:pP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071E95">
      <w:pPr>
        <w:tabs>
          <w:tab w:val="left" w:pos="4540"/>
        </w:tabs>
        <w:spacing w:before="32" w:after="0" w:line="240" w:lineRule="auto"/>
        <w:ind w:left="3418" w:right="3253"/>
        <w:jc w:val="center"/>
        <w:rPr>
          <w:rFonts w:ascii="Arial" w:eastAsia="Arial" w:hAnsi="Arial" w:cs="Arial"/>
        </w:rPr>
      </w:pPr>
      <w:r>
        <w:pict>
          <v:group id="_x0000_s1391" style="position:absolute;left:0;text-align:left;margin-left:62.3pt;margin-top:1.7pt;width:.1pt;height:32.4pt;z-index:-251662848;mso-position-horizontal-relative:page" coordorigin="1246,34" coordsize="2,648">
            <v:shape id="_x0000_s1392" style="position:absolute;left:1246;top:34;width:2;height:648" coordorigin="1246,34" coordsize="0,648" path="m1246,34r,648e" filled="f" strokeweight=".82pt">
              <v:path arrowok="t"/>
            </v:shape>
            <w10:wrap anchorx="page"/>
          </v:group>
        </w:pict>
      </w:r>
      <w:r w:rsidR="00863EB5">
        <w:rPr>
          <w:rFonts w:ascii="Arial" w:eastAsia="Arial" w:hAnsi="Arial" w:cs="Arial"/>
          <w:i/>
          <w:highlight w:val="green"/>
        </w:rPr>
        <w:t>F</w:t>
      </w:r>
      <w:r w:rsidR="00863EB5">
        <w:rPr>
          <w:rFonts w:ascii="Arial" w:eastAsia="Arial" w:hAnsi="Arial" w:cs="Arial"/>
          <w:i/>
          <w:spacing w:val="-1"/>
          <w:highlight w:val="green"/>
        </w:rPr>
        <w:t>i</w:t>
      </w:r>
      <w:r w:rsidR="00863EB5">
        <w:rPr>
          <w:rFonts w:ascii="Arial" w:eastAsia="Arial" w:hAnsi="Arial" w:cs="Arial"/>
          <w:i/>
          <w:highlight w:val="green"/>
        </w:rPr>
        <w:t>gu</w:t>
      </w:r>
      <w:r w:rsidR="00863EB5">
        <w:rPr>
          <w:rFonts w:ascii="Arial" w:eastAsia="Arial" w:hAnsi="Arial" w:cs="Arial"/>
          <w:i/>
          <w:spacing w:val="1"/>
          <w:highlight w:val="green"/>
        </w:rPr>
        <w:t>r</w:t>
      </w:r>
      <w:r w:rsidR="00863EB5">
        <w:rPr>
          <w:rFonts w:ascii="Arial" w:eastAsia="Arial" w:hAnsi="Arial" w:cs="Arial"/>
          <w:i/>
          <w:highlight w:val="green"/>
        </w:rPr>
        <w:t>e</w:t>
      </w:r>
      <w:r w:rsidR="00863EB5">
        <w:rPr>
          <w:rFonts w:ascii="Arial" w:eastAsia="Arial" w:hAnsi="Arial" w:cs="Arial"/>
          <w:i/>
          <w:spacing w:val="1"/>
          <w:highlight w:val="green"/>
        </w:rPr>
        <w:t xml:space="preserve"> </w:t>
      </w:r>
      <w:r w:rsidR="00863EB5">
        <w:rPr>
          <w:rFonts w:ascii="Arial" w:eastAsia="Arial" w:hAnsi="Arial" w:cs="Arial"/>
          <w:i/>
          <w:highlight w:val="green"/>
        </w:rPr>
        <w:t xml:space="preserve">1 </w:t>
      </w:r>
      <w:r w:rsidR="00863EB5">
        <w:rPr>
          <w:rFonts w:ascii="Arial" w:eastAsia="Arial" w:hAnsi="Arial" w:cs="Arial"/>
          <w:i/>
          <w:highlight w:val="green"/>
        </w:rPr>
        <w:tab/>
      </w:r>
      <w:r w:rsidR="00863EB5">
        <w:rPr>
          <w:rFonts w:ascii="Arial" w:eastAsia="Arial" w:hAnsi="Arial" w:cs="Arial"/>
          <w:i/>
          <w:spacing w:val="-1"/>
          <w:highlight w:val="green"/>
        </w:rPr>
        <w:t>C</w:t>
      </w:r>
      <w:r w:rsidR="00863EB5">
        <w:rPr>
          <w:rFonts w:ascii="Arial" w:eastAsia="Arial" w:hAnsi="Arial" w:cs="Arial"/>
          <w:i/>
          <w:highlight w:val="green"/>
        </w:rPr>
        <w:t>a</w:t>
      </w:r>
      <w:r w:rsidR="00863EB5">
        <w:rPr>
          <w:rFonts w:ascii="Arial" w:eastAsia="Arial" w:hAnsi="Arial" w:cs="Arial"/>
          <w:i/>
          <w:spacing w:val="1"/>
          <w:highlight w:val="green"/>
        </w:rPr>
        <w:t>r</w:t>
      </w:r>
      <w:r w:rsidR="00863EB5">
        <w:rPr>
          <w:rFonts w:ascii="Arial" w:eastAsia="Arial" w:hAnsi="Arial" w:cs="Arial"/>
          <w:i/>
          <w:highlight w:val="green"/>
        </w:rPr>
        <w:t>eer</w:t>
      </w:r>
      <w:r w:rsidR="00863EB5">
        <w:rPr>
          <w:rFonts w:ascii="Arial" w:eastAsia="Arial" w:hAnsi="Arial" w:cs="Arial"/>
          <w:i/>
          <w:spacing w:val="2"/>
          <w:highlight w:val="green"/>
        </w:rPr>
        <w:t xml:space="preserve"> </w:t>
      </w:r>
      <w:r w:rsidR="00863EB5">
        <w:rPr>
          <w:rFonts w:ascii="Arial" w:eastAsia="Arial" w:hAnsi="Arial" w:cs="Arial"/>
          <w:i/>
          <w:spacing w:val="-3"/>
          <w:highlight w:val="green"/>
        </w:rPr>
        <w:t>P</w:t>
      </w:r>
      <w:r w:rsidR="00863EB5">
        <w:rPr>
          <w:rFonts w:ascii="Arial" w:eastAsia="Arial" w:hAnsi="Arial" w:cs="Arial"/>
          <w:i/>
          <w:spacing w:val="1"/>
          <w:highlight w:val="green"/>
        </w:rPr>
        <w:t>r</w:t>
      </w:r>
      <w:r w:rsidR="00863EB5">
        <w:rPr>
          <w:rFonts w:ascii="Arial" w:eastAsia="Arial" w:hAnsi="Arial" w:cs="Arial"/>
          <w:i/>
          <w:highlight w:val="green"/>
        </w:rPr>
        <w:t>og</w:t>
      </w:r>
      <w:r w:rsidR="00863EB5">
        <w:rPr>
          <w:rFonts w:ascii="Arial" w:eastAsia="Arial" w:hAnsi="Arial" w:cs="Arial"/>
          <w:i/>
          <w:spacing w:val="1"/>
          <w:highlight w:val="green"/>
        </w:rPr>
        <w:t>r</w:t>
      </w:r>
      <w:r w:rsidR="00863EB5">
        <w:rPr>
          <w:rFonts w:ascii="Arial" w:eastAsia="Arial" w:hAnsi="Arial" w:cs="Arial"/>
          <w:i/>
          <w:highlight w:val="green"/>
        </w:rPr>
        <w:t>ess</w:t>
      </w:r>
      <w:r w:rsidR="00863EB5">
        <w:rPr>
          <w:rFonts w:ascii="Arial" w:eastAsia="Arial" w:hAnsi="Arial" w:cs="Arial"/>
          <w:i/>
          <w:spacing w:val="-1"/>
          <w:highlight w:val="green"/>
        </w:rPr>
        <w:t>i</w:t>
      </w:r>
      <w:r w:rsidR="00863EB5">
        <w:rPr>
          <w:rFonts w:ascii="Arial" w:eastAsia="Arial" w:hAnsi="Arial" w:cs="Arial"/>
          <w:i/>
          <w:highlight w:val="green"/>
        </w:rPr>
        <w:t>on</w:t>
      </w:r>
    </w:p>
    <w:p w:rsidR="000A5570" w:rsidRDefault="000A5570">
      <w:pPr>
        <w:spacing w:after="0"/>
        <w:jc w:val="center"/>
        <w:sectPr w:rsidR="000A5570">
          <w:type w:val="continuous"/>
          <w:pgSz w:w="11920" w:h="16840"/>
          <w:pgMar w:top="480" w:right="980" w:bottom="280" w:left="1120" w:header="720" w:footer="720" w:gutter="0"/>
          <w:cols w:space="720"/>
        </w:sectPr>
      </w:pPr>
    </w:p>
    <w:p w:rsidR="000A5570" w:rsidRDefault="000A5570">
      <w:pPr>
        <w:spacing w:after="0" w:line="130" w:lineRule="exact"/>
        <w:rPr>
          <w:sz w:val="13"/>
          <w:szCs w:val="13"/>
        </w:rPr>
      </w:pPr>
    </w:p>
    <w:p w:rsidR="000A5570" w:rsidRDefault="000A5570">
      <w:pPr>
        <w:spacing w:after="0" w:line="200" w:lineRule="exact"/>
        <w:rPr>
          <w:sz w:val="20"/>
          <w:szCs w:val="20"/>
        </w:rPr>
      </w:pPr>
    </w:p>
    <w:p w:rsidR="000A5570" w:rsidRDefault="00071E95">
      <w:pPr>
        <w:tabs>
          <w:tab w:val="left" w:pos="860"/>
        </w:tabs>
        <w:spacing w:before="29" w:after="0" w:line="271" w:lineRule="exact"/>
        <w:ind w:left="298" w:right="-20"/>
        <w:rPr>
          <w:rFonts w:ascii="Arial" w:eastAsia="Arial" w:hAnsi="Arial" w:cs="Arial"/>
          <w:sz w:val="24"/>
          <w:szCs w:val="24"/>
        </w:rPr>
      </w:pPr>
      <w:r>
        <w:pict>
          <v:group id="_x0000_s1389" style="position:absolute;left:0;text-align:left;margin-left:62.3pt;margin-top:-4.35pt;width:.1pt;height:403.2pt;z-index:-251660800;mso-position-horizontal-relative:page" coordorigin="1246,-87" coordsize="2,8064">
            <v:shape id="_x0000_s1390" style="position:absolute;left:1246;top:-87;width:2;height:8064" coordorigin="1246,-87" coordsize="0,8064" path="m1246,-87r,8064e" filled="f" strokeweight=".82pt">
              <v:path arrowok="t"/>
            </v:shape>
            <w10:wrap anchorx="page"/>
          </v:group>
        </w:pict>
      </w:r>
      <w:r w:rsidR="00863EB5">
        <w:rPr>
          <w:rFonts w:ascii="Arial" w:eastAsia="Arial" w:hAnsi="Arial" w:cs="Arial"/>
          <w:b/>
          <w:bCs/>
          <w:color w:val="800080"/>
          <w:position w:val="-1"/>
          <w:sz w:val="24"/>
          <w:szCs w:val="24"/>
          <w:u w:val="thick" w:color="800080"/>
        </w:rPr>
        <w:t xml:space="preserve">4 </w:t>
      </w:r>
      <w:r w:rsidR="00863EB5">
        <w:rPr>
          <w:rFonts w:ascii="Arial" w:eastAsia="Arial" w:hAnsi="Arial" w:cs="Arial"/>
          <w:b/>
          <w:bCs/>
          <w:color w:val="800080"/>
          <w:position w:val="-1"/>
          <w:sz w:val="24"/>
          <w:szCs w:val="24"/>
          <w:u w:val="thick" w:color="800080"/>
        </w:rPr>
        <w:tab/>
      </w:r>
      <w:r w:rsidR="00863EB5">
        <w:rPr>
          <w:rFonts w:ascii="Arial" w:eastAsia="Arial" w:hAnsi="Arial" w:cs="Arial"/>
          <w:b/>
          <w:bCs/>
          <w:color w:val="800080"/>
          <w:spacing w:val="1"/>
          <w:position w:val="-1"/>
          <w:sz w:val="24"/>
          <w:szCs w:val="24"/>
          <w:u w:val="thick" w:color="800080"/>
        </w:rPr>
        <w:t>V</w:t>
      </w:r>
      <w:r w:rsidR="00863EB5">
        <w:rPr>
          <w:rFonts w:ascii="Arial" w:eastAsia="Arial" w:hAnsi="Arial" w:cs="Arial"/>
          <w:b/>
          <w:bCs/>
          <w:color w:val="800080"/>
          <w:position w:val="-1"/>
          <w:sz w:val="24"/>
          <w:szCs w:val="24"/>
          <w:u w:val="thick" w:color="800080"/>
        </w:rPr>
        <w:t>TS</w:t>
      </w:r>
      <w:r w:rsidR="00863EB5">
        <w:rPr>
          <w:rFonts w:ascii="Arial" w:eastAsia="Arial" w:hAnsi="Arial" w:cs="Arial"/>
          <w:b/>
          <w:bCs/>
          <w:color w:val="800080"/>
          <w:spacing w:val="1"/>
          <w:position w:val="-1"/>
          <w:sz w:val="24"/>
          <w:szCs w:val="24"/>
          <w:u w:val="thick" w:color="800080"/>
        </w:rPr>
        <w:t xml:space="preserve"> </w:t>
      </w:r>
      <w:commentRangeStart w:id="17"/>
      <w:r w:rsidR="00863EB5">
        <w:rPr>
          <w:rFonts w:ascii="Arial" w:eastAsia="Arial" w:hAnsi="Arial" w:cs="Arial"/>
          <w:b/>
          <w:bCs/>
          <w:color w:val="800080"/>
          <w:spacing w:val="2"/>
          <w:position w:val="-1"/>
          <w:sz w:val="24"/>
          <w:szCs w:val="24"/>
          <w:u w:val="thick" w:color="800080"/>
        </w:rPr>
        <w:t>M</w:t>
      </w:r>
      <w:r w:rsidR="00863EB5">
        <w:rPr>
          <w:rFonts w:ascii="Arial" w:eastAsia="Arial" w:hAnsi="Arial" w:cs="Arial"/>
          <w:b/>
          <w:bCs/>
          <w:color w:val="800080"/>
          <w:spacing w:val="-5"/>
          <w:position w:val="-1"/>
          <w:sz w:val="24"/>
          <w:szCs w:val="24"/>
          <w:u w:val="thick" w:color="800080"/>
        </w:rPr>
        <w:t>A</w:t>
      </w:r>
      <w:r w:rsidR="00863EB5">
        <w:rPr>
          <w:rFonts w:ascii="Arial" w:eastAsia="Arial" w:hAnsi="Arial" w:cs="Arial"/>
          <w:b/>
          <w:bCs/>
          <w:color w:val="800080"/>
          <w:spacing w:val="4"/>
          <w:position w:val="-1"/>
          <w:sz w:val="24"/>
          <w:szCs w:val="24"/>
          <w:u w:val="thick" w:color="800080"/>
        </w:rPr>
        <w:t>N</w:t>
      </w:r>
      <w:r w:rsidR="00863EB5">
        <w:rPr>
          <w:rFonts w:ascii="Arial" w:eastAsia="Arial" w:hAnsi="Arial" w:cs="Arial"/>
          <w:b/>
          <w:bCs/>
          <w:color w:val="800080"/>
          <w:spacing w:val="-5"/>
          <w:position w:val="-1"/>
          <w:sz w:val="24"/>
          <w:szCs w:val="24"/>
          <w:u w:val="thick" w:color="800080"/>
        </w:rPr>
        <w:t>A</w:t>
      </w:r>
      <w:r w:rsidR="00863EB5">
        <w:rPr>
          <w:rFonts w:ascii="Arial" w:eastAsia="Arial" w:hAnsi="Arial" w:cs="Arial"/>
          <w:b/>
          <w:bCs/>
          <w:color w:val="800080"/>
          <w:position w:val="-1"/>
          <w:sz w:val="24"/>
          <w:szCs w:val="24"/>
          <w:u w:val="thick" w:color="800080"/>
        </w:rPr>
        <w:t>G</w:t>
      </w:r>
      <w:r w:rsidR="00863EB5">
        <w:rPr>
          <w:rFonts w:ascii="Arial" w:eastAsia="Arial" w:hAnsi="Arial" w:cs="Arial"/>
          <w:b/>
          <w:bCs/>
          <w:color w:val="800080"/>
          <w:spacing w:val="1"/>
          <w:position w:val="-1"/>
          <w:sz w:val="24"/>
          <w:szCs w:val="24"/>
          <w:u w:val="thick" w:color="800080"/>
        </w:rPr>
        <w:t>E</w:t>
      </w:r>
      <w:r w:rsidR="00863EB5">
        <w:rPr>
          <w:rFonts w:ascii="Arial" w:eastAsia="Arial" w:hAnsi="Arial" w:cs="Arial"/>
          <w:b/>
          <w:bCs/>
          <w:color w:val="800080"/>
          <w:position w:val="-1"/>
          <w:sz w:val="24"/>
          <w:szCs w:val="24"/>
          <w:u w:val="thick" w:color="800080"/>
        </w:rPr>
        <w:t>R</w:t>
      </w:r>
      <w:commentRangeEnd w:id="17"/>
      <w:r w:rsidR="00BC5D42">
        <w:rPr>
          <w:rStyle w:val="CommentReference"/>
        </w:rPr>
        <w:commentReference w:id="17"/>
      </w:r>
    </w:p>
    <w:p w:rsidR="000A5570" w:rsidRDefault="000A5570">
      <w:pPr>
        <w:spacing w:before="15" w:after="0" w:line="200" w:lineRule="exact"/>
        <w:rPr>
          <w:sz w:val="20"/>
          <w:szCs w:val="20"/>
        </w:rPr>
      </w:pPr>
    </w:p>
    <w:p w:rsidR="000A5570" w:rsidRDefault="00863EB5">
      <w:pPr>
        <w:spacing w:before="32" w:after="0" w:line="240" w:lineRule="auto"/>
        <w:ind w:left="298" w:right="96"/>
        <w:jc w:val="both"/>
        <w:rPr>
          <w:rFonts w:ascii="Arial" w:eastAsia="Arial" w:hAnsi="Arial" w:cs="Arial"/>
        </w:rPr>
      </w:pPr>
      <w:r>
        <w:rPr>
          <w:rFonts w:ascii="Arial" w:eastAsia="Arial" w:hAnsi="Arial" w:cs="Arial"/>
          <w:color w:val="800080"/>
          <w:spacing w:val="2"/>
          <w:u w:val="single" w:color="800080"/>
        </w:rPr>
        <w:t>T</w:t>
      </w:r>
      <w:r>
        <w:rPr>
          <w:rFonts w:ascii="Arial" w:eastAsia="Arial" w:hAnsi="Arial" w:cs="Arial"/>
          <w:color w:val="800080"/>
          <w:u w:val="single" w:color="800080"/>
        </w:rPr>
        <w:t>he</w:t>
      </w:r>
      <w:r>
        <w:rPr>
          <w:rFonts w:ascii="Arial" w:eastAsia="Arial" w:hAnsi="Arial" w:cs="Arial"/>
          <w:color w:val="800080"/>
          <w:spacing w:val="2"/>
          <w:u w:val="single" w:color="800080"/>
        </w:rPr>
        <w:t xml:space="preserve"> </w:t>
      </w:r>
      <w:r>
        <w:rPr>
          <w:rFonts w:ascii="Arial" w:eastAsia="Arial" w:hAnsi="Arial" w:cs="Arial"/>
          <w:color w:val="800080"/>
          <w:spacing w:val="-3"/>
          <w:u w:val="single" w:color="800080"/>
        </w:rPr>
        <w:t>V</w:t>
      </w:r>
      <w:r>
        <w:rPr>
          <w:rFonts w:ascii="Arial" w:eastAsia="Arial" w:hAnsi="Arial" w:cs="Arial"/>
          <w:color w:val="800080"/>
          <w:spacing w:val="2"/>
          <w:u w:val="single" w:color="800080"/>
        </w:rPr>
        <w:t>T</w:t>
      </w:r>
      <w:r>
        <w:rPr>
          <w:rFonts w:ascii="Arial" w:eastAsia="Arial" w:hAnsi="Arial" w:cs="Arial"/>
          <w:color w:val="800080"/>
          <w:u w:val="single" w:color="800080"/>
        </w:rPr>
        <w:t>S</w:t>
      </w:r>
      <w:r>
        <w:rPr>
          <w:rFonts w:ascii="Arial" w:eastAsia="Arial" w:hAnsi="Arial" w:cs="Arial"/>
          <w:color w:val="800080"/>
          <w:spacing w:val="1"/>
          <w:u w:val="single" w:color="800080"/>
        </w:rPr>
        <w:t xml:space="preserve"> </w:t>
      </w:r>
      <w:r>
        <w:rPr>
          <w:rFonts w:ascii="Arial" w:eastAsia="Arial" w:hAnsi="Arial" w:cs="Arial"/>
          <w:color w:val="800080"/>
          <w:spacing w:val="-1"/>
          <w:u w:val="single" w:color="800080"/>
        </w:rPr>
        <w:t>A</w:t>
      </w:r>
      <w:r>
        <w:rPr>
          <w:rFonts w:ascii="Arial" w:eastAsia="Arial" w:hAnsi="Arial" w:cs="Arial"/>
          <w:color w:val="800080"/>
          <w:u w:val="single" w:color="800080"/>
        </w:rPr>
        <w:t>u</w:t>
      </w:r>
      <w:r>
        <w:rPr>
          <w:rFonts w:ascii="Arial" w:eastAsia="Arial" w:hAnsi="Arial" w:cs="Arial"/>
          <w:color w:val="800080"/>
          <w:spacing w:val="1"/>
          <w:u w:val="single" w:color="800080"/>
        </w:rPr>
        <w:t>t</w:t>
      </w:r>
      <w:r>
        <w:rPr>
          <w:rFonts w:ascii="Arial" w:eastAsia="Arial" w:hAnsi="Arial" w:cs="Arial"/>
          <w:color w:val="800080"/>
          <w:u w:val="single" w:color="800080"/>
        </w:rPr>
        <w:t>ho</w:t>
      </w:r>
      <w:r>
        <w:rPr>
          <w:rFonts w:ascii="Arial" w:eastAsia="Arial" w:hAnsi="Arial" w:cs="Arial"/>
          <w:color w:val="800080"/>
          <w:spacing w:val="1"/>
          <w:u w:val="single" w:color="800080"/>
        </w:rPr>
        <w:t>r</w:t>
      </w:r>
      <w:r>
        <w:rPr>
          <w:rFonts w:ascii="Arial" w:eastAsia="Arial" w:hAnsi="Arial" w:cs="Arial"/>
          <w:color w:val="800080"/>
          <w:spacing w:val="-1"/>
          <w:u w:val="single" w:color="800080"/>
        </w:rPr>
        <w:t>i</w:t>
      </w:r>
      <w:r>
        <w:rPr>
          <w:rFonts w:ascii="Arial" w:eastAsia="Arial" w:hAnsi="Arial" w:cs="Arial"/>
          <w:color w:val="800080"/>
          <w:spacing w:val="1"/>
          <w:u w:val="single" w:color="800080"/>
        </w:rPr>
        <w:t>t</w:t>
      </w:r>
      <w:r>
        <w:rPr>
          <w:rFonts w:ascii="Arial" w:eastAsia="Arial" w:hAnsi="Arial" w:cs="Arial"/>
          <w:color w:val="800080"/>
          <w:u w:val="single" w:color="800080"/>
        </w:rPr>
        <w:t xml:space="preserve">y </w:t>
      </w:r>
      <w:r>
        <w:rPr>
          <w:rFonts w:ascii="Arial" w:eastAsia="Arial" w:hAnsi="Arial" w:cs="Arial"/>
          <w:color w:val="800080"/>
          <w:spacing w:val="1"/>
          <w:u w:val="single" w:color="800080"/>
        </w:rPr>
        <w:t>m</w:t>
      </w:r>
      <w:r>
        <w:rPr>
          <w:rFonts w:ascii="Arial" w:eastAsia="Arial" w:hAnsi="Arial" w:cs="Arial"/>
          <w:color w:val="800080"/>
          <w:u w:val="single" w:color="800080"/>
        </w:rPr>
        <w:t>ay</w:t>
      </w:r>
      <w:r>
        <w:rPr>
          <w:rFonts w:ascii="Arial" w:eastAsia="Arial" w:hAnsi="Arial" w:cs="Arial"/>
          <w:color w:val="800080"/>
          <w:spacing w:val="3"/>
          <w:u w:val="single" w:color="800080"/>
        </w:rPr>
        <w:t xml:space="preserve"> </w:t>
      </w:r>
      <w:r>
        <w:rPr>
          <w:rFonts w:ascii="Arial" w:eastAsia="Arial" w:hAnsi="Arial" w:cs="Arial"/>
          <w:color w:val="800080"/>
          <w:u w:val="single" w:color="800080"/>
        </w:rPr>
        <w:t>es</w:t>
      </w:r>
      <w:r>
        <w:rPr>
          <w:rFonts w:ascii="Arial" w:eastAsia="Arial" w:hAnsi="Arial" w:cs="Arial"/>
          <w:color w:val="800080"/>
          <w:spacing w:val="1"/>
          <w:u w:val="single" w:color="800080"/>
        </w:rPr>
        <w:t>t</w:t>
      </w:r>
      <w:r>
        <w:rPr>
          <w:rFonts w:ascii="Arial" w:eastAsia="Arial" w:hAnsi="Arial" w:cs="Arial"/>
          <w:color w:val="800080"/>
          <w:u w:val="single" w:color="800080"/>
        </w:rPr>
        <w:t>ab</w:t>
      </w:r>
      <w:r>
        <w:rPr>
          <w:rFonts w:ascii="Arial" w:eastAsia="Arial" w:hAnsi="Arial" w:cs="Arial"/>
          <w:color w:val="800080"/>
          <w:spacing w:val="-1"/>
          <w:u w:val="single" w:color="800080"/>
        </w:rPr>
        <w:t>li</w:t>
      </w:r>
      <w:r>
        <w:rPr>
          <w:rFonts w:ascii="Arial" w:eastAsia="Arial" w:hAnsi="Arial" w:cs="Arial"/>
          <w:color w:val="800080"/>
          <w:u w:val="single" w:color="800080"/>
        </w:rPr>
        <w:t>sh</w:t>
      </w:r>
      <w:r>
        <w:rPr>
          <w:rFonts w:ascii="Arial" w:eastAsia="Arial" w:hAnsi="Arial" w:cs="Arial"/>
          <w:color w:val="800080"/>
          <w:spacing w:val="2"/>
          <w:u w:val="single" w:color="800080"/>
        </w:rPr>
        <w:t xml:space="preserve"> </w:t>
      </w:r>
      <w:del w:id="18" w:author="Kerrie Abercrombie" w:date="2016-02-17T14:35:00Z">
        <w:r w:rsidDel="00BC5D42">
          <w:rPr>
            <w:rFonts w:ascii="Arial" w:eastAsia="Arial" w:hAnsi="Arial" w:cs="Arial"/>
            <w:color w:val="800080"/>
            <w:spacing w:val="1"/>
            <w:u w:val="single" w:color="800080"/>
          </w:rPr>
          <w:delText>t</w:delText>
        </w:r>
        <w:r w:rsidDel="00BC5D42">
          <w:rPr>
            <w:rFonts w:ascii="Arial" w:eastAsia="Arial" w:hAnsi="Arial" w:cs="Arial"/>
            <w:color w:val="800080"/>
            <w:u w:val="single" w:color="800080"/>
          </w:rPr>
          <w:delText>he</w:delText>
        </w:r>
        <w:r w:rsidDel="00BC5D42">
          <w:rPr>
            <w:rFonts w:ascii="Arial" w:eastAsia="Arial" w:hAnsi="Arial" w:cs="Arial"/>
            <w:color w:val="800080"/>
            <w:spacing w:val="2"/>
            <w:u w:val="single" w:color="800080"/>
          </w:rPr>
          <w:delText xml:space="preserve"> </w:delText>
        </w:r>
        <w:r w:rsidDel="00BC5D42">
          <w:rPr>
            <w:rFonts w:ascii="Arial" w:eastAsia="Arial" w:hAnsi="Arial" w:cs="Arial"/>
            <w:color w:val="800080"/>
            <w:u w:val="single" w:color="800080"/>
          </w:rPr>
          <w:delText>post</w:delText>
        </w:r>
        <w:r w:rsidDel="00BC5D42">
          <w:rPr>
            <w:rFonts w:ascii="Arial" w:eastAsia="Arial" w:hAnsi="Arial" w:cs="Arial"/>
            <w:color w:val="800080"/>
            <w:spacing w:val="3"/>
            <w:u w:val="single" w:color="800080"/>
          </w:rPr>
          <w:delText xml:space="preserve"> </w:delText>
        </w:r>
        <w:r w:rsidDel="00BC5D42">
          <w:rPr>
            <w:rFonts w:ascii="Arial" w:eastAsia="Arial" w:hAnsi="Arial" w:cs="Arial"/>
            <w:color w:val="800080"/>
            <w:spacing w:val="-3"/>
            <w:u w:val="single" w:color="800080"/>
          </w:rPr>
          <w:delText>o</w:delText>
        </w:r>
        <w:r w:rsidDel="00BC5D42">
          <w:rPr>
            <w:rFonts w:ascii="Arial" w:eastAsia="Arial" w:hAnsi="Arial" w:cs="Arial"/>
            <w:color w:val="800080"/>
            <w:u w:val="single" w:color="800080"/>
          </w:rPr>
          <w:delText>f</w:delText>
        </w:r>
        <w:r w:rsidDel="00BC5D42">
          <w:rPr>
            <w:rFonts w:ascii="Arial" w:eastAsia="Arial" w:hAnsi="Arial" w:cs="Arial"/>
            <w:color w:val="800080"/>
            <w:spacing w:val="6"/>
            <w:u w:val="single" w:color="800080"/>
          </w:rPr>
          <w:delText xml:space="preserve"> </w:delText>
        </w:r>
      </w:del>
      <w:r>
        <w:rPr>
          <w:rFonts w:ascii="Arial" w:eastAsia="Arial" w:hAnsi="Arial" w:cs="Arial"/>
          <w:color w:val="800080"/>
          <w:u w:val="single" w:color="800080"/>
        </w:rPr>
        <w:t>a</w:t>
      </w:r>
      <w:r>
        <w:rPr>
          <w:rFonts w:ascii="Arial" w:eastAsia="Arial" w:hAnsi="Arial" w:cs="Arial"/>
          <w:color w:val="800080"/>
          <w:spacing w:val="2"/>
          <w:u w:val="single" w:color="800080"/>
        </w:rPr>
        <w:t xml:space="preserve"> </w:t>
      </w:r>
      <w:r>
        <w:rPr>
          <w:rFonts w:ascii="Arial" w:eastAsia="Arial" w:hAnsi="Arial" w:cs="Arial"/>
          <w:color w:val="800080"/>
          <w:spacing w:val="-1"/>
          <w:u w:val="single" w:color="800080"/>
        </w:rPr>
        <w:t>V</w:t>
      </w:r>
      <w:r>
        <w:rPr>
          <w:rFonts w:ascii="Arial" w:eastAsia="Arial" w:hAnsi="Arial" w:cs="Arial"/>
          <w:color w:val="800080"/>
          <w:spacing w:val="2"/>
          <w:u w:val="single" w:color="800080"/>
        </w:rPr>
        <w:t>T</w:t>
      </w:r>
      <w:r>
        <w:rPr>
          <w:rFonts w:ascii="Arial" w:eastAsia="Arial" w:hAnsi="Arial" w:cs="Arial"/>
          <w:color w:val="800080"/>
          <w:u w:val="single" w:color="800080"/>
        </w:rPr>
        <w:t>S</w:t>
      </w:r>
      <w:r>
        <w:rPr>
          <w:rFonts w:ascii="Arial" w:eastAsia="Arial" w:hAnsi="Arial" w:cs="Arial"/>
          <w:color w:val="800080"/>
          <w:spacing w:val="1"/>
          <w:u w:val="single" w:color="800080"/>
        </w:rPr>
        <w:t xml:space="preserve"> </w:t>
      </w:r>
      <w:r>
        <w:rPr>
          <w:rFonts w:ascii="Arial" w:eastAsia="Arial" w:hAnsi="Arial" w:cs="Arial"/>
          <w:color w:val="800080"/>
          <w:spacing w:val="-4"/>
          <w:u w:val="single" w:color="800080"/>
        </w:rPr>
        <w:t>M</w:t>
      </w:r>
      <w:r>
        <w:rPr>
          <w:rFonts w:ascii="Arial" w:eastAsia="Arial" w:hAnsi="Arial" w:cs="Arial"/>
          <w:color w:val="800080"/>
          <w:u w:val="single" w:color="800080"/>
        </w:rPr>
        <w:t>ana</w:t>
      </w:r>
      <w:r>
        <w:rPr>
          <w:rFonts w:ascii="Arial" w:eastAsia="Arial" w:hAnsi="Arial" w:cs="Arial"/>
          <w:color w:val="800080"/>
          <w:spacing w:val="2"/>
          <w:u w:val="single" w:color="800080"/>
        </w:rPr>
        <w:t>g</w:t>
      </w:r>
      <w:r>
        <w:rPr>
          <w:rFonts w:ascii="Arial" w:eastAsia="Arial" w:hAnsi="Arial" w:cs="Arial"/>
          <w:color w:val="800080"/>
          <w:u w:val="single" w:color="800080"/>
        </w:rPr>
        <w:t>e</w:t>
      </w:r>
      <w:r>
        <w:rPr>
          <w:rFonts w:ascii="Arial" w:eastAsia="Arial" w:hAnsi="Arial" w:cs="Arial"/>
          <w:color w:val="800080"/>
          <w:spacing w:val="1"/>
          <w:u w:val="single" w:color="800080"/>
        </w:rPr>
        <w:t>r</w:t>
      </w:r>
      <w:ins w:id="19" w:author="Kerrie Abercrombie" w:date="2016-02-17T14:35:00Z">
        <w:r w:rsidR="00BC5D42">
          <w:rPr>
            <w:rFonts w:ascii="Arial" w:eastAsia="Arial" w:hAnsi="Arial" w:cs="Arial"/>
            <w:color w:val="800080"/>
            <w:spacing w:val="1"/>
            <w:u w:val="single" w:color="800080"/>
          </w:rPr>
          <w:t xml:space="preserve"> position</w:t>
        </w:r>
      </w:ins>
      <w:r>
        <w:rPr>
          <w:rFonts w:ascii="Arial" w:eastAsia="Arial" w:hAnsi="Arial" w:cs="Arial"/>
          <w:color w:val="800080"/>
          <w:u w:val="single" w:color="800080"/>
        </w:rPr>
        <w:t xml:space="preserve">. </w:t>
      </w:r>
      <w:r>
        <w:rPr>
          <w:rFonts w:ascii="Arial" w:eastAsia="Arial" w:hAnsi="Arial" w:cs="Arial"/>
          <w:color w:val="800080"/>
          <w:spacing w:val="9"/>
          <w:u w:val="single" w:color="800080"/>
        </w:rPr>
        <w:t xml:space="preserve"> </w:t>
      </w:r>
      <w:r>
        <w:rPr>
          <w:rFonts w:ascii="Arial" w:eastAsia="Arial" w:hAnsi="Arial" w:cs="Arial"/>
          <w:color w:val="800080"/>
          <w:spacing w:val="2"/>
          <w:u w:val="single" w:color="800080"/>
        </w:rPr>
        <w:t>T</w:t>
      </w:r>
      <w:r>
        <w:rPr>
          <w:rFonts w:ascii="Arial" w:eastAsia="Arial" w:hAnsi="Arial" w:cs="Arial"/>
          <w:color w:val="800080"/>
          <w:u w:val="single" w:color="800080"/>
        </w:rPr>
        <w:t>he</w:t>
      </w:r>
      <w:r>
        <w:rPr>
          <w:rFonts w:ascii="Arial" w:eastAsia="Arial" w:hAnsi="Arial" w:cs="Arial"/>
          <w:color w:val="800080"/>
          <w:spacing w:val="2"/>
          <w:u w:val="single" w:color="800080"/>
        </w:rPr>
        <w:t xml:space="preserve"> </w:t>
      </w:r>
      <w:r>
        <w:rPr>
          <w:rFonts w:ascii="Arial" w:eastAsia="Arial" w:hAnsi="Arial" w:cs="Arial"/>
          <w:color w:val="800080"/>
          <w:spacing w:val="-3"/>
          <w:u w:val="single" w:color="800080"/>
        </w:rPr>
        <w:t>V</w:t>
      </w:r>
      <w:r>
        <w:rPr>
          <w:rFonts w:ascii="Arial" w:eastAsia="Arial" w:hAnsi="Arial" w:cs="Arial"/>
          <w:color w:val="800080"/>
          <w:spacing w:val="2"/>
          <w:u w:val="single" w:color="800080"/>
        </w:rPr>
        <w:t>T</w:t>
      </w:r>
      <w:r>
        <w:rPr>
          <w:rFonts w:ascii="Arial" w:eastAsia="Arial" w:hAnsi="Arial" w:cs="Arial"/>
          <w:color w:val="800080"/>
          <w:u w:val="single" w:color="800080"/>
        </w:rPr>
        <w:t>S</w:t>
      </w:r>
      <w:r>
        <w:rPr>
          <w:rFonts w:ascii="Arial" w:eastAsia="Arial" w:hAnsi="Arial" w:cs="Arial"/>
          <w:color w:val="800080"/>
          <w:spacing w:val="1"/>
          <w:u w:val="single" w:color="800080"/>
        </w:rPr>
        <w:t xml:space="preserve"> </w:t>
      </w:r>
      <w:r>
        <w:rPr>
          <w:rFonts w:ascii="Arial" w:eastAsia="Arial" w:hAnsi="Arial" w:cs="Arial"/>
          <w:color w:val="800080"/>
          <w:spacing w:val="-4"/>
          <w:u w:val="single" w:color="800080"/>
        </w:rPr>
        <w:t>M</w:t>
      </w:r>
      <w:r>
        <w:rPr>
          <w:rFonts w:ascii="Arial" w:eastAsia="Arial" w:hAnsi="Arial" w:cs="Arial"/>
          <w:color w:val="800080"/>
          <w:u w:val="single" w:color="800080"/>
        </w:rPr>
        <w:t>ana</w:t>
      </w:r>
      <w:r>
        <w:rPr>
          <w:rFonts w:ascii="Arial" w:eastAsia="Arial" w:hAnsi="Arial" w:cs="Arial"/>
          <w:color w:val="800080"/>
          <w:spacing w:val="2"/>
          <w:u w:val="single" w:color="800080"/>
        </w:rPr>
        <w:t>g</w:t>
      </w:r>
      <w:r>
        <w:rPr>
          <w:rFonts w:ascii="Arial" w:eastAsia="Arial" w:hAnsi="Arial" w:cs="Arial"/>
          <w:color w:val="800080"/>
          <w:u w:val="single" w:color="800080"/>
        </w:rPr>
        <w:t>er</w:t>
      </w:r>
      <w:r>
        <w:rPr>
          <w:rFonts w:ascii="Arial" w:eastAsia="Arial" w:hAnsi="Arial" w:cs="Arial"/>
          <w:color w:val="800080"/>
          <w:spacing w:val="4"/>
          <w:u w:val="single" w:color="800080"/>
        </w:rPr>
        <w:t xml:space="preserve"> </w:t>
      </w:r>
      <w:r>
        <w:rPr>
          <w:rFonts w:ascii="Arial" w:eastAsia="Arial" w:hAnsi="Arial" w:cs="Arial"/>
          <w:color w:val="800080"/>
          <w:spacing w:val="-1"/>
          <w:u w:val="single" w:color="800080"/>
        </w:rPr>
        <w:t>i</w:t>
      </w:r>
      <w:r>
        <w:rPr>
          <w:rFonts w:ascii="Arial" w:eastAsia="Arial" w:hAnsi="Arial" w:cs="Arial"/>
          <w:color w:val="800080"/>
          <w:u w:val="single" w:color="800080"/>
        </w:rPr>
        <w:t>s</w:t>
      </w:r>
      <w:r>
        <w:rPr>
          <w:rFonts w:ascii="Arial" w:eastAsia="Arial" w:hAnsi="Arial" w:cs="Arial"/>
          <w:color w:val="800080"/>
          <w:spacing w:val="2"/>
          <w:u w:val="single" w:color="800080"/>
        </w:rPr>
        <w:t xml:space="preserve"> </w:t>
      </w:r>
      <w:r>
        <w:rPr>
          <w:rFonts w:ascii="Arial" w:eastAsia="Arial" w:hAnsi="Arial" w:cs="Arial"/>
          <w:color w:val="800080"/>
          <w:spacing w:val="1"/>
          <w:u w:val="single" w:color="800080"/>
        </w:rPr>
        <w:t>r</w:t>
      </w:r>
      <w:r>
        <w:rPr>
          <w:rFonts w:ascii="Arial" w:eastAsia="Arial" w:hAnsi="Arial" w:cs="Arial"/>
          <w:color w:val="800080"/>
          <w:u w:val="single" w:color="800080"/>
        </w:rPr>
        <w:t>espons</w:t>
      </w:r>
      <w:r>
        <w:rPr>
          <w:rFonts w:ascii="Arial" w:eastAsia="Arial" w:hAnsi="Arial" w:cs="Arial"/>
          <w:color w:val="800080"/>
          <w:spacing w:val="-1"/>
          <w:u w:val="single" w:color="800080"/>
        </w:rPr>
        <w:t>i</w:t>
      </w:r>
      <w:r>
        <w:rPr>
          <w:rFonts w:ascii="Arial" w:eastAsia="Arial" w:hAnsi="Arial" w:cs="Arial"/>
          <w:color w:val="800080"/>
          <w:u w:val="single" w:color="800080"/>
        </w:rPr>
        <w:t>b</w:t>
      </w:r>
      <w:r>
        <w:rPr>
          <w:rFonts w:ascii="Arial" w:eastAsia="Arial" w:hAnsi="Arial" w:cs="Arial"/>
          <w:color w:val="800080"/>
          <w:spacing w:val="-1"/>
          <w:u w:val="single" w:color="800080"/>
        </w:rPr>
        <w:t>l</w:t>
      </w:r>
      <w:r>
        <w:rPr>
          <w:rFonts w:ascii="Arial" w:eastAsia="Arial" w:hAnsi="Arial" w:cs="Arial"/>
          <w:color w:val="800080"/>
          <w:u w:val="single" w:color="800080"/>
        </w:rPr>
        <w:t>e</w:t>
      </w:r>
      <w:r>
        <w:rPr>
          <w:rFonts w:ascii="Arial" w:eastAsia="Arial" w:hAnsi="Arial" w:cs="Arial"/>
          <w:color w:val="800080"/>
        </w:rPr>
        <w:t xml:space="preserve"> </w:t>
      </w:r>
      <w:r>
        <w:rPr>
          <w:rFonts w:ascii="Arial" w:eastAsia="Arial" w:hAnsi="Arial" w:cs="Arial"/>
          <w:color w:val="800080"/>
          <w:spacing w:val="1"/>
          <w:u w:val="single" w:color="800080"/>
        </w:rPr>
        <w:t>f</w:t>
      </w:r>
      <w:r>
        <w:rPr>
          <w:rFonts w:ascii="Arial" w:eastAsia="Arial" w:hAnsi="Arial" w:cs="Arial"/>
          <w:color w:val="800080"/>
          <w:u w:val="single" w:color="800080"/>
        </w:rPr>
        <w:t>or</w:t>
      </w:r>
      <w:r>
        <w:rPr>
          <w:rFonts w:ascii="Arial" w:eastAsia="Arial" w:hAnsi="Arial" w:cs="Arial"/>
          <w:color w:val="800080"/>
          <w:spacing w:val="14"/>
          <w:u w:val="single" w:color="800080"/>
        </w:rPr>
        <w:t xml:space="preserve"> </w:t>
      </w:r>
      <w:r>
        <w:rPr>
          <w:rFonts w:ascii="Arial" w:eastAsia="Arial" w:hAnsi="Arial" w:cs="Arial"/>
          <w:color w:val="800080"/>
          <w:spacing w:val="1"/>
          <w:u w:val="single" w:color="800080"/>
        </w:rPr>
        <w:t>m</w:t>
      </w:r>
      <w:r>
        <w:rPr>
          <w:rFonts w:ascii="Arial" w:eastAsia="Arial" w:hAnsi="Arial" w:cs="Arial"/>
          <w:color w:val="800080"/>
          <w:u w:val="single" w:color="800080"/>
        </w:rPr>
        <w:t>an</w:t>
      </w:r>
      <w:r>
        <w:rPr>
          <w:rFonts w:ascii="Arial" w:eastAsia="Arial" w:hAnsi="Arial" w:cs="Arial"/>
          <w:color w:val="800080"/>
          <w:spacing w:val="-3"/>
          <w:u w:val="single" w:color="800080"/>
        </w:rPr>
        <w:t>a</w:t>
      </w:r>
      <w:r>
        <w:rPr>
          <w:rFonts w:ascii="Arial" w:eastAsia="Arial" w:hAnsi="Arial" w:cs="Arial"/>
          <w:color w:val="800080"/>
          <w:spacing w:val="2"/>
          <w:u w:val="single" w:color="800080"/>
        </w:rPr>
        <w:t>g</w:t>
      </w:r>
      <w:r>
        <w:rPr>
          <w:rFonts w:ascii="Arial" w:eastAsia="Arial" w:hAnsi="Arial" w:cs="Arial"/>
          <w:color w:val="800080"/>
          <w:spacing w:val="-1"/>
          <w:u w:val="single" w:color="800080"/>
        </w:rPr>
        <w:t>i</w:t>
      </w:r>
      <w:r>
        <w:rPr>
          <w:rFonts w:ascii="Arial" w:eastAsia="Arial" w:hAnsi="Arial" w:cs="Arial"/>
          <w:color w:val="800080"/>
          <w:spacing w:val="-3"/>
          <w:u w:val="single" w:color="800080"/>
        </w:rPr>
        <w:t>n</w:t>
      </w:r>
      <w:r>
        <w:rPr>
          <w:rFonts w:ascii="Arial" w:eastAsia="Arial" w:hAnsi="Arial" w:cs="Arial"/>
          <w:color w:val="800080"/>
          <w:u w:val="single" w:color="800080"/>
        </w:rPr>
        <w:t>g</w:t>
      </w:r>
      <w:r>
        <w:rPr>
          <w:rFonts w:ascii="Arial" w:eastAsia="Arial" w:hAnsi="Arial" w:cs="Arial"/>
          <w:color w:val="800080"/>
          <w:spacing w:val="15"/>
          <w:u w:val="single" w:color="800080"/>
        </w:rPr>
        <w:t xml:space="preserve"> </w:t>
      </w:r>
      <w:r>
        <w:rPr>
          <w:rFonts w:ascii="Arial" w:eastAsia="Arial" w:hAnsi="Arial" w:cs="Arial"/>
          <w:color w:val="800080"/>
          <w:u w:val="single" w:color="800080"/>
        </w:rPr>
        <w:t>and</w:t>
      </w:r>
      <w:r>
        <w:rPr>
          <w:rFonts w:ascii="Arial" w:eastAsia="Arial" w:hAnsi="Arial" w:cs="Arial"/>
          <w:color w:val="800080"/>
          <w:spacing w:val="13"/>
          <w:u w:val="single" w:color="800080"/>
        </w:rPr>
        <w:t xml:space="preserve"> </w:t>
      </w:r>
      <w:r>
        <w:rPr>
          <w:rFonts w:ascii="Arial" w:eastAsia="Arial" w:hAnsi="Arial" w:cs="Arial"/>
          <w:color w:val="800080"/>
          <w:u w:val="single" w:color="800080"/>
        </w:rPr>
        <w:t>co</w:t>
      </w:r>
      <w:r>
        <w:rPr>
          <w:rFonts w:ascii="Arial" w:eastAsia="Arial" w:hAnsi="Arial" w:cs="Arial"/>
          <w:color w:val="800080"/>
          <w:spacing w:val="2"/>
          <w:u w:val="single" w:color="800080"/>
        </w:rPr>
        <w:t>-</w:t>
      </w:r>
      <w:r>
        <w:rPr>
          <w:rFonts w:ascii="Arial" w:eastAsia="Arial" w:hAnsi="Arial" w:cs="Arial"/>
          <w:color w:val="800080"/>
          <w:spacing w:val="-3"/>
          <w:u w:val="single" w:color="800080"/>
        </w:rPr>
        <w:t>o</w:t>
      </w:r>
      <w:r>
        <w:rPr>
          <w:rFonts w:ascii="Arial" w:eastAsia="Arial" w:hAnsi="Arial" w:cs="Arial"/>
          <w:color w:val="800080"/>
          <w:spacing w:val="1"/>
          <w:u w:val="single" w:color="800080"/>
        </w:rPr>
        <w:t>r</w:t>
      </w:r>
      <w:r>
        <w:rPr>
          <w:rFonts w:ascii="Arial" w:eastAsia="Arial" w:hAnsi="Arial" w:cs="Arial"/>
          <w:color w:val="800080"/>
          <w:spacing w:val="-3"/>
          <w:u w:val="single" w:color="800080"/>
        </w:rPr>
        <w:t>d</w:t>
      </w:r>
      <w:r>
        <w:rPr>
          <w:rFonts w:ascii="Arial" w:eastAsia="Arial" w:hAnsi="Arial" w:cs="Arial"/>
          <w:color w:val="800080"/>
          <w:spacing w:val="-1"/>
          <w:u w:val="single" w:color="800080"/>
        </w:rPr>
        <w:t>i</w:t>
      </w:r>
      <w:r>
        <w:rPr>
          <w:rFonts w:ascii="Arial" w:eastAsia="Arial" w:hAnsi="Arial" w:cs="Arial"/>
          <w:color w:val="800080"/>
          <w:u w:val="single" w:color="800080"/>
        </w:rPr>
        <w:t>na</w:t>
      </w:r>
      <w:r>
        <w:rPr>
          <w:rFonts w:ascii="Arial" w:eastAsia="Arial" w:hAnsi="Arial" w:cs="Arial"/>
          <w:color w:val="800080"/>
          <w:spacing w:val="1"/>
          <w:u w:val="single" w:color="800080"/>
        </w:rPr>
        <w:t>t</w:t>
      </w:r>
      <w:r>
        <w:rPr>
          <w:rFonts w:ascii="Arial" w:eastAsia="Arial" w:hAnsi="Arial" w:cs="Arial"/>
          <w:color w:val="800080"/>
          <w:spacing w:val="-1"/>
          <w:u w:val="single" w:color="800080"/>
        </w:rPr>
        <w:t>i</w:t>
      </w:r>
      <w:r>
        <w:rPr>
          <w:rFonts w:ascii="Arial" w:eastAsia="Arial" w:hAnsi="Arial" w:cs="Arial"/>
          <w:color w:val="800080"/>
          <w:u w:val="single" w:color="800080"/>
        </w:rPr>
        <w:t>ng</w:t>
      </w:r>
      <w:r>
        <w:rPr>
          <w:rFonts w:ascii="Arial" w:eastAsia="Arial" w:hAnsi="Arial" w:cs="Arial"/>
          <w:color w:val="800080"/>
          <w:spacing w:val="15"/>
          <w:u w:val="single" w:color="800080"/>
        </w:rPr>
        <w:t xml:space="preserve"> </w:t>
      </w:r>
      <w:r>
        <w:rPr>
          <w:rFonts w:ascii="Arial" w:eastAsia="Arial" w:hAnsi="Arial" w:cs="Arial"/>
          <w:color w:val="800080"/>
          <w:spacing w:val="1"/>
          <w:u w:val="single" w:color="800080"/>
        </w:rPr>
        <w:t>t</w:t>
      </w:r>
      <w:r>
        <w:rPr>
          <w:rFonts w:ascii="Arial" w:eastAsia="Arial" w:hAnsi="Arial" w:cs="Arial"/>
          <w:color w:val="800080"/>
          <w:u w:val="single" w:color="800080"/>
        </w:rPr>
        <w:t>he</w:t>
      </w:r>
      <w:r>
        <w:rPr>
          <w:rFonts w:ascii="Arial" w:eastAsia="Arial" w:hAnsi="Arial" w:cs="Arial"/>
          <w:color w:val="800080"/>
          <w:spacing w:val="13"/>
          <w:u w:val="single" w:color="800080"/>
        </w:rPr>
        <w:t xml:space="preserve"> </w:t>
      </w:r>
      <w:r>
        <w:rPr>
          <w:rFonts w:ascii="Arial" w:eastAsia="Arial" w:hAnsi="Arial" w:cs="Arial"/>
          <w:color w:val="800080"/>
          <w:u w:val="single" w:color="800080"/>
        </w:rPr>
        <w:t>a</w:t>
      </w:r>
      <w:r>
        <w:rPr>
          <w:rFonts w:ascii="Arial" w:eastAsia="Arial" w:hAnsi="Arial" w:cs="Arial"/>
          <w:color w:val="800080"/>
          <w:spacing w:val="-2"/>
          <w:u w:val="single" w:color="800080"/>
        </w:rPr>
        <w:t>c</w:t>
      </w:r>
      <w:r>
        <w:rPr>
          <w:rFonts w:ascii="Arial" w:eastAsia="Arial" w:hAnsi="Arial" w:cs="Arial"/>
          <w:color w:val="800080"/>
          <w:spacing w:val="1"/>
          <w:u w:val="single" w:color="800080"/>
        </w:rPr>
        <w:t>t</w:t>
      </w:r>
      <w:r>
        <w:rPr>
          <w:rFonts w:ascii="Arial" w:eastAsia="Arial" w:hAnsi="Arial" w:cs="Arial"/>
          <w:color w:val="800080"/>
          <w:spacing w:val="-1"/>
          <w:u w:val="single" w:color="800080"/>
        </w:rPr>
        <w:t>i</w:t>
      </w:r>
      <w:r>
        <w:rPr>
          <w:rFonts w:ascii="Arial" w:eastAsia="Arial" w:hAnsi="Arial" w:cs="Arial"/>
          <w:color w:val="800080"/>
          <w:spacing w:val="-2"/>
          <w:u w:val="single" w:color="800080"/>
        </w:rPr>
        <w:t>v</w:t>
      </w:r>
      <w:r>
        <w:rPr>
          <w:rFonts w:ascii="Arial" w:eastAsia="Arial" w:hAnsi="Arial" w:cs="Arial"/>
          <w:color w:val="800080"/>
          <w:spacing w:val="-1"/>
          <w:u w:val="single" w:color="800080"/>
        </w:rPr>
        <w:t>i</w:t>
      </w:r>
      <w:r>
        <w:rPr>
          <w:rFonts w:ascii="Arial" w:eastAsia="Arial" w:hAnsi="Arial" w:cs="Arial"/>
          <w:color w:val="800080"/>
          <w:spacing w:val="1"/>
          <w:u w:val="single" w:color="800080"/>
        </w:rPr>
        <w:t>t</w:t>
      </w:r>
      <w:r>
        <w:rPr>
          <w:rFonts w:ascii="Arial" w:eastAsia="Arial" w:hAnsi="Arial" w:cs="Arial"/>
          <w:color w:val="800080"/>
          <w:spacing w:val="-1"/>
          <w:u w:val="single" w:color="800080"/>
        </w:rPr>
        <w:t>i</w:t>
      </w:r>
      <w:r>
        <w:rPr>
          <w:rFonts w:ascii="Arial" w:eastAsia="Arial" w:hAnsi="Arial" w:cs="Arial"/>
          <w:color w:val="800080"/>
          <w:u w:val="single" w:color="800080"/>
        </w:rPr>
        <w:t>es</w:t>
      </w:r>
      <w:r>
        <w:rPr>
          <w:rFonts w:ascii="Arial" w:eastAsia="Arial" w:hAnsi="Arial" w:cs="Arial"/>
          <w:color w:val="800080"/>
          <w:spacing w:val="13"/>
          <w:u w:val="single" w:color="800080"/>
        </w:rPr>
        <w:t xml:space="preserve"> </w:t>
      </w:r>
      <w:r>
        <w:rPr>
          <w:rFonts w:ascii="Arial" w:eastAsia="Arial" w:hAnsi="Arial" w:cs="Arial"/>
          <w:color w:val="800080"/>
          <w:u w:val="single" w:color="800080"/>
        </w:rPr>
        <w:t>of</w:t>
      </w:r>
      <w:r>
        <w:rPr>
          <w:rFonts w:ascii="Arial" w:eastAsia="Arial" w:hAnsi="Arial" w:cs="Arial"/>
          <w:color w:val="800080"/>
          <w:spacing w:val="17"/>
          <w:u w:val="single" w:color="800080"/>
        </w:rPr>
        <w:t xml:space="preserve"> </w:t>
      </w:r>
      <w:r>
        <w:rPr>
          <w:rFonts w:ascii="Arial" w:eastAsia="Arial" w:hAnsi="Arial" w:cs="Arial"/>
          <w:color w:val="800080"/>
          <w:spacing w:val="-1"/>
          <w:u w:val="single" w:color="800080"/>
        </w:rPr>
        <w:t>t</w:t>
      </w:r>
      <w:r>
        <w:rPr>
          <w:rFonts w:ascii="Arial" w:eastAsia="Arial" w:hAnsi="Arial" w:cs="Arial"/>
          <w:color w:val="800080"/>
          <w:u w:val="single" w:color="800080"/>
        </w:rPr>
        <w:t>he</w:t>
      </w:r>
      <w:r>
        <w:rPr>
          <w:rFonts w:ascii="Arial" w:eastAsia="Arial" w:hAnsi="Arial" w:cs="Arial"/>
          <w:color w:val="800080"/>
          <w:spacing w:val="13"/>
          <w:u w:val="single" w:color="800080"/>
        </w:rPr>
        <w:t xml:space="preserve"> </w:t>
      </w:r>
      <w:r>
        <w:rPr>
          <w:rFonts w:ascii="Arial" w:eastAsia="Arial" w:hAnsi="Arial" w:cs="Arial"/>
          <w:color w:val="800080"/>
          <w:spacing w:val="-1"/>
          <w:u w:val="single" w:color="800080"/>
        </w:rPr>
        <w:t>V</w:t>
      </w:r>
      <w:r>
        <w:rPr>
          <w:rFonts w:ascii="Arial" w:eastAsia="Arial" w:hAnsi="Arial" w:cs="Arial"/>
          <w:color w:val="800080"/>
          <w:spacing w:val="2"/>
          <w:u w:val="single" w:color="800080"/>
        </w:rPr>
        <w:t>T</w:t>
      </w:r>
      <w:r>
        <w:rPr>
          <w:rFonts w:ascii="Arial" w:eastAsia="Arial" w:hAnsi="Arial" w:cs="Arial"/>
          <w:color w:val="800080"/>
          <w:u w:val="single" w:color="800080"/>
        </w:rPr>
        <w:t>S</w:t>
      </w:r>
      <w:r>
        <w:rPr>
          <w:rFonts w:ascii="Arial" w:eastAsia="Arial" w:hAnsi="Arial" w:cs="Arial"/>
          <w:color w:val="800080"/>
          <w:spacing w:val="12"/>
          <w:u w:val="single" w:color="800080"/>
        </w:rPr>
        <w:t xml:space="preserve"> </w:t>
      </w:r>
      <w:r>
        <w:rPr>
          <w:rFonts w:ascii="Arial" w:eastAsia="Arial" w:hAnsi="Arial" w:cs="Arial"/>
          <w:color w:val="800080"/>
          <w:u w:val="single" w:color="800080"/>
        </w:rPr>
        <w:t>cen</w:t>
      </w:r>
      <w:r>
        <w:rPr>
          <w:rFonts w:ascii="Arial" w:eastAsia="Arial" w:hAnsi="Arial" w:cs="Arial"/>
          <w:color w:val="800080"/>
          <w:spacing w:val="-1"/>
          <w:u w:val="single" w:color="800080"/>
        </w:rPr>
        <w:t>t</w:t>
      </w:r>
      <w:r>
        <w:rPr>
          <w:rFonts w:ascii="Arial" w:eastAsia="Arial" w:hAnsi="Arial" w:cs="Arial"/>
          <w:color w:val="800080"/>
          <w:spacing w:val="1"/>
          <w:u w:val="single" w:color="800080"/>
        </w:rPr>
        <w:t>r</w:t>
      </w:r>
      <w:r>
        <w:rPr>
          <w:rFonts w:ascii="Arial" w:eastAsia="Arial" w:hAnsi="Arial" w:cs="Arial"/>
          <w:color w:val="800080"/>
          <w:u w:val="single" w:color="800080"/>
        </w:rPr>
        <w:t>e</w:t>
      </w:r>
      <w:ins w:id="20" w:author="Kerrie Abercrombie" w:date="2016-02-17T14:37:00Z">
        <w:r w:rsidR="00BD2A67">
          <w:rPr>
            <w:rFonts w:ascii="Arial" w:eastAsia="Arial" w:hAnsi="Arial" w:cs="Arial"/>
            <w:color w:val="800080"/>
            <w:u w:val="single" w:color="800080"/>
          </w:rPr>
          <w:t>.</w:t>
        </w:r>
      </w:ins>
      <w:del w:id="21" w:author="Kerrie Abercrombie" w:date="2016-02-17T14:37:00Z">
        <w:r w:rsidDel="00BD2A67">
          <w:rPr>
            <w:rFonts w:ascii="Arial" w:eastAsia="Arial" w:hAnsi="Arial" w:cs="Arial"/>
            <w:color w:val="800080"/>
            <w:spacing w:val="13"/>
            <w:u w:val="single" w:color="800080"/>
          </w:rPr>
          <w:delText xml:space="preserve"> </w:delText>
        </w:r>
        <w:r w:rsidDel="00BD2A67">
          <w:rPr>
            <w:rFonts w:ascii="Arial" w:eastAsia="Arial" w:hAnsi="Arial" w:cs="Arial"/>
            <w:color w:val="800080"/>
            <w:u w:val="single" w:color="800080"/>
          </w:rPr>
          <w:delText>on</w:delText>
        </w:r>
        <w:r w:rsidDel="00BD2A67">
          <w:rPr>
            <w:rFonts w:ascii="Arial" w:eastAsia="Arial" w:hAnsi="Arial" w:cs="Arial"/>
            <w:color w:val="800080"/>
            <w:spacing w:val="13"/>
            <w:u w:val="single" w:color="800080"/>
          </w:rPr>
          <w:delText xml:space="preserve"> </w:delText>
        </w:r>
        <w:r w:rsidDel="00BD2A67">
          <w:rPr>
            <w:rFonts w:ascii="Arial" w:eastAsia="Arial" w:hAnsi="Arial" w:cs="Arial"/>
            <w:color w:val="800080"/>
            <w:u w:val="single" w:color="800080"/>
          </w:rPr>
          <w:delText>beha</w:delText>
        </w:r>
        <w:r w:rsidDel="00BD2A67">
          <w:rPr>
            <w:rFonts w:ascii="Arial" w:eastAsia="Arial" w:hAnsi="Arial" w:cs="Arial"/>
            <w:color w:val="800080"/>
            <w:spacing w:val="-1"/>
            <w:u w:val="single" w:color="800080"/>
          </w:rPr>
          <w:delText>l</w:delText>
        </w:r>
        <w:r w:rsidDel="00BD2A67">
          <w:rPr>
            <w:rFonts w:ascii="Arial" w:eastAsia="Arial" w:hAnsi="Arial" w:cs="Arial"/>
            <w:color w:val="800080"/>
            <w:u w:val="single" w:color="800080"/>
          </w:rPr>
          <w:delText>f</w:delText>
        </w:r>
        <w:r w:rsidDel="00BD2A67">
          <w:rPr>
            <w:rFonts w:ascii="Arial" w:eastAsia="Arial" w:hAnsi="Arial" w:cs="Arial"/>
            <w:color w:val="800080"/>
            <w:spacing w:val="14"/>
            <w:u w:val="single" w:color="800080"/>
          </w:rPr>
          <w:delText xml:space="preserve"> </w:delText>
        </w:r>
        <w:r w:rsidDel="00BD2A67">
          <w:rPr>
            <w:rFonts w:ascii="Arial" w:eastAsia="Arial" w:hAnsi="Arial" w:cs="Arial"/>
            <w:color w:val="800080"/>
            <w:u w:val="single" w:color="800080"/>
          </w:rPr>
          <w:delText>of</w:delText>
        </w:r>
        <w:r w:rsidDel="00BD2A67">
          <w:rPr>
            <w:rFonts w:ascii="Arial" w:eastAsia="Arial" w:hAnsi="Arial" w:cs="Arial"/>
            <w:color w:val="800080"/>
            <w:spacing w:val="14"/>
            <w:u w:val="single" w:color="800080"/>
          </w:rPr>
          <w:delText xml:space="preserve"> </w:delText>
        </w:r>
        <w:r w:rsidDel="00BD2A67">
          <w:rPr>
            <w:rFonts w:ascii="Arial" w:eastAsia="Arial" w:hAnsi="Arial" w:cs="Arial"/>
            <w:color w:val="800080"/>
            <w:spacing w:val="1"/>
            <w:u w:val="single" w:color="800080"/>
          </w:rPr>
          <w:delText>t</w:delText>
        </w:r>
        <w:r w:rsidDel="00BD2A67">
          <w:rPr>
            <w:rFonts w:ascii="Arial" w:eastAsia="Arial" w:hAnsi="Arial" w:cs="Arial"/>
            <w:color w:val="800080"/>
            <w:u w:val="single" w:color="800080"/>
          </w:rPr>
          <w:delText>he</w:delText>
        </w:r>
        <w:r w:rsidDel="00BD2A67">
          <w:rPr>
            <w:rFonts w:ascii="Arial" w:eastAsia="Arial" w:hAnsi="Arial" w:cs="Arial"/>
            <w:color w:val="800080"/>
            <w:spacing w:val="13"/>
            <w:u w:val="single" w:color="800080"/>
          </w:rPr>
          <w:delText xml:space="preserve"> </w:delText>
        </w:r>
        <w:r w:rsidDel="00BD2A67">
          <w:rPr>
            <w:rFonts w:ascii="Arial" w:eastAsia="Arial" w:hAnsi="Arial" w:cs="Arial"/>
            <w:color w:val="800080"/>
            <w:spacing w:val="-1"/>
            <w:u w:val="single" w:color="800080"/>
          </w:rPr>
          <w:delText>V</w:delText>
        </w:r>
        <w:r w:rsidDel="00BD2A67">
          <w:rPr>
            <w:rFonts w:ascii="Arial" w:eastAsia="Arial" w:hAnsi="Arial" w:cs="Arial"/>
            <w:color w:val="800080"/>
            <w:spacing w:val="2"/>
            <w:u w:val="single" w:color="800080"/>
          </w:rPr>
          <w:delText>T</w:delText>
        </w:r>
        <w:r w:rsidDel="00BD2A67">
          <w:rPr>
            <w:rFonts w:ascii="Arial" w:eastAsia="Arial" w:hAnsi="Arial" w:cs="Arial"/>
            <w:color w:val="800080"/>
            <w:u w:val="single" w:color="800080"/>
          </w:rPr>
          <w:delText>S</w:delText>
        </w:r>
        <w:r w:rsidDel="00BD2A67">
          <w:rPr>
            <w:rFonts w:ascii="Arial" w:eastAsia="Arial" w:hAnsi="Arial" w:cs="Arial"/>
            <w:color w:val="800080"/>
            <w:spacing w:val="12"/>
            <w:u w:val="single" w:color="800080"/>
          </w:rPr>
          <w:delText xml:space="preserve"> </w:delText>
        </w:r>
        <w:r w:rsidDel="00BD2A67">
          <w:rPr>
            <w:rFonts w:ascii="Arial" w:eastAsia="Arial" w:hAnsi="Arial" w:cs="Arial"/>
            <w:color w:val="800080"/>
            <w:spacing w:val="-1"/>
            <w:u w:val="single" w:color="800080"/>
          </w:rPr>
          <w:delText>A</w:delText>
        </w:r>
        <w:r w:rsidDel="00BD2A67">
          <w:rPr>
            <w:rFonts w:ascii="Arial" w:eastAsia="Arial" w:hAnsi="Arial" w:cs="Arial"/>
            <w:color w:val="800080"/>
            <w:u w:val="single" w:color="800080"/>
          </w:rPr>
          <w:delText>u</w:delText>
        </w:r>
        <w:r w:rsidDel="00BD2A67">
          <w:rPr>
            <w:rFonts w:ascii="Arial" w:eastAsia="Arial" w:hAnsi="Arial" w:cs="Arial"/>
            <w:color w:val="800080"/>
            <w:spacing w:val="1"/>
            <w:u w:val="single" w:color="800080"/>
          </w:rPr>
          <w:delText>t</w:delText>
        </w:r>
        <w:r w:rsidDel="00BD2A67">
          <w:rPr>
            <w:rFonts w:ascii="Arial" w:eastAsia="Arial" w:hAnsi="Arial" w:cs="Arial"/>
            <w:color w:val="800080"/>
            <w:u w:val="single" w:color="800080"/>
          </w:rPr>
          <w:delText>h</w:delText>
        </w:r>
        <w:r w:rsidDel="00BD2A67">
          <w:rPr>
            <w:rFonts w:ascii="Arial" w:eastAsia="Arial" w:hAnsi="Arial" w:cs="Arial"/>
            <w:color w:val="800080"/>
            <w:spacing w:val="-3"/>
            <w:u w:val="single" w:color="800080"/>
          </w:rPr>
          <w:delText>o</w:delText>
        </w:r>
        <w:r w:rsidDel="00BD2A67">
          <w:rPr>
            <w:rFonts w:ascii="Arial" w:eastAsia="Arial" w:hAnsi="Arial" w:cs="Arial"/>
            <w:color w:val="800080"/>
            <w:spacing w:val="1"/>
            <w:u w:val="single" w:color="800080"/>
          </w:rPr>
          <w:delText>r</w:delText>
        </w:r>
        <w:r w:rsidDel="00BD2A67">
          <w:rPr>
            <w:rFonts w:ascii="Arial" w:eastAsia="Arial" w:hAnsi="Arial" w:cs="Arial"/>
            <w:color w:val="800080"/>
            <w:spacing w:val="-1"/>
            <w:u w:val="single" w:color="800080"/>
          </w:rPr>
          <w:delText>i</w:delText>
        </w:r>
        <w:r w:rsidDel="00BD2A67">
          <w:rPr>
            <w:rFonts w:ascii="Arial" w:eastAsia="Arial" w:hAnsi="Arial" w:cs="Arial"/>
            <w:color w:val="800080"/>
            <w:spacing w:val="1"/>
            <w:u w:val="single" w:color="800080"/>
          </w:rPr>
          <w:delText>t</w:delText>
        </w:r>
        <w:r w:rsidDel="00BD2A67">
          <w:rPr>
            <w:rFonts w:ascii="Arial" w:eastAsia="Arial" w:hAnsi="Arial" w:cs="Arial"/>
            <w:color w:val="800080"/>
            <w:spacing w:val="-5"/>
            <w:u w:val="single" w:color="800080"/>
          </w:rPr>
          <w:delText>y</w:delText>
        </w:r>
        <w:r w:rsidDel="00BD2A67">
          <w:rPr>
            <w:rFonts w:ascii="Arial" w:eastAsia="Arial" w:hAnsi="Arial" w:cs="Arial"/>
            <w:color w:val="800080"/>
            <w:u w:val="single" w:color="800080"/>
          </w:rPr>
          <w:delText>.</w:delText>
        </w:r>
      </w:del>
      <w:r>
        <w:rPr>
          <w:rFonts w:ascii="Arial" w:eastAsia="Arial" w:hAnsi="Arial" w:cs="Arial"/>
          <w:color w:val="800080"/>
        </w:rPr>
        <w:t xml:space="preserve"> </w:t>
      </w:r>
      <w:r>
        <w:rPr>
          <w:rFonts w:ascii="Arial" w:eastAsia="Arial" w:hAnsi="Arial" w:cs="Arial"/>
          <w:color w:val="800080"/>
          <w:spacing w:val="1"/>
          <w:u w:val="single" w:color="800080"/>
        </w:rPr>
        <w:t>I</w:t>
      </w:r>
      <w:r>
        <w:rPr>
          <w:rFonts w:ascii="Arial" w:eastAsia="Arial" w:hAnsi="Arial" w:cs="Arial"/>
          <w:color w:val="800080"/>
          <w:u w:val="single" w:color="800080"/>
        </w:rPr>
        <w:t>n</w:t>
      </w:r>
      <w:r>
        <w:rPr>
          <w:rFonts w:ascii="Arial" w:eastAsia="Arial" w:hAnsi="Arial" w:cs="Arial"/>
          <w:color w:val="800080"/>
          <w:spacing w:val="1"/>
          <w:u w:val="single" w:color="800080"/>
        </w:rPr>
        <w:t xml:space="preserve"> </w:t>
      </w:r>
      <w:r>
        <w:rPr>
          <w:rFonts w:ascii="Arial" w:eastAsia="Arial" w:hAnsi="Arial" w:cs="Arial"/>
          <w:color w:val="800080"/>
          <w:u w:val="single" w:color="800080"/>
        </w:rPr>
        <w:t>s</w:t>
      </w:r>
      <w:r>
        <w:rPr>
          <w:rFonts w:ascii="Arial" w:eastAsia="Arial" w:hAnsi="Arial" w:cs="Arial"/>
          <w:color w:val="800080"/>
          <w:spacing w:val="-3"/>
          <w:u w:val="single" w:color="800080"/>
        </w:rPr>
        <w:t>o</w:t>
      </w:r>
      <w:r>
        <w:rPr>
          <w:rFonts w:ascii="Arial" w:eastAsia="Arial" w:hAnsi="Arial" w:cs="Arial"/>
          <w:color w:val="800080"/>
          <w:spacing w:val="1"/>
          <w:u w:val="single" w:color="800080"/>
        </w:rPr>
        <w:t>m</w:t>
      </w:r>
      <w:r>
        <w:rPr>
          <w:rFonts w:ascii="Arial" w:eastAsia="Arial" w:hAnsi="Arial" w:cs="Arial"/>
          <w:color w:val="800080"/>
          <w:u w:val="single" w:color="800080"/>
        </w:rPr>
        <w:t>e</w:t>
      </w:r>
      <w:r>
        <w:rPr>
          <w:rFonts w:ascii="Arial" w:eastAsia="Arial" w:hAnsi="Arial" w:cs="Arial"/>
          <w:color w:val="800080"/>
          <w:spacing w:val="-2"/>
          <w:u w:val="single" w:color="800080"/>
        </w:rPr>
        <w:t xml:space="preserve"> </w:t>
      </w:r>
      <w:r>
        <w:rPr>
          <w:rFonts w:ascii="Arial" w:eastAsia="Arial" w:hAnsi="Arial" w:cs="Arial"/>
          <w:color w:val="800080"/>
          <w:u w:val="single" w:color="800080"/>
        </w:rPr>
        <w:t>cases, a</w:t>
      </w:r>
      <w:r>
        <w:rPr>
          <w:rFonts w:ascii="Arial" w:eastAsia="Arial" w:hAnsi="Arial" w:cs="Arial"/>
          <w:color w:val="800080"/>
          <w:spacing w:val="-2"/>
          <w:u w:val="single" w:color="800080"/>
        </w:rPr>
        <w:t xml:space="preserve"> </w:t>
      </w:r>
      <w:r>
        <w:rPr>
          <w:rFonts w:ascii="Arial" w:eastAsia="Arial" w:hAnsi="Arial" w:cs="Arial"/>
          <w:color w:val="800080"/>
          <w:spacing w:val="-1"/>
          <w:u w:val="single" w:color="800080"/>
        </w:rPr>
        <w:t>V</w:t>
      </w:r>
      <w:r>
        <w:rPr>
          <w:rFonts w:ascii="Arial" w:eastAsia="Arial" w:hAnsi="Arial" w:cs="Arial"/>
          <w:color w:val="800080"/>
          <w:spacing w:val="2"/>
          <w:u w:val="single" w:color="800080"/>
        </w:rPr>
        <w:t>T</w:t>
      </w:r>
      <w:r>
        <w:rPr>
          <w:rFonts w:ascii="Arial" w:eastAsia="Arial" w:hAnsi="Arial" w:cs="Arial"/>
          <w:color w:val="800080"/>
          <w:u w:val="single" w:color="800080"/>
        </w:rPr>
        <w:t>S</w:t>
      </w:r>
      <w:r>
        <w:rPr>
          <w:rFonts w:ascii="Arial" w:eastAsia="Arial" w:hAnsi="Arial" w:cs="Arial"/>
          <w:color w:val="800080"/>
          <w:spacing w:val="-2"/>
          <w:u w:val="single" w:color="800080"/>
        </w:rPr>
        <w:t xml:space="preserve"> M</w:t>
      </w:r>
      <w:r>
        <w:rPr>
          <w:rFonts w:ascii="Arial" w:eastAsia="Arial" w:hAnsi="Arial" w:cs="Arial"/>
          <w:color w:val="800080"/>
          <w:u w:val="single" w:color="800080"/>
        </w:rPr>
        <w:t>ana</w:t>
      </w:r>
      <w:r>
        <w:rPr>
          <w:rFonts w:ascii="Arial" w:eastAsia="Arial" w:hAnsi="Arial" w:cs="Arial"/>
          <w:color w:val="800080"/>
          <w:spacing w:val="2"/>
          <w:u w:val="single" w:color="800080"/>
        </w:rPr>
        <w:t>g</w:t>
      </w:r>
      <w:r>
        <w:rPr>
          <w:rFonts w:ascii="Arial" w:eastAsia="Arial" w:hAnsi="Arial" w:cs="Arial"/>
          <w:color w:val="800080"/>
          <w:spacing w:val="-3"/>
          <w:u w:val="single" w:color="800080"/>
        </w:rPr>
        <w:t>e</w:t>
      </w:r>
      <w:r>
        <w:rPr>
          <w:rFonts w:ascii="Arial" w:eastAsia="Arial" w:hAnsi="Arial" w:cs="Arial"/>
          <w:color w:val="800080"/>
          <w:u w:val="single" w:color="800080"/>
        </w:rPr>
        <w:t xml:space="preserve">r </w:t>
      </w:r>
      <w:r>
        <w:rPr>
          <w:rFonts w:ascii="Arial" w:eastAsia="Arial" w:hAnsi="Arial" w:cs="Arial"/>
          <w:color w:val="800080"/>
          <w:spacing w:val="1"/>
          <w:u w:val="single" w:color="800080"/>
        </w:rPr>
        <w:t>m</w:t>
      </w:r>
      <w:r>
        <w:rPr>
          <w:rFonts w:ascii="Arial" w:eastAsia="Arial" w:hAnsi="Arial" w:cs="Arial"/>
          <w:color w:val="800080"/>
          <w:u w:val="single" w:color="800080"/>
        </w:rPr>
        <w:t>ay</w:t>
      </w:r>
      <w:r>
        <w:rPr>
          <w:rFonts w:ascii="Arial" w:eastAsia="Arial" w:hAnsi="Arial" w:cs="Arial"/>
          <w:color w:val="800080"/>
          <w:spacing w:val="-1"/>
          <w:u w:val="single" w:color="800080"/>
        </w:rPr>
        <w:t xml:space="preserve"> </w:t>
      </w:r>
      <w:r>
        <w:rPr>
          <w:rFonts w:ascii="Arial" w:eastAsia="Arial" w:hAnsi="Arial" w:cs="Arial"/>
          <w:color w:val="800080"/>
          <w:u w:val="single" w:color="800080"/>
        </w:rPr>
        <w:t>ha</w:t>
      </w:r>
      <w:r>
        <w:rPr>
          <w:rFonts w:ascii="Arial" w:eastAsia="Arial" w:hAnsi="Arial" w:cs="Arial"/>
          <w:color w:val="800080"/>
          <w:spacing w:val="-2"/>
          <w:u w:val="single" w:color="800080"/>
        </w:rPr>
        <w:t>v</w:t>
      </w:r>
      <w:r>
        <w:rPr>
          <w:rFonts w:ascii="Arial" w:eastAsia="Arial" w:hAnsi="Arial" w:cs="Arial"/>
          <w:color w:val="800080"/>
          <w:u w:val="single" w:color="800080"/>
        </w:rPr>
        <w:t>e</w:t>
      </w:r>
      <w:r>
        <w:rPr>
          <w:rFonts w:ascii="Arial" w:eastAsia="Arial" w:hAnsi="Arial" w:cs="Arial"/>
          <w:color w:val="800080"/>
          <w:spacing w:val="1"/>
          <w:u w:val="single" w:color="800080"/>
        </w:rPr>
        <w:t xml:space="preserve"> t</w:t>
      </w:r>
      <w:r>
        <w:rPr>
          <w:rFonts w:ascii="Arial" w:eastAsia="Arial" w:hAnsi="Arial" w:cs="Arial"/>
          <w:color w:val="800080"/>
          <w:u w:val="single" w:color="800080"/>
        </w:rPr>
        <w:t>he</w:t>
      </w:r>
      <w:r>
        <w:rPr>
          <w:rFonts w:ascii="Arial" w:eastAsia="Arial" w:hAnsi="Arial" w:cs="Arial"/>
          <w:color w:val="800080"/>
          <w:spacing w:val="-1"/>
          <w:u w:val="single" w:color="800080"/>
        </w:rPr>
        <w:t xml:space="preserve"> </w:t>
      </w:r>
      <w:r>
        <w:rPr>
          <w:rFonts w:ascii="Arial" w:eastAsia="Arial" w:hAnsi="Arial" w:cs="Arial"/>
          <w:color w:val="800080"/>
          <w:spacing w:val="1"/>
          <w:u w:val="single" w:color="800080"/>
        </w:rPr>
        <w:t>r</w:t>
      </w:r>
      <w:r>
        <w:rPr>
          <w:rFonts w:ascii="Arial" w:eastAsia="Arial" w:hAnsi="Arial" w:cs="Arial"/>
          <w:color w:val="800080"/>
          <w:u w:val="single" w:color="800080"/>
        </w:rPr>
        <w:t>e</w:t>
      </w:r>
      <w:r>
        <w:rPr>
          <w:rFonts w:ascii="Arial" w:eastAsia="Arial" w:hAnsi="Arial" w:cs="Arial"/>
          <w:color w:val="800080"/>
          <w:spacing w:val="-2"/>
          <w:u w:val="single" w:color="800080"/>
        </w:rPr>
        <w:t>s</w:t>
      </w:r>
      <w:r>
        <w:rPr>
          <w:rFonts w:ascii="Arial" w:eastAsia="Arial" w:hAnsi="Arial" w:cs="Arial"/>
          <w:color w:val="800080"/>
          <w:u w:val="single" w:color="800080"/>
        </w:rPr>
        <w:t>pons</w:t>
      </w:r>
      <w:r>
        <w:rPr>
          <w:rFonts w:ascii="Arial" w:eastAsia="Arial" w:hAnsi="Arial" w:cs="Arial"/>
          <w:color w:val="800080"/>
          <w:spacing w:val="-1"/>
          <w:u w:val="single" w:color="800080"/>
        </w:rPr>
        <w:t>i</w:t>
      </w:r>
      <w:r>
        <w:rPr>
          <w:rFonts w:ascii="Arial" w:eastAsia="Arial" w:hAnsi="Arial" w:cs="Arial"/>
          <w:color w:val="800080"/>
          <w:u w:val="single" w:color="800080"/>
        </w:rPr>
        <w:t>bi</w:t>
      </w:r>
      <w:r>
        <w:rPr>
          <w:rFonts w:ascii="Arial" w:eastAsia="Arial" w:hAnsi="Arial" w:cs="Arial"/>
          <w:color w:val="800080"/>
          <w:spacing w:val="-1"/>
          <w:u w:val="single" w:color="800080"/>
        </w:rPr>
        <w:t>li</w:t>
      </w:r>
      <w:r>
        <w:rPr>
          <w:rFonts w:ascii="Arial" w:eastAsia="Arial" w:hAnsi="Arial" w:cs="Arial"/>
          <w:color w:val="800080"/>
          <w:spacing w:val="4"/>
          <w:u w:val="single" w:color="800080"/>
        </w:rPr>
        <w:t>t</w:t>
      </w:r>
      <w:r>
        <w:rPr>
          <w:rFonts w:ascii="Arial" w:eastAsia="Arial" w:hAnsi="Arial" w:cs="Arial"/>
          <w:color w:val="800080"/>
          <w:u w:val="single" w:color="800080"/>
        </w:rPr>
        <w:t>y</w:t>
      </w:r>
      <w:r>
        <w:rPr>
          <w:rFonts w:ascii="Arial" w:eastAsia="Arial" w:hAnsi="Arial" w:cs="Arial"/>
          <w:color w:val="800080"/>
          <w:spacing w:val="-4"/>
          <w:u w:val="single" w:color="800080"/>
        </w:rPr>
        <w:t xml:space="preserve"> </w:t>
      </w:r>
      <w:r>
        <w:rPr>
          <w:rFonts w:ascii="Arial" w:eastAsia="Arial" w:hAnsi="Arial" w:cs="Arial"/>
          <w:color w:val="800080"/>
          <w:spacing w:val="3"/>
          <w:u w:val="single" w:color="800080"/>
        </w:rPr>
        <w:t>f</w:t>
      </w:r>
      <w:r>
        <w:rPr>
          <w:rFonts w:ascii="Arial" w:eastAsia="Arial" w:hAnsi="Arial" w:cs="Arial"/>
          <w:color w:val="800080"/>
          <w:u w:val="single" w:color="800080"/>
        </w:rPr>
        <w:t xml:space="preserve">or </w:t>
      </w:r>
      <w:r>
        <w:rPr>
          <w:rFonts w:ascii="Arial" w:eastAsia="Arial" w:hAnsi="Arial" w:cs="Arial"/>
          <w:color w:val="800080"/>
          <w:spacing w:val="1"/>
          <w:u w:val="single" w:color="800080"/>
        </w:rPr>
        <w:t>m</w:t>
      </w:r>
      <w:r>
        <w:rPr>
          <w:rFonts w:ascii="Arial" w:eastAsia="Arial" w:hAnsi="Arial" w:cs="Arial"/>
          <w:color w:val="800080"/>
          <w:spacing w:val="-3"/>
          <w:u w:val="single" w:color="800080"/>
        </w:rPr>
        <w:t>o</w:t>
      </w:r>
      <w:r>
        <w:rPr>
          <w:rFonts w:ascii="Arial" w:eastAsia="Arial" w:hAnsi="Arial" w:cs="Arial"/>
          <w:color w:val="800080"/>
          <w:spacing w:val="1"/>
          <w:u w:val="single" w:color="800080"/>
        </w:rPr>
        <w:t>r</w:t>
      </w:r>
      <w:r>
        <w:rPr>
          <w:rFonts w:ascii="Arial" w:eastAsia="Arial" w:hAnsi="Arial" w:cs="Arial"/>
          <w:color w:val="800080"/>
          <w:u w:val="single" w:color="800080"/>
        </w:rPr>
        <w:t>e</w:t>
      </w:r>
      <w:r>
        <w:rPr>
          <w:rFonts w:ascii="Arial" w:eastAsia="Arial" w:hAnsi="Arial" w:cs="Arial"/>
          <w:color w:val="800080"/>
          <w:spacing w:val="-2"/>
          <w:u w:val="single" w:color="800080"/>
        </w:rPr>
        <w:t xml:space="preserve"> </w:t>
      </w:r>
      <w:r>
        <w:rPr>
          <w:rFonts w:ascii="Arial" w:eastAsia="Arial" w:hAnsi="Arial" w:cs="Arial"/>
          <w:color w:val="800080"/>
          <w:spacing w:val="1"/>
          <w:u w:val="single" w:color="800080"/>
        </w:rPr>
        <w:t>t</w:t>
      </w:r>
      <w:r>
        <w:rPr>
          <w:rFonts w:ascii="Arial" w:eastAsia="Arial" w:hAnsi="Arial" w:cs="Arial"/>
          <w:color w:val="800080"/>
          <w:u w:val="single" w:color="800080"/>
        </w:rPr>
        <w:t>han</w:t>
      </w:r>
      <w:r>
        <w:rPr>
          <w:rFonts w:ascii="Arial" w:eastAsia="Arial" w:hAnsi="Arial" w:cs="Arial"/>
          <w:color w:val="800080"/>
          <w:spacing w:val="-1"/>
          <w:u w:val="single" w:color="800080"/>
        </w:rPr>
        <w:t xml:space="preserve"> </w:t>
      </w:r>
      <w:r>
        <w:rPr>
          <w:rFonts w:ascii="Arial" w:eastAsia="Arial" w:hAnsi="Arial" w:cs="Arial"/>
          <w:color w:val="800080"/>
          <w:u w:val="single" w:color="800080"/>
        </w:rPr>
        <w:t>one</w:t>
      </w:r>
      <w:r>
        <w:rPr>
          <w:rFonts w:ascii="Arial" w:eastAsia="Arial" w:hAnsi="Arial" w:cs="Arial"/>
          <w:color w:val="800080"/>
          <w:spacing w:val="1"/>
          <w:u w:val="single" w:color="800080"/>
        </w:rPr>
        <w:t xml:space="preserve"> </w:t>
      </w:r>
      <w:r>
        <w:rPr>
          <w:rFonts w:ascii="Arial" w:eastAsia="Arial" w:hAnsi="Arial" w:cs="Arial"/>
          <w:color w:val="800080"/>
          <w:spacing w:val="-1"/>
          <w:u w:val="single" w:color="800080"/>
        </w:rPr>
        <w:t>V</w:t>
      </w:r>
      <w:r>
        <w:rPr>
          <w:rFonts w:ascii="Arial" w:eastAsia="Arial" w:hAnsi="Arial" w:cs="Arial"/>
          <w:color w:val="800080"/>
          <w:spacing w:val="2"/>
          <w:u w:val="single" w:color="800080"/>
        </w:rPr>
        <w:t>T</w:t>
      </w:r>
      <w:r>
        <w:rPr>
          <w:rFonts w:ascii="Arial" w:eastAsia="Arial" w:hAnsi="Arial" w:cs="Arial"/>
          <w:color w:val="800080"/>
          <w:u w:val="single" w:color="800080"/>
        </w:rPr>
        <w:t>S</w:t>
      </w:r>
      <w:r>
        <w:rPr>
          <w:rFonts w:ascii="Arial" w:eastAsia="Arial" w:hAnsi="Arial" w:cs="Arial"/>
          <w:color w:val="800080"/>
          <w:spacing w:val="-2"/>
          <w:u w:val="single" w:color="800080"/>
        </w:rPr>
        <w:t xml:space="preserve"> </w:t>
      </w:r>
      <w:r>
        <w:rPr>
          <w:rFonts w:ascii="Arial" w:eastAsia="Arial" w:hAnsi="Arial" w:cs="Arial"/>
          <w:color w:val="800080"/>
          <w:u w:val="single" w:color="800080"/>
        </w:rPr>
        <w:t>ce</w:t>
      </w:r>
      <w:r>
        <w:rPr>
          <w:rFonts w:ascii="Arial" w:eastAsia="Arial" w:hAnsi="Arial" w:cs="Arial"/>
          <w:color w:val="800080"/>
          <w:spacing w:val="-3"/>
          <w:u w:val="single" w:color="800080"/>
        </w:rPr>
        <w:t>n</w:t>
      </w:r>
      <w:r>
        <w:rPr>
          <w:rFonts w:ascii="Arial" w:eastAsia="Arial" w:hAnsi="Arial" w:cs="Arial"/>
          <w:color w:val="800080"/>
          <w:spacing w:val="1"/>
          <w:u w:val="single" w:color="800080"/>
        </w:rPr>
        <w:t>tr</w:t>
      </w:r>
      <w:r>
        <w:rPr>
          <w:rFonts w:ascii="Arial" w:eastAsia="Arial" w:hAnsi="Arial" w:cs="Arial"/>
          <w:color w:val="800080"/>
          <w:spacing w:val="-3"/>
          <w:u w:val="single" w:color="800080"/>
        </w:rPr>
        <w:t>e</w:t>
      </w:r>
      <w:r>
        <w:rPr>
          <w:rFonts w:ascii="Arial" w:eastAsia="Arial" w:hAnsi="Arial" w:cs="Arial"/>
          <w:color w:val="800080"/>
          <w:u w:val="single" w:color="800080"/>
        </w:rPr>
        <w:t>.</w:t>
      </w:r>
    </w:p>
    <w:p w:rsidR="000A5570" w:rsidRDefault="000A5570">
      <w:pPr>
        <w:spacing w:before="9" w:after="0" w:line="110" w:lineRule="exact"/>
        <w:rPr>
          <w:sz w:val="11"/>
          <w:szCs w:val="11"/>
        </w:rPr>
      </w:pPr>
    </w:p>
    <w:p w:rsidR="000A5570" w:rsidRDefault="00863EB5">
      <w:pPr>
        <w:spacing w:after="0" w:line="240" w:lineRule="auto"/>
        <w:ind w:left="298" w:right="98"/>
        <w:jc w:val="both"/>
        <w:rPr>
          <w:rFonts w:ascii="Arial" w:eastAsia="Arial" w:hAnsi="Arial" w:cs="Arial"/>
        </w:rPr>
      </w:pPr>
      <w:r>
        <w:rPr>
          <w:rFonts w:ascii="Arial" w:eastAsia="Arial" w:hAnsi="Arial" w:cs="Arial"/>
          <w:color w:val="800080"/>
          <w:spacing w:val="2"/>
          <w:u w:val="single" w:color="800080"/>
        </w:rPr>
        <w:t>T</w:t>
      </w:r>
      <w:r>
        <w:rPr>
          <w:rFonts w:ascii="Arial" w:eastAsia="Arial" w:hAnsi="Arial" w:cs="Arial"/>
          <w:color w:val="800080"/>
          <w:u w:val="single" w:color="800080"/>
        </w:rPr>
        <w:t xml:space="preserve">he </w:t>
      </w:r>
      <w:r>
        <w:rPr>
          <w:rFonts w:ascii="Arial" w:eastAsia="Arial" w:hAnsi="Arial" w:cs="Arial"/>
          <w:color w:val="800080"/>
          <w:spacing w:val="1"/>
          <w:u w:val="single" w:color="800080"/>
        </w:rPr>
        <w:t>m</w:t>
      </w:r>
      <w:r>
        <w:rPr>
          <w:rFonts w:ascii="Arial" w:eastAsia="Arial" w:hAnsi="Arial" w:cs="Arial"/>
          <w:color w:val="800080"/>
          <w:u w:val="single" w:color="800080"/>
        </w:rPr>
        <w:t>an</w:t>
      </w:r>
      <w:r>
        <w:rPr>
          <w:rFonts w:ascii="Arial" w:eastAsia="Arial" w:hAnsi="Arial" w:cs="Arial"/>
          <w:color w:val="800080"/>
          <w:spacing w:val="-3"/>
          <w:u w:val="single" w:color="800080"/>
        </w:rPr>
        <w:t>a</w:t>
      </w:r>
      <w:r>
        <w:rPr>
          <w:rFonts w:ascii="Arial" w:eastAsia="Arial" w:hAnsi="Arial" w:cs="Arial"/>
          <w:color w:val="800080"/>
          <w:spacing w:val="2"/>
          <w:u w:val="single" w:color="800080"/>
        </w:rPr>
        <w:t>g</w:t>
      </w:r>
      <w:r>
        <w:rPr>
          <w:rFonts w:ascii="Arial" w:eastAsia="Arial" w:hAnsi="Arial" w:cs="Arial"/>
          <w:color w:val="800080"/>
          <w:u w:val="single" w:color="800080"/>
        </w:rPr>
        <w:t>er</w:t>
      </w:r>
      <w:r>
        <w:rPr>
          <w:rFonts w:ascii="Arial" w:eastAsia="Arial" w:hAnsi="Arial" w:cs="Arial"/>
          <w:color w:val="800080"/>
          <w:spacing w:val="4"/>
          <w:u w:val="single" w:color="800080"/>
        </w:rPr>
        <w:t xml:space="preserve"> </w:t>
      </w:r>
      <w:r>
        <w:rPr>
          <w:rFonts w:ascii="Arial" w:eastAsia="Arial" w:hAnsi="Arial" w:cs="Arial"/>
          <w:color w:val="800080"/>
          <w:u w:val="single" w:color="800080"/>
        </w:rPr>
        <w:t>shou</w:t>
      </w:r>
      <w:r>
        <w:rPr>
          <w:rFonts w:ascii="Arial" w:eastAsia="Arial" w:hAnsi="Arial" w:cs="Arial"/>
          <w:color w:val="800080"/>
          <w:spacing w:val="-1"/>
          <w:u w:val="single" w:color="800080"/>
        </w:rPr>
        <w:t>l</w:t>
      </w:r>
      <w:r>
        <w:rPr>
          <w:rFonts w:ascii="Arial" w:eastAsia="Arial" w:hAnsi="Arial" w:cs="Arial"/>
          <w:color w:val="800080"/>
          <w:u w:val="single" w:color="800080"/>
        </w:rPr>
        <w:t>d</w:t>
      </w:r>
      <w:r>
        <w:rPr>
          <w:rFonts w:ascii="Arial" w:eastAsia="Arial" w:hAnsi="Arial" w:cs="Arial"/>
          <w:color w:val="800080"/>
          <w:spacing w:val="2"/>
          <w:u w:val="single" w:color="800080"/>
        </w:rPr>
        <w:t xml:space="preserve"> </w:t>
      </w:r>
      <w:r>
        <w:rPr>
          <w:rFonts w:ascii="Arial" w:eastAsia="Arial" w:hAnsi="Arial" w:cs="Arial"/>
          <w:color w:val="800080"/>
          <w:u w:val="single" w:color="800080"/>
        </w:rPr>
        <w:t>h</w:t>
      </w:r>
      <w:r>
        <w:rPr>
          <w:rFonts w:ascii="Arial" w:eastAsia="Arial" w:hAnsi="Arial" w:cs="Arial"/>
          <w:color w:val="800080"/>
          <w:spacing w:val="-3"/>
          <w:u w:val="single" w:color="800080"/>
        </w:rPr>
        <w:t>a</w:t>
      </w:r>
      <w:r>
        <w:rPr>
          <w:rFonts w:ascii="Arial" w:eastAsia="Arial" w:hAnsi="Arial" w:cs="Arial"/>
          <w:color w:val="800080"/>
          <w:spacing w:val="-2"/>
          <w:u w:val="single" w:color="800080"/>
        </w:rPr>
        <w:t>v</w:t>
      </w:r>
      <w:r>
        <w:rPr>
          <w:rFonts w:ascii="Arial" w:eastAsia="Arial" w:hAnsi="Arial" w:cs="Arial"/>
          <w:color w:val="800080"/>
          <w:u w:val="single" w:color="800080"/>
        </w:rPr>
        <w:t>e</w:t>
      </w:r>
      <w:r>
        <w:rPr>
          <w:rFonts w:ascii="Arial" w:eastAsia="Arial" w:hAnsi="Arial" w:cs="Arial"/>
          <w:color w:val="800080"/>
          <w:spacing w:val="2"/>
          <w:u w:val="single" w:color="800080"/>
        </w:rPr>
        <w:t xml:space="preserve"> k</w:t>
      </w:r>
      <w:r>
        <w:rPr>
          <w:rFonts w:ascii="Arial" w:eastAsia="Arial" w:hAnsi="Arial" w:cs="Arial"/>
          <w:color w:val="800080"/>
          <w:u w:val="single" w:color="800080"/>
        </w:rPr>
        <w:t>no</w:t>
      </w:r>
      <w:r>
        <w:rPr>
          <w:rFonts w:ascii="Arial" w:eastAsia="Arial" w:hAnsi="Arial" w:cs="Arial"/>
          <w:color w:val="800080"/>
          <w:spacing w:val="-4"/>
          <w:u w:val="single" w:color="800080"/>
        </w:rPr>
        <w:t>w</w:t>
      </w:r>
      <w:r>
        <w:rPr>
          <w:rFonts w:ascii="Arial" w:eastAsia="Arial" w:hAnsi="Arial" w:cs="Arial"/>
          <w:color w:val="800080"/>
          <w:spacing w:val="-1"/>
          <w:u w:val="single" w:color="800080"/>
        </w:rPr>
        <w:t>l</w:t>
      </w:r>
      <w:r>
        <w:rPr>
          <w:rFonts w:ascii="Arial" w:eastAsia="Arial" w:hAnsi="Arial" w:cs="Arial"/>
          <w:color w:val="800080"/>
          <w:u w:val="single" w:color="800080"/>
        </w:rPr>
        <w:t>ed</w:t>
      </w:r>
      <w:r>
        <w:rPr>
          <w:rFonts w:ascii="Arial" w:eastAsia="Arial" w:hAnsi="Arial" w:cs="Arial"/>
          <w:color w:val="800080"/>
          <w:spacing w:val="2"/>
          <w:u w:val="single" w:color="800080"/>
        </w:rPr>
        <w:t>g</w:t>
      </w:r>
      <w:r>
        <w:rPr>
          <w:rFonts w:ascii="Arial" w:eastAsia="Arial" w:hAnsi="Arial" w:cs="Arial"/>
          <w:color w:val="800080"/>
          <w:u w:val="single" w:color="800080"/>
        </w:rPr>
        <w:t>e</w:t>
      </w:r>
      <w:r>
        <w:rPr>
          <w:rFonts w:ascii="Arial" w:eastAsia="Arial" w:hAnsi="Arial" w:cs="Arial"/>
          <w:color w:val="800080"/>
          <w:spacing w:val="2"/>
          <w:u w:val="single" w:color="800080"/>
        </w:rPr>
        <w:t xml:space="preserve"> </w:t>
      </w:r>
      <w:r>
        <w:rPr>
          <w:rFonts w:ascii="Arial" w:eastAsia="Arial" w:hAnsi="Arial" w:cs="Arial"/>
          <w:color w:val="800080"/>
          <w:u w:val="single" w:color="800080"/>
        </w:rPr>
        <w:t>of</w:t>
      </w:r>
      <w:r>
        <w:rPr>
          <w:rFonts w:ascii="Arial" w:eastAsia="Arial" w:hAnsi="Arial" w:cs="Arial"/>
          <w:color w:val="800080"/>
          <w:spacing w:val="4"/>
          <w:u w:val="single" w:color="800080"/>
        </w:rPr>
        <w:t xml:space="preserve"> </w:t>
      </w:r>
      <w:r>
        <w:rPr>
          <w:rFonts w:ascii="Arial" w:eastAsia="Arial" w:hAnsi="Arial" w:cs="Arial"/>
          <w:color w:val="800080"/>
          <w:spacing w:val="1"/>
          <w:u w:val="single" w:color="800080"/>
        </w:rPr>
        <w:t>t</w:t>
      </w:r>
      <w:r>
        <w:rPr>
          <w:rFonts w:ascii="Arial" w:eastAsia="Arial" w:hAnsi="Arial" w:cs="Arial"/>
          <w:color w:val="800080"/>
          <w:u w:val="single" w:color="800080"/>
        </w:rPr>
        <w:t>he</w:t>
      </w:r>
      <w:r>
        <w:rPr>
          <w:rFonts w:ascii="Arial" w:eastAsia="Arial" w:hAnsi="Arial" w:cs="Arial"/>
          <w:color w:val="800080"/>
          <w:spacing w:val="2"/>
          <w:u w:val="single" w:color="800080"/>
        </w:rPr>
        <w:t xml:space="preserve"> </w:t>
      </w:r>
      <w:r>
        <w:rPr>
          <w:rFonts w:ascii="Arial" w:eastAsia="Arial" w:hAnsi="Arial" w:cs="Arial"/>
          <w:color w:val="800080"/>
          <w:spacing w:val="-3"/>
          <w:u w:val="single" w:color="800080"/>
        </w:rPr>
        <w:t>p</w:t>
      </w:r>
      <w:r>
        <w:rPr>
          <w:rFonts w:ascii="Arial" w:eastAsia="Arial" w:hAnsi="Arial" w:cs="Arial"/>
          <w:color w:val="800080"/>
          <w:spacing w:val="1"/>
          <w:u w:val="single" w:color="800080"/>
        </w:rPr>
        <w:t>r</w:t>
      </w:r>
      <w:r>
        <w:rPr>
          <w:rFonts w:ascii="Arial" w:eastAsia="Arial" w:hAnsi="Arial" w:cs="Arial"/>
          <w:color w:val="800080"/>
          <w:spacing w:val="-1"/>
          <w:u w:val="single" w:color="800080"/>
        </w:rPr>
        <w:t>i</w:t>
      </w:r>
      <w:r>
        <w:rPr>
          <w:rFonts w:ascii="Arial" w:eastAsia="Arial" w:hAnsi="Arial" w:cs="Arial"/>
          <w:color w:val="800080"/>
          <w:u w:val="single" w:color="800080"/>
        </w:rPr>
        <w:t>nc</w:t>
      </w:r>
      <w:r>
        <w:rPr>
          <w:rFonts w:ascii="Arial" w:eastAsia="Arial" w:hAnsi="Arial" w:cs="Arial"/>
          <w:color w:val="800080"/>
          <w:spacing w:val="-1"/>
          <w:u w:val="single" w:color="800080"/>
        </w:rPr>
        <w:t>i</w:t>
      </w:r>
      <w:r>
        <w:rPr>
          <w:rFonts w:ascii="Arial" w:eastAsia="Arial" w:hAnsi="Arial" w:cs="Arial"/>
          <w:color w:val="800080"/>
          <w:u w:val="single" w:color="800080"/>
        </w:rPr>
        <w:t>p</w:t>
      </w:r>
      <w:r>
        <w:rPr>
          <w:rFonts w:ascii="Arial" w:eastAsia="Arial" w:hAnsi="Arial" w:cs="Arial"/>
          <w:color w:val="800080"/>
          <w:spacing w:val="-1"/>
          <w:u w:val="single" w:color="800080"/>
        </w:rPr>
        <w:t>l</w:t>
      </w:r>
      <w:r>
        <w:rPr>
          <w:rFonts w:ascii="Arial" w:eastAsia="Arial" w:hAnsi="Arial" w:cs="Arial"/>
          <w:color w:val="800080"/>
          <w:u w:val="single" w:color="800080"/>
        </w:rPr>
        <w:t>es</w:t>
      </w:r>
      <w:r>
        <w:rPr>
          <w:rFonts w:ascii="Arial" w:eastAsia="Arial" w:hAnsi="Arial" w:cs="Arial"/>
          <w:color w:val="800080"/>
          <w:spacing w:val="3"/>
          <w:u w:val="single" w:color="800080"/>
        </w:rPr>
        <w:t xml:space="preserve"> </w:t>
      </w:r>
      <w:r>
        <w:rPr>
          <w:rFonts w:ascii="Arial" w:eastAsia="Arial" w:hAnsi="Arial" w:cs="Arial"/>
          <w:color w:val="800080"/>
          <w:u w:val="single" w:color="800080"/>
        </w:rPr>
        <w:t>and</w:t>
      </w:r>
      <w:r>
        <w:rPr>
          <w:rFonts w:ascii="Arial" w:eastAsia="Arial" w:hAnsi="Arial" w:cs="Arial"/>
          <w:color w:val="800080"/>
          <w:spacing w:val="2"/>
          <w:u w:val="single" w:color="800080"/>
        </w:rPr>
        <w:t xml:space="preserve"> </w:t>
      </w:r>
      <w:r>
        <w:rPr>
          <w:rFonts w:ascii="Arial" w:eastAsia="Arial" w:hAnsi="Arial" w:cs="Arial"/>
          <w:color w:val="800080"/>
          <w:u w:val="single" w:color="800080"/>
        </w:rPr>
        <w:t>p</w:t>
      </w:r>
      <w:r>
        <w:rPr>
          <w:rFonts w:ascii="Arial" w:eastAsia="Arial" w:hAnsi="Arial" w:cs="Arial"/>
          <w:color w:val="800080"/>
          <w:spacing w:val="1"/>
          <w:u w:val="single" w:color="800080"/>
        </w:rPr>
        <w:t>r</w:t>
      </w:r>
      <w:r>
        <w:rPr>
          <w:rFonts w:ascii="Arial" w:eastAsia="Arial" w:hAnsi="Arial" w:cs="Arial"/>
          <w:color w:val="800080"/>
          <w:u w:val="single" w:color="800080"/>
        </w:rPr>
        <w:t>ac</w:t>
      </w:r>
      <w:r>
        <w:rPr>
          <w:rFonts w:ascii="Arial" w:eastAsia="Arial" w:hAnsi="Arial" w:cs="Arial"/>
          <w:color w:val="800080"/>
          <w:spacing w:val="1"/>
          <w:u w:val="single" w:color="800080"/>
        </w:rPr>
        <w:t>t</w:t>
      </w:r>
      <w:r>
        <w:rPr>
          <w:rFonts w:ascii="Arial" w:eastAsia="Arial" w:hAnsi="Arial" w:cs="Arial"/>
          <w:color w:val="800080"/>
          <w:spacing w:val="-1"/>
          <w:u w:val="single" w:color="800080"/>
        </w:rPr>
        <w:t>i</w:t>
      </w:r>
      <w:r>
        <w:rPr>
          <w:rFonts w:ascii="Arial" w:eastAsia="Arial" w:hAnsi="Arial" w:cs="Arial"/>
          <w:color w:val="800080"/>
          <w:u w:val="single" w:color="800080"/>
        </w:rPr>
        <w:t>ces</w:t>
      </w:r>
      <w:r>
        <w:rPr>
          <w:rFonts w:ascii="Arial" w:eastAsia="Arial" w:hAnsi="Arial" w:cs="Arial"/>
          <w:color w:val="800080"/>
          <w:spacing w:val="3"/>
          <w:u w:val="single" w:color="800080"/>
        </w:rPr>
        <w:t xml:space="preserve"> </w:t>
      </w:r>
      <w:r>
        <w:rPr>
          <w:rFonts w:ascii="Arial" w:eastAsia="Arial" w:hAnsi="Arial" w:cs="Arial"/>
          <w:color w:val="800080"/>
          <w:spacing w:val="-3"/>
          <w:u w:val="single" w:color="800080"/>
        </w:rPr>
        <w:t>o</w:t>
      </w:r>
      <w:r>
        <w:rPr>
          <w:rFonts w:ascii="Arial" w:eastAsia="Arial" w:hAnsi="Arial" w:cs="Arial"/>
          <w:color w:val="800080"/>
          <w:u w:val="single" w:color="800080"/>
        </w:rPr>
        <w:t>f</w:t>
      </w:r>
      <w:r>
        <w:rPr>
          <w:rFonts w:ascii="Arial" w:eastAsia="Arial" w:hAnsi="Arial" w:cs="Arial"/>
          <w:color w:val="800080"/>
          <w:spacing w:val="3"/>
          <w:u w:val="single" w:color="800080"/>
        </w:rPr>
        <w:t xml:space="preserve"> </w:t>
      </w:r>
      <w:r>
        <w:rPr>
          <w:rFonts w:ascii="Arial" w:eastAsia="Arial" w:hAnsi="Arial" w:cs="Arial"/>
          <w:color w:val="800080"/>
          <w:spacing w:val="-1"/>
          <w:u w:val="single" w:color="800080"/>
        </w:rPr>
        <w:t>t</w:t>
      </w:r>
      <w:r>
        <w:rPr>
          <w:rFonts w:ascii="Arial" w:eastAsia="Arial" w:hAnsi="Arial" w:cs="Arial"/>
          <w:color w:val="800080"/>
          <w:u w:val="single" w:color="800080"/>
        </w:rPr>
        <w:t>he</w:t>
      </w:r>
      <w:r>
        <w:rPr>
          <w:rFonts w:ascii="Arial" w:eastAsia="Arial" w:hAnsi="Arial" w:cs="Arial"/>
          <w:color w:val="800080"/>
          <w:spacing w:val="2"/>
          <w:u w:val="single" w:color="800080"/>
        </w:rPr>
        <w:t xml:space="preserve"> </w:t>
      </w:r>
      <w:r>
        <w:rPr>
          <w:rFonts w:ascii="Arial" w:eastAsia="Arial" w:hAnsi="Arial" w:cs="Arial"/>
          <w:color w:val="800080"/>
          <w:u w:val="single" w:color="800080"/>
        </w:rPr>
        <w:t>pa</w:t>
      </w:r>
      <w:r>
        <w:rPr>
          <w:rFonts w:ascii="Arial" w:eastAsia="Arial" w:hAnsi="Arial" w:cs="Arial"/>
          <w:color w:val="800080"/>
          <w:spacing w:val="1"/>
          <w:u w:val="single" w:color="800080"/>
        </w:rPr>
        <w:t>rt</w:t>
      </w:r>
      <w:r>
        <w:rPr>
          <w:rFonts w:ascii="Arial" w:eastAsia="Arial" w:hAnsi="Arial" w:cs="Arial"/>
          <w:color w:val="800080"/>
          <w:spacing w:val="-1"/>
          <w:u w:val="single" w:color="800080"/>
        </w:rPr>
        <w:t>i</w:t>
      </w:r>
      <w:r>
        <w:rPr>
          <w:rFonts w:ascii="Arial" w:eastAsia="Arial" w:hAnsi="Arial" w:cs="Arial"/>
          <w:color w:val="800080"/>
          <w:u w:val="single" w:color="800080"/>
        </w:rPr>
        <w:t>cu</w:t>
      </w:r>
      <w:r>
        <w:rPr>
          <w:rFonts w:ascii="Arial" w:eastAsia="Arial" w:hAnsi="Arial" w:cs="Arial"/>
          <w:color w:val="800080"/>
          <w:spacing w:val="-1"/>
          <w:u w:val="single" w:color="800080"/>
        </w:rPr>
        <w:t>l</w:t>
      </w:r>
      <w:r>
        <w:rPr>
          <w:rFonts w:ascii="Arial" w:eastAsia="Arial" w:hAnsi="Arial" w:cs="Arial"/>
          <w:color w:val="800080"/>
          <w:u w:val="single" w:color="800080"/>
        </w:rPr>
        <w:t>ar</w:t>
      </w:r>
      <w:r>
        <w:rPr>
          <w:rFonts w:ascii="Arial" w:eastAsia="Arial" w:hAnsi="Arial" w:cs="Arial"/>
          <w:color w:val="800080"/>
          <w:spacing w:val="4"/>
          <w:u w:val="single" w:color="800080"/>
        </w:rPr>
        <w:t xml:space="preserve"> </w:t>
      </w:r>
      <w:r>
        <w:rPr>
          <w:rFonts w:ascii="Arial" w:eastAsia="Arial" w:hAnsi="Arial" w:cs="Arial"/>
          <w:color w:val="800080"/>
          <w:spacing w:val="-3"/>
          <w:u w:val="single" w:color="800080"/>
        </w:rPr>
        <w:t>V</w:t>
      </w:r>
      <w:r>
        <w:rPr>
          <w:rFonts w:ascii="Arial" w:eastAsia="Arial" w:hAnsi="Arial" w:cs="Arial"/>
          <w:color w:val="800080"/>
          <w:spacing w:val="2"/>
          <w:u w:val="single" w:color="800080"/>
        </w:rPr>
        <w:t>T</w:t>
      </w:r>
      <w:r>
        <w:rPr>
          <w:rFonts w:ascii="Arial" w:eastAsia="Arial" w:hAnsi="Arial" w:cs="Arial"/>
          <w:color w:val="800080"/>
          <w:spacing w:val="-1"/>
          <w:u w:val="single" w:color="800080"/>
        </w:rPr>
        <w:t>S</w:t>
      </w:r>
      <w:r>
        <w:rPr>
          <w:rFonts w:ascii="Arial" w:eastAsia="Arial" w:hAnsi="Arial" w:cs="Arial"/>
          <w:color w:val="800080"/>
          <w:u w:val="single" w:color="800080"/>
        </w:rPr>
        <w:t>,</w:t>
      </w:r>
      <w:r>
        <w:rPr>
          <w:rFonts w:ascii="Arial" w:eastAsia="Arial" w:hAnsi="Arial" w:cs="Arial"/>
          <w:color w:val="800080"/>
          <w:spacing w:val="1"/>
          <w:u w:val="single" w:color="800080"/>
        </w:rPr>
        <w:t xml:space="preserve"> t</w:t>
      </w:r>
      <w:r>
        <w:rPr>
          <w:rFonts w:ascii="Arial" w:eastAsia="Arial" w:hAnsi="Arial" w:cs="Arial"/>
          <w:color w:val="800080"/>
          <w:spacing w:val="-3"/>
          <w:u w:val="single" w:color="800080"/>
        </w:rPr>
        <w:t>h</w:t>
      </w:r>
      <w:r>
        <w:rPr>
          <w:rFonts w:ascii="Arial" w:eastAsia="Arial" w:hAnsi="Arial" w:cs="Arial"/>
          <w:color w:val="800080"/>
          <w:u w:val="single" w:color="800080"/>
        </w:rPr>
        <w:t>e</w:t>
      </w:r>
      <w:r>
        <w:rPr>
          <w:rFonts w:ascii="Arial" w:eastAsia="Arial" w:hAnsi="Arial" w:cs="Arial"/>
          <w:color w:val="800080"/>
        </w:rPr>
        <w:t xml:space="preserve"> </w:t>
      </w:r>
      <w:r>
        <w:rPr>
          <w:rFonts w:ascii="Arial" w:eastAsia="Arial" w:hAnsi="Arial" w:cs="Arial"/>
          <w:color w:val="800080"/>
          <w:spacing w:val="1"/>
          <w:u w:val="single" w:color="800080"/>
        </w:rPr>
        <w:t>t</w:t>
      </w:r>
      <w:r>
        <w:rPr>
          <w:rFonts w:ascii="Arial" w:eastAsia="Arial" w:hAnsi="Arial" w:cs="Arial"/>
          <w:color w:val="800080"/>
          <w:spacing w:val="-2"/>
          <w:u w:val="single" w:color="800080"/>
        </w:rPr>
        <w:t>y</w:t>
      </w:r>
      <w:r>
        <w:rPr>
          <w:rFonts w:ascii="Arial" w:eastAsia="Arial" w:hAnsi="Arial" w:cs="Arial"/>
          <w:color w:val="800080"/>
          <w:u w:val="single" w:color="800080"/>
        </w:rPr>
        <w:t>pes</w:t>
      </w:r>
      <w:r>
        <w:rPr>
          <w:rFonts w:ascii="Arial" w:eastAsia="Arial" w:hAnsi="Arial" w:cs="Arial"/>
          <w:color w:val="800080"/>
          <w:spacing w:val="40"/>
          <w:u w:val="single" w:color="800080"/>
        </w:rPr>
        <w:t xml:space="preserve"> </w:t>
      </w:r>
      <w:r>
        <w:rPr>
          <w:rFonts w:ascii="Arial" w:eastAsia="Arial" w:hAnsi="Arial" w:cs="Arial"/>
          <w:color w:val="800080"/>
          <w:spacing w:val="-3"/>
          <w:u w:val="single" w:color="800080"/>
        </w:rPr>
        <w:t>o</w:t>
      </w:r>
      <w:r>
        <w:rPr>
          <w:rFonts w:ascii="Arial" w:eastAsia="Arial" w:hAnsi="Arial" w:cs="Arial"/>
          <w:color w:val="800080"/>
          <w:u w:val="single" w:color="800080"/>
        </w:rPr>
        <w:t>f</w:t>
      </w:r>
      <w:r>
        <w:rPr>
          <w:rFonts w:ascii="Arial" w:eastAsia="Arial" w:hAnsi="Arial" w:cs="Arial"/>
          <w:color w:val="800080"/>
          <w:spacing w:val="40"/>
          <w:u w:val="single" w:color="800080"/>
        </w:rPr>
        <w:t xml:space="preserve"> </w:t>
      </w:r>
      <w:r>
        <w:rPr>
          <w:rFonts w:ascii="Arial" w:eastAsia="Arial" w:hAnsi="Arial" w:cs="Arial"/>
          <w:color w:val="800080"/>
          <w:u w:val="single" w:color="800080"/>
        </w:rPr>
        <w:t>se</w:t>
      </w:r>
      <w:r>
        <w:rPr>
          <w:rFonts w:ascii="Arial" w:eastAsia="Arial" w:hAnsi="Arial" w:cs="Arial"/>
          <w:color w:val="800080"/>
          <w:spacing w:val="1"/>
          <w:u w:val="single" w:color="800080"/>
        </w:rPr>
        <w:t>r</w:t>
      </w:r>
      <w:r>
        <w:rPr>
          <w:rFonts w:ascii="Arial" w:eastAsia="Arial" w:hAnsi="Arial" w:cs="Arial"/>
          <w:color w:val="800080"/>
          <w:spacing w:val="-2"/>
          <w:u w:val="single" w:color="800080"/>
        </w:rPr>
        <w:t>v</w:t>
      </w:r>
      <w:r>
        <w:rPr>
          <w:rFonts w:ascii="Arial" w:eastAsia="Arial" w:hAnsi="Arial" w:cs="Arial"/>
          <w:color w:val="800080"/>
          <w:spacing w:val="-1"/>
          <w:u w:val="single" w:color="800080"/>
        </w:rPr>
        <w:t>i</w:t>
      </w:r>
      <w:r>
        <w:rPr>
          <w:rFonts w:ascii="Arial" w:eastAsia="Arial" w:hAnsi="Arial" w:cs="Arial"/>
          <w:color w:val="800080"/>
          <w:u w:val="single" w:color="800080"/>
        </w:rPr>
        <w:t>ce</w:t>
      </w:r>
      <w:r>
        <w:rPr>
          <w:rFonts w:ascii="Arial" w:eastAsia="Arial" w:hAnsi="Arial" w:cs="Arial"/>
          <w:color w:val="800080"/>
          <w:spacing w:val="39"/>
          <w:u w:val="single" w:color="800080"/>
        </w:rPr>
        <w:t xml:space="preserve"> </w:t>
      </w:r>
      <w:r>
        <w:rPr>
          <w:rFonts w:ascii="Arial" w:eastAsia="Arial" w:hAnsi="Arial" w:cs="Arial"/>
          <w:color w:val="800080"/>
          <w:u w:val="single" w:color="800080"/>
        </w:rPr>
        <w:t>p</w:t>
      </w:r>
      <w:r>
        <w:rPr>
          <w:rFonts w:ascii="Arial" w:eastAsia="Arial" w:hAnsi="Arial" w:cs="Arial"/>
          <w:color w:val="800080"/>
          <w:spacing w:val="1"/>
          <w:u w:val="single" w:color="800080"/>
        </w:rPr>
        <w:t>r</w:t>
      </w:r>
      <w:r>
        <w:rPr>
          <w:rFonts w:ascii="Arial" w:eastAsia="Arial" w:hAnsi="Arial" w:cs="Arial"/>
          <w:color w:val="800080"/>
          <w:u w:val="single" w:color="800080"/>
        </w:rPr>
        <w:t>o</w:t>
      </w:r>
      <w:r>
        <w:rPr>
          <w:rFonts w:ascii="Arial" w:eastAsia="Arial" w:hAnsi="Arial" w:cs="Arial"/>
          <w:color w:val="800080"/>
          <w:spacing w:val="-2"/>
          <w:u w:val="single" w:color="800080"/>
        </w:rPr>
        <w:t>v</w:t>
      </w:r>
      <w:r>
        <w:rPr>
          <w:rFonts w:ascii="Arial" w:eastAsia="Arial" w:hAnsi="Arial" w:cs="Arial"/>
          <w:color w:val="800080"/>
          <w:spacing w:val="-1"/>
          <w:u w:val="single" w:color="800080"/>
        </w:rPr>
        <w:t>i</w:t>
      </w:r>
      <w:r>
        <w:rPr>
          <w:rFonts w:ascii="Arial" w:eastAsia="Arial" w:hAnsi="Arial" w:cs="Arial"/>
          <w:color w:val="800080"/>
          <w:u w:val="single" w:color="800080"/>
        </w:rPr>
        <w:t>ded</w:t>
      </w:r>
      <w:ins w:id="22" w:author="Kerrie Abercrombie" w:date="2016-02-17T14:38:00Z">
        <w:r w:rsidR="00BD2A67">
          <w:rPr>
            <w:rFonts w:ascii="Arial" w:eastAsia="Arial" w:hAnsi="Arial" w:cs="Arial"/>
            <w:color w:val="800080"/>
            <w:u w:val="single" w:color="800080"/>
          </w:rPr>
          <w:t xml:space="preserve">, </w:t>
        </w:r>
      </w:ins>
      <w:ins w:id="23" w:author="Kerrie Abercrombie" w:date="2016-02-17T14:39:00Z">
        <w:r w:rsidR="00BD2A67">
          <w:rPr>
            <w:rFonts w:ascii="Arial" w:eastAsia="Arial" w:hAnsi="Arial" w:cs="Arial"/>
            <w:color w:val="800080"/>
            <w:u w:val="single" w:color="800080"/>
          </w:rPr>
          <w:t>con</w:t>
        </w:r>
        <w:r w:rsidR="00BD2A67">
          <w:rPr>
            <w:rFonts w:ascii="Arial" w:eastAsia="Arial" w:hAnsi="Arial" w:cs="Arial"/>
            <w:color w:val="800080"/>
            <w:spacing w:val="1"/>
            <w:u w:val="single" w:color="800080"/>
          </w:rPr>
          <w:t>t</w:t>
        </w:r>
        <w:r w:rsidR="00BD2A67">
          <w:rPr>
            <w:rFonts w:ascii="Arial" w:eastAsia="Arial" w:hAnsi="Arial" w:cs="Arial"/>
            <w:color w:val="800080"/>
            <w:spacing w:val="-1"/>
            <w:u w:val="single" w:color="800080"/>
          </w:rPr>
          <w:t>i</w:t>
        </w:r>
        <w:r w:rsidR="00BD2A67">
          <w:rPr>
            <w:rFonts w:ascii="Arial" w:eastAsia="Arial" w:hAnsi="Arial" w:cs="Arial"/>
            <w:color w:val="800080"/>
            <w:u w:val="single" w:color="800080"/>
          </w:rPr>
          <w:t>n</w:t>
        </w:r>
        <w:r w:rsidR="00BD2A67">
          <w:rPr>
            <w:rFonts w:ascii="Arial" w:eastAsia="Arial" w:hAnsi="Arial" w:cs="Arial"/>
            <w:color w:val="800080"/>
            <w:spacing w:val="2"/>
            <w:u w:val="single" w:color="800080"/>
          </w:rPr>
          <w:t>g</w:t>
        </w:r>
        <w:r w:rsidR="00BD2A67">
          <w:rPr>
            <w:rFonts w:ascii="Arial" w:eastAsia="Arial" w:hAnsi="Arial" w:cs="Arial"/>
            <w:color w:val="800080"/>
            <w:u w:val="single" w:color="800080"/>
          </w:rPr>
          <w:t>e</w:t>
        </w:r>
        <w:r w:rsidR="00BD2A67">
          <w:rPr>
            <w:rFonts w:ascii="Arial" w:eastAsia="Arial" w:hAnsi="Arial" w:cs="Arial"/>
            <w:color w:val="800080"/>
            <w:spacing w:val="-3"/>
            <w:u w:val="single" w:color="800080"/>
          </w:rPr>
          <w:t>n</w:t>
        </w:r>
        <w:r w:rsidR="00BD2A67">
          <w:rPr>
            <w:rFonts w:ascii="Arial" w:eastAsia="Arial" w:hAnsi="Arial" w:cs="Arial"/>
            <w:color w:val="800080"/>
            <w:u w:val="single" w:color="800080"/>
          </w:rPr>
          <w:t>cy</w:t>
        </w:r>
        <w:r w:rsidR="00BD2A67">
          <w:rPr>
            <w:rFonts w:ascii="Arial" w:eastAsia="Arial" w:hAnsi="Arial" w:cs="Arial"/>
            <w:color w:val="800080"/>
            <w:spacing w:val="3"/>
            <w:u w:val="single" w:color="800080"/>
          </w:rPr>
          <w:t xml:space="preserve"> </w:t>
        </w:r>
        <w:r w:rsidR="00BD2A67">
          <w:rPr>
            <w:rFonts w:ascii="Arial" w:eastAsia="Arial" w:hAnsi="Arial" w:cs="Arial"/>
            <w:color w:val="800080"/>
            <w:u w:val="single" w:color="800080"/>
          </w:rPr>
          <w:t>p</w:t>
        </w:r>
        <w:r w:rsidR="00BD2A67">
          <w:rPr>
            <w:rFonts w:ascii="Arial" w:eastAsia="Arial" w:hAnsi="Arial" w:cs="Arial"/>
            <w:color w:val="800080"/>
            <w:spacing w:val="-1"/>
            <w:u w:val="single" w:color="800080"/>
          </w:rPr>
          <w:t>l</w:t>
        </w:r>
        <w:r w:rsidR="00BD2A67">
          <w:rPr>
            <w:rFonts w:ascii="Arial" w:eastAsia="Arial" w:hAnsi="Arial" w:cs="Arial"/>
            <w:color w:val="800080"/>
            <w:u w:val="single" w:color="800080"/>
          </w:rPr>
          <w:t>ans</w:t>
        </w:r>
      </w:ins>
      <w:r>
        <w:rPr>
          <w:rFonts w:ascii="Arial" w:eastAsia="Arial" w:hAnsi="Arial" w:cs="Arial"/>
          <w:color w:val="800080"/>
          <w:spacing w:val="39"/>
          <w:u w:val="single" w:color="800080"/>
        </w:rPr>
        <w:t xml:space="preserve"> </w:t>
      </w:r>
      <w:r>
        <w:rPr>
          <w:rFonts w:ascii="Arial" w:eastAsia="Arial" w:hAnsi="Arial" w:cs="Arial"/>
          <w:color w:val="800080"/>
          <w:u w:val="single" w:color="800080"/>
        </w:rPr>
        <w:t>and</w:t>
      </w:r>
      <w:r>
        <w:rPr>
          <w:rFonts w:ascii="Arial" w:eastAsia="Arial" w:hAnsi="Arial" w:cs="Arial"/>
          <w:color w:val="800080"/>
          <w:spacing w:val="37"/>
          <w:u w:val="single" w:color="800080"/>
        </w:rPr>
        <w:t xml:space="preserve"> </w:t>
      </w:r>
      <w:r>
        <w:rPr>
          <w:rFonts w:ascii="Arial" w:eastAsia="Arial" w:hAnsi="Arial" w:cs="Arial"/>
          <w:color w:val="800080"/>
          <w:spacing w:val="1"/>
          <w:u w:val="single" w:color="800080"/>
        </w:rPr>
        <w:t>t</w:t>
      </w:r>
      <w:r>
        <w:rPr>
          <w:rFonts w:ascii="Arial" w:eastAsia="Arial" w:hAnsi="Arial" w:cs="Arial"/>
          <w:color w:val="800080"/>
          <w:u w:val="single" w:color="800080"/>
        </w:rPr>
        <w:t>he</w:t>
      </w:r>
      <w:r>
        <w:rPr>
          <w:rFonts w:ascii="Arial" w:eastAsia="Arial" w:hAnsi="Arial" w:cs="Arial"/>
          <w:color w:val="800080"/>
          <w:spacing w:val="39"/>
          <w:u w:val="single" w:color="800080"/>
        </w:rPr>
        <w:t xml:space="preserve"> </w:t>
      </w:r>
      <w:r>
        <w:rPr>
          <w:rFonts w:ascii="Arial" w:eastAsia="Arial" w:hAnsi="Arial" w:cs="Arial"/>
          <w:color w:val="800080"/>
          <w:u w:val="single" w:color="800080"/>
        </w:rPr>
        <w:t>o</w:t>
      </w:r>
      <w:r>
        <w:rPr>
          <w:rFonts w:ascii="Arial" w:eastAsia="Arial" w:hAnsi="Arial" w:cs="Arial"/>
          <w:color w:val="800080"/>
          <w:spacing w:val="-2"/>
          <w:u w:val="single" w:color="800080"/>
        </w:rPr>
        <w:t>v</w:t>
      </w:r>
      <w:r>
        <w:rPr>
          <w:rFonts w:ascii="Arial" w:eastAsia="Arial" w:hAnsi="Arial" w:cs="Arial"/>
          <w:color w:val="800080"/>
          <w:u w:val="single" w:color="800080"/>
        </w:rPr>
        <w:t>e</w:t>
      </w:r>
      <w:r>
        <w:rPr>
          <w:rFonts w:ascii="Arial" w:eastAsia="Arial" w:hAnsi="Arial" w:cs="Arial"/>
          <w:color w:val="800080"/>
          <w:spacing w:val="1"/>
          <w:u w:val="single" w:color="800080"/>
        </w:rPr>
        <w:t>r</w:t>
      </w:r>
      <w:r>
        <w:rPr>
          <w:rFonts w:ascii="Arial" w:eastAsia="Arial" w:hAnsi="Arial" w:cs="Arial"/>
          <w:color w:val="800080"/>
          <w:u w:val="single" w:color="800080"/>
        </w:rPr>
        <w:t>a</w:t>
      </w:r>
      <w:r>
        <w:rPr>
          <w:rFonts w:ascii="Arial" w:eastAsia="Arial" w:hAnsi="Arial" w:cs="Arial"/>
          <w:color w:val="800080"/>
          <w:spacing w:val="-1"/>
          <w:u w:val="single" w:color="800080"/>
        </w:rPr>
        <w:t>l</w:t>
      </w:r>
      <w:r>
        <w:rPr>
          <w:rFonts w:ascii="Arial" w:eastAsia="Arial" w:hAnsi="Arial" w:cs="Arial"/>
          <w:color w:val="800080"/>
          <w:u w:val="single" w:color="800080"/>
        </w:rPr>
        <w:t>l</w:t>
      </w:r>
      <w:r>
        <w:rPr>
          <w:rFonts w:ascii="Arial" w:eastAsia="Arial" w:hAnsi="Arial" w:cs="Arial"/>
          <w:color w:val="800080"/>
          <w:spacing w:val="38"/>
          <w:u w:val="single" w:color="800080"/>
        </w:rPr>
        <w:t xml:space="preserve"> </w:t>
      </w:r>
      <w:r>
        <w:rPr>
          <w:rFonts w:ascii="Arial" w:eastAsia="Arial" w:hAnsi="Arial" w:cs="Arial"/>
          <w:color w:val="800080"/>
          <w:u w:val="single" w:color="800080"/>
        </w:rPr>
        <w:t>s</w:t>
      </w:r>
      <w:r>
        <w:rPr>
          <w:rFonts w:ascii="Arial" w:eastAsia="Arial" w:hAnsi="Arial" w:cs="Arial"/>
          <w:color w:val="800080"/>
          <w:spacing w:val="-1"/>
          <w:u w:val="single" w:color="800080"/>
        </w:rPr>
        <w:t>t</w:t>
      </w:r>
      <w:r>
        <w:rPr>
          <w:rFonts w:ascii="Arial" w:eastAsia="Arial" w:hAnsi="Arial" w:cs="Arial"/>
          <w:color w:val="800080"/>
          <w:spacing w:val="1"/>
          <w:u w:val="single" w:color="800080"/>
        </w:rPr>
        <w:t>r</w:t>
      </w:r>
      <w:r>
        <w:rPr>
          <w:rFonts w:ascii="Arial" w:eastAsia="Arial" w:hAnsi="Arial" w:cs="Arial"/>
          <w:color w:val="800080"/>
          <w:u w:val="single" w:color="800080"/>
        </w:rPr>
        <w:t>uc</w:t>
      </w:r>
      <w:r>
        <w:rPr>
          <w:rFonts w:ascii="Arial" w:eastAsia="Arial" w:hAnsi="Arial" w:cs="Arial"/>
          <w:color w:val="800080"/>
          <w:spacing w:val="-1"/>
          <w:u w:val="single" w:color="800080"/>
        </w:rPr>
        <w:t>t</w:t>
      </w:r>
      <w:r>
        <w:rPr>
          <w:rFonts w:ascii="Arial" w:eastAsia="Arial" w:hAnsi="Arial" w:cs="Arial"/>
          <w:color w:val="800080"/>
          <w:u w:val="single" w:color="800080"/>
        </w:rPr>
        <w:t>u</w:t>
      </w:r>
      <w:r>
        <w:rPr>
          <w:rFonts w:ascii="Arial" w:eastAsia="Arial" w:hAnsi="Arial" w:cs="Arial"/>
          <w:color w:val="800080"/>
          <w:spacing w:val="1"/>
          <w:u w:val="single" w:color="800080"/>
        </w:rPr>
        <w:t>r</w:t>
      </w:r>
      <w:r>
        <w:rPr>
          <w:rFonts w:ascii="Arial" w:eastAsia="Arial" w:hAnsi="Arial" w:cs="Arial"/>
          <w:color w:val="800080"/>
          <w:u w:val="single" w:color="800080"/>
        </w:rPr>
        <w:t>e</w:t>
      </w:r>
      <w:r>
        <w:rPr>
          <w:rFonts w:ascii="Arial" w:eastAsia="Arial" w:hAnsi="Arial" w:cs="Arial"/>
          <w:color w:val="800080"/>
          <w:spacing w:val="39"/>
          <w:u w:val="single" w:color="800080"/>
        </w:rPr>
        <w:t xml:space="preserve"> </w:t>
      </w:r>
      <w:del w:id="24" w:author="Kerrie Abercrombie" w:date="2016-02-17T14:40:00Z">
        <w:r w:rsidDel="00BD2A67">
          <w:rPr>
            <w:rFonts w:ascii="Arial" w:eastAsia="Arial" w:hAnsi="Arial" w:cs="Arial"/>
            <w:color w:val="800080"/>
            <w:u w:val="single" w:color="800080"/>
          </w:rPr>
          <w:delText>and</w:delText>
        </w:r>
        <w:r w:rsidDel="00BD2A67">
          <w:rPr>
            <w:rFonts w:ascii="Arial" w:eastAsia="Arial" w:hAnsi="Arial" w:cs="Arial"/>
            <w:color w:val="800080"/>
            <w:spacing w:val="37"/>
            <w:u w:val="single" w:color="800080"/>
          </w:rPr>
          <w:delText xml:space="preserve"> </w:delText>
        </w:r>
        <w:r w:rsidDel="00BD2A67">
          <w:rPr>
            <w:rFonts w:ascii="Arial" w:eastAsia="Arial" w:hAnsi="Arial" w:cs="Arial"/>
            <w:color w:val="800080"/>
            <w:u w:val="single" w:color="800080"/>
          </w:rPr>
          <w:delText>capab</w:delText>
        </w:r>
        <w:r w:rsidDel="00BD2A67">
          <w:rPr>
            <w:rFonts w:ascii="Arial" w:eastAsia="Arial" w:hAnsi="Arial" w:cs="Arial"/>
            <w:color w:val="800080"/>
            <w:spacing w:val="-1"/>
            <w:u w:val="single" w:color="800080"/>
          </w:rPr>
          <w:delText>ili</w:delText>
        </w:r>
        <w:r w:rsidDel="00BD2A67">
          <w:rPr>
            <w:rFonts w:ascii="Arial" w:eastAsia="Arial" w:hAnsi="Arial" w:cs="Arial"/>
            <w:color w:val="800080"/>
            <w:spacing w:val="1"/>
            <w:u w:val="single" w:color="800080"/>
          </w:rPr>
          <w:delText>t</w:delText>
        </w:r>
        <w:r w:rsidDel="00BD2A67">
          <w:rPr>
            <w:rFonts w:ascii="Arial" w:eastAsia="Arial" w:hAnsi="Arial" w:cs="Arial"/>
            <w:color w:val="800080"/>
            <w:spacing w:val="-1"/>
            <w:u w:val="single" w:color="800080"/>
          </w:rPr>
          <w:delText>i</w:delText>
        </w:r>
        <w:r w:rsidDel="00BD2A67">
          <w:rPr>
            <w:rFonts w:ascii="Arial" w:eastAsia="Arial" w:hAnsi="Arial" w:cs="Arial"/>
            <w:color w:val="800080"/>
            <w:u w:val="single" w:color="800080"/>
          </w:rPr>
          <w:delText>es</w:delText>
        </w:r>
        <w:r w:rsidDel="00BD2A67">
          <w:rPr>
            <w:rFonts w:ascii="Arial" w:eastAsia="Arial" w:hAnsi="Arial" w:cs="Arial"/>
            <w:color w:val="800080"/>
            <w:spacing w:val="40"/>
            <w:u w:val="single" w:color="800080"/>
          </w:rPr>
          <w:delText xml:space="preserve"> </w:delText>
        </w:r>
      </w:del>
      <w:r>
        <w:rPr>
          <w:rFonts w:ascii="Arial" w:eastAsia="Arial" w:hAnsi="Arial" w:cs="Arial"/>
          <w:color w:val="800080"/>
          <w:spacing w:val="-3"/>
          <w:u w:val="single" w:color="800080"/>
        </w:rPr>
        <w:t>o</w:t>
      </w:r>
      <w:r>
        <w:rPr>
          <w:rFonts w:ascii="Arial" w:eastAsia="Arial" w:hAnsi="Arial" w:cs="Arial"/>
          <w:color w:val="800080"/>
          <w:u w:val="single" w:color="800080"/>
        </w:rPr>
        <w:t>f</w:t>
      </w:r>
      <w:r>
        <w:rPr>
          <w:rFonts w:ascii="Arial" w:eastAsia="Arial" w:hAnsi="Arial" w:cs="Arial"/>
          <w:color w:val="800080"/>
          <w:spacing w:val="40"/>
          <w:u w:val="single" w:color="800080"/>
        </w:rPr>
        <w:t xml:space="preserve"> </w:t>
      </w:r>
      <w:r>
        <w:rPr>
          <w:rFonts w:ascii="Arial" w:eastAsia="Arial" w:hAnsi="Arial" w:cs="Arial"/>
          <w:color w:val="800080"/>
          <w:spacing w:val="-1"/>
          <w:u w:val="single" w:color="800080"/>
        </w:rPr>
        <w:t>t</w:t>
      </w:r>
      <w:r>
        <w:rPr>
          <w:rFonts w:ascii="Arial" w:eastAsia="Arial" w:hAnsi="Arial" w:cs="Arial"/>
          <w:color w:val="800080"/>
          <w:u w:val="single" w:color="800080"/>
        </w:rPr>
        <w:t>he</w:t>
      </w:r>
      <w:r>
        <w:rPr>
          <w:rFonts w:ascii="Arial" w:eastAsia="Arial" w:hAnsi="Arial" w:cs="Arial"/>
          <w:color w:val="800080"/>
          <w:spacing w:val="39"/>
          <w:u w:val="single" w:color="800080"/>
        </w:rPr>
        <w:t xml:space="preserve"> </w:t>
      </w:r>
      <w:del w:id="25" w:author="Kerrie Abercrombie" w:date="2016-02-17T14:38:00Z">
        <w:r w:rsidDel="00BD2A67">
          <w:rPr>
            <w:rFonts w:ascii="Arial" w:eastAsia="Arial" w:hAnsi="Arial" w:cs="Arial"/>
            <w:color w:val="800080"/>
            <w:spacing w:val="-1"/>
            <w:u w:val="single" w:color="800080"/>
          </w:rPr>
          <w:delText>V</w:delText>
        </w:r>
        <w:r w:rsidDel="00BD2A67">
          <w:rPr>
            <w:rFonts w:ascii="Arial" w:eastAsia="Arial" w:hAnsi="Arial" w:cs="Arial"/>
            <w:color w:val="800080"/>
            <w:spacing w:val="2"/>
            <w:u w:val="single" w:color="800080"/>
          </w:rPr>
          <w:delText>T</w:delText>
        </w:r>
        <w:r w:rsidDel="00BD2A67">
          <w:rPr>
            <w:rFonts w:ascii="Arial" w:eastAsia="Arial" w:hAnsi="Arial" w:cs="Arial"/>
            <w:color w:val="800080"/>
            <w:u w:val="single" w:color="800080"/>
          </w:rPr>
          <w:delText>S</w:delText>
        </w:r>
        <w:r w:rsidDel="00BD2A67">
          <w:rPr>
            <w:rFonts w:ascii="Arial" w:eastAsia="Arial" w:hAnsi="Arial" w:cs="Arial"/>
            <w:color w:val="800080"/>
            <w:spacing w:val="36"/>
            <w:u w:val="single" w:color="800080"/>
          </w:rPr>
          <w:delText xml:space="preserve"> </w:delText>
        </w:r>
      </w:del>
      <w:r>
        <w:rPr>
          <w:rFonts w:ascii="Arial" w:eastAsia="Arial" w:hAnsi="Arial" w:cs="Arial"/>
          <w:color w:val="800080"/>
          <w:u w:val="single" w:color="800080"/>
        </w:rPr>
        <w:t>o</w:t>
      </w:r>
      <w:r>
        <w:rPr>
          <w:rFonts w:ascii="Arial" w:eastAsia="Arial" w:hAnsi="Arial" w:cs="Arial"/>
          <w:color w:val="800080"/>
          <w:spacing w:val="-2"/>
          <w:u w:val="single" w:color="800080"/>
        </w:rPr>
        <w:t>r</w:t>
      </w:r>
      <w:r>
        <w:rPr>
          <w:rFonts w:ascii="Arial" w:eastAsia="Arial" w:hAnsi="Arial" w:cs="Arial"/>
          <w:color w:val="800080"/>
          <w:spacing w:val="2"/>
          <w:u w:val="single" w:color="800080"/>
        </w:rPr>
        <w:t>g</w:t>
      </w:r>
      <w:r>
        <w:rPr>
          <w:rFonts w:ascii="Arial" w:eastAsia="Arial" w:hAnsi="Arial" w:cs="Arial"/>
          <w:color w:val="800080"/>
          <w:u w:val="single" w:color="800080"/>
        </w:rPr>
        <w:t>an</w:t>
      </w:r>
      <w:r>
        <w:rPr>
          <w:rFonts w:ascii="Arial" w:eastAsia="Arial" w:hAnsi="Arial" w:cs="Arial"/>
          <w:color w:val="800080"/>
          <w:spacing w:val="-1"/>
          <w:u w:val="single" w:color="800080"/>
        </w:rPr>
        <w:t>i</w:t>
      </w:r>
      <w:r>
        <w:rPr>
          <w:rFonts w:ascii="Arial" w:eastAsia="Arial" w:hAnsi="Arial" w:cs="Arial"/>
          <w:color w:val="800080"/>
          <w:u w:val="single" w:color="800080"/>
        </w:rPr>
        <w:t>s</w:t>
      </w:r>
      <w:r>
        <w:rPr>
          <w:rFonts w:ascii="Arial" w:eastAsia="Arial" w:hAnsi="Arial" w:cs="Arial"/>
          <w:color w:val="800080"/>
          <w:spacing w:val="-3"/>
          <w:u w:val="single" w:color="800080"/>
        </w:rPr>
        <w:t>a</w:t>
      </w:r>
      <w:r>
        <w:rPr>
          <w:rFonts w:ascii="Arial" w:eastAsia="Arial" w:hAnsi="Arial" w:cs="Arial"/>
          <w:color w:val="800080"/>
          <w:spacing w:val="1"/>
          <w:u w:val="single" w:color="800080"/>
        </w:rPr>
        <w:t>t</w:t>
      </w:r>
      <w:r>
        <w:rPr>
          <w:rFonts w:ascii="Arial" w:eastAsia="Arial" w:hAnsi="Arial" w:cs="Arial"/>
          <w:color w:val="800080"/>
          <w:spacing w:val="-1"/>
          <w:u w:val="single" w:color="800080"/>
        </w:rPr>
        <w:t>i</w:t>
      </w:r>
      <w:r>
        <w:rPr>
          <w:rFonts w:ascii="Arial" w:eastAsia="Arial" w:hAnsi="Arial" w:cs="Arial"/>
          <w:color w:val="800080"/>
          <w:u w:val="single" w:color="800080"/>
        </w:rPr>
        <w:t>o</w:t>
      </w:r>
      <w:r>
        <w:rPr>
          <w:rFonts w:ascii="Arial" w:eastAsia="Arial" w:hAnsi="Arial" w:cs="Arial"/>
          <w:color w:val="800080"/>
          <w:spacing w:val="-3"/>
          <w:u w:val="single" w:color="800080"/>
        </w:rPr>
        <w:t>n</w:t>
      </w:r>
      <w:r>
        <w:rPr>
          <w:rFonts w:ascii="Arial" w:eastAsia="Arial" w:hAnsi="Arial" w:cs="Arial"/>
          <w:color w:val="800080"/>
          <w:u w:val="single" w:color="800080"/>
        </w:rPr>
        <w:t>.</w:t>
      </w:r>
      <w:r>
        <w:rPr>
          <w:rFonts w:ascii="Arial" w:eastAsia="Arial" w:hAnsi="Arial" w:cs="Arial"/>
          <w:color w:val="800080"/>
        </w:rPr>
        <w:t xml:space="preserve"> </w:t>
      </w:r>
      <w:r>
        <w:rPr>
          <w:rFonts w:ascii="Arial" w:eastAsia="Arial" w:hAnsi="Arial" w:cs="Arial"/>
          <w:color w:val="800080"/>
          <w:spacing w:val="2"/>
          <w:u w:val="single" w:color="800080"/>
        </w:rPr>
        <w:t>T</w:t>
      </w:r>
      <w:r>
        <w:rPr>
          <w:rFonts w:ascii="Arial" w:eastAsia="Arial" w:hAnsi="Arial" w:cs="Arial"/>
          <w:color w:val="800080"/>
          <w:u w:val="single" w:color="800080"/>
        </w:rPr>
        <w:t>h</w:t>
      </w:r>
      <w:r>
        <w:rPr>
          <w:rFonts w:ascii="Arial" w:eastAsia="Arial" w:hAnsi="Arial" w:cs="Arial"/>
          <w:color w:val="800080"/>
          <w:spacing w:val="-1"/>
          <w:u w:val="single" w:color="800080"/>
        </w:rPr>
        <w:t>i</w:t>
      </w:r>
      <w:r>
        <w:rPr>
          <w:rFonts w:ascii="Arial" w:eastAsia="Arial" w:hAnsi="Arial" w:cs="Arial"/>
          <w:color w:val="800080"/>
          <w:u w:val="single" w:color="800080"/>
        </w:rPr>
        <w:t>s</w:t>
      </w:r>
      <w:r>
        <w:rPr>
          <w:rFonts w:ascii="Arial" w:eastAsia="Arial" w:hAnsi="Arial" w:cs="Arial"/>
          <w:color w:val="800080"/>
          <w:spacing w:val="4"/>
          <w:u w:val="single" w:color="800080"/>
        </w:rPr>
        <w:t xml:space="preserve"> </w:t>
      </w:r>
      <w:r>
        <w:rPr>
          <w:rFonts w:ascii="Arial" w:eastAsia="Arial" w:hAnsi="Arial" w:cs="Arial"/>
          <w:color w:val="800080"/>
          <w:spacing w:val="-3"/>
          <w:u w:val="single" w:color="800080"/>
        </w:rPr>
        <w:t>V</w:t>
      </w:r>
      <w:r>
        <w:rPr>
          <w:rFonts w:ascii="Arial" w:eastAsia="Arial" w:hAnsi="Arial" w:cs="Arial"/>
          <w:color w:val="800080"/>
          <w:spacing w:val="2"/>
          <w:u w:val="single" w:color="800080"/>
        </w:rPr>
        <w:t>T</w:t>
      </w:r>
      <w:r>
        <w:rPr>
          <w:rFonts w:ascii="Arial" w:eastAsia="Arial" w:hAnsi="Arial" w:cs="Arial"/>
          <w:color w:val="800080"/>
          <w:u w:val="single" w:color="800080"/>
        </w:rPr>
        <w:t xml:space="preserve">S </w:t>
      </w:r>
      <w:r>
        <w:rPr>
          <w:rFonts w:ascii="Arial" w:eastAsia="Arial" w:hAnsi="Arial" w:cs="Arial"/>
          <w:color w:val="800080"/>
          <w:spacing w:val="2"/>
          <w:u w:val="single" w:color="800080"/>
        </w:rPr>
        <w:t>k</w:t>
      </w:r>
      <w:r>
        <w:rPr>
          <w:rFonts w:ascii="Arial" w:eastAsia="Arial" w:hAnsi="Arial" w:cs="Arial"/>
          <w:color w:val="800080"/>
          <w:u w:val="single" w:color="800080"/>
        </w:rPr>
        <w:t>no</w:t>
      </w:r>
      <w:r>
        <w:rPr>
          <w:rFonts w:ascii="Arial" w:eastAsia="Arial" w:hAnsi="Arial" w:cs="Arial"/>
          <w:color w:val="800080"/>
          <w:spacing w:val="-4"/>
          <w:u w:val="single" w:color="800080"/>
        </w:rPr>
        <w:t>w</w:t>
      </w:r>
      <w:r>
        <w:rPr>
          <w:rFonts w:ascii="Arial" w:eastAsia="Arial" w:hAnsi="Arial" w:cs="Arial"/>
          <w:color w:val="800080"/>
          <w:spacing w:val="-1"/>
          <w:u w:val="single" w:color="800080"/>
        </w:rPr>
        <w:t>l</w:t>
      </w:r>
      <w:r>
        <w:rPr>
          <w:rFonts w:ascii="Arial" w:eastAsia="Arial" w:hAnsi="Arial" w:cs="Arial"/>
          <w:color w:val="800080"/>
          <w:u w:val="single" w:color="800080"/>
        </w:rPr>
        <w:t>ed</w:t>
      </w:r>
      <w:r>
        <w:rPr>
          <w:rFonts w:ascii="Arial" w:eastAsia="Arial" w:hAnsi="Arial" w:cs="Arial"/>
          <w:color w:val="800080"/>
          <w:spacing w:val="2"/>
          <w:u w:val="single" w:color="800080"/>
        </w:rPr>
        <w:t>g</w:t>
      </w:r>
      <w:r>
        <w:rPr>
          <w:rFonts w:ascii="Arial" w:eastAsia="Arial" w:hAnsi="Arial" w:cs="Arial"/>
          <w:color w:val="800080"/>
          <w:u w:val="single" w:color="800080"/>
        </w:rPr>
        <w:t>e</w:t>
      </w:r>
      <w:r>
        <w:rPr>
          <w:rFonts w:ascii="Arial" w:eastAsia="Arial" w:hAnsi="Arial" w:cs="Arial"/>
          <w:color w:val="800080"/>
          <w:spacing w:val="1"/>
          <w:u w:val="single" w:color="800080"/>
        </w:rPr>
        <w:t xml:space="preserve"> m</w:t>
      </w:r>
      <w:r>
        <w:rPr>
          <w:rFonts w:ascii="Arial" w:eastAsia="Arial" w:hAnsi="Arial" w:cs="Arial"/>
          <w:color w:val="800080"/>
          <w:spacing w:val="-3"/>
          <w:u w:val="single" w:color="800080"/>
        </w:rPr>
        <w:t>a</w:t>
      </w:r>
      <w:r>
        <w:rPr>
          <w:rFonts w:ascii="Arial" w:eastAsia="Arial" w:hAnsi="Arial" w:cs="Arial"/>
          <w:color w:val="800080"/>
          <w:u w:val="single" w:color="800080"/>
        </w:rPr>
        <w:t>y</w:t>
      </w:r>
      <w:r>
        <w:rPr>
          <w:rFonts w:ascii="Arial" w:eastAsia="Arial" w:hAnsi="Arial" w:cs="Arial"/>
          <w:color w:val="800080"/>
          <w:spacing w:val="1"/>
          <w:u w:val="single" w:color="800080"/>
        </w:rPr>
        <w:t xml:space="preserve"> </w:t>
      </w:r>
      <w:r>
        <w:rPr>
          <w:rFonts w:ascii="Arial" w:eastAsia="Arial" w:hAnsi="Arial" w:cs="Arial"/>
          <w:color w:val="800080"/>
          <w:u w:val="single" w:color="800080"/>
        </w:rPr>
        <w:t>be</w:t>
      </w:r>
      <w:r>
        <w:rPr>
          <w:rFonts w:ascii="Arial" w:eastAsia="Arial" w:hAnsi="Arial" w:cs="Arial"/>
          <w:color w:val="800080"/>
          <w:spacing w:val="4"/>
          <w:u w:val="single" w:color="800080"/>
        </w:rPr>
        <w:t xml:space="preserve"> </w:t>
      </w:r>
      <w:r>
        <w:rPr>
          <w:rFonts w:ascii="Arial" w:eastAsia="Arial" w:hAnsi="Arial" w:cs="Arial"/>
          <w:color w:val="800080"/>
          <w:spacing w:val="2"/>
          <w:u w:val="single" w:color="800080"/>
        </w:rPr>
        <w:t>g</w:t>
      </w:r>
      <w:r>
        <w:rPr>
          <w:rFonts w:ascii="Arial" w:eastAsia="Arial" w:hAnsi="Arial" w:cs="Arial"/>
          <w:color w:val="800080"/>
          <w:u w:val="single" w:color="800080"/>
        </w:rPr>
        <w:t>a</w:t>
      </w:r>
      <w:r>
        <w:rPr>
          <w:rFonts w:ascii="Arial" w:eastAsia="Arial" w:hAnsi="Arial" w:cs="Arial"/>
          <w:color w:val="800080"/>
          <w:spacing w:val="-1"/>
          <w:u w:val="single" w:color="800080"/>
        </w:rPr>
        <w:t>i</w:t>
      </w:r>
      <w:r>
        <w:rPr>
          <w:rFonts w:ascii="Arial" w:eastAsia="Arial" w:hAnsi="Arial" w:cs="Arial"/>
          <w:color w:val="800080"/>
          <w:u w:val="single" w:color="800080"/>
        </w:rPr>
        <w:t>ned</w:t>
      </w:r>
      <w:r>
        <w:rPr>
          <w:rFonts w:ascii="Arial" w:eastAsia="Arial" w:hAnsi="Arial" w:cs="Arial"/>
          <w:color w:val="800080"/>
          <w:spacing w:val="3"/>
          <w:u w:val="single" w:color="800080"/>
        </w:rPr>
        <w:t xml:space="preserve"> </w:t>
      </w:r>
      <w:r>
        <w:rPr>
          <w:rFonts w:ascii="Arial" w:eastAsia="Arial" w:hAnsi="Arial" w:cs="Arial"/>
          <w:color w:val="800080"/>
          <w:spacing w:val="1"/>
          <w:u w:val="single" w:color="800080"/>
        </w:rPr>
        <w:t>t</w:t>
      </w:r>
      <w:r>
        <w:rPr>
          <w:rFonts w:ascii="Arial" w:eastAsia="Arial" w:hAnsi="Arial" w:cs="Arial"/>
          <w:color w:val="800080"/>
          <w:u w:val="single" w:color="800080"/>
        </w:rPr>
        <w:t>h</w:t>
      </w:r>
      <w:r>
        <w:rPr>
          <w:rFonts w:ascii="Arial" w:eastAsia="Arial" w:hAnsi="Arial" w:cs="Arial"/>
          <w:color w:val="800080"/>
          <w:spacing w:val="1"/>
          <w:u w:val="single" w:color="800080"/>
        </w:rPr>
        <w:t>r</w:t>
      </w:r>
      <w:r>
        <w:rPr>
          <w:rFonts w:ascii="Arial" w:eastAsia="Arial" w:hAnsi="Arial" w:cs="Arial"/>
          <w:color w:val="800080"/>
          <w:u w:val="single" w:color="800080"/>
        </w:rPr>
        <w:t>o</w:t>
      </w:r>
      <w:r>
        <w:rPr>
          <w:rFonts w:ascii="Arial" w:eastAsia="Arial" w:hAnsi="Arial" w:cs="Arial"/>
          <w:color w:val="800080"/>
          <w:spacing w:val="-3"/>
          <w:u w:val="single" w:color="800080"/>
        </w:rPr>
        <w:t>u</w:t>
      </w:r>
      <w:r>
        <w:rPr>
          <w:rFonts w:ascii="Arial" w:eastAsia="Arial" w:hAnsi="Arial" w:cs="Arial"/>
          <w:color w:val="800080"/>
          <w:spacing w:val="2"/>
          <w:u w:val="single" w:color="800080"/>
        </w:rPr>
        <w:t>g</w:t>
      </w:r>
      <w:r>
        <w:rPr>
          <w:rFonts w:ascii="Arial" w:eastAsia="Arial" w:hAnsi="Arial" w:cs="Arial"/>
          <w:color w:val="800080"/>
          <w:u w:val="single" w:color="800080"/>
        </w:rPr>
        <w:t>h</w:t>
      </w:r>
      <w:r>
        <w:rPr>
          <w:rFonts w:ascii="Arial" w:eastAsia="Arial" w:hAnsi="Arial" w:cs="Arial"/>
          <w:color w:val="800080"/>
          <w:spacing w:val="3"/>
          <w:u w:val="single" w:color="800080"/>
        </w:rPr>
        <w:t xml:space="preserve"> </w:t>
      </w:r>
      <w:r>
        <w:rPr>
          <w:rFonts w:ascii="Arial" w:eastAsia="Arial" w:hAnsi="Arial" w:cs="Arial"/>
          <w:color w:val="800080"/>
          <w:u w:val="single" w:color="800080"/>
        </w:rPr>
        <w:t>e</w:t>
      </w:r>
      <w:r>
        <w:rPr>
          <w:rFonts w:ascii="Arial" w:eastAsia="Arial" w:hAnsi="Arial" w:cs="Arial"/>
          <w:color w:val="800080"/>
          <w:spacing w:val="-2"/>
          <w:u w:val="single" w:color="800080"/>
        </w:rPr>
        <w:t>x</w:t>
      </w:r>
      <w:r>
        <w:rPr>
          <w:rFonts w:ascii="Arial" w:eastAsia="Arial" w:hAnsi="Arial" w:cs="Arial"/>
          <w:color w:val="800080"/>
          <w:spacing w:val="-3"/>
          <w:u w:val="single" w:color="800080"/>
        </w:rPr>
        <w:t>p</w:t>
      </w:r>
      <w:r>
        <w:rPr>
          <w:rFonts w:ascii="Arial" w:eastAsia="Arial" w:hAnsi="Arial" w:cs="Arial"/>
          <w:color w:val="800080"/>
          <w:u w:val="single" w:color="800080"/>
        </w:rPr>
        <w:t>e</w:t>
      </w:r>
      <w:r>
        <w:rPr>
          <w:rFonts w:ascii="Arial" w:eastAsia="Arial" w:hAnsi="Arial" w:cs="Arial"/>
          <w:color w:val="800080"/>
          <w:spacing w:val="1"/>
          <w:u w:val="single" w:color="800080"/>
        </w:rPr>
        <w:t>r</w:t>
      </w:r>
      <w:r>
        <w:rPr>
          <w:rFonts w:ascii="Arial" w:eastAsia="Arial" w:hAnsi="Arial" w:cs="Arial"/>
          <w:color w:val="800080"/>
          <w:spacing w:val="-1"/>
          <w:u w:val="single" w:color="800080"/>
        </w:rPr>
        <w:t>i</w:t>
      </w:r>
      <w:r>
        <w:rPr>
          <w:rFonts w:ascii="Arial" w:eastAsia="Arial" w:hAnsi="Arial" w:cs="Arial"/>
          <w:color w:val="800080"/>
          <w:u w:val="single" w:color="800080"/>
        </w:rPr>
        <w:t>ence</w:t>
      </w:r>
      <w:r>
        <w:rPr>
          <w:rFonts w:ascii="Arial" w:eastAsia="Arial" w:hAnsi="Arial" w:cs="Arial"/>
          <w:color w:val="800080"/>
          <w:spacing w:val="3"/>
          <w:u w:val="single" w:color="800080"/>
        </w:rPr>
        <w:t xml:space="preserve"> </w:t>
      </w:r>
      <w:r>
        <w:rPr>
          <w:rFonts w:ascii="Arial" w:eastAsia="Arial" w:hAnsi="Arial" w:cs="Arial"/>
          <w:color w:val="800080"/>
          <w:u w:val="single" w:color="800080"/>
        </w:rPr>
        <w:t>as</w:t>
      </w:r>
      <w:r>
        <w:rPr>
          <w:rFonts w:ascii="Arial" w:eastAsia="Arial" w:hAnsi="Arial" w:cs="Arial"/>
          <w:color w:val="800080"/>
          <w:spacing w:val="4"/>
          <w:u w:val="single" w:color="800080"/>
        </w:rPr>
        <w:t xml:space="preserve"> </w:t>
      </w:r>
      <w:r>
        <w:rPr>
          <w:rFonts w:ascii="Arial" w:eastAsia="Arial" w:hAnsi="Arial" w:cs="Arial"/>
          <w:color w:val="800080"/>
          <w:u w:val="single" w:color="800080"/>
        </w:rPr>
        <w:t>a</w:t>
      </w:r>
      <w:r>
        <w:rPr>
          <w:rFonts w:ascii="Arial" w:eastAsia="Arial" w:hAnsi="Arial" w:cs="Arial"/>
          <w:color w:val="800080"/>
          <w:spacing w:val="1"/>
          <w:u w:val="single" w:color="800080"/>
        </w:rPr>
        <w:t xml:space="preserve"> </w:t>
      </w:r>
      <w:r>
        <w:rPr>
          <w:rFonts w:ascii="Arial" w:eastAsia="Arial" w:hAnsi="Arial" w:cs="Arial"/>
          <w:color w:val="800080"/>
          <w:spacing w:val="-1"/>
          <w:u w:val="single" w:color="800080"/>
        </w:rPr>
        <w:t>V</w:t>
      </w:r>
      <w:r>
        <w:rPr>
          <w:rFonts w:ascii="Arial" w:eastAsia="Arial" w:hAnsi="Arial" w:cs="Arial"/>
          <w:color w:val="800080"/>
          <w:spacing w:val="2"/>
          <w:u w:val="single" w:color="800080"/>
        </w:rPr>
        <w:t>T</w:t>
      </w:r>
      <w:r>
        <w:rPr>
          <w:rFonts w:ascii="Arial" w:eastAsia="Arial" w:hAnsi="Arial" w:cs="Arial"/>
          <w:color w:val="800080"/>
          <w:u w:val="single" w:color="800080"/>
        </w:rPr>
        <w:t xml:space="preserve">S </w:t>
      </w:r>
      <w:r>
        <w:rPr>
          <w:rFonts w:ascii="Arial" w:eastAsia="Arial" w:hAnsi="Arial" w:cs="Arial"/>
          <w:color w:val="800080"/>
          <w:spacing w:val="1"/>
          <w:u w:val="single" w:color="800080"/>
        </w:rPr>
        <w:t>O</w:t>
      </w:r>
      <w:r>
        <w:rPr>
          <w:rFonts w:ascii="Arial" w:eastAsia="Arial" w:hAnsi="Arial" w:cs="Arial"/>
          <w:color w:val="800080"/>
          <w:u w:val="single" w:color="800080"/>
        </w:rPr>
        <w:t>p</w:t>
      </w:r>
      <w:r>
        <w:rPr>
          <w:rFonts w:ascii="Arial" w:eastAsia="Arial" w:hAnsi="Arial" w:cs="Arial"/>
          <w:color w:val="800080"/>
          <w:spacing w:val="-3"/>
          <w:u w:val="single" w:color="800080"/>
        </w:rPr>
        <w:t>e</w:t>
      </w:r>
      <w:r>
        <w:rPr>
          <w:rFonts w:ascii="Arial" w:eastAsia="Arial" w:hAnsi="Arial" w:cs="Arial"/>
          <w:color w:val="800080"/>
          <w:spacing w:val="1"/>
          <w:u w:val="single" w:color="800080"/>
        </w:rPr>
        <w:t>r</w:t>
      </w:r>
      <w:r>
        <w:rPr>
          <w:rFonts w:ascii="Arial" w:eastAsia="Arial" w:hAnsi="Arial" w:cs="Arial"/>
          <w:color w:val="800080"/>
          <w:u w:val="single" w:color="800080"/>
        </w:rPr>
        <w:t>a</w:t>
      </w:r>
      <w:r>
        <w:rPr>
          <w:rFonts w:ascii="Arial" w:eastAsia="Arial" w:hAnsi="Arial" w:cs="Arial"/>
          <w:color w:val="800080"/>
          <w:spacing w:val="-1"/>
          <w:u w:val="single" w:color="800080"/>
        </w:rPr>
        <w:t>t</w:t>
      </w:r>
      <w:r>
        <w:rPr>
          <w:rFonts w:ascii="Arial" w:eastAsia="Arial" w:hAnsi="Arial" w:cs="Arial"/>
          <w:color w:val="800080"/>
          <w:u w:val="single" w:color="800080"/>
        </w:rPr>
        <w:t>or</w:t>
      </w:r>
      <w:r>
        <w:rPr>
          <w:rFonts w:ascii="Arial" w:eastAsia="Arial" w:hAnsi="Arial" w:cs="Arial"/>
          <w:color w:val="800080"/>
          <w:spacing w:val="5"/>
          <w:u w:val="single" w:color="800080"/>
        </w:rPr>
        <w:t xml:space="preserve"> </w:t>
      </w:r>
      <w:r>
        <w:rPr>
          <w:rFonts w:ascii="Arial" w:eastAsia="Arial" w:hAnsi="Arial" w:cs="Arial"/>
          <w:color w:val="800080"/>
          <w:u w:val="single" w:color="800080"/>
        </w:rPr>
        <w:t>or</w:t>
      </w:r>
      <w:r>
        <w:rPr>
          <w:rFonts w:ascii="Arial" w:eastAsia="Arial" w:hAnsi="Arial" w:cs="Arial"/>
          <w:color w:val="800080"/>
          <w:spacing w:val="3"/>
          <w:u w:val="single" w:color="800080"/>
        </w:rPr>
        <w:t xml:space="preserve"> </w:t>
      </w:r>
      <w:r>
        <w:rPr>
          <w:rFonts w:ascii="Arial" w:eastAsia="Arial" w:hAnsi="Arial" w:cs="Arial"/>
          <w:color w:val="800080"/>
          <w:spacing w:val="-3"/>
          <w:u w:val="single" w:color="800080"/>
        </w:rPr>
        <w:t>V</w:t>
      </w:r>
      <w:r>
        <w:rPr>
          <w:rFonts w:ascii="Arial" w:eastAsia="Arial" w:hAnsi="Arial" w:cs="Arial"/>
          <w:color w:val="800080"/>
          <w:spacing w:val="2"/>
          <w:u w:val="single" w:color="800080"/>
        </w:rPr>
        <w:t>T</w:t>
      </w:r>
      <w:r>
        <w:rPr>
          <w:rFonts w:ascii="Arial" w:eastAsia="Arial" w:hAnsi="Arial" w:cs="Arial"/>
          <w:color w:val="800080"/>
          <w:u w:val="single" w:color="800080"/>
        </w:rPr>
        <w:t>S</w:t>
      </w:r>
      <w:r>
        <w:rPr>
          <w:rFonts w:ascii="Arial" w:eastAsia="Arial" w:hAnsi="Arial" w:cs="Arial"/>
          <w:color w:val="800080"/>
          <w:spacing w:val="3"/>
          <w:u w:val="single" w:color="800080"/>
        </w:rPr>
        <w:t xml:space="preserve"> </w:t>
      </w:r>
      <w:r>
        <w:rPr>
          <w:rFonts w:ascii="Arial" w:eastAsia="Arial" w:hAnsi="Arial" w:cs="Arial"/>
          <w:color w:val="800080"/>
          <w:spacing w:val="-1"/>
          <w:u w:val="single" w:color="800080"/>
        </w:rPr>
        <w:t>S</w:t>
      </w:r>
      <w:r>
        <w:rPr>
          <w:rFonts w:ascii="Arial" w:eastAsia="Arial" w:hAnsi="Arial" w:cs="Arial"/>
          <w:color w:val="800080"/>
          <w:u w:val="single" w:color="800080"/>
        </w:rPr>
        <w:t>upe</w:t>
      </w:r>
      <w:r>
        <w:rPr>
          <w:rFonts w:ascii="Arial" w:eastAsia="Arial" w:hAnsi="Arial" w:cs="Arial"/>
          <w:color w:val="800080"/>
          <w:spacing w:val="1"/>
          <w:u w:val="single" w:color="800080"/>
        </w:rPr>
        <w:t>r</w:t>
      </w:r>
      <w:r>
        <w:rPr>
          <w:rFonts w:ascii="Arial" w:eastAsia="Arial" w:hAnsi="Arial" w:cs="Arial"/>
          <w:color w:val="800080"/>
          <w:spacing w:val="-2"/>
          <w:u w:val="single" w:color="800080"/>
        </w:rPr>
        <w:t>v</w:t>
      </w:r>
      <w:r>
        <w:rPr>
          <w:rFonts w:ascii="Arial" w:eastAsia="Arial" w:hAnsi="Arial" w:cs="Arial"/>
          <w:color w:val="800080"/>
          <w:spacing w:val="-1"/>
          <w:u w:val="single" w:color="800080"/>
        </w:rPr>
        <w:t>i</w:t>
      </w:r>
      <w:r>
        <w:rPr>
          <w:rFonts w:ascii="Arial" w:eastAsia="Arial" w:hAnsi="Arial" w:cs="Arial"/>
          <w:color w:val="800080"/>
          <w:u w:val="single" w:color="800080"/>
        </w:rPr>
        <w:t>so</w:t>
      </w:r>
      <w:r>
        <w:rPr>
          <w:rFonts w:ascii="Arial" w:eastAsia="Arial" w:hAnsi="Arial" w:cs="Arial"/>
          <w:color w:val="800080"/>
          <w:spacing w:val="-2"/>
          <w:u w:val="single" w:color="800080"/>
        </w:rPr>
        <w:t>r</w:t>
      </w:r>
      <w:r>
        <w:rPr>
          <w:rFonts w:ascii="Arial" w:eastAsia="Arial" w:hAnsi="Arial" w:cs="Arial"/>
          <w:color w:val="800080"/>
          <w:u w:val="single" w:color="800080"/>
        </w:rPr>
        <w:t>.</w:t>
      </w:r>
      <w:r>
        <w:rPr>
          <w:rFonts w:ascii="Arial" w:eastAsia="Arial" w:hAnsi="Arial" w:cs="Arial"/>
          <w:color w:val="800080"/>
        </w:rPr>
        <w:t xml:space="preserve"> </w:t>
      </w:r>
      <w:del w:id="26" w:author="Kerrie Abercrombie" w:date="2016-02-17T14:40:00Z">
        <w:r w:rsidDel="00BD2A67">
          <w:rPr>
            <w:rFonts w:ascii="Arial" w:eastAsia="Arial" w:hAnsi="Arial" w:cs="Arial"/>
            <w:color w:val="800080"/>
            <w:spacing w:val="-1"/>
            <w:u w:val="single" w:color="800080"/>
          </w:rPr>
          <w:delText>S</w:delText>
        </w:r>
        <w:r w:rsidDel="00BD2A67">
          <w:rPr>
            <w:rFonts w:ascii="Arial" w:eastAsia="Arial" w:hAnsi="Arial" w:cs="Arial"/>
            <w:color w:val="800080"/>
            <w:u w:val="single" w:color="800080"/>
          </w:rPr>
          <w:delText>uch</w:delText>
        </w:r>
        <w:r w:rsidDel="00BD2A67">
          <w:rPr>
            <w:rFonts w:ascii="Arial" w:eastAsia="Arial" w:hAnsi="Arial" w:cs="Arial"/>
            <w:color w:val="800080"/>
            <w:spacing w:val="2"/>
            <w:u w:val="single" w:color="800080"/>
          </w:rPr>
          <w:delText xml:space="preserve"> </w:delText>
        </w:r>
        <w:r w:rsidDel="00BD2A67">
          <w:rPr>
            <w:rFonts w:ascii="Arial" w:eastAsia="Arial" w:hAnsi="Arial" w:cs="Arial"/>
            <w:color w:val="800080"/>
            <w:u w:val="single" w:color="800080"/>
          </w:rPr>
          <w:delText>e</w:delText>
        </w:r>
        <w:r w:rsidDel="00BD2A67">
          <w:rPr>
            <w:rFonts w:ascii="Arial" w:eastAsia="Arial" w:hAnsi="Arial" w:cs="Arial"/>
            <w:color w:val="800080"/>
            <w:spacing w:val="-2"/>
            <w:u w:val="single" w:color="800080"/>
          </w:rPr>
          <w:delText>x</w:delText>
        </w:r>
        <w:r w:rsidDel="00BD2A67">
          <w:rPr>
            <w:rFonts w:ascii="Arial" w:eastAsia="Arial" w:hAnsi="Arial" w:cs="Arial"/>
            <w:color w:val="800080"/>
            <w:u w:val="single" w:color="800080"/>
          </w:rPr>
          <w:delText>pe</w:delText>
        </w:r>
        <w:r w:rsidDel="00BD2A67">
          <w:rPr>
            <w:rFonts w:ascii="Arial" w:eastAsia="Arial" w:hAnsi="Arial" w:cs="Arial"/>
            <w:color w:val="800080"/>
            <w:spacing w:val="1"/>
            <w:u w:val="single" w:color="800080"/>
          </w:rPr>
          <w:delText>r</w:delText>
        </w:r>
        <w:r w:rsidDel="00BD2A67">
          <w:rPr>
            <w:rFonts w:ascii="Arial" w:eastAsia="Arial" w:hAnsi="Arial" w:cs="Arial"/>
            <w:color w:val="800080"/>
            <w:spacing w:val="-1"/>
            <w:u w:val="single" w:color="800080"/>
          </w:rPr>
          <w:delText>i</w:delText>
        </w:r>
        <w:r w:rsidDel="00BD2A67">
          <w:rPr>
            <w:rFonts w:ascii="Arial" w:eastAsia="Arial" w:hAnsi="Arial" w:cs="Arial"/>
            <w:color w:val="800080"/>
            <w:u w:val="single" w:color="800080"/>
          </w:rPr>
          <w:delText>ence</w:delText>
        </w:r>
        <w:r w:rsidDel="00BD2A67">
          <w:rPr>
            <w:rFonts w:ascii="Arial" w:eastAsia="Arial" w:hAnsi="Arial" w:cs="Arial"/>
            <w:color w:val="800080"/>
            <w:spacing w:val="4"/>
            <w:u w:val="single" w:color="800080"/>
          </w:rPr>
          <w:delText xml:space="preserve"> </w:delText>
        </w:r>
        <w:r w:rsidDel="00BD2A67">
          <w:rPr>
            <w:rFonts w:ascii="Arial" w:eastAsia="Arial" w:hAnsi="Arial" w:cs="Arial"/>
            <w:color w:val="800080"/>
            <w:spacing w:val="-4"/>
            <w:u w:val="single" w:color="800080"/>
          </w:rPr>
          <w:delText>w</w:delText>
        </w:r>
        <w:r w:rsidDel="00BD2A67">
          <w:rPr>
            <w:rFonts w:ascii="Arial" w:eastAsia="Arial" w:hAnsi="Arial" w:cs="Arial"/>
            <w:color w:val="800080"/>
            <w:u w:val="single" w:color="800080"/>
          </w:rPr>
          <w:delText>o</w:delText>
        </w:r>
        <w:r w:rsidDel="00BD2A67">
          <w:rPr>
            <w:rFonts w:ascii="Arial" w:eastAsia="Arial" w:hAnsi="Arial" w:cs="Arial"/>
            <w:color w:val="800080"/>
            <w:spacing w:val="2"/>
            <w:u w:val="single" w:color="800080"/>
          </w:rPr>
          <w:delText>u</w:delText>
        </w:r>
        <w:r w:rsidDel="00BD2A67">
          <w:rPr>
            <w:rFonts w:ascii="Arial" w:eastAsia="Arial" w:hAnsi="Arial" w:cs="Arial"/>
            <w:color w:val="800080"/>
            <w:spacing w:val="-1"/>
            <w:u w:val="single" w:color="800080"/>
          </w:rPr>
          <w:delText>l</w:delText>
        </w:r>
        <w:r w:rsidDel="00BD2A67">
          <w:rPr>
            <w:rFonts w:ascii="Arial" w:eastAsia="Arial" w:hAnsi="Arial" w:cs="Arial"/>
            <w:color w:val="800080"/>
            <w:u w:val="single" w:color="800080"/>
          </w:rPr>
          <w:delText>d</w:delText>
        </w:r>
        <w:r w:rsidDel="00BD2A67">
          <w:rPr>
            <w:rFonts w:ascii="Arial" w:eastAsia="Arial" w:hAnsi="Arial" w:cs="Arial"/>
            <w:color w:val="800080"/>
            <w:spacing w:val="4"/>
            <w:u w:val="single" w:color="800080"/>
          </w:rPr>
          <w:delText xml:space="preserve"> </w:delText>
        </w:r>
        <w:r w:rsidDel="00BD2A67">
          <w:rPr>
            <w:rFonts w:ascii="Arial" w:eastAsia="Arial" w:hAnsi="Arial" w:cs="Arial"/>
            <w:color w:val="800080"/>
            <w:u w:val="single" w:color="800080"/>
          </w:rPr>
          <w:delText>be</w:delText>
        </w:r>
        <w:r w:rsidDel="00BD2A67">
          <w:rPr>
            <w:rFonts w:ascii="Arial" w:eastAsia="Arial" w:hAnsi="Arial" w:cs="Arial"/>
            <w:color w:val="800080"/>
            <w:spacing w:val="2"/>
            <w:u w:val="single" w:color="800080"/>
          </w:rPr>
          <w:delText xml:space="preserve"> </w:delText>
        </w:r>
        <w:r w:rsidDel="00BD2A67">
          <w:rPr>
            <w:rFonts w:ascii="Arial" w:eastAsia="Arial" w:hAnsi="Arial" w:cs="Arial"/>
            <w:color w:val="800080"/>
            <w:u w:val="single" w:color="800080"/>
          </w:rPr>
          <w:delText>pa</w:delText>
        </w:r>
        <w:r w:rsidDel="00BD2A67">
          <w:rPr>
            <w:rFonts w:ascii="Arial" w:eastAsia="Arial" w:hAnsi="Arial" w:cs="Arial"/>
            <w:color w:val="800080"/>
            <w:spacing w:val="1"/>
            <w:u w:val="single" w:color="800080"/>
          </w:rPr>
          <w:delText>rt</w:delText>
        </w:r>
        <w:r w:rsidDel="00BD2A67">
          <w:rPr>
            <w:rFonts w:ascii="Arial" w:eastAsia="Arial" w:hAnsi="Arial" w:cs="Arial"/>
            <w:color w:val="800080"/>
            <w:spacing w:val="-1"/>
            <w:u w:val="single" w:color="800080"/>
          </w:rPr>
          <w:delText>i</w:delText>
        </w:r>
        <w:r w:rsidDel="00BD2A67">
          <w:rPr>
            <w:rFonts w:ascii="Arial" w:eastAsia="Arial" w:hAnsi="Arial" w:cs="Arial"/>
            <w:color w:val="800080"/>
            <w:u w:val="single" w:color="800080"/>
          </w:rPr>
          <w:delText>cu</w:delText>
        </w:r>
        <w:r w:rsidDel="00BD2A67">
          <w:rPr>
            <w:rFonts w:ascii="Arial" w:eastAsia="Arial" w:hAnsi="Arial" w:cs="Arial"/>
            <w:color w:val="800080"/>
            <w:spacing w:val="-1"/>
            <w:u w:val="single" w:color="800080"/>
          </w:rPr>
          <w:delText>l</w:delText>
        </w:r>
        <w:r w:rsidDel="00BD2A67">
          <w:rPr>
            <w:rFonts w:ascii="Arial" w:eastAsia="Arial" w:hAnsi="Arial" w:cs="Arial"/>
            <w:color w:val="800080"/>
            <w:u w:val="single" w:color="800080"/>
          </w:rPr>
          <w:delText>a</w:delText>
        </w:r>
        <w:r w:rsidDel="00BD2A67">
          <w:rPr>
            <w:rFonts w:ascii="Arial" w:eastAsia="Arial" w:hAnsi="Arial" w:cs="Arial"/>
            <w:color w:val="800080"/>
            <w:spacing w:val="1"/>
            <w:u w:val="single" w:color="800080"/>
          </w:rPr>
          <w:delText>r</w:delText>
        </w:r>
        <w:r w:rsidDel="00BD2A67">
          <w:rPr>
            <w:rFonts w:ascii="Arial" w:eastAsia="Arial" w:hAnsi="Arial" w:cs="Arial"/>
            <w:color w:val="800080"/>
            <w:spacing w:val="-1"/>
            <w:u w:val="single" w:color="800080"/>
          </w:rPr>
          <w:delText>l</w:delText>
        </w:r>
        <w:r w:rsidDel="00BD2A67">
          <w:rPr>
            <w:rFonts w:ascii="Arial" w:eastAsia="Arial" w:hAnsi="Arial" w:cs="Arial"/>
            <w:color w:val="800080"/>
            <w:u w:val="single" w:color="800080"/>
          </w:rPr>
          <w:delText xml:space="preserve">y </w:delText>
        </w:r>
        <w:r w:rsidDel="00BD2A67">
          <w:rPr>
            <w:rFonts w:ascii="Arial" w:eastAsia="Arial" w:hAnsi="Arial" w:cs="Arial"/>
            <w:color w:val="800080"/>
            <w:spacing w:val="1"/>
            <w:u w:val="single" w:color="800080"/>
          </w:rPr>
          <w:delText>r</w:delText>
        </w:r>
        <w:r w:rsidDel="00BD2A67">
          <w:rPr>
            <w:rFonts w:ascii="Arial" w:eastAsia="Arial" w:hAnsi="Arial" w:cs="Arial"/>
            <w:color w:val="800080"/>
            <w:u w:val="single" w:color="800080"/>
          </w:rPr>
          <w:delText>e</w:delText>
        </w:r>
        <w:r w:rsidDel="00BD2A67">
          <w:rPr>
            <w:rFonts w:ascii="Arial" w:eastAsia="Arial" w:hAnsi="Arial" w:cs="Arial"/>
            <w:color w:val="800080"/>
            <w:spacing w:val="-1"/>
            <w:u w:val="single" w:color="800080"/>
          </w:rPr>
          <w:delText>l</w:delText>
        </w:r>
        <w:r w:rsidDel="00BD2A67">
          <w:rPr>
            <w:rFonts w:ascii="Arial" w:eastAsia="Arial" w:hAnsi="Arial" w:cs="Arial"/>
            <w:color w:val="800080"/>
            <w:spacing w:val="2"/>
            <w:u w:val="single" w:color="800080"/>
          </w:rPr>
          <w:delText>e</w:delText>
        </w:r>
        <w:r w:rsidDel="00BD2A67">
          <w:rPr>
            <w:rFonts w:ascii="Arial" w:eastAsia="Arial" w:hAnsi="Arial" w:cs="Arial"/>
            <w:color w:val="800080"/>
            <w:spacing w:val="-2"/>
            <w:u w:val="single" w:color="800080"/>
          </w:rPr>
          <w:delText>v</w:delText>
        </w:r>
        <w:r w:rsidDel="00BD2A67">
          <w:rPr>
            <w:rFonts w:ascii="Arial" w:eastAsia="Arial" w:hAnsi="Arial" w:cs="Arial"/>
            <w:color w:val="800080"/>
            <w:u w:val="single" w:color="800080"/>
          </w:rPr>
          <w:delText>ant</w:delText>
        </w:r>
        <w:r w:rsidDel="00BD2A67">
          <w:rPr>
            <w:rFonts w:ascii="Arial" w:eastAsia="Arial" w:hAnsi="Arial" w:cs="Arial"/>
            <w:color w:val="800080"/>
            <w:spacing w:val="6"/>
            <w:u w:val="single" w:color="800080"/>
          </w:rPr>
          <w:delText xml:space="preserve"> </w:delText>
        </w:r>
        <w:r w:rsidDel="00BD2A67">
          <w:rPr>
            <w:rFonts w:ascii="Arial" w:eastAsia="Arial" w:hAnsi="Arial" w:cs="Arial"/>
            <w:color w:val="800080"/>
            <w:spacing w:val="-4"/>
            <w:u w:val="single" w:color="800080"/>
          </w:rPr>
          <w:delText>w</w:delText>
        </w:r>
        <w:r w:rsidDel="00BD2A67">
          <w:rPr>
            <w:rFonts w:ascii="Arial" w:eastAsia="Arial" w:hAnsi="Arial" w:cs="Arial"/>
            <w:color w:val="800080"/>
            <w:u w:val="single" w:color="800080"/>
          </w:rPr>
          <w:delText>he</w:delText>
        </w:r>
        <w:r w:rsidDel="00BD2A67">
          <w:rPr>
            <w:rFonts w:ascii="Arial" w:eastAsia="Arial" w:hAnsi="Arial" w:cs="Arial"/>
            <w:color w:val="800080"/>
            <w:spacing w:val="1"/>
            <w:u w:val="single" w:color="800080"/>
          </w:rPr>
          <w:delText>r</w:delText>
        </w:r>
        <w:r w:rsidDel="00BD2A67">
          <w:rPr>
            <w:rFonts w:ascii="Arial" w:eastAsia="Arial" w:hAnsi="Arial" w:cs="Arial"/>
            <w:color w:val="800080"/>
            <w:u w:val="single" w:color="800080"/>
          </w:rPr>
          <w:delText>e</w:delText>
        </w:r>
        <w:r w:rsidDel="00BD2A67">
          <w:rPr>
            <w:rFonts w:ascii="Arial" w:eastAsia="Arial" w:hAnsi="Arial" w:cs="Arial"/>
            <w:color w:val="800080"/>
            <w:spacing w:val="2"/>
            <w:u w:val="single" w:color="800080"/>
          </w:rPr>
          <w:delText xml:space="preserve"> </w:delText>
        </w:r>
        <w:r w:rsidDel="00BD2A67">
          <w:rPr>
            <w:rFonts w:ascii="Arial" w:eastAsia="Arial" w:hAnsi="Arial" w:cs="Arial"/>
            <w:color w:val="800080"/>
            <w:spacing w:val="1"/>
            <w:u w:val="single" w:color="800080"/>
          </w:rPr>
          <w:delText>t</w:delText>
        </w:r>
        <w:r w:rsidDel="00BD2A67">
          <w:rPr>
            <w:rFonts w:ascii="Arial" w:eastAsia="Arial" w:hAnsi="Arial" w:cs="Arial"/>
            <w:color w:val="800080"/>
            <w:u w:val="single" w:color="800080"/>
          </w:rPr>
          <w:delText>he</w:delText>
        </w:r>
        <w:r w:rsidDel="00BD2A67">
          <w:rPr>
            <w:rFonts w:ascii="Arial" w:eastAsia="Arial" w:hAnsi="Arial" w:cs="Arial"/>
            <w:color w:val="800080"/>
            <w:spacing w:val="2"/>
            <w:u w:val="single" w:color="800080"/>
          </w:rPr>
          <w:delText xml:space="preserve"> </w:delText>
        </w:r>
        <w:r w:rsidDel="00BD2A67">
          <w:rPr>
            <w:rFonts w:ascii="Arial" w:eastAsia="Arial" w:hAnsi="Arial" w:cs="Arial"/>
            <w:color w:val="800080"/>
            <w:spacing w:val="1"/>
            <w:u w:val="single" w:color="800080"/>
          </w:rPr>
          <w:delText>r</w:delText>
        </w:r>
        <w:r w:rsidDel="00BD2A67">
          <w:rPr>
            <w:rFonts w:ascii="Arial" w:eastAsia="Arial" w:hAnsi="Arial" w:cs="Arial"/>
            <w:color w:val="800080"/>
            <w:u w:val="single" w:color="800080"/>
          </w:rPr>
          <w:delText>o</w:delText>
        </w:r>
        <w:r w:rsidDel="00BD2A67">
          <w:rPr>
            <w:rFonts w:ascii="Arial" w:eastAsia="Arial" w:hAnsi="Arial" w:cs="Arial"/>
            <w:color w:val="800080"/>
            <w:spacing w:val="-1"/>
            <w:u w:val="single" w:color="800080"/>
          </w:rPr>
          <w:delText>l</w:delText>
        </w:r>
        <w:r w:rsidDel="00BD2A67">
          <w:rPr>
            <w:rFonts w:ascii="Arial" w:eastAsia="Arial" w:hAnsi="Arial" w:cs="Arial"/>
            <w:color w:val="800080"/>
            <w:u w:val="single" w:color="800080"/>
          </w:rPr>
          <w:delText>e</w:delText>
        </w:r>
        <w:r w:rsidDel="00BD2A67">
          <w:rPr>
            <w:rFonts w:ascii="Arial" w:eastAsia="Arial" w:hAnsi="Arial" w:cs="Arial"/>
            <w:color w:val="800080"/>
            <w:spacing w:val="4"/>
            <w:u w:val="single" w:color="800080"/>
          </w:rPr>
          <w:delText xml:space="preserve"> </w:delText>
        </w:r>
        <w:r w:rsidDel="00BD2A67">
          <w:rPr>
            <w:rFonts w:ascii="Arial" w:eastAsia="Arial" w:hAnsi="Arial" w:cs="Arial"/>
            <w:color w:val="800080"/>
            <w:spacing w:val="-1"/>
            <w:u w:val="single" w:color="800080"/>
          </w:rPr>
          <w:delText>i</w:delText>
        </w:r>
        <w:r w:rsidDel="00BD2A67">
          <w:rPr>
            <w:rFonts w:ascii="Arial" w:eastAsia="Arial" w:hAnsi="Arial" w:cs="Arial"/>
            <w:color w:val="800080"/>
            <w:u w:val="single" w:color="800080"/>
          </w:rPr>
          <w:delText>nc</w:delText>
        </w:r>
        <w:r w:rsidDel="00BD2A67">
          <w:rPr>
            <w:rFonts w:ascii="Arial" w:eastAsia="Arial" w:hAnsi="Arial" w:cs="Arial"/>
            <w:color w:val="800080"/>
            <w:spacing w:val="-1"/>
            <w:u w:val="single" w:color="800080"/>
          </w:rPr>
          <w:delText>l</w:delText>
        </w:r>
        <w:r w:rsidDel="00BD2A67">
          <w:rPr>
            <w:rFonts w:ascii="Arial" w:eastAsia="Arial" w:hAnsi="Arial" w:cs="Arial"/>
            <w:color w:val="800080"/>
            <w:u w:val="single" w:color="800080"/>
          </w:rPr>
          <w:delText>udes</w:delText>
        </w:r>
        <w:r w:rsidDel="00BD2A67">
          <w:rPr>
            <w:rFonts w:ascii="Arial" w:eastAsia="Arial" w:hAnsi="Arial" w:cs="Arial"/>
            <w:color w:val="800080"/>
            <w:spacing w:val="2"/>
            <w:u w:val="single" w:color="800080"/>
          </w:rPr>
          <w:delText xml:space="preserve"> </w:delText>
        </w:r>
        <w:r w:rsidDel="00BD2A67">
          <w:rPr>
            <w:rFonts w:ascii="Arial" w:eastAsia="Arial" w:hAnsi="Arial" w:cs="Arial"/>
            <w:color w:val="800080"/>
            <w:spacing w:val="1"/>
            <w:u w:val="single" w:color="800080"/>
          </w:rPr>
          <w:delText>r</w:delText>
        </w:r>
        <w:r w:rsidDel="00BD2A67">
          <w:rPr>
            <w:rFonts w:ascii="Arial" w:eastAsia="Arial" w:hAnsi="Arial" w:cs="Arial"/>
            <w:color w:val="800080"/>
            <w:u w:val="single" w:color="800080"/>
          </w:rPr>
          <w:delText>espons</w:delText>
        </w:r>
        <w:r w:rsidDel="00BD2A67">
          <w:rPr>
            <w:rFonts w:ascii="Arial" w:eastAsia="Arial" w:hAnsi="Arial" w:cs="Arial"/>
            <w:color w:val="800080"/>
            <w:spacing w:val="-1"/>
            <w:u w:val="single" w:color="800080"/>
          </w:rPr>
          <w:delText>i</w:delText>
        </w:r>
        <w:r w:rsidDel="00BD2A67">
          <w:rPr>
            <w:rFonts w:ascii="Arial" w:eastAsia="Arial" w:hAnsi="Arial" w:cs="Arial"/>
            <w:color w:val="800080"/>
            <w:u w:val="single" w:color="800080"/>
          </w:rPr>
          <w:delText>b</w:delText>
        </w:r>
        <w:r w:rsidDel="00BD2A67">
          <w:rPr>
            <w:rFonts w:ascii="Arial" w:eastAsia="Arial" w:hAnsi="Arial" w:cs="Arial"/>
            <w:color w:val="800080"/>
            <w:spacing w:val="-1"/>
            <w:u w:val="single" w:color="800080"/>
          </w:rPr>
          <w:delText>ili</w:delText>
        </w:r>
        <w:r w:rsidDel="00BD2A67">
          <w:rPr>
            <w:rFonts w:ascii="Arial" w:eastAsia="Arial" w:hAnsi="Arial" w:cs="Arial"/>
            <w:color w:val="800080"/>
            <w:spacing w:val="1"/>
            <w:u w:val="single" w:color="800080"/>
          </w:rPr>
          <w:delText>t</w:delText>
        </w:r>
        <w:r w:rsidDel="00BD2A67">
          <w:rPr>
            <w:rFonts w:ascii="Arial" w:eastAsia="Arial" w:hAnsi="Arial" w:cs="Arial"/>
            <w:color w:val="800080"/>
            <w:spacing w:val="-1"/>
            <w:u w:val="single" w:color="800080"/>
          </w:rPr>
          <w:delText>i</w:delText>
        </w:r>
        <w:r w:rsidDel="00BD2A67">
          <w:rPr>
            <w:rFonts w:ascii="Arial" w:eastAsia="Arial" w:hAnsi="Arial" w:cs="Arial"/>
            <w:color w:val="800080"/>
            <w:u w:val="single" w:color="800080"/>
          </w:rPr>
          <w:delText>es</w:delText>
        </w:r>
        <w:r w:rsidDel="00BD2A67">
          <w:rPr>
            <w:rFonts w:ascii="Arial" w:eastAsia="Arial" w:hAnsi="Arial" w:cs="Arial"/>
            <w:color w:val="800080"/>
            <w:spacing w:val="2"/>
            <w:u w:val="single" w:color="800080"/>
          </w:rPr>
          <w:delText xml:space="preserve"> </w:delText>
        </w:r>
        <w:r w:rsidDel="00BD2A67">
          <w:rPr>
            <w:rFonts w:ascii="Arial" w:eastAsia="Arial" w:hAnsi="Arial" w:cs="Arial"/>
            <w:color w:val="800080"/>
            <w:spacing w:val="3"/>
            <w:u w:val="single" w:color="800080"/>
          </w:rPr>
          <w:delText>f</w:delText>
        </w:r>
        <w:r w:rsidDel="00BD2A67">
          <w:rPr>
            <w:rFonts w:ascii="Arial" w:eastAsia="Arial" w:hAnsi="Arial" w:cs="Arial"/>
            <w:color w:val="800080"/>
            <w:u w:val="single" w:color="800080"/>
          </w:rPr>
          <w:delText>or</w:delText>
        </w:r>
        <w:r w:rsidDel="00BD2A67">
          <w:rPr>
            <w:rFonts w:ascii="Arial" w:eastAsia="Arial" w:hAnsi="Arial" w:cs="Arial"/>
            <w:color w:val="800080"/>
            <w:spacing w:val="3"/>
            <w:u w:val="single" w:color="800080"/>
          </w:rPr>
          <w:delText xml:space="preserve"> </w:delText>
        </w:r>
        <w:r w:rsidDel="00BD2A67">
          <w:rPr>
            <w:rFonts w:ascii="Arial" w:eastAsia="Arial" w:hAnsi="Arial" w:cs="Arial"/>
            <w:color w:val="800080"/>
            <w:spacing w:val="-1"/>
            <w:u w:val="single" w:color="800080"/>
          </w:rPr>
          <w:delText>V</w:delText>
        </w:r>
        <w:r w:rsidDel="00BD2A67">
          <w:rPr>
            <w:rFonts w:ascii="Arial" w:eastAsia="Arial" w:hAnsi="Arial" w:cs="Arial"/>
            <w:color w:val="800080"/>
            <w:u w:val="single" w:color="800080"/>
          </w:rPr>
          <w:delText>TS</w:delText>
        </w:r>
        <w:r w:rsidDel="00BD2A67">
          <w:rPr>
            <w:rFonts w:ascii="Arial" w:eastAsia="Arial" w:hAnsi="Arial" w:cs="Arial"/>
            <w:color w:val="800080"/>
          </w:rPr>
          <w:delText xml:space="preserve"> </w:delText>
        </w:r>
        <w:r w:rsidDel="00BD2A67">
          <w:rPr>
            <w:rFonts w:ascii="Arial" w:eastAsia="Arial" w:hAnsi="Arial" w:cs="Arial"/>
            <w:color w:val="800080"/>
            <w:u w:val="single" w:color="800080"/>
          </w:rPr>
          <w:delText>con</w:delText>
        </w:r>
        <w:r w:rsidDel="00BD2A67">
          <w:rPr>
            <w:rFonts w:ascii="Arial" w:eastAsia="Arial" w:hAnsi="Arial" w:cs="Arial"/>
            <w:color w:val="800080"/>
            <w:spacing w:val="1"/>
            <w:u w:val="single" w:color="800080"/>
          </w:rPr>
          <w:delText>t</w:delText>
        </w:r>
        <w:r w:rsidDel="00BD2A67">
          <w:rPr>
            <w:rFonts w:ascii="Arial" w:eastAsia="Arial" w:hAnsi="Arial" w:cs="Arial"/>
            <w:color w:val="800080"/>
            <w:spacing w:val="-1"/>
            <w:u w:val="single" w:color="800080"/>
          </w:rPr>
          <w:delText>i</w:delText>
        </w:r>
        <w:r w:rsidDel="00BD2A67">
          <w:rPr>
            <w:rFonts w:ascii="Arial" w:eastAsia="Arial" w:hAnsi="Arial" w:cs="Arial"/>
            <w:color w:val="800080"/>
            <w:u w:val="single" w:color="800080"/>
          </w:rPr>
          <w:delText>n</w:delText>
        </w:r>
        <w:r w:rsidDel="00BD2A67">
          <w:rPr>
            <w:rFonts w:ascii="Arial" w:eastAsia="Arial" w:hAnsi="Arial" w:cs="Arial"/>
            <w:color w:val="800080"/>
            <w:spacing w:val="2"/>
            <w:u w:val="single" w:color="800080"/>
          </w:rPr>
          <w:delText>g</w:delText>
        </w:r>
        <w:r w:rsidDel="00BD2A67">
          <w:rPr>
            <w:rFonts w:ascii="Arial" w:eastAsia="Arial" w:hAnsi="Arial" w:cs="Arial"/>
            <w:color w:val="800080"/>
            <w:u w:val="single" w:color="800080"/>
          </w:rPr>
          <w:delText>e</w:delText>
        </w:r>
        <w:r w:rsidDel="00BD2A67">
          <w:rPr>
            <w:rFonts w:ascii="Arial" w:eastAsia="Arial" w:hAnsi="Arial" w:cs="Arial"/>
            <w:color w:val="800080"/>
            <w:spacing w:val="-3"/>
            <w:u w:val="single" w:color="800080"/>
          </w:rPr>
          <w:delText>n</w:delText>
        </w:r>
        <w:r w:rsidDel="00BD2A67">
          <w:rPr>
            <w:rFonts w:ascii="Arial" w:eastAsia="Arial" w:hAnsi="Arial" w:cs="Arial"/>
            <w:color w:val="800080"/>
            <w:u w:val="single" w:color="800080"/>
          </w:rPr>
          <w:delText>cy</w:delText>
        </w:r>
        <w:r w:rsidDel="00BD2A67">
          <w:rPr>
            <w:rFonts w:ascii="Arial" w:eastAsia="Arial" w:hAnsi="Arial" w:cs="Arial"/>
            <w:color w:val="800080"/>
            <w:spacing w:val="3"/>
            <w:u w:val="single" w:color="800080"/>
          </w:rPr>
          <w:delText xml:space="preserve"> </w:delText>
        </w:r>
        <w:r w:rsidDel="00BD2A67">
          <w:rPr>
            <w:rFonts w:ascii="Arial" w:eastAsia="Arial" w:hAnsi="Arial" w:cs="Arial"/>
            <w:color w:val="800080"/>
            <w:u w:val="single" w:color="800080"/>
          </w:rPr>
          <w:delText>p</w:delText>
        </w:r>
        <w:r w:rsidDel="00BD2A67">
          <w:rPr>
            <w:rFonts w:ascii="Arial" w:eastAsia="Arial" w:hAnsi="Arial" w:cs="Arial"/>
            <w:color w:val="800080"/>
            <w:spacing w:val="-1"/>
            <w:u w:val="single" w:color="800080"/>
          </w:rPr>
          <w:delText>l</w:delText>
        </w:r>
        <w:r w:rsidDel="00BD2A67">
          <w:rPr>
            <w:rFonts w:ascii="Arial" w:eastAsia="Arial" w:hAnsi="Arial" w:cs="Arial"/>
            <w:color w:val="800080"/>
            <w:u w:val="single" w:color="800080"/>
          </w:rPr>
          <w:delText>ann</w:delText>
        </w:r>
        <w:r w:rsidDel="00BD2A67">
          <w:rPr>
            <w:rFonts w:ascii="Arial" w:eastAsia="Arial" w:hAnsi="Arial" w:cs="Arial"/>
            <w:color w:val="800080"/>
            <w:spacing w:val="-1"/>
            <w:u w:val="single" w:color="800080"/>
          </w:rPr>
          <w:delText>i</w:delText>
        </w:r>
        <w:r w:rsidDel="00BD2A67">
          <w:rPr>
            <w:rFonts w:ascii="Arial" w:eastAsia="Arial" w:hAnsi="Arial" w:cs="Arial"/>
            <w:color w:val="800080"/>
            <w:u w:val="single" w:color="800080"/>
          </w:rPr>
          <w:delText>n</w:delText>
        </w:r>
        <w:r w:rsidDel="00BD2A67">
          <w:rPr>
            <w:rFonts w:ascii="Arial" w:eastAsia="Arial" w:hAnsi="Arial" w:cs="Arial"/>
            <w:color w:val="800080"/>
            <w:spacing w:val="2"/>
            <w:u w:val="single" w:color="800080"/>
          </w:rPr>
          <w:delText>g</w:delText>
        </w:r>
        <w:r w:rsidDel="00BD2A67">
          <w:rPr>
            <w:rFonts w:ascii="Arial" w:eastAsia="Arial" w:hAnsi="Arial" w:cs="Arial"/>
            <w:color w:val="800080"/>
            <w:u w:val="single" w:color="800080"/>
          </w:rPr>
          <w:delText xml:space="preserve">. </w:delText>
        </w:r>
        <w:r w:rsidDel="00BD2A67">
          <w:rPr>
            <w:rFonts w:ascii="Arial" w:eastAsia="Arial" w:hAnsi="Arial" w:cs="Arial"/>
            <w:color w:val="800080"/>
            <w:spacing w:val="14"/>
            <w:u w:val="single" w:color="800080"/>
          </w:rPr>
          <w:delText xml:space="preserve"> </w:delText>
        </w:r>
      </w:del>
      <w:r>
        <w:rPr>
          <w:rFonts w:ascii="Arial" w:eastAsia="Arial" w:hAnsi="Arial" w:cs="Arial"/>
          <w:color w:val="800080"/>
          <w:u w:val="single" w:color="800080"/>
        </w:rPr>
        <w:t>The</w:t>
      </w:r>
      <w:r>
        <w:rPr>
          <w:rFonts w:ascii="Arial" w:eastAsia="Arial" w:hAnsi="Arial" w:cs="Arial"/>
          <w:color w:val="800080"/>
          <w:spacing w:val="6"/>
          <w:u w:val="single" w:color="800080"/>
        </w:rPr>
        <w:t xml:space="preserve"> </w:t>
      </w:r>
      <w:r>
        <w:rPr>
          <w:rFonts w:ascii="Arial" w:eastAsia="Arial" w:hAnsi="Arial" w:cs="Arial"/>
          <w:color w:val="800080"/>
          <w:spacing w:val="1"/>
          <w:u w:val="single" w:color="800080"/>
        </w:rPr>
        <w:t>m</w:t>
      </w:r>
      <w:r>
        <w:rPr>
          <w:rFonts w:ascii="Arial" w:eastAsia="Arial" w:hAnsi="Arial" w:cs="Arial"/>
          <w:color w:val="800080"/>
          <w:u w:val="single" w:color="800080"/>
        </w:rPr>
        <w:t>an</w:t>
      </w:r>
      <w:r>
        <w:rPr>
          <w:rFonts w:ascii="Arial" w:eastAsia="Arial" w:hAnsi="Arial" w:cs="Arial"/>
          <w:color w:val="800080"/>
          <w:spacing w:val="-3"/>
          <w:u w:val="single" w:color="800080"/>
        </w:rPr>
        <w:t>a</w:t>
      </w:r>
      <w:r>
        <w:rPr>
          <w:rFonts w:ascii="Arial" w:eastAsia="Arial" w:hAnsi="Arial" w:cs="Arial"/>
          <w:color w:val="800080"/>
          <w:spacing w:val="2"/>
          <w:u w:val="single" w:color="800080"/>
        </w:rPr>
        <w:t>g</w:t>
      </w:r>
      <w:r>
        <w:rPr>
          <w:rFonts w:ascii="Arial" w:eastAsia="Arial" w:hAnsi="Arial" w:cs="Arial"/>
          <w:color w:val="800080"/>
          <w:spacing w:val="-3"/>
          <w:u w:val="single" w:color="800080"/>
        </w:rPr>
        <w:t>e</w:t>
      </w:r>
      <w:r>
        <w:rPr>
          <w:rFonts w:ascii="Arial" w:eastAsia="Arial" w:hAnsi="Arial" w:cs="Arial"/>
          <w:color w:val="800080"/>
          <w:u w:val="single" w:color="800080"/>
        </w:rPr>
        <w:t>r</w:t>
      </w:r>
      <w:r>
        <w:rPr>
          <w:rFonts w:ascii="Arial" w:eastAsia="Arial" w:hAnsi="Arial" w:cs="Arial"/>
          <w:color w:val="800080"/>
          <w:spacing w:val="6"/>
          <w:u w:val="single" w:color="800080"/>
        </w:rPr>
        <w:t xml:space="preserve"> </w:t>
      </w:r>
      <w:r>
        <w:rPr>
          <w:rFonts w:ascii="Arial" w:eastAsia="Arial" w:hAnsi="Arial" w:cs="Arial"/>
          <w:color w:val="800080"/>
          <w:u w:val="single" w:color="800080"/>
        </w:rPr>
        <w:t>shou</w:t>
      </w:r>
      <w:r>
        <w:rPr>
          <w:rFonts w:ascii="Arial" w:eastAsia="Arial" w:hAnsi="Arial" w:cs="Arial"/>
          <w:color w:val="800080"/>
          <w:spacing w:val="-1"/>
          <w:u w:val="single" w:color="800080"/>
        </w:rPr>
        <w:t>l</w:t>
      </w:r>
      <w:r>
        <w:rPr>
          <w:rFonts w:ascii="Arial" w:eastAsia="Arial" w:hAnsi="Arial" w:cs="Arial"/>
          <w:color w:val="800080"/>
          <w:u w:val="single" w:color="800080"/>
        </w:rPr>
        <w:t>d</w:t>
      </w:r>
      <w:r>
        <w:rPr>
          <w:rFonts w:ascii="Arial" w:eastAsia="Arial" w:hAnsi="Arial" w:cs="Arial"/>
          <w:color w:val="800080"/>
          <w:spacing w:val="5"/>
          <w:u w:val="single" w:color="800080"/>
        </w:rPr>
        <w:t xml:space="preserve"> </w:t>
      </w:r>
      <w:ins w:id="27" w:author="Kerrie Abercrombie" w:date="2016-02-17T14:40:00Z">
        <w:r w:rsidR="00BD2A67">
          <w:rPr>
            <w:rFonts w:ascii="Arial" w:eastAsia="Arial" w:hAnsi="Arial" w:cs="Arial"/>
            <w:color w:val="800080"/>
            <w:spacing w:val="5"/>
            <w:u w:val="single" w:color="800080"/>
          </w:rPr>
          <w:t>have</w:t>
        </w:r>
      </w:ins>
      <w:del w:id="28" w:author="Kerrie Abercrombie" w:date="2016-02-17T14:40:00Z">
        <w:r w:rsidDel="00BD2A67">
          <w:rPr>
            <w:rFonts w:ascii="Arial" w:eastAsia="Arial" w:hAnsi="Arial" w:cs="Arial"/>
            <w:color w:val="800080"/>
            <w:u w:val="single" w:color="800080"/>
          </w:rPr>
          <w:delText>a</w:delText>
        </w:r>
        <w:r w:rsidDel="00BD2A67">
          <w:rPr>
            <w:rFonts w:ascii="Arial" w:eastAsia="Arial" w:hAnsi="Arial" w:cs="Arial"/>
            <w:color w:val="800080"/>
            <w:spacing w:val="-1"/>
            <w:u w:val="single" w:color="800080"/>
          </w:rPr>
          <w:delText>l</w:delText>
        </w:r>
        <w:r w:rsidDel="00BD2A67">
          <w:rPr>
            <w:rFonts w:ascii="Arial" w:eastAsia="Arial" w:hAnsi="Arial" w:cs="Arial"/>
            <w:color w:val="800080"/>
            <w:u w:val="single" w:color="800080"/>
          </w:rPr>
          <w:delText>so possess</w:delText>
        </w:r>
      </w:del>
      <w:r>
        <w:rPr>
          <w:rFonts w:ascii="Arial" w:eastAsia="Arial" w:hAnsi="Arial" w:cs="Arial"/>
          <w:color w:val="800080"/>
          <w:spacing w:val="3"/>
          <w:u w:val="single" w:color="800080"/>
        </w:rPr>
        <w:t xml:space="preserve"> </w:t>
      </w:r>
      <w:r>
        <w:rPr>
          <w:rFonts w:ascii="Arial" w:eastAsia="Arial" w:hAnsi="Arial" w:cs="Arial"/>
          <w:color w:val="800080"/>
          <w:spacing w:val="1"/>
          <w:u w:val="single" w:color="800080"/>
        </w:rPr>
        <w:t>m</w:t>
      </w:r>
      <w:r>
        <w:rPr>
          <w:rFonts w:ascii="Arial" w:eastAsia="Arial" w:hAnsi="Arial" w:cs="Arial"/>
          <w:color w:val="800080"/>
          <w:u w:val="single" w:color="800080"/>
        </w:rPr>
        <w:t>an</w:t>
      </w:r>
      <w:r>
        <w:rPr>
          <w:rFonts w:ascii="Arial" w:eastAsia="Arial" w:hAnsi="Arial" w:cs="Arial"/>
          <w:color w:val="800080"/>
          <w:spacing w:val="-3"/>
          <w:u w:val="single" w:color="800080"/>
        </w:rPr>
        <w:t>a</w:t>
      </w:r>
      <w:r>
        <w:rPr>
          <w:rFonts w:ascii="Arial" w:eastAsia="Arial" w:hAnsi="Arial" w:cs="Arial"/>
          <w:color w:val="800080"/>
          <w:spacing w:val="2"/>
          <w:u w:val="single" w:color="800080"/>
        </w:rPr>
        <w:t>g</w:t>
      </w:r>
      <w:r>
        <w:rPr>
          <w:rFonts w:ascii="Arial" w:eastAsia="Arial" w:hAnsi="Arial" w:cs="Arial"/>
          <w:color w:val="800080"/>
          <w:u w:val="single" w:color="800080"/>
        </w:rPr>
        <w:t>e</w:t>
      </w:r>
      <w:r>
        <w:rPr>
          <w:rFonts w:ascii="Arial" w:eastAsia="Arial" w:hAnsi="Arial" w:cs="Arial"/>
          <w:color w:val="800080"/>
          <w:spacing w:val="1"/>
          <w:u w:val="single" w:color="800080"/>
        </w:rPr>
        <w:t>r</w:t>
      </w:r>
      <w:r>
        <w:rPr>
          <w:rFonts w:ascii="Arial" w:eastAsia="Arial" w:hAnsi="Arial" w:cs="Arial"/>
          <w:color w:val="800080"/>
          <w:spacing w:val="-1"/>
          <w:u w:val="single" w:color="800080"/>
        </w:rPr>
        <w:t>i</w:t>
      </w:r>
      <w:r>
        <w:rPr>
          <w:rFonts w:ascii="Arial" w:eastAsia="Arial" w:hAnsi="Arial" w:cs="Arial"/>
          <w:color w:val="800080"/>
          <w:u w:val="single" w:color="800080"/>
        </w:rPr>
        <w:t>al</w:t>
      </w:r>
      <w:r>
        <w:rPr>
          <w:rFonts w:ascii="Arial" w:eastAsia="Arial" w:hAnsi="Arial" w:cs="Arial"/>
          <w:color w:val="800080"/>
          <w:spacing w:val="3"/>
          <w:u w:val="single" w:color="800080"/>
        </w:rPr>
        <w:t xml:space="preserve"> </w:t>
      </w:r>
      <w:ins w:id="29" w:author="Kerrie Abercrombie" w:date="2016-02-17T14:40:00Z">
        <w:r w:rsidR="00BD2A67">
          <w:rPr>
            <w:rFonts w:ascii="Arial" w:eastAsia="Arial" w:hAnsi="Arial" w:cs="Arial"/>
            <w:color w:val="800080"/>
            <w:spacing w:val="3"/>
            <w:u w:val="single" w:color="800080"/>
          </w:rPr>
          <w:t>experience to effectively lead and manage operations to deliver VTS services</w:t>
        </w:r>
      </w:ins>
      <w:del w:id="30" w:author="Kerrie Abercrombie" w:date="2016-02-17T14:41:00Z">
        <w:r w:rsidDel="00BD2A67">
          <w:rPr>
            <w:rFonts w:ascii="Arial" w:eastAsia="Arial" w:hAnsi="Arial" w:cs="Arial"/>
            <w:color w:val="800080"/>
            <w:spacing w:val="2"/>
            <w:u w:val="single" w:color="800080"/>
          </w:rPr>
          <w:delText>q</w:delText>
        </w:r>
        <w:r w:rsidDel="00BD2A67">
          <w:rPr>
            <w:rFonts w:ascii="Arial" w:eastAsia="Arial" w:hAnsi="Arial" w:cs="Arial"/>
            <w:color w:val="800080"/>
            <w:u w:val="single" w:color="800080"/>
          </w:rPr>
          <w:delText>ua</w:delText>
        </w:r>
        <w:r w:rsidDel="00BD2A67">
          <w:rPr>
            <w:rFonts w:ascii="Arial" w:eastAsia="Arial" w:hAnsi="Arial" w:cs="Arial"/>
            <w:color w:val="800080"/>
            <w:spacing w:val="-4"/>
            <w:u w:val="single" w:color="800080"/>
          </w:rPr>
          <w:delText>l</w:delText>
        </w:r>
        <w:r w:rsidDel="00BD2A67">
          <w:rPr>
            <w:rFonts w:ascii="Arial" w:eastAsia="Arial" w:hAnsi="Arial" w:cs="Arial"/>
            <w:color w:val="800080"/>
            <w:spacing w:val="-1"/>
            <w:u w:val="single" w:color="800080"/>
          </w:rPr>
          <w:delText>i</w:delText>
        </w:r>
        <w:r w:rsidDel="00BD2A67">
          <w:rPr>
            <w:rFonts w:ascii="Arial" w:eastAsia="Arial" w:hAnsi="Arial" w:cs="Arial"/>
            <w:color w:val="800080"/>
            <w:spacing w:val="3"/>
            <w:u w:val="single" w:color="800080"/>
          </w:rPr>
          <w:delText>f</w:delText>
        </w:r>
        <w:r w:rsidDel="00BD2A67">
          <w:rPr>
            <w:rFonts w:ascii="Arial" w:eastAsia="Arial" w:hAnsi="Arial" w:cs="Arial"/>
            <w:color w:val="800080"/>
            <w:spacing w:val="-1"/>
            <w:u w:val="single" w:color="800080"/>
          </w:rPr>
          <w:delText>i</w:delText>
        </w:r>
        <w:r w:rsidDel="00BD2A67">
          <w:rPr>
            <w:rFonts w:ascii="Arial" w:eastAsia="Arial" w:hAnsi="Arial" w:cs="Arial"/>
            <w:color w:val="800080"/>
            <w:u w:val="single" w:color="800080"/>
          </w:rPr>
          <w:delText>c</w:delText>
        </w:r>
        <w:r w:rsidDel="00BD2A67">
          <w:rPr>
            <w:rFonts w:ascii="Arial" w:eastAsia="Arial" w:hAnsi="Arial" w:cs="Arial"/>
            <w:color w:val="800080"/>
            <w:spacing w:val="-3"/>
            <w:u w:val="single" w:color="800080"/>
          </w:rPr>
          <w:delText>a</w:delText>
        </w:r>
        <w:r w:rsidDel="00BD2A67">
          <w:rPr>
            <w:rFonts w:ascii="Arial" w:eastAsia="Arial" w:hAnsi="Arial" w:cs="Arial"/>
            <w:color w:val="800080"/>
            <w:spacing w:val="1"/>
            <w:u w:val="single" w:color="800080"/>
          </w:rPr>
          <w:delText>t</w:delText>
        </w:r>
        <w:r w:rsidDel="00BD2A67">
          <w:rPr>
            <w:rFonts w:ascii="Arial" w:eastAsia="Arial" w:hAnsi="Arial" w:cs="Arial"/>
            <w:color w:val="800080"/>
            <w:spacing w:val="-1"/>
            <w:u w:val="single" w:color="800080"/>
          </w:rPr>
          <w:delText>i</w:delText>
        </w:r>
        <w:r w:rsidDel="00BD2A67">
          <w:rPr>
            <w:rFonts w:ascii="Arial" w:eastAsia="Arial" w:hAnsi="Arial" w:cs="Arial"/>
            <w:color w:val="800080"/>
            <w:u w:val="single" w:color="800080"/>
          </w:rPr>
          <w:delText>ons</w:delText>
        </w:r>
        <w:r w:rsidDel="00BD2A67">
          <w:rPr>
            <w:rFonts w:ascii="Arial" w:eastAsia="Arial" w:hAnsi="Arial" w:cs="Arial"/>
            <w:color w:val="800080"/>
            <w:spacing w:val="6"/>
            <w:u w:val="single" w:color="800080"/>
          </w:rPr>
          <w:delText xml:space="preserve"> </w:delText>
        </w:r>
        <w:r w:rsidDel="00BD2A67">
          <w:rPr>
            <w:rFonts w:ascii="Arial" w:eastAsia="Arial" w:hAnsi="Arial" w:cs="Arial"/>
            <w:color w:val="800080"/>
            <w:spacing w:val="1"/>
            <w:u w:val="single" w:color="800080"/>
          </w:rPr>
          <w:delText>r</w:delText>
        </w:r>
        <w:r w:rsidDel="00BD2A67">
          <w:rPr>
            <w:rFonts w:ascii="Arial" w:eastAsia="Arial" w:hAnsi="Arial" w:cs="Arial"/>
            <w:color w:val="800080"/>
            <w:spacing w:val="-3"/>
            <w:u w:val="single" w:color="800080"/>
          </w:rPr>
          <w:delText>e</w:delText>
        </w:r>
        <w:r w:rsidDel="00BD2A67">
          <w:rPr>
            <w:rFonts w:ascii="Arial" w:eastAsia="Arial" w:hAnsi="Arial" w:cs="Arial"/>
            <w:color w:val="800080"/>
            <w:spacing w:val="2"/>
            <w:u w:val="single" w:color="800080"/>
          </w:rPr>
          <w:delText>q</w:delText>
        </w:r>
        <w:r w:rsidDel="00BD2A67">
          <w:rPr>
            <w:rFonts w:ascii="Arial" w:eastAsia="Arial" w:hAnsi="Arial" w:cs="Arial"/>
            <w:color w:val="800080"/>
            <w:u w:val="single" w:color="800080"/>
          </w:rPr>
          <w:delText>u</w:delText>
        </w:r>
        <w:r w:rsidDel="00BD2A67">
          <w:rPr>
            <w:rFonts w:ascii="Arial" w:eastAsia="Arial" w:hAnsi="Arial" w:cs="Arial"/>
            <w:color w:val="800080"/>
            <w:spacing w:val="-1"/>
            <w:u w:val="single" w:color="800080"/>
          </w:rPr>
          <w:delText>i</w:delText>
        </w:r>
        <w:r w:rsidDel="00BD2A67">
          <w:rPr>
            <w:rFonts w:ascii="Arial" w:eastAsia="Arial" w:hAnsi="Arial" w:cs="Arial"/>
            <w:color w:val="800080"/>
            <w:spacing w:val="1"/>
            <w:u w:val="single" w:color="800080"/>
          </w:rPr>
          <w:delText>r</w:delText>
        </w:r>
        <w:r w:rsidDel="00BD2A67">
          <w:rPr>
            <w:rFonts w:ascii="Arial" w:eastAsia="Arial" w:hAnsi="Arial" w:cs="Arial"/>
            <w:color w:val="800080"/>
            <w:u w:val="single" w:color="800080"/>
          </w:rPr>
          <w:delText>ed</w:delText>
        </w:r>
        <w:r w:rsidDel="00BD2A67">
          <w:rPr>
            <w:rFonts w:ascii="Arial" w:eastAsia="Arial" w:hAnsi="Arial" w:cs="Arial"/>
            <w:color w:val="800080"/>
            <w:spacing w:val="3"/>
            <w:u w:val="single" w:color="800080"/>
          </w:rPr>
          <w:delText xml:space="preserve"> </w:delText>
        </w:r>
        <w:r w:rsidDel="00BD2A67">
          <w:rPr>
            <w:rFonts w:ascii="Arial" w:eastAsia="Arial" w:hAnsi="Arial" w:cs="Arial"/>
            <w:color w:val="800080"/>
            <w:u w:val="single" w:color="800080"/>
          </w:rPr>
          <w:delText>by</w:delText>
        </w:r>
        <w:r w:rsidDel="00BD2A67">
          <w:rPr>
            <w:rFonts w:ascii="Arial" w:eastAsia="Arial" w:hAnsi="Arial" w:cs="Arial"/>
            <w:color w:val="800080"/>
          </w:rPr>
          <w:delText xml:space="preserve"> </w:delText>
        </w:r>
        <w:r w:rsidDel="00BD2A67">
          <w:rPr>
            <w:rFonts w:ascii="Arial" w:eastAsia="Arial" w:hAnsi="Arial" w:cs="Arial"/>
            <w:color w:val="800080"/>
            <w:spacing w:val="1"/>
            <w:u w:val="single" w:color="800080"/>
          </w:rPr>
          <w:delText>t</w:delText>
        </w:r>
        <w:r w:rsidDel="00BD2A67">
          <w:rPr>
            <w:rFonts w:ascii="Arial" w:eastAsia="Arial" w:hAnsi="Arial" w:cs="Arial"/>
            <w:color w:val="800080"/>
            <w:u w:val="single" w:color="800080"/>
          </w:rPr>
          <w:delText>he</w:delText>
        </w:r>
        <w:r w:rsidDel="00BD2A67">
          <w:rPr>
            <w:rFonts w:ascii="Arial" w:eastAsia="Arial" w:hAnsi="Arial" w:cs="Arial"/>
            <w:color w:val="800080"/>
            <w:spacing w:val="1"/>
            <w:u w:val="single" w:color="800080"/>
          </w:rPr>
          <w:delText xml:space="preserve"> </w:delText>
        </w:r>
        <w:r w:rsidDel="00BD2A67">
          <w:rPr>
            <w:rFonts w:ascii="Arial" w:eastAsia="Arial" w:hAnsi="Arial" w:cs="Arial"/>
            <w:color w:val="800080"/>
            <w:spacing w:val="-1"/>
            <w:u w:val="single" w:color="800080"/>
          </w:rPr>
          <w:delText>C</w:delText>
        </w:r>
        <w:r w:rsidDel="00BD2A67">
          <w:rPr>
            <w:rFonts w:ascii="Arial" w:eastAsia="Arial" w:hAnsi="Arial" w:cs="Arial"/>
            <w:color w:val="800080"/>
            <w:spacing w:val="-3"/>
            <w:u w:val="single" w:color="800080"/>
          </w:rPr>
          <w:delText>o</w:delText>
        </w:r>
        <w:r w:rsidDel="00BD2A67">
          <w:rPr>
            <w:rFonts w:ascii="Arial" w:eastAsia="Arial" w:hAnsi="Arial" w:cs="Arial"/>
            <w:color w:val="800080"/>
            <w:spacing w:val="1"/>
            <w:u w:val="single" w:color="800080"/>
          </w:rPr>
          <w:delText>m</w:delText>
        </w:r>
        <w:r w:rsidDel="00BD2A67">
          <w:rPr>
            <w:rFonts w:ascii="Arial" w:eastAsia="Arial" w:hAnsi="Arial" w:cs="Arial"/>
            <w:color w:val="800080"/>
            <w:u w:val="single" w:color="800080"/>
          </w:rPr>
          <w:delText>pe</w:delText>
        </w:r>
        <w:r w:rsidDel="00BD2A67">
          <w:rPr>
            <w:rFonts w:ascii="Arial" w:eastAsia="Arial" w:hAnsi="Arial" w:cs="Arial"/>
            <w:color w:val="800080"/>
            <w:spacing w:val="1"/>
            <w:u w:val="single" w:color="800080"/>
          </w:rPr>
          <w:delText>t</w:delText>
        </w:r>
        <w:r w:rsidDel="00BD2A67">
          <w:rPr>
            <w:rFonts w:ascii="Arial" w:eastAsia="Arial" w:hAnsi="Arial" w:cs="Arial"/>
            <w:color w:val="800080"/>
            <w:u w:val="single" w:color="800080"/>
          </w:rPr>
          <w:delText>e</w:delText>
        </w:r>
        <w:r w:rsidDel="00BD2A67">
          <w:rPr>
            <w:rFonts w:ascii="Arial" w:eastAsia="Arial" w:hAnsi="Arial" w:cs="Arial"/>
            <w:color w:val="800080"/>
            <w:spacing w:val="-3"/>
            <w:u w:val="single" w:color="800080"/>
          </w:rPr>
          <w:delText>n</w:delText>
        </w:r>
        <w:r w:rsidDel="00BD2A67">
          <w:rPr>
            <w:rFonts w:ascii="Arial" w:eastAsia="Arial" w:hAnsi="Arial" w:cs="Arial"/>
            <w:color w:val="800080"/>
            <w:u w:val="single" w:color="800080"/>
          </w:rPr>
          <w:delText>t</w:delText>
        </w:r>
        <w:r w:rsidDel="00BD2A67">
          <w:rPr>
            <w:rFonts w:ascii="Arial" w:eastAsia="Arial" w:hAnsi="Arial" w:cs="Arial"/>
            <w:color w:val="800080"/>
            <w:spacing w:val="2"/>
            <w:u w:val="single" w:color="800080"/>
          </w:rPr>
          <w:delText xml:space="preserve"> </w:delText>
        </w:r>
        <w:r w:rsidDel="00BD2A67">
          <w:rPr>
            <w:rFonts w:ascii="Arial" w:eastAsia="Arial" w:hAnsi="Arial" w:cs="Arial"/>
            <w:color w:val="800080"/>
            <w:spacing w:val="-3"/>
            <w:u w:val="single" w:color="800080"/>
          </w:rPr>
          <w:delText>o</w:delText>
        </w:r>
        <w:r w:rsidDel="00BD2A67">
          <w:rPr>
            <w:rFonts w:ascii="Arial" w:eastAsia="Arial" w:hAnsi="Arial" w:cs="Arial"/>
            <w:color w:val="800080"/>
            <w:u w:val="single" w:color="800080"/>
          </w:rPr>
          <w:delText>r</w:delText>
        </w:r>
        <w:r w:rsidDel="00BD2A67">
          <w:rPr>
            <w:rFonts w:ascii="Arial" w:eastAsia="Arial" w:hAnsi="Arial" w:cs="Arial"/>
            <w:color w:val="800080"/>
            <w:spacing w:val="2"/>
            <w:u w:val="single" w:color="800080"/>
          </w:rPr>
          <w:delText xml:space="preserve"> </w:delText>
        </w:r>
        <w:r w:rsidDel="00BD2A67">
          <w:rPr>
            <w:rFonts w:ascii="Arial" w:eastAsia="Arial" w:hAnsi="Arial" w:cs="Arial"/>
            <w:color w:val="800080"/>
            <w:spacing w:val="-3"/>
            <w:u w:val="single" w:color="800080"/>
          </w:rPr>
          <w:delText>V</w:delText>
        </w:r>
        <w:r w:rsidDel="00BD2A67">
          <w:rPr>
            <w:rFonts w:ascii="Arial" w:eastAsia="Arial" w:hAnsi="Arial" w:cs="Arial"/>
            <w:color w:val="800080"/>
            <w:spacing w:val="2"/>
            <w:u w:val="single" w:color="800080"/>
          </w:rPr>
          <w:delText>T</w:delText>
        </w:r>
        <w:r w:rsidDel="00BD2A67">
          <w:rPr>
            <w:rFonts w:ascii="Arial" w:eastAsia="Arial" w:hAnsi="Arial" w:cs="Arial"/>
            <w:color w:val="800080"/>
            <w:u w:val="single" w:color="800080"/>
          </w:rPr>
          <w:delText xml:space="preserve">S </w:delText>
        </w:r>
        <w:r w:rsidDel="00BD2A67">
          <w:rPr>
            <w:rFonts w:ascii="Arial" w:eastAsia="Arial" w:hAnsi="Arial" w:cs="Arial"/>
            <w:color w:val="800080"/>
            <w:spacing w:val="-3"/>
            <w:u w:val="single" w:color="800080"/>
          </w:rPr>
          <w:delText>A</w:delText>
        </w:r>
        <w:r w:rsidDel="00BD2A67">
          <w:rPr>
            <w:rFonts w:ascii="Arial" w:eastAsia="Arial" w:hAnsi="Arial" w:cs="Arial"/>
            <w:color w:val="800080"/>
            <w:u w:val="single" w:color="800080"/>
          </w:rPr>
          <w:delText>u</w:delText>
        </w:r>
        <w:r w:rsidDel="00BD2A67">
          <w:rPr>
            <w:rFonts w:ascii="Arial" w:eastAsia="Arial" w:hAnsi="Arial" w:cs="Arial"/>
            <w:color w:val="800080"/>
            <w:spacing w:val="1"/>
            <w:u w:val="single" w:color="800080"/>
          </w:rPr>
          <w:delText>t</w:delText>
        </w:r>
        <w:r w:rsidDel="00BD2A67">
          <w:rPr>
            <w:rFonts w:ascii="Arial" w:eastAsia="Arial" w:hAnsi="Arial" w:cs="Arial"/>
            <w:color w:val="800080"/>
            <w:u w:val="single" w:color="800080"/>
          </w:rPr>
          <w:delText>ho</w:delText>
        </w:r>
        <w:r w:rsidDel="00BD2A67">
          <w:rPr>
            <w:rFonts w:ascii="Arial" w:eastAsia="Arial" w:hAnsi="Arial" w:cs="Arial"/>
            <w:color w:val="800080"/>
            <w:spacing w:val="1"/>
            <w:u w:val="single" w:color="800080"/>
          </w:rPr>
          <w:delText>r</w:delText>
        </w:r>
        <w:r w:rsidDel="00BD2A67">
          <w:rPr>
            <w:rFonts w:ascii="Arial" w:eastAsia="Arial" w:hAnsi="Arial" w:cs="Arial"/>
            <w:color w:val="800080"/>
            <w:spacing w:val="-1"/>
            <w:u w:val="single" w:color="800080"/>
          </w:rPr>
          <w:delText>i</w:delText>
        </w:r>
        <w:r w:rsidDel="00BD2A67">
          <w:rPr>
            <w:rFonts w:ascii="Arial" w:eastAsia="Arial" w:hAnsi="Arial" w:cs="Arial"/>
            <w:color w:val="800080"/>
            <w:spacing w:val="1"/>
            <w:u w:val="single" w:color="800080"/>
          </w:rPr>
          <w:delText>t</w:delText>
        </w:r>
        <w:r w:rsidDel="00BD2A67">
          <w:rPr>
            <w:rFonts w:ascii="Arial" w:eastAsia="Arial" w:hAnsi="Arial" w:cs="Arial"/>
            <w:color w:val="800080"/>
            <w:u w:val="single" w:color="800080"/>
          </w:rPr>
          <w:delText>y</w:delText>
        </w:r>
        <w:r w:rsidDel="00BD2A67">
          <w:rPr>
            <w:rFonts w:ascii="Arial" w:eastAsia="Arial" w:hAnsi="Arial" w:cs="Arial"/>
            <w:color w:val="800080"/>
            <w:spacing w:val="-1"/>
            <w:u w:val="single" w:color="800080"/>
          </w:rPr>
          <w:delText xml:space="preserve"> </w:delText>
        </w:r>
        <w:r w:rsidDel="00BD2A67">
          <w:rPr>
            <w:rFonts w:ascii="Arial" w:eastAsia="Arial" w:hAnsi="Arial" w:cs="Arial"/>
            <w:color w:val="800080"/>
            <w:u w:val="single" w:color="800080"/>
          </w:rPr>
          <w:delText>conc</w:delText>
        </w:r>
        <w:r w:rsidDel="00BD2A67">
          <w:rPr>
            <w:rFonts w:ascii="Arial" w:eastAsia="Arial" w:hAnsi="Arial" w:cs="Arial"/>
            <w:color w:val="800080"/>
            <w:spacing w:val="-3"/>
            <w:u w:val="single" w:color="800080"/>
          </w:rPr>
          <w:delText>e</w:delText>
        </w:r>
        <w:r w:rsidDel="00BD2A67">
          <w:rPr>
            <w:rFonts w:ascii="Arial" w:eastAsia="Arial" w:hAnsi="Arial" w:cs="Arial"/>
            <w:color w:val="800080"/>
            <w:spacing w:val="1"/>
            <w:u w:val="single" w:color="800080"/>
          </w:rPr>
          <w:delText>r</w:delText>
        </w:r>
        <w:r w:rsidDel="00BD2A67">
          <w:rPr>
            <w:rFonts w:ascii="Arial" w:eastAsia="Arial" w:hAnsi="Arial" w:cs="Arial"/>
            <w:color w:val="800080"/>
            <w:u w:val="single" w:color="800080"/>
          </w:rPr>
          <w:delText>ned</w:delText>
        </w:r>
      </w:del>
      <w:r>
        <w:rPr>
          <w:rFonts w:ascii="Arial" w:eastAsia="Arial" w:hAnsi="Arial" w:cs="Arial"/>
          <w:color w:val="800080"/>
          <w:u w:val="single" w:color="800080"/>
        </w:rPr>
        <w:t>.</w:t>
      </w:r>
    </w:p>
    <w:p w:rsidR="000A5570" w:rsidRDefault="000A5570">
      <w:pPr>
        <w:spacing w:before="1" w:after="0" w:line="120" w:lineRule="exact"/>
        <w:rPr>
          <w:sz w:val="12"/>
          <w:szCs w:val="12"/>
        </w:rPr>
      </w:pPr>
    </w:p>
    <w:p w:rsidR="000A5570" w:rsidRDefault="00863EB5">
      <w:pPr>
        <w:spacing w:after="0" w:line="248" w:lineRule="exact"/>
        <w:ind w:left="298" w:right="662"/>
        <w:jc w:val="both"/>
        <w:rPr>
          <w:rFonts w:ascii="Arial" w:eastAsia="Arial" w:hAnsi="Arial" w:cs="Arial"/>
        </w:rPr>
      </w:pPr>
      <w:r>
        <w:rPr>
          <w:rFonts w:ascii="Arial" w:eastAsia="Arial" w:hAnsi="Arial" w:cs="Arial"/>
          <w:color w:val="800080"/>
          <w:spacing w:val="-1"/>
          <w:position w:val="-1"/>
          <w:u w:val="single" w:color="800080"/>
        </w:rPr>
        <w:t>A</w:t>
      </w:r>
      <w:r>
        <w:rPr>
          <w:rFonts w:ascii="Arial" w:eastAsia="Arial" w:hAnsi="Arial" w:cs="Arial"/>
          <w:color w:val="800080"/>
          <w:position w:val="-1"/>
          <w:u w:val="single" w:color="800080"/>
        </w:rPr>
        <w:t>n</w:t>
      </w:r>
      <w:r>
        <w:rPr>
          <w:rFonts w:ascii="Arial" w:eastAsia="Arial" w:hAnsi="Arial" w:cs="Arial"/>
          <w:color w:val="800080"/>
          <w:spacing w:val="1"/>
          <w:position w:val="-1"/>
          <w:u w:val="single" w:color="800080"/>
        </w:rPr>
        <w:t xml:space="preserve"> </w:t>
      </w:r>
      <w:r>
        <w:rPr>
          <w:rFonts w:ascii="Arial" w:eastAsia="Arial" w:hAnsi="Arial" w:cs="Arial"/>
          <w:color w:val="800080"/>
          <w:position w:val="-1"/>
          <w:u w:val="single" w:color="800080"/>
        </w:rPr>
        <w:t>e</w:t>
      </w:r>
      <w:r>
        <w:rPr>
          <w:rFonts w:ascii="Arial" w:eastAsia="Arial" w:hAnsi="Arial" w:cs="Arial"/>
          <w:color w:val="800080"/>
          <w:spacing w:val="-2"/>
          <w:position w:val="-1"/>
          <w:u w:val="single" w:color="800080"/>
        </w:rPr>
        <w:t>x</w:t>
      </w:r>
      <w:r>
        <w:rPr>
          <w:rFonts w:ascii="Arial" w:eastAsia="Arial" w:hAnsi="Arial" w:cs="Arial"/>
          <w:color w:val="800080"/>
          <w:position w:val="-1"/>
          <w:u w:val="single" w:color="800080"/>
        </w:rPr>
        <w:t>a</w:t>
      </w:r>
      <w:r>
        <w:rPr>
          <w:rFonts w:ascii="Arial" w:eastAsia="Arial" w:hAnsi="Arial" w:cs="Arial"/>
          <w:color w:val="800080"/>
          <w:spacing w:val="1"/>
          <w:position w:val="-1"/>
          <w:u w:val="single" w:color="800080"/>
        </w:rPr>
        <w:t>m</w:t>
      </w:r>
      <w:r>
        <w:rPr>
          <w:rFonts w:ascii="Arial" w:eastAsia="Arial" w:hAnsi="Arial" w:cs="Arial"/>
          <w:color w:val="800080"/>
          <w:position w:val="-1"/>
          <w:u w:val="single" w:color="800080"/>
        </w:rPr>
        <w:t>p</w:t>
      </w:r>
      <w:r>
        <w:rPr>
          <w:rFonts w:ascii="Arial" w:eastAsia="Arial" w:hAnsi="Arial" w:cs="Arial"/>
          <w:color w:val="800080"/>
          <w:spacing w:val="-1"/>
          <w:position w:val="-1"/>
          <w:u w:val="single" w:color="800080"/>
        </w:rPr>
        <w:t>l</w:t>
      </w:r>
      <w:r>
        <w:rPr>
          <w:rFonts w:ascii="Arial" w:eastAsia="Arial" w:hAnsi="Arial" w:cs="Arial"/>
          <w:color w:val="800080"/>
          <w:position w:val="-1"/>
          <w:u w:val="single" w:color="800080"/>
        </w:rPr>
        <w:t>e</w:t>
      </w:r>
      <w:r>
        <w:rPr>
          <w:rFonts w:ascii="Arial" w:eastAsia="Arial" w:hAnsi="Arial" w:cs="Arial"/>
          <w:color w:val="800080"/>
          <w:spacing w:val="1"/>
          <w:position w:val="-1"/>
          <w:u w:val="single" w:color="800080"/>
        </w:rPr>
        <w:t xml:space="preserve"> </w:t>
      </w:r>
      <w:r>
        <w:rPr>
          <w:rFonts w:ascii="Arial" w:eastAsia="Arial" w:hAnsi="Arial" w:cs="Arial"/>
          <w:color w:val="800080"/>
          <w:spacing w:val="-3"/>
          <w:position w:val="-1"/>
          <w:u w:val="single" w:color="800080"/>
        </w:rPr>
        <w:t>of</w:t>
      </w:r>
      <w:r>
        <w:rPr>
          <w:rFonts w:ascii="Arial" w:eastAsia="Arial" w:hAnsi="Arial" w:cs="Arial"/>
          <w:color w:val="800080"/>
          <w:spacing w:val="5"/>
          <w:position w:val="-1"/>
          <w:u w:val="single" w:color="800080"/>
        </w:rPr>
        <w:t xml:space="preserve"> </w:t>
      </w:r>
      <w:r>
        <w:rPr>
          <w:rFonts w:ascii="Arial" w:eastAsia="Arial" w:hAnsi="Arial" w:cs="Arial"/>
          <w:color w:val="800080"/>
          <w:spacing w:val="1"/>
          <w:position w:val="-1"/>
          <w:u w:val="single" w:color="800080"/>
        </w:rPr>
        <w:t>t</w:t>
      </w:r>
      <w:r>
        <w:rPr>
          <w:rFonts w:ascii="Arial" w:eastAsia="Arial" w:hAnsi="Arial" w:cs="Arial"/>
          <w:color w:val="800080"/>
          <w:position w:val="-1"/>
          <w:u w:val="single" w:color="800080"/>
        </w:rPr>
        <w:t>he</w:t>
      </w:r>
      <w:r>
        <w:rPr>
          <w:rFonts w:ascii="Arial" w:eastAsia="Arial" w:hAnsi="Arial" w:cs="Arial"/>
          <w:color w:val="800080"/>
          <w:spacing w:val="-4"/>
          <w:position w:val="-1"/>
          <w:u w:val="single" w:color="800080"/>
        </w:rPr>
        <w:t xml:space="preserve"> </w:t>
      </w:r>
      <w:r>
        <w:rPr>
          <w:rFonts w:ascii="Arial" w:eastAsia="Arial" w:hAnsi="Arial" w:cs="Arial"/>
          <w:color w:val="800080"/>
          <w:spacing w:val="3"/>
          <w:position w:val="-1"/>
          <w:u w:val="single" w:color="800080"/>
        </w:rPr>
        <w:t>f</w:t>
      </w:r>
      <w:r>
        <w:rPr>
          <w:rFonts w:ascii="Arial" w:eastAsia="Arial" w:hAnsi="Arial" w:cs="Arial"/>
          <w:color w:val="800080"/>
          <w:spacing w:val="-3"/>
          <w:position w:val="-1"/>
          <w:u w:val="single" w:color="800080"/>
        </w:rPr>
        <w:t>o</w:t>
      </w:r>
      <w:r>
        <w:rPr>
          <w:rFonts w:ascii="Arial" w:eastAsia="Arial" w:hAnsi="Arial" w:cs="Arial"/>
          <w:color w:val="800080"/>
          <w:spacing w:val="1"/>
          <w:position w:val="-1"/>
          <w:u w:val="single" w:color="800080"/>
        </w:rPr>
        <w:t>rm</w:t>
      </w:r>
      <w:r>
        <w:rPr>
          <w:rFonts w:ascii="Arial" w:eastAsia="Arial" w:hAnsi="Arial" w:cs="Arial"/>
          <w:color w:val="800080"/>
          <w:spacing w:val="-3"/>
          <w:position w:val="-1"/>
          <w:u w:val="single" w:color="800080"/>
        </w:rPr>
        <w:t>at</w:t>
      </w:r>
      <w:r>
        <w:rPr>
          <w:rFonts w:ascii="Arial" w:eastAsia="Arial" w:hAnsi="Arial" w:cs="Arial"/>
          <w:color w:val="800080"/>
          <w:spacing w:val="3"/>
          <w:position w:val="-1"/>
          <w:u w:val="single" w:color="800080"/>
        </w:rPr>
        <w:t xml:space="preserve"> </w:t>
      </w:r>
      <w:r>
        <w:rPr>
          <w:rFonts w:ascii="Arial" w:eastAsia="Arial" w:hAnsi="Arial" w:cs="Arial"/>
          <w:color w:val="800080"/>
          <w:spacing w:val="1"/>
          <w:position w:val="-1"/>
          <w:u w:val="single" w:color="800080"/>
        </w:rPr>
        <w:t>f</w:t>
      </w:r>
      <w:r>
        <w:rPr>
          <w:rFonts w:ascii="Arial" w:eastAsia="Arial" w:hAnsi="Arial" w:cs="Arial"/>
          <w:color w:val="800080"/>
          <w:position w:val="-1"/>
          <w:u w:val="single" w:color="800080"/>
        </w:rPr>
        <w:t>or a</w:t>
      </w:r>
      <w:r>
        <w:rPr>
          <w:rFonts w:ascii="Arial" w:eastAsia="Arial" w:hAnsi="Arial" w:cs="Arial"/>
          <w:color w:val="800080"/>
          <w:spacing w:val="1"/>
          <w:position w:val="-1"/>
          <w:u w:val="single" w:color="800080"/>
        </w:rPr>
        <w:t xml:space="preserve"> </w:t>
      </w:r>
      <w:r>
        <w:rPr>
          <w:rFonts w:ascii="Arial" w:eastAsia="Arial" w:hAnsi="Arial" w:cs="Arial"/>
          <w:color w:val="800080"/>
          <w:spacing w:val="-3"/>
          <w:position w:val="-1"/>
          <w:u w:val="single" w:color="800080"/>
        </w:rPr>
        <w:t>V</w:t>
      </w:r>
      <w:r>
        <w:rPr>
          <w:rFonts w:ascii="Arial" w:eastAsia="Arial" w:hAnsi="Arial" w:cs="Arial"/>
          <w:color w:val="800080"/>
          <w:spacing w:val="2"/>
          <w:position w:val="-1"/>
          <w:u w:val="single" w:color="800080"/>
        </w:rPr>
        <w:t>T</w:t>
      </w:r>
      <w:r>
        <w:rPr>
          <w:rFonts w:ascii="Arial" w:eastAsia="Arial" w:hAnsi="Arial" w:cs="Arial"/>
          <w:color w:val="800080"/>
          <w:position w:val="-1"/>
          <w:u w:val="single" w:color="800080"/>
        </w:rPr>
        <w:t xml:space="preserve">S </w:t>
      </w:r>
      <w:r>
        <w:rPr>
          <w:rFonts w:ascii="Arial" w:eastAsia="Arial" w:hAnsi="Arial" w:cs="Arial"/>
          <w:color w:val="800080"/>
          <w:spacing w:val="-4"/>
          <w:position w:val="-1"/>
          <w:u w:val="single" w:color="800080"/>
        </w:rPr>
        <w:t>M</w:t>
      </w:r>
      <w:r>
        <w:rPr>
          <w:rFonts w:ascii="Arial" w:eastAsia="Arial" w:hAnsi="Arial" w:cs="Arial"/>
          <w:color w:val="800080"/>
          <w:position w:val="-1"/>
          <w:u w:val="single" w:color="800080"/>
        </w:rPr>
        <w:t>ana</w:t>
      </w:r>
      <w:r>
        <w:rPr>
          <w:rFonts w:ascii="Arial" w:eastAsia="Arial" w:hAnsi="Arial" w:cs="Arial"/>
          <w:color w:val="800080"/>
          <w:spacing w:val="2"/>
          <w:position w:val="-1"/>
          <w:u w:val="single" w:color="800080"/>
        </w:rPr>
        <w:t>g</w:t>
      </w:r>
      <w:r>
        <w:rPr>
          <w:rFonts w:ascii="Arial" w:eastAsia="Arial" w:hAnsi="Arial" w:cs="Arial"/>
          <w:color w:val="800080"/>
          <w:spacing w:val="-3"/>
          <w:position w:val="-1"/>
          <w:u w:val="single" w:color="800080"/>
        </w:rPr>
        <w:t>e</w:t>
      </w:r>
      <w:r>
        <w:rPr>
          <w:rFonts w:ascii="Arial" w:eastAsia="Arial" w:hAnsi="Arial" w:cs="Arial"/>
          <w:color w:val="800080"/>
          <w:spacing w:val="1"/>
          <w:position w:val="-1"/>
          <w:u w:val="single" w:color="800080"/>
        </w:rPr>
        <w:t>r</w:t>
      </w:r>
      <w:r>
        <w:rPr>
          <w:rFonts w:ascii="Arial" w:eastAsia="Arial" w:hAnsi="Arial" w:cs="Arial"/>
          <w:color w:val="800080"/>
          <w:spacing w:val="-1"/>
          <w:position w:val="-1"/>
          <w:u w:val="single" w:color="800080"/>
        </w:rPr>
        <w:t>’</w:t>
      </w:r>
      <w:r>
        <w:rPr>
          <w:rFonts w:ascii="Arial" w:eastAsia="Arial" w:hAnsi="Arial" w:cs="Arial"/>
          <w:color w:val="800080"/>
          <w:position w:val="-1"/>
          <w:u w:val="single" w:color="800080"/>
        </w:rPr>
        <w:t>s</w:t>
      </w:r>
      <w:r>
        <w:rPr>
          <w:rFonts w:ascii="Arial" w:eastAsia="Arial" w:hAnsi="Arial" w:cs="Arial"/>
          <w:color w:val="800080"/>
          <w:spacing w:val="-1"/>
          <w:position w:val="-1"/>
          <w:u w:val="single" w:color="800080"/>
        </w:rPr>
        <w:t xml:space="preserve"> </w:t>
      </w:r>
      <w:r>
        <w:rPr>
          <w:rFonts w:ascii="Arial" w:eastAsia="Arial" w:hAnsi="Arial" w:cs="Arial"/>
          <w:color w:val="800080"/>
          <w:spacing w:val="1"/>
          <w:position w:val="-1"/>
          <w:u w:val="single" w:color="800080"/>
        </w:rPr>
        <w:t>j</w:t>
      </w:r>
      <w:r>
        <w:rPr>
          <w:rFonts w:ascii="Arial" w:eastAsia="Arial" w:hAnsi="Arial" w:cs="Arial"/>
          <w:color w:val="800080"/>
          <w:spacing w:val="-3"/>
          <w:position w:val="-1"/>
          <w:u w:val="single" w:color="800080"/>
        </w:rPr>
        <w:t>o</w:t>
      </w:r>
      <w:r>
        <w:rPr>
          <w:rFonts w:ascii="Arial" w:eastAsia="Arial" w:hAnsi="Arial" w:cs="Arial"/>
          <w:color w:val="800080"/>
          <w:position w:val="-1"/>
          <w:u w:val="single" w:color="800080"/>
        </w:rPr>
        <w:t>b</w:t>
      </w:r>
      <w:r>
        <w:rPr>
          <w:rFonts w:ascii="Arial" w:eastAsia="Arial" w:hAnsi="Arial" w:cs="Arial"/>
          <w:color w:val="800080"/>
          <w:spacing w:val="1"/>
          <w:position w:val="-1"/>
          <w:u w:val="single" w:color="800080"/>
        </w:rPr>
        <w:t xml:space="preserve"> </w:t>
      </w:r>
      <w:r>
        <w:rPr>
          <w:rFonts w:ascii="Arial" w:eastAsia="Arial" w:hAnsi="Arial" w:cs="Arial"/>
          <w:color w:val="800080"/>
          <w:position w:val="-1"/>
          <w:u w:val="single" w:color="800080"/>
        </w:rPr>
        <w:t>desc</w:t>
      </w:r>
      <w:r>
        <w:rPr>
          <w:rFonts w:ascii="Arial" w:eastAsia="Arial" w:hAnsi="Arial" w:cs="Arial"/>
          <w:color w:val="800080"/>
          <w:spacing w:val="1"/>
          <w:position w:val="-1"/>
          <w:u w:val="single" w:color="800080"/>
        </w:rPr>
        <w:t>r</w:t>
      </w:r>
      <w:r>
        <w:rPr>
          <w:rFonts w:ascii="Arial" w:eastAsia="Arial" w:hAnsi="Arial" w:cs="Arial"/>
          <w:color w:val="800080"/>
          <w:spacing w:val="-1"/>
          <w:position w:val="-1"/>
          <w:u w:val="single" w:color="800080"/>
        </w:rPr>
        <w:t>i</w:t>
      </w:r>
      <w:r>
        <w:rPr>
          <w:rFonts w:ascii="Arial" w:eastAsia="Arial" w:hAnsi="Arial" w:cs="Arial"/>
          <w:color w:val="800080"/>
          <w:spacing w:val="-3"/>
          <w:position w:val="-1"/>
          <w:u w:val="single" w:color="800080"/>
        </w:rPr>
        <w:t>p</w:t>
      </w:r>
      <w:r>
        <w:rPr>
          <w:rFonts w:ascii="Arial" w:eastAsia="Arial" w:hAnsi="Arial" w:cs="Arial"/>
          <w:color w:val="800080"/>
          <w:spacing w:val="1"/>
          <w:position w:val="-1"/>
          <w:u w:val="single" w:color="800080"/>
        </w:rPr>
        <w:t>t</w:t>
      </w:r>
      <w:r>
        <w:rPr>
          <w:rFonts w:ascii="Arial" w:eastAsia="Arial" w:hAnsi="Arial" w:cs="Arial"/>
          <w:color w:val="800080"/>
          <w:spacing w:val="-1"/>
          <w:position w:val="-1"/>
          <w:u w:val="single" w:color="800080"/>
        </w:rPr>
        <w:t>i</w:t>
      </w:r>
      <w:r>
        <w:rPr>
          <w:rFonts w:ascii="Arial" w:eastAsia="Arial" w:hAnsi="Arial" w:cs="Arial"/>
          <w:color w:val="800080"/>
          <w:position w:val="-1"/>
          <w:u w:val="single" w:color="800080"/>
        </w:rPr>
        <w:t>on</w:t>
      </w:r>
      <w:r>
        <w:rPr>
          <w:rFonts w:ascii="Arial" w:eastAsia="Arial" w:hAnsi="Arial" w:cs="Arial"/>
          <w:color w:val="800080"/>
          <w:spacing w:val="1"/>
          <w:position w:val="-1"/>
          <w:u w:val="single" w:color="800080"/>
        </w:rPr>
        <w:t xml:space="preserve"> </w:t>
      </w:r>
      <w:r>
        <w:rPr>
          <w:rFonts w:ascii="Arial" w:eastAsia="Arial" w:hAnsi="Arial" w:cs="Arial"/>
          <w:color w:val="800080"/>
          <w:spacing w:val="-1"/>
          <w:position w:val="-1"/>
          <w:u w:val="single" w:color="800080"/>
        </w:rPr>
        <w:t>is</w:t>
      </w:r>
      <w:r>
        <w:rPr>
          <w:rFonts w:ascii="Arial" w:eastAsia="Arial" w:hAnsi="Arial" w:cs="Arial"/>
          <w:color w:val="800080"/>
          <w:spacing w:val="3"/>
          <w:position w:val="-1"/>
          <w:u w:val="single" w:color="800080"/>
        </w:rPr>
        <w:t xml:space="preserve"> </w:t>
      </w:r>
      <w:r>
        <w:rPr>
          <w:rFonts w:ascii="Arial" w:eastAsia="Arial" w:hAnsi="Arial" w:cs="Arial"/>
          <w:color w:val="800080"/>
          <w:spacing w:val="-3"/>
          <w:position w:val="-1"/>
          <w:u w:val="single" w:color="800080"/>
        </w:rPr>
        <w:t>p</w:t>
      </w:r>
      <w:r>
        <w:rPr>
          <w:rFonts w:ascii="Arial" w:eastAsia="Arial" w:hAnsi="Arial" w:cs="Arial"/>
          <w:color w:val="800080"/>
          <w:spacing w:val="1"/>
          <w:position w:val="-1"/>
          <w:u w:val="single" w:color="800080"/>
        </w:rPr>
        <w:t>r</w:t>
      </w:r>
      <w:r>
        <w:rPr>
          <w:rFonts w:ascii="Arial" w:eastAsia="Arial" w:hAnsi="Arial" w:cs="Arial"/>
          <w:color w:val="800080"/>
          <w:position w:val="-1"/>
          <w:u w:val="single" w:color="800080"/>
        </w:rPr>
        <w:t>o</w:t>
      </w:r>
      <w:r>
        <w:rPr>
          <w:rFonts w:ascii="Arial" w:eastAsia="Arial" w:hAnsi="Arial" w:cs="Arial"/>
          <w:color w:val="800080"/>
          <w:spacing w:val="-2"/>
          <w:position w:val="-1"/>
          <w:u w:val="single" w:color="800080"/>
        </w:rPr>
        <w:t>v</w:t>
      </w:r>
      <w:r>
        <w:rPr>
          <w:rFonts w:ascii="Arial" w:eastAsia="Arial" w:hAnsi="Arial" w:cs="Arial"/>
          <w:color w:val="800080"/>
          <w:spacing w:val="-1"/>
          <w:position w:val="-1"/>
          <w:u w:val="single" w:color="800080"/>
        </w:rPr>
        <w:t>i</w:t>
      </w:r>
      <w:r>
        <w:rPr>
          <w:rFonts w:ascii="Arial" w:eastAsia="Arial" w:hAnsi="Arial" w:cs="Arial"/>
          <w:color w:val="800080"/>
          <w:position w:val="-1"/>
          <w:u w:val="single" w:color="800080"/>
        </w:rPr>
        <w:t>ded</w:t>
      </w:r>
      <w:r>
        <w:rPr>
          <w:rFonts w:ascii="Arial" w:eastAsia="Arial" w:hAnsi="Arial" w:cs="Arial"/>
          <w:color w:val="800080"/>
          <w:spacing w:val="1"/>
          <w:position w:val="-1"/>
          <w:u w:val="single" w:color="800080"/>
        </w:rPr>
        <w:t xml:space="preserve"> </w:t>
      </w:r>
      <w:r>
        <w:rPr>
          <w:rFonts w:ascii="Arial" w:eastAsia="Arial" w:hAnsi="Arial" w:cs="Arial"/>
          <w:color w:val="800080"/>
          <w:spacing w:val="-1"/>
          <w:position w:val="-1"/>
          <w:u w:val="single" w:color="800080"/>
        </w:rPr>
        <w:t>i</w:t>
      </w:r>
      <w:r>
        <w:rPr>
          <w:rFonts w:ascii="Arial" w:eastAsia="Arial" w:hAnsi="Arial" w:cs="Arial"/>
          <w:color w:val="800080"/>
          <w:position w:val="-1"/>
          <w:u w:val="single" w:color="800080"/>
        </w:rPr>
        <w:t>n</w:t>
      </w:r>
      <w:r>
        <w:rPr>
          <w:rFonts w:ascii="Arial" w:eastAsia="Arial" w:hAnsi="Arial" w:cs="Arial"/>
          <w:color w:val="800080"/>
          <w:spacing w:val="1"/>
          <w:position w:val="-1"/>
          <w:u w:val="single" w:color="800080"/>
        </w:rPr>
        <w:t xml:space="preserve"> </w:t>
      </w:r>
      <w:r>
        <w:rPr>
          <w:rFonts w:ascii="Arial" w:eastAsia="Arial" w:hAnsi="Arial" w:cs="Arial"/>
          <w:color w:val="800080"/>
          <w:spacing w:val="-1"/>
          <w:position w:val="-1"/>
          <w:u w:val="single" w:color="800080"/>
        </w:rPr>
        <w:t>APPEND</w:t>
      </w:r>
      <w:r>
        <w:rPr>
          <w:rFonts w:ascii="Arial" w:eastAsia="Arial" w:hAnsi="Arial" w:cs="Arial"/>
          <w:color w:val="800080"/>
          <w:spacing w:val="1"/>
          <w:position w:val="-1"/>
          <w:u w:val="single" w:color="800080"/>
        </w:rPr>
        <w:t>I</w:t>
      </w:r>
      <w:r>
        <w:rPr>
          <w:rFonts w:ascii="Arial" w:eastAsia="Arial" w:hAnsi="Arial" w:cs="Arial"/>
          <w:color w:val="800080"/>
          <w:position w:val="-1"/>
          <w:u w:val="single" w:color="800080"/>
        </w:rPr>
        <w:t>X</w:t>
      </w:r>
      <w:r>
        <w:rPr>
          <w:rFonts w:ascii="Arial" w:eastAsia="Arial" w:hAnsi="Arial" w:cs="Arial"/>
          <w:color w:val="800080"/>
          <w:spacing w:val="3"/>
          <w:position w:val="-1"/>
          <w:u w:val="single" w:color="800080"/>
        </w:rPr>
        <w:t xml:space="preserve"> </w:t>
      </w:r>
      <w:r>
        <w:rPr>
          <w:rFonts w:ascii="Arial" w:eastAsia="Arial" w:hAnsi="Arial" w:cs="Arial"/>
          <w:color w:val="800080"/>
          <w:spacing w:val="-2"/>
          <w:position w:val="-1"/>
          <w:u w:val="single" w:color="800080"/>
        </w:rPr>
        <w:t>3</w:t>
      </w:r>
      <w:r>
        <w:rPr>
          <w:rFonts w:ascii="Arial" w:eastAsia="Arial" w:hAnsi="Arial" w:cs="Arial"/>
          <w:color w:val="800080"/>
          <w:position w:val="-1"/>
          <w:u w:val="single" w:color="800080"/>
        </w:rPr>
        <w:t>.</w:t>
      </w:r>
    </w:p>
    <w:p w:rsidR="000A5570" w:rsidRDefault="000A5570">
      <w:pPr>
        <w:spacing w:before="12" w:after="0" w:line="200" w:lineRule="exact"/>
        <w:rPr>
          <w:sz w:val="20"/>
          <w:szCs w:val="20"/>
        </w:rPr>
      </w:pPr>
    </w:p>
    <w:p w:rsidR="000A5570" w:rsidRDefault="00863EB5">
      <w:pPr>
        <w:tabs>
          <w:tab w:val="left" w:pos="860"/>
        </w:tabs>
        <w:spacing w:before="29" w:after="0" w:line="271" w:lineRule="exact"/>
        <w:ind w:left="298" w:right="-20"/>
        <w:rPr>
          <w:rFonts w:ascii="Arial" w:eastAsia="Arial" w:hAnsi="Arial" w:cs="Arial"/>
          <w:sz w:val="24"/>
          <w:szCs w:val="24"/>
        </w:rPr>
      </w:pPr>
      <w:r>
        <w:rPr>
          <w:rFonts w:ascii="Arial" w:eastAsia="Arial" w:hAnsi="Arial" w:cs="Arial"/>
          <w:b/>
          <w:bCs/>
          <w:color w:val="800080"/>
          <w:position w:val="-1"/>
          <w:sz w:val="24"/>
          <w:szCs w:val="24"/>
          <w:u w:val="thick" w:color="800080"/>
        </w:rPr>
        <w:t xml:space="preserve">5 </w:t>
      </w:r>
      <w:r>
        <w:rPr>
          <w:rFonts w:ascii="Arial" w:eastAsia="Arial" w:hAnsi="Arial" w:cs="Arial"/>
          <w:b/>
          <w:bCs/>
          <w:color w:val="800080"/>
          <w:position w:val="-1"/>
          <w:sz w:val="24"/>
          <w:szCs w:val="24"/>
          <w:u w:val="thick" w:color="800080"/>
        </w:rPr>
        <w:tab/>
      </w:r>
      <w:commentRangeStart w:id="31"/>
      <w:r>
        <w:rPr>
          <w:rFonts w:ascii="Arial" w:eastAsia="Arial" w:hAnsi="Arial" w:cs="Arial"/>
          <w:b/>
          <w:bCs/>
          <w:color w:val="800080"/>
          <w:position w:val="-1"/>
          <w:sz w:val="24"/>
          <w:szCs w:val="24"/>
          <w:u w:val="thick" w:color="800080"/>
        </w:rPr>
        <w:t>IN</w:t>
      </w:r>
      <w:r>
        <w:rPr>
          <w:rFonts w:ascii="Arial" w:eastAsia="Arial" w:hAnsi="Arial" w:cs="Arial"/>
          <w:b/>
          <w:bCs/>
          <w:color w:val="800080"/>
          <w:spacing w:val="1"/>
          <w:position w:val="-1"/>
          <w:sz w:val="24"/>
          <w:szCs w:val="24"/>
          <w:u w:val="thick" w:color="800080"/>
        </w:rPr>
        <w:t>S</w:t>
      </w:r>
      <w:r>
        <w:rPr>
          <w:rFonts w:ascii="Arial" w:eastAsia="Arial" w:hAnsi="Arial" w:cs="Arial"/>
          <w:b/>
          <w:bCs/>
          <w:color w:val="800080"/>
          <w:position w:val="-1"/>
          <w:sz w:val="24"/>
          <w:szCs w:val="24"/>
          <w:u w:val="thick" w:color="800080"/>
        </w:rPr>
        <w:t>TRUCTORS</w:t>
      </w:r>
      <w:commentRangeEnd w:id="31"/>
      <w:r w:rsidR="00BD2A67">
        <w:rPr>
          <w:rStyle w:val="CommentReference"/>
        </w:rPr>
        <w:commentReference w:id="31"/>
      </w:r>
    </w:p>
    <w:p w:rsidR="000A5570" w:rsidRDefault="000A5570">
      <w:pPr>
        <w:spacing w:before="15" w:after="0" w:line="200" w:lineRule="exact"/>
        <w:rPr>
          <w:sz w:val="20"/>
          <w:szCs w:val="20"/>
        </w:rPr>
      </w:pPr>
    </w:p>
    <w:p w:rsidR="008A3636" w:rsidRDefault="008A3636" w:rsidP="008A3636">
      <w:pPr>
        <w:spacing w:before="37" w:after="0" w:line="252" w:lineRule="exact"/>
        <w:ind w:left="298" w:right="95"/>
        <w:rPr>
          <w:ins w:id="32" w:author="Kerrie Abercrombie" w:date="2016-02-17T15:01:00Z"/>
          <w:rFonts w:ascii="Arial" w:eastAsia="Arial" w:hAnsi="Arial" w:cs="Arial"/>
        </w:rPr>
      </w:pPr>
      <w:ins w:id="33" w:author="Kerrie Abercrombie" w:date="2016-02-17T15:01:00Z">
        <w:r w:rsidRPr="00450CCF">
          <w:rPr>
            <w:rFonts w:ascii="Arial" w:eastAsia="Arial" w:hAnsi="Arial" w:cs="Arial"/>
          </w:rPr>
          <w:t>VTS  Personnel  and  /or  VTS  Managers  who  demonstrate  aptitude  for  training  s</w:t>
        </w:r>
        <w:r>
          <w:rPr>
            <w:rFonts w:ascii="Arial" w:eastAsia="Arial" w:hAnsi="Arial" w:cs="Arial"/>
          </w:rPr>
          <w:t>hould  be encouraged to obtain</w:t>
        </w:r>
        <w:r w:rsidRPr="00450CCF">
          <w:rPr>
            <w:rFonts w:ascii="Arial" w:eastAsia="Arial" w:hAnsi="Arial" w:cs="Arial"/>
          </w:rPr>
          <w:t xml:space="preserve"> the necessary experience to deliver  training programmes and met </w:t>
        </w:r>
        <w:r>
          <w:rPr>
            <w:rFonts w:ascii="Arial" w:eastAsia="Arial" w:hAnsi="Arial" w:cs="Arial"/>
          </w:rPr>
          <w:t xml:space="preserve">the </w:t>
        </w:r>
      </w:ins>
      <w:ins w:id="34" w:author="Kerrie Abercrombie" w:date="2016-02-17T15:32:00Z">
        <w:r w:rsidR="00FC4E85">
          <w:rPr>
            <w:rFonts w:ascii="Arial" w:eastAsia="Arial" w:hAnsi="Arial" w:cs="Arial"/>
          </w:rPr>
          <w:t>required</w:t>
        </w:r>
      </w:ins>
      <w:ins w:id="35" w:author="Kerrie Abercrombie" w:date="2016-02-17T15:01:00Z">
        <w:r w:rsidRPr="00450CCF">
          <w:rPr>
            <w:rFonts w:ascii="Arial" w:eastAsia="Arial" w:hAnsi="Arial" w:cs="Arial"/>
          </w:rPr>
          <w:t xml:space="preserve"> training objectives</w:t>
        </w:r>
        <w:r>
          <w:rPr>
            <w:rFonts w:ascii="Arial" w:eastAsia="Arial" w:hAnsi="Arial" w:cs="Arial"/>
          </w:rPr>
          <w:t>.</w:t>
        </w:r>
      </w:ins>
      <w:ins w:id="36" w:author="Kerrie Abercrombie" w:date="2016-02-17T15:02:00Z">
        <w:r>
          <w:rPr>
            <w:rFonts w:ascii="Arial" w:eastAsia="Arial" w:hAnsi="Arial" w:cs="Arial"/>
          </w:rPr>
          <w:t xml:space="preserve"> </w:t>
        </w:r>
        <w:r w:rsidRPr="008A3636">
          <w:rPr>
            <w:rFonts w:ascii="Arial" w:eastAsia="Arial" w:hAnsi="Arial" w:cs="Arial"/>
          </w:rPr>
          <w:t>Instructors should be qualified</w:t>
        </w:r>
        <w:r>
          <w:rPr>
            <w:rFonts w:ascii="Arial" w:eastAsia="Arial" w:hAnsi="Arial" w:cs="Arial"/>
          </w:rPr>
          <w:t xml:space="preserve"> </w:t>
        </w:r>
        <w:r w:rsidRPr="008A3636">
          <w:rPr>
            <w:rFonts w:ascii="Arial" w:eastAsia="Arial" w:hAnsi="Arial" w:cs="Arial"/>
          </w:rPr>
          <w:t>in accordance with IALA Model Course V-103/4 or IALA Guideline 1103.</w:t>
        </w:r>
        <w:r w:rsidRPr="008A3636">
          <w:rPr>
            <w:rFonts w:ascii="Arial" w:eastAsia="Arial" w:hAnsi="Arial" w:cs="Arial"/>
          </w:rPr>
          <w:tab/>
          <w:t>In order to</w:t>
        </w:r>
        <w:r>
          <w:rPr>
            <w:rFonts w:ascii="Arial" w:eastAsia="Arial" w:hAnsi="Arial" w:cs="Arial"/>
          </w:rPr>
          <w:t xml:space="preserve"> </w:t>
        </w:r>
        <w:r w:rsidRPr="008A3636">
          <w:rPr>
            <w:rFonts w:ascii="Arial" w:eastAsia="Arial" w:hAnsi="Arial" w:cs="Arial"/>
          </w:rPr>
          <w:t>maintain a high level of training effectiveness, instructors should have an appropriate balance of professional VTS knowledge as well as an aptitude for teaching.</w:t>
        </w:r>
      </w:ins>
    </w:p>
    <w:p w:rsidR="008A3636" w:rsidRDefault="008A3636">
      <w:pPr>
        <w:spacing w:before="37" w:after="0" w:line="252" w:lineRule="exact"/>
        <w:ind w:left="298" w:right="95"/>
        <w:rPr>
          <w:ins w:id="37" w:author="Kerrie Abercrombie" w:date="2016-02-17T15:03:00Z"/>
          <w:rFonts w:ascii="Arial" w:eastAsia="Arial" w:hAnsi="Arial" w:cs="Arial"/>
          <w:color w:val="800080"/>
          <w:spacing w:val="-1"/>
          <w:u w:val="single" w:color="800080"/>
        </w:rPr>
      </w:pPr>
    </w:p>
    <w:p w:rsidR="008A3636" w:rsidRDefault="008A3636">
      <w:pPr>
        <w:spacing w:before="37" w:after="0" w:line="252" w:lineRule="exact"/>
        <w:ind w:left="298" w:right="95"/>
        <w:rPr>
          <w:ins w:id="38" w:author="Kerrie Abercrombie" w:date="2016-02-17T15:01:00Z"/>
          <w:rFonts w:ascii="Arial" w:eastAsia="Arial" w:hAnsi="Arial" w:cs="Arial"/>
        </w:rPr>
      </w:pPr>
      <w:ins w:id="39" w:author="Kerrie Abercrombie" w:date="2016-02-17T15:04:00Z">
        <w:r w:rsidRPr="008A3636">
          <w:rPr>
            <w:rFonts w:ascii="Arial" w:eastAsia="Arial" w:hAnsi="Arial" w:cs="Arial"/>
            <w:spacing w:val="-1"/>
          </w:rPr>
          <w:t xml:space="preserve">Competent Authorities should ensure that Instructors are appropriately </w:t>
        </w:r>
      </w:ins>
      <w:ins w:id="40" w:author="Kerrie Abercrombie" w:date="2016-02-23T13:00:00Z">
        <w:r w:rsidR="004D2FED">
          <w:rPr>
            <w:rFonts w:ascii="Arial" w:eastAsia="Arial" w:hAnsi="Arial" w:cs="Arial"/>
            <w:spacing w:val="-1"/>
          </w:rPr>
          <w:t>q</w:t>
        </w:r>
      </w:ins>
      <w:ins w:id="41" w:author="Kerrie Abercrombie" w:date="2016-02-17T15:04:00Z">
        <w:r w:rsidRPr="008A3636">
          <w:rPr>
            <w:rFonts w:ascii="Arial" w:eastAsia="Arial" w:hAnsi="Arial" w:cs="Arial"/>
            <w:spacing w:val="-1"/>
          </w:rPr>
          <w:t xml:space="preserve">ualified and experienced for the particular types and levels of training and corresponding assessment of competence. </w:t>
        </w:r>
        <w:r>
          <w:rPr>
            <w:rFonts w:ascii="Arial" w:eastAsia="Arial" w:hAnsi="Arial" w:cs="Arial"/>
            <w:spacing w:val="-1"/>
          </w:rPr>
          <w:t xml:space="preserve"> </w:t>
        </w:r>
      </w:ins>
      <w:ins w:id="42" w:author="Kerrie Abercrombie" w:date="2016-02-17T15:03:00Z">
        <w:r>
          <w:rPr>
            <w:rFonts w:ascii="Arial" w:eastAsia="Arial" w:hAnsi="Arial" w:cs="Arial"/>
            <w:spacing w:val="-1"/>
          </w:rPr>
          <w:t>S</w:t>
        </w:r>
        <w:r>
          <w:rPr>
            <w:rFonts w:ascii="Arial" w:eastAsia="Arial" w:hAnsi="Arial" w:cs="Arial"/>
            <w:spacing w:val="2"/>
          </w:rPr>
          <w:t>u</w:t>
        </w:r>
        <w:r>
          <w:rPr>
            <w:rFonts w:ascii="Arial" w:eastAsia="Arial" w:hAnsi="Arial" w:cs="Arial"/>
          </w:rPr>
          <w:t>ch</w:t>
        </w:r>
        <w:r>
          <w:rPr>
            <w:rFonts w:ascii="Arial" w:eastAsia="Arial" w:hAnsi="Arial" w:cs="Arial"/>
            <w:spacing w:val="25"/>
          </w:rPr>
          <w:t xml:space="preserve"> </w:t>
        </w:r>
        <w:r>
          <w:rPr>
            <w:rFonts w:ascii="Arial" w:eastAsia="Arial" w:hAnsi="Arial" w:cs="Arial"/>
            <w:spacing w:val="2"/>
          </w:rPr>
          <w:t>q</w:t>
        </w:r>
        <w:r>
          <w:rPr>
            <w:rFonts w:ascii="Arial" w:eastAsia="Arial" w:hAnsi="Arial" w:cs="Arial"/>
          </w:rPr>
          <w:t>ua</w:t>
        </w:r>
        <w:r>
          <w:rPr>
            <w:rFonts w:ascii="Arial" w:eastAsia="Arial" w:hAnsi="Arial" w:cs="Arial"/>
            <w:spacing w:val="-1"/>
          </w:rPr>
          <w:t>l</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ca</w:t>
        </w:r>
        <w:r>
          <w:rPr>
            <w:rFonts w:ascii="Arial" w:eastAsia="Arial" w:hAnsi="Arial" w:cs="Arial"/>
            <w:spacing w:val="1"/>
          </w:rPr>
          <w:t>t</w:t>
        </w:r>
        <w:r>
          <w:rPr>
            <w:rFonts w:ascii="Arial" w:eastAsia="Arial" w:hAnsi="Arial" w:cs="Arial"/>
            <w:spacing w:val="-1"/>
          </w:rPr>
          <w:t>i</w:t>
        </w:r>
        <w:r>
          <w:rPr>
            <w:rFonts w:ascii="Arial" w:eastAsia="Arial" w:hAnsi="Arial" w:cs="Arial"/>
          </w:rPr>
          <w:t>ons</w:t>
        </w:r>
        <w:r>
          <w:rPr>
            <w:rFonts w:ascii="Arial" w:eastAsia="Arial" w:hAnsi="Arial" w:cs="Arial"/>
            <w:spacing w:val="25"/>
          </w:rPr>
          <w:t xml:space="preserve"> </w:t>
        </w:r>
        <w:r>
          <w:rPr>
            <w:rFonts w:ascii="Arial" w:eastAsia="Arial" w:hAnsi="Arial" w:cs="Arial"/>
          </w:rPr>
          <w:t>and</w:t>
        </w:r>
        <w:r>
          <w:rPr>
            <w:rFonts w:ascii="Arial" w:eastAsia="Arial" w:hAnsi="Arial" w:cs="Arial"/>
            <w:spacing w:val="25"/>
          </w:rPr>
          <w:t xml:space="preserve"> </w:t>
        </w:r>
        <w:r>
          <w:rPr>
            <w:rFonts w:ascii="Arial" w:eastAsia="Arial" w:hAnsi="Arial" w:cs="Arial"/>
          </w:rPr>
          <w:t>expe</w:t>
        </w:r>
        <w:r>
          <w:rPr>
            <w:rFonts w:ascii="Arial" w:eastAsia="Arial" w:hAnsi="Arial" w:cs="Arial"/>
            <w:spacing w:val="1"/>
          </w:rPr>
          <w:t>r</w:t>
        </w:r>
        <w:r>
          <w:rPr>
            <w:rFonts w:ascii="Arial" w:eastAsia="Arial" w:hAnsi="Arial" w:cs="Arial"/>
            <w:spacing w:val="-1"/>
          </w:rPr>
          <w:t>i</w:t>
        </w:r>
        <w:r>
          <w:rPr>
            <w:rFonts w:ascii="Arial" w:eastAsia="Arial" w:hAnsi="Arial" w:cs="Arial"/>
          </w:rPr>
          <w:t>ence</w:t>
        </w:r>
        <w:r>
          <w:rPr>
            <w:rFonts w:ascii="Arial" w:eastAsia="Arial" w:hAnsi="Arial" w:cs="Arial"/>
            <w:spacing w:val="25"/>
          </w:rPr>
          <w:t xml:space="preserve"> </w:t>
        </w:r>
        <w:r>
          <w:rPr>
            <w:rFonts w:ascii="Arial" w:eastAsia="Arial" w:hAnsi="Arial" w:cs="Arial"/>
          </w:rPr>
          <w:t>shou</w:t>
        </w:r>
        <w:r>
          <w:rPr>
            <w:rFonts w:ascii="Arial" w:eastAsia="Arial" w:hAnsi="Arial" w:cs="Arial"/>
            <w:spacing w:val="-1"/>
          </w:rPr>
          <w:t>l</w:t>
        </w:r>
        <w:r>
          <w:rPr>
            <w:rFonts w:ascii="Arial" w:eastAsia="Arial" w:hAnsi="Arial" w:cs="Arial"/>
          </w:rPr>
          <w:t>d</w:t>
        </w:r>
        <w:r>
          <w:rPr>
            <w:rFonts w:ascii="Arial" w:eastAsia="Arial" w:hAnsi="Arial" w:cs="Arial"/>
            <w:spacing w:val="25"/>
          </w:rPr>
          <w:t xml:space="preserve"> </w:t>
        </w:r>
        <w:r>
          <w:rPr>
            <w:rFonts w:ascii="Arial" w:eastAsia="Arial" w:hAnsi="Arial" w:cs="Arial"/>
          </w:rPr>
          <w:t>be</w:t>
        </w:r>
        <w:r>
          <w:rPr>
            <w:rFonts w:ascii="Arial" w:eastAsia="Arial" w:hAnsi="Arial" w:cs="Arial"/>
            <w:spacing w:val="25"/>
          </w:rPr>
          <w:t xml:space="preserve"> </w:t>
        </w:r>
        <w:r>
          <w:rPr>
            <w:rFonts w:ascii="Arial" w:eastAsia="Arial" w:hAnsi="Arial" w:cs="Arial"/>
            <w:spacing w:val="-1"/>
          </w:rPr>
          <w:t>i</w:t>
        </w:r>
        <w:r>
          <w:rPr>
            <w:rFonts w:ascii="Arial" w:eastAsia="Arial" w:hAnsi="Arial" w:cs="Arial"/>
          </w:rPr>
          <w:t>nc</w:t>
        </w:r>
        <w:r>
          <w:rPr>
            <w:rFonts w:ascii="Arial" w:eastAsia="Arial" w:hAnsi="Arial" w:cs="Arial"/>
            <w:spacing w:val="2"/>
          </w:rPr>
          <w:t>o</w:t>
        </w:r>
        <w:r>
          <w:rPr>
            <w:rFonts w:ascii="Arial" w:eastAsia="Arial" w:hAnsi="Arial" w:cs="Arial"/>
            <w:spacing w:val="1"/>
          </w:rPr>
          <w:t>r</w:t>
        </w:r>
        <w:r>
          <w:rPr>
            <w:rFonts w:ascii="Arial" w:eastAsia="Arial" w:hAnsi="Arial" w:cs="Arial"/>
          </w:rPr>
          <w:t>po</w:t>
        </w:r>
        <w:r>
          <w:rPr>
            <w:rFonts w:ascii="Arial" w:eastAsia="Arial" w:hAnsi="Arial" w:cs="Arial"/>
            <w:spacing w:val="1"/>
          </w:rPr>
          <w:t>r</w:t>
        </w:r>
        <w:r>
          <w:rPr>
            <w:rFonts w:ascii="Arial" w:eastAsia="Arial" w:hAnsi="Arial" w:cs="Arial"/>
            <w:spacing w:val="-3"/>
          </w:rPr>
          <w:t>a</w:t>
        </w:r>
        <w:r>
          <w:rPr>
            <w:rFonts w:ascii="Arial" w:eastAsia="Arial" w:hAnsi="Arial" w:cs="Arial"/>
            <w:spacing w:val="1"/>
          </w:rPr>
          <w:t>t</w:t>
        </w:r>
        <w:r>
          <w:rPr>
            <w:rFonts w:ascii="Arial" w:eastAsia="Arial" w:hAnsi="Arial" w:cs="Arial"/>
          </w:rPr>
          <w:t>ed</w:t>
        </w:r>
        <w:r>
          <w:rPr>
            <w:rFonts w:ascii="Arial" w:eastAsia="Arial" w:hAnsi="Arial" w:cs="Arial"/>
            <w:spacing w:val="25"/>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5"/>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5"/>
          </w:rPr>
          <w:t xml:space="preserve"> </w:t>
        </w:r>
        <w:r>
          <w:rPr>
            <w:rFonts w:ascii="Arial" w:eastAsia="Arial" w:hAnsi="Arial" w:cs="Arial"/>
            <w:spacing w:val="2"/>
          </w:rPr>
          <w:t>q</w:t>
        </w:r>
        <w:r>
          <w:rPr>
            <w:rFonts w:ascii="Arial" w:eastAsia="Arial" w:hAnsi="Arial" w:cs="Arial"/>
          </w:rPr>
          <w:t>ua</w:t>
        </w:r>
        <w:r>
          <w:rPr>
            <w:rFonts w:ascii="Arial" w:eastAsia="Arial" w:hAnsi="Arial" w:cs="Arial"/>
            <w:spacing w:val="-1"/>
          </w:rPr>
          <w:t>li</w:t>
        </w:r>
        <w:r>
          <w:rPr>
            <w:rFonts w:ascii="Arial" w:eastAsia="Arial" w:hAnsi="Arial" w:cs="Arial"/>
            <w:spacing w:val="1"/>
          </w:rPr>
          <w:t>t</w:t>
        </w:r>
        <w:r>
          <w:rPr>
            <w:rFonts w:ascii="Arial" w:eastAsia="Arial" w:hAnsi="Arial" w:cs="Arial"/>
          </w:rPr>
          <w:t>y s</w:t>
        </w:r>
        <w:r>
          <w:rPr>
            <w:rFonts w:ascii="Arial" w:eastAsia="Arial" w:hAnsi="Arial" w:cs="Arial"/>
            <w:spacing w:val="1"/>
          </w:rPr>
          <w:t>t</w:t>
        </w:r>
        <w:r>
          <w:rPr>
            <w:rFonts w:ascii="Arial" w:eastAsia="Arial" w:hAnsi="Arial" w:cs="Arial"/>
          </w:rPr>
          <w:t>anda</w:t>
        </w:r>
        <w:r>
          <w:rPr>
            <w:rFonts w:ascii="Arial" w:eastAsia="Arial" w:hAnsi="Arial" w:cs="Arial"/>
            <w:spacing w:val="1"/>
          </w:rPr>
          <w:t>r</w:t>
        </w:r>
        <w:r>
          <w:rPr>
            <w:rFonts w:ascii="Arial" w:eastAsia="Arial" w:hAnsi="Arial" w:cs="Arial"/>
          </w:rPr>
          <w:t>d</w:t>
        </w:r>
        <w:r>
          <w:rPr>
            <w:rFonts w:ascii="Arial" w:eastAsia="Arial" w:hAnsi="Arial" w:cs="Arial"/>
            <w:spacing w:val="-2"/>
          </w:rPr>
          <w:t>s</w:t>
        </w:r>
        <w:r>
          <w:rPr>
            <w:rFonts w:ascii="Arial" w:eastAsia="Arial" w:hAnsi="Arial" w:cs="Arial"/>
          </w:rPr>
          <w:t xml:space="preserve">. </w:t>
        </w:r>
        <w:r>
          <w:rPr>
            <w:rFonts w:ascii="Arial" w:eastAsia="Arial" w:hAnsi="Arial" w:cs="Arial"/>
            <w:spacing w:val="37"/>
          </w:rPr>
          <w:t xml:space="preserve"> </w:t>
        </w:r>
        <w:r>
          <w:rPr>
            <w:rFonts w:ascii="Arial" w:eastAsia="Arial" w:hAnsi="Arial" w:cs="Arial"/>
            <w:spacing w:val="-1"/>
          </w:rPr>
          <w:t>A</w:t>
        </w:r>
        <w:r>
          <w:rPr>
            <w:rFonts w:ascii="Arial" w:eastAsia="Arial" w:hAnsi="Arial" w:cs="Arial"/>
          </w:rPr>
          <w:t>p</w:t>
        </w:r>
        <w:r>
          <w:rPr>
            <w:rFonts w:ascii="Arial" w:eastAsia="Arial" w:hAnsi="Arial" w:cs="Arial"/>
            <w:spacing w:val="-3"/>
          </w:rPr>
          <w:t>p</w:t>
        </w:r>
        <w:r>
          <w:rPr>
            <w:rFonts w:ascii="Arial" w:eastAsia="Arial" w:hAnsi="Arial" w:cs="Arial"/>
            <w:spacing w:val="1"/>
          </w:rPr>
          <w:t>r</w:t>
        </w:r>
        <w:r>
          <w:rPr>
            <w:rFonts w:ascii="Arial" w:eastAsia="Arial" w:hAnsi="Arial" w:cs="Arial"/>
          </w:rPr>
          <w:t>op</w:t>
        </w:r>
        <w:r>
          <w:rPr>
            <w:rFonts w:ascii="Arial" w:eastAsia="Arial" w:hAnsi="Arial" w:cs="Arial"/>
            <w:spacing w:val="1"/>
          </w:rPr>
          <w:t>r</w:t>
        </w:r>
        <w:r>
          <w:rPr>
            <w:rFonts w:ascii="Arial" w:eastAsia="Arial" w:hAnsi="Arial" w:cs="Arial"/>
            <w:spacing w:val="-1"/>
          </w:rPr>
          <w:t>i</w:t>
        </w:r>
        <w:r>
          <w:rPr>
            <w:rFonts w:ascii="Arial" w:eastAsia="Arial" w:hAnsi="Arial" w:cs="Arial"/>
          </w:rPr>
          <w:t>a</w:t>
        </w:r>
        <w:r>
          <w:rPr>
            <w:rFonts w:ascii="Arial" w:eastAsia="Arial" w:hAnsi="Arial" w:cs="Arial"/>
            <w:spacing w:val="1"/>
          </w:rPr>
          <w:t>t</w:t>
        </w:r>
        <w:r>
          <w:rPr>
            <w:rFonts w:ascii="Arial" w:eastAsia="Arial" w:hAnsi="Arial" w:cs="Arial"/>
          </w:rPr>
          <w:t>e</w:t>
        </w:r>
        <w:r>
          <w:rPr>
            <w:rFonts w:ascii="Arial" w:eastAsia="Arial" w:hAnsi="Arial" w:cs="Arial"/>
            <w:spacing w:val="13"/>
          </w:rPr>
          <w:t xml:space="preserve">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18"/>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8"/>
          </w:rPr>
          <w:t xml:space="preserve"> </w:t>
        </w:r>
        <w:r>
          <w:rPr>
            <w:rFonts w:ascii="Arial" w:eastAsia="Arial" w:hAnsi="Arial" w:cs="Arial"/>
            <w:spacing w:val="1"/>
          </w:rPr>
          <w:t>t</w:t>
        </w:r>
        <w:r>
          <w:rPr>
            <w:rFonts w:ascii="Arial" w:eastAsia="Arial" w:hAnsi="Arial" w:cs="Arial"/>
          </w:rPr>
          <w:t>each</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20"/>
          </w:rPr>
          <w:t xml:space="preserve"> </w:t>
        </w:r>
        <w:r>
          <w:rPr>
            <w:rFonts w:ascii="Arial" w:eastAsia="Arial" w:hAnsi="Arial" w:cs="Arial"/>
            <w:spacing w:val="1"/>
          </w:rPr>
          <w:t>t</w:t>
        </w:r>
        <w:r>
          <w:rPr>
            <w:rFonts w:ascii="Arial" w:eastAsia="Arial" w:hAnsi="Arial" w:cs="Arial"/>
            <w:spacing w:val="-3"/>
          </w:rPr>
          <w:t>e</w:t>
        </w:r>
        <w:r>
          <w:rPr>
            <w:rFonts w:ascii="Arial" w:eastAsia="Arial" w:hAnsi="Arial" w:cs="Arial"/>
          </w:rPr>
          <w:t>c</w:t>
        </w:r>
        <w:r>
          <w:rPr>
            <w:rFonts w:ascii="Arial" w:eastAsia="Arial" w:hAnsi="Arial" w:cs="Arial"/>
            <w:spacing w:val="-3"/>
          </w:rPr>
          <w:t>h</w:t>
        </w:r>
        <w:r>
          <w:rPr>
            <w:rFonts w:ascii="Arial" w:eastAsia="Arial" w:hAnsi="Arial" w:cs="Arial"/>
          </w:rPr>
          <w:t>n</w:t>
        </w:r>
        <w:r>
          <w:rPr>
            <w:rFonts w:ascii="Arial" w:eastAsia="Arial" w:hAnsi="Arial" w:cs="Arial"/>
            <w:spacing w:val="-1"/>
          </w:rPr>
          <w:t>i</w:t>
        </w:r>
        <w:r>
          <w:rPr>
            <w:rFonts w:ascii="Arial" w:eastAsia="Arial" w:hAnsi="Arial" w:cs="Arial"/>
            <w:spacing w:val="2"/>
          </w:rPr>
          <w:t>q</w:t>
        </w:r>
        <w:r>
          <w:rPr>
            <w:rFonts w:ascii="Arial" w:eastAsia="Arial" w:hAnsi="Arial" w:cs="Arial"/>
          </w:rPr>
          <w:t>ues,</w:t>
        </w:r>
        <w:r>
          <w:rPr>
            <w:rFonts w:ascii="Arial" w:eastAsia="Arial" w:hAnsi="Arial" w:cs="Arial"/>
            <w:spacing w:val="17"/>
          </w:rPr>
          <w:t xml:space="preserve"> </w:t>
        </w:r>
        <w:r>
          <w:rPr>
            <w:rFonts w:ascii="Arial" w:eastAsia="Arial" w:hAnsi="Arial" w:cs="Arial"/>
            <w:spacing w:val="-1"/>
          </w:rPr>
          <w:t>t</w:t>
        </w:r>
        <w:r>
          <w:rPr>
            <w:rFonts w:ascii="Arial" w:eastAsia="Arial" w:hAnsi="Arial" w:cs="Arial"/>
            <w:spacing w:val="1"/>
          </w:rPr>
          <w: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20"/>
          </w:rPr>
          <w:t xml:space="preserve"> </w:t>
        </w:r>
        <w:r>
          <w:rPr>
            <w:rFonts w:ascii="Arial" w:eastAsia="Arial" w:hAnsi="Arial" w:cs="Arial"/>
          </w:rPr>
          <w:t>and</w:t>
        </w:r>
        <w:r>
          <w:rPr>
            <w:rFonts w:ascii="Arial" w:eastAsia="Arial" w:hAnsi="Arial" w:cs="Arial"/>
            <w:spacing w:val="18"/>
          </w:rPr>
          <w:t xml:space="preserve"> </w:t>
        </w:r>
        <w:r>
          <w:rPr>
            <w:rFonts w:ascii="Arial" w:eastAsia="Arial" w:hAnsi="Arial" w:cs="Arial"/>
          </w:rPr>
          <w:t>a</w:t>
        </w:r>
        <w:r>
          <w:rPr>
            <w:rFonts w:ascii="Arial" w:eastAsia="Arial" w:hAnsi="Arial" w:cs="Arial"/>
            <w:spacing w:val="-2"/>
          </w:rPr>
          <w:t>ss</w:t>
        </w:r>
        <w:r>
          <w:rPr>
            <w:rFonts w:ascii="Arial" w:eastAsia="Arial" w:hAnsi="Arial" w:cs="Arial"/>
          </w:rPr>
          <w:t>ess</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19"/>
          </w:rPr>
          <w:t xml:space="preserve"> </w:t>
        </w:r>
        <w:r>
          <w:rPr>
            <w:rFonts w:ascii="Arial" w:eastAsia="Arial" w:hAnsi="Arial" w:cs="Arial"/>
            <w:spacing w:val="1"/>
          </w:rPr>
          <w:t>m</w:t>
        </w:r>
        <w:r>
          <w:rPr>
            <w:rFonts w:ascii="Arial" w:eastAsia="Arial" w:hAnsi="Arial" w:cs="Arial"/>
            <w:spacing w:val="-3"/>
          </w:rPr>
          <w:t>e</w:t>
        </w:r>
        <w:r>
          <w:rPr>
            <w:rFonts w:ascii="Arial" w:eastAsia="Arial" w:hAnsi="Arial" w:cs="Arial"/>
            <w:spacing w:val="1"/>
          </w:rPr>
          <w:t>t</w:t>
        </w:r>
        <w:r>
          <w:rPr>
            <w:rFonts w:ascii="Arial" w:eastAsia="Arial" w:hAnsi="Arial" w:cs="Arial"/>
          </w:rPr>
          <w:t>hods</w:t>
        </w:r>
        <w:r>
          <w:rPr>
            <w:rFonts w:ascii="Arial" w:eastAsia="Arial" w:hAnsi="Arial" w:cs="Arial"/>
            <w:spacing w:val="18"/>
          </w:rPr>
          <w:t xml:space="preserve"> </w:t>
        </w:r>
        <w:r>
          <w:rPr>
            <w:rFonts w:ascii="Arial" w:eastAsia="Arial" w:hAnsi="Arial" w:cs="Arial"/>
          </w:rPr>
          <w:t>and poss</w:t>
        </w:r>
        <w:r>
          <w:rPr>
            <w:rFonts w:ascii="Arial" w:eastAsia="Arial" w:hAnsi="Arial" w:cs="Arial"/>
            <w:spacing w:val="-1"/>
          </w:rPr>
          <w:t>i</w:t>
        </w:r>
        <w:r>
          <w:rPr>
            <w:rFonts w:ascii="Arial" w:eastAsia="Arial" w:hAnsi="Arial" w:cs="Arial"/>
          </w:rPr>
          <w:t>b</w:t>
        </w:r>
        <w:r>
          <w:rPr>
            <w:rFonts w:ascii="Arial" w:eastAsia="Arial" w:hAnsi="Arial" w:cs="Arial"/>
            <w:spacing w:val="-1"/>
          </w:rPr>
          <w:t>l</w:t>
        </w:r>
        <w:r>
          <w:rPr>
            <w:rFonts w:ascii="Arial" w:eastAsia="Arial" w:hAnsi="Arial" w:cs="Arial"/>
          </w:rPr>
          <w:t>y</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r</w:t>
        </w:r>
        <w:r>
          <w:rPr>
            <w:rFonts w:ascii="Arial" w:eastAsia="Arial" w:hAnsi="Arial" w:cs="Arial"/>
          </w:rPr>
          <w:t>ac</w:t>
        </w:r>
        <w:r>
          <w:rPr>
            <w:rFonts w:ascii="Arial" w:eastAsia="Arial" w:hAnsi="Arial" w:cs="Arial"/>
            <w:spacing w:val="1"/>
          </w:rPr>
          <w:t>t</w:t>
        </w:r>
        <w:r>
          <w:rPr>
            <w:rFonts w:ascii="Arial" w:eastAsia="Arial" w:hAnsi="Arial" w:cs="Arial"/>
            <w:spacing w:val="-1"/>
          </w:rPr>
          <w:t>i</w:t>
        </w:r>
        <w:r>
          <w:rPr>
            <w:rFonts w:ascii="Arial" w:eastAsia="Arial" w:hAnsi="Arial" w:cs="Arial"/>
          </w:rPr>
          <w:t>ces</w:t>
        </w:r>
        <w:r>
          <w:rPr>
            <w:rFonts w:ascii="Arial" w:eastAsia="Arial" w:hAnsi="Arial" w:cs="Arial"/>
            <w:spacing w:val="1"/>
          </w:rPr>
          <w:t xml:space="preserve"> </w:t>
        </w:r>
        <w:r>
          <w:rPr>
            <w:rFonts w:ascii="Arial" w:eastAsia="Arial" w:hAnsi="Arial" w:cs="Arial"/>
          </w:rPr>
          <w:t>shou</w:t>
        </w:r>
        <w:r>
          <w:rPr>
            <w:rFonts w:ascii="Arial" w:eastAsia="Arial" w:hAnsi="Arial" w:cs="Arial"/>
            <w:spacing w:val="-1"/>
          </w:rPr>
          <w:t>l</w:t>
        </w:r>
        <w:r>
          <w:rPr>
            <w:rFonts w:ascii="Arial" w:eastAsia="Arial" w:hAnsi="Arial" w:cs="Arial"/>
          </w:rPr>
          <w:t>d</w:t>
        </w:r>
        <w:r>
          <w:rPr>
            <w:rFonts w:ascii="Arial" w:eastAsia="Arial" w:hAnsi="Arial" w:cs="Arial"/>
            <w:spacing w:val="-2"/>
          </w:rPr>
          <w:t xml:space="preserve"> </w:t>
        </w:r>
        <w:r>
          <w:rPr>
            <w:rFonts w:ascii="Arial" w:eastAsia="Arial" w:hAnsi="Arial" w:cs="Arial"/>
          </w:rPr>
          <w:t>be</w:t>
        </w:r>
        <w:r>
          <w:rPr>
            <w:rFonts w:ascii="Arial" w:eastAsia="Arial" w:hAnsi="Arial" w:cs="Arial"/>
            <w:spacing w:val="1"/>
          </w:rPr>
          <w:t xml:space="preserve"> </w:t>
        </w:r>
        <w:r>
          <w:rPr>
            <w:rFonts w:ascii="Arial" w:eastAsia="Arial" w:hAnsi="Arial" w:cs="Arial"/>
            <w:spacing w:val="-3"/>
          </w:rPr>
          <w:t>o</w:t>
        </w:r>
        <w:r>
          <w:rPr>
            <w:rFonts w:ascii="Arial" w:eastAsia="Arial" w:hAnsi="Arial" w:cs="Arial"/>
            <w:spacing w:val="1"/>
          </w:rPr>
          <w:t>ff</w:t>
        </w:r>
        <w:r>
          <w:rPr>
            <w:rFonts w:ascii="Arial" w:eastAsia="Arial" w:hAnsi="Arial" w:cs="Arial"/>
            <w:spacing w:val="-3"/>
          </w:rPr>
          <w:t>e</w:t>
        </w:r>
        <w:r>
          <w:rPr>
            <w:rFonts w:ascii="Arial" w:eastAsia="Arial" w:hAnsi="Arial" w:cs="Arial"/>
            <w:spacing w:val="1"/>
          </w:rPr>
          <w:t>r</w:t>
        </w:r>
        <w:r>
          <w:rPr>
            <w:rFonts w:ascii="Arial" w:eastAsia="Arial" w:hAnsi="Arial" w:cs="Arial"/>
          </w:rPr>
          <w:t>ed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s</w:t>
        </w:r>
        <w:r>
          <w:rPr>
            <w:rFonts w:ascii="Arial" w:eastAsia="Arial" w:hAnsi="Arial" w:cs="Arial"/>
            <w:spacing w:val="1"/>
          </w:rPr>
          <w:t>tr</w:t>
        </w:r>
        <w:r>
          <w:rPr>
            <w:rFonts w:ascii="Arial" w:eastAsia="Arial" w:hAnsi="Arial" w:cs="Arial"/>
          </w:rPr>
          <w:t>u</w:t>
        </w:r>
        <w:r>
          <w:rPr>
            <w:rFonts w:ascii="Arial" w:eastAsia="Arial" w:hAnsi="Arial" w:cs="Arial"/>
            <w:spacing w:val="-2"/>
          </w:rPr>
          <w:t>c</w:t>
        </w:r>
        <w:r>
          <w:rPr>
            <w:rFonts w:ascii="Arial" w:eastAsia="Arial" w:hAnsi="Arial" w:cs="Arial"/>
            <w:spacing w:val="1"/>
          </w:rPr>
          <w:t>t</w:t>
        </w:r>
        <w:r>
          <w:rPr>
            <w:rFonts w:ascii="Arial" w:eastAsia="Arial" w:hAnsi="Arial" w:cs="Arial"/>
          </w:rPr>
          <w:t>o</w:t>
        </w:r>
        <w:r>
          <w:rPr>
            <w:rFonts w:ascii="Arial" w:eastAsia="Arial" w:hAnsi="Arial" w:cs="Arial"/>
            <w:spacing w:val="-2"/>
          </w:rPr>
          <w:t>r</w:t>
        </w:r>
        <w:r>
          <w:rPr>
            <w:rFonts w:ascii="Arial" w:eastAsia="Arial" w:hAnsi="Arial" w:cs="Arial"/>
          </w:rPr>
          <w:t>s</w:t>
        </w:r>
        <w:r>
          <w:rPr>
            <w:rFonts w:ascii="Arial" w:eastAsia="Arial" w:hAnsi="Arial" w:cs="Arial"/>
            <w:spacing w:val="1"/>
          </w:rPr>
          <w:t xml:space="preserve"> </w:t>
        </w:r>
        <w:r>
          <w:rPr>
            <w:rFonts w:ascii="Arial" w:eastAsia="Arial" w:hAnsi="Arial" w:cs="Arial"/>
          </w:rPr>
          <w:t>and</w:t>
        </w:r>
        <w:r>
          <w:rPr>
            <w:rFonts w:ascii="Arial" w:eastAsia="Arial" w:hAnsi="Arial" w:cs="Arial"/>
            <w:spacing w:val="1"/>
          </w:rPr>
          <w:t xml:space="preserve"> </w:t>
        </w:r>
        <w:r>
          <w:rPr>
            <w:rFonts w:ascii="Arial" w:eastAsia="Arial" w:hAnsi="Arial" w:cs="Arial"/>
          </w:rPr>
          <w:t>a</w:t>
        </w:r>
        <w:r>
          <w:rPr>
            <w:rFonts w:ascii="Arial" w:eastAsia="Arial" w:hAnsi="Arial" w:cs="Arial"/>
            <w:spacing w:val="-2"/>
          </w:rPr>
          <w:t>s</w:t>
        </w:r>
        <w:r>
          <w:rPr>
            <w:rFonts w:ascii="Arial" w:eastAsia="Arial" w:hAnsi="Arial" w:cs="Arial"/>
          </w:rPr>
          <w:t>sesso</w:t>
        </w:r>
        <w:r>
          <w:rPr>
            <w:rFonts w:ascii="Arial" w:eastAsia="Arial" w:hAnsi="Arial" w:cs="Arial"/>
            <w:spacing w:val="-2"/>
          </w:rPr>
          <w:t>r</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a</w:t>
        </w:r>
        <w:r>
          <w:rPr>
            <w:rFonts w:ascii="Arial" w:eastAsia="Arial" w:hAnsi="Arial" w:cs="Arial"/>
          </w:rPr>
          <w:t>t</w:t>
        </w:r>
        <w:r>
          <w:rPr>
            <w:rFonts w:ascii="Arial" w:eastAsia="Arial" w:hAnsi="Arial" w:cs="Arial"/>
            <w:spacing w:val="2"/>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rPr>
          <w:t>gu</w:t>
        </w:r>
        <w:r>
          <w:rPr>
            <w:rFonts w:ascii="Arial" w:eastAsia="Arial" w:hAnsi="Arial" w:cs="Arial"/>
            <w:spacing w:val="-1"/>
          </w:rPr>
          <w:t>l</w:t>
        </w:r>
        <w:r>
          <w:rPr>
            <w:rFonts w:ascii="Arial" w:eastAsia="Arial" w:hAnsi="Arial" w:cs="Arial"/>
          </w:rPr>
          <w:t>ar</w:t>
        </w:r>
        <w:r>
          <w:rPr>
            <w:rFonts w:ascii="Arial" w:eastAsia="Arial" w:hAnsi="Arial" w:cs="Arial"/>
            <w:spacing w:val="2"/>
          </w:rPr>
          <w:t xml:space="preserve"> </w:t>
        </w:r>
        <w:r>
          <w:rPr>
            <w:rFonts w:ascii="Arial" w:eastAsia="Arial" w:hAnsi="Arial" w:cs="Arial"/>
          </w:rPr>
          <w:t>bas</w:t>
        </w:r>
        <w:r>
          <w:rPr>
            <w:rFonts w:ascii="Arial" w:eastAsia="Arial" w:hAnsi="Arial" w:cs="Arial"/>
            <w:spacing w:val="-1"/>
          </w:rPr>
          <w:t>i</w:t>
        </w:r>
        <w:r>
          <w:rPr>
            <w:rFonts w:ascii="Arial" w:eastAsia="Arial" w:hAnsi="Arial" w:cs="Arial"/>
          </w:rPr>
          <w:t>s.</w:t>
        </w:r>
      </w:ins>
    </w:p>
    <w:p w:rsidR="008A3636" w:rsidRDefault="008A3636">
      <w:pPr>
        <w:spacing w:before="37" w:after="0" w:line="252" w:lineRule="exact"/>
        <w:ind w:left="298" w:right="95"/>
        <w:rPr>
          <w:rFonts w:ascii="Arial" w:eastAsia="Arial" w:hAnsi="Arial" w:cs="Arial"/>
        </w:rPr>
      </w:pPr>
    </w:p>
    <w:p w:rsidR="00FC4E85" w:rsidDel="00FC4E85" w:rsidRDefault="00FC4E85" w:rsidP="00FC4E85">
      <w:pPr>
        <w:spacing w:before="37" w:after="0" w:line="252" w:lineRule="exact"/>
        <w:ind w:left="298" w:right="95"/>
        <w:rPr>
          <w:del w:id="43" w:author="Kerrie Abercrombie" w:date="2016-02-17T15:33:00Z"/>
          <w:rFonts w:ascii="Arial" w:eastAsia="Arial" w:hAnsi="Arial" w:cs="Arial"/>
        </w:rPr>
      </w:pPr>
      <w:del w:id="44" w:author="Kerrie Abercrombie" w:date="2016-02-17T15:33:00Z">
        <w:r w:rsidDel="00FC4E85">
          <w:rPr>
            <w:rFonts w:ascii="Arial" w:eastAsia="Arial" w:hAnsi="Arial" w:cs="Arial"/>
            <w:color w:val="800080"/>
            <w:spacing w:val="-1"/>
            <w:u w:val="single" w:color="800080"/>
          </w:rPr>
          <w:delText>V</w:delText>
        </w:r>
        <w:r w:rsidDel="00FC4E85">
          <w:rPr>
            <w:rFonts w:ascii="Arial" w:eastAsia="Arial" w:hAnsi="Arial" w:cs="Arial"/>
            <w:color w:val="800080"/>
            <w:spacing w:val="2"/>
            <w:u w:val="single" w:color="800080"/>
          </w:rPr>
          <w:delText>T</w:delText>
        </w:r>
        <w:r w:rsidDel="00FC4E85">
          <w:rPr>
            <w:rFonts w:ascii="Arial" w:eastAsia="Arial" w:hAnsi="Arial" w:cs="Arial"/>
            <w:color w:val="800080"/>
            <w:u w:val="single" w:color="800080"/>
          </w:rPr>
          <w:delText xml:space="preserve">S </w:delText>
        </w:r>
        <w:r w:rsidDel="00FC4E85">
          <w:rPr>
            <w:rFonts w:ascii="Arial" w:eastAsia="Arial" w:hAnsi="Arial" w:cs="Arial"/>
            <w:color w:val="800080"/>
            <w:spacing w:val="11"/>
            <w:u w:val="single" w:color="800080"/>
          </w:rPr>
          <w:delText xml:space="preserve"> </w:delText>
        </w:r>
        <w:r w:rsidDel="00FC4E85">
          <w:rPr>
            <w:rFonts w:ascii="Arial" w:eastAsia="Arial" w:hAnsi="Arial" w:cs="Arial"/>
            <w:color w:val="800080"/>
            <w:spacing w:val="-1"/>
            <w:u w:val="single" w:color="800080"/>
          </w:rPr>
          <w:delText>P</w:delText>
        </w:r>
        <w:r w:rsidDel="00FC4E85">
          <w:rPr>
            <w:rFonts w:ascii="Arial" w:eastAsia="Arial" w:hAnsi="Arial" w:cs="Arial"/>
            <w:color w:val="800080"/>
            <w:u w:val="single" w:color="800080"/>
          </w:rPr>
          <w:delText>e</w:delText>
        </w:r>
        <w:r w:rsidDel="00FC4E85">
          <w:rPr>
            <w:rFonts w:ascii="Arial" w:eastAsia="Arial" w:hAnsi="Arial" w:cs="Arial"/>
            <w:color w:val="800080"/>
            <w:spacing w:val="1"/>
            <w:u w:val="single" w:color="800080"/>
          </w:rPr>
          <w:delText>r</w:delText>
        </w:r>
        <w:r w:rsidDel="00FC4E85">
          <w:rPr>
            <w:rFonts w:ascii="Arial" w:eastAsia="Arial" w:hAnsi="Arial" w:cs="Arial"/>
            <w:color w:val="800080"/>
            <w:u w:val="single" w:color="800080"/>
          </w:rPr>
          <w:delText xml:space="preserve">sonnel </w:delText>
        </w:r>
        <w:r w:rsidDel="00FC4E85">
          <w:rPr>
            <w:rFonts w:ascii="Arial" w:eastAsia="Arial" w:hAnsi="Arial" w:cs="Arial"/>
            <w:color w:val="800080"/>
            <w:spacing w:val="11"/>
            <w:u w:val="single" w:color="800080"/>
          </w:rPr>
          <w:delText xml:space="preserve"> </w:delText>
        </w:r>
        <w:r w:rsidDel="00FC4E85">
          <w:rPr>
            <w:rFonts w:ascii="Arial" w:eastAsia="Arial" w:hAnsi="Arial" w:cs="Arial"/>
            <w:color w:val="800080"/>
            <w:u w:val="single" w:color="800080"/>
          </w:rPr>
          <w:delText xml:space="preserve">and </w:delText>
        </w:r>
        <w:r w:rsidDel="00FC4E85">
          <w:rPr>
            <w:rFonts w:ascii="Arial" w:eastAsia="Arial" w:hAnsi="Arial" w:cs="Arial"/>
            <w:color w:val="800080"/>
            <w:spacing w:val="12"/>
            <w:u w:val="single" w:color="800080"/>
          </w:rPr>
          <w:delText xml:space="preserve"> </w:delText>
        </w:r>
        <w:r w:rsidDel="00FC4E85">
          <w:rPr>
            <w:rFonts w:ascii="Arial" w:eastAsia="Arial" w:hAnsi="Arial" w:cs="Arial"/>
            <w:color w:val="800080"/>
            <w:spacing w:val="1"/>
            <w:u w:val="single" w:color="800080"/>
          </w:rPr>
          <w:delText>/</w:delText>
        </w:r>
        <w:r w:rsidDel="00FC4E85">
          <w:rPr>
            <w:rFonts w:ascii="Arial" w:eastAsia="Arial" w:hAnsi="Arial" w:cs="Arial"/>
            <w:color w:val="800080"/>
            <w:u w:val="single" w:color="800080"/>
          </w:rPr>
          <w:delText xml:space="preserve">or </w:delText>
        </w:r>
        <w:r w:rsidDel="00FC4E85">
          <w:rPr>
            <w:rFonts w:ascii="Arial" w:eastAsia="Arial" w:hAnsi="Arial" w:cs="Arial"/>
            <w:color w:val="800080"/>
            <w:spacing w:val="10"/>
            <w:u w:val="single" w:color="800080"/>
          </w:rPr>
          <w:delText xml:space="preserve"> </w:delText>
        </w:r>
        <w:r w:rsidDel="00FC4E85">
          <w:rPr>
            <w:rFonts w:ascii="Arial" w:eastAsia="Arial" w:hAnsi="Arial" w:cs="Arial"/>
            <w:color w:val="800080"/>
            <w:spacing w:val="-1"/>
            <w:u w:val="single" w:color="800080"/>
          </w:rPr>
          <w:delText>V</w:delText>
        </w:r>
        <w:r w:rsidDel="00FC4E85">
          <w:rPr>
            <w:rFonts w:ascii="Arial" w:eastAsia="Arial" w:hAnsi="Arial" w:cs="Arial"/>
            <w:color w:val="800080"/>
            <w:spacing w:val="2"/>
            <w:u w:val="single" w:color="800080"/>
          </w:rPr>
          <w:delText>T</w:delText>
        </w:r>
        <w:r w:rsidDel="00FC4E85">
          <w:rPr>
            <w:rFonts w:ascii="Arial" w:eastAsia="Arial" w:hAnsi="Arial" w:cs="Arial"/>
            <w:color w:val="800080"/>
            <w:u w:val="single" w:color="800080"/>
          </w:rPr>
          <w:delText xml:space="preserve">S </w:delText>
        </w:r>
        <w:r w:rsidDel="00FC4E85">
          <w:rPr>
            <w:rFonts w:ascii="Arial" w:eastAsia="Arial" w:hAnsi="Arial" w:cs="Arial"/>
            <w:color w:val="800080"/>
            <w:spacing w:val="13"/>
            <w:u w:val="single" w:color="800080"/>
          </w:rPr>
          <w:delText xml:space="preserve"> </w:delText>
        </w:r>
        <w:r w:rsidDel="00FC4E85">
          <w:rPr>
            <w:rFonts w:ascii="Arial" w:eastAsia="Arial" w:hAnsi="Arial" w:cs="Arial"/>
            <w:color w:val="800080"/>
            <w:spacing w:val="-4"/>
            <w:u w:val="single" w:color="800080"/>
          </w:rPr>
          <w:delText>M</w:delText>
        </w:r>
        <w:r w:rsidDel="00FC4E85">
          <w:rPr>
            <w:rFonts w:ascii="Arial" w:eastAsia="Arial" w:hAnsi="Arial" w:cs="Arial"/>
            <w:color w:val="800080"/>
            <w:u w:val="single" w:color="800080"/>
          </w:rPr>
          <w:delText>ana</w:delText>
        </w:r>
        <w:r w:rsidDel="00FC4E85">
          <w:rPr>
            <w:rFonts w:ascii="Arial" w:eastAsia="Arial" w:hAnsi="Arial" w:cs="Arial"/>
            <w:color w:val="800080"/>
            <w:spacing w:val="2"/>
            <w:u w:val="single" w:color="800080"/>
          </w:rPr>
          <w:delText>g</w:delText>
        </w:r>
        <w:r w:rsidDel="00FC4E85">
          <w:rPr>
            <w:rFonts w:ascii="Arial" w:eastAsia="Arial" w:hAnsi="Arial" w:cs="Arial"/>
            <w:color w:val="800080"/>
            <w:u w:val="single" w:color="800080"/>
          </w:rPr>
          <w:delText>e</w:delText>
        </w:r>
        <w:r w:rsidDel="00FC4E85">
          <w:rPr>
            <w:rFonts w:ascii="Arial" w:eastAsia="Arial" w:hAnsi="Arial" w:cs="Arial"/>
            <w:color w:val="800080"/>
            <w:spacing w:val="1"/>
            <w:u w:val="single" w:color="800080"/>
          </w:rPr>
          <w:delText>r</w:delText>
        </w:r>
        <w:r w:rsidDel="00FC4E85">
          <w:rPr>
            <w:rFonts w:ascii="Arial" w:eastAsia="Arial" w:hAnsi="Arial" w:cs="Arial"/>
            <w:color w:val="800080"/>
            <w:u w:val="single" w:color="800080"/>
          </w:rPr>
          <w:delText xml:space="preserve">s </w:delText>
        </w:r>
        <w:r w:rsidDel="00FC4E85">
          <w:rPr>
            <w:rFonts w:ascii="Arial" w:eastAsia="Arial" w:hAnsi="Arial" w:cs="Arial"/>
            <w:color w:val="800080"/>
            <w:spacing w:val="12"/>
            <w:u w:val="single" w:color="800080"/>
          </w:rPr>
          <w:delText xml:space="preserve"> </w:delText>
        </w:r>
        <w:r w:rsidDel="00FC4E85">
          <w:rPr>
            <w:rFonts w:ascii="Arial" w:eastAsia="Arial" w:hAnsi="Arial" w:cs="Arial"/>
            <w:color w:val="800080"/>
            <w:spacing w:val="-4"/>
            <w:u w:val="single" w:color="800080"/>
          </w:rPr>
          <w:delText>w</w:delText>
        </w:r>
        <w:r w:rsidDel="00FC4E85">
          <w:rPr>
            <w:rFonts w:ascii="Arial" w:eastAsia="Arial" w:hAnsi="Arial" w:cs="Arial"/>
            <w:color w:val="800080"/>
            <w:u w:val="single" w:color="800080"/>
          </w:rPr>
          <w:delText xml:space="preserve">ho </w:delText>
        </w:r>
        <w:r w:rsidDel="00FC4E85">
          <w:rPr>
            <w:rFonts w:ascii="Arial" w:eastAsia="Arial" w:hAnsi="Arial" w:cs="Arial"/>
            <w:color w:val="800080"/>
            <w:spacing w:val="14"/>
            <w:u w:val="single" w:color="800080"/>
          </w:rPr>
          <w:delText xml:space="preserve"> </w:delText>
        </w:r>
        <w:r w:rsidDel="00FC4E85">
          <w:rPr>
            <w:rFonts w:ascii="Arial" w:eastAsia="Arial" w:hAnsi="Arial" w:cs="Arial"/>
            <w:color w:val="800080"/>
            <w:u w:val="single" w:color="800080"/>
          </w:rPr>
          <w:delText>de</w:delText>
        </w:r>
        <w:r w:rsidDel="00FC4E85">
          <w:rPr>
            <w:rFonts w:ascii="Arial" w:eastAsia="Arial" w:hAnsi="Arial" w:cs="Arial"/>
            <w:color w:val="800080"/>
            <w:spacing w:val="1"/>
            <w:u w:val="single" w:color="800080"/>
          </w:rPr>
          <w:delText>m</w:delText>
        </w:r>
        <w:r w:rsidDel="00FC4E85">
          <w:rPr>
            <w:rFonts w:ascii="Arial" w:eastAsia="Arial" w:hAnsi="Arial" w:cs="Arial"/>
            <w:color w:val="800080"/>
            <w:u w:val="single" w:color="800080"/>
          </w:rPr>
          <w:delText>ons</w:delText>
        </w:r>
        <w:r w:rsidDel="00FC4E85">
          <w:rPr>
            <w:rFonts w:ascii="Arial" w:eastAsia="Arial" w:hAnsi="Arial" w:cs="Arial"/>
            <w:color w:val="800080"/>
            <w:spacing w:val="-1"/>
            <w:u w:val="single" w:color="800080"/>
          </w:rPr>
          <w:delText>t</w:delText>
        </w:r>
        <w:r w:rsidDel="00FC4E85">
          <w:rPr>
            <w:rFonts w:ascii="Arial" w:eastAsia="Arial" w:hAnsi="Arial" w:cs="Arial"/>
            <w:color w:val="800080"/>
            <w:spacing w:val="1"/>
            <w:u w:val="single" w:color="800080"/>
          </w:rPr>
          <w:delText>r</w:delText>
        </w:r>
        <w:r w:rsidDel="00FC4E85">
          <w:rPr>
            <w:rFonts w:ascii="Arial" w:eastAsia="Arial" w:hAnsi="Arial" w:cs="Arial"/>
            <w:color w:val="800080"/>
            <w:u w:val="single" w:color="800080"/>
          </w:rPr>
          <w:delText>a</w:delText>
        </w:r>
        <w:r w:rsidDel="00FC4E85">
          <w:rPr>
            <w:rFonts w:ascii="Arial" w:eastAsia="Arial" w:hAnsi="Arial" w:cs="Arial"/>
            <w:color w:val="800080"/>
            <w:spacing w:val="1"/>
            <w:u w:val="single" w:color="800080"/>
          </w:rPr>
          <w:delText>t</w:delText>
        </w:r>
        <w:r w:rsidDel="00FC4E85">
          <w:rPr>
            <w:rFonts w:ascii="Arial" w:eastAsia="Arial" w:hAnsi="Arial" w:cs="Arial"/>
            <w:color w:val="800080"/>
            <w:u w:val="single" w:color="800080"/>
          </w:rPr>
          <w:delText xml:space="preserve">e </w:delText>
        </w:r>
        <w:r w:rsidDel="00FC4E85">
          <w:rPr>
            <w:rFonts w:ascii="Arial" w:eastAsia="Arial" w:hAnsi="Arial" w:cs="Arial"/>
            <w:color w:val="800080"/>
            <w:spacing w:val="12"/>
            <w:u w:val="single" w:color="800080"/>
          </w:rPr>
          <w:delText xml:space="preserve"> </w:delText>
        </w:r>
        <w:r w:rsidDel="00FC4E85">
          <w:rPr>
            <w:rFonts w:ascii="Arial" w:eastAsia="Arial" w:hAnsi="Arial" w:cs="Arial"/>
            <w:color w:val="800080"/>
            <w:u w:val="single" w:color="800080"/>
          </w:rPr>
          <w:delText>a</w:delText>
        </w:r>
        <w:r w:rsidDel="00FC4E85">
          <w:rPr>
            <w:rFonts w:ascii="Arial" w:eastAsia="Arial" w:hAnsi="Arial" w:cs="Arial"/>
            <w:color w:val="800080"/>
            <w:spacing w:val="-3"/>
            <w:u w:val="single" w:color="800080"/>
          </w:rPr>
          <w:delText>p</w:delText>
        </w:r>
        <w:r w:rsidDel="00FC4E85">
          <w:rPr>
            <w:rFonts w:ascii="Arial" w:eastAsia="Arial" w:hAnsi="Arial" w:cs="Arial"/>
            <w:color w:val="800080"/>
            <w:spacing w:val="1"/>
            <w:u w:val="single" w:color="800080"/>
          </w:rPr>
          <w:delText>t</w:delText>
        </w:r>
        <w:r w:rsidDel="00FC4E85">
          <w:rPr>
            <w:rFonts w:ascii="Arial" w:eastAsia="Arial" w:hAnsi="Arial" w:cs="Arial"/>
            <w:color w:val="800080"/>
            <w:spacing w:val="-1"/>
            <w:u w:val="single" w:color="800080"/>
          </w:rPr>
          <w:delText>i</w:delText>
        </w:r>
        <w:r w:rsidDel="00FC4E85">
          <w:rPr>
            <w:rFonts w:ascii="Arial" w:eastAsia="Arial" w:hAnsi="Arial" w:cs="Arial"/>
            <w:color w:val="800080"/>
            <w:spacing w:val="1"/>
            <w:u w:val="single" w:color="800080"/>
          </w:rPr>
          <w:delText>t</w:delText>
        </w:r>
        <w:r w:rsidDel="00FC4E85">
          <w:rPr>
            <w:rFonts w:ascii="Arial" w:eastAsia="Arial" w:hAnsi="Arial" w:cs="Arial"/>
            <w:color w:val="800080"/>
            <w:u w:val="single" w:color="800080"/>
          </w:rPr>
          <w:delText xml:space="preserve">ude </w:delText>
        </w:r>
        <w:r w:rsidDel="00FC4E85">
          <w:rPr>
            <w:rFonts w:ascii="Arial" w:eastAsia="Arial" w:hAnsi="Arial" w:cs="Arial"/>
            <w:color w:val="800080"/>
            <w:spacing w:val="10"/>
            <w:u w:val="single" w:color="800080"/>
          </w:rPr>
          <w:delText xml:space="preserve"> </w:delText>
        </w:r>
        <w:r w:rsidDel="00FC4E85">
          <w:rPr>
            <w:rFonts w:ascii="Arial" w:eastAsia="Arial" w:hAnsi="Arial" w:cs="Arial"/>
            <w:color w:val="800080"/>
            <w:spacing w:val="1"/>
            <w:u w:val="single" w:color="800080"/>
          </w:rPr>
          <w:delText>f</w:delText>
        </w:r>
        <w:r w:rsidDel="00FC4E85">
          <w:rPr>
            <w:rFonts w:ascii="Arial" w:eastAsia="Arial" w:hAnsi="Arial" w:cs="Arial"/>
            <w:color w:val="800080"/>
            <w:u w:val="single" w:color="800080"/>
          </w:rPr>
          <w:delText xml:space="preserve">or </w:delText>
        </w:r>
        <w:r w:rsidDel="00FC4E85">
          <w:rPr>
            <w:rFonts w:ascii="Arial" w:eastAsia="Arial" w:hAnsi="Arial" w:cs="Arial"/>
            <w:color w:val="800080"/>
            <w:spacing w:val="13"/>
            <w:u w:val="single" w:color="800080"/>
          </w:rPr>
          <w:delText xml:space="preserve"> </w:delText>
        </w:r>
        <w:r w:rsidDel="00FC4E85">
          <w:rPr>
            <w:rFonts w:ascii="Arial" w:eastAsia="Arial" w:hAnsi="Arial" w:cs="Arial"/>
            <w:color w:val="800080"/>
            <w:spacing w:val="1"/>
            <w:u w:val="single" w:color="800080"/>
          </w:rPr>
          <w:delText>tr</w:delText>
        </w:r>
        <w:r w:rsidDel="00FC4E85">
          <w:rPr>
            <w:rFonts w:ascii="Arial" w:eastAsia="Arial" w:hAnsi="Arial" w:cs="Arial"/>
            <w:color w:val="800080"/>
            <w:u w:val="single" w:color="800080"/>
          </w:rPr>
          <w:delText>a</w:delText>
        </w:r>
        <w:r w:rsidDel="00FC4E85">
          <w:rPr>
            <w:rFonts w:ascii="Arial" w:eastAsia="Arial" w:hAnsi="Arial" w:cs="Arial"/>
            <w:color w:val="800080"/>
            <w:spacing w:val="-1"/>
            <w:u w:val="single" w:color="800080"/>
          </w:rPr>
          <w:delText>i</w:delText>
        </w:r>
        <w:r w:rsidDel="00FC4E85">
          <w:rPr>
            <w:rFonts w:ascii="Arial" w:eastAsia="Arial" w:hAnsi="Arial" w:cs="Arial"/>
            <w:color w:val="800080"/>
            <w:u w:val="single" w:color="800080"/>
          </w:rPr>
          <w:delText>n</w:delText>
        </w:r>
        <w:r w:rsidDel="00FC4E85">
          <w:rPr>
            <w:rFonts w:ascii="Arial" w:eastAsia="Arial" w:hAnsi="Arial" w:cs="Arial"/>
            <w:color w:val="800080"/>
            <w:spacing w:val="-1"/>
            <w:u w:val="single" w:color="800080"/>
          </w:rPr>
          <w:delText>i</w:delText>
        </w:r>
        <w:r w:rsidDel="00FC4E85">
          <w:rPr>
            <w:rFonts w:ascii="Arial" w:eastAsia="Arial" w:hAnsi="Arial" w:cs="Arial"/>
            <w:color w:val="800080"/>
            <w:u w:val="single" w:color="800080"/>
          </w:rPr>
          <w:delText xml:space="preserve">ng </w:delText>
        </w:r>
        <w:r w:rsidDel="00FC4E85">
          <w:rPr>
            <w:rFonts w:ascii="Arial" w:eastAsia="Arial" w:hAnsi="Arial" w:cs="Arial"/>
            <w:color w:val="800080"/>
            <w:spacing w:val="14"/>
            <w:u w:val="single" w:color="800080"/>
          </w:rPr>
          <w:delText xml:space="preserve"> </w:delText>
        </w:r>
        <w:r w:rsidDel="00FC4E85">
          <w:rPr>
            <w:rFonts w:ascii="Arial" w:eastAsia="Arial" w:hAnsi="Arial" w:cs="Arial"/>
            <w:color w:val="800080"/>
            <w:u w:val="single" w:color="800080"/>
          </w:rPr>
          <w:delText>shou</w:delText>
        </w:r>
        <w:r w:rsidDel="00FC4E85">
          <w:rPr>
            <w:rFonts w:ascii="Arial" w:eastAsia="Arial" w:hAnsi="Arial" w:cs="Arial"/>
            <w:color w:val="800080"/>
            <w:spacing w:val="-1"/>
            <w:u w:val="single" w:color="800080"/>
          </w:rPr>
          <w:delText>l</w:delText>
        </w:r>
        <w:r w:rsidDel="00FC4E85">
          <w:rPr>
            <w:rFonts w:ascii="Arial" w:eastAsia="Arial" w:hAnsi="Arial" w:cs="Arial"/>
            <w:color w:val="800080"/>
            <w:u w:val="single" w:color="800080"/>
          </w:rPr>
          <w:delText xml:space="preserve">d </w:delText>
        </w:r>
        <w:r w:rsidDel="00FC4E85">
          <w:rPr>
            <w:rFonts w:ascii="Arial" w:eastAsia="Arial" w:hAnsi="Arial" w:cs="Arial"/>
            <w:color w:val="800080"/>
            <w:spacing w:val="11"/>
            <w:u w:val="single" w:color="800080"/>
          </w:rPr>
          <w:delText xml:space="preserve"> </w:delText>
        </w:r>
        <w:r w:rsidDel="00FC4E85">
          <w:rPr>
            <w:rFonts w:ascii="Arial" w:eastAsia="Arial" w:hAnsi="Arial" w:cs="Arial"/>
            <w:color w:val="800080"/>
            <w:u w:val="single" w:color="800080"/>
          </w:rPr>
          <w:delText>be</w:delText>
        </w:r>
        <w:r w:rsidDel="00FC4E85">
          <w:rPr>
            <w:rFonts w:ascii="Arial" w:eastAsia="Arial" w:hAnsi="Arial" w:cs="Arial"/>
            <w:color w:val="800080"/>
          </w:rPr>
          <w:delText xml:space="preserve"> </w:delText>
        </w:r>
        <w:r w:rsidDel="00FC4E85">
          <w:rPr>
            <w:rFonts w:ascii="Arial" w:eastAsia="Arial" w:hAnsi="Arial" w:cs="Arial"/>
            <w:color w:val="800080"/>
            <w:u w:val="single" w:color="800080"/>
          </w:rPr>
          <w:delText>encou</w:delText>
        </w:r>
        <w:r w:rsidDel="00FC4E85">
          <w:rPr>
            <w:rFonts w:ascii="Arial" w:eastAsia="Arial" w:hAnsi="Arial" w:cs="Arial"/>
            <w:color w:val="800080"/>
            <w:spacing w:val="1"/>
            <w:u w:val="single" w:color="800080"/>
          </w:rPr>
          <w:delText>r</w:delText>
        </w:r>
        <w:r w:rsidDel="00FC4E85">
          <w:rPr>
            <w:rFonts w:ascii="Arial" w:eastAsia="Arial" w:hAnsi="Arial" w:cs="Arial"/>
            <w:color w:val="800080"/>
            <w:spacing w:val="-3"/>
            <w:u w:val="single" w:color="800080"/>
          </w:rPr>
          <w:delText>a</w:delText>
        </w:r>
        <w:r w:rsidDel="00FC4E85">
          <w:rPr>
            <w:rFonts w:ascii="Arial" w:eastAsia="Arial" w:hAnsi="Arial" w:cs="Arial"/>
            <w:color w:val="800080"/>
            <w:spacing w:val="2"/>
            <w:u w:val="single" w:color="800080"/>
          </w:rPr>
          <w:delText>g</w:delText>
        </w:r>
        <w:r w:rsidDel="00FC4E85">
          <w:rPr>
            <w:rFonts w:ascii="Arial" w:eastAsia="Arial" w:hAnsi="Arial" w:cs="Arial"/>
            <w:color w:val="800080"/>
            <w:u w:val="single" w:color="800080"/>
          </w:rPr>
          <w:delText>ed</w:delText>
        </w:r>
        <w:r w:rsidDel="00FC4E85">
          <w:rPr>
            <w:rFonts w:ascii="Arial" w:eastAsia="Arial" w:hAnsi="Arial" w:cs="Arial"/>
            <w:color w:val="800080"/>
            <w:spacing w:val="27"/>
            <w:u w:val="single" w:color="800080"/>
          </w:rPr>
          <w:delText xml:space="preserve"> </w:delText>
        </w:r>
        <w:r w:rsidDel="00FC4E85">
          <w:rPr>
            <w:rFonts w:ascii="Arial" w:eastAsia="Arial" w:hAnsi="Arial" w:cs="Arial"/>
            <w:color w:val="800080"/>
            <w:spacing w:val="2"/>
            <w:u w:val="single" w:color="800080"/>
          </w:rPr>
          <w:delText>t</w:delText>
        </w:r>
        <w:r w:rsidDel="00FC4E85">
          <w:rPr>
            <w:rFonts w:ascii="Arial" w:eastAsia="Arial" w:hAnsi="Arial" w:cs="Arial"/>
            <w:color w:val="800080"/>
            <w:u w:val="single" w:color="800080"/>
          </w:rPr>
          <w:delText>o</w:delText>
        </w:r>
        <w:r w:rsidDel="00FC4E85">
          <w:rPr>
            <w:rFonts w:ascii="Arial" w:eastAsia="Arial" w:hAnsi="Arial" w:cs="Arial"/>
            <w:color w:val="800080"/>
            <w:spacing w:val="27"/>
            <w:u w:val="single" w:color="800080"/>
          </w:rPr>
          <w:delText xml:space="preserve"> </w:delText>
        </w:r>
        <w:r w:rsidDel="00FC4E85">
          <w:rPr>
            <w:rFonts w:ascii="Arial" w:eastAsia="Arial" w:hAnsi="Arial" w:cs="Arial"/>
            <w:color w:val="800080"/>
            <w:u w:val="single" w:color="800080"/>
          </w:rPr>
          <w:delText>o</w:delText>
        </w:r>
        <w:r w:rsidDel="00FC4E85">
          <w:rPr>
            <w:rFonts w:ascii="Arial" w:eastAsia="Arial" w:hAnsi="Arial" w:cs="Arial"/>
            <w:color w:val="800080"/>
            <w:spacing w:val="-3"/>
            <w:u w:val="single" w:color="800080"/>
          </w:rPr>
          <w:delText>b</w:delText>
        </w:r>
        <w:r w:rsidDel="00FC4E85">
          <w:rPr>
            <w:rFonts w:ascii="Arial" w:eastAsia="Arial" w:hAnsi="Arial" w:cs="Arial"/>
            <w:color w:val="800080"/>
            <w:spacing w:val="1"/>
            <w:u w:val="single" w:color="800080"/>
          </w:rPr>
          <w:delText>t</w:delText>
        </w:r>
        <w:r w:rsidDel="00FC4E85">
          <w:rPr>
            <w:rFonts w:ascii="Arial" w:eastAsia="Arial" w:hAnsi="Arial" w:cs="Arial"/>
            <w:color w:val="800080"/>
            <w:u w:val="single" w:color="800080"/>
          </w:rPr>
          <w:delText>a</w:delText>
        </w:r>
        <w:r w:rsidDel="00FC4E85">
          <w:rPr>
            <w:rFonts w:ascii="Arial" w:eastAsia="Arial" w:hAnsi="Arial" w:cs="Arial"/>
            <w:color w:val="800080"/>
            <w:spacing w:val="-1"/>
            <w:u w:val="single" w:color="800080"/>
          </w:rPr>
          <w:delText>i</w:delText>
        </w:r>
        <w:r w:rsidDel="00FC4E85">
          <w:rPr>
            <w:rFonts w:ascii="Arial" w:eastAsia="Arial" w:hAnsi="Arial" w:cs="Arial"/>
            <w:color w:val="800080"/>
            <w:u w:val="single" w:color="800080"/>
          </w:rPr>
          <w:delText>n</w:delText>
        </w:r>
        <w:r w:rsidDel="00FC4E85">
          <w:rPr>
            <w:rFonts w:ascii="Arial" w:eastAsia="Arial" w:hAnsi="Arial" w:cs="Arial"/>
            <w:color w:val="800080"/>
            <w:spacing w:val="27"/>
            <w:u w:val="single" w:color="800080"/>
          </w:rPr>
          <w:delText xml:space="preserve"> </w:delText>
        </w:r>
        <w:r w:rsidDel="00FC4E85">
          <w:rPr>
            <w:rFonts w:ascii="Arial" w:eastAsia="Arial" w:hAnsi="Arial" w:cs="Arial"/>
            <w:color w:val="800080"/>
            <w:u w:val="single" w:color="800080"/>
          </w:rPr>
          <w:delText>a</w:delText>
        </w:r>
        <w:r w:rsidDel="00FC4E85">
          <w:rPr>
            <w:rFonts w:ascii="Arial" w:eastAsia="Arial" w:hAnsi="Arial" w:cs="Arial"/>
            <w:color w:val="800080"/>
            <w:spacing w:val="-3"/>
            <w:u w:val="single" w:color="800080"/>
          </w:rPr>
          <w:delText>b</w:delText>
        </w:r>
        <w:r w:rsidDel="00FC4E85">
          <w:rPr>
            <w:rFonts w:ascii="Arial" w:eastAsia="Arial" w:hAnsi="Arial" w:cs="Arial"/>
            <w:color w:val="800080"/>
            <w:spacing w:val="-1"/>
            <w:u w:val="single" w:color="800080"/>
          </w:rPr>
          <w:delText>ili</w:delText>
        </w:r>
        <w:r w:rsidDel="00FC4E85">
          <w:rPr>
            <w:rFonts w:ascii="Arial" w:eastAsia="Arial" w:hAnsi="Arial" w:cs="Arial"/>
            <w:color w:val="800080"/>
            <w:spacing w:val="1"/>
            <w:u w:val="single" w:color="800080"/>
          </w:rPr>
          <w:delText>t</w:delText>
        </w:r>
        <w:r w:rsidDel="00FC4E85">
          <w:rPr>
            <w:rFonts w:ascii="Arial" w:eastAsia="Arial" w:hAnsi="Arial" w:cs="Arial"/>
            <w:color w:val="800080"/>
            <w:u w:val="single" w:color="800080"/>
          </w:rPr>
          <w:delText>y</w:delText>
        </w:r>
        <w:r w:rsidDel="00FC4E85">
          <w:rPr>
            <w:rFonts w:ascii="Arial" w:eastAsia="Arial" w:hAnsi="Arial" w:cs="Arial"/>
            <w:color w:val="800080"/>
            <w:spacing w:val="25"/>
            <w:u w:val="single" w:color="800080"/>
          </w:rPr>
          <w:delText xml:space="preserve"> </w:delText>
        </w:r>
        <w:r w:rsidDel="00FC4E85">
          <w:rPr>
            <w:rFonts w:ascii="Arial" w:eastAsia="Arial" w:hAnsi="Arial" w:cs="Arial"/>
            <w:color w:val="800080"/>
            <w:u w:val="single" w:color="800080"/>
          </w:rPr>
          <w:delText>and</w:delText>
        </w:r>
        <w:r w:rsidDel="00FC4E85">
          <w:rPr>
            <w:rFonts w:ascii="Arial" w:eastAsia="Arial" w:hAnsi="Arial" w:cs="Arial"/>
            <w:color w:val="800080"/>
            <w:spacing w:val="27"/>
            <w:u w:val="single" w:color="800080"/>
          </w:rPr>
          <w:delText xml:space="preserve"> </w:delText>
        </w:r>
        <w:r w:rsidDel="00FC4E85">
          <w:rPr>
            <w:rFonts w:ascii="Arial" w:eastAsia="Arial" w:hAnsi="Arial" w:cs="Arial"/>
            <w:color w:val="800080"/>
            <w:spacing w:val="2"/>
            <w:u w:val="single" w:color="800080"/>
          </w:rPr>
          <w:delText>e</w:delText>
        </w:r>
        <w:r w:rsidDel="00FC4E85">
          <w:rPr>
            <w:rFonts w:ascii="Arial" w:eastAsia="Arial" w:hAnsi="Arial" w:cs="Arial"/>
            <w:color w:val="800080"/>
            <w:spacing w:val="-2"/>
            <w:u w:val="single" w:color="800080"/>
          </w:rPr>
          <w:delText>x</w:delText>
        </w:r>
        <w:r w:rsidDel="00FC4E85">
          <w:rPr>
            <w:rFonts w:ascii="Arial" w:eastAsia="Arial" w:hAnsi="Arial" w:cs="Arial"/>
            <w:color w:val="800080"/>
            <w:u w:val="single" w:color="800080"/>
          </w:rPr>
          <w:delText>pe</w:delText>
        </w:r>
        <w:r w:rsidDel="00FC4E85">
          <w:rPr>
            <w:rFonts w:ascii="Arial" w:eastAsia="Arial" w:hAnsi="Arial" w:cs="Arial"/>
            <w:color w:val="800080"/>
            <w:spacing w:val="1"/>
            <w:u w:val="single" w:color="800080"/>
          </w:rPr>
          <w:delText>r</w:delText>
        </w:r>
        <w:r w:rsidDel="00FC4E85">
          <w:rPr>
            <w:rFonts w:ascii="Arial" w:eastAsia="Arial" w:hAnsi="Arial" w:cs="Arial"/>
            <w:color w:val="800080"/>
            <w:spacing w:val="-1"/>
            <w:u w:val="single" w:color="800080"/>
          </w:rPr>
          <w:delText>i</w:delText>
        </w:r>
        <w:r w:rsidDel="00FC4E85">
          <w:rPr>
            <w:rFonts w:ascii="Arial" w:eastAsia="Arial" w:hAnsi="Arial" w:cs="Arial"/>
            <w:color w:val="800080"/>
            <w:u w:val="single" w:color="800080"/>
          </w:rPr>
          <w:delText>ence</w:delText>
        </w:r>
        <w:r w:rsidDel="00FC4E85">
          <w:rPr>
            <w:rFonts w:ascii="Arial" w:eastAsia="Arial" w:hAnsi="Arial" w:cs="Arial"/>
            <w:color w:val="800080"/>
            <w:spacing w:val="27"/>
            <w:u w:val="single" w:color="800080"/>
          </w:rPr>
          <w:delText xml:space="preserve"> </w:delText>
        </w:r>
        <w:r w:rsidDel="00FC4E85">
          <w:rPr>
            <w:rFonts w:ascii="Arial" w:eastAsia="Arial" w:hAnsi="Arial" w:cs="Arial"/>
            <w:color w:val="800080"/>
            <w:spacing w:val="-1"/>
            <w:u w:val="single" w:color="800080"/>
          </w:rPr>
          <w:delText>i</w:delText>
        </w:r>
        <w:r w:rsidDel="00FC4E85">
          <w:rPr>
            <w:rFonts w:ascii="Arial" w:eastAsia="Arial" w:hAnsi="Arial" w:cs="Arial"/>
            <w:color w:val="800080"/>
            <w:u w:val="single" w:color="800080"/>
          </w:rPr>
          <w:delText>n</w:delText>
        </w:r>
        <w:r w:rsidDel="00FC4E85">
          <w:rPr>
            <w:rFonts w:ascii="Arial" w:eastAsia="Arial" w:hAnsi="Arial" w:cs="Arial"/>
            <w:color w:val="800080"/>
            <w:spacing w:val="27"/>
            <w:u w:val="single" w:color="800080"/>
          </w:rPr>
          <w:delText xml:space="preserve"> </w:delText>
        </w:r>
        <w:r w:rsidDel="00FC4E85">
          <w:rPr>
            <w:rFonts w:ascii="Arial" w:eastAsia="Arial" w:hAnsi="Arial" w:cs="Arial"/>
            <w:color w:val="800080"/>
            <w:spacing w:val="1"/>
            <w:u w:val="single" w:color="800080"/>
          </w:rPr>
          <w:delText>i</w:delText>
        </w:r>
        <w:r w:rsidDel="00FC4E85">
          <w:rPr>
            <w:rFonts w:ascii="Arial" w:eastAsia="Arial" w:hAnsi="Arial" w:cs="Arial"/>
            <w:color w:val="800080"/>
            <w:u w:val="single" w:color="800080"/>
          </w:rPr>
          <w:delText>ns</w:delText>
        </w:r>
        <w:r w:rsidDel="00FC4E85">
          <w:rPr>
            <w:rFonts w:ascii="Arial" w:eastAsia="Arial" w:hAnsi="Arial" w:cs="Arial"/>
            <w:color w:val="800080"/>
            <w:spacing w:val="1"/>
            <w:u w:val="single" w:color="800080"/>
          </w:rPr>
          <w:delText>tr</w:delText>
        </w:r>
        <w:r w:rsidDel="00FC4E85">
          <w:rPr>
            <w:rFonts w:ascii="Arial" w:eastAsia="Arial" w:hAnsi="Arial" w:cs="Arial"/>
            <w:color w:val="800080"/>
            <w:u w:val="single" w:color="800080"/>
          </w:rPr>
          <w:delText>u</w:delText>
        </w:r>
        <w:r w:rsidDel="00FC4E85">
          <w:rPr>
            <w:rFonts w:ascii="Arial" w:eastAsia="Arial" w:hAnsi="Arial" w:cs="Arial"/>
            <w:color w:val="800080"/>
            <w:spacing w:val="-2"/>
            <w:u w:val="single" w:color="800080"/>
          </w:rPr>
          <w:delText>c</w:delText>
        </w:r>
        <w:r w:rsidDel="00FC4E85">
          <w:rPr>
            <w:rFonts w:ascii="Arial" w:eastAsia="Arial" w:hAnsi="Arial" w:cs="Arial"/>
            <w:color w:val="800080"/>
            <w:spacing w:val="1"/>
            <w:u w:val="single" w:color="800080"/>
          </w:rPr>
          <w:delText>t</w:delText>
        </w:r>
        <w:r w:rsidDel="00FC4E85">
          <w:rPr>
            <w:rFonts w:ascii="Arial" w:eastAsia="Arial" w:hAnsi="Arial" w:cs="Arial"/>
            <w:color w:val="800080"/>
            <w:spacing w:val="-1"/>
            <w:u w:val="single" w:color="800080"/>
          </w:rPr>
          <w:delText>i</w:delText>
        </w:r>
        <w:r w:rsidDel="00FC4E85">
          <w:rPr>
            <w:rFonts w:ascii="Arial" w:eastAsia="Arial" w:hAnsi="Arial" w:cs="Arial"/>
            <w:color w:val="800080"/>
            <w:u w:val="single" w:color="800080"/>
          </w:rPr>
          <w:delText>onal</w:delText>
        </w:r>
        <w:r w:rsidDel="00FC4E85">
          <w:rPr>
            <w:rFonts w:ascii="Arial" w:eastAsia="Arial" w:hAnsi="Arial" w:cs="Arial"/>
            <w:color w:val="800080"/>
            <w:spacing w:val="27"/>
            <w:u w:val="single" w:color="800080"/>
          </w:rPr>
          <w:delText xml:space="preserve"> </w:delText>
        </w:r>
        <w:r w:rsidDel="00FC4E85">
          <w:rPr>
            <w:rFonts w:ascii="Arial" w:eastAsia="Arial" w:hAnsi="Arial" w:cs="Arial"/>
            <w:color w:val="800080"/>
            <w:spacing w:val="1"/>
            <w:u w:val="single" w:color="800080"/>
          </w:rPr>
          <w:delText>t</w:delText>
        </w:r>
        <w:r w:rsidDel="00FC4E85">
          <w:rPr>
            <w:rFonts w:ascii="Arial" w:eastAsia="Arial" w:hAnsi="Arial" w:cs="Arial"/>
            <w:color w:val="800080"/>
            <w:u w:val="single" w:color="800080"/>
          </w:rPr>
          <w:delText>echn</w:delText>
        </w:r>
        <w:r w:rsidDel="00FC4E85">
          <w:rPr>
            <w:rFonts w:ascii="Arial" w:eastAsia="Arial" w:hAnsi="Arial" w:cs="Arial"/>
            <w:color w:val="800080"/>
            <w:spacing w:val="-4"/>
            <w:u w:val="single" w:color="800080"/>
          </w:rPr>
          <w:delText>i</w:delText>
        </w:r>
        <w:r w:rsidDel="00FC4E85">
          <w:rPr>
            <w:rFonts w:ascii="Arial" w:eastAsia="Arial" w:hAnsi="Arial" w:cs="Arial"/>
            <w:color w:val="800080"/>
            <w:spacing w:val="2"/>
            <w:u w:val="single" w:color="800080"/>
          </w:rPr>
          <w:delText>q</w:delText>
        </w:r>
        <w:r w:rsidDel="00FC4E85">
          <w:rPr>
            <w:rFonts w:ascii="Arial" w:eastAsia="Arial" w:hAnsi="Arial" w:cs="Arial"/>
            <w:color w:val="800080"/>
            <w:u w:val="single" w:color="800080"/>
          </w:rPr>
          <w:delText>ues,</w:delText>
        </w:r>
        <w:r w:rsidDel="00FC4E85">
          <w:rPr>
            <w:rFonts w:ascii="Arial" w:eastAsia="Arial" w:hAnsi="Arial" w:cs="Arial"/>
            <w:color w:val="800080"/>
            <w:spacing w:val="26"/>
            <w:u w:val="single" w:color="800080"/>
          </w:rPr>
          <w:delText xml:space="preserve"> </w:delText>
        </w:r>
        <w:r w:rsidDel="00FC4E85">
          <w:rPr>
            <w:rFonts w:ascii="Arial" w:eastAsia="Arial" w:hAnsi="Arial" w:cs="Arial"/>
            <w:color w:val="800080"/>
            <w:spacing w:val="2"/>
            <w:u w:val="single" w:color="800080"/>
          </w:rPr>
          <w:delText>k</w:delText>
        </w:r>
        <w:r w:rsidDel="00FC4E85">
          <w:rPr>
            <w:rFonts w:ascii="Arial" w:eastAsia="Arial" w:hAnsi="Arial" w:cs="Arial"/>
            <w:color w:val="800080"/>
            <w:u w:val="single" w:color="800080"/>
          </w:rPr>
          <w:delText>no</w:delText>
        </w:r>
        <w:r w:rsidDel="00FC4E85">
          <w:rPr>
            <w:rFonts w:ascii="Arial" w:eastAsia="Arial" w:hAnsi="Arial" w:cs="Arial"/>
            <w:color w:val="800080"/>
            <w:spacing w:val="-4"/>
            <w:u w:val="single" w:color="800080"/>
          </w:rPr>
          <w:delText>w</w:delText>
        </w:r>
        <w:r w:rsidDel="00FC4E85">
          <w:rPr>
            <w:rFonts w:ascii="Arial" w:eastAsia="Arial" w:hAnsi="Arial" w:cs="Arial"/>
            <w:color w:val="800080"/>
            <w:spacing w:val="-1"/>
            <w:u w:val="single" w:color="800080"/>
          </w:rPr>
          <w:delText>l</w:delText>
        </w:r>
        <w:r w:rsidDel="00FC4E85">
          <w:rPr>
            <w:rFonts w:ascii="Arial" w:eastAsia="Arial" w:hAnsi="Arial" w:cs="Arial"/>
            <w:color w:val="800080"/>
            <w:u w:val="single" w:color="800080"/>
          </w:rPr>
          <w:delText>ed</w:delText>
        </w:r>
        <w:r w:rsidDel="00FC4E85">
          <w:rPr>
            <w:rFonts w:ascii="Arial" w:eastAsia="Arial" w:hAnsi="Arial" w:cs="Arial"/>
            <w:color w:val="800080"/>
            <w:spacing w:val="2"/>
            <w:u w:val="single" w:color="800080"/>
          </w:rPr>
          <w:delText>g</w:delText>
        </w:r>
        <w:r w:rsidDel="00FC4E85">
          <w:rPr>
            <w:rFonts w:ascii="Arial" w:eastAsia="Arial" w:hAnsi="Arial" w:cs="Arial"/>
            <w:color w:val="800080"/>
            <w:u w:val="single" w:color="800080"/>
          </w:rPr>
          <w:delText>e</w:delText>
        </w:r>
        <w:r w:rsidDel="00FC4E85">
          <w:rPr>
            <w:rFonts w:ascii="Arial" w:eastAsia="Arial" w:hAnsi="Arial" w:cs="Arial"/>
            <w:color w:val="800080"/>
            <w:spacing w:val="27"/>
            <w:u w:val="single" w:color="800080"/>
          </w:rPr>
          <w:delText xml:space="preserve"> </w:delText>
        </w:r>
        <w:r w:rsidDel="00FC4E85">
          <w:rPr>
            <w:rFonts w:ascii="Arial" w:eastAsia="Arial" w:hAnsi="Arial" w:cs="Arial"/>
            <w:color w:val="800080"/>
            <w:spacing w:val="-3"/>
            <w:u w:val="single" w:color="800080"/>
          </w:rPr>
          <w:delText>o</w:delText>
        </w:r>
        <w:r w:rsidDel="00FC4E85">
          <w:rPr>
            <w:rFonts w:ascii="Arial" w:eastAsia="Arial" w:hAnsi="Arial" w:cs="Arial"/>
            <w:color w:val="800080"/>
            <w:u w:val="single" w:color="800080"/>
          </w:rPr>
          <w:delText>f</w:delText>
        </w:r>
        <w:r w:rsidDel="00FC4E85">
          <w:rPr>
            <w:rFonts w:ascii="Arial" w:eastAsia="Arial" w:hAnsi="Arial" w:cs="Arial"/>
            <w:color w:val="800080"/>
            <w:spacing w:val="28"/>
            <w:u w:val="single" w:color="800080"/>
          </w:rPr>
          <w:delText xml:space="preserve"> </w:delText>
        </w:r>
        <w:r w:rsidDel="00FC4E85">
          <w:rPr>
            <w:rFonts w:ascii="Arial" w:eastAsia="Arial" w:hAnsi="Arial" w:cs="Arial"/>
            <w:color w:val="800080"/>
            <w:spacing w:val="1"/>
            <w:u w:val="single" w:color="800080"/>
          </w:rPr>
          <w:delText>tr</w:delText>
        </w:r>
        <w:r w:rsidDel="00FC4E85">
          <w:rPr>
            <w:rFonts w:ascii="Arial" w:eastAsia="Arial" w:hAnsi="Arial" w:cs="Arial"/>
            <w:color w:val="800080"/>
            <w:u w:val="single" w:color="800080"/>
          </w:rPr>
          <w:delText>a</w:delText>
        </w:r>
        <w:r w:rsidDel="00FC4E85">
          <w:rPr>
            <w:rFonts w:ascii="Arial" w:eastAsia="Arial" w:hAnsi="Arial" w:cs="Arial"/>
            <w:color w:val="800080"/>
            <w:spacing w:val="-1"/>
            <w:u w:val="single" w:color="800080"/>
          </w:rPr>
          <w:delText>i</w:delText>
        </w:r>
        <w:r w:rsidDel="00FC4E85">
          <w:rPr>
            <w:rFonts w:ascii="Arial" w:eastAsia="Arial" w:hAnsi="Arial" w:cs="Arial"/>
            <w:color w:val="800080"/>
            <w:u w:val="single" w:color="800080"/>
          </w:rPr>
          <w:delText>n</w:delText>
        </w:r>
        <w:r w:rsidDel="00FC4E85">
          <w:rPr>
            <w:rFonts w:ascii="Arial" w:eastAsia="Arial" w:hAnsi="Arial" w:cs="Arial"/>
            <w:color w:val="800080"/>
            <w:spacing w:val="-1"/>
            <w:u w:val="single" w:color="800080"/>
          </w:rPr>
          <w:delText>i</w:delText>
        </w:r>
        <w:r w:rsidDel="00FC4E85">
          <w:rPr>
            <w:rFonts w:ascii="Arial" w:eastAsia="Arial" w:hAnsi="Arial" w:cs="Arial"/>
            <w:color w:val="800080"/>
            <w:spacing w:val="-3"/>
            <w:u w:val="single" w:color="800080"/>
          </w:rPr>
          <w:delText>n</w:delText>
        </w:r>
        <w:r w:rsidDel="00FC4E85">
          <w:rPr>
            <w:rFonts w:ascii="Arial" w:eastAsia="Arial" w:hAnsi="Arial" w:cs="Arial"/>
            <w:color w:val="800080"/>
            <w:u w:val="single" w:color="800080"/>
          </w:rPr>
          <w:delText>g</w:delText>
        </w:r>
      </w:del>
    </w:p>
    <w:tbl>
      <w:tblPr>
        <w:tblW w:w="0" w:type="auto"/>
        <w:tblInd w:w="288" w:type="dxa"/>
        <w:tblLayout w:type="fixed"/>
        <w:tblCellMar>
          <w:left w:w="0" w:type="dxa"/>
          <w:right w:w="0" w:type="dxa"/>
        </w:tblCellMar>
        <w:tblLook w:val="01E0" w:firstRow="1" w:lastRow="1" w:firstColumn="1" w:lastColumn="1" w:noHBand="0" w:noVBand="0"/>
      </w:tblPr>
      <w:tblGrid>
        <w:gridCol w:w="6425"/>
        <w:gridCol w:w="924"/>
        <w:gridCol w:w="2004"/>
      </w:tblGrid>
      <w:tr w:rsidR="00FC4E85" w:rsidDel="00FC4E85" w:rsidTr="00825A27">
        <w:trPr>
          <w:trHeight w:hRule="exact" w:val="239"/>
          <w:del w:id="45" w:author="Kerrie Abercrombie" w:date="2016-02-17T15:33:00Z"/>
        </w:trPr>
        <w:tc>
          <w:tcPr>
            <w:tcW w:w="6425" w:type="dxa"/>
            <w:tcBorders>
              <w:top w:val="nil"/>
              <w:left w:val="nil"/>
              <w:bottom w:val="single" w:sz="7" w:space="0" w:color="800080"/>
              <w:right w:val="nil"/>
            </w:tcBorders>
          </w:tcPr>
          <w:p w:rsidR="00FC4E85" w:rsidDel="00FC4E85" w:rsidRDefault="00FC4E85" w:rsidP="00825A27">
            <w:pPr>
              <w:spacing w:after="0" w:line="230" w:lineRule="exact"/>
              <w:ind w:right="-20"/>
              <w:rPr>
                <w:del w:id="46" w:author="Kerrie Abercrombie" w:date="2016-02-17T15:33:00Z"/>
                <w:rFonts w:ascii="Arial" w:eastAsia="Arial" w:hAnsi="Arial" w:cs="Arial"/>
              </w:rPr>
            </w:pPr>
            <w:del w:id="47" w:author="Kerrie Abercrombie" w:date="2016-02-17T15:33:00Z">
              <w:r w:rsidDel="00FC4E85">
                <w:rPr>
                  <w:rFonts w:ascii="Arial" w:eastAsia="Arial" w:hAnsi="Arial" w:cs="Arial"/>
                  <w:color w:val="800080"/>
                  <w:position w:val="-2"/>
                </w:rPr>
                <w:delText>p</w:delText>
              </w:r>
              <w:r w:rsidDel="00FC4E85">
                <w:rPr>
                  <w:rFonts w:ascii="Arial" w:eastAsia="Arial" w:hAnsi="Arial" w:cs="Arial"/>
                  <w:color w:val="800080"/>
                  <w:spacing w:val="1"/>
                  <w:position w:val="-2"/>
                </w:rPr>
                <w:delText>r</w:delText>
              </w:r>
              <w:r w:rsidDel="00FC4E85">
                <w:rPr>
                  <w:rFonts w:ascii="Arial" w:eastAsia="Arial" w:hAnsi="Arial" w:cs="Arial"/>
                  <w:color w:val="800080"/>
                  <w:spacing w:val="-3"/>
                  <w:position w:val="-2"/>
                </w:rPr>
                <w:delText>o</w:delText>
              </w:r>
              <w:r w:rsidDel="00FC4E85">
                <w:rPr>
                  <w:rFonts w:ascii="Arial" w:eastAsia="Arial" w:hAnsi="Arial" w:cs="Arial"/>
                  <w:color w:val="800080"/>
                  <w:spacing w:val="2"/>
                  <w:position w:val="-2"/>
                </w:rPr>
                <w:delText>g</w:delText>
              </w:r>
              <w:r w:rsidDel="00FC4E85">
                <w:rPr>
                  <w:rFonts w:ascii="Arial" w:eastAsia="Arial" w:hAnsi="Arial" w:cs="Arial"/>
                  <w:color w:val="800080"/>
                  <w:spacing w:val="1"/>
                  <w:position w:val="-2"/>
                </w:rPr>
                <w:delText>r</w:delText>
              </w:r>
              <w:r w:rsidDel="00FC4E85">
                <w:rPr>
                  <w:rFonts w:ascii="Arial" w:eastAsia="Arial" w:hAnsi="Arial" w:cs="Arial"/>
                  <w:color w:val="800080"/>
                  <w:spacing w:val="-3"/>
                  <w:position w:val="-2"/>
                </w:rPr>
                <w:delText>a</w:delText>
              </w:r>
              <w:r w:rsidDel="00FC4E85">
                <w:rPr>
                  <w:rFonts w:ascii="Arial" w:eastAsia="Arial" w:hAnsi="Arial" w:cs="Arial"/>
                  <w:color w:val="800080"/>
                  <w:spacing w:val="1"/>
                  <w:position w:val="-2"/>
                </w:rPr>
                <w:delText>mm</w:delText>
              </w:r>
              <w:r w:rsidDel="00FC4E85">
                <w:rPr>
                  <w:rFonts w:ascii="Arial" w:eastAsia="Arial" w:hAnsi="Arial" w:cs="Arial"/>
                  <w:color w:val="800080"/>
                  <w:position w:val="-2"/>
                </w:rPr>
                <w:delText>es</w:delText>
              </w:r>
              <w:r w:rsidDel="00FC4E85">
                <w:rPr>
                  <w:rFonts w:ascii="Arial" w:eastAsia="Arial" w:hAnsi="Arial" w:cs="Arial"/>
                  <w:color w:val="800080"/>
                  <w:spacing w:val="1"/>
                  <w:position w:val="-2"/>
                </w:rPr>
                <w:delText xml:space="preserve"> </w:delText>
              </w:r>
              <w:r w:rsidDel="00FC4E85">
                <w:rPr>
                  <w:rFonts w:ascii="Arial" w:eastAsia="Arial" w:hAnsi="Arial" w:cs="Arial"/>
                  <w:color w:val="800080"/>
                  <w:position w:val="-2"/>
                </w:rPr>
                <w:delText>and</w:delText>
              </w:r>
              <w:r w:rsidDel="00FC4E85">
                <w:rPr>
                  <w:rFonts w:ascii="Arial" w:eastAsia="Arial" w:hAnsi="Arial" w:cs="Arial"/>
                  <w:color w:val="800080"/>
                  <w:spacing w:val="1"/>
                  <w:position w:val="-2"/>
                </w:rPr>
                <w:delText xml:space="preserve"> </w:delText>
              </w:r>
              <w:r w:rsidDel="00FC4E85">
                <w:rPr>
                  <w:rFonts w:ascii="Arial" w:eastAsia="Arial" w:hAnsi="Arial" w:cs="Arial"/>
                  <w:color w:val="800080"/>
                  <w:position w:val="-2"/>
                </w:rPr>
                <w:delText>an</w:delText>
              </w:r>
              <w:r w:rsidDel="00FC4E85">
                <w:rPr>
                  <w:rFonts w:ascii="Arial" w:eastAsia="Arial" w:hAnsi="Arial" w:cs="Arial"/>
                  <w:color w:val="800080"/>
                  <w:spacing w:val="1"/>
                  <w:position w:val="-2"/>
                </w:rPr>
                <w:delText xml:space="preserve"> </w:delText>
              </w:r>
              <w:r w:rsidDel="00FC4E85">
                <w:rPr>
                  <w:rFonts w:ascii="Arial" w:eastAsia="Arial" w:hAnsi="Arial" w:cs="Arial"/>
                  <w:color w:val="800080"/>
                  <w:position w:val="-2"/>
                </w:rPr>
                <w:delText>un</w:delText>
              </w:r>
              <w:r w:rsidDel="00FC4E85">
                <w:rPr>
                  <w:rFonts w:ascii="Arial" w:eastAsia="Arial" w:hAnsi="Arial" w:cs="Arial"/>
                  <w:color w:val="800080"/>
                  <w:spacing w:val="-3"/>
                  <w:position w:val="-2"/>
                </w:rPr>
                <w:delText>d</w:delText>
              </w:r>
              <w:r w:rsidDel="00FC4E85">
                <w:rPr>
                  <w:rFonts w:ascii="Arial" w:eastAsia="Arial" w:hAnsi="Arial" w:cs="Arial"/>
                  <w:color w:val="800080"/>
                  <w:position w:val="-2"/>
                </w:rPr>
                <w:delText>e</w:delText>
              </w:r>
              <w:r w:rsidDel="00FC4E85">
                <w:rPr>
                  <w:rFonts w:ascii="Arial" w:eastAsia="Arial" w:hAnsi="Arial" w:cs="Arial"/>
                  <w:color w:val="800080"/>
                  <w:spacing w:val="1"/>
                  <w:position w:val="-2"/>
                </w:rPr>
                <w:delText>r</w:delText>
              </w:r>
              <w:r w:rsidDel="00FC4E85">
                <w:rPr>
                  <w:rFonts w:ascii="Arial" w:eastAsia="Arial" w:hAnsi="Arial" w:cs="Arial"/>
                  <w:color w:val="800080"/>
                  <w:position w:val="-2"/>
                </w:rPr>
                <w:delText>s</w:delText>
              </w:r>
              <w:r w:rsidDel="00FC4E85">
                <w:rPr>
                  <w:rFonts w:ascii="Arial" w:eastAsia="Arial" w:hAnsi="Arial" w:cs="Arial"/>
                  <w:color w:val="800080"/>
                  <w:spacing w:val="1"/>
                  <w:position w:val="-2"/>
                </w:rPr>
                <w:delText>t</w:delText>
              </w:r>
              <w:r w:rsidDel="00FC4E85">
                <w:rPr>
                  <w:rFonts w:ascii="Arial" w:eastAsia="Arial" w:hAnsi="Arial" w:cs="Arial"/>
                  <w:color w:val="800080"/>
                  <w:position w:val="-2"/>
                </w:rPr>
                <w:delText>and</w:delText>
              </w:r>
              <w:r w:rsidDel="00FC4E85">
                <w:rPr>
                  <w:rFonts w:ascii="Arial" w:eastAsia="Arial" w:hAnsi="Arial" w:cs="Arial"/>
                  <w:color w:val="800080"/>
                  <w:spacing w:val="-1"/>
                  <w:position w:val="-2"/>
                </w:rPr>
                <w:delText>i</w:delText>
              </w:r>
              <w:r w:rsidDel="00FC4E85">
                <w:rPr>
                  <w:rFonts w:ascii="Arial" w:eastAsia="Arial" w:hAnsi="Arial" w:cs="Arial"/>
                  <w:color w:val="800080"/>
                  <w:spacing w:val="-3"/>
                  <w:position w:val="-2"/>
                </w:rPr>
                <w:delText>n</w:delText>
              </w:r>
              <w:r w:rsidDel="00FC4E85">
                <w:rPr>
                  <w:rFonts w:ascii="Arial" w:eastAsia="Arial" w:hAnsi="Arial" w:cs="Arial"/>
                  <w:color w:val="800080"/>
                  <w:position w:val="-2"/>
                </w:rPr>
                <w:delText>g</w:delText>
              </w:r>
              <w:r w:rsidDel="00FC4E85">
                <w:rPr>
                  <w:rFonts w:ascii="Arial" w:eastAsia="Arial" w:hAnsi="Arial" w:cs="Arial"/>
                  <w:color w:val="800080"/>
                  <w:spacing w:val="3"/>
                  <w:position w:val="-2"/>
                </w:rPr>
                <w:delText xml:space="preserve"> </w:delText>
              </w:r>
              <w:r w:rsidDel="00FC4E85">
                <w:rPr>
                  <w:rFonts w:ascii="Arial" w:eastAsia="Arial" w:hAnsi="Arial" w:cs="Arial"/>
                  <w:color w:val="800080"/>
                  <w:spacing w:val="-3"/>
                  <w:position w:val="-2"/>
                </w:rPr>
                <w:delText>o</w:delText>
              </w:r>
              <w:r w:rsidDel="00FC4E85">
                <w:rPr>
                  <w:rFonts w:ascii="Arial" w:eastAsia="Arial" w:hAnsi="Arial" w:cs="Arial"/>
                  <w:color w:val="800080"/>
                  <w:position w:val="-2"/>
                </w:rPr>
                <w:delText>f</w:delText>
              </w:r>
              <w:r w:rsidDel="00FC4E85">
                <w:rPr>
                  <w:rFonts w:ascii="Arial" w:eastAsia="Arial" w:hAnsi="Arial" w:cs="Arial"/>
                  <w:color w:val="800080"/>
                  <w:spacing w:val="5"/>
                  <w:position w:val="-2"/>
                </w:rPr>
                <w:delText xml:space="preserve"> </w:delText>
              </w:r>
              <w:r w:rsidDel="00FC4E85">
                <w:rPr>
                  <w:rFonts w:ascii="Arial" w:eastAsia="Arial" w:hAnsi="Arial" w:cs="Arial"/>
                  <w:color w:val="800080"/>
                  <w:position w:val="-2"/>
                </w:rPr>
                <w:delText>spec</w:delText>
              </w:r>
              <w:r w:rsidDel="00FC4E85">
                <w:rPr>
                  <w:rFonts w:ascii="Arial" w:eastAsia="Arial" w:hAnsi="Arial" w:cs="Arial"/>
                  <w:color w:val="800080"/>
                  <w:spacing w:val="-4"/>
                  <w:position w:val="-2"/>
                </w:rPr>
                <w:delText>i</w:delText>
              </w:r>
              <w:r w:rsidDel="00FC4E85">
                <w:rPr>
                  <w:rFonts w:ascii="Arial" w:eastAsia="Arial" w:hAnsi="Arial" w:cs="Arial"/>
                  <w:color w:val="800080"/>
                  <w:spacing w:val="3"/>
                  <w:position w:val="-2"/>
                </w:rPr>
                <w:delText>f</w:delText>
              </w:r>
              <w:r w:rsidDel="00FC4E85">
                <w:rPr>
                  <w:rFonts w:ascii="Arial" w:eastAsia="Arial" w:hAnsi="Arial" w:cs="Arial"/>
                  <w:color w:val="800080"/>
                  <w:spacing w:val="-1"/>
                  <w:position w:val="-2"/>
                </w:rPr>
                <w:delText>i</w:delText>
              </w:r>
              <w:r w:rsidDel="00FC4E85">
                <w:rPr>
                  <w:rFonts w:ascii="Arial" w:eastAsia="Arial" w:hAnsi="Arial" w:cs="Arial"/>
                  <w:color w:val="800080"/>
                  <w:position w:val="-2"/>
                </w:rPr>
                <w:delText>c</w:delText>
              </w:r>
              <w:r w:rsidDel="00FC4E85">
                <w:rPr>
                  <w:rFonts w:ascii="Arial" w:eastAsia="Arial" w:hAnsi="Arial" w:cs="Arial"/>
                  <w:color w:val="800080"/>
                  <w:spacing w:val="1"/>
                  <w:position w:val="-2"/>
                </w:rPr>
                <w:delText xml:space="preserve"> </w:delText>
              </w:r>
              <w:r w:rsidDel="00FC4E85">
                <w:rPr>
                  <w:rFonts w:ascii="Arial" w:eastAsia="Arial" w:hAnsi="Arial" w:cs="Arial"/>
                  <w:color w:val="800080"/>
                  <w:spacing w:val="-1"/>
                  <w:position w:val="-2"/>
                </w:rPr>
                <w:delText>t</w:delText>
              </w:r>
              <w:r w:rsidDel="00FC4E85">
                <w:rPr>
                  <w:rFonts w:ascii="Arial" w:eastAsia="Arial" w:hAnsi="Arial" w:cs="Arial"/>
                  <w:color w:val="800080"/>
                  <w:spacing w:val="1"/>
                  <w:position w:val="-2"/>
                </w:rPr>
                <w:delText>r</w:delText>
              </w:r>
              <w:r w:rsidDel="00FC4E85">
                <w:rPr>
                  <w:rFonts w:ascii="Arial" w:eastAsia="Arial" w:hAnsi="Arial" w:cs="Arial"/>
                  <w:color w:val="800080"/>
                  <w:position w:val="-2"/>
                </w:rPr>
                <w:delText>a</w:delText>
              </w:r>
              <w:r w:rsidDel="00FC4E85">
                <w:rPr>
                  <w:rFonts w:ascii="Arial" w:eastAsia="Arial" w:hAnsi="Arial" w:cs="Arial"/>
                  <w:color w:val="800080"/>
                  <w:spacing w:val="-1"/>
                  <w:position w:val="-2"/>
                </w:rPr>
                <w:delText>i</w:delText>
              </w:r>
              <w:r w:rsidDel="00FC4E85">
                <w:rPr>
                  <w:rFonts w:ascii="Arial" w:eastAsia="Arial" w:hAnsi="Arial" w:cs="Arial"/>
                  <w:color w:val="800080"/>
                  <w:position w:val="-2"/>
                </w:rPr>
                <w:delText>n</w:delText>
              </w:r>
              <w:r w:rsidDel="00FC4E85">
                <w:rPr>
                  <w:rFonts w:ascii="Arial" w:eastAsia="Arial" w:hAnsi="Arial" w:cs="Arial"/>
                  <w:color w:val="800080"/>
                  <w:spacing w:val="-1"/>
                  <w:position w:val="-2"/>
                </w:rPr>
                <w:delText>i</w:delText>
              </w:r>
              <w:r w:rsidDel="00FC4E85">
                <w:rPr>
                  <w:rFonts w:ascii="Arial" w:eastAsia="Arial" w:hAnsi="Arial" w:cs="Arial"/>
                  <w:color w:val="800080"/>
                  <w:position w:val="-2"/>
                </w:rPr>
                <w:delText>ng</w:delText>
              </w:r>
              <w:r w:rsidDel="00FC4E85">
                <w:rPr>
                  <w:rFonts w:ascii="Arial" w:eastAsia="Arial" w:hAnsi="Arial" w:cs="Arial"/>
                  <w:color w:val="800080"/>
                  <w:spacing w:val="3"/>
                  <w:position w:val="-2"/>
                </w:rPr>
                <w:delText xml:space="preserve"> </w:delText>
              </w:r>
              <w:r w:rsidDel="00FC4E85">
                <w:rPr>
                  <w:rFonts w:ascii="Arial" w:eastAsia="Arial" w:hAnsi="Arial" w:cs="Arial"/>
                  <w:color w:val="800080"/>
                  <w:position w:val="-2"/>
                </w:rPr>
                <w:delText>ob</w:delText>
              </w:r>
              <w:r w:rsidDel="00FC4E85">
                <w:rPr>
                  <w:rFonts w:ascii="Arial" w:eastAsia="Arial" w:hAnsi="Arial" w:cs="Arial"/>
                  <w:color w:val="800080"/>
                  <w:spacing w:val="1"/>
                  <w:position w:val="-2"/>
                </w:rPr>
                <w:delText>j</w:delText>
              </w:r>
              <w:r w:rsidDel="00FC4E85">
                <w:rPr>
                  <w:rFonts w:ascii="Arial" w:eastAsia="Arial" w:hAnsi="Arial" w:cs="Arial"/>
                  <w:color w:val="800080"/>
                  <w:position w:val="-2"/>
                </w:rPr>
                <w:delText>e</w:delText>
              </w:r>
              <w:r w:rsidDel="00FC4E85">
                <w:rPr>
                  <w:rFonts w:ascii="Arial" w:eastAsia="Arial" w:hAnsi="Arial" w:cs="Arial"/>
                  <w:color w:val="800080"/>
                  <w:spacing w:val="-2"/>
                  <w:position w:val="-2"/>
                </w:rPr>
                <w:delText>c</w:delText>
              </w:r>
              <w:r w:rsidDel="00FC4E85">
                <w:rPr>
                  <w:rFonts w:ascii="Arial" w:eastAsia="Arial" w:hAnsi="Arial" w:cs="Arial"/>
                  <w:color w:val="800080"/>
                  <w:spacing w:val="1"/>
                  <w:position w:val="-2"/>
                </w:rPr>
                <w:delText>t</w:delText>
              </w:r>
              <w:r w:rsidDel="00FC4E85">
                <w:rPr>
                  <w:rFonts w:ascii="Arial" w:eastAsia="Arial" w:hAnsi="Arial" w:cs="Arial"/>
                  <w:color w:val="800080"/>
                  <w:spacing w:val="-1"/>
                  <w:position w:val="-2"/>
                </w:rPr>
                <w:delText>i</w:delText>
              </w:r>
              <w:r w:rsidDel="00FC4E85">
                <w:rPr>
                  <w:rFonts w:ascii="Arial" w:eastAsia="Arial" w:hAnsi="Arial" w:cs="Arial"/>
                  <w:color w:val="800080"/>
                  <w:spacing w:val="-2"/>
                  <w:position w:val="-2"/>
                </w:rPr>
                <w:delText>v</w:delText>
              </w:r>
              <w:r w:rsidDel="00FC4E85">
                <w:rPr>
                  <w:rFonts w:ascii="Arial" w:eastAsia="Arial" w:hAnsi="Arial" w:cs="Arial"/>
                  <w:color w:val="800080"/>
                  <w:position w:val="-2"/>
                </w:rPr>
                <w:delText>es.</w:delText>
              </w:r>
            </w:del>
          </w:p>
        </w:tc>
        <w:tc>
          <w:tcPr>
            <w:tcW w:w="2928" w:type="dxa"/>
            <w:gridSpan w:val="2"/>
            <w:tcBorders>
              <w:top w:val="nil"/>
              <w:left w:val="nil"/>
              <w:bottom w:val="single" w:sz="7" w:space="0" w:color="800080"/>
              <w:right w:val="nil"/>
            </w:tcBorders>
            <w:shd w:val="clear" w:color="auto" w:fill="00FF00"/>
          </w:tcPr>
          <w:p w:rsidR="00FC4E85" w:rsidDel="00FC4E85" w:rsidRDefault="00FC4E85" w:rsidP="00825A27">
            <w:pPr>
              <w:spacing w:after="0" w:line="230" w:lineRule="exact"/>
              <w:ind w:right="-75"/>
              <w:rPr>
                <w:del w:id="48" w:author="Kerrie Abercrombie" w:date="2016-02-17T15:33:00Z"/>
                <w:rFonts w:ascii="Arial" w:eastAsia="Arial" w:hAnsi="Arial" w:cs="Arial"/>
              </w:rPr>
            </w:pPr>
            <w:del w:id="49" w:author="Kerrie Abercrombie" w:date="2016-02-17T15:33:00Z">
              <w:r w:rsidDel="00FC4E85">
                <w:rPr>
                  <w:rFonts w:ascii="Arial" w:eastAsia="Arial" w:hAnsi="Arial" w:cs="Arial"/>
                  <w:color w:val="800080"/>
                  <w:spacing w:val="1"/>
                  <w:position w:val="-2"/>
                </w:rPr>
                <w:delText>I</w:delText>
              </w:r>
              <w:r w:rsidDel="00FC4E85">
                <w:rPr>
                  <w:rFonts w:ascii="Arial" w:eastAsia="Arial" w:hAnsi="Arial" w:cs="Arial"/>
                  <w:color w:val="800080"/>
                  <w:position w:val="-2"/>
                </w:rPr>
                <w:delText>ns</w:delText>
              </w:r>
              <w:r w:rsidDel="00FC4E85">
                <w:rPr>
                  <w:rFonts w:ascii="Arial" w:eastAsia="Arial" w:hAnsi="Arial" w:cs="Arial"/>
                  <w:color w:val="800080"/>
                  <w:spacing w:val="-1"/>
                  <w:position w:val="-2"/>
                </w:rPr>
                <w:delText>t</w:delText>
              </w:r>
              <w:r w:rsidDel="00FC4E85">
                <w:rPr>
                  <w:rFonts w:ascii="Arial" w:eastAsia="Arial" w:hAnsi="Arial" w:cs="Arial"/>
                  <w:color w:val="800080"/>
                  <w:spacing w:val="1"/>
                  <w:position w:val="-2"/>
                </w:rPr>
                <w:delText>r</w:delText>
              </w:r>
              <w:r w:rsidDel="00FC4E85">
                <w:rPr>
                  <w:rFonts w:ascii="Arial" w:eastAsia="Arial" w:hAnsi="Arial" w:cs="Arial"/>
                  <w:color w:val="800080"/>
                  <w:position w:val="-2"/>
                </w:rPr>
                <w:delText>uc</w:delText>
              </w:r>
              <w:r w:rsidDel="00FC4E85">
                <w:rPr>
                  <w:rFonts w:ascii="Arial" w:eastAsia="Arial" w:hAnsi="Arial" w:cs="Arial"/>
                  <w:color w:val="800080"/>
                  <w:spacing w:val="1"/>
                  <w:position w:val="-2"/>
                </w:rPr>
                <w:delText>t</w:delText>
              </w:r>
              <w:r w:rsidDel="00FC4E85">
                <w:rPr>
                  <w:rFonts w:ascii="Arial" w:eastAsia="Arial" w:hAnsi="Arial" w:cs="Arial"/>
                  <w:color w:val="800080"/>
                  <w:spacing w:val="-3"/>
                  <w:position w:val="-2"/>
                </w:rPr>
                <w:delText>o</w:delText>
              </w:r>
              <w:r w:rsidDel="00FC4E85">
                <w:rPr>
                  <w:rFonts w:ascii="Arial" w:eastAsia="Arial" w:hAnsi="Arial" w:cs="Arial"/>
                  <w:color w:val="800080"/>
                  <w:spacing w:val="1"/>
                  <w:position w:val="-2"/>
                </w:rPr>
                <w:delText>r</w:delText>
              </w:r>
              <w:r w:rsidDel="00FC4E85">
                <w:rPr>
                  <w:rFonts w:ascii="Arial" w:eastAsia="Arial" w:hAnsi="Arial" w:cs="Arial"/>
                  <w:color w:val="800080"/>
                  <w:position w:val="-2"/>
                </w:rPr>
                <w:delText>s</w:delText>
              </w:r>
              <w:r w:rsidDel="00FC4E85">
                <w:rPr>
                  <w:rFonts w:ascii="Arial" w:eastAsia="Arial" w:hAnsi="Arial" w:cs="Arial"/>
                  <w:color w:val="800080"/>
                  <w:spacing w:val="1"/>
                  <w:position w:val="-2"/>
                </w:rPr>
                <w:delText xml:space="preserve"> </w:delText>
              </w:r>
              <w:r w:rsidDel="00FC4E85">
                <w:rPr>
                  <w:rFonts w:ascii="Arial" w:eastAsia="Arial" w:hAnsi="Arial" w:cs="Arial"/>
                  <w:color w:val="800080"/>
                  <w:position w:val="-2"/>
                </w:rPr>
                <w:delText>shou</w:delText>
              </w:r>
              <w:r w:rsidDel="00FC4E85">
                <w:rPr>
                  <w:rFonts w:ascii="Arial" w:eastAsia="Arial" w:hAnsi="Arial" w:cs="Arial"/>
                  <w:color w:val="800080"/>
                  <w:spacing w:val="-1"/>
                  <w:position w:val="-2"/>
                </w:rPr>
                <w:delText>l</w:delText>
              </w:r>
              <w:r w:rsidDel="00FC4E85">
                <w:rPr>
                  <w:rFonts w:ascii="Arial" w:eastAsia="Arial" w:hAnsi="Arial" w:cs="Arial"/>
                  <w:color w:val="800080"/>
                  <w:position w:val="-2"/>
                </w:rPr>
                <w:delText>d</w:delText>
              </w:r>
              <w:r w:rsidDel="00FC4E85">
                <w:rPr>
                  <w:rFonts w:ascii="Arial" w:eastAsia="Arial" w:hAnsi="Arial" w:cs="Arial"/>
                  <w:color w:val="800080"/>
                  <w:spacing w:val="1"/>
                  <w:position w:val="-2"/>
                </w:rPr>
                <w:delText xml:space="preserve"> </w:delText>
              </w:r>
              <w:r w:rsidDel="00FC4E85">
                <w:rPr>
                  <w:rFonts w:ascii="Arial" w:eastAsia="Arial" w:hAnsi="Arial" w:cs="Arial"/>
                  <w:color w:val="800080"/>
                  <w:position w:val="-2"/>
                </w:rPr>
                <w:delText>be</w:delText>
              </w:r>
              <w:r w:rsidDel="00FC4E85">
                <w:rPr>
                  <w:rFonts w:ascii="Arial" w:eastAsia="Arial" w:hAnsi="Arial" w:cs="Arial"/>
                  <w:color w:val="800080"/>
                  <w:spacing w:val="1"/>
                  <w:position w:val="-2"/>
                </w:rPr>
                <w:delText xml:space="preserve"> </w:delText>
              </w:r>
              <w:r w:rsidDel="00FC4E85">
                <w:rPr>
                  <w:rFonts w:ascii="Arial" w:eastAsia="Arial" w:hAnsi="Arial" w:cs="Arial"/>
                  <w:color w:val="800080"/>
                  <w:spacing w:val="2"/>
                  <w:position w:val="-2"/>
                </w:rPr>
                <w:delText>q</w:delText>
              </w:r>
              <w:r w:rsidDel="00FC4E85">
                <w:rPr>
                  <w:rFonts w:ascii="Arial" w:eastAsia="Arial" w:hAnsi="Arial" w:cs="Arial"/>
                  <w:color w:val="800080"/>
                  <w:position w:val="-2"/>
                </w:rPr>
                <w:delText>ua</w:delText>
              </w:r>
              <w:r w:rsidDel="00FC4E85">
                <w:rPr>
                  <w:rFonts w:ascii="Arial" w:eastAsia="Arial" w:hAnsi="Arial" w:cs="Arial"/>
                  <w:color w:val="800080"/>
                  <w:spacing w:val="-1"/>
                  <w:position w:val="-2"/>
                </w:rPr>
                <w:delText>li</w:delText>
              </w:r>
              <w:r w:rsidDel="00FC4E85">
                <w:rPr>
                  <w:rFonts w:ascii="Arial" w:eastAsia="Arial" w:hAnsi="Arial" w:cs="Arial"/>
                  <w:color w:val="800080"/>
                  <w:spacing w:val="3"/>
                  <w:position w:val="-2"/>
                </w:rPr>
                <w:delText>f</w:delText>
              </w:r>
              <w:r w:rsidDel="00FC4E85">
                <w:rPr>
                  <w:rFonts w:ascii="Arial" w:eastAsia="Arial" w:hAnsi="Arial" w:cs="Arial"/>
                  <w:color w:val="800080"/>
                  <w:spacing w:val="-1"/>
                  <w:position w:val="-2"/>
                </w:rPr>
                <w:delText>i</w:delText>
              </w:r>
              <w:r w:rsidDel="00FC4E85">
                <w:rPr>
                  <w:rFonts w:ascii="Arial" w:eastAsia="Arial" w:hAnsi="Arial" w:cs="Arial"/>
                  <w:color w:val="800080"/>
                  <w:spacing w:val="-3"/>
                  <w:position w:val="-2"/>
                </w:rPr>
                <w:delText>e</w:delText>
              </w:r>
              <w:r w:rsidDel="00FC4E85">
                <w:rPr>
                  <w:rFonts w:ascii="Arial" w:eastAsia="Arial" w:hAnsi="Arial" w:cs="Arial"/>
                  <w:color w:val="800080"/>
                  <w:position w:val="-2"/>
                </w:rPr>
                <w:delText>d</w:delText>
              </w:r>
            </w:del>
          </w:p>
        </w:tc>
      </w:tr>
      <w:tr w:rsidR="00FC4E85" w:rsidDel="00FC4E85" w:rsidTr="00825A27">
        <w:trPr>
          <w:trHeight w:hRule="exact" w:val="253"/>
          <w:del w:id="50" w:author="Kerrie Abercrombie" w:date="2016-02-17T15:33:00Z"/>
        </w:trPr>
        <w:tc>
          <w:tcPr>
            <w:tcW w:w="7349" w:type="dxa"/>
            <w:gridSpan w:val="2"/>
            <w:tcBorders>
              <w:top w:val="single" w:sz="7" w:space="0" w:color="800080"/>
              <w:left w:val="nil"/>
              <w:bottom w:val="single" w:sz="7" w:space="0" w:color="800080"/>
              <w:right w:val="nil"/>
            </w:tcBorders>
            <w:shd w:val="clear" w:color="auto" w:fill="00FF00"/>
          </w:tcPr>
          <w:p w:rsidR="00FC4E85" w:rsidDel="00FC4E85" w:rsidRDefault="00FC4E85" w:rsidP="00825A27">
            <w:pPr>
              <w:spacing w:after="0" w:line="234" w:lineRule="exact"/>
              <w:ind w:right="-71"/>
              <w:rPr>
                <w:del w:id="51" w:author="Kerrie Abercrombie" w:date="2016-02-17T15:33:00Z"/>
                <w:rFonts w:ascii="Arial" w:eastAsia="Arial" w:hAnsi="Arial" w:cs="Arial"/>
              </w:rPr>
            </w:pPr>
            <w:del w:id="52" w:author="Kerrie Abercrombie" w:date="2016-02-17T15:33:00Z">
              <w:r w:rsidDel="00FC4E85">
                <w:rPr>
                  <w:rFonts w:ascii="Arial" w:eastAsia="Arial" w:hAnsi="Arial" w:cs="Arial"/>
                  <w:color w:val="800080"/>
                  <w:spacing w:val="-1"/>
                  <w:position w:val="-2"/>
                </w:rPr>
                <w:delText>i</w:delText>
              </w:r>
              <w:r w:rsidDel="00FC4E85">
                <w:rPr>
                  <w:rFonts w:ascii="Arial" w:eastAsia="Arial" w:hAnsi="Arial" w:cs="Arial"/>
                  <w:color w:val="800080"/>
                  <w:position w:val="-2"/>
                </w:rPr>
                <w:delText>n</w:delText>
              </w:r>
              <w:r w:rsidDel="00FC4E85">
                <w:rPr>
                  <w:rFonts w:ascii="Arial" w:eastAsia="Arial" w:hAnsi="Arial" w:cs="Arial"/>
                  <w:color w:val="800080"/>
                  <w:spacing w:val="32"/>
                  <w:position w:val="-2"/>
                </w:rPr>
                <w:delText xml:space="preserve"> </w:delText>
              </w:r>
              <w:r w:rsidDel="00FC4E85">
                <w:rPr>
                  <w:rFonts w:ascii="Arial" w:eastAsia="Arial" w:hAnsi="Arial" w:cs="Arial"/>
                  <w:color w:val="800080"/>
                  <w:position w:val="-2"/>
                </w:rPr>
                <w:delText>acco</w:delText>
              </w:r>
              <w:r w:rsidDel="00FC4E85">
                <w:rPr>
                  <w:rFonts w:ascii="Arial" w:eastAsia="Arial" w:hAnsi="Arial" w:cs="Arial"/>
                  <w:color w:val="800080"/>
                  <w:spacing w:val="1"/>
                  <w:position w:val="-2"/>
                </w:rPr>
                <w:delText>r</w:delText>
              </w:r>
              <w:r w:rsidDel="00FC4E85">
                <w:rPr>
                  <w:rFonts w:ascii="Arial" w:eastAsia="Arial" w:hAnsi="Arial" w:cs="Arial"/>
                  <w:color w:val="800080"/>
                  <w:position w:val="-2"/>
                </w:rPr>
                <w:delText>dance</w:delText>
              </w:r>
              <w:r w:rsidDel="00FC4E85">
                <w:rPr>
                  <w:rFonts w:ascii="Arial" w:eastAsia="Arial" w:hAnsi="Arial" w:cs="Arial"/>
                  <w:color w:val="800080"/>
                  <w:spacing w:val="32"/>
                  <w:position w:val="-2"/>
                </w:rPr>
                <w:delText xml:space="preserve"> </w:delText>
              </w:r>
              <w:r w:rsidDel="00FC4E85">
                <w:rPr>
                  <w:rFonts w:ascii="Arial" w:eastAsia="Arial" w:hAnsi="Arial" w:cs="Arial"/>
                  <w:color w:val="800080"/>
                  <w:spacing w:val="-4"/>
                  <w:position w:val="-2"/>
                </w:rPr>
                <w:delText>w</w:delText>
              </w:r>
              <w:r w:rsidDel="00FC4E85">
                <w:rPr>
                  <w:rFonts w:ascii="Arial" w:eastAsia="Arial" w:hAnsi="Arial" w:cs="Arial"/>
                  <w:color w:val="800080"/>
                  <w:spacing w:val="-1"/>
                  <w:position w:val="-2"/>
                </w:rPr>
                <w:delText>i</w:delText>
              </w:r>
              <w:r w:rsidDel="00FC4E85">
                <w:rPr>
                  <w:rFonts w:ascii="Arial" w:eastAsia="Arial" w:hAnsi="Arial" w:cs="Arial"/>
                  <w:color w:val="800080"/>
                  <w:spacing w:val="1"/>
                  <w:position w:val="-2"/>
                </w:rPr>
                <w:delText>t</w:delText>
              </w:r>
              <w:r w:rsidDel="00FC4E85">
                <w:rPr>
                  <w:rFonts w:ascii="Arial" w:eastAsia="Arial" w:hAnsi="Arial" w:cs="Arial"/>
                  <w:color w:val="800080"/>
                  <w:position w:val="-2"/>
                </w:rPr>
                <w:delText>h</w:delText>
              </w:r>
              <w:r w:rsidDel="00FC4E85">
                <w:rPr>
                  <w:rFonts w:ascii="Arial" w:eastAsia="Arial" w:hAnsi="Arial" w:cs="Arial"/>
                  <w:color w:val="800080"/>
                  <w:spacing w:val="32"/>
                  <w:position w:val="-2"/>
                </w:rPr>
                <w:delText xml:space="preserve"> </w:delText>
              </w:r>
              <w:r w:rsidDel="00FC4E85">
                <w:rPr>
                  <w:rFonts w:ascii="Arial" w:eastAsia="Arial" w:hAnsi="Arial" w:cs="Arial"/>
                  <w:color w:val="800080"/>
                  <w:spacing w:val="1"/>
                  <w:position w:val="-2"/>
                </w:rPr>
                <w:delText>I</w:delText>
              </w:r>
              <w:r w:rsidDel="00FC4E85">
                <w:rPr>
                  <w:rFonts w:ascii="Arial" w:eastAsia="Arial" w:hAnsi="Arial" w:cs="Arial"/>
                  <w:color w:val="800080"/>
                  <w:spacing w:val="-1"/>
                  <w:position w:val="-2"/>
                </w:rPr>
                <w:delText>A</w:delText>
              </w:r>
              <w:r w:rsidDel="00FC4E85">
                <w:rPr>
                  <w:rFonts w:ascii="Arial" w:eastAsia="Arial" w:hAnsi="Arial" w:cs="Arial"/>
                  <w:color w:val="800080"/>
                  <w:position w:val="-2"/>
                </w:rPr>
                <w:delText>LA</w:delText>
              </w:r>
              <w:r w:rsidDel="00FC4E85">
                <w:rPr>
                  <w:rFonts w:ascii="Arial" w:eastAsia="Arial" w:hAnsi="Arial" w:cs="Arial"/>
                  <w:color w:val="800080"/>
                  <w:spacing w:val="34"/>
                  <w:position w:val="-2"/>
                </w:rPr>
                <w:delText xml:space="preserve"> </w:delText>
              </w:r>
              <w:r w:rsidDel="00FC4E85">
                <w:rPr>
                  <w:rFonts w:ascii="Arial" w:eastAsia="Arial" w:hAnsi="Arial" w:cs="Arial"/>
                  <w:color w:val="800080"/>
                  <w:spacing w:val="-4"/>
                  <w:position w:val="-2"/>
                </w:rPr>
                <w:delText>M</w:delText>
              </w:r>
              <w:r w:rsidDel="00FC4E85">
                <w:rPr>
                  <w:rFonts w:ascii="Arial" w:eastAsia="Arial" w:hAnsi="Arial" w:cs="Arial"/>
                  <w:color w:val="800080"/>
                  <w:position w:val="-2"/>
                </w:rPr>
                <w:delText>odel</w:delText>
              </w:r>
              <w:r w:rsidDel="00FC4E85">
                <w:rPr>
                  <w:rFonts w:ascii="Arial" w:eastAsia="Arial" w:hAnsi="Arial" w:cs="Arial"/>
                  <w:color w:val="800080"/>
                  <w:spacing w:val="31"/>
                  <w:position w:val="-2"/>
                </w:rPr>
                <w:delText xml:space="preserve"> </w:delText>
              </w:r>
              <w:r w:rsidDel="00FC4E85">
                <w:rPr>
                  <w:rFonts w:ascii="Arial" w:eastAsia="Arial" w:hAnsi="Arial" w:cs="Arial"/>
                  <w:color w:val="800080"/>
                  <w:spacing w:val="-1"/>
                  <w:position w:val="-2"/>
                </w:rPr>
                <w:delText>C</w:delText>
              </w:r>
              <w:r w:rsidDel="00FC4E85">
                <w:rPr>
                  <w:rFonts w:ascii="Arial" w:eastAsia="Arial" w:hAnsi="Arial" w:cs="Arial"/>
                  <w:color w:val="800080"/>
                  <w:position w:val="-2"/>
                </w:rPr>
                <w:delText>ou</w:delText>
              </w:r>
              <w:r w:rsidDel="00FC4E85">
                <w:rPr>
                  <w:rFonts w:ascii="Arial" w:eastAsia="Arial" w:hAnsi="Arial" w:cs="Arial"/>
                  <w:color w:val="800080"/>
                  <w:spacing w:val="1"/>
                  <w:position w:val="-2"/>
                </w:rPr>
                <w:delText>r</w:delText>
              </w:r>
              <w:r w:rsidDel="00FC4E85">
                <w:rPr>
                  <w:rFonts w:ascii="Arial" w:eastAsia="Arial" w:hAnsi="Arial" w:cs="Arial"/>
                  <w:color w:val="800080"/>
                  <w:position w:val="-2"/>
                </w:rPr>
                <w:delText>se</w:delText>
              </w:r>
              <w:r w:rsidDel="00FC4E85">
                <w:rPr>
                  <w:rFonts w:ascii="Arial" w:eastAsia="Arial" w:hAnsi="Arial" w:cs="Arial"/>
                  <w:color w:val="800080"/>
                  <w:spacing w:val="32"/>
                  <w:position w:val="-2"/>
                </w:rPr>
                <w:delText xml:space="preserve"> </w:delText>
              </w:r>
              <w:r w:rsidDel="00FC4E85">
                <w:rPr>
                  <w:rFonts w:ascii="Arial" w:eastAsia="Arial" w:hAnsi="Arial" w:cs="Arial"/>
                  <w:color w:val="800080"/>
                  <w:position w:val="-2"/>
                </w:rPr>
                <w:delText>V</w:delText>
              </w:r>
              <w:r w:rsidDel="00FC4E85">
                <w:rPr>
                  <w:rFonts w:ascii="Arial" w:eastAsia="Arial" w:hAnsi="Arial" w:cs="Arial"/>
                  <w:color w:val="800080"/>
                  <w:spacing w:val="1"/>
                  <w:position w:val="-2"/>
                </w:rPr>
                <w:delText>-</w:delText>
              </w:r>
              <w:r w:rsidDel="00FC4E85">
                <w:rPr>
                  <w:rFonts w:ascii="Arial" w:eastAsia="Arial" w:hAnsi="Arial" w:cs="Arial"/>
                  <w:color w:val="800080"/>
                  <w:position w:val="-2"/>
                </w:rPr>
                <w:delText>103</w:delText>
              </w:r>
              <w:r w:rsidDel="00FC4E85">
                <w:rPr>
                  <w:rFonts w:ascii="Arial" w:eastAsia="Arial" w:hAnsi="Arial" w:cs="Arial"/>
                  <w:color w:val="800080"/>
                  <w:spacing w:val="1"/>
                  <w:position w:val="-2"/>
                </w:rPr>
                <w:delText>/</w:delText>
              </w:r>
              <w:r w:rsidDel="00FC4E85">
                <w:rPr>
                  <w:rFonts w:ascii="Arial" w:eastAsia="Arial" w:hAnsi="Arial" w:cs="Arial"/>
                  <w:color w:val="800080"/>
                  <w:position w:val="-2"/>
                </w:rPr>
                <w:delText>4</w:delText>
              </w:r>
              <w:r w:rsidDel="00FC4E85">
                <w:rPr>
                  <w:rFonts w:ascii="Arial" w:eastAsia="Arial" w:hAnsi="Arial" w:cs="Arial"/>
                  <w:color w:val="800080"/>
                  <w:spacing w:val="32"/>
                  <w:position w:val="-2"/>
                </w:rPr>
                <w:delText xml:space="preserve"> </w:delText>
              </w:r>
              <w:r w:rsidDel="00FC4E85">
                <w:rPr>
                  <w:rFonts w:ascii="Arial" w:eastAsia="Arial" w:hAnsi="Arial" w:cs="Arial"/>
                  <w:color w:val="800080"/>
                  <w:position w:val="-2"/>
                </w:rPr>
                <w:delText>or</w:delText>
              </w:r>
              <w:r w:rsidDel="00FC4E85">
                <w:rPr>
                  <w:rFonts w:ascii="Arial" w:eastAsia="Arial" w:hAnsi="Arial" w:cs="Arial"/>
                  <w:color w:val="800080"/>
                  <w:spacing w:val="33"/>
                  <w:position w:val="-2"/>
                </w:rPr>
                <w:delText xml:space="preserve"> </w:delText>
              </w:r>
              <w:r w:rsidDel="00FC4E85">
                <w:rPr>
                  <w:rFonts w:ascii="Arial" w:eastAsia="Arial" w:hAnsi="Arial" w:cs="Arial"/>
                  <w:color w:val="800080"/>
                  <w:spacing w:val="1"/>
                  <w:position w:val="-2"/>
                </w:rPr>
                <w:delText>I</w:delText>
              </w:r>
              <w:r w:rsidDel="00FC4E85">
                <w:rPr>
                  <w:rFonts w:ascii="Arial" w:eastAsia="Arial" w:hAnsi="Arial" w:cs="Arial"/>
                  <w:color w:val="800080"/>
                  <w:spacing w:val="-1"/>
                  <w:position w:val="-2"/>
                </w:rPr>
                <w:delText>A</w:delText>
              </w:r>
              <w:r w:rsidDel="00FC4E85">
                <w:rPr>
                  <w:rFonts w:ascii="Arial" w:eastAsia="Arial" w:hAnsi="Arial" w:cs="Arial"/>
                  <w:color w:val="800080"/>
                  <w:position w:val="-2"/>
                </w:rPr>
                <w:delText>LA</w:delText>
              </w:r>
              <w:r w:rsidDel="00FC4E85">
                <w:rPr>
                  <w:rFonts w:ascii="Arial" w:eastAsia="Arial" w:hAnsi="Arial" w:cs="Arial"/>
                  <w:color w:val="800080"/>
                  <w:spacing w:val="31"/>
                  <w:position w:val="-2"/>
                </w:rPr>
                <w:delText xml:space="preserve"> </w:delText>
              </w:r>
              <w:r w:rsidDel="00FC4E85">
                <w:rPr>
                  <w:rFonts w:ascii="Arial" w:eastAsia="Arial" w:hAnsi="Arial" w:cs="Arial"/>
                  <w:color w:val="800080"/>
                  <w:spacing w:val="1"/>
                  <w:position w:val="-2"/>
                </w:rPr>
                <w:delText>G</w:delText>
              </w:r>
              <w:r w:rsidDel="00FC4E85">
                <w:rPr>
                  <w:rFonts w:ascii="Arial" w:eastAsia="Arial" w:hAnsi="Arial" w:cs="Arial"/>
                  <w:color w:val="800080"/>
                  <w:position w:val="-2"/>
                </w:rPr>
                <w:delText>u</w:delText>
              </w:r>
              <w:r w:rsidDel="00FC4E85">
                <w:rPr>
                  <w:rFonts w:ascii="Arial" w:eastAsia="Arial" w:hAnsi="Arial" w:cs="Arial"/>
                  <w:color w:val="800080"/>
                  <w:spacing w:val="-1"/>
                  <w:position w:val="-2"/>
                </w:rPr>
                <w:delText>i</w:delText>
              </w:r>
              <w:r w:rsidDel="00FC4E85">
                <w:rPr>
                  <w:rFonts w:ascii="Arial" w:eastAsia="Arial" w:hAnsi="Arial" w:cs="Arial"/>
                  <w:color w:val="800080"/>
                  <w:position w:val="-2"/>
                </w:rPr>
                <w:delText>de</w:delText>
              </w:r>
              <w:r w:rsidDel="00FC4E85">
                <w:rPr>
                  <w:rFonts w:ascii="Arial" w:eastAsia="Arial" w:hAnsi="Arial" w:cs="Arial"/>
                  <w:color w:val="800080"/>
                  <w:spacing w:val="-1"/>
                  <w:position w:val="-2"/>
                </w:rPr>
                <w:delText>li</w:delText>
              </w:r>
              <w:r w:rsidDel="00FC4E85">
                <w:rPr>
                  <w:rFonts w:ascii="Arial" w:eastAsia="Arial" w:hAnsi="Arial" w:cs="Arial"/>
                  <w:color w:val="800080"/>
                  <w:position w:val="-2"/>
                </w:rPr>
                <w:delText>ne</w:delText>
              </w:r>
              <w:r w:rsidDel="00FC4E85">
                <w:rPr>
                  <w:rFonts w:ascii="Arial" w:eastAsia="Arial" w:hAnsi="Arial" w:cs="Arial"/>
                  <w:color w:val="800080"/>
                  <w:spacing w:val="32"/>
                  <w:position w:val="-2"/>
                </w:rPr>
                <w:delText xml:space="preserve"> </w:delText>
              </w:r>
              <w:r w:rsidDel="00FC4E85">
                <w:rPr>
                  <w:rFonts w:ascii="Arial" w:eastAsia="Arial" w:hAnsi="Arial" w:cs="Arial"/>
                  <w:color w:val="800080"/>
                  <w:position w:val="-2"/>
                </w:rPr>
                <w:delText>1103.</w:delText>
              </w:r>
            </w:del>
          </w:p>
        </w:tc>
        <w:tc>
          <w:tcPr>
            <w:tcW w:w="2004" w:type="dxa"/>
            <w:tcBorders>
              <w:top w:val="single" w:sz="7" w:space="0" w:color="800080"/>
              <w:left w:val="nil"/>
              <w:bottom w:val="single" w:sz="7" w:space="0" w:color="800080"/>
              <w:right w:val="nil"/>
            </w:tcBorders>
          </w:tcPr>
          <w:p w:rsidR="00FC4E85" w:rsidDel="00FC4E85" w:rsidRDefault="00FC4E85" w:rsidP="00825A27">
            <w:pPr>
              <w:spacing w:after="0" w:line="234" w:lineRule="exact"/>
              <w:ind w:left="94" w:right="-75"/>
              <w:rPr>
                <w:del w:id="53" w:author="Kerrie Abercrombie" w:date="2016-02-17T15:33:00Z"/>
                <w:rFonts w:ascii="Arial" w:eastAsia="Arial" w:hAnsi="Arial" w:cs="Arial"/>
              </w:rPr>
            </w:pPr>
            <w:del w:id="54" w:author="Kerrie Abercrombie" w:date="2016-02-17T15:33:00Z">
              <w:r w:rsidDel="00FC4E85">
                <w:rPr>
                  <w:rFonts w:ascii="Arial" w:eastAsia="Arial" w:hAnsi="Arial" w:cs="Arial"/>
                  <w:color w:val="800080"/>
                  <w:spacing w:val="2"/>
                  <w:position w:val="-2"/>
                </w:rPr>
                <w:delText>T</w:delText>
              </w:r>
              <w:r w:rsidDel="00FC4E85">
                <w:rPr>
                  <w:rFonts w:ascii="Arial" w:eastAsia="Arial" w:hAnsi="Arial" w:cs="Arial"/>
                  <w:color w:val="800080"/>
                  <w:position w:val="-2"/>
                </w:rPr>
                <w:delText>h</w:delText>
              </w:r>
              <w:r w:rsidDel="00FC4E85">
                <w:rPr>
                  <w:rFonts w:ascii="Arial" w:eastAsia="Arial" w:hAnsi="Arial" w:cs="Arial"/>
                  <w:color w:val="800080"/>
                  <w:spacing w:val="-1"/>
                  <w:position w:val="-2"/>
                </w:rPr>
                <w:delText>i</w:delText>
              </w:r>
              <w:r w:rsidDel="00FC4E85">
                <w:rPr>
                  <w:rFonts w:ascii="Arial" w:eastAsia="Arial" w:hAnsi="Arial" w:cs="Arial"/>
                  <w:color w:val="800080"/>
                  <w:position w:val="-2"/>
                </w:rPr>
                <w:delText>s</w:delText>
              </w:r>
              <w:r w:rsidDel="00FC4E85">
                <w:rPr>
                  <w:rFonts w:ascii="Arial" w:eastAsia="Arial" w:hAnsi="Arial" w:cs="Arial"/>
                  <w:color w:val="800080"/>
                  <w:spacing w:val="32"/>
                  <w:position w:val="-2"/>
                </w:rPr>
                <w:delText xml:space="preserve"> </w:delText>
              </w:r>
              <w:r w:rsidDel="00FC4E85">
                <w:rPr>
                  <w:rFonts w:ascii="Arial" w:eastAsia="Arial" w:hAnsi="Arial" w:cs="Arial"/>
                  <w:color w:val="800080"/>
                  <w:position w:val="-2"/>
                </w:rPr>
                <w:delText>shou</w:delText>
              </w:r>
              <w:r w:rsidDel="00FC4E85">
                <w:rPr>
                  <w:rFonts w:ascii="Arial" w:eastAsia="Arial" w:hAnsi="Arial" w:cs="Arial"/>
                  <w:color w:val="800080"/>
                  <w:spacing w:val="-1"/>
                  <w:position w:val="-2"/>
                </w:rPr>
                <w:delText>l</w:delText>
              </w:r>
              <w:r w:rsidDel="00FC4E85">
                <w:rPr>
                  <w:rFonts w:ascii="Arial" w:eastAsia="Arial" w:hAnsi="Arial" w:cs="Arial"/>
                  <w:color w:val="800080"/>
                  <w:position w:val="-2"/>
                </w:rPr>
                <w:delText>d</w:delText>
              </w:r>
              <w:r w:rsidDel="00FC4E85">
                <w:rPr>
                  <w:rFonts w:ascii="Arial" w:eastAsia="Arial" w:hAnsi="Arial" w:cs="Arial"/>
                  <w:color w:val="800080"/>
                  <w:spacing w:val="32"/>
                  <w:position w:val="-2"/>
                </w:rPr>
                <w:delText xml:space="preserve"> </w:delText>
              </w:r>
              <w:r w:rsidDel="00FC4E85">
                <w:rPr>
                  <w:rFonts w:ascii="Arial" w:eastAsia="Arial" w:hAnsi="Arial" w:cs="Arial"/>
                  <w:color w:val="800080"/>
                  <w:position w:val="-2"/>
                </w:rPr>
                <w:delText>enab</w:delText>
              </w:r>
              <w:r w:rsidDel="00FC4E85">
                <w:rPr>
                  <w:rFonts w:ascii="Arial" w:eastAsia="Arial" w:hAnsi="Arial" w:cs="Arial"/>
                  <w:color w:val="800080"/>
                  <w:spacing w:val="-1"/>
                  <w:position w:val="-2"/>
                </w:rPr>
                <w:delText>l</w:delText>
              </w:r>
              <w:r w:rsidDel="00FC4E85">
                <w:rPr>
                  <w:rFonts w:ascii="Arial" w:eastAsia="Arial" w:hAnsi="Arial" w:cs="Arial"/>
                  <w:color w:val="800080"/>
                  <w:position w:val="-2"/>
                </w:rPr>
                <w:delText>e</w:delText>
              </w:r>
            </w:del>
          </w:p>
        </w:tc>
      </w:tr>
    </w:tbl>
    <w:p w:rsidR="00FC4E85" w:rsidDel="00FC4E85" w:rsidRDefault="00FC4E85" w:rsidP="00FC4E85">
      <w:pPr>
        <w:spacing w:after="0" w:line="241" w:lineRule="exact"/>
        <w:ind w:left="298" w:right="100"/>
        <w:jc w:val="both"/>
        <w:rPr>
          <w:del w:id="55" w:author="Kerrie Abercrombie" w:date="2016-02-17T15:33:00Z"/>
          <w:rFonts w:ascii="Arial" w:eastAsia="Arial" w:hAnsi="Arial" w:cs="Arial"/>
        </w:rPr>
      </w:pPr>
      <w:del w:id="56" w:author="Kerrie Abercrombie" w:date="2016-02-17T15:33:00Z">
        <w:r w:rsidDel="00FC4E85">
          <w:rPr>
            <w:rFonts w:ascii="Arial" w:eastAsia="Arial" w:hAnsi="Arial" w:cs="Arial"/>
            <w:color w:val="800080"/>
            <w:spacing w:val="1"/>
            <w:u w:val="single" w:color="800080"/>
          </w:rPr>
          <w:delText>t</w:delText>
        </w:r>
        <w:r w:rsidDel="00FC4E85">
          <w:rPr>
            <w:rFonts w:ascii="Arial" w:eastAsia="Arial" w:hAnsi="Arial" w:cs="Arial"/>
            <w:color w:val="800080"/>
            <w:u w:val="single" w:color="800080"/>
          </w:rPr>
          <w:delText>hem</w:delText>
        </w:r>
        <w:r w:rsidDel="00FC4E85">
          <w:rPr>
            <w:rFonts w:ascii="Arial" w:eastAsia="Arial" w:hAnsi="Arial" w:cs="Arial"/>
            <w:color w:val="800080"/>
            <w:spacing w:val="29"/>
            <w:u w:val="single" w:color="800080"/>
          </w:rPr>
          <w:delText xml:space="preserve"> </w:delText>
        </w:r>
        <w:r w:rsidDel="00FC4E85">
          <w:rPr>
            <w:rFonts w:ascii="Arial" w:eastAsia="Arial" w:hAnsi="Arial" w:cs="Arial"/>
            <w:color w:val="800080"/>
            <w:spacing w:val="1"/>
            <w:u w:val="single" w:color="800080"/>
          </w:rPr>
          <w:delText>t</w:delText>
        </w:r>
        <w:r w:rsidDel="00FC4E85">
          <w:rPr>
            <w:rFonts w:ascii="Arial" w:eastAsia="Arial" w:hAnsi="Arial" w:cs="Arial"/>
            <w:color w:val="800080"/>
            <w:u w:val="single" w:color="800080"/>
          </w:rPr>
          <w:delText>o</w:delText>
        </w:r>
        <w:r w:rsidDel="00FC4E85">
          <w:rPr>
            <w:rFonts w:ascii="Arial" w:eastAsia="Arial" w:hAnsi="Arial" w:cs="Arial"/>
            <w:color w:val="800080"/>
            <w:spacing w:val="29"/>
            <w:u w:val="single" w:color="800080"/>
          </w:rPr>
          <w:delText xml:space="preserve"> </w:delText>
        </w:r>
        <w:r w:rsidDel="00FC4E85">
          <w:rPr>
            <w:rFonts w:ascii="Arial" w:eastAsia="Arial" w:hAnsi="Arial" w:cs="Arial"/>
            <w:color w:val="800080"/>
            <w:u w:val="single" w:color="800080"/>
          </w:rPr>
          <w:delText>bec</w:delText>
        </w:r>
        <w:r w:rsidDel="00FC4E85">
          <w:rPr>
            <w:rFonts w:ascii="Arial" w:eastAsia="Arial" w:hAnsi="Arial" w:cs="Arial"/>
            <w:color w:val="800080"/>
            <w:spacing w:val="-3"/>
            <w:u w:val="single" w:color="800080"/>
          </w:rPr>
          <w:delText>o</w:delText>
        </w:r>
        <w:r w:rsidDel="00FC4E85">
          <w:rPr>
            <w:rFonts w:ascii="Arial" w:eastAsia="Arial" w:hAnsi="Arial" w:cs="Arial"/>
            <w:color w:val="800080"/>
            <w:spacing w:val="1"/>
            <w:u w:val="single" w:color="800080"/>
          </w:rPr>
          <w:delText>m</w:delText>
        </w:r>
        <w:r w:rsidDel="00FC4E85">
          <w:rPr>
            <w:rFonts w:ascii="Arial" w:eastAsia="Arial" w:hAnsi="Arial" w:cs="Arial"/>
            <w:color w:val="800080"/>
            <w:u w:val="single" w:color="800080"/>
          </w:rPr>
          <w:delText>e</w:delText>
        </w:r>
        <w:r w:rsidDel="00FC4E85">
          <w:rPr>
            <w:rFonts w:ascii="Arial" w:eastAsia="Arial" w:hAnsi="Arial" w:cs="Arial"/>
            <w:color w:val="800080"/>
            <w:spacing w:val="30"/>
            <w:u w:val="single" w:color="800080"/>
          </w:rPr>
          <w:delText xml:space="preserve"> </w:delText>
        </w:r>
        <w:r w:rsidDel="00FC4E85">
          <w:rPr>
            <w:rFonts w:ascii="Arial" w:eastAsia="Arial" w:hAnsi="Arial" w:cs="Arial"/>
            <w:color w:val="800080"/>
            <w:spacing w:val="-1"/>
            <w:u w:val="single" w:color="800080"/>
          </w:rPr>
          <w:delText>i</w:delText>
        </w:r>
        <w:r w:rsidDel="00FC4E85">
          <w:rPr>
            <w:rFonts w:ascii="Arial" w:eastAsia="Arial" w:hAnsi="Arial" w:cs="Arial"/>
            <w:color w:val="800080"/>
            <w:u w:val="single" w:color="800080"/>
          </w:rPr>
          <w:delText>ns</w:delText>
        </w:r>
        <w:r w:rsidDel="00FC4E85">
          <w:rPr>
            <w:rFonts w:ascii="Arial" w:eastAsia="Arial" w:hAnsi="Arial" w:cs="Arial"/>
            <w:color w:val="800080"/>
            <w:spacing w:val="1"/>
            <w:u w:val="single" w:color="800080"/>
          </w:rPr>
          <w:delText>tr</w:delText>
        </w:r>
        <w:r w:rsidDel="00FC4E85">
          <w:rPr>
            <w:rFonts w:ascii="Arial" w:eastAsia="Arial" w:hAnsi="Arial" w:cs="Arial"/>
            <w:color w:val="800080"/>
            <w:u w:val="single" w:color="800080"/>
          </w:rPr>
          <w:delText>u</w:delText>
        </w:r>
        <w:r w:rsidDel="00FC4E85">
          <w:rPr>
            <w:rFonts w:ascii="Arial" w:eastAsia="Arial" w:hAnsi="Arial" w:cs="Arial"/>
            <w:color w:val="800080"/>
            <w:spacing w:val="-2"/>
            <w:u w:val="single" w:color="800080"/>
          </w:rPr>
          <w:delText>c</w:delText>
        </w:r>
        <w:r w:rsidDel="00FC4E85">
          <w:rPr>
            <w:rFonts w:ascii="Arial" w:eastAsia="Arial" w:hAnsi="Arial" w:cs="Arial"/>
            <w:color w:val="800080"/>
            <w:spacing w:val="-1"/>
            <w:u w:val="single" w:color="800080"/>
          </w:rPr>
          <w:delText>t</w:delText>
        </w:r>
        <w:r w:rsidDel="00FC4E85">
          <w:rPr>
            <w:rFonts w:ascii="Arial" w:eastAsia="Arial" w:hAnsi="Arial" w:cs="Arial"/>
            <w:color w:val="800080"/>
            <w:u w:val="single" w:color="800080"/>
          </w:rPr>
          <w:delText>o</w:delText>
        </w:r>
        <w:r w:rsidDel="00FC4E85">
          <w:rPr>
            <w:rFonts w:ascii="Arial" w:eastAsia="Arial" w:hAnsi="Arial" w:cs="Arial"/>
            <w:color w:val="800080"/>
            <w:spacing w:val="1"/>
            <w:u w:val="single" w:color="800080"/>
          </w:rPr>
          <w:delText>r</w:delText>
        </w:r>
        <w:r w:rsidDel="00FC4E85">
          <w:rPr>
            <w:rFonts w:ascii="Arial" w:eastAsia="Arial" w:hAnsi="Arial" w:cs="Arial"/>
            <w:color w:val="800080"/>
            <w:u w:val="single" w:color="800080"/>
          </w:rPr>
          <w:delText>s</w:delText>
        </w:r>
        <w:r w:rsidDel="00FC4E85">
          <w:rPr>
            <w:rFonts w:ascii="Arial" w:eastAsia="Arial" w:hAnsi="Arial" w:cs="Arial"/>
            <w:color w:val="800080"/>
            <w:spacing w:val="27"/>
            <w:u w:val="single" w:color="800080"/>
          </w:rPr>
          <w:delText xml:space="preserve"> </w:delText>
        </w:r>
        <w:r w:rsidDel="00FC4E85">
          <w:rPr>
            <w:rFonts w:ascii="Arial" w:eastAsia="Arial" w:hAnsi="Arial" w:cs="Arial"/>
            <w:color w:val="800080"/>
            <w:spacing w:val="3"/>
            <w:u w:val="single" w:color="800080"/>
          </w:rPr>
          <w:delText>f</w:delText>
        </w:r>
        <w:r w:rsidDel="00FC4E85">
          <w:rPr>
            <w:rFonts w:ascii="Arial" w:eastAsia="Arial" w:hAnsi="Arial" w:cs="Arial"/>
            <w:color w:val="800080"/>
            <w:spacing w:val="-3"/>
            <w:u w:val="single" w:color="800080"/>
          </w:rPr>
          <w:delText>o</w:delText>
        </w:r>
        <w:r w:rsidDel="00FC4E85">
          <w:rPr>
            <w:rFonts w:ascii="Arial" w:eastAsia="Arial" w:hAnsi="Arial" w:cs="Arial"/>
            <w:color w:val="800080"/>
            <w:u w:val="single" w:color="800080"/>
          </w:rPr>
          <w:delText>r</w:delText>
        </w:r>
        <w:r w:rsidDel="00FC4E85">
          <w:rPr>
            <w:rFonts w:ascii="Arial" w:eastAsia="Arial" w:hAnsi="Arial" w:cs="Arial"/>
            <w:color w:val="800080"/>
            <w:spacing w:val="31"/>
            <w:u w:val="single" w:color="800080"/>
          </w:rPr>
          <w:delText xml:space="preserve"> </w:delText>
        </w:r>
        <w:r w:rsidDel="00FC4E85">
          <w:rPr>
            <w:rFonts w:ascii="Arial" w:eastAsia="Arial" w:hAnsi="Arial" w:cs="Arial"/>
            <w:color w:val="800080"/>
            <w:spacing w:val="1"/>
            <w:u w:val="single" w:color="800080"/>
          </w:rPr>
          <w:delText>t</w:delText>
        </w:r>
        <w:r w:rsidDel="00FC4E85">
          <w:rPr>
            <w:rFonts w:ascii="Arial" w:eastAsia="Arial" w:hAnsi="Arial" w:cs="Arial"/>
            <w:color w:val="800080"/>
            <w:u w:val="single" w:color="800080"/>
          </w:rPr>
          <w:delText>he</w:delText>
        </w:r>
        <w:r w:rsidDel="00FC4E85">
          <w:rPr>
            <w:rFonts w:ascii="Arial" w:eastAsia="Arial" w:hAnsi="Arial" w:cs="Arial"/>
            <w:color w:val="800080"/>
            <w:spacing w:val="30"/>
            <w:u w:val="single" w:color="800080"/>
          </w:rPr>
          <w:delText xml:space="preserve"> </w:delText>
        </w:r>
        <w:r w:rsidDel="00FC4E85">
          <w:rPr>
            <w:rFonts w:ascii="Arial" w:eastAsia="Arial" w:hAnsi="Arial" w:cs="Arial"/>
            <w:color w:val="800080"/>
            <w:spacing w:val="-3"/>
            <w:u w:val="single" w:color="800080"/>
          </w:rPr>
          <w:delText>V</w:delText>
        </w:r>
        <w:r w:rsidDel="00FC4E85">
          <w:rPr>
            <w:rFonts w:ascii="Arial" w:eastAsia="Arial" w:hAnsi="Arial" w:cs="Arial"/>
            <w:color w:val="800080"/>
            <w:spacing w:val="2"/>
            <w:u w:val="single" w:color="800080"/>
          </w:rPr>
          <w:delText>T</w:delText>
        </w:r>
        <w:r w:rsidDel="00FC4E85">
          <w:rPr>
            <w:rFonts w:ascii="Arial" w:eastAsia="Arial" w:hAnsi="Arial" w:cs="Arial"/>
            <w:color w:val="800080"/>
            <w:u w:val="single" w:color="800080"/>
          </w:rPr>
          <w:delText>S</w:delText>
        </w:r>
        <w:r w:rsidDel="00FC4E85">
          <w:rPr>
            <w:rFonts w:ascii="Arial" w:eastAsia="Arial" w:hAnsi="Arial" w:cs="Arial"/>
            <w:color w:val="800080"/>
            <w:spacing w:val="29"/>
            <w:u w:val="single" w:color="800080"/>
          </w:rPr>
          <w:delText xml:space="preserve"> </w:delText>
        </w:r>
        <w:r w:rsidDel="00FC4E85">
          <w:rPr>
            <w:rFonts w:ascii="Arial" w:eastAsia="Arial" w:hAnsi="Arial" w:cs="Arial"/>
            <w:color w:val="800080"/>
            <w:spacing w:val="-1"/>
            <w:u w:val="single" w:color="800080"/>
          </w:rPr>
          <w:delText>t</w:delText>
        </w:r>
        <w:r w:rsidDel="00FC4E85">
          <w:rPr>
            <w:rFonts w:ascii="Arial" w:eastAsia="Arial" w:hAnsi="Arial" w:cs="Arial"/>
            <w:color w:val="800080"/>
            <w:spacing w:val="1"/>
            <w:u w:val="single" w:color="800080"/>
          </w:rPr>
          <w:delText>r</w:delText>
        </w:r>
        <w:r w:rsidDel="00FC4E85">
          <w:rPr>
            <w:rFonts w:ascii="Arial" w:eastAsia="Arial" w:hAnsi="Arial" w:cs="Arial"/>
            <w:color w:val="800080"/>
            <w:u w:val="single" w:color="800080"/>
          </w:rPr>
          <w:delText>a</w:delText>
        </w:r>
        <w:r w:rsidDel="00FC4E85">
          <w:rPr>
            <w:rFonts w:ascii="Arial" w:eastAsia="Arial" w:hAnsi="Arial" w:cs="Arial"/>
            <w:color w:val="800080"/>
            <w:spacing w:val="-1"/>
            <w:u w:val="single" w:color="800080"/>
          </w:rPr>
          <w:delText>i</w:delText>
        </w:r>
        <w:r w:rsidDel="00FC4E85">
          <w:rPr>
            <w:rFonts w:ascii="Arial" w:eastAsia="Arial" w:hAnsi="Arial" w:cs="Arial"/>
            <w:color w:val="800080"/>
            <w:u w:val="single" w:color="800080"/>
          </w:rPr>
          <w:delText>n</w:delText>
        </w:r>
        <w:r w:rsidDel="00FC4E85">
          <w:rPr>
            <w:rFonts w:ascii="Arial" w:eastAsia="Arial" w:hAnsi="Arial" w:cs="Arial"/>
            <w:color w:val="800080"/>
            <w:spacing w:val="-1"/>
            <w:u w:val="single" w:color="800080"/>
          </w:rPr>
          <w:delText>i</w:delText>
        </w:r>
        <w:r w:rsidDel="00FC4E85">
          <w:rPr>
            <w:rFonts w:ascii="Arial" w:eastAsia="Arial" w:hAnsi="Arial" w:cs="Arial"/>
            <w:color w:val="800080"/>
            <w:u w:val="single" w:color="800080"/>
          </w:rPr>
          <w:delText>ng</w:delText>
        </w:r>
        <w:r w:rsidDel="00FC4E85">
          <w:rPr>
            <w:rFonts w:ascii="Arial" w:eastAsia="Arial" w:hAnsi="Arial" w:cs="Arial"/>
            <w:color w:val="800080"/>
            <w:spacing w:val="30"/>
            <w:u w:val="single" w:color="800080"/>
          </w:rPr>
          <w:delText xml:space="preserve"> </w:delText>
        </w:r>
        <w:r w:rsidDel="00FC4E85">
          <w:rPr>
            <w:rFonts w:ascii="Arial" w:eastAsia="Arial" w:hAnsi="Arial" w:cs="Arial"/>
            <w:color w:val="800080"/>
            <w:u w:val="single" w:color="800080"/>
          </w:rPr>
          <w:delText>cou</w:delText>
        </w:r>
        <w:r w:rsidDel="00FC4E85">
          <w:rPr>
            <w:rFonts w:ascii="Arial" w:eastAsia="Arial" w:hAnsi="Arial" w:cs="Arial"/>
            <w:color w:val="800080"/>
            <w:spacing w:val="1"/>
            <w:u w:val="single" w:color="800080"/>
          </w:rPr>
          <w:delText>r</w:delText>
        </w:r>
        <w:r w:rsidDel="00FC4E85">
          <w:rPr>
            <w:rFonts w:ascii="Arial" w:eastAsia="Arial" w:hAnsi="Arial" w:cs="Arial"/>
            <w:color w:val="800080"/>
            <w:u w:val="single" w:color="800080"/>
          </w:rPr>
          <w:delText>ses</w:delText>
        </w:r>
        <w:r w:rsidDel="00FC4E85">
          <w:rPr>
            <w:rFonts w:ascii="Arial" w:eastAsia="Arial" w:hAnsi="Arial" w:cs="Arial"/>
            <w:color w:val="800080"/>
            <w:spacing w:val="30"/>
            <w:u w:val="single" w:color="800080"/>
          </w:rPr>
          <w:delText xml:space="preserve"> </w:delText>
        </w:r>
        <w:r w:rsidDel="00FC4E85">
          <w:rPr>
            <w:rFonts w:ascii="Arial" w:eastAsia="Arial" w:hAnsi="Arial" w:cs="Arial"/>
            <w:color w:val="800080"/>
            <w:u w:val="single" w:color="800080"/>
          </w:rPr>
          <w:delText>or</w:delText>
        </w:r>
        <w:r w:rsidDel="00FC4E85">
          <w:rPr>
            <w:rFonts w:ascii="Arial" w:eastAsia="Arial" w:hAnsi="Arial" w:cs="Arial"/>
            <w:color w:val="800080"/>
            <w:spacing w:val="29"/>
            <w:u w:val="single" w:color="800080"/>
          </w:rPr>
          <w:delText xml:space="preserve"> </w:delText>
        </w:r>
        <w:r w:rsidDel="00FC4E85">
          <w:rPr>
            <w:rFonts w:ascii="Arial" w:eastAsia="Arial" w:hAnsi="Arial" w:cs="Arial"/>
            <w:color w:val="800080"/>
            <w:spacing w:val="1"/>
            <w:u w:val="single" w:color="800080"/>
          </w:rPr>
          <w:delText>O</w:delText>
        </w:r>
        <w:r w:rsidDel="00FC4E85">
          <w:rPr>
            <w:rFonts w:ascii="Arial" w:eastAsia="Arial" w:hAnsi="Arial" w:cs="Arial"/>
            <w:color w:val="800080"/>
            <w:spacing w:val="-3"/>
            <w:u w:val="single" w:color="800080"/>
          </w:rPr>
          <w:delText>n</w:delText>
        </w:r>
        <w:r w:rsidDel="00FC4E85">
          <w:rPr>
            <w:rFonts w:ascii="Arial" w:eastAsia="Arial" w:hAnsi="Arial" w:cs="Arial"/>
            <w:color w:val="800080"/>
            <w:spacing w:val="1"/>
            <w:u w:val="single" w:color="800080"/>
          </w:rPr>
          <w:delText>-t</w:delText>
        </w:r>
        <w:r w:rsidDel="00FC4E85">
          <w:rPr>
            <w:rFonts w:ascii="Arial" w:eastAsia="Arial" w:hAnsi="Arial" w:cs="Arial"/>
            <w:color w:val="800080"/>
            <w:u w:val="single" w:color="800080"/>
          </w:rPr>
          <w:delText>h</w:delText>
        </w:r>
        <w:r w:rsidDel="00FC4E85">
          <w:rPr>
            <w:rFonts w:ascii="Arial" w:eastAsia="Arial" w:hAnsi="Arial" w:cs="Arial"/>
            <w:color w:val="800080"/>
            <w:spacing w:val="-3"/>
            <w:u w:val="single" w:color="800080"/>
          </w:rPr>
          <w:delText>e</w:delText>
        </w:r>
        <w:r w:rsidDel="00FC4E85">
          <w:rPr>
            <w:rFonts w:ascii="Arial" w:eastAsia="Arial" w:hAnsi="Arial" w:cs="Arial"/>
            <w:color w:val="800080"/>
            <w:spacing w:val="1"/>
            <w:u w:val="single" w:color="800080"/>
          </w:rPr>
          <w:delText>-</w:delText>
        </w:r>
        <w:r w:rsidDel="00FC4E85">
          <w:rPr>
            <w:rFonts w:ascii="Arial" w:eastAsia="Arial" w:hAnsi="Arial" w:cs="Arial"/>
            <w:color w:val="800080"/>
            <w:u w:val="single" w:color="800080"/>
          </w:rPr>
          <w:delText>Job</w:delText>
        </w:r>
        <w:r w:rsidDel="00FC4E85">
          <w:rPr>
            <w:rFonts w:ascii="Arial" w:eastAsia="Arial" w:hAnsi="Arial" w:cs="Arial"/>
            <w:color w:val="800080"/>
            <w:spacing w:val="27"/>
            <w:u w:val="single" w:color="800080"/>
          </w:rPr>
          <w:delText xml:space="preserve"> </w:delText>
        </w:r>
        <w:r w:rsidDel="00FC4E85">
          <w:rPr>
            <w:rFonts w:ascii="Arial" w:eastAsia="Arial" w:hAnsi="Arial" w:cs="Arial"/>
            <w:color w:val="800080"/>
            <w:spacing w:val="2"/>
            <w:u w:val="single" w:color="800080"/>
          </w:rPr>
          <w:delText>T</w:delText>
        </w:r>
        <w:r w:rsidDel="00FC4E85">
          <w:rPr>
            <w:rFonts w:ascii="Arial" w:eastAsia="Arial" w:hAnsi="Arial" w:cs="Arial"/>
            <w:color w:val="800080"/>
            <w:spacing w:val="1"/>
            <w:u w:val="single" w:color="800080"/>
          </w:rPr>
          <w:delText>r</w:delText>
        </w:r>
        <w:r w:rsidDel="00FC4E85">
          <w:rPr>
            <w:rFonts w:ascii="Arial" w:eastAsia="Arial" w:hAnsi="Arial" w:cs="Arial"/>
            <w:color w:val="800080"/>
            <w:u w:val="single" w:color="800080"/>
          </w:rPr>
          <w:delText>a</w:delText>
        </w:r>
        <w:r w:rsidDel="00FC4E85">
          <w:rPr>
            <w:rFonts w:ascii="Arial" w:eastAsia="Arial" w:hAnsi="Arial" w:cs="Arial"/>
            <w:color w:val="800080"/>
            <w:spacing w:val="-1"/>
            <w:u w:val="single" w:color="800080"/>
          </w:rPr>
          <w:delText>i</w:delText>
        </w:r>
        <w:r w:rsidDel="00FC4E85">
          <w:rPr>
            <w:rFonts w:ascii="Arial" w:eastAsia="Arial" w:hAnsi="Arial" w:cs="Arial"/>
            <w:color w:val="800080"/>
            <w:u w:val="single" w:color="800080"/>
          </w:rPr>
          <w:delText>n</w:delText>
        </w:r>
        <w:r w:rsidDel="00FC4E85">
          <w:rPr>
            <w:rFonts w:ascii="Arial" w:eastAsia="Arial" w:hAnsi="Arial" w:cs="Arial"/>
            <w:color w:val="800080"/>
            <w:spacing w:val="-1"/>
            <w:u w:val="single" w:color="800080"/>
          </w:rPr>
          <w:delText>i</w:delText>
        </w:r>
        <w:r w:rsidDel="00FC4E85">
          <w:rPr>
            <w:rFonts w:ascii="Arial" w:eastAsia="Arial" w:hAnsi="Arial" w:cs="Arial"/>
            <w:color w:val="800080"/>
            <w:spacing w:val="-3"/>
            <w:u w:val="single" w:color="800080"/>
          </w:rPr>
          <w:delText>n</w:delText>
        </w:r>
        <w:r w:rsidDel="00FC4E85">
          <w:rPr>
            <w:rFonts w:ascii="Arial" w:eastAsia="Arial" w:hAnsi="Arial" w:cs="Arial"/>
            <w:color w:val="800080"/>
            <w:spacing w:val="2"/>
            <w:u w:val="single" w:color="800080"/>
          </w:rPr>
          <w:delText>g</w:delText>
        </w:r>
        <w:r w:rsidDel="00FC4E85">
          <w:rPr>
            <w:rFonts w:ascii="Arial" w:eastAsia="Arial" w:hAnsi="Arial" w:cs="Arial"/>
            <w:color w:val="800080"/>
            <w:u w:val="single" w:color="800080"/>
          </w:rPr>
          <w:delText xml:space="preserve">. </w:delText>
        </w:r>
        <w:r w:rsidDel="00FC4E85">
          <w:rPr>
            <w:rFonts w:ascii="Arial" w:eastAsia="Arial" w:hAnsi="Arial" w:cs="Arial"/>
            <w:color w:val="800080"/>
            <w:spacing w:val="59"/>
            <w:u w:val="single" w:color="800080"/>
          </w:rPr>
          <w:delText xml:space="preserve"> </w:delText>
        </w:r>
        <w:r w:rsidDel="00FC4E85">
          <w:rPr>
            <w:rFonts w:ascii="Arial" w:eastAsia="Arial" w:hAnsi="Arial" w:cs="Arial"/>
            <w:color w:val="800080"/>
            <w:spacing w:val="1"/>
            <w:u w:val="single" w:color="800080"/>
          </w:rPr>
          <w:delText>I</w:delText>
        </w:r>
        <w:r w:rsidDel="00FC4E85">
          <w:rPr>
            <w:rFonts w:ascii="Arial" w:eastAsia="Arial" w:hAnsi="Arial" w:cs="Arial"/>
            <w:color w:val="800080"/>
            <w:u w:val="single" w:color="800080"/>
          </w:rPr>
          <w:delText>n</w:delText>
        </w:r>
        <w:r w:rsidDel="00FC4E85">
          <w:rPr>
            <w:rFonts w:ascii="Arial" w:eastAsia="Arial" w:hAnsi="Arial" w:cs="Arial"/>
            <w:color w:val="800080"/>
            <w:spacing w:val="29"/>
            <w:u w:val="single" w:color="800080"/>
          </w:rPr>
          <w:delText xml:space="preserve"> </w:delText>
        </w:r>
        <w:r w:rsidDel="00FC4E85">
          <w:rPr>
            <w:rFonts w:ascii="Arial" w:eastAsia="Arial" w:hAnsi="Arial" w:cs="Arial"/>
            <w:color w:val="800080"/>
            <w:u w:val="single" w:color="800080"/>
          </w:rPr>
          <w:delText>o</w:delText>
        </w:r>
        <w:r w:rsidDel="00FC4E85">
          <w:rPr>
            <w:rFonts w:ascii="Arial" w:eastAsia="Arial" w:hAnsi="Arial" w:cs="Arial"/>
            <w:color w:val="800080"/>
            <w:spacing w:val="1"/>
            <w:u w:val="single" w:color="800080"/>
          </w:rPr>
          <w:delText>r</w:delText>
        </w:r>
        <w:r w:rsidDel="00FC4E85">
          <w:rPr>
            <w:rFonts w:ascii="Arial" w:eastAsia="Arial" w:hAnsi="Arial" w:cs="Arial"/>
            <w:color w:val="800080"/>
            <w:u w:val="single" w:color="800080"/>
          </w:rPr>
          <w:delText>d</w:delText>
        </w:r>
        <w:r w:rsidDel="00FC4E85">
          <w:rPr>
            <w:rFonts w:ascii="Arial" w:eastAsia="Arial" w:hAnsi="Arial" w:cs="Arial"/>
            <w:color w:val="800080"/>
            <w:spacing w:val="-3"/>
            <w:u w:val="single" w:color="800080"/>
          </w:rPr>
          <w:delText>e</w:delText>
        </w:r>
        <w:r w:rsidDel="00FC4E85">
          <w:rPr>
            <w:rFonts w:ascii="Arial" w:eastAsia="Arial" w:hAnsi="Arial" w:cs="Arial"/>
            <w:color w:val="800080"/>
            <w:u w:val="single" w:color="800080"/>
          </w:rPr>
          <w:delText>r</w:delText>
        </w:r>
        <w:r w:rsidDel="00FC4E85">
          <w:rPr>
            <w:rFonts w:ascii="Arial" w:eastAsia="Arial" w:hAnsi="Arial" w:cs="Arial"/>
            <w:color w:val="800080"/>
            <w:spacing w:val="31"/>
            <w:u w:val="single" w:color="800080"/>
          </w:rPr>
          <w:delText xml:space="preserve"> </w:delText>
        </w:r>
        <w:r w:rsidDel="00FC4E85">
          <w:rPr>
            <w:rFonts w:ascii="Arial" w:eastAsia="Arial" w:hAnsi="Arial" w:cs="Arial"/>
            <w:color w:val="800080"/>
            <w:spacing w:val="-1"/>
            <w:u w:val="single" w:color="800080"/>
          </w:rPr>
          <w:delText>t</w:delText>
        </w:r>
        <w:r w:rsidDel="00FC4E85">
          <w:rPr>
            <w:rFonts w:ascii="Arial" w:eastAsia="Arial" w:hAnsi="Arial" w:cs="Arial"/>
            <w:color w:val="800080"/>
            <w:u w:val="single" w:color="800080"/>
          </w:rPr>
          <w:delText>o</w:delText>
        </w:r>
      </w:del>
    </w:p>
    <w:p w:rsidR="00FC4E85" w:rsidDel="00FC4E85" w:rsidRDefault="00FC4E85" w:rsidP="00FC4E85">
      <w:pPr>
        <w:spacing w:before="3" w:after="0" w:line="252" w:lineRule="exact"/>
        <w:ind w:left="298" w:right="100"/>
        <w:jc w:val="both"/>
        <w:rPr>
          <w:del w:id="57" w:author="Kerrie Abercrombie" w:date="2016-02-17T15:33:00Z"/>
          <w:rFonts w:ascii="Arial" w:eastAsia="Arial" w:hAnsi="Arial" w:cs="Arial"/>
        </w:rPr>
      </w:pPr>
      <w:del w:id="58" w:author="Kerrie Abercrombie" w:date="2016-02-17T15:33:00Z">
        <w:r w:rsidDel="00FC4E85">
          <w:rPr>
            <w:rFonts w:ascii="Arial" w:eastAsia="Arial" w:hAnsi="Arial" w:cs="Arial"/>
            <w:color w:val="800080"/>
            <w:spacing w:val="1"/>
            <w:u w:val="single" w:color="800080"/>
          </w:rPr>
          <w:delText>m</w:delText>
        </w:r>
        <w:r w:rsidDel="00FC4E85">
          <w:rPr>
            <w:rFonts w:ascii="Arial" w:eastAsia="Arial" w:hAnsi="Arial" w:cs="Arial"/>
            <w:color w:val="800080"/>
            <w:u w:val="single" w:color="800080"/>
          </w:rPr>
          <w:delText>a</w:delText>
        </w:r>
        <w:r w:rsidDel="00FC4E85">
          <w:rPr>
            <w:rFonts w:ascii="Arial" w:eastAsia="Arial" w:hAnsi="Arial" w:cs="Arial"/>
            <w:color w:val="800080"/>
            <w:spacing w:val="-1"/>
            <w:u w:val="single" w:color="800080"/>
          </w:rPr>
          <w:delText>i</w:delText>
        </w:r>
        <w:r w:rsidDel="00FC4E85">
          <w:rPr>
            <w:rFonts w:ascii="Arial" w:eastAsia="Arial" w:hAnsi="Arial" w:cs="Arial"/>
            <w:color w:val="800080"/>
            <w:u w:val="single" w:color="800080"/>
          </w:rPr>
          <w:delText>n</w:delText>
        </w:r>
        <w:r w:rsidDel="00FC4E85">
          <w:rPr>
            <w:rFonts w:ascii="Arial" w:eastAsia="Arial" w:hAnsi="Arial" w:cs="Arial"/>
            <w:color w:val="800080"/>
            <w:spacing w:val="1"/>
            <w:u w:val="single" w:color="800080"/>
          </w:rPr>
          <w:delText>t</w:delText>
        </w:r>
        <w:r w:rsidDel="00FC4E85">
          <w:rPr>
            <w:rFonts w:ascii="Arial" w:eastAsia="Arial" w:hAnsi="Arial" w:cs="Arial"/>
            <w:color w:val="800080"/>
            <w:u w:val="single" w:color="800080"/>
          </w:rPr>
          <w:delText>a</w:delText>
        </w:r>
        <w:r w:rsidDel="00FC4E85">
          <w:rPr>
            <w:rFonts w:ascii="Arial" w:eastAsia="Arial" w:hAnsi="Arial" w:cs="Arial"/>
            <w:color w:val="800080"/>
            <w:spacing w:val="-1"/>
            <w:u w:val="single" w:color="800080"/>
          </w:rPr>
          <w:delText>i</w:delText>
        </w:r>
        <w:r w:rsidDel="00FC4E85">
          <w:rPr>
            <w:rFonts w:ascii="Arial" w:eastAsia="Arial" w:hAnsi="Arial" w:cs="Arial"/>
            <w:color w:val="800080"/>
            <w:u w:val="single" w:color="800080"/>
          </w:rPr>
          <w:delText>n</w:delText>
        </w:r>
        <w:r w:rsidDel="00FC4E85">
          <w:rPr>
            <w:rFonts w:ascii="Arial" w:eastAsia="Arial" w:hAnsi="Arial" w:cs="Arial"/>
            <w:color w:val="800080"/>
            <w:spacing w:val="3"/>
            <w:u w:val="single" w:color="800080"/>
          </w:rPr>
          <w:delText xml:space="preserve"> </w:delText>
        </w:r>
        <w:r w:rsidDel="00FC4E85">
          <w:rPr>
            <w:rFonts w:ascii="Arial" w:eastAsia="Arial" w:hAnsi="Arial" w:cs="Arial"/>
            <w:color w:val="800080"/>
            <w:u w:val="single" w:color="800080"/>
          </w:rPr>
          <w:delText>a</w:delText>
        </w:r>
        <w:r w:rsidDel="00FC4E85">
          <w:rPr>
            <w:rFonts w:ascii="Arial" w:eastAsia="Arial" w:hAnsi="Arial" w:cs="Arial"/>
            <w:color w:val="800080"/>
            <w:spacing w:val="3"/>
            <w:u w:val="single" w:color="800080"/>
          </w:rPr>
          <w:delText xml:space="preserve"> </w:delText>
        </w:r>
        <w:r w:rsidDel="00FC4E85">
          <w:rPr>
            <w:rFonts w:ascii="Arial" w:eastAsia="Arial" w:hAnsi="Arial" w:cs="Arial"/>
            <w:color w:val="800080"/>
            <w:u w:val="single" w:color="800080"/>
          </w:rPr>
          <w:delText>h</w:delText>
        </w:r>
        <w:r w:rsidDel="00FC4E85">
          <w:rPr>
            <w:rFonts w:ascii="Arial" w:eastAsia="Arial" w:hAnsi="Arial" w:cs="Arial"/>
            <w:color w:val="800080"/>
            <w:spacing w:val="-4"/>
            <w:u w:val="single" w:color="800080"/>
          </w:rPr>
          <w:delText>i</w:delText>
        </w:r>
        <w:r w:rsidDel="00FC4E85">
          <w:rPr>
            <w:rFonts w:ascii="Arial" w:eastAsia="Arial" w:hAnsi="Arial" w:cs="Arial"/>
            <w:color w:val="800080"/>
            <w:spacing w:val="2"/>
            <w:u w:val="single" w:color="800080"/>
          </w:rPr>
          <w:delText>g</w:delText>
        </w:r>
        <w:r w:rsidDel="00FC4E85">
          <w:rPr>
            <w:rFonts w:ascii="Arial" w:eastAsia="Arial" w:hAnsi="Arial" w:cs="Arial"/>
            <w:color w:val="800080"/>
            <w:u w:val="single" w:color="800080"/>
          </w:rPr>
          <w:delText>h</w:delText>
        </w:r>
        <w:r w:rsidDel="00FC4E85">
          <w:rPr>
            <w:rFonts w:ascii="Arial" w:eastAsia="Arial" w:hAnsi="Arial" w:cs="Arial"/>
            <w:color w:val="800080"/>
            <w:spacing w:val="3"/>
            <w:u w:val="single" w:color="800080"/>
          </w:rPr>
          <w:delText xml:space="preserve"> </w:delText>
        </w:r>
        <w:r w:rsidDel="00FC4E85">
          <w:rPr>
            <w:rFonts w:ascii="Arial" w:eastAsia="Arial" w:hAnsi="Arial" w:cs="Arial"/>
            <w:color w:val="800080"/>
            <w:spacing w:val="-1"/>
            <w:u w:val="single" w:color="800080"/>
          </w:rPr>
          <w:delText>l</w:delText>
        </w:r>
        <w:r w:rsidDel="00FC4E85">
          <w:rPr>
            <w:rFonts w:ascii="Arial" w:eastAsia="Arial" w:hAnsi="Arial" w:cs="Arial"/>
            <w:color w:val="800080"/>
            <w:u w:val="single" w:color="800080"/>
          </w:rPr>
          <w:delText>e</w:delText>
        </w:r>
        <w:r w:rsidDel="00FC4E85">
          <w:rPr>
            <w:rFonts w:ascii="Arial" w:eastAsia="Arial" w:hAnsi="Arial" w:cs="Arial"/>
            <w:color w:val="800080"/>
            <w:spacing w:val="-2"/>
            <w:u w:val="single" w:color="800080"/>
          </w:rPr>
          <w:delText>v</w:delText>
        </w:r>
        <w:r w:rsidDel="00FC4E85">
          <w:rPr>
            <w:rFonts w:ascii="Arial" w:eastAsia="Arial" w:hAnsi="Arial" w:cs="Arial"/>
            <w:color w:val="800080"/>
            <w:u w:val="single" w:color="800080"/>
          </w:rPr>
          <w:delText>el</w:delText>
        </w:r>
        <w:r w:rsidDel="00FC4E85">
          <w:rPr>
            <w:rFonts w:ascii="Arial" w:eastAsia="Arial" w:hAnsi="Arial" w:cs="Arial"/>
            <w:color w:val="800080"/>
            <w:spacing w:val="4"/>
            <w:u w:val="single" w:color="800080"/>
          </w:rPr>
          <w:delText xml:space="preserve"> </w:delText>
        </w:r>
        <w:r w:rsidDel="00FC4E85">
          <w:rPr>
            <w:rFonts w:ascii="Arial" w:eastAsia="Arial" w:hAnsi="Arial" w:cs="Arial"/>
            <w:color w:val="800080"/>
            <w:spacing w:val="-3"/>
            <w:u w:val="single" w:color="800080"/>
          </w:rPr>
          <w:delText>o</w:delText>
        </w:r>
        <w:r w:rsidDel="00FC4E85">
          <w:rPr>
            <w:rFonts w:ascii="Arial" w:eastAsia="Arial" w:hAnsi="Arial" w:cs="Arial"/>
            <w:color w:val="800080"/>
            <w:u w:val="single" w:color="800080"/>
          </w:rPr>
          <w:delText>f</w:delText>
        </w:r>
        <w:r w:rsidDel="00FC4E85">
          <w:rPr>
            <w:rFonts w:ascii="Arial" w:eastAsia="Arial" w:hAnsi="Arial" w:cs="Arial"/>
            <w:color w:val="800080"/>
            <w:spacing w:val="4"/>
            <w:u w:val="single" w:color="800080"/>
          </w:rPr>
          <w:delText xml:space="preserve"> </w:delText>
        </w:r>
        <w:r w:rsidDel="00FC4E85">
          <w:rPr>
            <w:rFonts w:ascii="Arial" w:eastAsia="Arial" w:hAnsi="Arial" w:cs="Arial"/>
            <w:color w:val="800080"/>
            <w:spacing w:val="-1"/>
            <w:u w:val="single" w:color="800080"/>
          </w:rPr>
          <w:delText>t</w:delText>
        </w:r>
        <w:r w:rsidDel="00FC4E85">
          <w:rPr>
            <w:rFonts w:ascii="Arial" w:eastAsia="Arial" w:hAnsi="Arial" w:cs="Arial"/>
            <w:color w:val="800080"/>
            <w:spacing w:val="1"/>
            <w:u w:val="single" w:color="800080"/>
          </w:rPr>
          <w:delText>r</w:delText>
        </w:r>
        <w:r w:rsidDel="00FC4E85">
          <w:rPr>
            <w:rFonts w:ascii="Arial" w:eastAsia="Arial" w:hAnsi="Arial" w:cs="Arial"/>
            <w:color w:val="800080"/>
            <w:u w:val="single" w:color="800080"/>
          </w:rPr>
          <w:delText>a</w:delText>
        </w:r>
        <w:r w:rsidDel="00FC4E85">
          <w:rPr>
            <w:rFonts w:ascii="Arial" w:eastAsia="Arial" w:hAnsi="Arial" w:cs="Arial"/>
            <w:color w:val="800080"/>
            <w:spacing w:val="-1"/>
            <w:u w:val="single" w:color="800080"/>
          </w:rPr>
          <w:delText>i</w:delText>
        </w:r>
        <w:r w:rsidDel="00FC4E85">
          <w:rPr>
            <w:rFonts w:ascii="Arial" w:eastAsia="Arial" w:hAnsi="Arial" w:cs="Arial"/>
            <w:color w:val="800080"/>
            <w:u w:val="single" w:color="800080"/>
          </w:rPr>
          <w:delText>n</w:delText>
        </w:r>
        <w:r w:rsidDel="00FC4E85">
          <w:rPr>
            <w:rFonts w:ascii="Arial" w:eastAsia="Arial" w:hAnsi="Arial" w:cs="Arial"/>
            <w:color w:val="800080"/>
            <w:spacing w:val="-1"/>
            <w:u w:val="single" w:color="800080"/>
          </w:rPr>
          <w:delText>i</w:delText>
        </w:r>
        <w:r w:rsidDel="00FC4E85">
          <w:rPr>
            <w:rFonts w:ascii="Arial" w:eastAsia="Arial" w:hAnsi="Arial" w:cs="Arial"/>
            <w:color w:val="800080"/>
            <w:u w:val="single" w:color="800080"/>
          </w:rPr>
          <w:delText>ng</w:delText>
        </w:r>
        <w:r w:rsidDel="00FC4E85">
          <w:rPr>
            <w:rFonts w:ascii="Arial" w:eastAsia="Arial" w:hAnsi="Arial" w:cs="Arial"/>
            <w:color w:val="800080"/>
            <w:spacing w:val="6"/>
            <w:u w:val="single" w:color="800080"/>
          </w:rPr>
          <w:delText xml:space="preserve"> </w:delText>
        </w:r>
        <w:r w:rsidDel="00FC4E85">
          <w:rPr>
            <w:rFonts w:ascii="Arial" w:eastAsia="Arial" w:hAnsi="Arial" w:cs="Arial"/>
            <w:color w:val="800080"/>
            <w:spacing w:val="-3"/>
            <w:u w:val="single" w:color="800080"/>
          </w:rPr>
          <w:delText>e</w:delText>
        </w:r>
        <w:r w:rsidDel="00FC4E85">
          <w:rPr>
            <w:rFonts w:ascii="Arial" w:eastAsia="Arial" w:hAnsi="Arial" w:cs="Arial"/>
            <w:color w:val="800080"/>
            <w:spacing w:val="1"/>
            <w:u w:val="single" w:color="800080"/>
          </w:rPr>
          <w:delText>ff</w:delText>
        </w:r>
        <w:r w:rsidDel="00FC4E85">
          <w:rPr>
            <w:rFonts w:ascii="Arial" w:eastAsia="Arial" w:hAnsi="Arial" w:cs="Arial"/>
            <w:color w:val="800080"/>
            <w:u w:val="single" w:color="800080"/>
          </w:rPr>
          <w:delText>e</w:delText>
        </w:r>
        <w:r w:rsidDel="00FC4E85">
          <w:rPr>
            <w:rFonts w:ascii="Arial" w:eastAsia="Arial" w:hAnsi="Arial" w:cs="Arial"/>
            <w:color w:val="800080"/>
            <w:spacing w:val="-2"/>
            <w:u w:val="single" w:color="800080"/>
          </w:rPr>
          <w:delText>c</w:delText>
        </w:r>
        <w:r w:rsidDel="00FC4E85">
          <w:rPr>
            <w:rFonts w:ascii="Arial" w:eastAsia="Arial" w:hAnsi="Arial" w:cs="Arial"/>
            <w:color w:val="800080"/>
            <w:spacing w:val="1"/>
            <w:u w:val="single" w:color="800080"/>
          </w:rPr>
          <w:delText>t</w:delText>
        </w:r>
        <w:r w:rsidDel="00FC4E85">
          <w:rPr>
            <w:rFonts w:ascii="Arial" w:eastAsia="Arial" w:hAnsi="Arial" w:cs="Arial"/>
            <w:color w:val="800080"/>
            <w:spacing w:val="-1"/>
            <w:u w:val="single" w:color="800080"/>
          </w:rPr>
          <w:delText>i</w:delText>
        </w:r>
        <w:r w:rsidDel="00FC4E85">
          <w:rPr>
            <w:rFonts w:ascii="Arial" w:eastAsia="Arial" w:hAnsi="Arial" w:cs="Arial"/>
            <w:color w:val="800080"/>
            <w:spacing w:val="-2"/>
            <w:u w:val="single" w:color="800080"/>
          </w:rPr>
          <w:delText>v</w:delText>
        </w:r>
        <w:r w:rsidDel="00FC4E85">
          <w:rPr>
            <w:rFonts w:ascii="Arial" w:eastAsia="Arial" w:hAnsi="Arial" w:cs="Arial"/>
            <w:color w:val="800080"/>
            <w:u w:val="single" w:color="800080"/>
          </w:rPr>
          <w:delText>eness,</w:delText>
        </w:r>
        <w:r w:rsidDel="00FC4E85">
          <w:rPr>
            <w:rFonts w:ascii="Arial" w:eastAsia="Arial" w:hAnsi="Arial" w:cs="Arial"/>
            <w:color w:val="800080"/>
            <w:spacing w:val="4"/>
            <w:u w:val="single" w:color="800080"/>
          </w:rPr>
          <w:delText xml:space="preserve"> </w:delText>
        </w:r>
        <w:r w:rsidDel="00FC4E85">
          <w:rPr>
            <w:rFonts w:ascii="Arial" w:eastAsia="Arial" w:hAnsi="Arial" w:cs="Arial"/>
            <w:color w:val="800080"/>
            <w:spacing w:val="-1"/>
            <w:u w:val="single" w:color="800080"/>
          </w:rPr>
          <w:delText>i</w:delText>
        </w:r>
        <w:r w:rsidDel="00FC4E85">
          <w:rPr>
            <w:rFonts w:ascii="Arial" w:eastAsia="Arial" w:hAnsi="Arial" w:cs="Arial"/>
            <w:color w:val="800080"/>
            <w:u w:val="single" w:color="800080"/>
          </w:rPr>
          <w:delText>n</w:delText>
        </w:r>
        <w:r w:rsidDel="00FC4E85">
          <w:rPr>
            <w:rFonts w:ascii="Arial" w:eastAsia="Arial" w:hAnsi="Arial" w:cs="Arial"/>
            <w:color w:val="800080"/>
            <w:spacing w:val="-2"/>
            <w:u w:val="single" w:color="800080"/>
          </w:rPr>
          <w:delText>s</w:delText>
        </w:r>
        <w:r w:rsidDel="00FC4E85">
          <w:rPr>
            <w:rFonts w:ascii="Arial" w:eastAsia="Arial" w:hAnsi="Arial" w:cs="Arial"/>
            <w:color w:val="800080"/>
            <w:spacing w:val="1"/>
            <w:u w:val="single" w:color="800080"/>
          </w:rPr>
          <w:delText>tr</w:delText>
        </w:r>
        <w:r w:rsidDel="00FC4E85">
          <w:rPr>
            <w:rFonts w:ascii="Arial" w:eastAsia="Arial" w:hAnsi="Arial" w:cs="Arial"/>
            <w:color w:val="800080"/>
            <w:u w:val="single" w:color="800080"/>
          </w:rPr>
          <w:delText>u</w:delText>
        </w:r>
        <w:r w:rsidDel="00FC4E85">
          <w:rPr>
            <w:rFonts w:ascii="Arial" w:eastAsia="Arial" w:hAnsi="Arial" w:cs="Arial"/>
            <w:color w:val="800080"/>
            <w:spacing w:val="-2"/>
            <w:u w:val="single" w:color="800080"/>
          </w:rPr>
          <w:delText>c</w:delText>
        </w:r>
        <w:r w:rsidDel="00FC4E85">
          <w:rPr>
            <w:rFonts w:ascii="Arial" w:eastAsia="Arial" w:hAnsi="Arial" w:cs="Arial"/>
            <w:color w:val="800080"/>
            <w:spacing w:val="1"/>
            <w:u w:val="single" w:color="800080"/>
          </w:rPr>
          <w:delText>t</w:delText>
        </w:r>
        <w:r w:rsidDel="00FC4E85">
          <w:rPr>
            <w:rFonts w:ascii="Arial" w:eastAsia="Arial" w:hAnsi="Arial" w:cs="Arial"/>
            <w:color w:val="800080"/>
            <w:u w:val="single" w:color="800080"/>
          </w:rPr>
          <w:delText>o</w:delText>
        </w:r>
        <w:r w:rsidDel="00FC4E85">
          <w:rPr>
            <w:rFonts w:ascii="Arial" w:eastAsia="Arial" w:hAnsi="Arial" w:cs="Arial"/>
            <w:color w:val="800080"/>
            <w:spacing w:val="1"/>
            <w:u w:val="single" w:color="800080"/>
          </w:rPr>
          <w:delText>r</w:delText>
        </w:r>
        <w:r w:rsidDel="00FC4E85">
          <w:rPr>
            <w:rFonts w:ascii="Arial" w:eastAsia="Arial" w:hAnsi="Arial" w:cs="Arial"/>
            <w:color w:val="800080"/>
            <w:u w:val="single" w:color="800080"/>
          </w:rPr>
          <w:delText>s</w:delText>
        </w:r>
        <w:r w:rsidDel="00FC4E85">
          <w:rPr>
            <w:rFonts w:ascii="Arial" w:eastAsia="Arial" w:hAnsi="Arial" w:cs="Arial"/>
            <w:color w:val="800080"/>
            <w:spacing w:val="2"/>
            <w:u w:val="single" w:color="800080"/>
          </w:rPr>
          <w:delText xml:space="preserve"> </w:delText>
        </w:r>
        <w:r w:rsidDel="00FC4E85">
          <w:rPr>
            <w:rFonts w:ascii="Arial" w:eastAsia="Arial" w:hAnsi="Arial" w:cs="Arial"/>
            <w:color w:val="800080"/>
            <w:u w:val="single" w:color="800080"/>
          </w:rPr>
          <w:delText>shou</w:delText>
        </w:r>
        <w:r w:rsidDel="00FC4E85">
          <w:rPr>
            <w:rFonts w:ascii="Arial" w:eastAsia="Arial" w:hAnsi="Arial" w:cs="Arial"/>
            <w:color w:val="800080"/>
            <w:spacing w:val="-1"/>
            <w:u w:val="single" w:color="800080"/>
          </w:rPr>
          <w:delText>l</w:delText>
        </w:r>
        <w:r w:rsidDel="00FC4E85">
          <w:rPr>
            <w:rFonts w:ascii="Arial" w:eastAsia="Arial" w:hAnsi="Arial" w:cs="Arial"/>
            <w:color w:val="800080"/>
            <w:u w:val="single" w:color="800080"/>
          </w:rPr>
          <w:delText>d</w:delText>
        </w:r>
        <w:r w:rsidDel="00FC4E85">
          <w:rPr>
            <w:rFonts w:ascii="Arial" w:eastAsia="Arial" w:hAnsi="Arial" w:cs="Arial"/>
            <w:color w:val="800080"/>
            <w:spacing w:val="3"/>
            <w:u w:val="single" w:color="800080"/>
          </w:rPr>
          <w:delText xml:space="preserve"> </w:delText>
        </w:r>
        <w:r w:rsidDel="00FC4E85">
          <w:rPr>
            <w:rFonts w:ascii="Arial" w:eastAsia="Arial" w:hAnsi="Arial" w:cs="Arial"/>
            <w:color w:val="800080"/>
            <w:u w:val="single" w:color="800080"/>
          </w:rPr>
          <w:delText>ha</w:delText>
        </w:r>
        <w:r w:rsidDel="00FC4E85">
          <w:rPr>
            <w:rFonts w:ascii="Arial" w:eastAsia="Arial" w:hAnsi="Arial" w:cs="Arial"/>
            <w:color w:val="800080"/>
            <w:spacing w:val="-2"/>
            <w:u w:val="single" w:color="800080"/>
          </w:rPr>
          <w:delText>v</w:delText>
        </w:r>
        <w:r w:rsidDel="00FC4E85">
          <w:rPr>
            <w:rFonts w:ascii="Arial" w:eastAsia="Arial" w:hAnsi="Arial" w:cs="Arial"/>
            <w:color w:val="800080"/>
            <w:u w:val="single" w:color="800080"/>
          </w:rPr>
          <w:delText>e</w:delText>
        </w:r>
        <w:r w:rsidDel="00FC4E85">
          <w:rPr>
            <w:rFonts w:ascii="Arial" w:eastAsia="Arial" w:hAnsi="Arial" w:cs="Arial"/>
            <w:color w:val="800080"/>
            <w:spacing w:val="3"/>
            <w:u w:val="single" w:color="800080"/>
          </w:rPr>
          <w:delText xml:space="preserve"> </w:delText>
        </w:r>
        <w:r w:rsidDel="00FC4E85">
          <w:rPr>
            <w:rFonts w:ascii="Arial" w:eastAsia="Arial" w:hAnsi="Arial" w:cs="Arial"/>
            <w:color w:val="800080"/>
            <w:u w:val="single" w:color="800080"/>
          </w:rPr>
          <w:delText>an</w:delText>
        </w:r>
        <w:r w:rsidDel="00FC4E85">
          <w:rPr>
            <w:rFonts w:ascii="Arial" w:eastAsia="Arial" w:hAnsi="Arial" w:cs="Arial"/>
            <w:color w:val="800080"/>
            <w:spacing w:val="1"/>
            <w:u w:val="single" w:color="800080"/>
          </w:rPr>
          <w:delText xml:space="preserve"> </w:delText>
        </w:r>
        <w:r w:rsidDel="00FC4E85">
          <w:rPr>
            <w:rFonts w:ascii="Arial" w:eastAsia="Arial" w:hAnsi="Arial" w:cs="Arial"/>
            <w:color w:val="800080"/>
            <w:u w:val="single" w:color="800080"/>
          </w:rPr>
          <w:delText>app</w:delText>
        </w:r>
        <w:r w:rsidDel="00FC4E85">
          <w:rPr>
            <w:rFonts w:ascii="Arial" w:eastAsia="Arial" w:hAnsi="Arial" w:cs="Arial"/>
            <w:color w:val="800080"/>
            <w:spacing w:val="1"/>
            <w:u w:val="single" w:color="800080"/>
          </w:rPr>
          <w:delText>r</w:delText>
        </w:r>
        <w:r w:rsidDel="00FC4E85">
          <w:rPr>
            <w:rFonts w:ascii="Arial" w:eastAsia="Arial" w:hAnsi="Arial" w:cs="Arial"/>
            <w:color w:val="800080"/>
            <w:u w:val="single" w:color="800080"/>
          </w:rPr>
          <w:delText>op</w:delText>
        </w:r>
        <w:r w:rsidDel="00FC4E85">
          <w:rPr>
            <w:rFonts w:ascii="Arial" w:eastAsia="Arial" w:hAnsi="Arial" w:cs="Arial"/>
            <w:color w:val="800080"/>
            <w:spacing w:val="1"/>
            <w:u w:val="single" w:color="800080"/>
          </w:rPr>
          <w:delText>r</w:delText>
        </w:r>
        <w:r w:rsidDel="00FC4E85">
          <w:rPr>
            <w:rFonts w:ascii="Arial" w:eastAsia="Arial" w:hAnsi="Arial" w:cs="Arial"/>
            <w:color w:val="800080"/>
            <w:spacing w:val="-1"/>
            <w:u w:val="single" w:color="800080"/>
          </w:rPr>
          <w:delText>i</w:delText>
        </w:r>
        <w:r w:rsidDel="00FC4E85">
          <w:rPr>
            <w:rFonts w:ascii="Arial" w:eastAsia="Arial" w:hAnsi="Arial" w:cs="Arial"/>
            <w:color w:val="800080"/>
            <w:u w:val="single" w:color="800080"/>
          </w:rPr>
          <w:delText>a</w:delText>
        </w:r>
        <w:r w:rsidDel="00FC4E85">
          <w:rPr>
            <w:rFonts w:ascii="Arial" w:eastAsia="Arial" w:hAnsi="Arial" w:cs="Arial"/>
            <w:color w:val="800080"/>
            <w:spacing w:val="1"/>
            <w:u w:val="single" w:color="800080"/>
          </w:rPr>
          <w:delText>t</w:delText>
        </w:r>
        <w:r w:rsidDel="00FC4E85">
          <w:rPr>
            <w:rFonts w:ascii="Arial" w:eastAsia="Arial" w:hAnsi="Arial" w:cs="Arial"/>
            <w:color w:val="800080"/>
            <w:u w:val="single" w:color="800080"/>
          </w:rPr>
          <w:delText>e ba</w:delText>
        </w:r>
        <w:r w:rsidDel="00FC4E85">
          <w:rPr>
            <w:rFonts w:ascii="Arial" w:eastAsia="Arial" w:hAnsi="Arial" w:cs="Arial"/>
            <w:color w:val="800080"/>
            <w:spacing w:val="-1"/>
            <w:u w:val="single" w:color="800080"/>
          </w:rPr>
          <w:delText>l</w:delText>
        </w:r>
        <w:r w:rsidDel="00FC4E85">
          <w:rPr>
            <w:rFonts w:ascii="Arial" w:eastAsia="Arial" w:hAnsi="Arial" w:cs="Arial"/>
            <w:color w:val="800080"/>
            <w:u w:val="single" w:color="800080"/>
          </w:rPr>
          <w:delText>ance</w:delText>
        </w:r>
        <w:r w:rsidDel="00FC4E85">
          <w:rPr>
            <w:rFonts w:ascii="Arial" w:eastAsia="Arial" w:hAnsi="Arial" w:cs="Arial"/>
            <w:color w:val="800080"/>
            <w:spacing w:val="1"/>
            <w:u w:val="single" w:color="800080"/>
          </w:rPr>
          <w:delText xml:space="preserve"> </w:delText>
        </w:r>
        <w:r w:rsidDel="00FC4E85">
          <w:rPr>
            <w:rFonts w:ascii="Arial" w:eastAsia="Arial" w:hAnsi="Arial" w:cs="Arial"/>
            <w:color w:val="800080"/>
            <w:spacing w:val="-3"/>
            <w:u w:val="single" w:color="800080"/>
          </w:rPr>
          <w:delText>o</w:delText>
        </w:r>
        <w:r w:rsidDel="00FC4E85">
          <w:rPr>
            <w:rFonts w:ascii="Arial" w:eastAsia="Arial" w:hAnsi="Arial" w:cs="Arial"/>
            <w:color w:val="800080"/>
            <w:u w:val="single" w:color="800080"/>
          </w:rPr>
          <w:delText>f</w:delText>
        </w:r>
        <w:r w:rsidDel="00FC4E85">
          <w:rPr>
            <w:rFonts w:ascii="Arial" w:eastAsia="Arial" w:hAnsi="Arial" w:cs="Arial"/>
            <w:color w:val="800080"/>
          </w:rPr>
          <w:delText xml:space="preserve"> </w:delText>
        </w:r>
        <w:r w:rsidDel="00FC4E85">
          <w:rPr>
            <w:rFonts w:ascii="Arial" w:eastAsia="Arial" w:hAnsi="Arial" w:cs="Arial"/>
            <w:color w:val="800080"/>
            <w:u w:val="single" w:color="800080"/>
          </w:rPr>
          <w:delText>p</w:delText>
        </w:r>
        <w:r w:rsidDel="00FC4E85">
          <w:rPr>
            <w:rFonts w:ascii="Arial" w:eastAsia="Arial" w:hAnsi="Arial" w:cs="Arial"/>
            <w:color w:val="800080"/>
            <w:spacing w:val="1"/>
            <w:u w:val="single" w:color="800080"/>
          </w:rPr>
          <w:delText>r</w:delText>
        </w:r>
        <w:r w:rsidDel="00FC4E85">
          <w:rPr>
            <w:rFonts w:ascii="Arial" w:eastAsia="Arial" w:hAnsi="Arial" w:cs="Arial"/>
            <w:color w:val="800080"/>
            <w:spacing w:val="-3"/>
            <w:u w:val="single" w:color="800080"/>
          </w:rPr>
          <w:delText>o</w:delText>
        </w:r>
        <w:r w:rsidDel="00FC4E85">
          <w:rPr>
            <w:rFonts w:ascii="Arial" w:eastAsia="Arial" w:hAnsi="Arial" w:cs="Arial"/>
            <w:color w:val="800080"/>
            <w:spacing w:val="3"/>
            <w:u w:val="single" w:color="800080"/>
          </w:rPr>
          <w:delText>f</w:delText>
        </w:r>
        <w:r w:rsidDel="00FC4E85">
          <w:rPr>
            <w:rFonts w:ascii="Arial" w:eastAsia="Arial" w:hAnsi="Arial" w:cs="Arial"/>
            <w:color w:val="800080"/>
            <w:u w:val="single" w:color="800080"/>
          </w:rPr>
          <w:delText>ess</w:delText>
        </w:r>
        <w:r w:rsidDel="00FC4E85">
          <w:rPr>
            <w:rFonts w:ascii="Arial" w:eastAsia="Arial" w:hAnsi="Arial" w:cs="Arial"/>
            <w:color w:val="800080"/>
            <w:spacing w:val="-1"/>
            <w:u w:val="single" w:color="800080"/>
          </w:rPr>
          <w:delText>i</w:delText>
        </w:r>
        <w:r w:rsidDel="00FC4E85">
          <w:rPr>
            <w:rFonts w:ascii="Arial" w:eastAsia="Arial" w:hAnsi="Arial" w:cs="Arial"/>
            <w:color w:val="800080"/>
            <w:u w:val="single" w:color="800080"/>
          </w:rPr>
          <w:delText xml:space="preserve">onal </w:delText>
        </w:r>
        <w:r w:rsidDel="00FC4E85">
          <w:rPr>
            <w:rFonts w:ascii="Arial" w:eastAsia="Arial" w:hAnsi="Arial" w:cs="Arial"/>
            <w:color w:val="800080"/>
            <w:spacing w:val="-3"/>
            <w:u w:val="single" w:color="800080"/>
          </w:rPr>
          <w:delText>V</w:delText>
        </w:r>
        <w:r w:rsidDel="00FC4E85">
          <w:rPr>
            <w:rFonts w:ascii="Arial" w:eastAsia="Arial" w:hAnsi="Arial" w:cs="Arial"/>
            <w:color w:val="800080"/>
            <w:spacing w:val="2"/>
            <w:u w:val="single" w:color="800080"/>
          </w:rPr>
          <w:delText>T</w:delText>
        </w:r>
        <w:r w:rsidDel="00FC4E85">
          <w:rPr>
            <w:rFonts w:ascii="Arial" w:eastAsia="Arial" w:hAnsi="Arial" w:cs="Arial"/>
            <w:color w:val="800080"/>
            <w:u w:val="single" w:color="800080"/>
          </w:rPr>
          <w:delText>S</w:delText>
        </w:r>
        <w:r w:rsidDel="00FC4E85">
          <w:rPr>
            <w:rFonts w:ascii="Arial" w:eastAsia="Arial" w:hAnsi="Arial" w:cs="Arial"/>
            <w:color w:val="800080"/>
            <w:spacing w:val="-2"/>
            <w:u w:val="single" w:color="800080"/>
          </w:rPr>
          <w:delText xml:space="preserve"> </w:delText>
        </w:r>
        <w:r w:rsidDel="00FC4E85">
          <w:rPr>
            <w:rFonts w:ascii="Arial" w:eastAsia="Arial" w:hAnsi="Arial" w:cs="Arial"/>
            <w:color w:val="800080"/>
            <w:u w:val="single" w:color="800080"/>
          </w:rPr>
          <w:delText>kno</w:delText>
        </w:r>
        <w:r w:rsidDel="00FC4E85">
          <w:rPr>
            <w:rFonts w:ascii="Arial" w:eastAsia="Arial" w:hAnsi="Arial" w:cs="Arial"/>
            <w:color w:val="800080"/>
            <w:spacing w:val="-3"/>
            <w:u w:val="single" w:color="800080"/>
          </w:rPr>
          <w:delText>w</w:delText>
        </w:r>
        <w:r w:rsidDel="00FC4E85">
          <w:rPr>
            <w:rFonts w:ascii="Arial" w:eastAsia="Arial" w:hAnsi="Arial" w:cs="Arial"/>
            <w:color w:val="800080"/>
            <w:spacing w:val="-1"/>
            <w:u w:val="single" w:color="800080"/>
          </w:rPr>
          <w:delText>l</w:delText>
        </w:r>
        <w:r w:rsidDel="00FC4E85">
          <w:rPr>
            <w:rFonts w:ascii="Arial" w:eastAsia="Arial" w:hAnsi="Arial" w:cs="Arial"/>
            <w:color w:val="800080"/>
            <w:spacing w:val="2"/>
            <w:u w:val="single" w:color="800080"/>
          </w:rPr>
          <w:delText>e</w:delText>
        </w:r>
        <w:r w:rsidDel="00FC4E85">
          <w:rPr>
            <w:rFonts w:ascii="Arial" w:eastAsia="Arial" w:hAnsi="Arial" w:cs="Arial"/>
            <w:color w:val="800080"/>
            <w:u w:val="single" w:color="800080"/>
          </w:rPr>
          <w:delText>d</w:delText>
        </w:r>
        <w:r w:rsidDel="00FC4E85">
          <w:rPr>
            <w:rFonts w:ascii="Arial" w:eastAsia="Arial" w:hAnsi="Arial" w:cs="Arial"/>
            <w:color w:val="800080"/>
            <w:spacing w:val="2"/>
            <w:u w:val="single" w:color="800080"/>
          </w:rPr>
          <w:delText>g</w:delText>
        </w:r>
        <w:r w:rsidDel="00FC4E85">
          <w:rPr>
            <w:rFonts w:ascii="Arial" w:eastAsia="Arial" w:hAnsi="Arial" w:cs="Arial"/>
            <w:color w:val="800080"/>
            <w:u w:val="single" w:color="800080"/>
          </w:rPr>
          <w:delText>e</w:delText>
        </w:r>
        <w:r w:rsidDel="00FC4E85">
          <w:rPr>
            <w:rFonts w:ascii="Arial" w:eastAsia="Arial" w:hAnsi="Arial" w:cs="Arial"/>
            <w:color w:val="800080"/>
            <w:spacing w:val="-1"/>
            <w:u w:val="single" w:color="800080"/>
          </w:rPr>
          <w:delText xml:space="preserve"> </w:delText>
        </w:r>
        <w:r w:rsidDel="00FC4E85">
          <w:rPr>
            <w:rFonts w:ascii="Arial" w:eastAsia="Arial" w:hAnsi="Arial" w:cs="Arial"/>
            <w:color w:val="800080"/>
            <w:u w:val="single" w:color="800080"/>
          </w:rPr>
          <w:delText>as</w:delText>
        </w:r>
        <w:r w:rsidDel="00FC4E85">
          <w:rPr>
            <w:rFonts w:ascii="Arial" w:eastAsia="Arial" w:hAnsi="Arial" w:cs="Arial"/>
            <w:color w:val="800080"/>
            <w:spacing w:val="2"/>
            <w:u w:val="single" w:color="800080"/>
          </w:rPr>
          <w:delText xml:space="preserve"> </w:delText>
        </w:r>
        <w:r w:rsidDel="00FC4E85">
          <w:rPr>
            <w:rFonts w:ascii="Arial" w:eastAsia="Arial" w:hAnsi="Arial" w:cs="Arial"/>
            <w:color w:val="800080"/>
            <w:spacing w:val="-3"/>
            <w:u w:val="single" w:color="800080"/>
          </w:rPr>
          <w:delText>w</w:delText>
        </w:r>
        <w:r w:rsidDel="00FC4E85">
          <w:rPr>
            <w:rFonts w:ascii="Arial" w:eastAsia="Arial" w:hAnsi="Arial" w:cs="Arial"/>
            <w:color w:val="800080"/>
            <w:u w:val="single" w:color="800080"/>
          </w:rPr>
          <w:delText>e</w:delText>
        </w:r>
        <w:r w:rsidDel="00FC4E85">
          <w:rPr>
            <w:rFonts w:ascii="Arial" w:eastAsia="Arial" w:hAnsi="Arial" w:cs="Arial"/>
            <w:color w:val="800080"/>
            <w:spacing w:val="-1"/>
            <w:u w:val="single" w:color="800080"/>
          </w:rPr>
          <w:delText>l</w:delText>
        </w:r>
        <w:r w:rsidDel="00FC4E85">
          <w:rPr>
            <w:rFonts w:ascii="Arial" w:eastAsia="Arial" w:hAnsi="Arial" w:cs="Arial"/>
            <w:color w:val="800080"/>
            <w:u w:val="single" w:color="800080"/>
          </w:rPr>
          <w:delText>l as</w:delText>
        </w:r>
        <w:r w:rsidDel="00FC4E85">
          <w:rPr>
            <w:rFonts w:ascii="Arial" w:eastAsia="Arial" w:hAnsi="Arial" w:cs="Arial"/>
            <w:color w:val="800080"/>
            <w:spacing w:val="2"/>
            <w:u w:val="single" w:color="800080"/>
          </w:rPr>
          <w:delText xml:space="preserve"> </w:delText>
        </w:r>
        <w:r w:rsidDel="00FC4E85">
          <w:rPr>
            <w:rFonts w:ascii="Arial" w:eastAsia="Arial" w:hAnsi="Arial" w:cs="Arial"/>
            <w:color w:val="800080"/>
            <w:u w:val="single" w:color="800080"/>
          </w:rPr>
          <w:delText>an</w:delText>
        </w:r>
        <w:r w:rsidDel="00FC4E85">
          <w:rPr>
            <w:rFonts w:ascii="Arial" w:eastAsia="Arial" w:hAnsi="Arial" w:cs="Arial"/>
            <w:color w:val="800080"/>
            <w:spacing w:val="1"/>
            <w:u w:val="single" w:color="800080"/>
          </w:rPr>
          <w:delText xml:space="preserve"> </w:delText>
        </w:r>
        <w:r w:rsidDel="00FC4E85">
          <w:rPr>
            <w:rFonts w:ascii="Arial" w:eastAsia="Arial" w:hAnsi="Arial" w:cs="Arial"/>
            <w:color w:val="800080"/>
            <w:u w:val="single" w:color="800080"/>
          </w:rPr>
          <w:delText>a</w:delText>
        </w:r>
        <w:r w:rsidDel="00FC4E85">
          <w:rPr>
            <w:rFonts w:ascii="Arial" w:eastAsia="Arial" w:hAnsi="Arial" w:cs="Arial"/>
            <w:color w:val="800080"/>
            <w:spacing w:val="-3"/>
            <w:u w:val="single" w:color="800080"/>
          </w:rPr>
          <w:delText>p</w:delText>
        </w:r>
        <w:r w:rsidDel="00FC4E85">
          <w:rPr>
            <w:rFonts w:ascii="Arial" w:eastAsia="Arial" w:hAnsi="Arial" w:cs="Arial"/>
            <w:color w:val="800080"/>
            <w:spacing w:val="1"/>
            <w:u w:val="single" w:color="800080"/>
          </w:rPr>
          <w:delText>t</w:delText>
        </w:r>
        <w:r w:rsidDel="00FC4E85">
          <w:rPr>
            <w:rFonts w:ascii="Arial" w:eastAsia="Arial" w:hAnsi="Arial" w:cs="Arial"/>
            <w:color w:val="800080"/>
            <w:spacing w:val="-1"/>
            <w:u w:val="single" w:color="800080"/>
          </w:rPr>
          <w:delText>i</w:delText>
        </w:r>
        <w:r w:rsidDel="00FC4E85">
          <w:rPr>
            <w:rFonts w:ascii="Arial" w:eastAsia="Arial" w:hAnsi="Arial" w:cs="Arial"/>
            <w:color w:val="800080"/>
            <w:spacing w:val="1"/>
            <w:u w:val="single" w:color="800080"/>
          </w:rPr>
          <w:delText>t</w:delText>
        </w:r>
        <w:r w:rsidDel="00FC4E85">
          <w:rPr>
            <w:rFonts w:ascii="Arial" w:eastAsia="Arial" w:hAnsi="Arial" w:cs="Arial"/>
            <w:color w:val="800080"/>
            <w:u w:val="single" w:color="800080"/>
          </w:rPr>
          <w:delText>u</w:delText>
        </w:r>
        <w:r w:rsidDel="00FC4E85">
          <w:rPr>
            <w:rFonts w:ascii="Arial" w:eastAsia="Arial" w:hAnsi="Arial" w:cs="Arial"/>
            <w:color w:val="800080"/>
            <w:spacing w:val="-3"/>
            <w:u w:val="single" w:color="800080"/>
          </w:rPr>
          <w:delText>d</w:delText>
        </w:r>
        <w:r w:rsidDel="00FC4E85">
          <w:rPr>
            <w:rFonts w:ascii="Arial" w:eastAsia="Arial" w:hAnsi="Arial" w:cs="Arial"/>
            <w:color w:val="800080"/>
            <w:u w:val="single" w:color="800080"/>
          </w:rPr>
          <w:delText>e</w:delText>
        </w:r>
        <w:r w:rsidDel="00FC4E85">
          <w:rPr>
            <w:rFonts w:ascii="Arial" w:eastAsia="Arial" w:hAnsi="Arial" w:cs="Arial"/>
            <w:color w:val="800080"/>
            <w:spacing w:val="-2"/>
            <w:u w:val="single" w:color="800080"/>
          </w:rPr>
          <w:delText xml:space="preserve"> </w:delText>
        </w:r>
        <w:r w:rsidDel="00FC4E85">
          <w:rPr>
            <w:rFonts w:ascii="Arial" w:eastAsia="Arial" w:hAnsi="Arial" w:cs="Arial"/>
            <w:color w:val="800080"/>
            <w:spacing w:val="3"/>
            <w:u w:val="single" w:color="800080"/>
          </w:rPr>
          <w:delText>f</w:delText>
        </w:r>
        <w:r w:rsidDel="00FC4E85">
          <w:rPr>
            <w:rFonts w:ascii="Arial" w:eastAsia="Arial" w:hAnsi="Arial" w:cs="Arial"/>
            <w:color w:val="800080"/>
            <w:spacing w:val="-2"/>
            <w:u w:val="single" w:color="800080"/>
          </w:rPr>
          <w:delText>o</w:delText>
        </w:r>
        <w:r w:rsidDel="00FC4E85">
          <w:rPr>
            <w:rFonts w:ascii="Arial" w:eastAsia="Arial" w:hAnsi="Arial" w:cs="Arial"/>
            <w:color w:val="800080"/>
            <w:u w:val="single" w:color="800080"/>
          </w:rPr>
          <w:delText xml:space="preserve">r </w:delText>
        </w:r>
        <w:r w:rsidDel="00FC4E85">
          <w:rPr>
            <w:rFonts w:ascii="Arial" w:eastAsia="Arial" w:hAnsi="Arial" w:cs="Arial"/>
            <w:color w:val="800080"/>
            <w:spacing w:val="1"/>
            <w:u w:val="single" w:color="800080"/>
          </w:rPr>
          <w:delText>t</w:delText>
        </w:r>
        <w:r w:rsidDel="00FC4E85">
          <w:rPr>
            <w:rFonts w:ascii="Arial" w:eastAsia="Arial" w:hAnsi="Arial" w:cs="Arial"/>
            <w:color w:val="800080"/>
            <w:u w:val="single" w:color="800080"/>
          </w:rPr>
          <w:delText>each</w:delText>
        </w:r>
        <w:r w:rsidDel="00FC4E85">
          <w:rPr>
            <w:rFonts w:ascii="Arial" w:eastAsia="Arial" w:hAnsi="Arial" w:cs="Arial"/>
            <w:color w:val="800080"/>
            <w:spacing w:val="-1"/>
            <w:u w:val="single" w:color="800080"/>
          </w:rPr>
          <w:delText>i</w:delText>
        </w:r>
        <w:r w:rsidDel="00FC4E85">
          <w:rPr>
            <w:rFonts w:ascii="Arial" w:eastAsia="Arial" w:hAnsi="Arial" w:cs="Arial"/>
            <w:color w:val="800080"/>
            <w:u w:val="single" w:color="800080"/>
          </w:rPr>
          <w:delText>ng.</w:delText>
        </w:r>
      </w:del>
    </w:p>
    <w:p w:rsidR="00FC4E85" w:rsidDel="00FC4E85" w:rsidRDefault="00FC4E85" w:rsidP="00FC4E85">
      <w:pPr>
        <w:spacing w:before="8" w:after="0" w:line="110" w:lineRule="exact"/>
        <w:rPr>
          <w:del w:id="59" w:author="Kerrie Abercrombie" w:date="2016-02-17T15:33:00Z"/>
          <w:sz w:val="11"/>
          <w:szCs w:val="11"/>
        </w:rPr>
      </w:pPr>
    </w:p>
    <w:p w:rsidR="00FC4E85" w:rsidDel="00FC4E85" w:rsidRDefault="00FC4E85" w:rsidP="00FC4E85">
      <w:pPr>
        <w:spacing w:after="0" w:line="239" w:lineRule="auto"/>
        <w:ind w:left="298" w:right="95"/>
        <w:jc w:val="both"/>
        <w:rPr>
          <w:del w:id="60" w:author="Kerrie Abercrombie" w:date="2016-02-17T15:33:00Z"/>
          <w:rFonts w:ascii="Arial" w:eastAsia="Arial" w:hAnsi="Arial" w:cs="Arial"/>
        </w:rPr>
      </w:pPr>
      <w:del w:id="61" w:author="Kerrie Abercrombie" w:date="2016-02-17T15:33:00Z">
        <w:r w:rsidDel="00FC4E85">
          <w:rPr>
            <w:rFonts w:ascii="Arial" w:eastAsia="Arial" w:hAnsi="Arial" w:cs="Arial"/>
            <w:color w:val="800080"/>
            <w:spacing w:val="-1"/>
            <w:u w:val="single" w:color="800080"/>
          </w:rPr>
          <w:delText>N</w:delText>
        </w:r>
        <w:r w:rsidDel="00FC4E85">
          <w:rPr>
            <w:rFonts w:ascii="Arial" w:eastAsia="Arial" w:hAnsi="Arial" w:cs="Arial"/>
            <w:color w:val="800080"/>
            <w:u w:val="single" w:color="800080"/>
          </w:rPr>
          <w:delText xml:space="preserve">ew </w:delText>
        </w:r>
        <w:r w:rsidDel="00FC4E85">
          <w:rPr>
            <w:rFonts w:ascii="Arial" w:eastAsia="Arial" w:hAnsi="Arial" w:cs="Arial"/>
            <w:color w:val="800080"/>
            <w:spacing w:val="4"/>
            <w:u w:val="single" w:color="800080"/>
          </w:rPr>
          <w:delText xml:space="preserve"> </w:delText>
        </w:r>
        <w:r w:rsidDel="00FC4E85">
          <w:rPr>
            <w:rFonts w:ascii="Arial" w:eastAsia="Arial" w:hAnsi="Arial" w:cs="Arial"/>
            <w:color w:val="800080"/>
            <w:spacing w:val="1"/>
            <w:u w:val="single" w:color="800080"/>
          </w:rPr>
          <w:delText>m</w:delText>
        </w:r>
        <w:r w:rsidDel="00FC4E85">
          <w:rPr>
            <w:rFonts w:ascii="Arial" w:eastAsia="Arial" w:hAnsi="Arial" w:cs="Arial"/>
            <w:color w:val="800080"/>
            <w:u w:val="single" w:color="800080"/>
          </w:rPr>
          <w:delText>e</w:delText>
        </w:r>
        <w:r w:rsidDel="00FC4E85">
          <w:rPr>
            <w:rFonts w:ascii="Arial" w:eastAsia="Arial" w:hAnsi="Arial" w:cs="Arial"/>
            <w:color w:val="800080"/>
            <w:spacing w:val="1"/>
            <w:u w:val="single" w:color="800080"/>
          </w:rPr>
          <w:delText>t</w:delText>
        </w:r>
        <w:r w:rsidDel="00FC4E85">
          <w:rPr>
            <w:rFonts w:ascii="Arial" w:eastAsia="Arial" w:hAnsi="Arial" w:cs="Arial"/>
            <w:color w:val="800080"/>
            <w:u w:val="single" w:color="800080"/>
          </w:rPr>
          <w:delText xml:space="preserve">hods </w:delText>
        </w:r>
        <w:r w:rsidDel="00FC4E85">
          <w:rPr>
            <w:rFonts w:ascii="Arial" w:eastAsia="Arial" w:hAnsi="Arial" w:cs="Arial"/>
            <w:color w:val="800080"/>
            <w:spacing w:val="5"/>
            <w:u w:val="single" w:color="800080"/>
          </w:rPr>
          <w:delText xml:space="preserve"> </w:delText>
        </w:r>
        <w:r w:rsidDel="00FC4E85">
          <w:rPr>
            <w:rFonts w:ascii="Arial" w:eastAsia="Arial" w:hAnsi="Arial" w:cs="Arial"/>
            <w:color w:val="800080"/>
            <w:u w:val="single" w:color="800080"/>
          </w:rPr>
          <w:delText xml:space="preserve">and </w:delText>
        </w:r>
        <w:r w:rsidDel="00FC4E85">
          <w:rPr>
            <w:rFonts w:ascii="Arial" w:eastAsia="Arial" w:hAnsi="Arial" w:cs="Arial"/>
            <w:color w:val="800080"/>
            <w:spacing w:val="5"/>
            <w:u w:val="single" w:color="800080"/>
          </w:rPr>
          <w:delText xml:space="preserve"> </w:delText>
        </w:r>
        <w:r w:rsidDel="00FC4E85">
          <w:rPr>
            <w:rFonts w:ascii="Arial" w:eastAsia="Arial" w:hAnsi="Arial" w:cs="Arial"/>
            <w:color w:val="800080"/>
            <w:spacing w:val="-3"/>
            <w:u w:val="single" w:color="800080"/>
          </w:rPr>
          <w:delText>e</w:delText>
        </w:r>
        <w:r w:rsidDel="00FC4E85">
          <w:rPr>
            <w:rFonts w:ascii="Arial" w:eastAsia="Arial" w:hAnsi="Arial" w:cs="Arial"/>
            <w:color w:val="800080"/>
            <w:u w:val="single" w:color="800080"/>
          </w:rPr>
          <w:delText>qu</w:delText>
        </w:r>
        <w:r w:rsidDel="00FC4E85">
          <w:rPr>
            <w:rFonts w:ascii="Arial" w:eastAsia="Arial" w:hAnsi="Arial" w:cs="Arial"/>
            <w:color w:val="800080"/>
            <w:spacing w:val="-1"/>
            <w:u w:val="single" w:color="800080"/>
          </w:rPr>
          <w:delText>i</w:delText>
        </w:r>
        <w:r w:rsidDel="00FC4E85">
          <w:rPr>
            <w:rFonts w:ascii="Arial" w:eastAsia="Arial" w:hAnsi="Arial" w:cs="Arial"/>
            <w:color w:val="800080"/>
            <w:u w:val="single" w:color="800080"/>
          </w:rPr>
          <w:delText>p</w:delText>
        </w:r>
        <w:r w:rsidDel="00FC4E85">
          <w:rPr>
            <w:rFonts w:ascii="Arial" w:eastAsia="Arial" w:hAnsi="Arial" w:cs="Arial"/>
            <w:color w:val="800080"/>
            <w:spacing w:val="1"/>
            <w:u w:val="single" w:color="800080"/>
          </w:rPr>
          <w:delText>m</w:delText>
        </w:r>
        <w:r w:rsidDel="00FC4E85">
          <w:rPr>
            <w:rFonts w:ascii="Arial" w:eastAsia="Arial" w:hAnsi="Arial" w:cs="Arial"/>
            <w:color w:val="800080"/>
            <w:u w:val="single" w:color="800080"/>
          </w:rPr>
          <w:delText xml:space="preserve">ent </w:delText>
        </w:r>
        <w:r w:rsidDel="00FC4E85">
          <w:rPr>
            <w:rFonts w:ascii="Arial" w:eastAsia="Arial" w:hAnsi="Arial" w:cs="Arial"/>
            <w:color w:val="800080"/>
            <w:spacing w:val="6"/>
            <w:u w:val="single" w:color="800080"/>
          </w:rPr>
          <w:delText xml:space="preserve"> </w:delText>
        </w:r>
        <w:r w:rsidDel="00FC4E85">
          <w:rPr>
            <w:rFonts w:ascii="Arial" w:eastAsia="Arial" w:hAnsi="Arial" w:cs="Arial"/>
            <w:color w:val="800080"/>
            <w:u w:val="single" w:color="800080"/>
          </w:rPr>
          <w:delText>a</w:delText>
        </w:r>
        <w:r w:rsidDel="00FC4E85">
          <w:rPr>
            <w:rFonts w:ascii="Arial" w:eastAsia="Arial" w:hAnsi="Arial" w:cs="Arial"/>
            <w:color w:val="800080"/>
            <w:spacing w:val="1"/>
            <w:u w:val="single" w:color="800080"/>
          </w:rPr>
          <w:delText>r</w:delText>
        </w:r>
        <w:r w:rsidDel="00FC4E85">
          <w:rPr>
            <w:rFonts w:ascii="Arial" w:eastAsia="Arial" w:hAnsi="Arial" w:cs="Arial"/>
            <w:color w:val="800080"/>
            <w:u w:val="single" w:color="800080"/>
          </w:rPr>
          <w:delText xml:space="preserve">e </w:delText>
        </w:r>
        <w:r w:rsidDel="00FC4E85">
          <w:rPr>
            <w:rFonts w:ascii="Arial" w:eastAsia="Arial" w:hAnsi="Arial" w:cs="Arial"/>
            <w:color w:val="800080"/>
            <w:spacing w:val="4"/>
            <w:u w:val="single" w:color="800080"/>
          </w:rPr>
          <w:delText xml:space="preserve"> </w:delText>
        </w:r>
        <w:r w:rsidDel="00FC4E85">
          <w:rPr>
            <w:rFonts w:ascii="Arial" w:eastAsia="Arial" w:hAnsi="Arial" w:cs="Arial"/>
            <w:color w:val="800080"/>
            <w:u w:val="single" w:color="800080"/>
          </w:rPr>
          <w:delText>de</w:delText>
        </w:r>
        <w:r w:rsidDel="00FC4E85">
          <w:rPr>
            <w:rFonts w:ascii="Arial" w:eastAsia="Arial" w:hAnsi="Arial" w:cs="Arial"/>
            <w:color w:val="800080"/>
            <w:spacing w:val="-2"/>
            <w:u w:val="single" w:color="800080"/>
          </w:rPr>
          <w:delText>v</w:delText>
        </w:r>
        <w:r w:rsidDel="00FC4E85">
          <w:rPr>
            <w:rFonts w:ascii="Arial" w:eastAsia="Arial" w:hAnsi="Arial" w:cs="Arial"/>
            <w:color w:val="800080"/>
            <w:u w:val="single" w:color="800080"/>
          </w:rPr>
          <w:delText>e</w:delText>
        </w:r>
        <w:r w:rsidDel="00FC4E85">
          <w:rPr>
            <w:rFonts w:ascii="Arial" w:eastAsia="Arial" w:hAnsi="Arial" w:cs="Arial"/>
            <w:color w:val="800080"/>
            <w:spacing w:val="-1"/>
            <w:u w:val="single" w:color="800080"/>
          </w:rPr>
          <w:delText>l</w:delText>
        </w:r>
        <w:r w:rsidDel="00FC4E85">
          <w:rPr>
            <w:rFonts w:ascii="Arial" w:eastAsia="Arial" w:hAnsi="Arial" w:cs="Arial"/>
            <w:color w:val="800080"/>
            <w:u w:val="single" w:color="800080"/>
          </w:rPr>
          <w:delText xml:space="preserve">oped </w:delText>
        </w:r>
        <w:r w:rsidDel="00FC4E85">
          <w:rPr>
            <w:rFonts w:ascii="Arial" w:eastAsia="Arial" w:hAnsi="Arial" w:cs="Arial"/>
            <w:color w:val="800080"/>
            <w:spacing w:val="5"/>
            <w:u w:val="single" w:color="800080"/>
          </w:rPr>
          <w:delText xml:space="preserve"> </w:delText>
        </w:r>
        <w:r w:rsidDel="00FC4E85">
          <w:rPr>
            <w:rFonts w:ascii="Arial" w:eastAsia="Arial" w:hAnsi="Arial" w:cs="Arial"/>
            <w:color w:val="800080"/>
            <w:spacing w:val="-2"/>
            <w:u w:val="single" w:color="800080"/>
          </w:rPr>
          <w:delText>v</w:delText>
        </w:r>
        <w:r w:rsidDel="00FC4E85">
          <w:rPr>
            <w:rFonts w:ascii="Arial" w:eastAsia="Arial" w:hAnsi="Arial" w:cs="Arial"/>
            <w:color w:val="800080"/>
            <w:u w:val="single" w:color="800080"/>
          </w:rPr>
          <w:delText>e</w:delText>
        </w:r>
        <w:r w:rsidDel="00FC4E85">
          <w:rPr>
            <w:rFonts w:ascii="Arial" w:eastAsia="Arial" w:hAnsi="Arial" w:cs="Arial"/>
            <w:color w:val="800080"/>
            <w:spacing w:val="1"/>
            <w:u w:val="single" w:color="800080"/>
          </w:rPr>
          <w:delText>r</w:delText>
        </w:r>
        <w:r w:rsidDel="00FC4E85">
          <w:rPr>
            <w:rFonts w:ascii="Arial" w:eastAsia="Arial" w:hAnsi="Arial" w:cs="Arial"/>
            <w:color w:val="800080"/>
            <w:u w:val="single" w:color="800080"/>
          </w:rPr>
          <w:delText xml:space="preserve">y </w:delText>
        </w:r>
        <w:r w:rsidDel="00FC4E85">
          <w:rPr>
            <w:rFonts w:ascii="Arial" w:eastAsia="Arial" w:hAnsi="Arial" w:cs="Arial"/>
            <w:color w:val="800080"/>
            <w:spacing w:val="2"/>
            <w:u w:val="single" w:color="800080"/>
          </w:rPr>
          <w:delText xml:space="preserve"> q</w:delText>
        </w:r>
        <w:r w:rsidDel="00FC4E85">
          <w:rPr>
            <w:rFonts w:ascii="Arial" w:eastAsia="Arial" w:hAnsi="Arial" w:cs="Arial"/>
            <w:color w:val="800080"/>
            <w:u w:val="single" w:color="800080"/>
          </w:rPr>
          <w:delText>u</w:delText>
        </w:r>
        <w:r w:rsidDel="00FC4E85">
          <w:rPr>
            <w:rFonts w:ascii="Arial" w:eastAsia="Arial" w:hAnsi="Arial" w:cs="Arial"/>
            <w:color w:val="800080"/>
            <w:spacing w:val="-1"/>
            <w:u w:val="single" w:color="800080"/>
          </w:rPr>
          <w:delText>i</w:delText>
        </w:r>
        <w:r w:rsidDel="00FC4E85">
          <w:rPr>
            <w:rFonts w:ascii="Arial" w:eastAsia="Arial" w:hAnsi="Arial" w:cs="Arial"/>
            <w:color w:val="800080"/>
            <w:u w:val="single" w:color="800080"/>
          </w:rPr>
          <w:delText>c</w:delText>
        </w:r>
        <w:r w:rsidDel="00FC4E85">
          <w:rPr>
            <w:rFonts w:ascii="Arial" w:eastAsia="Arial" w:hAnsi="Arial" w:cs="Arial"/>
            <w:color w:val="800080"/>
            <w:spacing w:val="2"/>
            <w:u w:val="single" w:color="800080"/>
          </w:rPr>
          <w:delText>k</w:delText>
        </w:r>
        <w:r w:rsidDel="00FC4E85">
          <w:rPr>
            <w:rFonts w:ascii="Arial" w:eastAsia="Arial" w:hAnsi="Arial" w:cs="Arial"/>
            <w:color w:val="800080"/>
            <w:spacing w:val="-1"/>
            <w:u w:val="single" w:color="800080"/>
          </w:rPr>
          <w:delText>l</w:delText>
        </w:r>
        <w:r w:rsidDel="00FC4E85">
          <w:rPr>
            <w:rFonts w:ascii="Arial" w:eastAsia="Arial" w:hAnsi="Arial" w:cs="Arial"/>
            <w:color w:val="800080"/>
            <w:spacing w:val="-2"/>
            <w:u w:val="single" w:color="800080"/>
          </w:rPr>
          <w:delText>y</w:delText>
        </w:r>
        <w:r w:rsidDel="00FC4E85">
          <w:rPr>
            <w:rFonts w:ascii="Arial" w:eastAsia="Arial" w:hAnsi="Arial" w:cs="Arial"/>
            <w:color w:val="800080"/>
            <w:u w:val="single" w:color="800080"/>
          </w:rPr>
          <w:delText xml:space="preserve">. </w:delText>
        </w:r>
        <w:r w:rsidDel="00FC4E85">
          <w:rPr>
            <w:rFonts w:ascii="Arial" w:eastAsia="Arial" w:hAnsi="Arial" w:cs="Arial"/>
            <w:color w:val="800080"/>
            <w:spacing w:val="6"/>
            <w:u w:val="single" w:color="800080"/>
          </w:rPr>
          <w:delText xml:space="preserve"> </w:delText>
        </w:r>
        <w:r w:rsidDel="00FC4E85">
          <w:rPr>
            <w:rFonts w:ascii="Arial" w:eastAsia="Arial" w:hAnsi="Arial" w:cs="Arial"/>
            <w:color w:val="800080"/>
            <w:spacing w:val="2"/>
            <w:u w:val="single" w:color="800080"/>
          </w:rPr>
          <w:delText>T</w:delText>
        </w:r>
        <w:r w:rsidDel="00FC4E85">
          <w:rPr>
            <w:rFonts w:ascii="Arial" w:eastAsia="Arial" w:hAnsi="Arial" w:cs="Arial"/>
            <w:color w:val="800080"/>
            <w:u w:val="single" w:color="800080"/>
          </w:rPr>
          <w:delText>h</w:delText>
        </w:r>
        <w:r w:rsidDel="00FC4E85">
          <w:rPr>
            <w:rFonts w:ascii="Arial" w:eastAsia="Arial" w:hAnsi="Arial" w:cs="Arial"/>
            <w:color w:val="800080"/>
            <w:spacing w:val="-1"/>
            <w:u w:val="single" w:color="800080"/>
          </w:rPr>
          <w:delText>i</w:delText>
        </w:r>
        <w:r w:rsidDel="00FC4E85">
          <w:rPr>
            <w:rFonts w:ascii="Arial" w:eastAsia="Arial" w:hAnsi="Arial" w:cs="Arial"/>
            <w:color w:val="800080"/>
            <w:u w:val="single" w:color="800080"/>
          </w:rPr>
          <w:delText xml:space="preserve">s </w:delText>
        </w:r>
        <w:r w:rsidDel="00FC4E85">
          <w:rPr>
            <w:rFonts w:ascii="Arial" w:eastAsia="Arial" w:hAnsi="Arial" w:cs="Arial"/>
            <w:color w:val="800080"/>
            <w:spacing w:val="5"/>
            <w:u w:val="single" w:color="800080"/>
          </w:rPr>
          <w:delText xml:space="preserve"> </w:delText>
        </w:r>
        <w:r w:rsidDel="00FC4E85">
          <w:rPr>
            <w:rFonts w:ascii="Arial" w:eastAsia="Arial" w:hAnsi="Arial" w:cs="Arial"/>
            <w:color w:val="800080"/>
            <w:spacing w:val="-2"/>
            <w:u w:val="single" w:color="800080"/>
          </w:rPr>
          <w:delText>m</w:delText>
        </w:r>
        <w:r w:rsidDel="00FC4E85">
          <w:rPr>
            <w:rFonts w:ascii="Arial" w:eastAsia="Arial" w:hAnsi="Arial" w:cs="Arial"/>
            <w:color w:val="800080"/>
            <w:u w:val="single" w:color="800080"/>
          </w:rPr>
          <w:delText>a</w:delText>
        </w:r>
        <w:r w:rsidDel="00FC4E85">
          <w:rPr>
            <w:rFonts w:ascii="Arial" w:eastAsia="Arial" w:hAnsi="Arial" w:cs="Arial"/>
            <w:color w:val="800080"/>
            <w:spacing w:val="2"/>
            <w:u w:val="single" w:color="800080"/>
          </w:rPr>
          <w:delText>k</w:delText>
        </w:r>
        <w:r w:rsidDel="00FC4E85">
          <w:rPr>
            <w:rFonts w:ascii="Arial" w:eastAsia="Arial" w:hAnsi="Arial" w:cs="Arial"/>
            <w:color w:val="800080"/>
            <w:u w:val="single" w:color="800080"/>
          </w:rPr>
          <w:delText xml:space="preserve">es </w:delText>
        </w:r>
        <w:r w:rsidDel="00FC4E85">
          <w:rPr>
            <w:rFonts w:ascii="Arial" w:eastAsia="Arial" w:hAnsi="Arial" w:cs="Arial"/>
            <w:color w:val="800080"/>
            <w:spacing w:val="5"/>
            <w:u w:val="single" w:color="800080"/>
          </w:rPr>
          <w:delText xml:space="preserve"> </w:delText>
        </w:r>
        <w:r w:rsidDel="00FC4E85">
          <w:rPr>
            <w:rFonts w:ascii="Arial" w:eastAsia="Arial" w:hAnsi="Arial" w:cs="Arial"/>
            <w:color w:val="800080"/>
            <w:spacing w:val="-1"/>
            <w:u w:val="single" w:color="800080"/>
          </w:rPr>
          <w:delText>i</w:delText>
        </w:r>
        <w:r w:rsidDel="00FC4E85">
          <w:rPr>
            <w:rFonts w:ascii="Arial" w:eastAsia="Arial" w:hAnsi="Arial" w:cs="Arial"/>
            <w:color w:val="800080"/>
            <w:u w:val="single" w:color="800080"/>
          </w:rPr>
          <w:delText xml:space="preserve">t </w:delText>
        </w:r>
        <w:r w:rsidDel="00FC4E85">
          <w:rPr>
            <w:rFonts w:ascii="Arial" w:eastAsia="Arial" w:hAnsi="Arial" w:cs="Arial"/>
            <w:color w:val="800080"/>
            <w:spacing w:val="6"/>
            <w:u w:val="single" w:color="800080"/>
          </w:rPr>
          <w:delText xml:space="preserve"> </w:delText>
        </w:r>
        <w:r w:rsidDel="00FC4E85">
          <w:rPr>
            <w:rFonts w:ascii="Arial" w:eastAsia="Arial" w:hAnsi="Arial" w:cs="Arial"/>
            <w:color w:val="800080"/>
            <w:u w:val="single" w:color="800080"/>
          </w:rPr>
          <w:delText>nec</w:delText>
        </w:r>
        <w:r w:rsidDel="00FC4E85">
          <w:rPr>
            <w:rFonts w:ascii="Arial" w:eastAsia="Arial" w:hAnsi="Arial" w:cs="Arial"/>
            <w:color w:val="800080"/>
            <w:spacing w:val="-3"/>
            <w:u w:val="single" w:color="800080"/>
          </w:rPr>
          <w:delText>e</w:delText>
        </w:r>
        <w:r w:rsidDel="00FC4E85">
          <w:rPr>
            <w:rFonts w:ascii="Arial" w:eastAsia="Arial" w:hAnsi="Arial" w:cs="Arial"/>
            <w:color w:val="800080"/>
            <w:u w:val="single" w:color="800080"/>
          </w:rPr>
          <w:delText>ssa</w:delText>
        </w:r>
        <w:r w:rsidDel="00FC4E85">
          <w:rPr>
            <w:rFonts w:ascii="Arial" w:eastAsia="Arial" w:hAnsi="Arial" w:cs="Arial"/>
            <w:color w:val="800080"/>
            <w:spacing w:val="1"/>
            <w:u w:val="single" w:color="800080"/>
          </w:rPr>
          <w:delText>r</w:delText>
        </w:r>
        <w:r w:rsidDel="00FC4E85">
          <w:rPr>
            <w:rFonts w:ascii="Arial" w:eastAsia="Arial" w:hAnsi="Arial" w:cs="Arial"/>
            <w:color w:val="800080"/>
            <w:u w:val="single" w:color="800080"/>
          </w:rPr>
          <w:delText xml:space="preserve">y  </w:delText>
        </w:r>
        <w:r w:rsidDel="00FC4E85">
          <w:rPr>
            <w:rFonts w:ascii="Arial" w:eastAsia="Arial" w:hAnsi="Arial" w:cs="Arial"/>
            <w:color w:val="800080"/>
            <w:spacing w:val="3"/>
            <w:u w:val="single" w:color="800080"/>
          </w:rPr>
          <w:delText>f</w:delText>
        </w:r>
        <w:r w:rsidDel="00FC4E85">
          <w:rPr>
            <w:rFonts w:ascii="Arial" w:eastAsia="Arial" w:hAnsi="Arial" w:cs="Arial"/>
            <w:color w:val="800080"/>
            <w:spacing w:val="-3"/>
            <w:u w:val="single" w:color="800080"/>
          </w:rPr>
          <w:delText>o</w:delText>
        </w:r>
        <w:r w:rsidDel="00FC4E85">
          <w:rPr>
            <w:rFonts w:ascii="Arial" w:eastAsia="Arial" w:hAnsi="Arial" w:cs="Arial"/>
            <w:color w:val="800080"/>
            <w:u w:val="single" w:color="800080"/>
          </w:rPr>
          <w:delText>r</w:delText>
        </w:r>
        <w:r w:rsidDel="00FC4E85">
          <w:rPr>
            <w:rFonts w:ascii="Arial" w:eastAsia="Arial" w:hAnsi="Arial" w:cs="Arial"/>
            <w:color w:val="800080"/>
          </w:rPr>
          <w:delText xml:space="preserve"> </w:delText>
        </w:r>
        <w:r w:rsidDel="00FC4E85">
          <w:rPr>
            <w:rFonts w:ascii="Arial" w:eastAsia="Arial" w:hAnsi="Arial" w:cs="Arial"/>
            <w:color w:val="800080"/>
            <w:spacing w:val="-1"/>
            <w:u w:val="single" w:color="800080"/>
          </w:rPr>
          <w:delText>i</w:delText>
        </w:r>
        <w:r w:rsidDel="00FC4E85">
          <w:rPr>
            <w:rFonts w:ascii="Arial" w:eastAsia="Arial" w:hAnsi="Arial" w:cs="Arial"/>
            <w:color w:val="800080"/>
            <w:u w:val="single" w:color="800080"/>
          </w:rPr>
          <w:delText>ns</w:delText>
        </w:r>
        <w:r w:rsidDel="00FC4E85">
          <w:rPr>
            <w:rFonts w:ascii="Arial" w:eastAsia="Arial" w:hAnsi="Arial" w:cs="Arial"/>
            <w:color w:val="800080"/>
            <w:spacing w:val="1"/>
            <w:u w:val="single" w:color="800080"/>
          </w:rPr>
          <w:delText>tr</w:delText>
        </w:r>
        <w:r w:rsidDel="00FC4E85">
          <w:rPr>
            <w:rFonts w:ascii="Arial" w:eastAsia="Arial" w:hAnsi="Arial" w:cs="Arial"/>
            <w:color w:val="800080"/>
            <w:u w:val="single" w:color="800080"/>
          </w:rPr>
          <w:delText>u</w:delText>
        </w:r>
        <w:r w:rsidDel="00FC4E85">
          <w:rPr>
            <w:rFonts w:ascii="Arial" w:eastAsia="Arial" w:hAnsi="Arial" w:cs="Arial"/>
            <w:color w:val="800080"/>
            <w:spacing w:val="-2"/>
            <w:u w:val="single" w:color="800080"/>
          </w:rPr>
          <w:delText>c</w:delText>
        </w:r>
        <w:r w:rsidDel="00FC4E85">
          <w:rPr>
            <w:rFonts w:ascii="Arial" w:eastAsia="Arial" w:hAnsi="Arial" w:cs="Arial"/>
            <w:color w:val="800080"/>
            <w:spacing w:val="1"/>
            <w:u w:val="single" w:color="800080"/>
          </w:rPr>
          <w:delText>t</w:delText>
        </w:r>
        <w:r w:rsidDel="00FC4E85">
          <w:rPr>
            <w:rFonts w:ascii="Arial" w:eastAsia="Arial" w:hAnsi="Arial" w:cs="Arial"/>
            <w:color w:val="800080"/>
            <w:u w:val="single" w:color="800080"/>
          </w:rPr>
          <w:delText>o</w:delText>
        </w:r>
        <w:r w:rsidDel="00FC4E85">
          <w:rPr>
            <w:rFonts w:ascii="Arial" w:eastAsia="Arial" w:hAnsi="Arial" w:cs="Arial"/>
            <w:color w:val="800080"/>
            <w:spacing w:val="1"/>
            <w:u w:val="single" w:color="800080"/>
          </w:rPr>
          <w:delText>r</w:delText>
        </w:r>
        <w:r w:rsidDel="00FC4E85">
          <w:rPr>
            <w:rFonts w:ascii="Arial" w:eastAsia="Arial" w:hAnsi="Arial" w:cs="Arial"/>
            <w:color w:val="800080"/>
            <w:u w:val="single" w:color="800080"/>
          </w:rPr>
          <w:delText>s</w:delText>
        </w:r>
        <w:r w:rsidDel="00FC4E85">
          <w:rPr>
            <w:rFonts w:ascii="Arial" w:eastAsia="Arial" w:hAnsi="Arial" w:cs="Arial"/>
            <w:color w:val="800080"/>
            <w:spacing w:val="1"/>
            <w:u w:val="single" w:color="800080"/>
          </w:rPr>
          <w:delText xml:space="preserve"> t</w:delText>
        </w:r>
        <w:r w:rsidDel="00FC4E85">
          <w:rPr>
            <w:rFonts w:ascii="Arial" w:eastAsia="Arial" w:hAnsi="Arial" w:cs="Arial"/>
            <w:color w:val="800080"/>
            <w:u w:val="single" w:color="800080"/>
          </w:rPr>
          <w:delText xml:space="preserve">o </w:delText>
        </w:r>
        <w:r w:rsidDel="00FC4E85">
          <w:rPr>
            <w:rFonts w:ascii="Arial" w:eastAsia="Arial" w:hAnsi="Arial" w:cs="Arial"/>
            <w:color w:val="800080"/>
            <w:spacing w:val="2"/>
            <w:u w:val="single" w:color="800080"/>
          </w:rPr>
          <w:delText>k</w:delText>
        </w:r>
        <w:r w:rsidDel="00FC4E85">
          <w:rPr>
            <w:rFonts w:ascii="Arial" w:eastAsia="Arial" w:hAnsi="Arial" w:cs="Arial"/>
            <w:color w:val="800080"/>
            <w:u w:val="single" w:color="800080"/>
          </w:rPr>
          <w:delText>eep</w:delText>
        </w:r>
        <w:r w:rsidDel="00FC4E85">
          <w:rPr>
            <w:rFonts w:ascii="Arial" w:eastAsia="Arial" w:hAnsi="Arial" w:cs="Arial"/>
            <w:color w:val="800080"/>
            <w:spacing w:val="3"/>
            <w:u w:val="single" w:color="800080"/>
          </w:rPr>
          <w:delText xml:space="preserve"> </w:delText>
        </w:r>
        <w:r w:rsidDel="00FC4E85">
          <w:rPr>
            <w:rFonts w:ascii="Arial" w:eastAsia="Arial" w:hAnsi="Arial" w:cs="Arial"/>
            <w:color w:val="800080"/>
            <w:u w:val="single" w:color="800080"/>
          </w:rPr>
          <w:delText>up</w:delText>
        </w:r>
        <w:r w:rsidDel="00FC4E85">
          <w:rPr>
            <w:rFonts w:ascii="Arial" w:eastAsia="Arial" w:hAnsi="Arial" w:cs="Arial"/>
            <w:color w:val="800080"/>
            <w:spacing w:val="3"/>
            <w:u w:val="single" w:color="800080"/>
          </w:rPr>
          <w:delText xml:space="preserve"> </w:delText>
        </w:r>
        <w:r w:rsidDel="00FC4E85">
          <w:rPr>
            <w:rFonts w:ascii="Arial" w:eastAsia="Arial" w:hAnsi="Arial" w:cs="Arial"/>
            <w:color w:val="800080"/>
            <w:spacing w:val="-1"/>
            <w:u w:val="single" w:color="800080"/>
          </w:rPr>
          <w:delText>t</w:delText>
        </w:r>
        <w:r w:rsidDel="00FC4E85">
          <w:rPr>
            <w:rFonts w:ascii="Arial" w:eastAsia="Arial" w:hAnsi="Arial" w:cs="Arial"/>
            <w:color w:val="800080"/>
            <w:u w:val="single" w:color="800080"/>
          </w:rPr>
          <w:delText>o</w:delText>
        </w:r>
        <w:r w:rsidDel="00FC4E85">
          <w:rPr>
            <w:rFonts w:ascii="Arial" w:eastAsia="Arial" w:hAnsi="Arial" w:cs="Arial"/>
            <w:color w:val="800080"/>
            <w:spacing w:val="3"/>
            <w:u w:val="single" w:color="800080"/>
          </w:rPr>
          <w:delText xml:space="preserve"> </w:delText>
        </w:r>
        <w:r w:rsidDel="00FC4E85">
          <w:rPr>
            <w:rFonts w:ascii="Arial" w:eastAsia="Arial" w:hAnsi="Arial" w:cs="Arial"/>
            <w:color w:val="800080"/>
            <w:u w:val="single" w:color="800080"/>
          </w:rPr>
          <w:delText>da</w:delText>
        </w:r>
        <w:r w:rsidDel="00FC4E85">
          <w:rPr>
            <w:rFonts w:ascii="Arial" w:eastAsia="Arial" w:hAnsi="Arial" w:cs="Arial"/>
            <w:color w:val="800080"/>
            <w:spacing w:val="1"/>
            <w:u w:val="single" w:color="800080"/>
          </w:rPr>
          <w:delText>t</w:delText>
        </w:r>
        <w:r w:rsidDel="00FC4E85">
          <w:rPr>
            <w:rFonts w:ascii="Arial" w:eastAsia="Arial" w:hAnsi="Arial" w:cs="Arial"/>
            <w:color w:val="800080"/>
            <w:u w:val="single" w:color="800080"/>
          </w:rPr>
          <w:delText>e</w:delText>
        </w:r>
        <w:r w:rsidDel="00FC4E85">
          <w:rPr>
            <w:rFonts w:ascii="Arial" w:eastAsia="Arial" w:hAnsi="Arial" w:cs="Arial"/>
            <w:color w:val="800080"/>
            <w:spacing w:val="4"/>
            <w:u w:val="single" w:color="800080"/>
          </w:rPr>
          <w:delText xml:space="preserve"> </w:delText>
        </w:r>
        <w:r w:rsidDel="00FC4E85">
          <w:rPr>
            <w:rFonts w:ascii="Arial" w:eastAsia="Arial" w:hAnsi="Arial" w:cs="Arial"/>
            <w:color w:val="800080"/>
            <w:spacing w:val="-4"/>
            <w:u w:val="single" w:color="800080"/>
          </w:rPr>
          <w:delText>w</w:delText>
        </w:r>
        <w:r w:rsidDel="00FC4E85">
          <w:rPr>
            <w:rFonts w:ascii="Arial" w:eastAsia="Arial" w:hAnsi="Arial" w:cs="Arial"/>
            <w:color w:val="800080"/>
            <w:spacing w:val="-1"/>
            <w:u w:val="single" w:color="800080"/>
          </w:rPr>
          <w:delText>i</w:delText>
        </w:r>
        <w:r w:rsidDel="00FC4E85">
          <w:rPr>
            <w:rFonts w:ascii="Arial" w:eastAsia="Arial" w:hAnsi="Arial" w:cs="Arial"/>
            <w:color w:val="800080"/>
            <w:spacing w:val="1"/>
            <w:u w:val="single" w:color="800080"/>
          </w:rPr>
          <w:delText>t</w:delText>
        </w:r>
        <w:r w:rsidDel="00FC4E85">
          <w:rPr>
            <w:rFonts w:ascii="Arial" w:eastAsia="Arial" w:hAnsi="Arial" w:cs="Arial"/>
            <w:color w:val="800080"/>
            <w:u w:val="single" w:color="800080"/>
          </w:rPr>
          <w:delText>h</w:delText>
        </w:r>
        <w:r w:rsidDel="00FC4E85">
          <w:rPr>
            <w:rFonts w:ascii="Arial" w:eastAsia="Arial" w:hAnsi="Arial" w:cs="Arial"/>
            <w:color w:val="800080"/>
            <w:spacing w:val="3"/>
            <w:u w:val="single" w:color="800080"/>
          </w:rPr>
          <w:delText xml:space="preserve"> </w:delText>
        </w:r>
        <w:r w:rsidDel="00FC4E85">
          <w:rPr>
            <w:rFonts w:ascii="Arial" w:eastAsia="Arial" w:hAnsi="Arial" w:cs="Arial"/>
            <w:color w:val="800080"/>
            <w:u w:val="single" w:color="800080"/>
          </w:rPr>
          <w:delText>n</w:delText>
        </w:r>
        <w:r w:rsidDel="00FC4E85">
          <w:rPr>
            <w:rFonts w:ascii="Arial" w:eastAsia="Arial" w:hAnsi="Arial" w:cs="Arial"/>
            <w:color w:val="800080"/>
            <w:spacing w:val="2"/>
            <w:u w:val="single" w:color="800080"/>
          </w:rPr>
          <w:delText>e</w:delText>
        </w:r>
        <w:r w:rsidDel="00FC4E85">
          <w:rPr>
            <w:rFonts w:ascii="Arial" w:eastAsia="Arial" w:hAnsi="Arial" w:cs="Arial"/>
            <w:color w:val="800080"/>
            <w:u w:val="single" w:color="800080"/>
          </w:rPr>
          <w:delText xml:space="preserve">w </w:delText>
        </w:r>
        <w:r w:rsidDel="00FC4E85">
          <w:rPr>
            <w:rFonts w:ascii="Arial" w:eastAsia="Arial" w:hAnsi="Arial" w:cs="Arial"/>
            <w:color w:val="800080"/>
            <w:spacing w:val="1"/>
            <w:u w:val="single" w:color="800080"/>
          </w:rPr>
          <w:delText>t</w:delText>
        </w:r>
        <w:r w:rsidDel="00FC4E85">
          <w:rPr>
            <w:rFonts w:ascii="Arial" w:eastAsia="Arial" w:hAnsi="Arial" w:cs="Arial"/>
            <w:color w:val="800080"/>
            <w:u w:val="single" w:color="800080"/>
          </w:rPr>
          <w:delText>echn</w:delText>
        </w:r>
        <w:r w:rsidDel="00FC4E85">
          <w:rPr>
            <w:rFonts w:ascii="Arial" w:eastAsia="Arial" w:hAnsi="Arial" w:cs="Arial"/>
            <w:color w:val="800080"/>
            <w:spacing w:val="1"/>
            <w:u w:val="single" w:color="800080"/>
          </w:rPr>
          <w:delText>i</w:delText>
        </w:r>
        <w:r w:rsidDel="00FC4E85">
          <w:rPr>
            <w:rFonts w:ascii="Arial" w:eastAsia="Arial" w:hAnsi="Arial" w:cs="Arial"/>
            <w:color w:val="800080"/>
            <w:spacing w:val="2"/>
            <w:u w:val="single" w:color="800080"/>
          </w:rPr>
          <w:delText>q</w:delText>
        </w:r>
        <w:r w:rsidDel="00FC4E85">
          <w:rPr>
            <w:rFonts w:ascii="Arial" w:eastAsia="Arial" w:hAnsi="Arial" w:cs="Arial"/>
            <w:color w:val="800080"/>
            <w:u w:val="single" w:color="800080"/>
          </w:rPr>
          <w:delText>ues</w:delText>
        </w:r>
        <w:r w:rsidDel="00FC4E85">
          <w:rPr>
            <w:rFonts w:ascii="Arial" w:eastAsia="Arial" w:hAnsi="Arial" w:cs="Arial"/>
            <w:color w:val="800080"/>
            <w:spacing w:val="4"/>
            <w:u w:val="single" w:color="800080"/>
          </w:rPr>
          <w:delText xml:space="preserve"> </w:delText>
        </w:r>
        <w:r w:rsidDel="00FC4E85">
          <w:rPr>
            <w:rFonts w:ascii="Arial" w:eastAsia="Arial" w:hAnsi="Arial" w:cs="Arial"/>
            <w:color w:val="800080"/>
            <w:u w:val="single" w:color="800080"/>
          </w:rPr>
          <w:delText>and</w:delText>
        </w:r>
        <w:r w:rsidDel="00FC4E85">
          <w:rPr>
            <w:rFonts w:ascii="Arial" w:eastAsia="Arial" w:hAnsi="Arial" w:cs="Arial"/>
            <w:color w:val="800080"/>
            <w:spacing w:val="3"/>
            <w:u w:val="single" w:color="800080"/>
          </w:rPr>
          <w:delText xml:space="preserve"> </w:delText>
        </w:r>
        <w:r w:rsidDel="00FC4E85">
          <w:rPr>
            <w:rFonts w:ascii="Arial" w:eastAsia="Arial" w:hAnsi="Arial" w:cs="Arial"/>
            <w:color w:val="800080"/>
            <w:u w:val="single" w:color="800080"/>
          </w:rPr>
          <w:delText>n</w:delText>
        </w:r>
        <w:r w:rsidDel="00FC4E85">
          <w:rPr>
            <w:rFonts w:ascii="Arial" w:eastAsia="Arial" w:hAnsi="Arial" w:cs="Arial"/>
            <w:color w:val="800080"/>
            <w:spacing w:val="-3"/>
            <w:u w:val="single" w:color="800080"/>
          </w:rPr>
          <w:delText>a</w:delText>
        </w:r>
        <w:r w:rsidDel="00FC4E85">
          <w:rPr>
            <w:rFonts w:ascii="Arial" w:eastAsia="Arial" w:hAnsi="Arial" w:cs="Arial"/>
            <w:color w:val="800080"/>
            <w:spacing w:val="1"/>
            <w:u w:val="single" w:color="800080"/>
          </w:rPr>
          <w:delText>t</w:delText>
        </w:r>
        <w:r w:rsidDel="00FC4E85">
          <w:rPr>
            <w:rFonts w:ascii="Arial" w:eastAsia="Arial" w:hAnsi="Arial" w:cs="Arial"/>
            <w:color w:val="800080"/>
            <w:spacing w:val="-1"/>
            <w:u w:val="single" w:color="800080"/>
          </w:rPr>
          <w:delText>i</w:delText>
        </w:r>
        <w:r w:rsidDel="00FC4E85">
          <w:rPr>
            <w:rFonts w:ascii="Arial" w:eastAsia="Arial" w:hAnsi="Arial" w:cs="Arial"/>
            <w:color w:val="800080"/>
            <w:u w:val="single" w:color="800080"/>
          </w:rPr>
          <w:delText>onal</w:delText>
        </w:r>
        <w:r w:rsidDel="00FC4E85">
          <w:rPr>
            <w:rFonts w:ascii="Arial" w:eastAsia="Arial" w:hAnsi="Arial" w:cs="Arial"/>
            <w:color w:val="800080"/>
            <w:spacing w:val="2"/>
            <w:u w:val="single" w:color="800080"/>
          </w:rPr>
          <w:delText xml:space="preserve"> </w:delText>
        </w:r>
        <w:r w:rsidDel="00FC4E85">
          <w:rPr>
            <w:rFonts w:ascii="Arial" w:eastAsia="Arial" w:hAnsi="Arial" w:cs="Arial"/>
            <w:color w:val="800080"/>
            <w:u w:val="single" w:color="800080"/>
          </w:rPr>
          <w:delText>and</w:delText>
        </w:r>
        <w:r w:rsidDel="00FC4E85">
          <w:rPr>
            <w:rFonts w:ascii="Arial" w:eastAsia="Arial" w:hAnsi="Arial" w:cs="Arial"/>
            <w:color w:val="800080"/>
            <w:spacing w:val="3"/>
            <w:u w:val="single" w:color="800080"/>
          </w:rPr>
          <w:delText xml:space="preserve"> </w:delText>
        </w:r>
        <w:r w:rsidDel="00FC4E85">
          <w:rPr>
            <w:rFonts w:ascii="Arial" w:eastAsia="Arial" w:hAnsi="Arial" w:cs="Arial"/>
            <w:color w:val="800080"/>
            <w:spacing w:val="1"/>
            <w:u w:val="single" w:color="800080"/>
          </w:rPr>
          <w:delText>i</w:delText>
        </w:r>
        <w:r w:rsidDel="00FC4E85">
          <w:rPr>
            <w:rFonts w:ascii="Arial" w:eastAsia="Arial" w:hAnsi="Arial" w:cs="Arial"/>
            <w:color w:val="800080"/>
            <w:u w:val="single" w:color="800080"/>
          </w:rPr>
          <w:delText>n</w:delText>
        </w:r>
        <w:r w:rsidDel="00FC4E85">
          <w:rPr>
            <w:rFonts w:ascii="Arial" w:eastAsia="Arial" w:hAnsi="Arial" w:cs="Arial"/>
            <w:color w:val="800080"/>
            <w:spacing w:val="1"/>
            <w:u w:val="single" w:color="800080"/>
          </w:rPr>
          <w:delText>t</w:delText>
        </w:r>
        <w:r w:rsidDel="00FC4E85">
          <w:rPr>
            <w:rFonts w:ascii="Arial" w:eastAsia="Arial" w:hAnsi="Arial" w:cs="Arial"/>
            <w:color w:val="800080"/>
            <w:u w:val="single" w:color="800080"/>
          </w:rPr>
          <w:delText>e</w:delText>
        </w:r>
        <w:r w:rsidDel="00FC4E85">
          <w:rPr>
            <w:rFonts w:ascii="Arial" w:eastAsia="Arial" w:hAnsi="Arial" w:cs="Arial"/>
            <w:color w:val="800080"/>
            <w:spacing w:val="1"/>
            <w:u w:val="single" w:color="800080"/>
          </w:rPr>
          <w:delText>r</w:delText>
        </w:r>
        <w:r w:rsidDel="00FC4E85">
          <w:rPr>
            <w:rFonts w:ascii="Arial" w:eastAsia="Arial" w:hAnsi="Arial" w:cs="Arial"/>
            <w:color w:val="800080"/>
            <w:u w:val="single" w:color="800080"/>
          </w:rPr>
          <w:delText>n</w:delText>
        </w:r>
        <w:r w:rsidDel="00FC4E85">
          <w:rPr>
            <w:rFonts w:ascii="Arial" w:eastAsia="Arial" w:hAnsi="Arial" w:cs="Arial"/>
            <w:color w:val="800080"/>
            <w:spacing w:val="-3"/>
            <w:u w:val="single" w:color="800080"/>
          </w:rPr>
          <w:delText>a</w:delText>
        </w:r>
        <w:r w:rsidDel="00FC4E85">
          <w:rPr>
            <w:rFonts w:ascii="Arial" w:eastAsia="Arial" w:hAnsi="Arial" w:cs="Arial"/>
            <w:color w:val="800080"/>
            <w:spacing w:val="1"/>
            <w:u w:val="single" w:color="800080"/>
          </w:rPr>
          <w:delText>t</w:delText>
        </w:r>
        <w:r w:rsidDel="00FC4E85">
          <w:rPr>
            <w:rFonts w:ascii="Arial" w:eastAsia="Arial" w:hAnsi="Arial" w:cs="Arial"/>
            <w:color w:val="800080"/>
            <w:spacing w:val="-1"/>
            <w:u w:val="single" w:color="800080"/>
          </w:rPr>
          <w:delText>i</w:delText>
        </w:r>
        <w:r w:rsidDel="00FC4E85">
          <w:rPr>
            <w:rFonts w:ascii="Arial" w:eastAsia="Arial" w:hAnsi="Arial" w:cs="Arial"/>
            <w:color w:val="800080"/>
            <w:u w:val="single" w:color="800080"/>
          </w:rPr>
          <w:delText>onal</w:delText>
        </w:r>
        <w:r w:rsidDel="00FC4E85">
          <w:rPr>
            <w:rFonts w:ascii="Arial" w:eastAsia="Arial" w:hAnsi="Arial" w:cs="Arial"/>
            <w:color w:val="800080"/>
            <w:spacing w:val="2"/>
            <w:u w:val="single" w:color="800080"/>
          </w:rPr>
          <w:delText xml:space="preserve"> </w:delText>
        </w:r>
        <w:r w:rsidDel="00FC4E85">
          <w:rPr>
            <w:rFonts w:ascii="Arial" w:eastAsia="Arial" w:hAnsi="Arial" w:cs="Arial"/>
            <w:color w:val="800080"/>
            <w:spacing w:val="1"/>
            <w:u w:val="single" w:color="800080"/>
          </w:rPr>
          <w:delText>r</w:delText>
        </w:r>
        <w:r w:rsidDel="00FC4E85">
          <w:rPr>
            <w:rFonts w:ascii="Arial" w:eastAsia="Arial" w:hAnsi="Arial" w:cs="Arial"/>
            <w:color w:val="800080"/>
            <w:u w:val="single" w:color="800080"/>
          </w:rPr>
          <w:delText>u</w:delText>
        </w:r>
        <w:r w:rsidDel="00FC4E85">
          <w:rPr>
            <w:rFonts w:ascii="Arial" w:eastAsia="Arial" w:hAnsi="Arial" w:cs="Arial"/>
            <w:color w:val="800080"/>
            <w:spacing w:val="-1"/>
            <w:u w:val="single" w:color="800080"/>
          </w:rPr>
          <w:delText>l</w:delText>
        </w:r>
        <w:r w:rsidDel="00FC4E85">
          <w:rPr>
            <w:rFonts w:ascii="Arial" w:eastAsia="Arial" w:hAnsi="Arial" w:cs="Arial"/>
            <w:color w:val="800080"/>
            <w:u w:val="single" w:color="800080"/>
          </w:rPr>
          <w:delText>es</w:delText>
        </w:r>
        <w:r w:rsidDel="00FC4E85">
          <w:rPr>
            <w:rFonts w:ascii="Arial" w:eastAsia="Arial" w:hAnsi="Arial" w:cs="Arial"/>
            <w:color w:val="800080"/>
            <w:spacing w:val="4"/>
            <w:u w:val="single" w:color="800080"/>
          </w:rPr>
          <w:delText xml:space="preserve"> </w:delText>
        </w:r>
        <w:r w:rsidDel="00FC4E85">
          <w:rPr>
            <w:rFonts w:ascii="Arial" w:eastAsia="Arial" w:hAnsi="Arial" w:cs="Arial"/>
            <w:color w:val="800080"/>
            <w:u w:val="single" w:color="800080"/>
          </w:rPr>
          <w:delText>and</w:delText>
        </w:r>
        <w:r w:rsidDel="00FC4E85">
          <w:rPr>
            <w:rFonts w:ascii="Arial" w:eastAsia="Arial" w:hAnsi="Arial" w:cs="Arial"/>
            <w:color w:val="800080"/>
          </w:rPr>
          <w:delText xml:space="preserve"> </w:delText>
        </w:r>
        <w:r w:rsidDel="00FC4E85">
          <w:rPr>
            <w:rFonts w:ascii="Arial" w:eastAsia="Arial" w:hAnsi="Arial" w:cs="Arial"/>
            <w:color w:val="800080"/>
            <w:spacing w:val="1"/>
            <w:u w:val="single" w:color="800080"/>
          </w:rPr>
          <w:delText>r</w:delText>
        </w:r>
        <w:r w:rsidDel="00FC4E85">
          <w:rPr>
            <w:rFonts w:ascii="Arial" w:eastAsia="Arial" w:hAnsi="Arial" w:cs="Arial"/>
            <w:color w:val="800080"/>
            <w:spacing w:val="-3"/>
            <w:u w:val="single" w:color="800080"/>
          </w:rPr>
          <w:delText>e</w:delText>
        </w:r>
        <w:r w:rsidDel="00FC4E85">
          <w:rPr>
            <w:rFonts w:ascii="Arial" w:eastAsia="Arial" w:hAnsi="Arial" w:cs="Arial"/>
            <w:color w:val="800080"/>
            <w:spacing w:val="2"/>
            <w:u w:val="single" w:color="800080"/>
          </w:rPr>
          <w:delText>g</w:delText>
        </w:r>
        <w:r w:rsidDel="00FC4E85">
          <w:rPr>
            <w:rFonts w:ascii="Arial" w:eastAsia="Arial" w:hAnsi="Arial" w:cs="Arial"/>
            <w:color w:val="800080"/>
            <w:u w:val="single" w:color="800080"/>
          </w:rPr>
          <w:delText>u</w:delText>
        </w:r>
        <w:r w:rsidDel="00FC4E85">
          <w:rPr>
            <w:rFonts w:ascii="Arial" w:eastAsia="Arial" w:hAnsi="Arial" w:cs="Arial"/>
            <w:color w:val="800080"/>
            <w:spacing w:val="-1"/>
            <w:u w:val="single" w:color="800080"/>
          </w:rPr>
          <w:delText>l</w:delText>
        </w:r>
        <w:r w:rsidDel="00FC4E85">
          <w:rPr>
            <w:rFonts w:ascii="Arial" w:eastAsia="Arial" w:hAnsi="Arial" w:cs="Arial"/>
            <w:color w:val="800080"/>
            <w:u w:val="single" w:color="800080"/>
          </w:rPr>
          <w:delText>a</w:delText>
        </w:r>
        <w:r w:rsidDel="00FC4E85">
          <w:rPr>
            <w:rFonts w:ascii="Arial" w:eastAsia="Arial" w:hAnsi="Arial" w:cs="Arial"/>
            <w:color w:val="800080"/>
            <w:spacing w:val="1"/>
            <w:u w:val="single" w:color="800080"/>
          </w:rPr>
          <w:delText>t</w:delText>
        </w:r>
        <w:r w:rsidDel="00FC4E85">
          <w:rPr>
            <w:rFonts w:ascii="Arial" w:eastAsia="Arial" w:hAnsi="Arial" w:cs="Arial"/>
            <w:color w:val="800080"/>
            <w:spacing w:val="-1"/>
            <w:u w:val="single" w:color="800080"/>
          </w:rPr>
          <w:delText>i</w:delText>
        </w:r>
        <w:r w:rsidDel="00FC4E85">
          <w:rPr>
            <w:rFonts w:ascii="Arial" w:eastAsia="Arial" w:hAnsi="Arial" w:cs="Arial"/>
            <w:color w:val="800080"/>
            <w:u w:val="single" w:color="800080"/>
          </w:rPr>
          <w:delText xml:space="preserve">ons.  </w:delText>
        </w:r>
        <w:r w:rsidDel="00FC4E85">
          <w:rPr>
            <w:rFonts w:ascii="Arial" w:eastAsia="Arial" w:hAnsi="Arial" w:cs="Arial"/>
            <w:color w:val="800080"/>
            <w:spacing w:val="2"/>
            <w:u w:val="single" w:color="800080"/>
          </w:rPr>
          <w:delText xml:space="preserve"> </w:delText>
        </w:r>
        <w:r w:rsidDel="00FC4E85">
          <w:rPr>
            <w:rFonts w:ascii="Arial" w:eastAsia="Arial" w:hAnsi="Arial" w:cs="Arial"/>
            <w:color w:val="800080"/>
            <w:spacing w:val="1"/>
            <w:u w:val="single" w:color="800080"/>
          </w:rPr>
          <w:delText>I</w:delText>
        </w:r>
        <w:r w:rsidDel="00FC4E85">
          <w:rPr>
            <w:rFonts w:ascii="Arial" w:eastAsia="Arial" w:hAnsi="Arial" w:cs="Arial"/>
            <w:color w:val="800080"/>
            <w:u w:val="single" w:color="800080"/>
          </w:rPr>
          <w:delText>ns</w:delText>
        </w:r>
        <w:r w:rsidDel="00FC4E85">
          <w:rPr>
            <w:rFonts w:ascii="Arial" w:eastAsia="Arial" w:hAnsi="Arial" w:cs="Arial"/>
            <w:color w:val="800080"/>
            <w:spacing w:val="-1"/>
            <w:u w:val="single" w:color="800080"/>
          </w:rPr>
          <w:delText>t</w:delText>
        </w:r>
        <w:r w:rsidDel="00FC4E85">
          <w:rPr>
            <w:rFonts w:ascii="Arial" w:eastAsia="Arial" w:hAnsi="Arial" w:cs="Arial"/>
            <w:color w:val="800080"/>
            <w:spacing w:val="1"/>
            <w:u w:val="single" w:color="800080"/>
          </w:rPr>
          <w:delText>r</w:delText>
        </w:r>
        <w:r w:rsidDel="00FC4E85">
          <w:rPr>
            <w:rFonts w:ascii="Arial" w:eastAsia="Arial" w:hAnsi="Arial" w:cs="Arial"/>
            <w:color w:val="800080"/>
            <w:u w:val="single" w:color="800080"/>
          </w:rPr>
          <w:delText>u</w:delText>
        </w:r>
        <w:r w:rsidDel="00FC4E85">
          <w:rPr>
            <w:rFonts w:ascii="Arial" w:eastAsia="Arial" w:hAnsi="Arial" w:cs="Arial"/>
            <w:color w:val="800080"/>
            <w:spacing w:val="-2"/>
            <w:u w:val="single" w:color="800080"/>
          </w:rPr>
          <w:delText>c</w:delText>
        </w:r>
        <w:r w:rsidDel="00FC4E85">
          <w:rPr>
            <w:rFonts w:ascii="Arial" w:eastAsia="Arial" w:hAnsi="Arial" w:cs="Arial"/>
            <w:color w:val="800080"/>
            <w:spacing w:val="1"/>
            <w:u w:val="single" w:color="800080"/>
          </w:rPr>
          <w:delText>t</w:delText>
        </w:r>
        <w:r w:rsidDel="00FC4E85">
          <w:rPr>
            <w:rFonts w:ascii="Arial" w:eastAsia="Arial" w:hAnsi="Arial" w:cs="Arial"/>
            <w:color w:val="800080"/>
            <w:u w:val="single" w:color="800080"/>
          </w:rPr>
          <w:delText>o</w:delText>
        </w:r>
        <w:r w:rsidDel="00FC4E85">
          <w:rPr>
            <w:rFonts w:ascii="Arial" w:eastAsia="Arial" w:hAnsi="Arial" w:cs="Arial"/>
            <w:color w:val="800080"/>
            <w:spacing w:val="1"/>
            <w:u w:val="single" w:color="800080"/>
          </w:rPr>
          <w:delText>r</w:delText>
        </w:r>
        <w:r w:rsidDel="00FC4E85">
          <w:rPr>
            <w:rFonts w:ascii="Arial" w:eastAsia="Arial" w:hAnsi="Arial" w:cs="Arial"/>
            <w:color w:val="800080"/>
            <w:u w:val="single" w:color="800080"/>
          </w:rPr>
          <w:delText>s shou</w:delText>
        </w:r>
        <w:r w:rsidDel="00FC4E85">
          <w:rPr>
            <w:rFonts w:ascii="Arial" w:eastAsia="Arial" w:hAnsi="Arial" w:cs="Arial"/>
            <w:color w:val="800080"/>
            <w:spacing w:val="-1"/>
            <w:u w:val="single" w:color="800080"/>
          </w:rPr>
          <w:delText>l</w:delText>
        </w:r>
        <w:r w:rsidDel="00FC4E85">
          <w:rPr>
            <w:rFonts w:ascii="Arial" w:eastAsia="Arial" w:hAnsi="Arial" w:cs="Arial"/>
            <w:color w:val="800080"/>
            <w:u w:val="single" w:color="800080"/>
          </w:rPr>
          <w:delText>d</w:delText>
        </w:r>
        <w:r w:rsidDel="00FC4E85">
          <w:rPr>
            <w:rFonts w:ascii="Arial" w:eastAsia="Arial" w:hAnsi="Arial" w:cs="Arial"/>
            <w:color w:val="800080"/>
            <w:spacing w:val="2"/>
            <w:u w:val="single" w:color="800080"/>
          </w:rPr>
          <w:delText xml:space="preserve"> </w:delText>
        </w:r>
        <w:r w:rsidDel="00FC4E85">
          <w:rPr>
            <w:rFonts w:ascii="Arial" w:eastAsia="Arial" w:hAnsi="Arial" w:cs="Arial"/>
            <w:color w:val="800080"/>
            <w:u w:val="single" w:color="800080"/>
          </w:rPr>
          <w:delText>be</w:delText>
        </w:r>
        <w:r w:rsidDel="00FC4E85">
          <w:rPr>
            <w:rFonts w:ascii="Arial" w:eastAsia="Arial" w:hAnsi="Arial" w:cs="Arial"/>
            <w:color w:val="800080"/>
            <w:spacing w:val="2"/>
            <w:u w:val="single" w:color="800080"/>
          </w:rPr>
          <w:delText xml:space="preserve"> </w:delText>
        </w:r>
        <w:r w:rsidDel="00FC4E85">
          <w:rPr>
            <w:rFonts w:ascii="Arial" w:eastAsia="Arial" w:hAnsi="Arial" w:cs="Arial"/>
            <w:color w:val="800080"/>
            <w:u w:val="single" w:color="800080"/>
          </w:rPr>
          <w:delText>encou</w:delText>
        </w:r>
        <w:r w:rsidDel="00FC4E85">
          <w:rPr>
            <w:rFonts w:ascii="Arial" w:eastAsia="Arial" w:hAnsi="Arial" w:cs="Arial"/>
            <w:color w:val="800080"/>
            <w:spacing w:val="1"/>
            <w:u w:val="single" w:color="800080"/>
          </w:rPr>
          <w:delText>r</w:delText>
        </w:r>
        <w:r w:rsidDel="00FC4E85">
          <w:rPr>
            <w:rFonts w:ascii="Arial" w:eastAsia="Arial" w:hAnsi="Arial" w:cs="Arial"/>
            <w:color w:val="800080"/>
            <w:u w:val="single" w:color="800080"/>
          </w:rPr>
          <w:delText>a</w:delText>
        </w:r>
        <w:r w:rsidDel="00FC4E85">
          <w:rPr>
            <w:rFonts w:ascii="Arial" w:eastAsia="Arial" w:hAnsi="Arial" w:cs="Arial"/>
            <w:color w:val="800080"/>
            <w:spacing w:val="2"/>
            <w:u w:val="single" w:color="800080"/>
          </w:rPr>
          <w:delText>g</w:delText>
        </w:r>
        <w:r w:rsidDel="00FC4E85">
          <w:rPr>
            <w:rFonts w:ascii="Arial" w:eastAsia="Arial" w:hAnsi="Arial" w:cs="Arial"/>
            <w:color w:val="800080"/>
            <w:u w:val="single" w:color="800080"/>
          </w:rPr>
          <w:delText>ed</w:delText>
        </w:r>
        <w:r w:rsidDel="00FC4E85">
          <w:rPr>
            <w:rFonts w:ascii="Arial" w:eastAsia="Arial" w:hAnsi="Arial" w:cs="Arial"/>
            <w:color w:val="800080"/>
            <w:spacing w:val="2"/>
            <w:u w:val="single" w:color="800080"/>
          </w:rPr>
          <w:delText xml:space="preserve"> </w:delText>
        </w:r>
        <w:r w:rsidDel="00FC4E85">
          <w:rPr>
            <w:rFonts w:ascii="Arial" w:eastAsia="Arial" w:hAnsi="Arial" w:cs="Arial"/>
            <w:color w:val="800080"/>
            <w:spacing w:val="1"/>
            <w:u w:val="single" w:color="800080"/>
          </w:rPr>
          <w:delText>t</w:delText>
        </w:r>
        <w:r w:rsidDel="00FC4E85">
          <w:rPr>
            <w:rFonts w:ascii="Arial" w:eastAsia="Arial" w:hAnsi="Arial" w:cs="Arial"/>
            <w:color w:val="800080"/>
            <w:u w:val="single" w:color="800080"/>
          </w:rPr>
          <w:delText>o</w:delText>
        </w:r>
        <w:r w:rsidDel="00FC4E85">
          <w:rPr>
            <w:rFonts w:ascii="Arial" w:eastAsia="Arial" w:hAnsi="Arial" w:cs="Arial"/>
            <w:color w:val="800080"/>
            <w:spacing w:val="4"/>
            <w:u w:val="single" w:color="800080"/>
          </w:rPr>
          <w:delText xml:space="preserve"> </w:delText>
        </w:r>
        <w:r w:rsidDel="00FC4E85">
          <w:rPr>
            <w:rFonts w:ascii="Arial" w:eastAsia="Arial" w:hAnsi="Arial" w:cs="Arial"/>
            <w:color w:val="800080"/>
            <w:spacing w:val="-1"/>
            <w:u w:val="single" w:color="800080"/>
          </w:rPr>
          <w:delText>i</w:delText>
        </w:r>
        <w:r w:rsidDel="00FC4E85">
          <w:rPr>
            <w:rFonts w:ascii="Arial" w:eastAsia="Arial" w:hAnsi="Arial" w:cs="Arial"/>
            <w:color w:val="800080"/>
            <w:u w:val="single" w:color="800080"/>
          </w:rPr>
          <w:delText>nc</w:delText>
        </w:r>
        <w:r w:rsidDel="00FC4E85">
          <w:rPr>
            <w:rFonts w:ascii="Arial" w:eastAsia="Arial" w:hAnsi="Arial" w:cs="Arial"/>
            <w:color w:val="800080"/>
            <w:spacing w:val="-1"/>
            <w:u w:val="single" w:color="800080"/>
          </w:rPr>
          <w:delText>l</w:delText>
        </w:r>
        <w:r w:rsidDel="00FC4E85">
          <w:rPr>
            <w:rFonts w:ascii="Arial" w:eastAsia="Arial" w:hAnsi="Arial" w:cs="Arial"/>
            <w:color w:val="800080"/>
            <w:u w:val="single" w:color="800080"/>
          </w:rPr>
          <w:delText>ude</w:delText>
        </w:r>
        <w:r w:rsidDel="00FC4E85">
          <w:rPr>
            <w:rFonts w:ascii="Arial" w:eastAsia="Arial" w:hAnsi="Arial" w:cs="Arial"/>
            <w:color w:val="800080"/>
            <w:spacing w:val="3"/>
            <w:u w:val="single" w:color="800080"/>
          </w:rPr>
          <w:delText xml:space="preserve"> </w:delText>
        </w:r>
        <w:r w:rsidDel="00FC4E85">
          <w:rPr>
            <w:rFonts w:ascii="Arial" w:eastAsia="Arial" w:hAnsi="Arial" w:cs="Arial"/>
            <w:color w:val="800080"/>
            <w:spacing w:val="1"/>
            <w:u w:val="single" w:color="800080"/>
          </w:rPr>
          <w:delText>r</w:delText>
        </w:r>
        <w:r w:rsidDel="00FC4E85">
          <w:rPr>
            <w:rFonts w:ascii="Arial" w:eastAsia="Arial" w:hAnsi="Arial" w:cs="Arial"/>
            <w:color w:val="800080"/>
            <w:u w:val="single" w:color="800080"/>
          </w:rPr>
          <w:delText>e</w:delText>
        </w:r>
        <w:r w:rsidDel="00FC4E85">
          <w:rPr>
            <w:rFonts w:ascii="Arial" w:eastAsia="Arial" w:hAnsi="Arial" w:cs="Arial"/>
            <w:color w:val="800080"/>
            <w:spacing w:val="-1"/>
            <w:u w:val="single" w:color="800080"/>
          </w:rPr>
          <w:delText>l</w:delText>
        </w:r>
        <w:r w:rsidDel="00FC4E85">
          <w:rPr>
            <w:rFonts w:ascii="Arial" w:eastAsia="Arial" w:hAnsi="Arial" w:cs="Arial"/>
            <w:color w:val="800080"/>
            <w:spacing w:val="2"/>
            <w:u w:val="single" w:color="800080"/>
          </w:rPr>
          <w:delText>e</w:delText>
        </w:r>
        <w:r w:rsidDel="00FC4E85">
          <w:rPr>
            <w:rFonts w:ascii="Arial" w:eastAsia="Arial" w:hAnsi="Arial" w:cs="Arial"/>
            <w:color w:val="800080"/>
            <w:spacing w:val="-2"/>
            <w:u w:val="single" w:color="800080"/>
          </w:rPr>
          <w:delText>v</w:delText>
        </w:r>
        <w:r w:rsidDel="00FC4E85">
          <w:rPr>
            <w:rFonts w:ascii="Arial" w:eastAsia="Arial" w:hAnsi="Arial" w:cs="Arial"/>
            <w:color w:val="800080"/>
            <w:u w:val="single" w:color="800080"/>
          </w:rPr>
          <w:delText>ant</w:delText>
        </w:r>
        <w:r w:rsidDel="00FC4E85">
          <w:rPr>
            <w:rFonts w:ascii="Arial" w:eastAsia="Arial" w:hAnsi="Arial" w:cs="Arial"/>
            <w:color w:val="800080"/>
            <w:spacing w:val="4"/>
            <w:u w:val="single" w:color="800080"/>
          </w:rPr>
          <w:delText xml:space="preserve"> </w:delText>
        </w:r>
        <w:r w:rsidDel="00FC4E85">
          <w:rPr>
            <w:rFonts w:ascii="Arial" w:eastAsia="Arial" w:hAnsi="Arial" w:cs="Arial"/>
            <w:color w:val="800080"/>
            <w:u w:val="single" w:color="800080"/>
          </w:rPr>
          <w:delText>n</w:delText>
        </w:r>
        <w:r w:rsidDel="00FC4E85">
          <w:rPr>
            <w:rFonts w:ascii="Arial" w:eastAsia="Arial" w:hAnsi="Arial" w:cs="Arial"/>
            <w:color w:val="800080"/>
            <w:spacing w:val="2"/>
            <w:u w:val="single" w:color="800080"/>
          </w:rPr>
          <w:delText>e</w:delText>
        </w:r>
        <w:r w:rsidDel="00FC4E85">
          <w:rPr>
            <w:rFonts w:ascii="Arial" w:eastAsia="Arial" w:hAnsi="Arial" w:cs="Arial"/>
            <w:color w:val="800080"/>
            <w:u w:val="single" w:color="800080"/>
          </w:rPr>
          <w:delText>w</w:delText>
        </w:r>
        <w:r w:rsidDel="00FC4E85">
          <w:rPr>
            <w:rFonts w:ascii="Arial" w:eastAsia="Arial" w:hAnsi="Arial" w:cs="Arial"/>
            <w:color w:val="800080"/>
            <w:spacing w:val="2"/>
            <w:u w:val="single" w:color="800080"/>
          </w:rPr>
          <w:delText xml:space="preserve"> </w:delText>
        </w:r>
        <w:r w:rsidDel="00FC4E85">
          <w:rPr>
            <w:rFonts w:ascii="Arial" w:eastAsia="Arial" w:hAnsi="Arial" w:cs="Arial"/>
            <w:color w:val="800080"/>
            <w:u w:val="single" w:color="800080"/>
          </w:rPr>
          <w:delText>de</w:delText>
        </w:r>
        <w:r w:rsidDel="00FC4E85">
          <w:rPr>
            <w:rFonts w:ascii="Arial" w:eastAsia="Arial" w:hAnsi="Arial" w:cs="Arial"/>
            <w:color w:val="800080"/>
            <w:spacing w:val="-2"/>
            <w:u w:val="single" w:color="800080"/>
          </w:rPr>
          <w:delText>v</w:delText>
        </w:r>
        <w:r w:rsidDel="00FC4E85">
          <w:rPr>
            <w:rFonts w:ascii="Arial" w:eastAsia="Arial" w:hAnsi="Arial" w:cs="Arial"/>
            <w:color w:val="800080"/>
            <w:spacing w:val="2"/>
            <w:u w:val="single" w:color="800080"/>
          </w:rPr>
          <w:delText>e</w:delText>
        </w:r>
        <w:r w:rsidDel="00FC4E85">
          <w:rPr>
            <w:rFonts w:ascii="Arial" w:eastAsia="Arial" w:hAnsi="Arial" w:cs="Arial"/>
            <w:color w:val="800080"/>
            <w:spacing w:val="-1"/>
            <w:u w:val="single" w:color="800080"/>
          </w:rPr>
          <w:delText>l</w:delText>
        </w:r>
        <w:r w:rsidDel="00FC4E85">
          <w:rPr>
            <w:rFonts w:ascii="Arial" w:eastAsia="Arial" w:hAnsi="Arial" w:cs="Arial"/>
            <w:color w:val="800080"/>
            <w:u w:val="single" w:color="800080"/>
          </w:rPr>
          <w:delText>op</w:delText>
        </w:r>
        <w:r w:rsidDel="00FC4E85">
          <w:rPr>
            <w:rFonts w:ascii="Arial" w:eastAsia="Arial" w:hAnsi="Arial" w:cs="Arial"/>
            <w:color w:val="800080"/>
            <w:spacing w:val="1"/>
            <w:u w:val="single" w:color="800080"/>
          </w:rPr>
          <w:delText>m</w:delText>
        </w:r>
        <w:r w:rsidDel="00FC4E85">
          <w:rPr>
            <w:rFonts w:ascii="Arial" w:eastAsia="Arial" w:hAnsi="Arial" w:cs="Arial"/>
            <w:color w:val="800080"/>
            <w:u w:val="single" w:color="800080"/>
          </w:rPr>
          <w:delText>en</w:delText>
        </w:r>
        <w:r w:rsidDel="00FC4E85">
          <w:rPr>
            <w:rFonts w:ascii="Arial" w:eastAsia="Arial" w:hAnsi="Arial" w:cs="Arial"/>
            <w:color w:val="800080"/>
            <w:spacing w:val="1"/>
            <w:u w:val="single" w:color="800080"/>
          </w:rPr>
          <w:delText>t</w:delText>
        </w:r>
        <w:r w:rsidDel="00FC4E85">
          <w:rPr>
            <w:rFonts w:ascii="Arial" w:eastAsia="Arial" w:hAnsi="Arial" w:cs="Arial"/>
            <w:color w:val="800080"/>
            <w:u w:val="single" w:color="800080"/>
          </w:rPr>
          <w:delText>s</w:delText>
        </w:r>
        <w:r w:rsidDel="00FC4E85">
          <w:rPr>
            <w:rFonts w:ascii="Arial" w:eastAsia="Arial" w:hAnsi="Arial" w:cs="Arial"/>
            <w:color w:val="800080"/>
            <w:spacing w:val="2"/>
            <w:u w:val="single" w:color="800080"/>
          </w:rPr>
          <w:delText xml:space="preserve"> </w:delText>
        </w:r>
        <w:r w:rsidDel="00FC4E85">
          <w:rPr>
            <w:rFonts w:ascii="Arial" w:eastAsia="Arial" w:hAnsi="Arial" w:cs="Arial"/>
            <w:color w:val="800080"/>
            <w:u w:val="single" w:color="800080"/>
          </w:rPr>
          <w:delText>a</w:delText>
        </w:r>
        <w:r w:rsidDel="00FC4E85">
          <w:rPr>
            <w:rFonts w:ascii="Arial" w:eastAsia="Arial" w:hAnsi="Arial" w:cs="Arial"/>
            <w:color w:val="800080"/>
            <w:spacing w:val="-3"/>
            <w:u w:val="single" w:color="800080"/>
          </w:rPr>
          <w:delText>n</w:delText>
        </w:r>
        <w:r w:rsidDel="00FC4E85">
          <w:rPr>
            <w:rFonts w:ascii="Arial" w:eastAsia="Arial" w:hAnsi="Arial" w:cs="Arial"/>
            <w:color w:val="800080"/>
            <w:u w:val="single" w:color="800080"/>
          </w:rPr>
          <w:delText>d</w:delText>
        </w:r>
        <w:r w:rsidDel="00FC4E85">
          <w:rPr>
            <w:rFonts w:ascii="Arial" w:eastAsia="Arial" w:hAnsi="Arial" w:cs="Arial"/>
            <w:color w:val="800080"/>
          </w:rPr>
          <w:delText xml:space="preserve"> </w:delText>
        </w:r>
        <w:r w:rsidDel="00FC4E85">
          <w:rPr>
            <w:rFonts w:ascii="Arial" w:eastAsia="Arial" w:hAnsi="Arial" w:cs="Arial"/>
            <w:color w:val="800080"/>
            <w:spacing w:val="1"/>
            <w:u w:val="single" w:color="800080"/>
          </w:rPr>
          <w:delText>t</w:delText>
        </w:r>
        <w:r w:rsidDel="00FC4E85">
          <w:rPr>
            <w:rFonts w:ascii="Arial" w:eastAsia="Arial" w:hAnsi="Arial" w:cs="Arial"/>
            <w:color w:val="800080"/>
            <w:u w:val="single" w:color="800080"/>
          </w:rPr>
          <w:delText>echn</w:delText>
        </w:r>
        <w:r w:rsidDel="00FC4E85">
          <w:rPr>
            <w:rFonts w:ascii="Arial" w:eastAsia="Arial" w:hAnsi="Arial" w:cs="Arial"/>
            <w:color w:val="800080"/>
            <w:spacing w:val="-1"/>
            <w:u w:val="single" w:color="800080"/>
          </w:rPr>
          <w:delText>i</w:delText>
        </w:r>
        <w:r w:rsidDel="00FC4E85">
          <w:rPr>
            <w:rFonts w:ascii="Arial" w:eastAsia="Arial" w:hAnsi="Arial" w:cs="Arial"/>
            <w:color w:val="800080"/>
            <w:spacing w:val="2"/>
            <w:u w:val="single" w:color="800080"/>
          </w:rPr>
          <w:delText>q</w:delText>
        </w:r>
        <w:r w:rsidDel="00FC4E85">
          <w:rPr>
            <w:rFonts w:ascii="Arial" w:eastAsia="Arial" w:hAnsi="Arial" w:cs="Arial"/>
            <w:color w:val="800080"/>
            <w:u w:val="single" w:color="800080"/>
          </w:rPr>
          <w:delText>u</w:delText>
        </w:r>
        <w:r w:rsidDel="00FC4E85">
          <w:rPr>
            <w:rFonts w:ascii="Arial" w:eastAsia="Arial" w:hAnsi="Arial" w:cs="Arial"/>
            <w:color w:val="800080"/>
            <w:spacing w:val="-3"/>
            <w:u w:val="single" w:color="800080"/>
          </w:rPr>
          <w:delText>e</w:delText>
        </w:r>
        <w:r w:rsidDel="00FC4E85">
          <w:rPr>
            <w:rFonts w:ascii="Arial" w:eastAsia="Arial" w:hAnsi="Arial" w:cs="Arial"/>
            <w:color w:val="800080"/>
            <w:u w:val="single" w:color="800080"/>
          </w:rPr>
          <w:delText>s</w:delText>
        </w:r>
        <w:r w:rsidDel="00FC4E85">
          <w:rPr>
            <w:rFonts w:ascii="Arial" w:eastAsia="Arial" w:hAnsi="Arial" w:cs="Arial"/>
            <w:color w:val="800080"/>
            <w:spacing w:val="2"/>
            <w:u w:val="single" w:color="800080"/>
          </w:rPr>
          <w:delText xml:space="preserve"> </w:delText>
        </w:r>
        <w:r w:rsidDel="00FC4E85">
          <w:rPr>
            <w:rFonts w:ascii="Arial" w:eastAsia="Arial" w:hAnsi="Arial" w:cs="Arial"/>
            <w:color w:val="800080"/>
            <w:spacing w:val="-1"/>
            <w:u w:val="single" w:color="800080"/>
          </w:rPr>
          <w:delText>i</w:delText>
        </w:r>
        <w:r w:rsidDel="00FC4E85">
          <w:rPr>
            <w:rFonts w:ascii="Arial" w:eastAsia="Arial" w:hAnsi="Arial" w:cs="Arial"/>
            <w:color w:val="800080"/>
            <w:u w:val="single" w:color="800080"/>
          </w:rPr>
          <w:delText>n</w:delText>
        </w:r>
        <w:r w:rsidDel="00FC4E85">
          <w:rPr>
            <w:rFonts w:ascii="Arial" w:eastAsia="Arial" w:hAnsi="Arial" w:cs="Arial"/>
            <w:color w:val="800080"/>
            <w:spacing w:val="-2"/>
            <w:u w:val="single" w:color="800080"/>
          </w:rPr>
          <w:delText xml:space="preserve"> </w:delText>
        </w:r>
        <w:r w:rsidDel="00FC4E85">
          <w:rPr>
            <w:rFonts w:ascii="Arial" w:eastAsia="Arial" w:hAnsi="Arial" w:cs="Arial"/>
            <w:color w:val="800080"/>
            <w:spacing w:val="1"/>
            <w:u w:val="single" w:color="800080"/>
          </w:rPr>
          <w:delText>t</w:delText>
        </w:r>
        <w:r w:rsidDel="00FC4E85">
          <w:rPr>
            <w:rFonts w:ascii="Arial" w:eastAsia="Arial" w:hAnsi="Arial" w:cs="Arial"/>
            <w:color w:val="800080"/>
            <w:u w:val="single" w:color="800080"/>
          </w:rPr>
          <w:delText>he</w:delText>
        </w:r>
        <w:r w:rsidDel="00FC4E85">
          <w:rPr>
            <w:rFonts w:ascii="Arial" w:eastAsia="Arial" w:hAnsi="Arial" w:cs="Arial"/>
            <w:color w:val="800080"/>
            <w:spacing w:val="-1"/>
            <w:u w:val="single" w:color="800080"/>
          </w:rPr>
          <w:delText xml:space="preserve"> </w:delText>
        </w:r>
        <w:r w:rsidDel="00FC4E85">
          <w:rPr>
            <w:rFonts w:ascii="Arial" w:eastAsia="Arial" w:hAnsi="Arial" w:cs="Arial"/>
            <w:color w:val="800080"/>
            <w:spacing w:val="1"/>
            <w:u w:val="single" w:color="800080"/>
          </w:rPr>
          <w:delText>tr</w:delText>
        </w:r>
        <w:r w:rsidDel="00FC4E85">
          <w:rPr>
            <w:rFonts w:ascii="Arial" w:eastAsia="Arial" w:hAnsi="Arial" w:cs="Arial"/>
            <w:color w:val="800080"/>
            <w:u w:val="single" w:color="800080"/>
          </w:rPr>
          <w:delText>a</w:delText>
        </w:r>
        <w:r w:rsidDel="00FC4E85">
          <w:rPr>
            <w:rFonts w:ascii="Arial" w:eastAsia="Arial" w:hAnsi="Arial" w:cs="Arial"/>
            <w:color w:val="800080"/>
            <w:spacing w:val="-1"/>
            <w:u w:val="single" w:color="800080"/>
          </w:rPr>
          <w:delText>i</w:delText>
        </w:r>
        <w:r w:rsidDel="00FC4E85">
          <w:rPr>
            <w:rFonts w:ascii="Arial" w:eastAsia="Arial" w:hAnsi="Arial" w:cs="Arial"/>
            <w:color w:val="800080"/>
            <w:u w:val="single" w:color="800080"/>
          </w:rPr>
          <w:delText>n</w:delText>
        </w:r>
        <w:r w:rsidDel="00FC4E85">
          <w:rPr>
            <w:rFonts w:ascii="Arial" w:eastAsia="Arial" w:hAnsi="Arial" w:cs="Arial"/>
            <w:color w:val="800080"/>
            <w:spacing w:val="-1"/>
            <w:u w:val="single" w:color="800080"/>
          </w:rPr>
          <w:delText>i</w:delText>
        </w:r>
        <w:r w:rsidDel="00FC4E85">
          <w:rPr>
            <w:rFonts w:ascii="Arial" w:eastAsia="Arial" w:hAnsi="Arial" w:cs="Arial"/>
            <w:color w:val="800080"/>
            <w:spacing w:val="-3"/>
            <w:u w:val="single" w:color="800080"/>
          </w:rPr>
          <w:delText>n</w:delText>
        </w:r>
        <w:r w:rsidDel="00FC4E85">
          <w:rPr>
            <w:rFonts w:ascii="Arial" w:eastAsia="Arial" w:hAnsi="Arial" w:cs="Arial"/>
            <w:color w:val="800080"/>
            <w:u w:val="single" w:color="800080"/>
          </w:rPr>
          <w:delText>g.</w:delText>
        </w:r>
      </w:del>
    </w:p>
    <w:p w:rsidR="00FC4E85" w:rsidRDefault="00FC4E85" w:rsidP="00FC4E85">
      <w:pPr>
        <w:spacing w:before="37" w:after="0" w:line="252" w:lineRule="exact"/>
        <w:ind w:right="95"/>
        <w:rPr>
          <w:rFonts w:ascii="Arial" w:eastAsia="Arial" w:hAnsi="Arial" w:cs="Arial"/>
        </w:rPr>
      </w:pPr>
    </w:p>
    <w:p w:rsidR="003661FB" w:rsidDel="003661FB" w:rsidRDefault="003661FB" w:rsidP="003661FB">
      <w:pPr>
        <w:spacing w:after="0" w:line="240" w:lineRule="auto"/>
        <w:ind w:left="298" w:right="4305"/>
        <w:jc w:val="both"/>
        <w:rPr>
          <w:del w:id="62" w:author="Kerrie Abercrombie" w:date="2016-02-17T15:22:00Z"/>
          <w:rFonts w:ascii="Arial" w:eastAsia="Arial" w:hAnsi="Arial" w:cs="Arial"/>
        </w:rPr>
      </w:pPr>
      <w:del w:id="63" w:author="Kerrie Abercrombie" w:date="2016-02-17T15:22:00Z">
        <w:r w:rsidDel="003661FB">
          <w:rPr>
            <w:rFonts w:ascii="Arial" w:eastAsia="Arial" w:hAnsi="Arial" w:cs="Arial"/>
            <w:strike/>
            <w:color w:val="818181"/>
          </w:rPr>
          <w:delText>5</w:delText>
        </w:r>
        <w:r w:rsidDel="003661FB">
          <w:rPr>
            <w:rFonts w:ascii="Arial" w:eastAsia="Arial" w:hAnsi="Arial" w:cs="Arial"/>
            <w:strike/>
            <w:color w:val="818181"/>
            <w:spacing w:val="1"/>
          </w:rPr>
          <w:delText>.</w:delText>
        </w:r>
        <w:r w:rsidDel="003661FB">
          <w:rPr>
            <w:rFonts w:ascii="Arial" w:eastAsia="Arial" w:hAnsi="Arial" w:cs="Arial"/>
            <w:strike/>
            <w:color w:val="818181"/>
          </w:rPr>
          <w:delText>3</w:delText>
        </w:r>
        <w:r w:rsidDel="003661FB">
          <w:rPr>
            <w:rFonts w:ascii="Arial" w:eastAsia="Arial" w:hAnsi="Arial" w:cs="Arial"/>
            <w:strike/>
            <w:color w:val="818181"/>
            <w:spacing w:val="1"/>
          </w:rPr>
          <w:delText>.</w:delText>
        </w:r>
        <w:r w:rsidDel="003661FB">
          <w:rPr>
            <w:rFonts w:ascii="Arial" w:eastAsia="Arial" w:hAnsi="Arial" w:cs="Arial"/>
            <w:strike/>
            <w:color w:val="818181"/>
          </w:rPr>
          <w:delText>4</w:delText>
        </w:r>
        <w:r w:rsidDel="003661FB">
          <w:rPr>
            <w:rFonts w:ascii="Arial" w:eastAsia="Arial" w:hAnsi="Arial" w:cs="Arial"/>
            <w:color w:val="818181"/>
            <w:spacing w:val="-3"/>
            <w:u w:val="single" w:color="818181"/>
          </w:rPr>
          <w:delText>7</w:delText>
        </w:r>
        <w:r w:rsidDel="003661FB">
          <w:rPr>
            <w:rFonts w:ascii="Arial" w:eastAsia="Arial" w:hAnsi="Arial" w:cs="Arial"/>
            <w:color w:val="818181"/>
            <w:spacing w:val="1"/>
            <w:u w:val="single" w:color="818181"/>
          </w:rPr>
          <w:delText>.</w:delText>
        </w:r>
        <w:r w:rsidDel="003661FB">
          <w:rPr>
            <w:rFonts w:ascii="Arial" w:eastAsia="Arial" w:hAnsi="Arial" w:cs="Arial"/>
            <w:color w:val="818181"/>
            <w:u w:val="single" w:color="818181"/>
          </w:rPr>
          <w:delText>3</w:delText>
        </w:r>
        <w:r w:rsidDel="003661FB">
          <w:rPr>
            <w:rFonts w:ascii="Arial" w:eastAsia="Arial" w:hAnsi="Arial" w:cs="Arial"/>
            <w:color w:val="818181"/>
            <w:spacing w:val="1"/>
            <w:u w:val="single" w:color="818181"/>
          </w:rPr>
          <w:delText>.</w:delText>
        </w:r>
        <w:r w:rsidDel="003661FB">
          <w:rPr>
            <w:rFonts w:ascii="Arial" w:eastAsia="Arial" w:hAnsi="Arial" w:cs="Arial"/>
            <w:color w:val="818181"/>
            <w:spacing w:val="9"/>
            <w:u w:val="single" w:color="818181"/>
          </w:rPr>
          <w:delText>4</w:delText>
        </w:r>
        <w:r w:rsidDel="003661FB">
          <w:rPr>
            <w:rFonts w:ascii="Arial" w:eastAsia="Arial" w:hAnsi="Arial" w:cs="Arial"/>
            <w:color w:val="000000"/>
            <w:spacing w:val="1"/>
          </w:rPr>
          <w:delText>Q</w:delText>
        </w:r>
        <w:r w:rsidDel="003661FB">
          <w:rPr>
            <w:rFonts w:ascii="Arial" w:eastAsia="Arial" w:hAnsi="Arial" w:cs="Arial"/>
            <w:color w:val="000000"/>
          </w:rPr>
          <w:delText>ua</w:delText>
        </w:r>
        <w:r w:rsidDel="003661FB">
          <w:rPr>
            <w:rFonts w:ascii="Arial" w:eastAsia="Arial" w:hAnsi="Arial" w:cs="Arial"/>
            <w:color w:val="000000"/>
            <w:spacing w:val="-1"/>
          </w:rPr>
          <w:delText>l</w:delText>
        </w:r>
        <w:r w:rsidDel="003661FB">
          <w:rPr>
            <w:rFonts w:ascii="Arial" w:eastAsia="Arial" w:hAnsi="Arial" w:cs="Arial"/>
            <w:color w:val="000000"/>
            <w:spacing w:val="-4"/>
          </w:rPr>
          <w:delText>i</w:delText>
        </w:r>
        <w:r w:rsidDel="003661FB">
          <w:rPr>
            <w:rFonts w:ascii="Arial" w:eastAsia="Arial" w:hAnsi="Arial" w:cs="Arial"/>
            <w:color w:val="000000"/>
            <w:spacing w:val="3"/>
          </w:rPr>
          <w:delText>f</w:delText>
        </w:r>
        <w:r w:rsidDel="003661FB">
          <w:rPr>
            <w:rFonts w:ascii="Arial" w:eastAsia="Arial" w:hAnsi="Arial" w:cs="Arial"/>
            <w:color w:val="000000"/>
            <w:spacing w:val="-1"/>
          </w:rPr>
          <w:delText>i</w:delText>
        </w:r>
        <w:r w:rsidDel="003661FB">
          <w:rPr>
            <w:rFonts w:ascii="Arial" w:eastAsia="Arial" w:hAnsi="Arial" w:cs="Arial"/>
            <w:color w:val="000000"/>
          </w:rPr>
          <w:delText>ca</w:delText>
        </w:r>
        <w:r w:rsidDel="003661FB">
          <w:rPr>
            <w:rFonts w:ascii="Arial" w:eastAsia="Arial" w:hAnsi="Arial" w:cs="Arial"/>
            <w:color w:val="000000"/>
            <w:spacing w:val="1"/>
          </w:rPr>
          <w:delText>t</w:delText>
        </w:r>
        <w:r w:rsidDel="003661FB">
          <w:rPr>
            <w:rFonts w:ascii="Arial" w:eastAsia="Arial" w:hAnsi="Arial" w:cs="Arial"/>
            <w:color w:val="000000"/>
            <w:spacing w:val="-1"/>
          </w:rPr>
          <w:delText>i</w:delText>
        </w:r>
        <w:r w:rsidDel="003661FB">
          <w:rPr>
            <w:rFonts w:ascii="Arial" w:eastAsia="Arial" w:hAnsi="Arial" w:cs="Arial"/>
            <w:color w:val="000000"/>
          </w:rPr>
          <w:delText>ons</w:delText>
        </w:r>
        <w:r w:rsidDel="003661FB">
          <w:rPr>
            <w:rFonts w:ascii="Arial" w:eastAsia="Arial" w:hAnsi="Arial" w:cs="Arial"/>
            <w:color w:val="000000"/>
            <w:spacing w:val="1"/>
          </w:rPr>
          <w:delText xml:space="preserve"> </w:delText>
        </w:r>
        <w:r w:rsidDel="003661FB">
          <w:rPr>
            <w:rFonts w:ascii="Arial" w:eastAsia="Arial" w:hAnsi="Arial" w:cs="Arial"/>
            <w:color w:val="000000"/>
            <w:spacing w:val="-3"/>
          </w:rPr>
          <w:delText>o</w:delText>
        </w:r>
        <w:r w:rsidDel="003661FB">
          <w:rPr>
            <w:rFonts w:ascii="Arial" w:eastAsia="Arial" w:hAnsi="Arial" w:cs="Arial"/>
            <w:color w:val="000000"/>
          </w:rPr>
          <w:delText xml:space="preserve">f </w:delText>
        </w:r>
        <w:r w:rsidDel="003661FB">
          <w:rPr>
            <w:rFonts w:ascii="Arial" w:eastAsia="Arial" w:hAnsi="Arial" w:cs="Arial"/>
            <w:color w:val="000000"/>
            <w:spacing w:val="2"/>
          </w:rPr>
          <w:delText>I</w:delText>
        </w:r>
        <w:r w:rsidDel="003661FB">
          <w:rPr>
            <w:rFonts w:ascii="Arial" w:eastAsia="Arial" w:hAnsi="Arial" w:cs="Arial"/>
            <w:color w:val="000000"/>
          </w:rPr>
          <w:delText>n</w:delText>
        </w:r>
        <w:r w:rsidDel="003661FB">
          <w:rPr>
            <w:rFonts w:ascii="Arial" w:eastAsia="Arial" w:hAnsi="Arial" w:cs="Arial"/>
            <w:color w:val="000000"/>
            <w:spacing w:val="-2"/>
          </w:rPr>
          <w:delText>s</w:delText>
        </w:r>
        <w:r w:rsidDel="003661FB">
          <w:rPr>
            <w:rFonts w:ascii="Arial" w:eastAsia="Arial" w:hAnsi="Arial" w:cs="Arial"/>
            <w:color w:val="000000"/>
            <w:spacing w:val="1"/>
          </w:rPr>
          <w:delText>tr</w:delText>
        </w:r>
        <w:r w:rsidDel="003661FB">
          <w:rPr>
            <w:rFonts w:ascii="Arial" w:eastAsia="Arial" w:hAnsi="Arial" w:cs="Arial"/>
            <w:color w:val="000000"/>
          </w:rPr>
          <w:delText>u</w:delText>
        </w:r>
        <w:r w:rsidDel="003661FB">
          <w:rPr>
            <w:rFonts w:ascii="Arial" w:eastAsia="Arial" w:hAnsi="Arial" w:cs="Arial"/>
            <w:color w:val="000000"/>
            <w:spacing w:val="-2"/>
          </w:rPr>
          <w:delText>c</w:delText>
        </w:r>
        <w:r w:rsidDel="003661FB">
          <w:rPr>
            <w:rFonts w:ascii="Arial" w:eastAsia="Arial" w:hAnsi="Arial" w:cs="Arial"/>
            <w:color w:val="000000"/>
            <w:spacing w:val="-1"/>
          </w:rPr>
          <w:delText>t</w:delText>
        </w:r>
        <w:r w:rsidDel="003661FB">
          <w:rPr>
            <w:rFonts w:ascii="Arial" w:eastAsia="Arial" w:hAnsi="Arial" w:cs="Arial"/>
            <w:color w:val="000000"/>
          </w:rPr>
          <w:delText>o</w:delText>
        </w:r>
        <w:r w:rsidDel="003661FB">
          <w:rPr>
            <w:rFonts w:ascii="Arial" w:eastAsia="Arial" w:hAnsi="Arial" w:cs="Arial"/>
            <w:color w:val="000000"/>
            <w:spacing w:val="1"/>
          </w:rPr>
          <w:delText>r</w:delText>
        </w:r>
        <w:r w:rsidDel="003661FB">
          <w:rPr>
            <w:rFonts w:ascii="Arial" w:eastAsia="Arial" w:hAnsi="Arial" w:cs="Arial"/>
            <w:color w:val="000000"/>
          </w:rPr>
          <w:delText>s</w:delText>
        </w:r>
        <w:r w:rsidDel="003661FB">
          <w:rPr>
            <w:rFonts w:ascii="Arial" w:eastAsia="Arial" w:hAnsi="Arial" w:cs="Arial"/>
            <w:color w:val="000000"/>
            <w:spacing w:val="1"/>
          </w:rPr>
          <w:delText xml:space="preserve"> </w:delText>
        </w:r>
        <w:r w:rsidDel="003661FB">
          <w:rPr>
            <w:rFonts w:ascii="Arial" w:eastAsia="Arial" w:hAnsi="Arial" w:cs="Arial"/>
            <w:color w:val="000000"/>
          </w:rPr>
          <w:delText>and</w:delText>
        </w:r>
        <w:r w:rsidDel="003661FB">
          <w:rPr>
            <w:rFonts w:ascii="Arial" w:eastAsia="Arial" w:hAnsi="Arial" w:cs="Arial"/>
            <w:color w:val="000000"/>
            <w:spacing w:val="-2"/>
          </w:rPr>
          <w:delText xml:space="preserve"> </w:delText>
        </w:r>
        <w:r w:rsidDel="003661FB">
          <w:rPr>
            <w:rFonts w:ascii="Arial" w:eastAsia="Arial" w:hAnsi="Arial" w:cs="Arial"/>
            <w:color w:val="000000"/>
            <w:spacing w:val="-1"/>
          </w:rPr>
          <w:delText>A</w:delText>
        </w:r>
        <w:r w:rsidDel="003661FB">
          <w:rPr>
            <w:rFonts w:ascii="Arial" w:eastAsia="Arial" w:hAnsi="Arial" w:cs="Arial"/>
            <w:color w:val="000000"/>
          </w:rPr>
          <w:delText>ssess</w:delText>
        </w:r>
        <w:r w:rsidDel="003661FB">
          <w:rPr>
            <w:rFonts w:ascii="Arial" w:eastAsia="Arial" w:hAnsi="Arial" w:cs="Arial"/>
            <w:color w:val="000000"/>
            <w:spacing w:val="-3"/>
          </w:rPr>
          <w:delText>o</w:delText>
        </w:r>
        <w:r w:rsidDel="003661FB">
          <w:rPr>
            <w:rFonts w:ascii="Arial" w:eastAsia="Arial" w:hAnsi="Arial" w:cs="Arial"/>
            <w:color w:val="000000"/>
            <w:spacing w:val="1"/>
          </w:rPr>
          <w:delText>r</w:delText>
        </w:r>
        <w:r w:rsidDel="003661FB">
          <w:rPr>
            <w:rFonts w:ascii="Arial" w:eastAsia="Arial" w:hAnsi="Arial" w:cs="Arial"/>
            <w:color w:val="000000"/>
          </w:rPr>
          <w:delText>s</w:delText>
        </w:r>
      </w:del>
    </w:p>
    <w:p w:rsidR="003661FB" w:rsidDel="003661FB" w:rsidRDefault="003661FB" w:rsidP="003661FB">
      <w:pPr>
        <w:spacing w:before="9" w:after="0" w:line="110" w:lineRule="exact"/>
        <w:rPr>
          <w:del w:id="64" w:author="Kerrie Abercrombie" w:date="2016-02-17T15:22:00Z"/>
          <w:sz w:val="11"/>
          <w:szCs w:val="11"/>
        </w:rPr>
      </w:pPr>
    </w:p>
    <w:p w:rsidR="003661FB" w:rsidDel="003661FB" w:rsidRDefault="003661FB" w:rsidP="003661FB">
      <w:pPr>
        <w:spacing w:after="0" w:line="240" w:lineRule="auto"/>
        <w:ind w:left="298" w:right="98"/>
        <w:jc w:val="both"/>
        <w:rPr>
          <w:del w:id="65" w:author="Kerrie Abercrombie" w:date="2016-02-17T15:22:00Z"/>
          <w:rFonts w:ascii="Arial" w:eastAsia="Arial" w:hAnsi="Arial" w:cs="Arial"/>
        </w:rPr>
      </w:pPr>
      <w:del w:id="66" w:author="Kerrie Abercrombie" w:date="2016-02-17T15:22:00Z">
        <w:r w:rsidDel="003661FB">
          <w:rPr>
            <w:rFonts w:ascii="Arial" w:eastAsia="Arial" w:hAnsi="Arial" w:cs="Arial"/>
            <w:spacing w:val="-1"/>
          </w:rPr>
          <w:delText>C</w:delText>
        </w:r>
        <w:r w:rsidDel="003661FB">
          <w:rPr>
            <w:rFonts w:ascii="Arial" w:eastAsia="Arial" w:hAnsi="Arial" w:cs="Arial"/>
          </w:rPr>
          <w:delText>o</w:delText>
        </w:r>
        <w:r w:rsidDel="003661FB">
          <w:rPr>
            <w:rFonts w:ascii="Arial" w:eastAsia="Arial" w:hAnsi="Arial" w:cs="Arial"/>
            <w:spacing w:val="1"/>
          </w:rPr>
          <w:delText>m</w:delText>
        </w:r>
        <w:r w:rsidDel="003661FB">
          <w:rPr>
            <w:rFonts w:ascii="Arial" w:eastAsia="Arial" w:hAnsi="Arial" w:cs="Arial"/>
          </w:rPr>
          <w:delText>pe</w:delText>
        </w:r>
        <w:r w:rsidDel="003661FB">
          <w:rPr>
            <w:rFonts w:ascii="Arial" w:eastAsia="Arial" w:hAnsi="Arial" w:cs="Arial"/>
            <w:spacing w:val="1"/>
          </w:rPr>
          <w:delText>t</w:delText>
        </w:r>
        <w:r w:rsidDel="003661FB">
          <w:rPr>
            <w:rFonts w:ascii="Arial" w:eastAsia="Arial" w:hAnsi="Arial" w:cs="Arial"/>
          </w:rPr>
          <w:delText>e</w:delText>
        </w:r>
        <w:r w:rsidDel="003661FB">
          <w:rPr>
            <w:rFonts w:ascii="Arial" w:eastAsia="Arial" w:hAnsi="Arial" w:cs="Arial"/>
            <w:spacing w:val="-3"/>
          </w:rPr>
          <w:delText>n</w:delText>
        </w:r>
        <w:r w:rsidDel="003661FB">
          <w:rPr>
            <w:rFonts w:ascii="Arial" w:eastAsia="Arial" w:hAnsi="Arial" w:cs="Arial"/>
          </w:rPr>
          <w:delText>t</w:delText>
        </w:r>
        <w:r w:rsidDel="003661FB">
          <w:rPr>
            <w:rFonts w:ascii="Arial" w:eastAsia="Arial" w:hAnsi="Arial" w:cs="Arial"/>
            <w:spacing w:val="4"/>
          </w:rPr>
          <w:delText xml:space="preserve"> </w:delText>
        </w:r>
        <w:r w:rsidDel="003661FB">
          <w:rPr>
            <w:rFonts w:ascii="Arial" w:eastAsia="Arial" w:hAnsi="Arial" w:cs="Arial"/>
            <w:spacing w:val="-1"/>
          </w:rPr>
          <w:delText>A</w:delText>
        </w:r>
        <w:r w:rsidDel="003661FB">
          <w:rPr>
            <w:rFonts w:ascii="Arial" w:eastAsia="Arial" w:hAnsi="Arial" w:cs="Arial"/>
          </w:rPr>
          <w:delText>u</w:delText>
        </w:r>
        <w:r w:rsidDel="003661FB">
          <w:rPr>
            <w:rFonts w:ascii="Arial" w:eastAsia="Arial" w:hAnsi="Arial" w:cs="Arial"/>
            <w:spacing w:val="1"/>
          </w:rPr>
          <w:delText>t</w:delText>
        </w:r>
        <w:r w:rsidDel="003661FB">
          <w:rPr>
            <w:rFonts w:ascii="Arial" w:eastAsia="Arial" w:hAnsi="Arial" w:cs="Arial"/>
          </w:rPr>
          <w:delText>ho</w:delText>
        </w:r>
        <w:r w:rsidDel="003661FB">
          <w:rPr>
            <w:rFonts w:ascii="Arial" w:eastAsia="Arial" w:hAnsi="Arial" w:cs="Arial"/>
            <w:spacing w:val="1"/>
          </w:rPr>
          <w:delText>r</w:delText>
        </w:r>
        <w:r w:rsidDel="003661FB">
          <w:rPr>
            <w:rFonts w:ascii="Arial" w:eastAsia="Arial" w:hAnsi="Arial" w:cs="Arial"/>
            <w:spacing w:val="-4"/>
          </w:rPr>
          <w:delText>i</w:delText>
        </w:r>
        <w:r w:rsidDel="003661FB">
          <w:rPr>
            <w:rFonts w:ascii="Arial" w:eastAsia="Arial" w:hAnsi="Arial" w:cs="Arial"/>
            <w:spacing w:val="1"/>
          </w:rPr>
          <w:delText>t</w:delText>
        </w:r>
        <w:r w:rsidDel="003661FB">
          <w:rPr>
            <w:rFonts w:ascii="Arial" w:eastAsia="Arial" w:hAnsi="Arial" w:cs="Arial"/>
            <w:spacing w:val="-1"/>
          </w:rPr>
          <w:delText>i</w:delText>
        </w:r>
        <w:r w:rsidDel="003661FB">
          <w:rPr>
            <w:rFonts w:ascii="Arial" w:eastAsia="Arial" w:hAnsi="Arial" w:cs="Arial"/>
          </w:rPr>
          <w:delText>es</w:delText>
        </w:r>
        <w:r w:rsidDel="003661FB">
          <w:rPr>
            <w:rFonts w:ascii="Arial" w:eastAsia="Arial" w:hAnsi="Arial" w:cs="Arial"/>
            <w:spacing w:val="3"/>
          </w:rPr>
          <w:delText xml:space="preserve"> </w:delText>
        </w:r>
        <w:r w:rsidDel="003661FB">
          <w:rPr>
            <w:rFonts w:ascii="Arial" w:eastAsia="Arial" w:hAnsi="Arial" w:cs="Arial"/>
            <w:spacing w:val="-2"/>
          </w:rPr>
          <w:delText>s</w:delText>
        </w:r>
        <w:r w:rsidDel="003661FB">
          <w:rPr>
            <w:rFonts w:ascii="Arial" w:eastAsia="Arial" w:hAnsi="Arial" w:cs="Arial"/>
          </w:rPr>
          <w:delText>hou</w:delText>
        </w:r>
        <w:r w:rsidDel="003661FB">
          <w:rPr>
            <w:rFonts w:ascii="Arial" w:eastAsia="Arial" w:hAnsi="Arial" w:cs="Arial"/>
            <w:spacing w:val="-1"/>
          </w:rPr>
          <w:delText>l</w:delText>
        </w:r>
        <w:r w:rsidDel="003661FB">
          <w:rPr>
            <w:rFonts w:ascii="Arial" w:eastAsia="Arial" w:hAnsi="Arial" w:cs="Arial"/>
          </w:rPr>
          <w:delText>d</w:delText>
        </w:r>
        <w:r w:rsidDel="003661FB">
          <w:rPr>
            <w:rFonts w:ascii="Arial" w:eastAsia="Arial" w:hAnsi="Arial" w:cs="Arial"/>
            <w:spacing w:val="2"/>
          </w:rPr>
          <w:delText xml:space="preserve"> </w:delText>
        </w:r>
        <w:r w:rsidDel="003661FB">
          <w:rPr>
            <w:rFonts w:ascii="Arial" w:eastAsia="Arial" w:hAnsi="Arial" w:cs="Arial"/>
          </w:rPr>
          <w:delText>ensu</w:delText>
        </w:r>
        <w:r w:rsidDel="003661FB">
          <w:rPr>
            <w:rFonts w:ascii="Arial" w:eastAsia="Arial" w:hAnsi="Arial" w:cs="Arial"/>
            <w:spacing w:val="1"/>
          </w:rPr>
          <w:delText>r</w:delText>
        </w:r>
        <w:r w:rsidDel="003661FB">
          <w:rPr>
            <w:rFonts w:ascii="Arial" w:eastAsia="Arial" w:hAnsi="Arial" w:cs="Arial"/>
          </w:rPr>
          <w:delText>e</w:delText>
        </w:r>
        <w:r w:rsidDel="003661FB">
          <w:rPr>
            <w:rFonts w:ascii="Arial" w:eastAsia="Arial" w:hAnsi="Arial" w:cs="Arial"/>
            <w:spacing w:val="2"/>
          </w:rPr>
          <w:delText xml:space="preserve"> </w:delText>
        </w:r>
        <w:r w:rsidDel="003661FB">
          <w:rPr>
            <w:rFonts w:ascii="Arial" w:eastAsia="Arial" w:hAnsi="Arial" w:cs="Arial"/>
            <w:spacing w:val="1"/>
          </w:rPr>
          <w:delText>t</w:delText>
        </w:r>
        <w:r w:rsidDel="003661FB">
          <w:rPr>
            <w:rFonts w:ascii="Arial" w:eastAsia="Arial" w:hAnsi="Arial" w:cs="Arial"/>
          </w:rPr>
          <w:delText>hat</w:delText>
        </w:r>
        <w:r w:rsidDel="003661FB">
          <w:rPr>
            <w:rFonts w:ascii="Arial" w:eastAsia="Arial" w:hAnsi="Arial" w:cs="Arial"/>
            <w:spacing w:val="4"/>
          </w:rPr>
          <w:delText xml:space="preserve"> </w:delText>
        </w:r>
        <w:r w:rsidDel="003661FB">
          <w:rPr>
            <w:rFonts w:ascii="Arial" w:eastAsia="Arial" w:hAnsi="Arial" w:cs="Arial"/>
            <w:spacing w:val="-1"/>
          </w:rPr>
          <w:delText>i</w:delText>
        </w:r>
        <w:r w:rsidDel="003661FB">
          <w:rPr>
            <w:rFonts w:ascii="Arial" w:eastAsia="Arial" w:hAnsi="Arial" w:cs="Arial"/>
          </w:rPr>
          <w:delText>n</w:delText>
        </w:r>
        <w:r w:rsidDel="003661FB">
          <w:rPr>
            <w:rFonts w:ascii="Arial" w:eastAsia="Arial" w:hAnsi="Arial" w:cs="Arial"/>
            <w:spacing w:val="-2"/>
          </w:rPr>
          <w:delText>s</w:delText>
        </w:r>
        <w:r w:rsidDel="003661FB">
          <w:rPr>
            <w:rFonts w:ascii="Arial" w:eastAsia="Arial" w:hAnsi="Arial" w:cs="Arial"/>
            <w:spacing w:val="1"/>
          </w:rPr>
          <w:delText>tr</w:delText>
        </w:r>
        <w:r w:rsidDel="003661FB">
          <w:rPr>
            <w:rFonts w:ascii="Arial" w:eastAsia="Arial" w:hAnsi="Arial" w:cs="Arial"/>
            <w:spacing w:val="-3"/>
          </w:rPr>
          <w:delText>u</w:delText>
        </w:r>
        <w:r w:rsidDel="003661FB">
          <w:rPr>
            <w:rFonts w:ascii="Arial" w:eastAsia="Arial" w:hAnsi="Arial" w:cs="Arial"/>
          </w:rPr>
          <w:delText>c</w:delText>
        </w:r>
        <w:r w:rsidDel="003661FB">
          <w:rPr>
            <w:rFonts w:ascii="Arial" w:eastAsia="Arial" w:hAnsi="Arial" w:cs="Arial"/>
            <w:spacing w:val="1"/>
          </w:rPr>
          <w:delText>t</w:delText>
        </w:r>
        <w:r w:rsidDel="003661FB">
          <w:rPr>
            <w:rFonts w:ascii="Arial" w:eastAsia="Arial" w:hAnsi="Arial" w:cs="Arial"/>
          </w:rPr>
          <w:delText>o</w:delText>
        </w:r>
        <w:r w:rsidDel="003661FB">
          <w:rPr>
            <w:rFonts w:ascii="Arial" w:eastAsia="Arial" w:hAnsi="Arial" w:cs="Arial"/>
            <w:spacing w:val="1"/>
          </w:rPr>
          <w:delText>r</w:delText>
        </w:r>
        <w:r w:rsidDel="003661FB">
          <w:rPr>
            <w:rFonts w:ascii="Arial" w:eastAsia="Arial" w:hAnsi="Arial" w:cs="Arial"/>
          </w:rPr>
          <w:delText>s</w:delText>
        </w:r>
        <w:r w:rsidDel="003661FB">
          <w:rPr>
            <w:rFonts w:ascii="Arial" w:eastAsia="Arial" w:hAnsi="Arial" w:cs="Arial"/>
            <w:spacing w:val="3"/>
          </w:rPr>
          <w:delText xml:space="preserve"> </w:delText>
        </w:r>
        <w:r w:rsidDel="003661FB">
          <w:rPr>
            <w:rFonts w:ascii="Arial" w:eastAsia="Arial" w:hAnsi="Arial" w:cs="Arial"/>
          </w:rPr>
          <w:delText>and</w:delText>
        </w:r>
        <w:r w:rsidDel="003661FB">
          <w:rPr>
            <w:rFonts w:ascii="Arial" w:eastAsia="Arial" w:hAnsi="Arial" w:cs="Arial"/>
            <w:spacing w:val="2"/>
          </w:rPr>
          <w:delText xml:space="preserve"> </w:delText>
        </w:r>
        <w:r w:rsidDel="003661FB">
          <w:rPr>
            <w:rFonts w:ascii="Arial" w:eastAsia="Arial" w:hAnsi="Arial" w:cs="Arial"/>
          </w:rPr>
          <w:delText>a</w:delText>
        </w:r>
        <w:r w:rsidDel="003661FB">
          <w:rPr>
            <w:rFonts w:ascii="Arial" w:eastAsia="Arial" w:hAnsi="Arial" w:cs="Arial"/>
            <w:spacing w:val="-2"/>
          </w:rPr>
          <w:delText>s</w:delText>
        </w:r>
        <w:r w:rsidDel="003661FB">
          <w:rPr>
            <w:rFonts w:ascii="Arial" w:eastAsia="Arial" w:hAnsi="Arial" w:cs="Arial"/>
          </w:rPr>
          <w:delText>sesso</w:delText>
        </w:r>
        <w:r w:rsidDel="003661FB">
          <w:rPr>
            <w:rFonts w:ascii="Arial" w:eastAsia="Arial" w:hAnsi="Arial" w:cs="Arial"/>
            <w:spacing w:val="-2"/>
          </w:rPr>
          <w:delText>r</w:delText>
        </w:r>
        <w:r w:rsidDel="003661FB">
          <w:rPr>
            <w:rFonts w:ascii="Arial" w:eastAsia="Arial" w:hAnsi="Arial" w:cs="Arial"/>
          </w:rPr>
          <w:delText>s</w:delText>
        </w:r>
        <w:r w:rsidDel="003661FB">
          <w:rPr>
            <w:rFonts w:ascii="Arial" w:eastAsia="Arial" w:hAnsi="Arial" w:cs="Arial"/>
            <w:spacing w:val="3"/>
          </w:rPr>
          <w:delText xml:space="preserve"> </w:delText>
        </w:r>
        <w:r w:rsidDel="003661FB">
          <w:rPr>
            <w:rFonts w:ascii="Arial" w:eastAsia="Arial" w:hAnsi="Arial" w:cs="Arial"/>
          </w:rPr>
          <w:delText>a</w:delText>
        </w:r>
        <w:r w:rsidDel="003661FB">
          <w:rPr>
            <w:rFonts w:ascii="Arial" w:eastAsia="Arial" w:hAnsi="Arial" w:cs="Arial"/>
            <w:spacing w:val="1"/>
          </w:rPr>
          <w:delText>r</w:delText>
        </w:r>
        <w:r w:rsidDel="003661FB">
          <w:rPr>
            <w:rFonts w:ascii="Arial" w:eastAsia="Arial" w:hAnsi="Arial" w:cs="Arial"/>
          </w:rPr>
          <w:delText>e app</w:delText>
        </w:r>
        <w:r w:rsidDel="003661FB">
          <w:rPr>
            <w:rFonts w:ascii="Arial" w:eastAsia="Arial" w:hAnsi="Arial" w:cs="Arial"/>
            <w:spacing w:val="1"/>
          </w:rPr>
          <w:delText>r</w:delText>
        </w:r>
        <w:r w:rsidDel="003661FB">
          <w:rPr>
            <w:rFonts w:ascii="Arial" w:eastAsia="Arial" w:hAnsi="Arial" w:cs="Arial"/>
          </w:rPr>
          <w:delText>op</w:delText>
        </w:r>
        <w:r w:rsidDel="003661FB">
          <w:rPr>
            <w:rFonts w:ascii="Arial" w:eastAsia="Arial" w:hAnsi="Arial" w:cs="Arial"/>
            <w:spacing w:val="1"/>
          </w:rPr>
          <w:delText>r</w:delText>
        </w:r>
        <w:r w:rsidDel="003661FB">
          <w:rPr>
            <w:rFonts w:ascii="Arial" w:eastAsia="Arial" w:hAnsi="Arial" w:cs="Arial"/>
            <w:spacing w:val="-1"/>
          </w:rPr>
          <w:delText>i</w:delText>
        </w:r>
        <w:r w:rsidDel="003661FB">
          <w:rPr>
            <w:rFonts w:ascii="Arial" w:eastAsia="Arial" w:hAnsi="Arial" w:cs="Arial"/>
          </w:rPr>
          <w:delText>a</w:delText>
        </w:r>
        <w:r w:rsidDel="003661FB">
          <w:rPr>
            <w:rFonts w:ascii="Arial" w:eastAsia="Arial" w:hAnsi="Arial" w:cs="Arial"/>
            <w:spacing w:val="1"/>
          </w:rPr>
          <w:delText>t</w:delText>
        </w:r>
        <w:r w:rsidDel="003661FB">
          <w:rPr>
            <w:rFonts w:ascii="Arial" w:eastAsia="Arial" w:hAnsi="Arial" w:cs="Arial"/>
          </w:rPr>
          <w:delText>e</w:delText>
        </w:r>
        <w:r w:rsidDel="003661FB">
          <w:rPr>
            <w:rFonts w:ascii="Arial" w:eastAsia="Arial" w:hAnsi="Arial" w:cs="Arial"/>
            <w:spacing w:val="-1"/>
          </w:rPr>
          <w:delText>l</w:delText>
        </w:r>
        <w:r w:rsidDel="003661FB">
          <w:rPr>
            <w:rFonts w:ascii="Arial" w:eastAsia="Arial" w:hAnsi="Arial" w:cs="Arial"/>
          </w:rPr>
          <w:delText xml:space="preserve">y </w:delText>
        </w:r>
        <w:r w:rsidDel="003661FB">
          <w:rPr>
            <w:rFonts w:ascii="Arial" w:eastAsia="Arial" w:hAnsi="Arial" w:cs="Arial"/>
            <w:spacing w:val="2"/>
          </w:rPr>
          <w:delText>q</w:delText>
        </w:r>
        <w:r w:rsidDel="003661FB">
          <w:rPr>
            <w:rFonts w:ascii="Arial" w:eastAsia="Arial" w:hAnsi="Arial" w:cs="Arial"/>
          </w:rPr>
          <w:delText>ua</w:delText>
        </w:r>
        <w:r w:rsidDel="003661FB">
          <w:rPr>
            <w:rFonts w:ascii="Arial" w:eastAsia="Arial" w:hAnsi="Arial" w:cs="Arial"/>
            <w:spacing w:val="-1"/>
          </w:rPr>
          <w:delText>l</w:delText>
        </w:r>
        <w:r w:rsidDel="003661FB">
          <w:rPr>
            <w:rFonts w:ascii="Arial" w:eastAsia="Arial" w:hAnsi="Arial" w:cs="Arial"/>
            <w:spacing w:val="-3"/>
          </w:rPr>
          <w:delText>i</w:delText>
        </w:r>
        <w:r w:rsidDel="003661FB">
          <w:rPr>
            <w:rFonts w:ascii="Arial" w:eastAsia="Arial" w:hAnsi="Arial" w:cs="Arial"/>
            <w:spacing w:val="3"/>
          </w:rPr>
          <w:delText>f</w:delText>
        </w:r>
        <w:r w:rsidDel="003661FB">
          <w:rPr>
            <w:rFonts w:ascii="Arial" w:eastAsia="Arial" w:hAnsi="Arial" w:cs="Arial"/>
            <w:spacing w:val="-1"/>
          </w:rPr>
          <w:delText>i</w:delText>
        </w:r>
        <w:r w:rsidDel="003661FB">
          <w:rPr>
            <w:rFonts w:ascii="Arial" w:eastAsia="Arial" w:hAnsi="Arial" w:cs="Arial"/>
          </w:rPr>
          <w:delText>ed and</w:delText>
        </w:r>
        <w:r w:rsidDel="003661FB">
          <w:rPr>
            <w:rFonts w:ascii="Arial" w:eastAsia="Arial" w:hAnsi="Arial" w:cs="Arial"/>
            <w:spacing w:val="3"/>
          </w:rPr>
          <w:delText xml:space="preserve"> </w:delText>
        </w:r>
        <w:r w:rsidDel="003661FB">
          <w:rPr>
            <w:rFonts w:ascii="Arial" w:eastAsia="Arial" w:hAnsi="Arial" w:cs="Arial"/>
          </w:rPr>
          <w:delText>e</w:delText>
        </w:r>
        <w:r w:rsidDel="003661FB">
          <w:rPr>
            <w:rFonts w:ascii="Arial" w:eastAsia="Arial" w:hAnsi="Arial" w:cs="Arial"/>
            <w:spacing w:val="-2"/>
          </w:rPr>
          <w:delText>x</w:delText>
        </w:r>
        <w:r w:rsidDel="003661FB">
          <w:rPr>
            <w:rFonts w:ascii="Arial" w:eastAsia="Arial" w:hAnsi="Arial" w:cs="Arial"/>
          </w:rPr>
          <w:delText>pe</w:delText>
        </w:r>
        <w:r w:rsidDel="003661FB">
          <w:rPr>
            <w:rFonts w:ascii="Arial" w:eastAsia="Arial" w:hAnsi="Arial" w:cs="Arial"/>
            <w:spacing w:val="1"/>
          </w:rPr>
          <w:delText>r</w:delText>
        </w:r>
        <w:r w:rsidDel="003661FB">
          <w:rPr>
            <w:rFonts w:ascii="Arial" w:eastAsia="Arial" w:hAnsi="Arial" w:cs="Arial"/>
            <w:spacing w:val="-1"/>
          </w:rPr>
          <w:delText>i</w:delText>
        </w:r>
        <w:r w:rsidDel="003661FB">
          <w:rPr>
            <w:rFonts w:ascii="Arial" w:eastAsia="Arial" w:hAnsi="Arial" w:cs="Arial"/>
          </w:rPr>
          <w:delText>enced</w:delText>
        </w:r>
        <w:r w:rsidDel="003661FB">
          <w:rPr>
            <w:rFonts w:ascii="Arial" w:eastAsia="Arial" w:hAnsi="Arial" w:cs="Arial"/>
            <w:spacing w:val="3"/>
          </w:rPr>
          <w:delText xml:space="preserve"> f</w:delText>
        </w:r>
        <w:r w:rsidDel="003661FB">
          <w:rPr>
            <w:rFonts w:ascii="Arial" w:eastAsia="Arial" w:hAnsi="Arial" w:cs="Arial"/>
            <w:spacing w:val="-3"/>
          </w:rPr>
          <w:delText>o</w:delText>
        </w:r>
        <w:r w:rsidDel="003661FB">
          <w:rPr>
            <w:rFonts w:ascii="Arial" w:eastAsia="Arial" w:hAnsi="Arial" w:cs="Arial"/>
          </w:rPr>
          <w:delText>r</w:delText>
        </w:r>
        <w:r w:rsidDel="003661FB">
          <w:rPr>
            <w:rFonts w:ascii="Arial" w:eastAsia="Arial" w:hAnsi="Arial" w:cs="Arial"/>
            <w:spacing w:val="4"/>
          </w:rPr>
          <w:delText xml:space="preserve"> </w:delText>
        </w:r>
        <w:r w:rsidDel="003661FB">
          <w:rPr>
            <w:rFonts w:ascii="Arial" w:eastAsia="Arial" w:hAnsi="Arial" w:cs="Arial"/>
            <w:spacing w:val="1"/>
          </w:rPr>
          <w:delText>t</w:delText>
        </w:r>
        <w:r w:rsidDel="003661FB">
          <w:rPr>
            <w:rFonts w:ascii="Arial" w:eastAsia="Arial" w:hAnsi="Arial" w:cs="Arial"/>
          </w:rPr>
          <w:delText>he pa</w:delText>
        </w:r>
        <w:r w:rsidDel="003661FB">
          <w:rPr>
            <w:rFonts w:ascii="Arial" w:eastAsia="Arial" w:hAnsi="Arial" w:cs="Arial"/>
            <w:spacing w:val="1"/>
          </w:rPr>
          <w:delText>rt</w:delText>
        </w:r>
        <w:r w:rsidDel="003661FB">
          <w:rPr>
            <w:rFonts w:ascii="Arial" w:eastAsia="Arial" w:hAnsi="Arial" w:cs="Arial"/>
            <w:spacing w:val="-1"/>
          </w:rPr>
          <w:delText>i</w:delText>
        </w:r>
        <w:r w:rsidDel="003661FB">
          <w:rPr>
            <w:rFonts w:ascii="Arial" w:eastAsia="Arial" w:hAnsi="Arial" w:cs="Arial"/>
          </w:rPr>
          <w:delText>cu</w:delText>
        </w:r>
        <w:r w:rsidDel="003661FB">
          <w:rPr>
            <w:rFonts w:ascii="Arial" w:eastAsia="Arial" w:hAnsi="Arial" w:cs="Arial"/>
            <w:spacing w:val="-1"/>
          </w:rPr>
          <w:delText>l</w:delText>
        </w:r>
        <w:r w:rsidDel="003661FB">
          <w:rPr>
            <w:rFonts w:ascii="Arial" w:eastAsia="Arial" w:hAnsi="Arial" w:cs="Arial"/>
          </w:rPr>
          <w:delText>ar</w:delText>
        </w:r>
        <w:r w:rsidDel="003661FB">
          <w:rPr>
            <w:rFonts w:ascii="Arial" w:eastAsia="Arial" w:hAnsi="Arial" w:cs="Arial"/>
            <w:spacing w:val="4"/>
          </w:rPr>
          <w:delText xml:space="preserve"> </w:delText>
        </w:r>
        <w:r w:rsidDel="003661FB">
          <w:rPr>
            <w:rFonts w:ascii="Arial" w:eastAsia="Arial" w:hAnsi="Arial" w:cs="Arial"/>
            <w:spacing w:val="-1"/>
          </w:rPr>
          <w:delText>t</w:delText>
        </w:r>
        <w:r w:rsidDel="003661FB">
          <w:rPr>
            <w:rFonts w:ascii="Arial" w:eastAsia="Arial" w:hAnsi="Arial" w:cs="Arial"/>
            <w:spacing w:val="1"/>
          </w:rPr>
          <w:delText>r</w:delText>
        </w:r>
        <w:r w:rsidDel="003661FB">
          <w:rPr>
            <w:rFonts w:ascii="Arial" w:eastAsia="Arial" w:hAnsi="Arial" w:cs="Arial"/>
          </w:rPr>
          <w:delText>a</w:delText>
        </w:r>
        <w:r w:rsidDel="003661FB">
          <w:rPr>
            <w:rFonts w:ascii="Arial" w:eastAsia="Arial" w:hAnsi="Arial" w:cs="Arial"/>
            <w:spacing w:val="-1"/>
          </w:rPr>
          <w:delText>i</w:delText>
        </w:r>
        <w:r w:rsidDel="003661FB">
          <w:rPr>
            <w:rFonts w:ascii="Arial" w:eastAsia="Arial" w:hAnsi="Arial" w:cs="Arial"/>
          </w:rPr>
          <w:delText>n</w:delText>
        </w:r>
        <w:r w:rsidDel="003661FB">
          <w:rPr>
            <w:rFonts w:ascii="Arial" w:eastAsia="Arial" w:hAnsi="Arial" w:cs="Arial"/>
            <w:spacing w:val="-1"/>
          </w:rPr>
          <w:delText>i</w:delText>
        </w:r>
        <w:r w:rsidDel="003661FB">
          <w:rPr>
            <w:rFonts w:ascii="Arial" w:eastAsia="Arial" w:hAnsi="Arial" w:cs="Arial"/>
          </w:rPr>
          <w:delText>ng</w:delText>
        </w:r>
        <w:r w:rsidDel="003661FB">
          <w:rPr>
            <w:rFonts w:ascii="Arial" w:eastAsia="Arial" w:hAnsi="Arial" w:cs="Arial"/>
            <w:spacing w:val="5"/>
          </w:rPr>
          <w:delText xml:space="preserve"> </w:delText>
        </w:r>
        <w:r w:rsidDel="003661FB">
          <w:rPr>
            <w:rFonts w:ascii="Arial" w:eastAsia="Arial" w:hAnsi="Arial" w:cs="Arial"/>
          </w:rPr>
          <w:delText>and assess</w:delText>
        </w:r>
        <w:r w:rsidDel="003661FB">
          <w:rPr>
            <w:rFonts w:ascii="Arial" w:eastAsia="Arial" w:hAnsi="Arial" w:cs="Arial"/>
            <w:spacing w:val="1"/>
          </w:rPr>
          <w:delText>m</w:delText>
        </w:r>
        <w:r w:rsidDel="003661FB">
          <w:rPr>
            <w:rFonts w:ascii="Arial" w:eastAsia="Arial" w:hAnsi="Arial" w:cs="Arial"/>
          </w:rPr>
          <w:delText>e</w:delText>
        </w:r>
        <w:r w:rsidDel="003661FB">
          <w:rPr>
            <w:rFonts w:ascii="Arial" w:eastAsia="Arial" w:hAnsi="Arial" w:cs="Arial"/>
            <w:spacing w:val="-3"/>
          </w:rPr>
          <w:delText>n</w:delText>
        </w:r>
        <w:r w:rsidDel="003661FB">
          <w:rPr>
            <w:rFonts w:ascii="Arial" w:eastAsia="Arial" w:hAnsi="Arial" w:cs="Arial"/>
          </w:rPr>
          <w:delText>t</w:delText>
        </w:r>
        <w:r w:rsidDel="003661FB">
          <w:rPr>
            <w:rFonts w:ascii="Arial" w:eastAsia="Arial" w:hAnsi="Arial" w:cs="Arial"/>
            <w:spacing w:val="4"/>
          </w:rPr>
          <w:delText xml:space="preserve"> </w:delText>
        </w:r>
        <w:r w:rsidDel="003661FB">
          <w:rPr>
            <w:rFonts w:ascii="Arial" w:eastAsia="Arial" w:hAnsi="Arial" w:cs="Arial"/>
            <w:spacing w:val="-3"/>
          </w:rPr>
          <w:delText>o</w:delText>
        </w:r>
        <w:r w:rsidDel="003661FB">
          <w:rPr>
            <w:rFonts w:ascii="Arial" w:eastAsia="Arial" w:hAnsi="Arial" w:cs="Arial"/>
          </w:rPr>
          <w:delText>f</w:delText>
        </w:r>
        <w:r w:rsidDel="003661FB">
          <w:rPr>
            <w:rFonts w:ascii="Arial" w:eastAsia="Arial" w:hAnsi="Arial" w:cs="Arial"/>
            <w:spacing w:val="4"/>
          </w:rPr>
          <w:delText xml:space="preserve"> </w:delText>
        </w:r>
        <w:r w:rsidDel="003661FB">
          <w:rPr>
            <w:rFonts w:ascii="Arial" w:eastAsia="Arial" w:hAnsi="Arial" w:cs="Arial"/>
          </w:rPr>
          <w:delText>co</w:delText>
        </w:r>
        <w:r w:rsidDel="003661FB">
          <w:rPr>
            <w:rFonts w:ascii="Arial" w:eastAsia="Arial" w:hAnsi="Arial" w:cs="Arial"/>
            <w:spacing w:val="1"/>
          </w:rPr>
          <w:delText>m</w:delText>
        </w:r>
        <w:r w:rsidDel="003661FB">
          <w:rPr>
            <w:rFonts w:ascii="Arial" w:eastAsia="Arial" w:hAnsi="Arial" w:cs="Arial"/>
          </w:rPr>
          <w:delText>p</w:delText>
        </w:r>
        <w:r w:rsidDel="003661FB">
          <w:rPr>
            <w:rFonts w:ascii="Arial" w:eastAsia="Arial" w:hAnsi="Arial" w:cs="Arial"/>
            <w:spacing w:val="-3"/>
          </w:rPr>
          <w:delText>e</w:delText>
        </w:r>
        <w:r w:rsidDel="003661FB">
          <w:rPr>
            <w:rFonts w:ascii="Arial" w:eastAsia="Arial" w:hAnsi="Arial" w:cs="Arial"/>
            <w:spacing w:val="1"/>
          </w:rPr>
          <w:delText>t</w:delText>
        </w:r>
        <w:r w:rsidDel="003661FB">
          <w:rPr>
            <w:rFonts w:ascii="Arial" w:eastAsia="Arial" w:hAnsi="Arial" w:cs="Arial"/>
            <w:spacing w:val="-3"/>
          </w:rPr>
          <w:delText>e</w:delText>
        </w:r>
        <w:r w:rsidDel="003661FB">
          <w:rPr>
            <w:rFonts w:ascii="Arial" w:eastAsia="Arial" w:hAnsi="Arial" w:cs="Arial"/>
          </w:rPr>
          <w:delText xml:space="preserve">nce </w:delText>
        </w:r>
        <w:r w:rsidDel="003661FB">
          <w:rPr>
            <w:rFonts w:ascii="Arial" w:eastAsia="Arial" w:hAnsi="Arial" w:cs="Arial"/>
            <w:spacing w:val="3"/>
          </w:rPr>
          <w:delText>f</w:delText>
        </w:r>
        <w:r w:rsidDel="003661FB">
          <w:rPr>
            <w:rFonts w:ascii="Arial" w:eastAsia="Arial" w:hAnsi="Arial" w:cs="Arial"/>
          </w:rPr>
          <w:delText>or</w:delText>
        </w:r>
        <w:r w:rsidDel="003661FB">
          <w:rPr>
            <w:rFonts w:ascii="Arial" w:eastAsia="Arial" w:hAnsi="Arial" w:cs="Arial"/>
            <w:spacing w:val="4"/>
          </w:rPr>
          <w:delText xml:space="preserve"> </w:delText>
        </w:r>
        <w:r w:rsidDel="003661FB">
          <w:rPr>
            <w:rFonts w:ascii="Arial" w:eastAsia="Arial" w:hAnsi="Arial" w:cs="Arial"/>
            <w:spacing w:val="-3"/>
          </w:rPr>
          <w:delText>w</w:delText>
        </w:r>
        <w:r w:rsidDel="003661FB">
          <w:rPr>
            <w:rFonts w:ascii="Arial" w:eastAsia="Arial" w:hAnsi="Arial" w:cs="Arial"/>
          </w:rPr>
          <w:delText>h</w:delText>
        </w:r>
        <w:r w:rsidDel="003661FB">
          <w:rPr>
            <w:rFonts w:ascii="Arial" w:eastAsia="Arial" w:hAnsi="Arial" w:cs="Arial"/>
            <w:spacing w:val="-1"/>
          </w:rPr>
          <w:delText>i</w:delText>
        </w:r>
        <w:r w:rsidDel="003661FB">
          <w:rPr>
            <w:rFonts w:ascii="Arial" w:eastAsia="Arial" w:hAnsi="Arial" w:cs="Arial"/>
          </w:rPr>
          <w:delText>ch</w:delText>
        </w:r>
        <w:r w:rsidDel="003661FB">
          <w:rPr>
            <w:rFonts w:ascii="Arial" w:eastAsia="Arial" w:hAnsi="Arial" w:cs="Arial"/>
            <w:spacing w:val="3"/>
          </w:rPr>
          <w:delText xml:space="preserve"> </w:delText>
        </w:r>
        <w:r w:rsidDel="003661FB">
          <w:rPr>
            <w:rFonts w:ascii="Arial" w:eastAsia="Arial" w:hAnsi="Arial" w:cs="Arial"/>
            <w:spacing w:val="1"/>
          </w:rPr>
          <w:delText>t</w:delText>
        </w:r>
        <w:r w:rsidDel="003661FB">
          <w:rPr>
            <w:rFonts w:ascii="Arial" w:eastAsia="Arial" w:hAnsi="Arial" w:cs="Arial"/>
          </w:rPr>
          <w:delText>hey</w:delText>
        </w:r>
        <w:r w:rsidDel="003661FB">
          <w:rPr>
            <w:rFonts w:ascii="Arial" w:eastAsia="Arial" w:hAnsi="Arial" w:cs="Arial"/>
            <w:spacing w:val="1"/>
          </w:rPr>
          <w:delText xml:space="preserve"> </w:delText>
        </w:r>
        <w:r w:rsidDel="003661FB">
          <w:rPr>
            <w:rFonts w:ascii="Arial" w:eastAsia="Arial" w:hAnsi="Arial" w:cs="Arial"/>
          </w:rPr>
          <w:delText>a</w:delText>
        </w:r>
        <w:r w:rsidDel="003661FB">
          <w:rPr>
            <w:rFonts w:ascii="Arial" w:eastAsia="Arial" w:hAnsi="Arial" w:cs="Arial"/>
            <w:spacing w:val="1"/>
          </w:rPr>
          <w:delText>r</w:delText>
        </w:r>
        <w:r w:rsidDel="003661FB">
          <w:rPr>
            <w:rFonts w:ascii="Arial" w:eastAsia="Arial" w:hAnsi="Arial" w:cs="Arial"/>
          </w:rPr>
          <w:delText xml:space="preserve">e </w:delText>
        </w:r>
        <w:r w:rsidDel="003661FB">
          <w:rPr>
            <w:rFonts w:ascii="Arial" w:eastAsia="Arial" w:hAnsi="Arial" w:cs="Arial"/>
            <w:spacing w:val="2"/>
          </w:rPr>
          <w:delText>g</w:delText>
        </w:r>
        <w:r w:rsidDel="003661FB">
          <w:rPr>
            <w:rFonts w:ascii="Arial" w:eastAsia="Arial" w:hAnsi="Arial" w:cs="Arial"/>
            <w:spacing w:val="-1"/>
          </w:rPr>
          <w:delText>i</w:delText>
        </w:r>
        <w:r w:rsidDel="003661FB">
          <w:rPr>
            <w:rFonts w:ascii="Arial" w:eastAsia="Arial" w:hAnsi="Arial" w:cs="Arial"/>
            <w:spacing w:val="-2"/>
          </w:rPr>
          <w:delText>v</w:delText>
        </w:r>
        <w:r w:rsidDel="003661FB">
          <w:rPr>
            <w:rFonts w:ascii="Arial" w:eastAsia="Arial" w:hAnsi="Arial" w:cs="Arial"/>
          </w:rPr>
          <w:delText>en</w:delText>
        </w:r>
        <w:r w:rsidDel="003661FB">
          <w:rPr>
            <w:rFonts w:ascii="Arial" w:eastAsia="Arial" w:hAnsi="Arial" w:cs="Arial"/>
            <w:spacing w:val="25"/>
          </w:rPr>
          <w:delText xml:space="preserve"> </w:delText>
        </w:r>
        <w:r w:rsidDel="003661FB">
          <w:rPr>
            <w:rFonts w:ascii="Arial" w:eastAsia="Arial" w:hAnsi="Arial" w:cs="Arial"/>
            <w:spacing w:val="1"/>
          </w:rPr>
          <w:delText>r</w:delText>
        </w:r>
        <w:r w:rsidDel="003661FB">
          <w:rPr>
            <w:rFonts w:ascii="Arial" w:eastAsia="Arial" w:hAnsi="Arial" w:cs="Arial"/>
          </w:rPr>
          <w:delText>espons</w:delText>
        </w:r>
        <w:r w:rsidDel="003661FB">
          <w:rPr>
            <w:rFonts w:ascii="Arial" w:eastAsia="Arial" w:hAnsi="Arial" w:cs="Arial"/>
            <w:spacing w:val="-1"/>
          </w:rPr>
          <w:delText>i</w:delText>
        </w:r>
        <w:r w:rsidDel="003661FB">
          <w:rPr>
            <w:rFonts w:ascii="Arial" w:eastAsia="Arial" w:hAnsi="Arial" w:cs="Arial"/>
          </w:rPr>
          <w:delText>b</w:delText>
        </w:r>
        <w:r w:rsidDel="003661FB">
          <w:rPr>
            <w:rFonts w:ascii="Arial" w:eastAsia="Arial" w:hAnsi="Arial" w:cs="Arial"/>
            <w:spacing w:val="-1"/>
          </w:rPr>
          <w:delText>ili</w:delText>
        </w:r>
        <w:r w:rsidDel="003661FB">
          <w:rPr>
            <w:rFonts w:ascii="Arial" w:eastAsia="Arial" w:hAnsi="Arial" w:cs="Arial"/>
            <w:spacing w:val="3"/>
          </w:rPr>
          <w:delText>t</w:delText>
        </w:r>
        <w:r w:rsidDel="003661FB">
          <w:rPr>
            <w:rFonts w:ascii="Arial" w:eastAsia="Arial" w:hAnsi="Arial" w:cs="Arial"/>
            <w:spacing w:val="-2"/>
          </w:rPr>
          <w:delText>y</w:delText>
        </w:r>
        <w:r w:rsidDel="003661FB">
          <w:rPr>
            <w:rFonts w:ascii="Arial" w:eastAsia="Arial" w:hAnsi="Arial" w:cs="Arial"/>
          </w:rPr>
          <w:delText xml:space="preserve">. </w:delText>
        </w:r>
        <w:r w:rsidDel="003661FB">
          <w:rPr>
            <w:rFonts w:ascii="Arial" w:eastAsia="Arial" w:hAnsi="Arial" w:cs="Arial"/>
            <w:spacing w:val="51"/>
          </w:rPr>
          <w:delText xml:space="preserve"> </w:delText>
        </w:r>
        <w:r w:rsidDel="003661FB">
          <w:rPr>
            <w:rFonts w:ascii="Arial" w:eastAsia="Arial" w:hAnsi="Arial" w:cs="Arial"/>
            <w:spacing w:val="-1"/>
          </w:rPr>
          <w:delText>S</w:delText>
        </w:r>
        <w:r w:rsidDel="003661FB">
          <w:rPr>
            <w:rFonts w:ascii="Arial" w:eastAsia="Arial" w:hAnsi="Arial" w:cs="Arial"/>
            <w:spacing w:val="2"/>
          </w:rPr>
          <w:delText>u</w:delText>
        </w:r>
        <w:r w:rsidDel="003661FB">
          <w:rPr>
            <w:rFonts w:ascii="Arial" w:eastAsia="Arial" w:hAnsi="Arial" w:cs="Arial"/>
          </w:rPr>
          <w:delText>ch</w:delText>
        </w:r>
        <w:r w:rsidDel="003661FB">
          <w:rPr>
            <w:rFonts w:ascii="Arial" w:eastAsia="Arial" w:hAnsi="Arial" w:cs="Arial"/>
            <w:spacing w:val="25"/>
          </w:rPr>
          <w:delText xml:space="preserve"> </w:delText>
        </w:r>
        <w:r w:rsidDel="003661FB">
          <w:rPr>
            <w:rFonts w:ascii="Arial" w:eastAsia="Arial" w:hAnsi="Arial" w:cs="Arial"/>
            <w:spacing w:val="2"/>
          </w:rPr>
          <w:delText>q</w:delText>
        </w:r>
        <w:r w:rsidDel="003661FB">
          <w:rPr>
            <w:rFonts w:ascii="Arial" w:eastAsia="Arial" w:hAnsi="Arial" w:cs="Arial"/>
          </w:rPr>
          <w:delText>ua</w:delText>
        </w:r>
        <w:r w:rsidDel="003661FB">
          <w:rPr>
            <w:rFonts w:ascii="Arial" w:eastAsia="Arial" w:hAnsi="Arial" w:cs="Arial"/>
            <w:spacing w:val="-1"/>
          </w:rPr>
          <w:delText>l</w:delText>
        </w:r>
        <w:r w:rsidDel="003661FB">
          <w:rPr>
            <w:rFonts w:ascii="Arial" w:eastAsia="Arial" w:hAnsi="Arial" w:cs="Arial"/>
            <w:spacing w:val="-4"/>
          </w:rPr>
          <w:delText>i</w:delText>
        </w:r>
        <w:r w:rsidDel="003661FB">
          <w:rPr>
            <w:rFonts w:ascii="Arial" w:eastAsia="Arial" w:hAnsi="Arial" w:cs="Arial"/>
            <w:spacing w:val="3"/>
          </w:rPr>
          <w:delText>f</w:delText>
        </w:r>
        <w:r w:rsidDel="003661FB">
          <w:rPr>
            <w:rFonts w:ascii="Arial" w:eastAsia="Arial" w:hAnsi="Arial" w:cs="Arial"/>
            <w:spacing w:val="-1"/>
          </w:rPr>
          <w:delText>i</w:delText>
        </w:r>
        <w:r w:rsidDel="003661FB">
          <w:rPr>
            <w:rFonts w:ascii="Arial" w:eastAsia="Arial" w:hAnsi="Arial" w:cs="Arial"/>
          </w:rPr>
          <w:delText>ca</w:delText>
        </w:r>
        <w:r w:rsidDel="003661FB">
          <w:rPr>
            <w:rFonts w:ascii="Arial" w:eastAsia="Arial" w:hAnsi="Arial" w:cs="Arial"/>
            <w:spacing w:val="1"/>
          </w:rPr>
          <w:delText>t</w:delText>
        </w:r>
        <w:r w:rsidDel="003661FB">
          <w:rPr>
            <w:rFonts w:ascii="Arial" w:eastAsia="Arial" w:hAnsi="Arial" w:cs="Arial"/>
            <w:spacing w:val="-1"/>
          </w:rPr>
          <w:delText>i</w:delText>
        </w:r>
        <w:r w:rsidDel="003661FB">
          <w:rPr>
            <w:rFonts w:ascii="Arial" w:eastAsia="Arial" w:hAnsi="Arial" w:cs="Arial"/>
          </w:rPr>
          <w:delText>ons</w:delText>
        </w:r>
        <w:r w:rsidDel="003661FB">
          <w:rPr>
            <w:rFonts w:ascii="Arial" w:eastAsia="Arial" w:hAnsi="Arial" w:cs="Arial"/>
            <w:spacing w:val="25"/>
          </w:rPr>
          <w:delText xml:space="preserve"> </w:delText>
        </w:r>
        <w:r w:rsidDel="003661FB">
          <w:rPr>
            <w:rFonts w:ascii="Arial" w:eastAsia="Arial" w:hAnsi="Arial" w:cs="Arial"/>
          </w:rPr>
          <w:delText>and</w:delText>
        </w:r>
        <w:r w:rsidDel="003661FB">
          <w:rPr>
            <w:rFonts w:ascii="Arial" w:eastAsia="Arial" w:hAnsi="Arial" w:cs="Arial"/>
            <w:spacing w:val="25"/>
          </w:rPr>
          <w:delText xml:space="preserve"> </w:delText>
        </w:r>
        <w:r w:rsidDel="003661FB">
          <w:rPr>
            <w:rFonts w:ascii="Arial" w:eastAsia="Arial" w:hAnsi="Arial" w:cs="Arial"/>
          </w:rPr>
          <w:delText>expe</w:delText>
        </w:r>
        <w:r w:rsidDel="003661FB">
          <w:rPr>
            <w:rFonts w:ascii="Arial" w:eastAsia="Arial" w:hAnsi="Arial" w:cs="Arial"/>
            <w:spacing w:val="1"/>
          </w:rPr>
          <w:delText>r</w:delText>
        </w:r>
        <w:r w:rsidDel="003661FB">
          <w:rPr>
            <w:rFonts w:ascii="Arial" w:eastAsia="Arial" w:hAnsi="Arial" w:cs="Arial"/>
            <w:spacing w:val="-1"/>
          </w:rPr>
          <w:delText>i</w:delText>
        </w:r>
        <w:r w:rsidDel="003661FB">
          <w:rPr>
            <w:rFonts w:ascii="Arial" w:eastAsia="Arial" w:hAnsi="Arial" w:cs="Arial"/>
          </w:rPr>
          <w:delText>ence</w:delText>
        </w:r>
        <w:r w:rsidDel="003661FB">
          <w:rPr>
            <w:rFonts w:ascii="Arial" w:eastAsia="Arial" w:hAnsi="Arial" w:cs="Arial"/>
            <w:spacing w:val="25"/>
          </w:rPr>
          <w:delText xml:space="preserve"> </w:delText>
        </w:r>
        <w:r w:rsidDel="003661FB">
          <w:rPr>
            <w:rFonts w:ascii="Arial" w:eastAsia="Arial" w:hAnsi="Arial" w:cs="Arial"/>
          </w:rPr>
          <w:delText>shou</w:delText>
        </w:r>
        <w:r w:rsidDel="003661FB">
          <w:rPr>
            <w:rFonts w:ascii="Arial" w:eastAsia="Arial" w:hAnsi="Arial" w:cs="Arial"/>
            <w:spacing w:val="-1"/>
          </w:rPr>
          <w:delText>l</w:delText>
        </w:r>
        <w:r w:rsidDel="003661FB">
          <w:rPr>
            <w:rFonts w:ascii="Arial" w:eastAsia="Arial" w:hAnsi="Arial" w:cs="Arial"/>
          </w:rPr>
          <w:delText>d</w:delText>
        </w:r>
        <w:r w:rsidDel="003661FB">
          <w:rPr>
            <w:rFonts w:ascii="Arial" w:eastAsia="Arial" w:hAnsi="Arial" w:cs="Arial"/>
            <w:spacing w:val="25"/>
          </w:rPr>
          <w:delText xml:space="preserve"> </w:delText>
        </w:r>
        <w:r w:rsidDel="003661FB">
          <w:rPr>
            <w:rFonts w:ascii="Arial" w:eastAsia="Arial" w:hAnsi="Arial" w:cs="Arial"/>
          </w:rPr>
          <w:delText>be</w:delText>
        </w:r>
        <w:r w:rsidDel="003661FB">
          <w:rPr>
            <w:rFonts w:ascii="Arial" w:eastAsia="Arial" w:hAnsi="Arial" w:cs="Arial"/>
            <w:spacing w:val="25"/>
          </w:rPr>
          <w:delText xml:space="preserve"> </w:delText>
        </w:r>
        <w:r w:rsidDel="003661FB">
          <w:rPr>
            <w:rFonts w:ascii="Arial" w:eastAsia="Arial" w:hAnsi="Arial" w:cs="Arial"/>
            <w:spacing w:val="-1"/>
          </w:rPr>
          <w:delText>i</w:delText>
        </w:r>
        <w:r w:rsidDel="003661FB">
          <w:rPr>
            <w:rFonts w:ascii="Arial" w:eastAsia="Arial" w:hAnsi="Arial" w:cs="Arial"/>
          </w:rPr>
          <w:delText>nc</w:delText>
        </w:r>
        <w:r w:rsidDel="003661FB">
          <w:rPr>
            <w:rFonts w:ascii="Arial" w:eastAsia="Arial" w:hAnsi="Arial" w:cs="Arial"/>
            <w:spacing w:val="2"/>
          </w:rPr>
          <w:delText>o</w:delText>
        </w:r>
        <w:r w:rsidDel="003661FB">
          <w:rPr>
            <w:rFonts w:ascii="Arial" w:eastAsia="Arial" w:hAnsi="Arial" w:cs="Arial"/>
            <w:spacing w:val="1"/>
          </w:rPr>
          <w:delText>r</w:delText>
        </w:r>
        <w:r w:rsidDel="003661FB">
          <w:rPr>
            <w:rFonts w:ascii="Arial" w:eastAsia="Arial" w:hAnsi="Arial" w:cs="Arial"/>
          </w:rPr>
          <w:delText>po</w:delText>
        </w:r>
        <w:r w:rsidDel="003661FB">
          <w:rPr>
            <w:rFonts w:ascii="Arial" w:eastAsia="Arial" w:hAnsi="Arial" w:cs="Arial"/>
            <w:spacing w:val="1"/>
          </w:rPr>
          <w:delText>r</w:delText>
        </w:r>
        <w:r w:rsidDel="003661FB">
          <w:rPr>
            <w:rFonts w:ascii="Arial" w:eastAsia="Arial" w:hAnsi="Arial" w:cs="Arial"/>
            <w:spacing w:val="-3"/>
          </w:rPr>
          <w:delText>a</w:delText>
        </w:r>
        <w:r w:rsidDel="003661FB">
          <w:rPr>
            <w:rFonts w:ascii="Arial" w:eastAsia="Arial" w:hAnsi="Arial" w:cs="Arial"/>
            <w:spacing w:val="1"/>
          </w:rPr>
          <w:delText>t</w:delText>
        </w:r>
        <w:r w:rsidDel="003661FB">
          <w:rPr>
            <w:rFonts w:ascii="Arial" w:eastAsia="Arial" w:hAnsi="Arial" w:cs="Arial"/>
          </w:rPr>
          <w:delText>ed</w:delText>
        </w:r>
        <w:r w:rsidDel="003661FB">
          <w:rPr>
            <w:rFonts w:ascii="Arial" w:eastAsia="Arial" w:hAnsi="Arial" w:cs="Arial"/>
            <w:spacing w:val="25"/>
          </w:rPr>
          <w:delText xml:space="preserve"> </w:delText>
        </w:r>
        <w:r w:rsidDel="003661FB">
          <w:rPr>
            <w:rFonts w:ascii="Arial" w:eastAsia="Arial" w:hAnsi="Arial" w:cs="Arial"/>
            <w:spacing w:val="-1"/>
          </w:rPr>
          <w:delText>i</w:delText>
        </w:r>
        <w:r w:rsidDel="003661FB">
          <w:rPr>
            <w:rFonts w:ascii="Arial" w:eastAsia="Arial" w:hAnsi="Arial" w:cs="Arial"/>
          </w:rPr>
          <w:delText>n</w:delText>
        </w:r>
        <w:r w:rsidDel="003661FB">
          <w:rPr>
            <w:rFonts w:ascii="Arial" w:eastAsia="Arial" w:hAnsi="Arial" w:cs="Arial"/>
            <w:spacing w:val="25"/>
          </w:rPr>
          <w:delText xml:space="preserve"> </w:delText>
        </w:r>
        <w:r w:rsidDel="003661FB">
          <w:rPr>
            <w:rFonts w:ascii="Arial" w:eastAsia="Arial" w:hAnsi="Arial" w:cs="Arial"/>
            <w:spacing w:val="1"/>
          </w:rPr>
          <w:delText>t</w:delText>
        </w:r>
        <w:r w:rsidDel="003661FB">
          <w:rPr>
            <w:rFonts w:ascii="Arial" w:eastAsia="Arial" w:hAnsi="Arial" w:cs="Arial"/>
          </w:rPr>
          <w:delText>he</w:delText>
        </w:r>
        <w:r w:rsidDel="003661FB">
          <w:rPr>
            <w:rFonts w:ascii="Arial" w:eastAsia="Arial" w:hAnsi="Arial" w:cs="Arial"/>
            <w:spacing w:val="25"/>
          </w:rPr>
          <w:delText xml:space="preserve"> </w:delText>
        </w:r>
        <w:r w:rsidDel="003661FB">
          <w:rPr>
            <w:rFonts w:ascii="Arial" w:eastAsia="Arial" w:hAnsi="Arial" w:cs="Arial"/>
            <w:spacing w:val="2"/>
          </w:rPr>
          <w:delText>q</w:delText>
        </w:r>
        <w:r w:rsidDel="003661FB">
          <w:rPr>
            <w:rFonts w:ascii="Arial" w:eastAsia="Arial" w:hAnsi="Arial" w:cs="Arial"/>
          </w:rPr>
          <w:delText>ua</w:delText>
        </w:r>
        <w:r w:rsidDel="003661FB">
          <w:rPr>
            <w:rFonts w:ascii="Arial" w:eastAsia="Arial" w:hAnsi="Arial" w:cs="Arial"/>
            <w:spacing w:val="-1"/>
          </w:rPr>
          <w:delText>li</w:delText>
        </w:r>
        <w:r w:rsidDel="003661FB">
          <w:rPr>
            <w:rFonts w:ascii="Arial" w:eastAsia="Arial" w:hAnsi="Arial" w:cs="Arial"/>
            <w:spacing w:val="1"/>
          </w:rPr>
          <w:delText>t</w:delText>
        </w:r>
        <w:r w:rsidDel="003661FB">
          <w:rPr>
            <w:rFonts w:ascii="Arial" w:eastAsia="Arial" w:hAnsi="Arial" w:cs="Arial"/>
          </w:rPr>
          <w:delText>y s</w:delText>
        </w:r>
        <w:r w:rsidDel="003661FB">
          <w:rPr>
            <w:rFonts w:ascii="Arial" w:eastAsia="Arial" w:hAnsi="Arial" w:cs="Arial"/>
            <w:spacing w:val="1"/>
          </w:rPr>
          <w:delText>t</w:delText>
        </w:r>
        <w:r w:rsidDel="003661FB">
          <w:rPr>
            <w:rFonts w:ascii="Arial" w:eastAsia="Arial" w:hAnsi="Arial" w:cs="Arial"/>
          </w:rPr>
          <w:delText>anda</w:delText>
        </w:r>
        <w:r w:rsidDel="003661FB">
          <w:rPr>
            <w:rFonts w:ascii="Arial" w:eastAsia="Arial" w:hAnsi="Arial" w:cs="Arial"/>
            <w:spacing w:val="1"/>
          </w:rPr>
          <w:delText>r</w:delText>
        </w:r>
        <w:r w:rsidDel="003661FB">
          <w:rPr>
            <w:rFonts w:ascii="Arial" w:eastAsia="Arial" w:hAnsi="Arial" w:cs="Arial"/>
          </w:rPr>
          <w:delText>d</w:delText>
        </w:r>
        <w:r w:rsidDel="003661FB">
          <w:rPr>
            <w:rFonts w:ascii="Arial" w:eastAsia="Arial" w:hAnsi="Arial" w:cs="Arial"/>
            <w:spacing w:val="-2"/>
          </w:rPr>
          <w:delText>s</w:delText>
        </w:r>
        <w:r w:rsidDel="003661FB">
          <w:rPr>
            <w:rFonts w:ascii="Arial" w:eastAsia="Arial" w:hAnsi="Arial" w:cs="Arial"/>
          </w:rPr>
          <w:delText xml:space="preserve">. </w:delText>
        </w:r>
        <w:r w:rsidDel="003661FB">
          <w:rPr>
            <w:rFonts w:ascii="Arial" w:eastAsia="Arial" w:hAnsi="Arial" w:cs="Arial"/>
            <w:spacing w:val="37"/>
          </w:rPr>
          <w:delText xml:space="preserve"> </w:delText>
        </w:r>
        <w:r w:rsidDel="003661FB">
          <w:rPr>
            <w:rFonts w:ascii="Arial" w:eastAsia="Arial" w:hAnsi="Arial" w:cs="Arial"/>
            <w:spacing w:val="-1"/>
          </w:rPr>
          <w:delText>A</w:delText>
        </w:r>
        <w:r w:rsidDel="003661FB">
          <w:rPr>
            <w:rFonts w:ascii="Arial" w:eastAsia="Arial" w:hAnsi="Arial" w:cs="Arial"/>
          </w:rPr>
          <w:delText>p</w:delText>
        </w:r>
        <w:r w:rsidDel="003661FB">
          <w:rPr>
            <w:rFonts w:ascii="Arial" w:eastAsia="Arial" w:hAnsi="Arial" w:cs="Arial"/>
            <w:spacing w:val="-3"/>
          </w:rPr>
          <w:delText>p</w:delText>
        </w:r>
        <w:r w:rsidDel="003661FB">
          <w:rPr>
            <w:rFonts w:ascii="Arial" w:eastAsia="Arial" w:hAnsi="Arial" w:cs="Arial"/>
            <w:spacing w:val="1"/>
          </w:rPr>
          <w:delText>r</w:delText>
        </w:r>
        <w:r w:rsidDel="003661FB">
          <w:rPr>
            <w:rFonts w:ascii="Arial" w:eastAsia="Arial" w:hAnsi="Arial" w:cs="Arial"/>
          </w:rPr>
          <w:delText>op</w:delText>
        </w:r>
        <w:r w:rsidDel="003661FB">
          <w:rPr>
            <w:rFonts w:ascii="Arial" w:eastAsia="Arial" w:hAnsi="Arial" w:cs="Arial"/>
            <w:spacing w:val="1"/>
          </w:rPr>
          <w:delText>r</w:delText>
        </w:r>
        <w:r w:rsidDel="003661FB">
          <w:rPr>
            <w:rFonts w:ascii="Arial" w:eastAsia="Arial" w:hAnsi="Arial" w:cs="Arial"/>
            <w:spacing w:val="-1"/>
          </w:rPr>
          <w:delText>i</w:delText>
        </w:r>
        <w:r w:rsidDel="003661FB">
          <w:rPr>
            <w:rFonts w:ascii="Arial" w:eastAsia="Arial" w:hAnsi="Arial" w:cs="Arial"/>
          </w:rPr>
          <w:delText>a</w:delText>
        </w:r>
        <w:r w:rsidDel="003661FB">
          <w:rPr>
            <w:rFonts w:ascii="Arial" w:eastAsia="Arial" w:hAnsi="Arial" w:cs="Arial"/>
            <w:spacing w:val="1"/>
          </w:rPr>
          <w:delText>t</w:delText>
        </w:r>
        <w:r w:rsidDel="003661FB">
          <w:rPr>
            <w:rFonts w:ascii="Arial" w:eastAsia="Arial" w:hAnsi="Arial" w:cs="Arial"/>
          </w:rPr>
          <w:delText>e</w:delText>
        </w:r>
        <w:r w:rsidDel="003661FB">
          <w:rPr>
            <w:rFonts w:ascii="Arial" w:eastAsia="Arial" w:hAnsi="Arial" w:cs="Arial"/>
            <w:spacing w:val="13"/>
          </w:rPr>
          <w:delText xml:space="preserve"> </w:delText>
        </w:r>
        <w:r w:rsidDel="003661FB">
          <w:rPr>
            <w:rFonts w:ascii="Arial" w:eastAsia="Arial" w:hAnsi="Arial" w:cs="Arial"/>
            <w:spacing w:val="1"/>
          </w:rPr>
          <w:delText>tr</w:delText>
        </w:r>
        <w:r w:rsidDel="003661FB">
          <w:rPr>
            <w:rFonts w:ascii="Arial" w:eastAsia="Arial" w:hAnsi="Arial" w:cs="Arial"/>
          </w:rPr>
          <w:delText>a</w:delText>
        </w:r>
        <w:r w:rsidDel="003661FB">
          <w:rPr>
            <w:rFonts w:ascii="Arial" w:eastAsia="Arial" w:hAnsi="Arial" w:cs="Arial"/>
            <w:spacing w:val="-1"/>
          </w:rPr>
          <w:delText>i</w:delText>
        </w:r>
        <w:r w:rsidDel="003661FB">
          <w:rPr>
            <w:rFonts w:ascii="Arial" w:eastAsia="Arial" w:hAnsi="Arial" w:cs="Arial"/>
          </w:rPr>
          <w:delText>n</w:delText>
        </w:r>
        <w:r w:rsidDel="003661FB">
          <w:rPr>
            <w:rFonts w:ascii="Arial" w:eastAsia="Arial" w:hAnsi="Arial" w:cs="Arial"/>
            <w:spacing w:val="-1"/>
          </w:rPr>
          <w:delText>i</w:delText>
        </w:r>
        <w:r w:rsidDel="003661FB">
          <w:rPr>
            <w:rFonts w:ascii="Arial" w:eastAsia="Arial" w:hAnsi="Arial" w:cs="Arial"/>
          </w:rPr>
          <w:delText>ng</w:delText>
        </w:r>
        <w:r w:rsidDel="003661FB">
          <w:rPr>
            <w:rFonts w:ascii="Arial" w:eastAsia="Arial" w:hAnsi="Arial" w:cs="Arial"/>
            <w:spacing w:val="18"/>
          </w:rPr>
          <w:delText xml:space="preserve"> </w:delText>
        </w:r>
        <w:r w:rsidDel="003661FB">
          <w:rPr>
            <w:rFonts w:ascii="Arial" w:eastAsia="Arial" w:hAnsi="Arial" w:cs="Arial"/>
            <w:spacing w:val="-1"/>
          </w:rPr>
          <w:delText>i</w:delText>
        </w:r>
        <w:r w:rsidDel="003661FB">
          <w:rPr>
            <w:rFonts w:ascii="Arial" w:eastAsia="Arial" w:hAnsi="Arial" w:cs="Arial"/>
          </w:rPr>
          <w:delText>n</w:delText>
        </w:r>
        <w:r w:rsidDel="003661FB">
          <w:rPr>
            <w:rFonts w:ascii="Arial" w:eastAsia="Arial" w:hAnsi="Arial" w:cs="Arial"/>
            <w:spacing w:val="18"/>
          </w:rPr>
          <w:delText xml:space="preserve"> </w:delText>
        </w:r>
        <w:r w:rsidDel="003661FB">
          <w:rPr>
            <w:rFonts w:ascii="Arial" w:eastAsia="Arial" w:hAnsi="Arial" w:cs="Arial"/>
            <w:spacing w:val="1"/>
          </w:rPr>
          <w:delText>t</w:delText>
        </w:r>
        <w:r w:rsidDel="003661FB">
          <w:rPr>
            <w:rFonts w:ascii="Arial" w:eastAsia="Arial" w:hAnsi="Arial" w:cs="Arial"/>
          </w:rPr>
          <w:delText>each</w:delText>
        </w:r>
        <w:r w:rsidDel="003661FB">
          <w:rPr>
            <w:rFonts w:ascii="Arial" w:eastAsia="Arial" w:hAnsi="Arial" w:cs="Arial"/>
            <w:spacing w:val="-1"/>
          </w:rPr>
          <w:delText>i</w:delText>
        </w:r>
        <w:r w:rsidDel="003661FB">
          <w:rPr>
            <w:rFonts w:ascii="Arial" w:eastAsia="Arial" w:hAnsi="Arial" w:cs="Arial"/>
            <w:spacing w:val="-3"/>
          </w:rPr>
          <w:delText>n</w:delText>
        </w:r>
        <w:r w:rsidDel="003661FB">
          <w:rPr>
            <w:rFonts w:ascii="Arial" w:eastAsia="Arial" w:hAnsi="Arial" w:cs="Arial"/>
          </w:rPr>
          <w:delText>g</w:delText>
        </w:r>
        <w:r w:rsidDel="003661FB">
          <w:rPr>
            <w:rFonts w:ascii="Arial" w:eastAsia="Arial" w:hAnsi="Arial" w:cs="Arial"/>
            <w:spacing w:val="20"/>
          </w:rPr>
          <w:delText xml:space="preserve"> </w:delText>
        </w:r>
        <w:r w:rsidDel="003661FB">
          <w:rPr>
            <w:rFonts w:ascii="Arial" w:eastAsia="Arial" w:hAnsi="Arial" w:cs="Arial"/>
            <w:spacing w:val="1"/>
          </w:rPr>
          <w:delText>t</w:delText>
        </w:r>
        <w:r w:rsidDel="003661FB">
          <w:rPr>
            <w:rFonts w:ascii="Arial" w:eastAsia="Arial" w:hAnsi="Arial" w:cs="Arial"/>
            <w:spacing w:val="-3"/>
          </w:rPr>
          <w:delText>e</w:delText>
        </w:r>
        <w:r w:rsidDel="003661FB">
          <w:rPr>
            <w:rFonts w:ascii="Arial" w:eastAsia="Arial" w:hAnsi="Arial" w:cs="Arial"/>
          </w:rPr>
          <w:delText>c</w:delText>
        </w:r>
        <w:r w:rsidDel="003661FB">
          <w:rPr>
            <w:rFonts w:ascii="Arial" w:eastAsia="Arial" w:hAnsi="Arial" w:cs="Arial"/>
            <w:spacing w:val="-3"/>
          </w:rPr>
          <w:delText>h</w:delText>
        </w:r>
        <w:r w:rsidDel="003661FB">
          <w:rPr>
            <w:rFonts w:ascii="Arial" w:eastAsia="Arial" w:hAnsi="Arial" w:cs="Arial"/>
          </w:rPr>
          <w:delText>n</w:delText>
        </w:r>
        <w:r w:rsidDel="003661FB">
          <w:rPr>
            <w:rFonts w:ascii="Arial" w:eastAsia="Arial" w:hAnsi="Arial" w:cs="Arial"/>
            <w:spacing w:val="-1"/>
          </w:rPr>
          <w:delText>i</w:delText>
        </w:r>
        <w:r w:rsidDel="003661FB">
          <w:rPr>
            <w:rFonts w:ascii="Arial" w:eastAsia="Arial" w:hAnsi="Arial" w:cs="Arial"/>
            <w:spacing w:val="2"/>
          </w:rPr>
          <w:delText>q</w:delText>
        </w:r>
        <w:r w:rsidDel="003661FB">
          <w:rPr>
            <w:rFonts w:ascii="Arial" w:eastAsia="Arial" w:hAnsi="Arial" w:cs="Arial"/>
          </w:rPr>
          <w:delText>ues,</w:delText>
        </w:r>
        <w:r w:rsidDel="003661FB">
          <w:rPr>
            <w:rFonts w:ascii="Arial" w:eastAsia="Arial" w:hAnsi="Arial" w:cs="Arial"/>
            <w:spacing w:val="17"/>
          </w:rPr>
          <w:delText xml:space="preserve"> </w:delText>
        </w:r>
        <w:r w:rsidDel="003661FB">
          <w:rPr>
            <w:rFonts w:ascii="Arial" w:eastAsia="Arial" w:hAnsi="Arial" w:cs="Arial"/>
            <w:spacing w:val="-1"/>
          </w:rPr>
          <w:delText>t</w:delText>
        </w:r>
        <w:r w:rsidDel="003661FB">
          <w:rPr>
            <w:rFonts w:ascii="Arial" w:eastAsia="Arial" w:hAnsi="Arial" w:cs="Arial"/>
            <w:spacing w:val="1"/>
          </w:rPr>
          <w:delText>r</w:delText>
        </w:r>
        <w:r w:rsidDel="003661FB">
          <w:rPr>
            <w:rFonts w:ascii="Arial" w:eastAsia="Arial" w:hAnsi="Arial" w:cs="Arial"/>
          </w:rPr>
          <w:delText>a</w:delText>
        </w:r>
        <w:r w:rsidDel="003661FB">
          <w:rPr>
            <w:rFonts w:ascii="Arial" w:eastAsia="Arial" w:hAnsi="Arial" w:cs="Arial"/>
            <w:spacing w:val="-1"/>
          </w:rPr>
          <w:delText>i</w:delText>
        </w:r>
        <w:r w:rsidDel="003661FB">
          <w:rPr>
            <w:rFonts w:ascii="Arial" w:eastAsia="Arial" w:hAnsi="Arial" w:cs="Arial"/>
          </w:rPr>
          <w:delText>n</w:delText>
        </w:r>
        <w:r w:rsidDel="003661FB">
          <w:rPr>
            <w:rFonts w:ascii="Arial" w:eastAsia="Arial" w:hAnsi="Arial" w:cs="Arial"/>
            <w:spacing w:val="-1"/>
          </w:rPr>
          <w:delText>i</w:delText>
        </w:r>
        <w:r w:rsidDel="003661FB">
          <w:rPr>
            <w:rFonts w:ascii="Arial" w:eastAsia="Arial" w:hAnsi="Arial" w:cs="Arial"/>
          </w:rPr>
          <w:delText>ng</w:delText>
        </w:r>
        <w:r w:rsidDel="003661FB">
          <w:rPr>
            <w:rFonts w:ascii="Arial" w:eastAsia="Arial" w:hAnsi="Arial" w:cs="Arial"/>
            <w:spacing w:val="20"/>
          </w:rPr>
          <w:delText xml:space="preserve"> </w:delText>
        </w:r>
        <w:r w:rsidDel="003661FB">
          <w:rPr>
            <w:rFonts w:ascii="Arial" w:eastAsia="Arial" w:hAnsi="Arial" w:cs="Arial"/>
          </w:rPr>
          <w:delText>and</w:delText>
        </w:r>
        <w:r w:rsidDel="003661FB">
          <w:rPr>
            <w:rFonts w:ascii="Arial" w:eastAsia="Arial" w:hAnsi="Arial" w:cs="Arial"/>
            <w:spacing w:val="18"/>
          </w:rPr>
          <w:delText xml:space="preserve"> </w:delText>
        </w:r>
        <w:r w:rsidDel="003661FB">
          <w:rPr>
            <w:rFonts w:ascii="Arial" w:eastAsia="Arial" w:hAnsi="Arial" w:cs="Arial"/>
          </w:rPr>
          <w:delText>a</w:delText>
        </w:r>
        <w:r w:rsidDel="003661FB">
          <w:rPr>
            <w:rFonts w:ascii="Arial" w:eastAsia="Arial" w:hAnsi="Arial" w:cs="Arial"/>
            <w:spacing w:val="-2"/>
          </w:rPr>
          <w:delText>ss</w:delText>
        </w:r>
        <w:r w:rsidDel="003661FB">
          <w:rPr>
            <w:rFonts w:ascii="Arial" w:eastAsia="Arial" w:hAnsi="Arial" w:cs="Arial"/>
          </w:rPr>
          <w:delText>ess</w:delText>
        </w:r>
        <w:r w:rsidDel="003661FB">
          <w:rPr>
            <w:rFonts w:ascii="Arial" w:eastAsia="Arial" w:hAnsi="Arial" w:cs="Arial"/>
            <w:spacing w:val="1"/>
          </w:rPr>
          <w:delText>m</w:delText>
        </w:r>
        <w:r w:rsidDel="003661FB">
          <w:rPr>
            <w:rFonts w:ascii="Arial" w:eastAsia="Arial" w:hAnsi="Arial" w:cs="Arial"/>
          </w:rPr>
          <w:delText>e</w:delText>
        </w:r>
        <w:r w:rsidDel="003661FB">
          <w:rPr>
            <w:rFonts w:ascii="Arial" w:eastAsia="Arial" w:hAnsi="Arial" w:cs="Arial"/>
            <w:spacing w:val="-3"/>
          </w:rPr>
          <w:delText>n</w:delText>
        </w:r>
        <w:r w:rsidDel="003661FB">
          <w:rPr>
            <w:rFonts w:ascii="Arial" w:eastAsia="Arial" w:hAnsi="Arial" w:cs="Arial"/>
          </w:rPr>
          <w:delText>t</w:delText>
        </w:r>
        <w:r w:rsidDel="003661FB">
          <w:rPr>
            <w:rFonts w:ascii="Arial" w:eastAsia="Arial" w:hAnsi="Arial" w:cs="Arial"/>
            <w:spacing w:val="19"/>
          </w:rPr>
          <w:delText xml:space="preserve"> </w:delText>
        </w:r>
        <w:r w:rsidDel="003661FB">
          <w:rPr>
            <w:rFonts w:ascii="Arial" w:eastAsia="Arial" w:hAnsi="Arial" w:cs="Arial"/>
            <w:spacing w:val="1"/>
          </w:rPr>
          <w:delText>m</w:delText>
        </w:r>
        <w:r w:rsidDel="003661FB">
          <w:rPr>
            <w:rFonts w:ascii="Arial" w:eastAsia="Arial" w:hAnsi="Arial" w:cs="Arial"/>
            <w:spacing w:val="-3"/>
          </w:rPr>
          <w:delText>e</w:delText>
        </w:r>
        <w:r w:rsidDel="003661FB">
          <w:rPr>
            <w:rFonts w:ascii="Arial" w:eastAsia="Arial" w:hAnsi="Arial" w:cs="Arial"/>
            <w:spacing w:val="1"/>
          </w:rPr>
          <w:delText>t</w:delText>
        </w:r>
        <w:r w:rsidDel="003661FB">
          <w:rPr>
            <w:rFonts w:ascii="Arial" w:eastAsia="Arial" w:hAnsi="Arial" w:cs="Arial"/>
          </w:rPr>
          <w:delText>hods</w:delText>
        </w:r>
        <w:r w:rsidDel="003661FB">
          <w:rPr>
            <w:rFonts w:ascii="Arial" w:eastAsia="Arial" w:hAnsi="Arial" w:cs="Arial"/>
            <w:spacing w:val="18"/>
          </w:rPr>
          <w:delText xml:space="preserve"> </w:delText>
        </w:r>
        <w:r w:rsidDel="003661FB">
          <w:rPr>
            <w:rFonts w:ascii="Arial" w:eastAsia="Arial" w:hAnsi="Arial" w:cs="Arial"/>
          </w:rPr>
          <w:delText>and poss</w:delText>
        </w:r>
        <w:r w:rsidDel="003661FB">
          <w:rPr>
            <w:rFonts w:ascii="Arial" w:eastAsia="Arial" w:hAnsi="Arial" w:cs="Arial"/>
            <w:spacing w:val="-1"/>
          </w:rPr>
          <w:delText>i</w:delText>
        </w:r>
        <w:r w:rsidDel="003661FB">
          <w:rPr>
            <w:rFonts w:ascii="Arial" w:eastAsia="Arial" w:hAnsi="Arial" w:cs="Arial"/>
          </w:rPr>
          <w:delText>b</w:delText>
        </w:r>
        <w:r w:rsidDel="003661FB">
          <w:rPr>
            <w:rFonts w:ascii="Arial" w:eastAsia="Arial" w:hAnsi="Arial" w:cs="Arial"/>
            <w:spacing w:val="-1"/>
          </w:rPr>
          <w:delText>l</w:delText>
        </w:r>
        <w:r w:rsidDel="003661FB">
          <w:rPr>
            <w:rFonts w:ascii="Arial" w:eastAsia="Arial" w:hAnsi="Arial" w:cs="Arial"/>
          </w:rPr>
          <w:delText>y</w:delText>
        </w:r>
        <w:r w:rsidDel="003661FB">
          <w:rPr>
            <w:rFonts w:ascii="Arial" w:eastAsia="Arial" w:hAnsi="Arial" w:cs="Arial"/>
            <w:spacing w:val="-1"/>
          </w:rPr>
          <w:delText xml:space="preserve"> </w:delText>
        </w:r>
        <w:r w:rsidDel="003661FB">
          <w:rPr>
            <w:rFonts w:ascii="Arial" w:eastAsia="Arial" w:hAnsi="Arial" w:cs="Arial"/>
          </w:rPr>
          <w:delText>p</w:delText>
        </w:r>
        <w:r w:rsidDel="003661FB">
          <w:rPr>
            <w:rFonts w:ascii="Arial" w:eastAsia="Arial" w:hAnsi="Arial" w:cs="Arial"/>
            <w:spacing w:val="1"/>
          </w:rPr>
          <w:delText>r</w:delText>
        </w:r>
        <w:r w:rsidDel="003661FB">
          <w:rPr>
            <w:rFonts w:ascii="Arial" w:eastAsia="Arial" w:hAnsi="Arial" w:cs="Arial"/>
          </w:rPr>
          <w:delText>ac</w:delText>
        </w:r>
        <w:r w:rsidDel="003661FB">
          <w:rPr>
            <w:rFonts w:ascii="Arial" w:eastAsia="Arial" w:hAnsi="Arial" w:cs="Arial"/>
            <w:spacing w:val="1"/>
          </w:rPr>
          <w:delText>t</w:delText>
        </w:r>
        <w:r w:rsidDel="003661FB">
          <w:rPr>
            <w:rFonts w:ascii="Arial" w:eastAsia="Arial" w:hAnsi="Arial" w:cs="Arial"/>
            <w:spacing w:val="-1"/>
          </w:rPr>
          <w:delText>i</w:delText>
        </w:r>
        <w:r w:rsidDel="003661FB">
          <w:rPr>
            <w:rFonts w:ascii="Arial" w:eastAsia="Arial" w:hAnsi="Arial" w:cs="Arial"/>
          </w:rPr>
          <w:delText>ces</w:delText>
        </w:r>
        <w:r w:rsidDel="003661FB">
          <w:rPr>
            <w:rFonts w:ascii="Arial" w:eastAsia="Arial" w:hAnsi="Arial" w:cs="Arial"/>
            <w:spacing w:val="1"/>
          </w:rPr>
          <w:delText xml:space="preserve"> </w:delText>
        </w:r>
        <w:r w:rsidDel="003661FB">
          <w:rPr>
            <w:rFonts w:ascii="Arial" w:eastAsia="Arial" w:hAnsi="Arial" w:cs="Arial"/>
          </w:rPr>
          <w:delText>shou</w:delText>
        </w:r>
        <w:r w:rsidDel="003661FB">
          <w:rPr>
            <w:rFonts w:ascii="Arial" w:eastAsia="Arial" w:hAnsi="Arial" w:cs="Arial"/>
            <w:spacing w:val="-1"/>
          </w:rPr>
          <w:delText>l</w:delText>
        </w:r>
        <w:r w:rsidDel="003661FB">
          <w:rPr>
            <w:rFonts w:ascii="Arial" w:eastAsia="Arial" w:hAnsi="Arial" w:cs="Arial"/>
          </w:rPr>
          <w:delText>d</w:delText>
        </w:r>
        <w:r w:rsidDel="003661FB">
          <w:rPr>
            <w:rFonts w:ascii="Arial" w:eastAsia="Arial" w:hAnsi="Arial" w:cs="Arial"/>
            <w:spacing w:val="-2"/>
          </w:rPr>
          <w:delText xml:space="preserve"> </w:delText>
        </w:r>
        <w:r w:rsidDel="003661FB">
          <w:rPr>
            <w:rFonts w:ascii="Arial" w:eastAsia="Arial" w:hAnsi="Arial" w:cs="Arial"/>
          </w:rPr>
          <w:delText>be</w:delText>
        </w:r>
        <w:r w:rsidDel="003661FB">
          <w:rPr>
            <w:rFonts w:ascii="Arial" w:eastAsia="Arial" w:hAnsi="Arial" w:cs="Arial"/>
            <w:spacing w:val="1"/>
          </w:rPr>
          <w:delText xml:space="preserve"> </w:delText>
        </w:r>
        <w:r w:rsidDel="003661FB">
          <w:rPr>
            <w:rFonts w:ascii="Arial" w:eastAsia="Arial" w:hAnsi="Arial" w:cs="Arial"/>
            <w:spacing w:val="-3"/>
          </w:rPr>
          <w:delText>o</w:delText>
        </w:r>
        <w:r w:rsidDel="003661FB">
          <w:rPr>
            <w:rFonts w:ascii="Arial" w:eastAsia="Arial" w:hAnsi="Arial" w:cs="Arial"/>
            <w:spacing w:val="1"/>
          </w:rPr>
          <w:delText>ff</w:delText>
        </w:r>
        <w:r w:rsidDel="003661FB">
          <w:rPr>
            <w:rFonts w:ascii="Arial" w:eastAsia="Arial" w:hAnsi="Arial" w:cs="Arial"/>
            <w:spacing w:val="-3"/>
          </w:rPr>
          <w:delText>e</w:delText>
        </w:r>
        <w:r w:rsidDel="003661FB">
          <w:rPr>
            <w:rFonts w:ascii="Arial" w:eastAsia="Arial" w:hAnsi="Arial" w:cs="Arial"/>
            <w:spacing w:val="1"/>
          </w:rPr>
          <w:delText>r</w:delText>
        </w:r>
        <w:r w:rsidDel="003661FB">
          <w:rPr>
            <w:rFonts w:ascii="Arial" w:eastAsia="Arial" w:hAnsi="Arial" w:cs="Arial"/>
          </w:rPr>
          <w:delText>ed</w:delText>
        </w:r>
        <w:r w:rsidDel="003661FB">
          <w:rPr>
            <w:rFonts w:ascii="Arial" w:eastAsia="Arial" w:hAnsi="Arial" w:cs="Arial"/>
            <w:spacing w:val="-2"/>
          </w:rPr>
          <w:delText xml:space="preserve"> </w:delText>
        </w:r>
        <w:r w:rsidDel="003661FB">
          <w:rPr>
            <w:rFonts w:ascii="Arial" w:eastAsia="Arial" w:hAnsi="Arial" w:cs="Arial"/>
            <w:spacing w:val="1"/>
          </w:rPr>
          <w:delText>t</w:delText>
        </w:r>
        <w:r w:rsidDel="003661FB">
          <w:rPr>
            <w:rFonts w:ascii="Arial" w:eastAsia="Arial" w:hAnsi="Arial" w:cs="Arial"/>
          </w:rPr>
          <w:delText>he</w:delText>
        </w:r>
        <w:r w:rsidDel="003661FB">
          <w:rPr>
            <w:rFonts w:ascii="Arial" w:eastAsia="Arial" w:hAnsi="Arial" w:cs="Arial"/>
            <w:spacing w:val="1"/>
          </w:rPr>
          <w:delText xml:space="preserve"> </w:delText>
        </w:r>
        <w:r w:rsidDel="003661FB">
          <w:rPr>
            <w:rFonts w:ascii="Arial" w:eastAsia="Arial" w:hAnsi="Arial" w:cs="Arial"/>
            <w:spacing w:val="-1"/>
          </w:rPr>
          <w:delText>i</w:delText>
        </w:r>
        <w:r w:rsidDel="003661FB">
          <w:rPr>
            <w:rFonts w:ascii="Arial" w:eastAsia="Arial" w:hAnsi="Arial" w:cs="Arial"/>
          </w:rPr>
          <w:delText>n</w:delText>
        </w:r>
        <w:r w:rsidDel="003661FB">
          <w:rPr>
            <w:rFonts w:ascii="Arial" w:eastAsia="Arial" w:hAnsi="Arial" w:cs="Arial"/>
            <w:spacing w:val="-2"/>
          </w:rPr>
          <w:delText>s</w:delText>
        </w:r>
        <w:r w:rsidDel="003661FB">
          <w:rPr>
            <w:rFonts w:ascii="Arial" w:eastAsia="Arial" w:hAnsi="Arial" w:cs="Arial"/>
            <w:spacing w:val="1"/>
          </w:rPr>
          <w:delText>tr</w:delText>
        </w:r>
        <w:r w:rsidDel="003661FB">
          <w:rPr>
            <w:rFonts w:ascii="Arial" w:eastAsia="Arial" w:hAnsi="Arial" w:cs="Arial"/>
          </w:rPr>
          <w:delText>u</w:delText>
        </w:r>
        <w:r w:rsidDel="003661FB">
          <w:rPr>
            <w:rFonts w:ascii="Arial" w:eastAsia="Arial" w:hAnsi="Arial" w:cs="Arial"/>
            <w:spacing w:val="-2"/>
          </w:rPr>
          <w:delText>c</w:delText>
        </w:r>
        <w:r w:rsidDel="003661FB">
          <w:rPr>
            <w:rFonts w:ascii="Arial" w:eastAsia="Arial" w:hAnsi="Arial" w:cs="Arial"/>
            <w:spacing w:val="1"/>
          </w:rPr>
          <w:delText>t</w:delText>
        </w:r>
        <w:r w:rsidDel="003661FB">
          <w:rPr>
            <w:rFonts w:ascii="Arial" w:eastAsia="Arial" w:hAnsi="Arial" w:cs="Arial"/>
          </w:rPr>
          <w:delText>o</w:delText>
        </w:r>
        <w:r w:rsidDel="003661FB">
          <w:rPr>
            <w:rFonts w:ascii="Arial" w:eastAsia="Arial" w:hAnsi="Arial" w:cs="Arial"/>
            <w:spacing w:val="-2"/>
          </w:rPr>
          <w:delText>r</w:delText>
        </w:r>
        <w:r w:rsidDel="003661FB">
          <w:rPr>
            <w:rFonts w:ascii="Arial" w:eastAsia="Arial" w:hAnsi="Arial" w:cs="Arial"/>
          </w:rPr>
          <w:delText>s</w:delText>
        </w:r>
        <w:r w:rsidDel="003661FB">
          <w:rPr>
            <w:rFonts w:ascii="Arial" w:eastAsia="Arial" w:hAnsi="Arial" w:cs="Arial"/>
            <w:spacing w:val="1"/>
          </w:rPr>
          <w:delText xml:space="preserve"> </w:delText>
        </w:r>
        <w:r w:rsidDel="003661FB">
          <w:rPr>
            <w:rFonts w:ascii="Arial" w:eastAsia="Arial" w:hAnsi="Arial" w:cs="Arial"/>
          </w:rPr>
          <w:delText>and</w:delText>
        </w:r>
        <w:r w:rsidDel="003661FB">
          <w:rPr>
            <w:rFonts w:ascii="Arial" w:eastAsia="Arial" w:hAnsi="Arial" w:cs="Arial"/>
            <w:spacing w:val="1"/>
          </w:rPr>
          <w:delText xml:space="preserve"> </w:delText>
        </w:r>
        <w:r w:rsidDel="003661FB">
          <w:rPr>
            <w:rFonts w:ascii="Arial" w:eastAsia="Arial" w:hAnsi="Arial" w:cs="Arial"/>
          </w:rPr>
          <w:delText>a</w:delText>
        </w:r>
        <w:r w:rsidDel="003661FB">
          <w:rPr>
            <w:rFonts w:ascii="Arial" w:eastAsia="Arial" w:hAnsi="Arial" w:cs="Arial"/>
            <w:spacing w:val="-2"/>
          </w:rPr>
          <w:delText>s</w:delText>
        </w:r>
        <w:r w:rsidDel="003661FB">
          <w:rPr>
            <w:rFonts w:ascii="Arial" w:eastAsia="Arial" w:hAnsi="Arial" w:cs="Arial"/>
          </w:rPr>
          <w:delText>sesso</w:delText>
        </w:r>
        <w:r w:rsidDel="003661FB">
          <w:rPr>
            <w:rFonts w:ascii="Arial" w:eastAsia="Arial" w:hAnsi="Arial" w:cs="Arial"/>
            <w:spacing w:val="-2"/>
          </w:rPr>
          <w:delText>r</w:delText>
        </w:r>
        <w:r w:rsidDel="003661FB">
          <w:rPr>
            <w:rFonts w:ascii="Arial" w:eastAsia="Arial" w:hAnsi="Arial" w:cs="Arial"/>
          </w:rPr>
          <w:delText>s</w:delText>
        </w:r>
        <w:r w:rsidDel="003661FB">
          <w:rPr>
            <w:rFonts w:ascii="Arial" w:eastAsia="Arial" w:hAnsi="Arial" w:cs="Arial"/>
            <w:spacing w:val="1"/>
          </w:rPr>
          <w:delText xml:space="preserve"> </w:delText>
        </w:r>
        <w:r w:rsidDel="003661FB">
          <w:rPr>
            <w:rFonts w:ascii="Arial" w:eastAsia="Arial" w:hAnsi="Arial" w:cs="Arial"/>
            <w:spacing w:val="-3"/>
          </w:rPr>
          <w:delText>a</w:delText>
        </w:r>
        <w:r w:rsidDel="003661FB">
          <w:rPr>
            <w:rFonts w:ascii="Arial" w:eastAsia="Arial" w:hAnsi="Arial" w:cs="Arial"/>
          </w:rPr>
          <w:delText>t</w:delText>
        </w:r>
        <w:r w:rsidDel="003661FB">
          <w:rPr>
            <w:rFonts w:ascii="Arial" w:eastAsia="Arial" w:hAnsi="Arial" w:cs="Arial"/>
            <w:spacing w:val="2"/>
          </w:rPr>
          <w:delText xml:space="preserve"> </w:delText>
        </w:r>
        <w:r w:rsidDel="003661FB">
          <w:rPr>
            <w:rFonts w:ascii="Arial" w:eastAsia="Arial" w:hAnsi="Arial" w:cs="Arial"/>
          </w:rPr>
          <w:delText>a</w:delText>
        </w:r>
        <w:r w:rsidDel="003661FB">
          <w:rPr>
            <w:rFonts w:ascii="Arial" w:eastAsia="Arial" w:hAnsi="Arial" w:cs="Arial"/>
            <w:spacing w:val="-2"/>
          </w:rPr>
          <w:delText xml:space="preserve"> </w:delText>
        </w:r>
        <w:r w:rsidDel="003661FB">
          <w:rPr>
            <w:rFonts w:ascii="Arial" w:eastAsia="Arial" w:hAnsi="Arial" w:cs="Arial"/>
            <w:spacing w:val="1"/>
          </w:rPr>
          <w:delText>r</w:delText>
        </w:r>
        <w:r w:rsidDel="003661FB">
          <w:rPr>
            <w:rFonts w:ascii="Arial" w:eastAsia="Arial" w:hAnsi="Arial" w:cs="Arial"/>
            <w:spacing w:val="-3"/>
          </w:rPr>
          <w:delText>e</w:delText>
        </w:r>
        <w:r w:rsidDel="003661FB">
          <w:rPr>
            <w:rFonts w:ascii="Arial" w:eastAsia="Arial" w:hAnsi="Arial" w:cs="Arial"/>
          </w:rPr>
          <w:delText>gu</w:delText>
        </w:r>
        <w:r w:rsidDel="003661FB">
          <w:rPr>
            <w:rFonts w:ascii="Arial" w:eastAsia="Arial" w:hAnsi="Arial" w:cs="Arial"/>
            <w:spacing w:val="-1"/>
          </w:rPr>
          <w:delText>l</w:delText>
        </w:r>
        <w:r w:rsidDel="003661FB">
          <w:rPr>
            <w:rFonts w:ascii="Arial" w:eastAsia="Arial" w:hAnsi="Arial" w:cs="Arial"/>
          </w:rPr>
          <w:delText>ar</w:delText>
        </w:r>
        <w:r w:rsidDel="003661FB">
          <w:rPr>
            <w:rFonts w:ascii="Arial" w:eastAsia="Arial" w:hAnsi="Arial" w:cs="Arial"/>
            <w:spacing w:val="2"/>
          </w:rPr>
          <w:delText xml:space="preserve"> </w:delText>
        </w:r>
        <w:r w:rsidDel="003661FB">
          <w:rPr>
            <w:rFonts w:ascii="Arial" w:eastAsia="Arial" w:hAnsi="Arial" w:cs="Arial"/>
          </w:rPr>
          <w:delText>bas</w:delText>
        </w:r>
        <w:r w:rsidDel="003661FB">
          <w:rPr>
            <w:rFonts w:ascii="Arial" w:eastAsia="Arial" w:hAnsi="Arial" w:cs="Arial"/>
            <w:spacing w:val="-1"/>
          </w:rPr>
          <w:delText>i</w:delText>
        </w:r>
        <w:r w:rsidDel="003661FB">
          <w:rPr>
            <w:rFonts w:ascii="Arial" w:eastAsia="Arial" w:hAnsi="Arial" w:cs="Arial"/>
          </w:rPr>
          <w:delText>s.</w:delText>
        </w:r>
      </w:del>
    </w:p>
    <w:p w:rsidR="003661FB" w:rsidDel="00450CCF" w:rsidRDefault="003661FB" w:rsidP="003661FB">
      <w:pPr>
        <w:spacing w:before="9" w:after="0" w:line="110" w:lineRule="exact"/>
        <w:rPr>
          <w:sz w:val="11"/>
          <w:szCs w:val="11"/>
        </w:rPr>
      </w:pPr>
    </w:p>
    <w:p w:rsidR="003661FB" w:rsidDel="00450CCF" w:rsidRDefault="00071E95">
      <w:pPr>
        <w:spacing w:after="0" w:line="240" w:lineRule="auto"/>
        <w:ind w:left="298" w:right="4433"/>
        <w:jc w:val="both"/>
        <w:rPr>
          <w:rFonts w:ascii="Arial" w:eastAsia="Arial" w:hAnsi="Arial" w:cs="Arial"/>
        </w:rPr>
        <w:pPrChange w:id="67" w:author="Kerrie Abercrombie" w:date="2016-02-17T15:25:00Z">
          <w:pPr>
            <w:spacing w:after="0" w:line="240" w:lineRule="auto"/>
            <w:ind w:left="298" w:right="7434"/>
            <w:jc w:val="both"/>
          </w:pPr>
        </w:pPrChange>
      </w:pPr>
      <w:r>
        <w:pict>
          <v:group id="_x0000_s1740" style="position:absolute;left:0;text-align:left;margin-left:62.3pt;margin-top:.1pt;width:.1pt;height:18.7pt;z-index:-251616768;mso-position-horizontal-relative:page" coordorigin="1246,2" coordsize="2,374">
            <v:shape id="_x0000_s1741" style="position:absolute;left:1246;top:2;width:2;height:374" coordorigin="1246,2" coordsize="0,374" path="m1246,2r,375e" filled="f" strokeweight=".82pt">
              <v:path arrowok="t"/>
            </v:shape>
            <w10:wrap anchorx="page"/>
          </v:group>
        </w:pict>
      </w:r>
      <w:r w:rsidR="003661FB" w:rsidDel="00450CCF">
        <w:rPr>
          <w:rFonts w:ascii="Arial" w:eastAsia="Arial" w:hAnsi="Arial" w:cs="Arial"/>
          <w:strike/>
          <w:color w:val="818181"/>
        </w:rPr>
        <w:t>5</w:t>
      </w:r>
      <w:r w:rsidR="003661FB" w:rsidDel="00450CCF">
        <w:rPr>
          <w:rFonts w:ascii="Arial" w:eastAsia="Arial" w:hAnsi="Arial" w:cs="Arial"/>
          <w:strike/>
          <w:color w:val="818181"/>
          <w:spacing w:val="1"/>
        </w:rPr>
        <w:t>.</w:t>
      </w:r>
      <w:r w:rsidR="003661FB" w:rsidDel="00450CCF">
        <w:rPr>
          <w:rFonts w:ascii="Arial" w:eastAsia="Arial" w:hAnsi="Arial" w:cs="Arial"/>
          <w:strike/>
          <w:color w:val="818181"/>
        </w:rPr>
        <w:t>3</w:t>
      </w:r>
      <w:r w:rsidR="003661FB" w:rsidDel="00450CCF">
        <w:rPr>
          <w:rFonts w:ascii="Arial" w:eastAsia="Arial" w:hAnsi="Arial" w:cs="Arial"/>
          <w:strike/>
          <w:color w:val="818181"/>
          <w:spacing w:val="1"/>
        </w:rPr>
        <w:t>.</w:t>
      </w:r>
      <w:r w:rsidR="003661FB" w:rsidDel="00450CCF">
        <w:rPr>
          <w:rFonts w:ascii="Arial" w:eastAsia="Arial" w:hAnsi="Arial" w:cs="Arial"/>
          <w:strike/>
          <w:color w:val="818181"/>
        </w:rPr>
        <w:t>5</w:t>
      </w:r>
      <w:del w:id="68" w:author="Kerrie Abercrombie" w:date="2016-02-17T15:25:00Z">
        <w:r w:rsidR="003661FB" w:rsidDel="003661FB">
          <w:rPr>
            <w:rFonts w:ascii="Arial" w:eastAsia="Arial" w:hAnsi="Arial" w:cs="Arial"/>
            <w:color w:val="818181"/>
            <w:spacing w:val="-3"/>
            <w:u w:val="single" w:color="818181"/>
          </w:rPr>
          <w:delText>7</w:delText>
        </w:r>
        <w:r w:rsidR="003661FB" w:rsidDel="003661FB">
          <w:rPr>
            <w:rFonts w:ascii="Arial" w:eastAsia="Arial" w:hAnsi="Arial" w:cs="Arial"/>
            <w:color w:val="818181"/>
            <w:spacing w:val="1"/>
            <w:u w:val="single" w:color="818181"/>
          </w:rPr>
          <w:delText>.</w:delText>
        </w:r>
        <w:r w:rsidR="003661FB" w:rsidDel="003661FB">
          <w:rPr>
            <w:rFonts w:ascii="Arial" w:eastAsia="Arial" w:hAnsi="Arial" w:cs="Arial"/>
            <w:color w:val="818181"/>
            <w:u w:val="single" w:color="818181"/>
          </w:rPr>
          <w:delText>3</w:delText>
        </w:r>
        <w:r w:rsidR="003661FB" w:rsidDel="003661FB">
          <w:rPr>
            <w:rFonts w:ascii="Arial" w:eastAsia="Arial" w:hAnsi="Arial" w:cs="Arial"/>
            <w:color w:val="818181"/>
            <w:spacing w:val="1"/>
            <w:u w:val="single" w:color="818181"/>
          </w:rPr>
          <w:delText>.</w:delText>
        </w:r>
        <w:r w:rsidR="003661FB" w:rsidDel="003661FB">
          <w:rPr>
            <w:rFonts w:ascii="Arial" w:eastAsia="Arial" w:hAnsi="Arial" w:cs="Arial"/>
            <w:color w:val="818181"/>
            <w:spacing w:val="9"/>
            <w:u w:val="single" w:color="818181"/>
          </w:rPr>
          <w:delText>5</w:delText>
        </w:r>
      </w:del>
      <w:ins w:id="69" w:author="Kerrie Abercrombie" w:date="2016-02-17T15:25:00Z">
        <w:r w:rsidR="003661FB">
          <w:rPr>
            <w:rFonts w:ascii="Arial" w:eastAsia="Arial" w:hAnsi="Arial" w:cs="Arial"/>
            <w:color w:val="818181"/>
            <w:spacing w:val="9"/>
            <w:u w:val="single" w:color="818181"/>
          </w:rPr>
          <w:t xml:space="preserve"> </w:t>
        </w:r>
      </w:ins>
      <w:ins w:id="70" w:author="Kerrie Abercrombie" w:date="2016-02-17T15:24:00Z">
        <w:r w:rsidR="003661FB">
          <w:rPr>
            <w:rFonts w:ascii="Arial" w:eastAsia="Arial" w:hAnsi="Arial" w:cs="Arial"/>
            <w:color w:val="818181"/>
            <w:spacing w:val="9"/>
            <w:u w:val="single" w:color="818181"/>
          </w:rPr>
          <w:t xml:space="preserve">5.1 </w:t>
        </w:r>
      </w:ins>
      <w:r w:rsidR="003661FB" w:rsidDel="00450CCF">
        <w:rPr>
          <w:rFonts w:ascii="Arial" w:eastAsia="Arial" w:hAnsi="Arial" w:cs="Arial"/>
          <w:color w:val="000000"/>
          <w:spacing w:val="1"/>
        </w:rPr>
        <w:t>I</w:t>
      </w:r>
      <w:r w:rsidR="003661FB" w:rsidDel="00450CCF">
        <w:rPr>
          <w:rFonts w:ascii="Arial" w:eastAsia="Arial" w:hAnsi="Arial" w:cs="Arial"/>
          <w:color w:val="000000"/>
        </w:rPr>
        <w:t>ns</w:t>
      </w:r>
      <w:r w:rsidR="003661FB" w:rsidDel="00450CCF">
        <w:rPr>
          <w:rFonts w:ascii="Arial" w:eastAsia="Arial" w:hAnsi="Arial" w:cs="Arial"/>
          <w:color w:val="000000"/>
          <w:spacing w:val="-1"/>
        </w:rPr>
        <w:t>t</w:t>
      </w:r>
      <w:r w:rsidR="003661FB" w:rsidDel="00450CCF">
        <w:rPr>
          <w:rFonts w:ascii="Arial" w:eastAsia="Arial" w:hAnsi="Arial" w:cs="Arial"/>
          <w:color w:val="000000"/>
          <w:spacing w:val="1"/>
        </w:rPr>
        <w:t>r</w:t>
      </w:r>
      <w:r w:rsidR="003661FB" w:rsidDel="00450CCF">
        <w:rPr>
          <w:rFonts w:ascii="Arial" w:eastAsia="Arial" w:hAnsi="Arial" w:cs="Arial"/>
          <w:color w:val="000000"/>
        </w:rPr>
        <w:t>uc</w:t>
      </w:r>
      <w:r w:rsidR="003661FB" w:rsidDel="00450CCF">
        <w:rPr>
          <w:rFonts w:ascii="Arial" w:eastAsia="Arial" w:hAnsi="Arial" w:cs="Arial"/>
          <w:color w:val="000000"/>
          <w:spacing w:val="1"/>
        </w:rPr>
        <w:t>t</w:t>
      </w:r>
      <w:r w:rsidR="003661FB" w:rsidDel="00450CCF">
        <w:rPr>
          <w:rFonts w:ascii="Arial" w:eastAsia="Arial" w:hAnsi="Arial" w:cs="Arial"/>
          <w:color w:val="000000"/>
          <w:spacing w:val="-3"/>
        </w:rPr>
        <w:t>o</w:t>
      </w:r>
      <w:r w:rsidR="003661FB" w:rsidDel="00450CCF">
        <w:rPr>
          <w:rFonts w:ascii="Arial" w:eastAsia="Arial" w:hAnsi="Arial" w:cs="Arial"/>
          <w:color w:val="000000"/>
          <w:spacing w:val="1"/>
        </w:rPr>
        <w:t>r</w:t>
      </w:r>
      <w:r w:rsidR="003661FB" w:rsidDel="00450CCF">
        <w:rPr>
          <w:rFonts w:ascii="Arial" w:eastAsia="Arial" w:hAnsi="Arial" w:cs="Arial"/>
          <w:color w:val="000000"/>
        </w:rPr>
        <w:t>s</w:t>
      </w:r>
    </w:p>
    <w:p w:rsidR="003661FB" w:rsidDel="00450CCF" w:rsidRDefault="003661FB" w:rsidP="003661FB">
      <w:pPr>
        <w:spacing w:before="1" w:after="0" w:line="120" w:lineRule="exact"/>
        <w:rPr>
          <w:sz w:val="12"/>
          <w:szCs w:val="12"/>
        </w:rPr>
      </w:pPr>
    </w:p>
    <w:p w:rsidR="003661FB" w:rsidRPr="003661FB" w:rsidDel="00450CCF" w:rsidRDefault="003661FB" w:rsidP="003661FB">
      <w:pPr>
        <w:spacing w:after="0" w:line="240" w:lineRule="auto"/>
        <w:ind w:left="298" w:right="5176"/>
        <w:jc w:val="both"/>
        <w:rPr>
          <w:rFonts w:ascii="Arial" w:eastAsia="Arial" w:hAnsi="Arial" w:cs="Arial"/>
        </w:rPr>
      </w:pPr>
      <w:r w:rsidDel="00450CCF">
        <w:rPr>
          <w:rFonts w:ascii="Arial" w:eastAsia="Arial" w:hAnsi="Arial" w:cs="Arial"/>
          <w:spacing w:val="-1"/>
        </w:rPr>
        <w:t>A</w:t>
      </w:r>
      <w:r w:rsidDel="00450CCF">
        <w:rPr>
          <w:rFonts w:ascii="Arial" w:eastAsia="Arial" w:hAnsi="Arial" w:cs="Arial"/>
        </w:rPr>
        <w:t>ny</w:t>
      </w:r>
      <w:r w:rsidDel="00450CCF">
        <w:rPr>
          <w:rFonts w:ascii="Arial" w:eastAsia="Arial" w:hAnsi="Arial" w:cs="Arial"/>
          <w:spacing w:val="-1"/>
        </w:rPr>
        <w:t xml:space="preserve"> </w:t>
      </w:r>
      <w:r w:rsidDel="00450CCF">
        <w:rPr>
          <w:rFonts w:ascii="Arial" w:eastAsia="Arial" w:hAnsi="Arial" w:cs="Arial"/>
        </w:rPr>
        <w:t>pe</w:t>
      </w:r>
      <w:r w:rsidDel="00450CCF">
        <w:rPr>
          <w:rFonts w:ascii="Arial" w:eastAsia="Arial" w:hAnsi="Arial" w:cs="Arial"/>
          <w:spacing w:val="1"/>
        </w:rPr>
        <w:t>r</w:t>
      </w:r>
      <w:r w:rsidDel="00450CCF">
        <w:rPr>
          <w:rFonts w:ascii="Arial" w:eastAsia="Arial" w:hAnsi="Arial" w:cs="Arial"/>
        </w:rPr>
        <w:t>son</w:t>
      </w:r>
      <w:r w:rsidDel="00450CCF">
        <w:rPr>
          <w:rFonts w:ascii="Arial" w:eastAsia="Arial" w:hAnsi="Arial" w:cs="Arial"/>
          <w:spacing w:val="1"/>
        </w:rPr>
        <w:t xml:space="preserve"> </w:t>
      </w:r>
      <w:r w:rsidDel="00450CCF">
        <w:rPr>
          <w:rFonts w:ascii="Arial" w:eastAsia="Arial" w:hAnsi="Arial" w:cs="Arial"/>
        </w:rPr>
        <w:t>condu</w:t>
      </w:r>
      <w:r w:rsidDel="00450CCF">
        <w:rPr>
          <w:rFonts w:ascii="Arial" w:eastAsia="Arial" w:hAnsi="Arial" w:cs="Arial"/>
          <w:spacing w:val="-2"/>
        </w:rPr>
        <w:t>c</w:t>
      </w:r>
      <w:r w:rsidDel="00450CCF">
        <w:rPr>
          <w:rFonts w:ascii="Arial" w:eastAsia="Arial" w:hAnsi="Arial" w:cs="Arial"/>
          <w:spacing w:val="1"/>
        </w:rPr>
        <w:t>t</w:t>
      </w:r>
      <w:r w:rsidDel="00450CCF">
        <w:rPr>
          <w:rFonts w:ascii="Arial" w:eastAsia="Arial" w:hAnsi="Arial" w:cs="Arial"/>
          <w:spacing w:val="-1"/>
        </w:rPr>
        <w:t>i</w:t>
      </w:r>
      <w:r w:rsidDel="00450CCF">
        <w:rPr>
          <w:rFonts w:ascii="Arial" w:eastAsia="Arial" w:hAnsi="Arial" w:cs="Arial"/>
        </w:rPr>
        <w:t>ng</w:t>
      </w:r>
      <w:r w:rsidDel="00450CCF">
        <w:rPr>
          <w:rFonts w:ascii="Arial" w:eastAsia="Arial" w:hAnsi="Arial" w:cs="Arial"/>
          <w:spacing w:val="1"/>
        </w:rPr>
        <w:t xml:space="preserve"> </w:t>
      </w:r>
      <w:r w:rsidDel="00450CCF">
        <w:rPr>
          <w:rFonts w:ascii="Arial" w:eastAsia="Arial" w:hAnsi="Arial" w:cs="Arial"/>
          <w:spacing w:val="-3"/>
        </w:rPr>
        <w:t>V</w:t>
      </w:r>
      <w:r w:rsidDel="00450CCF">
        <w:rPr>
          <w:rFonts w:ascii="Arial" w:eastAsia="Arial" w:hAnsi="Arial" w:cs="Arial"/>
          <w:spacing w:val="2"/>
        </w:rPr>
        <w:t>T</w:t>
      </w:r>
      <w:r w:rsidDel="00450CCF">
        <w:rPr>
          <w:rFonts w:ascii="Arial" w:eastAsia="Arial" w:hAnsi="Arial" w:cs="Arial"/>
        </w:rPr>
        <w:t>S</w:t>
      </w:r>
      <w:r w:rsidDel="00450CCF">
        <w:rPr>
          <w:rFonts w:ascii="Arial" w:eastAsia="Arial" w:hAnsi="Arial" w:cs="Arial"/>
          <w:spacing w:val="-2"/>
        </w:rPr>
        <w:t xml:space="preserve"> </w:t>
      </w:r>
      <w:r w:rsidDel="00450CCF">
        <w:rPr>
          <w:rFonts w:ascii="Arial" w:eastAsia="Arial" w:hAnsi="Arial" w:cs="Arial"/>
          <w:spacing w:val="1"/>
        </w:rPr>
        <w:t>tr</w:t>
      </w:r>
      <w:r w:rsidDel="00450CCF">
        <w:rPr>
          <w:rFonts w:ascii="Arial" w:eastAsia="Arial" w:hAnsi="Arial" w:cs="Arial"/>
        </w:rPr>
        <w:t>a</w:t>
      </w:r>
      <w:r w:rsidDel="00450CCF">
        <w:rPr>
          <w:rFonts w:ascii="Arial" w:eastAsia="Arial" w:hAnsi="Arial" w:cs="Arial"/>
          <w:spacing w:val="-1"/>
        </w:rPr>
        <w:t>i</w:t>
      </w:r>
      <w:r w:rsidDel="00450CCF">
        <w:rPr>
          <w:rFonts w:ascii="Arial" w:eastAsia="Arial" w:hAnsi="Arial" w:cs="Arial"/>
        </w:rPr>
        <w:t>n</w:t>
      </w:r>
      <w:r w:rsidDel="00450CCF">
        <w:rPr>
          <w:rFonts w:ascii="Arial" w:eastAsia="Arial" w:hAnsi="Arial" w:cs="Arial"/>
          <w:spacing w:val="-1"/>
        </w:rPr>
        <w:t>i</w:t>
      </w:r>
      <w:r w:rsidDel="00450CCF">
        <w:rPr>
          <w:rFonts w:ascii="Arial" w:eastAsia="Arial" w:hAnsi="Arial" w:cs="Arial"/>
          <w:spacing w:val="-3"/>
        </w:rPr>
        <w:t>n</w:t>
      </w:r>
      <w:r w:rsidDel="00450CCF">
        <w:rPr>
          <w:rFonts w:ascii="Arial" w:eastAsia="Arial" w:hAnsi="Arial" w:cs="Arial"/>
        </w:rPr>
        <w:t>g</w:t>
      </w:r>
      <w:r w:rsidDel="00450CCF">
        <w:rPr>
          <w:rFonts w:ascii="Arial" w:eastAsia="Arial" w:hAnsi="Arial" w:cs="Arial"/>
          <w:spacing w:val="3"/>
        </w:rPr>
        <w:t xml:space="preserve"> </w:t>
      </w:r>
      <w:r w:rsidDel="00450CCF">
        <w:rPr>
          <w:rFonts w:ascii="Arial" w:eastAsia="Arial" w:hAnsi="Arial" w:cs="Arial"/>
        </w:rPr>
        <w:t>shou</w:t>
      </w:r>
      <w:r w:rsidDel="00450CCF">
        <w:rPr>
          <w:rFonts w:ascii="Arial" w:eastAsia="Arial" w:hAnsi="Arial" w:cs="Arial"/>
          <w:spacing w:val="-1"/>
        </w:rPr>
        <w:t>l</w:t>
      </w:r>
      <w:r w:rsidDel="00450CCF">
        <w:rPr>
          <w:rFonts w:ascii="Arial" w:eastAsia="Arial" w:hAnsi="Arial" w:cs="Arial"/>
          <w:spacing w:val="-3"/>
        </w:rPr>
        <w:t>d</w:t>
      </w:r>
      <w:r w:rsidDel="00450CCF">
        <w:rPr>
          <w:rFonts w:ascii="Arial" w:eastAsia="Arial" w:hAnsi="Arial" w:cs="Arial"/>
        </w:rPr>
        <w:t>:</w:t>
      </w:r>
    </w:p>
    <w:p w:rsidR="003661FB" w:rsidDel="003661FB" w:rsidRDefault="003661FB" w:rsidP="003661FB">
      <w:pPr>
        <w:tabs>
          <w:tab w:val="left" w:pos="1000"/>
        </w:tabs>
        <w:spacing w:before="35" w:after="0" w:line="240" w:lineRule="auto"/>
        <w:ind w:left="1019" w:right="101" w:hanging="360"/>
        <w:jc w:val="both"/>
        <w:rPr>
          <w:del w:id="71" w:author="Kerrie Abercrombie" w:date="2016-02-17T15:25:00Z"/>
          <w:rFonts w:ascii="Arial" w:eastAsia="Arial" w:hAnsi="Arial" w:cs="Arial"/>
        </w:rPr>
      </w:pPr>
      <w:r w:rsidDel="00450CCF">
        <w:rPr>
          <w:rFonts w:ascii="Times New Roman" w:eastAsia="Times New Roman" w:hAnsi="Times New Roman" w:cs="Times New Roman"/>
          <w:w w:val="131"/>
        </w:rPr>
        <w:t>•</w:t>
      </w:r>
      <w:r w:rsidDel="00450CCF">
        <w:rPr>
          <w:rFonts w:ascii="Times New Roman" w:eastAsia="Times New Roman" w:hAnsi="Times New Roman" w:cs="Times New Roman"/>
        </w:rPr>
        <w:tab/>
      </w:r>
      <w:r w:rsidDel="00450CCF">
        <w:rPr>
          <w:rFonts w:ascii="Arial" w:eastAsia="Arial" w:hAnsi="Arial" w:cs="Arial"/>
        </w:rPr>
        <w:t>ha</w:t>
      </w:r>
      <w:r w:rsidDel="00450CCF">
        <w:rPr>
          <w:rFonts w:ascii="Arial" w:eastAsia="Arial" w:hAnsi="Arial" w:cs="Arial"/>
          <w:spacing w:val="-2"/>
        </w:rPr>
        <w:t>v</w:t>
      </w:r>
      <w:r w:rsidDel="00450CCF">
        <w:rPr>
          <w:rFonts w:ascii="Arial" w:eastAsia="Arial" w:hAnsi="Arial" w:cs="Arial"/>
        </w:rPr>
        <w:t>e</w:t>
      </w:r>
      <w:r w:rsidDel="00450CCF">
        <w:rPr>
          <w:rFonts w:ascii="Arial" w:eastAsia="Arial" w:hAnsi="Arial" w:cs="Arial"/>
          <w:spacing w:val="39"/>
        </w:rPr>
        <w:t xml:space="preserve"> </w:t>
      </w:r>
      <w:r w:rsidDel="00450CCF">
        <w:rPr>
          <w:rFonts w:ascii="Arial" w:eastAsia="Arial" w:hAnsi="Arial" w:cs="Arial"/>
        </w:rPr>
        <w:t>a</w:t>
      </w:r>
      <w:r w:rsidDel="00450CCF">
        <w:rPr>
          <w:rFonts w:ascii="Arial" w:eastAsia="Arial" w:hAnsi="Arial" w:cs="Arial"/>
          <w:spacing w:val="41"/>
        </w:rPr>
        <w:t xml:space="preserve"> </w:t>
      </w:r>
      <w:r w:rsidDel="00450CCF">
        <w:rPr>
          <w:rFonts w:ascii="Arial" w:eastAsia="Arial" w:hAnsi="Arial" w:cs="Arial"/>
        </w:rPr>
        <w:t>de</w:t>
      </w:r>
      <w:r w:rsidDel="00450CCF">
        <w:rPr>
          <w:rFonts w:ascii="Arial" w:eastAsia="Arial" w:hAnsi="Arial" w:cs="Arial"/>
          <w:spacing w:val="1"/>
        </w:rPr>
        <w:t>t</w:t>
      </w:r>
      <w:r w:rsidDel="00450CCF">
        <w:rPr>
          <w:rFonts w:ascii="Arial" w:eastAsia="Arial" w:hAnsi="Arial" w:cs="Arial"/>
        </w:rPr>
        <w:t>a</w:t>
      </w:r>
      <w:r w:rsidDel="00450CCF">
        <w:rPr>
          <w:rFonts w:ascii="Arial" w:eastAsia="Arial" w:hAnsi="Arial" w:cs="Arial"/>
          <w:spacing w:val="-1"/>
        </w:rPr>
        <w:t>il</w:t>
      </w:r>
      <w:r w:rsidDel="00450CCF">
        <w:rPr>
          <w:rFonts w:ascii="Arial" w:eastAsia="Arial" w:hAnsi="Arial" w:cs="Arial"/>
        </w:rPr>
        <w:t>ed</w:t>
      </w:r>
      <w:r w:rsidDel="00450CCF">
        <w:rPr>
          <w:rFonts w:ascii="Arial" w:eastAsia="Arial" w:hAnsi="Arial" w:cs="Arial"/>
          <w:spacing w:val="39"/>
        </w:rPr>
        <w:t xml:space="preserve"> </w:t>
      </w:r>
      <w:r w:rsidDel="00450CCF">
        <w:rPr>
          <w:rFonts w:ascii="Arial" w:eastAsia="Arial" w:hAnsi="Arial" w:cs="Arial"/>
        </w:rPr>
        <w:t>unde</w:t>
      </w:r>
      <w:r w:rsidDel="00450CCF">
        <w:rPr>
          <w:rFonts w:ascii="Arial" w:eastAsia="Arial" w:hAnsi="Arial" w:cs="Arial"/>
          <w:spacing w:val="1"/>
        </w:rPr>
        <w:t>r</w:t>
      </w:r>
      <w:r w:rsidDel="00450CCF">
        <w:rPr>
          <w:rFonts w:ascii="Arial" w:eastAsia="Arial" w:hAnsi="Arial" w:cs="Arial"/>
        </w:rPr>
        <w:t>s</w:t>
      </w:r>
      <w:r w:rsidDel="00450CCF">
        <w:rPr>
          <w:rFonts w:ascii="Arial" w:eastAsia="Arial" w:hAnsi="Arial" w:cs="Arial"/>
          <w:spacing w:val="1"/>
        </w:rPr>
        <w:t>t</w:t>
      </w:r>
      <w:r w:rsidDel="00450CCF">
        <w:rPr>
          <w:rFonts w:ascii="Arial" w:eastAsia="Arial" w:hAnsi="Arial" w:cs="Arial"/>
        </w:rPr>
        <w:t>and</w:t>
      </w:r>
      <w:r w:rsidDel="00450CCF">
        <w:rPr>
          <w:rFonts w:ascii="Arial" w:eastAsia="Arial" w:hAnsi="Arial" w:cs="Arial"/>
          <w:spacing w:val="-1"/>
        </w:rPr>
        <w:t>i</w:t>
      </w:r>
      <w:r w:rsidDel="00450CCF">
        <w:rPr>
          <w:rFonts w:ascii="Arial" w:eastAsia="Arial" w:hAnsi="Arial" w:cs="Arial"/>
        </w:rPr>
        <w:t>ng</w:t>
      </w:r>
      <w:r w:rsidDel="00450CCF">
        <w:rPr>
          <w:rFonts w:ascii="Arial" w:eastAsia="Arial" w:hAnsi="Arial" w:cs="Arial"/>
          <w:spacing w:val="41"/>
        </w:rPr>
        <w:t xml:space="preserve"> </w:t>
      </w:r>
      <w:r w:rsidDel="00450CCF">
        <w:rPr>
          <w:rFonts w:ascii="Arial" w:eastAsia="Arial" w:hAnsi="Arial" w:cs="Arial"/>
          <w:spacing w:val="-3"/>
        </w:rPr>
        <w:t>o</w:t>
      </w:r>
      <w:r w:rsidDel="00450CCF">
        <w:rPr>
          <w:rFonts w:ascii="Arial" w:eastAsia="Arial" w:hAnsi="Arial" w:cs="Arial"/>
        </w:rPr>
        <w:t>f</w:t>
      </w:r>
      <w:r w:rsidDel="00450CCF">
        <w:rPr>
          <w:rFonts w:ascii="Arial" w:eastAsia="Arial" w:hAnsi="Arial" w:cs="Arial"/>
          <w:spacing w:val="43"/>
        </w:rPr>
        <w:t xml:space="preserve"> </w:t>
      </w:r>
      <w:r w:rsidDel="00450CCF">
        <w:rPr>
          <w:rFonts w:ascii="Arial" w:eastAsia="Arial" w:hAnsi="Arial" w:cs="Arial"/>
          <w:spacing w:val="1"/>
        </w:rPr>
        <w:t>t</w:t>
      </w:r>
      <w:r w:rsidDel="00450CCF">
        <w:rPr>
          <w:rFonts w:ascii="Arial" w:eastAsia="Arial" w:hAnsi="Arial" w:cs="Arial"/>
        </w:rPr>
        <w:t>he</w:t>
      </w:r>
      <w:r w:rsidDel="00450CCF">
        <w:rPr>
          <w:rFonts w:ascii="Arial" w:eastAsia="Arial" w:hAnsi="Arial" w:cs="Arial"/>
          <w:spacing w:val="39"/>
        </w:rPr>
        <w:t xml:space="preserve"> </w:t>
      </w:r>
      <w:r w:rsidDel="00450CCF">
        <w:rPr>
          <w:rFonts w:ascii="Arial" w:eastAsia="Arial" w:hAnsi="Arial" w:cs="Arial"/>
          <w:spacing w:val="1"/>
        </w:rPr>
        <w:t>tr</w:t>
      </w:r>
      <w:r w:rsidDel="00450CCF">
        <w:rPr>
          <w:rFonts w:ascii="Arial" w:eastAsia="Arial" w:hAnsi="Arial" w:cs="Arial"/>
        </w:rPr>
        <w:t>a</w:t>
      </w:r>
      <w:r w:rsidDel="00450CCF">
        <w:rPr>
          <w:rFonts w:ascii="Arial" w:eastAsia="Arial" w:hAnsi="Arial" w:cs="Arial"/>
          <w:spacing w:val="-1"/>
        </w:rPr>
        <w:t>i</w:t>
      </w:r>
      <w:r w:rsidDel="00450CCF">
        <w:rPr>
          <w:rFonts w:ascii="Arial" w:eastAsia="Arial" w:hAnsi="Arial" w:cs="Arial"/>
        </w:rPr>
        <w:t>n</w:t>
      </w:r>
      <w:r w:rsidDel="00450CCF">
        <w:rPr>
          <w:rFonts w:ascii="Arial" w:eastAsia="Arial" w:hAnsi="Arial" w:cs="Arial"/>
          <w:spacing w:val="-1"/>
        </w:rPr>
        <w:t>i</w:t>
      </w:r>
      <w:r w:rsidDel="00450CCF">
        <w:rPr>
          <w:rFonts w:ascii="Arial" w:eastAsia="Arial" w:hAnsi="Arial" w:cs="Arial"/>
          <w:spacing w:val="-3"/>
        </w:rPr>
        <w:t>n</w:t>
      </w:r>
      <w:r w:rsidDel="00450CCF">
        <w:rPr>
          <w:rFonts w:ascii="Arial" w:eastAsia="Arial" w:hAnsi="Arial" w:cs="Arial"/>
        </w:rPr>
        <w:t>g</w:t>
      </w:r>
      <w:r w:rsidDel="00450CCF">
        <w:rPr>
          <w:rFonts w:ascii="Arial" w:eastAsia="Arial" w:hAnsi="Arial" w:cs="Arial"/>
          <w:spacing w:val="41"/>
        </w:rPr>
        <w:t xml:space="preserve"> </w:t>
      </w:r>
      <w:r w:rsidDel="00450CCF">
        <w:rPr>
          <w:rFonts w:ascii="Arial" w:eastAsia="Arial" w:hAnsi="Arial" w:cs="Arial"/>
        </w:rPr>
        <w:t>p</w:t>
      </w:r>
      <w:r w:rsidDel="00450CCF">
        <w:rPr>
          <w:rFonts w:ascii="Arial" w:eastAsia="Arial" w:hAnsi="Arial" w:cs="Arial"/>
          <w:spacing w:val="1"/>
        </w:rPr>
        <w:t>r</w:t>
      </w:r>
      <w:r w:rsidDel="00450CCF">
        <w:rPr>
          <w:rFonts w:ascii="Arial" w:eastAsia="Arial" w:hAnsi="Arial" w:cs="Arial"/>
          <w:spacing w:val="-3"/>
        </w:rPr>
        <w:t>o</w:t>
      </w:r>
      <w:r w:rsidDel="00450CCF">
        <w:rPr>
          <w:rFonts w:ascii="Arial" w:eastAsia="Arial" w:hAnsi="Arial" w:cs="Arial"/>
          <w:spacing w:val="2"/>
        </w:rPr>
        <w:t>g</w:t>
      </w:r>
      <w:r w:rsidDel="00450CCF">
        <w:rPr>
          <w:rFonts w:ascii="Arial" w:eastAsia="Arial" w:hAnsi="Arial" w:cs="Arial"/>
          <w:spacing w:val="1"/>
        </w:rPr>
        <w:t>r</w:t>
      </w:r>
      <w:r w:rsidDel="00450CCF">
        <w:rPr>
          <w:rFonts w:ascii="Arial" w:eastAsia="Arial" w:hAnsi="Arial" w:cs="Arial"/>
          <w:spacing w:val="-3"/>
        </w:rPr>
        <w:t>a</w:t>
      </w:r>
      <w:r w:rsidDel="00450CCF">
        <w:rPr>
          <w:rFonts w:ascii="Arial" w:eastAsia="Arial" w:hAnsi="Arial" w:cs="Arial"/>
          <w:spacing w:val="1"/>
        </w:rPr>
        <w:t>mm</w:t>
      </w:r>
      <w:r w:rsidDel="00450CCF">
        <w:rPr>
          <w:rFonts w:ascii="Arial" w:eastAsia="Arial" w:hAnsi="Arial" w:cs="Arial"/>
        </w:rPr>
        <w:t>e</w:t>
      </w:r>
      <w:r w:rsidDel="00450CCF">
        <w:rPr>
          <w:rFonts w:ascii="Arial" w:eastAsia="Arial" w:hAnsi="Arial" w:cs="Arial"/>
          <w:spacing w:val="39"/>
        </w:rPr>
        <w:t xml:space="preserve"> </w:t>
      </w:r>
      <w:r w:rsidDel="00450CCF">
        <w:rPr>
          <w:rFonts w:ascii="Arial" w:eastAsia="Arial" w:hAnsi="Arial" w:cs="Arial"/>
        </w:rPr>
        <w:t>and</w:t>
      </w:r>
      <w:r w:rsidDel="00450CCF">
        <w:rPr>
          <w:rFonts w:ascii="Arial" w:eastAsia="Arial" w:hAnsi="Arial" w:cs="Arial"/>
          <w:spacing w:val="39"/>
        </w:rPr>
        <w:t xml:space="preserve"> </w:t>
      </w:r>
      <w:r w:rsidDel="00450CCF">
        <w:rPr>
          <w:rFonts w:ascii="Arial" w:eastAsia="Arial" w:hAnsi="Arial" w:cs="Arial"/>
          <w:spacing w:val="-3"/>
        </w:rPr>
        <w:t>o</w:t>
      </w:r>
      <w:r w:rsidDel="00450CCF">
        <w:rPr>
          <w:rFonts w:ascii="Arial" w:eastAsia="Arial" w:hAnsi="Arial" w:cs="Arial"/>
        </w:rPr>
        <w:t>f</w:t>
      </w:r>
      <w:r w:rsidDel="00450CCF">
        <w:rPr>
          <w:rFonts w:ascii="Arial" w:eastAsia="Arial" w:hAnsi="Arial" w:cs="Arial"/>
          <w:spacing w:val="43"/>
        </w:rPr>
        <w:t xml:space="preserve"> </w:t>
      </w:r>
      <w:r w:rsidDel="00450CCF">
        <w:rPr>
          <w:rFonts w:ascii="Arial" w:eastAsia="Arial" w:hAnsi="Arial" w:cs="Arial"/>
          <w:spacing w:val="1"/>
        </w:rPr>
        <w:t>t</w:t>
      </w:r>
      <w:r w:rsidDel="00450CCF">
        <w:rPr>
          <w:rFonts w:ascii="Arial" w:eastAsia="Arial" w:hAnsi="Arial" w:cs="Arial"/>
        </w:rPr>
        <w:t>he</w:t>
      </w:r>
      <w:r w:rsidDel="00450CCF">
        <w:rPr>
          <w:rFonts w:ascii="Arial" w:eastAsia="Arial" w:hAnsi="Arial" w:cs="Arial"/>
          <w:spacing w:val="39"/>
        </w:rPr>
        <w:t xml:space="preserve"> </w:t>
      </w:r>
      <w:r w:rsidDel="00450CCF">
        <w:rPr>
          <w:rFonts w:ascii="Arial" w:eastAsia="Arial" w:hAnsi="Arial" w:cs="Arial"/>
          <w:spacing w:val="-2"/>
        </w:rPr>
        <w:t>s</w:t>
      </w:r>
      <w:r w:rsidDel="00450CCF">
        <w:rPr>
          <w:rFonts w:ascii="Arial" w:eastAsia="Arial" w:hAnsi="Arial" w:cs="Arial"/>
        </w:rPr>
        <w:t>pec</w:t>
      </w:r>
      <w:r w:rsidDel="00450CCF">
        <w:rPr>
          <w:rFonts w:ascii="Arial" w:eastAsia="Arial" w:hAnsi="Arial" w:cs="Arial"/>
          <w:spacing w:val="-1"/>
        </w:rPr>
        <w:t>i</w:t>
      </w:r>
      <w:r w:rsidDel="00450CCF">
        <w:rPr>
          <w:rFonts w:ascii="Arial" w:eastAsia="Arial" w:hAnsi="Arial" w:cs="Arial"/>
          <w:spacing w:val="3"/>
        </w:rPr>
        <w:t>f</w:t>
      </w:r>
      <w:r w:rsidDel="00450CCF">
        <w:rPr>
          <w:rFonts w:ascii="Arial" w:eastAsia="Arial" w:hAnsi="Arial" w:cs="Arial"/>
          <w:spacing w:val="-1"/>
        </w:rPr>
        <w:t>i</w:t>
      </w:r>
      <w:r w:rsidDel="00450CCF">
        <w:rPr>
          <w:rFonts w:ascii="Arial" w:eastAsia="Arial" w:hAnsi="Arial" w:cs="Arial"/>
        </w:rPr>
        <w:t>c</w:t>
      </w:r>
      <w:r w:rsidDel="00450CCF">
        <w:rPr>
          <w:rFonts w:ascii="Arial" w:eastAsia="Arial" w:hAnsi="Arial" w:cs="Arial"/>
          <w:spacing w:val="39"/>
        </w:rPr>
        <w:t xml:space="preserve"> </w:t>
      </w:r>
      <w:r w:rsidDel="00450CCF">
        <w:rPr>
          <w:rFonts w:ascii="Arial" w:eastAsia="Arial" w:hAnsi="Arial" w:cs="Arial"/>
          <w:spacing w:val="-1"/>
        </w:rPr>
        <w:t>t</w:t>
      </w:r>
      <w:r w:rsidDel="00450CCF">
        <w:rPr>
          <w:rFonts w:ascii="Arial" w:eastAsia="Arial" w:hAnsi="Arial" w:cs="Arial"/>
          <w:spacing w:val="1"/>
        </w:rPr>
        <w:t>r</w:t>
      </w:r>
      <w:r w:rsidDel="00450CCF">
        <w:rPr>
          <w:rFonts w:ascii="Arial" w:eastAsia="Arial" w:hAnsi="Arial" w:cs="Arial"/>
        </w:rPr>
        <w:t>a</w:t>
      </w:r>
      <w:r w:rsidDel="00450CCF">
        <w:rPr>
          <w:rFonts w:ascii="Arial" w:eastAsia="Arial" w:hAnsi="Arial" w:cs="Arial"/>
          <w:spacing w:val="-1"/>
        </w:rPr>
        <w:t>i</w:t>
      </w:r>
      <w:r w:rsidDel="00450CCF">
        <w:rPr>
          <w:rFonts w:ascii="Arial" w:eastAsia="Arial" w:hAnsi="Arial" w:cs="Arial"/>
        </w:rPr>
        <w:t>n</w:t>
      </w:r>
      <w:r w:rsidDel="00450CCF">
        <w:rPr>
          <w:rFonts w:ascii="Arial" w:eastAsia="Arial" w:hAnsi="Arial" w:cs="Arial"/>
          <w:spacing w:val="-1"/>
        </w:rPr>
        <w:t>i</w:t>
      </w:r>
      <w:r w:rsidDel="00450CCF">
        <w:rPr>
          <w:rFonts w:ascii="Arial" w:eastAsia="Arial" w:hAnsi="Arial" w:cs="Arial"/>
          <w:spacing w:val="-3"/>
        </w:rPr>
        <w:t>n</w:t>
      </w:r>
      <w:r w:rsidDel="00450CCF">
        <w:rPr>
          <w:rFonts w:ascii="Arial" w:eastAsia="Arial" w:hAnsi="Arial" w:cs="Arial"/>
        </w:rPr>
        <w:t>g ob</w:t>
      </w:r>
      <w:r w:rsidDel="00450CCF">
        <w:rPr>
          <w:rFonts w:ascii="Arial" w:eastAsia="Arial" w:hAnsi="Arial" w:cs="Arial"/>
          <w:spacing w:val="1"/>
        </w:rPr>
        <w:t>j</w:t>
      </w:r>
      <w:r w:rsidDel="00450CCF">
        <w:rPr>
          <w:rFonts w:ascii="Arial" w:eastAsia="Arial" w:hAnsi="Arial" w:cs="Arial"/>
        </w:rPr>
        <w:t>ec</w:t>
      </w:r>
      <w:r w:rsidDel="00450CCF">
        <w:rPr>
          <w:rFonts w:ascii="Arial" w:eastAsia="Arial" w:hAnsi="Arial" w:cs="Arial"/>
          <w:spacing w:val="1"/>
        </w:rPr>
        <w:t>t</w:t>
      </w:r>
      <w:r w:rsidDel="00450CCF">
        <w:rPr>
          <w:rFonts w:ascii="Arial" w:eastAsia="Arial" w:hAnsi="Arial" w:cs="Arial"/>
          <w:spacing w:val="-1"/>
        </w:rPr>
        <w:t>i</w:t>
      </w:r>
      <w:r w:rsidDel="00450CCF">
        <w:rPr>
          <w:rFonts w:ascii="Arial" w:eastAsia="Arial" w:hAnsi="Arial" w:cs="Arial"/>
          <w:spacing w:val="-2"/>
        </w:rPr>
        <w:t>v</w:t>
      </w:r>
      <w:r w:rsidDel="00450CCF">
        <w:rPr>
          <w:rFonts w:ascii="Arial" w:eastAsia="Arial" w:hAnsi="Arial" w:cs="Arial"/>
        </w:rPr>
        <w:t>es</w:t>
      </w:r>
      <w:r w:rsidDel="00450CCF">
        <w:rPr>
          <w:rFonts w:ascii="Arial" w:eastAsia="Arial" w:hAnsi="Arial" w:cs="Arial"/>
          <w:spacing w:val="-1"/>
        </w:rPr>
        <w:t xml:space="preserve"> </w:t>
      </w:r>
      <w:r w:rsidDel="00450CCF">
        <w:rPr>
          <w:rFonts w:ascii="Arial" w:eastAsia="Arial" w:hAnsi="Arial" w:cs="Arial"/>
          <w:spacing w:val="3"/>
        </w:rPr>
        <w:t>f</w:t>
      </w:r>
      <w:r w:rsidDel="00450CCF">
        <w:rPr>
          <w:rFonts w:ascii="Arial" w:eastAsia="Arial" w:hAnsi="Arial" w:cs="Arial"/>
          <w:spacing w:val="-3"/>
        </w:rPr>
        <w:t>o</w:t>
      </w:r>
      <w:r w:rsidDel="00450CCF">
        <w:rPr>
          <w:rFonts w:ascii="Arial" w:eastAsia="Arial" w:hAnsi="Arial" w:cs="Arial"/>
        </w:rPr>
        <w:t xml:space="preserve">r </w:t>
      </w:r>
      <w:r w:rsidDel="00450CCF">
        <w:rPr>
          <w:rFonts w:ascii="Arial" w:eastAsia="Arial" w:hAnsi="Arial" w:cs="Arial"/>
          <w:spacing w:val="1"/>
        </w:rPr>
        <w:t>t</w:t>
      </w:r>
      <w:r w:rsidDel="00450CCF">
        <w:rPr>
          <w:rFonts w:ascii="Arial" w:eastAsia="Arial" w:hAnsi="Arial" w:cs="Arial"/>
        </w:rPr>
        <w:t>he</w:t>
      </w:r>
      <w:r w:rsidDel="00450CCF">
        <w:rPr>
          <w:rFonts w:ascii="Arial" w:eastAsia="Arial" w:hAnsi="Arial" w:cs="Arial"/>
          <w:spacing w:val="-2"/>
        </w:rPr>
        <w:t xml:space="preserve"> </w:t>
      </w:r>
      <w:r w:rsidDel="00450CCF">
        <w:rPr>
          <w:rFonts w:ascii="Arial" w:eastAsia="Arial" w:hAnsi="Arial" w:cs="Arial"/>
        </w:rPr>
        <w:t>pa</w:t>
      </w:r>
      <w:r w:rsidDel="00450CCF">
        <w:rPr>
          <w:rFonts w:ascii="Arial" w:eastAsia="Arial" w:hAnsi="Arial" w:cs="Arial"/>
          <w:spacing w:val="-2"/>
        </w:rPr>
        <w:t>r</w:t>
      </w:r>
      <w:r w:rsidDel="00450CCF">
        <w:rPr>
          <w:rFonts w:ascii="Arial" w:eastAsia="Arial" w:hAnsi="Arial" w:cs="Arial"/>
          <w:spacing w:val="1"/>
        </w:rPr>
        <w:t>t</w:t>
      </w:r>
      <w:r w:rsidDel="00450CCF">
        <w:rPr>
          <w:rFonts w:ascii="Arial" w:eastAsia="Arial" w:hAnsi="Arial" w:cs="Arial"/>
          <w:spacing w:val="-1"/>
        </w:rPr>
        <w:t>i</w:t>
      </w:r>
      <w:r w:rsidDel="00450CCF">
        <w:rPr>
          <w:rFonts w:ascii="Arial" w:eastAsia="Arial" w:hAnsi="Arial" w:cs="Arial"/>
        </w:rPr>
        <w:t>cu</w:t>
      </w:r>
      <w:r w:rsidDel="00450CCF">
        <w:rPr>
          <w:rFonts w:ascii="Arial" w:eastAsia="Arial" w:hAnsi="Arial" w:cs="Arial"/>
          <w:spacing w:val="-1"/>
        </w:rPr>
        <w:t>l</w:t>
      </w:r>
      <w:r w:rsidDel="00450CCF">
        <w:rPr>
          <w:rFonts w:ascii="Arial" w:eastAsia="Arial" w:hAnsi="Arial" w:cs="Arial"/>
        </w:rPr>
        <w:t xml:space="preserve">ar </w:t>
      </w:r>
      <w:r w:rsidDel="00450CCF">
        <w:rPr>
          <w:rFonts w:ascii="Arial" w:eastAsia="Arial" w:hAnsi="Arial" w:cs="Arial"/>
          <w:spacing w:val="1"/>
        </w:rPr>
        <w:t>t</w:t>
      </w:r>
      <w:r w:rsidDel="00450CCF">
        <w:rPr>
          <w:rFonts w:ascii="Arial" w:eastAsia="Arial" w:hAnsi="Arial" w:cs="Arial"/>
          <w:spacing w:val="-2"/>
        </w:rPr>
        <w:t>y</w:t>
      </w:r>
      <w:r w:rsidDel="00450CCF">
        <w:rPr>
          <w:rFonts w:ascii="Arial" w:eastAsia="Arial" w:hAnsi="Arial" w:cs="Arial"/>
        </w:rPr>
        <w:t>pe</w:t>
      </w:r>
      <w:r w:rsidDel="00450CCF">
        <w:rPr>
          <w:rFonts w:ascii="Arial" w:eastAsia="Arial" w:hAnsi="Arial" w:cs="Arial"/>
          <w:spacing w:val="1"/>
        </w:rPr>
        <w:t xml:space="preserve"> </w:t>
      </w:r>
      <w:r w:rsidDel="00450CCF">
        <w:rPr>
          <w:rFonts w:ascii="Arial" w:eastAsia="Arial" w:hAnsi="Arial" w:cs="Arial"/>
          <w:spacing w:val="-3"/>
        </w:rPr>
        <w:t>o</w:t>
      </w:r>
      <w:r w:rsidDel="00450CCF">
        <w:rPr>
          <w:rFonts w:ascii="Arial" w:eastAsia="Arial" w:hAnsi="Arial" w:cs="Arial"/>
        </w:rPr>
        <w:t>f</w:t>
      </w:r>
      <w:r w:rsidDel="00450CCF">
        <w:rPr>
          <w:rFonts w:ascii="Arial" w:eastAsia="Arial" w:hAnsi="Arial" w:cs="Arial"/>
          <w:spacing w:val="2"/>
        </w:rPr>
        <w:t xml:space="preserve"> </w:t>
      </w:r>
      <w:r w:rsidDel="00450CCF">
        <w:rPr>
          <w:rFonts w:ascii="Arial" w:eastAsia="Arial" w:hAnsi="Arial" w:cs="Arial"/>
          <w:spacing w:val="1"/>
        </w:rPr>
        <w:t>tr</w:t>
      </w:r>
      <w:r w:rsidDel="00450CCF">
        <w:rPr>
          <w:rFonts w:ascii="Arial" w:eastAsia="Arial" w:hAnsi="Arial" w:cs="Arial"/>
        </w:rPr>
        <w:t>a</w:t>
      </w:r>
      <w:r w:rsidDel="00450CCF">
        <w:rPr>
          <w:rFonts w:ascii="Arial" w:eastAsia="Arial" w:hAnsi="Arial" w:cs="Arial"/>
          <w:spacing w:val="-1"/>
        </w:rPr>
        <w:t>i</w:t>
      </w:r>
      <w:r w:rsidDel="00450CCF">
        <w:rPr>
          <w:rFonts w:ascii="Arial" w:eastAsia="Arial" w:hAnsi="Arial" w:cs="Arial"/>
        </w:rPr>
        <w:t>n</w:t>
      </w:r>
      <w:r w:rsidDel="00450CCF">
        <w:rPr>
          <w:rFonts w:ascii="Arial" w:eastAsia="Arial" w:hAnsi="Arial" w:cs="Arial"/>
          <w:spacing w:val="-1"/>
        </w:rPr>
        <w:t>i</w:t>
      </w:r>
      <w:r w:rsidDel="00450CCF">
        <w:rPr>
          <w:rFonts w:ascii="Arial" w:eastAsia="Arial" w:hAnsi="Arial" w:cs="Arial"/>
          <w:spacing w:val="-3"/>
        </w:rPr>
        <w:t>n</w:t>
      </w:r>
      <w:r w:rsidDel="00450CCF">
        <w:rPr>
          <w:rFonts w:ascii="Arial" w:eastAsia="Arial" w:hAnsi="Arial" w:cs="Arial"/>
        </w:rPr>
        <w:t>g</w:t>
      </w:r>
      <w:r w:rsidDel="00450CCF">
        <w:rPr>
          <w:rFonts w:ascii="Arial" w:eastAsia="Arial" w:hAnsi="Arial" w:cs="Arial"/>
          <w:spacing w:val="3"/>
        </w:rPr>
        <w:t xml:space="preserve"> </w:t>
      </w:r>
      <w:r w:rsidDel="00450CCF">
        <w:rPr>
          <w:rFonts w:ascii="Arial" w:eastAsia="Arial" w:hAnsi="Arial" w:cs="Arial"/>
        </w:rPr>
        <w:t>be</w:t>
      </w:r>
      <w:r w:rsidDel="00450CCF">
        <w:rPr>
          <w:rFonts w:ascii="Arial" w:eastAsia="Arial" w:hAnsi="Arial" w:cs="Arial"/>
          <w:spacing w:val="-1"/>
        </w:rPr>
        <w:t>i</w:t>
      </w:r>
      <w:r w:rsidDel="00450CCF">
        <w:rPr>
          <w:rFonts w:ascii="Arial" w:eastAsia="Arial" w:hAnsi="Arial" w:cs="Arial"/>
          <w:spacing w:val="-3"/>
        </w:rPr>
        <w:t>n</w:t>
      </w:r>
      <w:r w:rsidDel="00450CCF">
        <w:rPr>
          <w:rFonts w:ascii="Arial" w:eastAsia="Arial" w:hAnsi="Arial" w:cs="Arial"/>
        </w:rPr>
        <w:t>g</w:t>
      </w:r>
      <w:r w:rsidDel="00450CCF">
        <w:rPr>
          <w:rFonts w:ascii="Arial" w:eastAsia="Arial" w:hAnsi="Arial" w:cs="Arial"/>
          <w:spacing w:val="1"/>
        </w:rPr>
        <w:t xml:space="preserve"> </w:t>
      </w:r>
      <w:r w:rsidDel="00450CCF">
        <w:rPr>
          <w:rFonts w:ascii="Arial" w:eastAsia="Arial" w:hAnsi="Arial" w:cs="Arial"/>
        </w:rPr>
        <w:t>conduc</w:t>
      </w:r>
      <w:r w:rsidDel="00450CCF">
        <w:rPr>
          <w:rFonts w:ascii="Arial" w:eastAsia="Arial" w:hAnsi="Arial" w:cs="Arial"/>
          <w:spacing w:val="1"/>
        </w:rPr>
        <w:t>t</w:t>
      </w:r>
      <w:r w:rsidDel="00450CCF">
        <w:rPr>
          <w:rFonts w:ascii="Arial" w:eastAsia="Arial" w:hAnsi="Arial" w:cs="Arial"/>
        </w:rPr>
        <w:t>ed;</w:t>
      </w:r>
    </w:p>
    <w:p w:rsidR="003661FB" w:rsidRPr="003661FB" w:rsidDel="00450CCF" w:rsidRDefault="003661FB">
      <w:pPr>
        <w:pStyle w:val="ListParagraph"/>
        <w:numPr>
          <w:ilvl w:val="0"/>
          <w:numId w:val="1"/>
        </w:numPr>
        <w:tabs>
          <w:tab w:val="left" w:pos="1000"/>
        </w:tabs>
        <w:spacing w:before="35" w:after="0" w:line="240" w:lineRule="auto"/>
        <w:ind w:right="101"/>
        <w:jc w:val="both"/>
        <w:rPr>
          <w:rFonts w:ascii="Arial" w:eastAsia="Arial" w:hAnsi="Arial" w:cs="Arial"/>
          <w:rPrChange w:id="72" w:author="Kerrie Abercrombie" w:date="2016-02-17T15:25:00Z">
            <w:rPr/>
          </w:rPrChange>
        </w:rPr>
        <w:pPrChange w:id="73" w:author="Kerrie Abercrombie" w:date="2016-02-17T15:25:00Z">
          <w:pPr>
            <w:tabs>
              <w:tab w:val="left" w:pos="1000"/>
            </w:tabs>
            <w:spacing w:before="35" w:after="0" w:line="240" w:lineRule="auto"/>
            <w:ind w:left="1019" w:right="101" w:hanging="360"/>
            <w:jc w:val="both"/>
          </w:pPr>
        </w:pPrChange>
      </w:pPr>
      <w:r w:rsidRPr="003661FB">
        <w:rPr>
          <w:rFonts w:ascii="Arial" w:eastAsia="Arial" w:hAnsi="Arial" w:cs="Arial"/>
          <w:color w:val="800080"/>
          <w:spacing w:val="2"/>
          <w:u w:val="single" w:color="800080"/>
          <w:rPrChange w:id="74" w:author="Kerrie Abercrombie" w:date="2016-02-17T15:25:00Z">
            <w:rPr>
              <w:spacing w:val="2"/>
              <w:u w:color="800080"/>
            </w:rPr>
          </w:rPrChange>
        </w:rPr>
        <w:t>k</w:t>
      </w:r>
      <w:r w:rsidRPr="003661FB">
        <w:rPr>
          <w:rFonts w:ascii="Arial" w:eastAsia="Arial" w:hAnsi="Arial" w:cs="Arial"/>
          <w:color w:val="800080"/>
          <w:u w:val="single" w:color="800080"/>
          <w:rPrChange w:id="75" w:author="Kerrie Abercrombie" w:date="2016-02-17T15:25:00Z">
            <w:rPr>
              <w:u w:color="800080"/>
            </w:rPr>
          </w:rPrChange>
        </w:rPr>
        <w:t>eep</w:t>
      </w:r>
      <w:r w:rsidRPr="003661FB">
        <w:rPr>
          <w:rFonts w:ascii="Arial" w:eastAsia="Arial" w:hAnsi="Arial" w:cs="Arial"/>
          <w:color w:val="800080"/>
          <w:spacing w:val="3"/>
          <w:u w:val="single" w:color="800080"/>
          <w:rPrChange w:id="76" w:author="Kerrie Abercrombie" w:date="2016-02-17T15:25:00Z">
            <w:rPr>
              <w:spacing w:val="3"/>
              <w:u w:color="800080"/>
            </w:rPr>
          </w:rPrChange>
        </w:rPr>
        <w:t xml:space="preserve"> </w:t>
      </w:r>
      <w:r w:rsidRPr="003661FB">
        <w:rPr>
          <w:rFonts w:ascii="Arial" w:eastAsia="Arial" w:hAnsi="Arial" w:cs="Arial"/>
          <w:color w:val="800080"/>
          <w:u w:val="single" w:color="800080"/>
          <w:rPrChange w:id="77" w:author="Kerrie Abercrombie" w:date="2016-02-17T15:25:00Z">
            <w:rPr>
              <w:u w:color="800080"/>
            </w:rPr>
          </w:rPrChange>
        </w:rPr>
        <w:t>up</w:t>
      </w:r>
      <w:r w:rsidRPr="003661FB">
        <w:rPr>
          <w:rFonts w:ascii="Arial" w:eastAsia="Arial" w:hAnsi="Arial" w:cs="Arial"/>
          <w:color w:val="800080"/>
          <w:spacing w:val="3"/>
          <w:u w:val="single" w:color="800080"/>
          <w:rPrChange w:id="78" w:author="Kerrie Abercrombie" w:date="2016-02-17T15:25:00Z">
            <w:rPr>
              <w:spacing w:val="3"/>
              <w:u w:color="800080"/>
            </w:rPr>
          </w:rPrChange>
        </w:rPr>
        <w:t xml:space="preserve"> </w:t>
      </w:r>
      <w:r w:rsidRPr="003661FB">
        <w:rPr>
          <w:rFonts w:ascii="Arial" w:eastAsia="Arial" w:hAnsi="Arial" w:cs="Arial"/>
          <w:color w:val="800080"/>
          <w:spacing w:val="-1"/>
          <w:u w:val="single" w:color="800080"/>
          <w:rPrChange w:id="79" w:author="Kerrie Abercrombie" w:date="2016-02-17T15:25:00Z">
            <w:rPr>
              <w:spacing w:val="-1"/>
              <w:u w:color="800080"/>
            </w:rPr>
          </w:rPrChange>
        </w:rPr>
        <w:t>t</w:t>
      </w:r>
      <w:r w:rsidRPr="003661FB">
        <w:rPr>
          <w:rFonts w:ascii="Arial" w:eastAsia="Arial" w:hAnsi="Arial" w:cs="Arial"/>
          <w:color w:val="800080"/>
          <w:u w:val="single" w:color="800080"/>
          <w:rPrChange w:id="80" w:author="Kerrie Abercrombie" w:date="2016-02-17T15:25:00Z">
            <w:rPr>
              <w:u w:color="800080"/>
            </w:rPr>
          </w:rPrChange>
        </w:rPr>
        <w:t>o</w:t>
      </w:r>
      <w:r w:rsidRPr="003661FB">
        <w:rPr>
          <w:rFonts w:ascii="Arial" w:eastAsia="Arial" w:hAnsi="Arial" w:cs="Arial"/>
          <w:color w:val="800080"/>
          <w:spacing w:val="3"/>
          <w:u w:val="single" w:color="800080"/>
          <w:rPrChange w:id="81" w:author="Kerrie Abercrombie" w:date="2016-02-17T15:25:00Z">
            <w:rPr>
              <w:spacing w:val="3"/>
              <w:u w:color="800080"/>
            </w:rPr>
          </w:rPrChange>
        </w:rPr>
        <w:t xml:space="preserve"> </w:t>
      </w:r>
      <w:r w:rsidRPr="003661FB">
        <w:rPr>
          <w:rFonts w:ascii="Arial" w:eastAsia="Arial" w:hAnsi="Arial" w:cs="Arial"/>
          <w:color w:val="800080"/>
          <w:u w:val="single" w:color="800080"/>
          <w:rPrChange w:id="82" w:author="Kerrie Abercrombie" w:date="2016-02-17T15:25:00Z">
            <w:rPr>
              <w:u w:color="800080"/>
            </w:rPr>
          </w:rPrChange>
        </w:rPr>
        <w:t>da</w:t>
      </w:r>
      <w:r w:rsidRPr="003661FB">
        <w:rPr>
          <w:rFonts w:ascii="Arial" w:eastAsia="Arial" w:hAnsi="Arial" w:cs="Arial"/>
          <w:color w:val="800080"/>
          <w:spacing w:val="1"/>
          <w:u w:val="single" w:color="800080"/>
          <w:rPrChange w:id="83" w:author="Kerrie Abercrombie" w:date="2016-02-17T15:25:00Z">
            <w:rPr>
              <w:spacing w:val="1"/>
              <w:u w:color="800080"/>
            </w:rPr>
          </w:rPrChange>
        </w:rPr>
        <w:t>t</w:t>
      </w:r>
      <w:r w:rsidRPr="003661FB">
        <w:rPr>
          <w:rFonts w:ascii="Arial" w:eastAsia="Arial" w:hAnsi="Arial" w:cs="Arial"/>
          <w:color w:val="800080"/>
          <w:u w:val="single" w:color="800080"/>
          <w:rPrChange w:id="84" w:author="Kerrie Abercrombie" w:date="2016-02-17T15:25:00Z">
            <w:rPr>
              <w:u w:color="800080"/>
            </w:rPr>
          </w:rPrChange>
        </w:rPr>
        <w:t>e</w:t>
      </w:r>
      <w:r w:rsidRPr="003661FB">
        <w:rPr>
          <w:rFonts w:ascii="Arial" w:eastAsia="Arial" w:hAnsi="Arial" w:cs="Arial"/>
          <w:color w:val="800080"/>
          <w:spacing w:val="4"/>
          <w:u w:val="single" w:color="800080"/>
          <w:rPrChange w:id="85" w:author="Kerrie Abercrombie" w:date="2016-02-17T15:25:00Z">
            <w:rPr>
              <w:spacing w:val="4"/>
              <w:u w:color="800080"/>
            </w:rPr>
          </w:rPrChange>
        </w:rPr>
        <w:t xml:space="preserve"> </w:t>
      </w:r>
      <w:r w:rsidRPr="003661FB">
        <w:rPr>
          <w:rFonts w:ascii="Arial" w:eastAsia="Arial" w:hAnsi="Arial" w:cs="Arial"/>
          <w:color w:val="800080"/>
          <w:spacing w:val="-4"/>
          <w:u w:val="single" w:color="800080"/>
          <w:rPrChange w:id="86" w:author="Kerrie Abercrombie" w:date="2016-02-17T15:25:00Z">
            <w:rPr>
              <w:spacing w:val="-4"/>
              <w:u w:color="800080"/>
            </w:rPr>
          </w:rPrChange>
        </w:rPr>
        <w:t>w</w:t>
      </w:r>
      <w:r w:rsidRPr="003661FB">
        <w:rPr>
          <w:rFonts w:ascii="Arial" w:eastAsia="Arial" w:hAnsi="Arial" w:cs="Arial"/>
          <w:color w:val="800080"/>
          <w:spacing w:val="-1"/>
          <w:u w:val="single" w:color="800080"/>
          <w:rPrChange w:id="87" w:author="Kerrie Abercrombie" w:date="2016-02-17T15:25:00Z">
            <w:rPr>
              <w:spacing w:val="-1"/>
              <w:u w:color="800080"/>
            </w:rPr>
          </w:rPrChange>
        </w:rPr>
        <w:t>i</w:t>
      </w:r>
      <w:r w:rsidRPr="003661FB">
        <w:rPr>
          <w:rFonts w:ascii="Arial" w:eastAsia="Arial" w:hAnsi="Arial" w:cs="Arial"/>
          <w:color w:val="800080"/>
          <w:spacing w:val="1"/>
          <w:u w:val="single" w:color="800080"/>
          <w:rPrChange w:id="88" w:author="Kerrie Abercrombie" w:date="2016-02-17T15:25:00Z">
            <w:rPr>
              <w:spacing w:val="1"/>
              <w:u w:color="800080"/>
            </w:rPr>
          </w:rPrChange>
        </w:rPr>
        <w:t>t</w:t>
      </w:r>
      <w:r w:rsidRPr="003661FB">
        <w:rPr>
          <w:rFonts w:ascii="Arial" w:eastAsia="Arial" w:hAnsi="Arial" w:cs="Arial"/>
          <w:color w:val="800080"/>
          <w:u w:val="single" w:color="800080"/>
          <w:rPrChange w:id="89" w:author="Kerrie Abercrombie" w:date="2016-02-17T15:25:00Z">
            <w:rPr>
              <w:u w:color="800080"/>
            </w:rPr>
          </w:rPrChange>
        </w:rPr>
        <w:t>h</w:t>
      </w:r>
      <w:r w:rsidRPr="003661FB">
        <w:rPr>
          <w:rFonts w:ascii="Arial" w:eastAsia="Arial" w:hAnsi="Arial" w:cs="Arial"/>
          <w:color w:val="800080"/>
          <w:spacing w:val="3"/>
          <w:u w:val="single" w:color="800080"/>
          <w:rPrChange w:id="90" w:author="Kerrie Abercrombie" w:date="2016-02-17T15:25:00Z">
            <w:rPr>
              <w:spacing w:val="3"/>
              <w:u w:color="800080"/>
            </w:rPr>
          </w:rPrChange>
        </w:rPr>
        <w:t xml:space="preserve"> </w:t>
      </w:r>
      <w:r w:rsidRPr="003661FB">
        <w:rPr>
          <w:rFonts w:ascii="Arial" w:eastAsia="Arial" w:hAnsi="Arial" w:cs="Arial"/>
          <w:color w:val="800080"/>
          <w:u w:val="single" w:color="800080"/>
          <w:rPrChange w:id="91" w:author="Kerrie Abercrombie" w:date="2016-02-17T15:25:00Z">
            <w:rPr>
              <w:u w:color="800080"/>
            </w:rPr>
          </w:rPrChange>
        </w:rPr>
        <w:t>n</w:t>
      </w:r>
      <w:r w:rsidRPr="003661FB">
        <w:rPr>
          <w:rFonts w:ascii="Arial" w:eastAsia="Arial" w:hAnsi="Arial" w:cs="Arial"/>
          <w:color w:val="800080"/>
          <w:spacing w:val="2"/>
          <w:u w:val="single" w:color="800080"/>
          <w:rPrChange w:id="92" w:author="Kerrie Abercrombie" w:date="2016-02-17T15:25:00Z">
            <w:rPr>
              <w:spacing w:val="2"/>
              <w:u w:color="800080"/>
            </w:rPr>
          </w:rPrChange>
        </w:rPr>
        <w:t>e</w:t>
      </w:r>
      <w:r w:rsidRPr="003661FB">
        <w:rPr>
          <w:rFonts w:ascii="Arial" w:eastAsia="Arial" w:hAnsi="Arial" w:cs="Arial"/>
          <w:color w:val="800080"/>
          <w:u w:val="single" w:color="800080"/>
          <w:rPrChange w:id="93" w:author="Kerrie Abercrombie" w:date="2016-02-17T15:25:00Z">
            <w:rPr>
              <w:u w:color="800080"/>
            </w:rPr>
          </w:rPrChange>
        </w:rPr>
        <w:t xml:space="preserve">w developments and </w:t>
      </w:r>
      <w:r w:rsidRPr="003661FB">
        <w:rPr>
          <w:rFonts w:ascii="Arial" w:eastAsia="Arial" w:hAnsi="Arial" w:cs="Arial"/>
          <w:color w:val="800080"/>
          <w:spacing w:val="1"/>
          <w:u w:val="single" w:color="800080"/>
          <w:rPrChange w:id="94" w:author="Kerrie Abercrombie" w:date="2016-02-17T15:25:00Z">
            <w:rPr>
              <w:spacing w:val="1"/>
              <w:u w:color="800080"/>
            </w:rPr>
          </w:rPrChange>
        </w:rPr>
        <w:t>t</w:t>
      </w:r>
      <w:r w:rsidRPr="003661FB">
        <w:rPr>
          <w:rFonts w:ascii="Arial" w:eastAsia="Arial" w:hAnsi="Arial" w:cs="Arial"/>
          <w:color w:val="800080"/>
          <w:u w:val="single" w:color="800080"/>
          <w:rPrChange w:id="95" w:author="Kerrie Abercrombie" w:date="2016-02-17T15:25:00Z">
            <w:rPr>
              <w:u w:color="800080"/>
            </w:rPr>
          </w:rPrChange>
        </w:rPr>
        <w:t>echn</w:t>
      </w:r>
      <w:r w:rsidRPr="003661FB">
        <w:rPr>
          <w:rFonts w:ascii="Arial" w:eastAsia="Arial" w:hAnsi="Arial" w:cs="Arial"/>
          <w:color w:val="800080"/>
          <w:spacing w:val="1"/>
          <w:u w:val="single" w:color="800080"/>
          <w:rPrChange w:id="96" w:author="Kerrie Abercrombie" w:date="2016-02-17T15:25:00Z">
            <w:rPr>
              <w:spacing w:val="1"/>
              <w:u w:color="800080"/>
            </w:rPr>
          </w:rPrChange>
        </w:rPr>
        <w:t>i</w:t>
      </w:r>
      <w:r w:rsidRPr="003661FB">
        <w:rPr>
          <w:rFonts w:ascii="Arial" w:eastAsia="Arial" w:hAnsi="Arial" w:cs="Arial"/>
          <w:color w:val="800080"/>
          <w:spacing w:val="2"/>
          <w:u w:val="single" w:color="800080"/>
          <w:rPrChange w:id="97" w:author="Kerrie Abercrombie" w:date="2016-02-17T15:25:00Z">
            <w:rPr>
              <w:spacing w:val="2"/>
              <w:u w:color="800080"/>
            </w:rPr>
          </w:rPrChange>
        </w:rPr>
        <w:t>q</w:t>
      </w:r>
      <w:r w:rsidRPr="003661FB">
        <w:rPr>
          <w:rFonts w:ascii="Arial" w:eastAsia="Arial" w:hAnsi="Arial" w:cs="Arial"/>
          <w:color w:val="800080"/>
          <w:u w:val="single" w:color="800080"/>
          <w:rPrChange w:id="98" w:author="Kerrie Abercrombie" w:date="2016-02-17T15:25:00Z">
            <w:rPr>
              <w:u w:color="800080"/>
            </w:rPr>
          </w:rPrChange>
        </w:rPr>
        <w:t>ues, including n</w:t>
      </w:r>
      <w:r w:rsidRPr="003661FB">
        <w:rPr>
          <w:rFonts w:ascii="Arial" w:eastAsia="Arial" w:hAnsi="Arial" w:cs="Arial"/>
          <w:color w:val="800080"/>
          <w:spacing w:val="-3"/>
          <w:u w:val="single" w:color="800080"/>
          <w:rPrChange w:id="99" w:author="Kerrie Abercrombie" w:date="2016-02-17T15:25:00Z">
            <w:rPr>
              <w:spacing w:val="-3"/>
              <w:u w:color="800080"/>
            </w:rPr>
          </w:rPrChange>
        </w:rPr>
        <w:t>a</w:t>
      </w:r>
      <w:r w:rsidRPr="003661FB">
        <w:rPr>
          <w:rFonts w:ascii="Arial" w:eastAsia="Arial" w:hAnsi="Arial" w:cs="Arial"/>
          <w:color w:val="800080"/>
          <w:spacing w:val="1"/>
          <w:u w:val="single" w:color="800080"/>
          <w:rPrChange w:id="100" w:author="Kerrie Abercrombie" w:date="2016-02-17T15:25:00Z">
            <w:rPr>
              <w:spacing w:val="1"/>
              <w:u w:color="800080"/>
            </w:rPr>
          </w:rPrChange>
        </w:rPr>
        <w:t>t</w:t>
      </w:r>
      <w:r w:rsidRPr="003661FB">
        <w:rPr>
          <w:rFonts w:ascii="Arial" w:eastAsia="Arial" w:hAnsi="Arial" w:cs="Arial"/>
          <w:color w:val="800080"/>
          <w:spacing w:val="-1"/>
          <w:u w:val="single" w:color="800080"/>
          <w:rPrChange w:id="101" w:author="Kerrie Abercrombie" w:date="2016-02-17T15:25:00Z">
            <w:rPr>
              <w:spacing w:val="-1"/>
              <w:u w:color="800080"/>
            </w:rPr>
          </w:rPrChange>
        </w:rPr>
        <w:t>i</w:t>
      </w:r>
      <w:r w:rsidRPr="003661FB">
        <w:rPr>
          <w:rFonts w:ascii="Arial" w:eastAsia="Arial" w:hAnsi="Arial" w:cs="Arial"/>
          <w:color w:val="800080"/>
          <w:u w:val="single" w:color="800080"/>
          <w:rPrChange w:id="102" w:author="Kerrie Abercrombie" w:date="2016-02-17T15:25:00Z">
            <w:rPr>
              <w:u w:color="800080"/>
            </w:rPr>
          </w:rPrChange>
        </w:rPr>
        <w:t>onal</w:t>
      </w:r>
      <w:r w:rsidRPr="003661FB">
        <w:rPr>
          <w:rFonts w:ascii="Arial" w:eastAsia="Arial" w:hAnsi="Arial" w:cs="Arial"/>
          <w:color w:val="800080"/>
          <w:spacing w:val="2"/>
          <w:u w:val="single" w:color="800080"/>
          <w:rPrChange w:id="103" w:author="Kerrie Abercrombie" w:date="2016-02-17T15:25:00Z">
            <w:rPr>
              <w:spacing w:val="2"/>
              <w:u w:color="800080"/>
            </w:rPr>
          </w:rPrChange>
        </w:rPr>
        <w:t xml:space="preserve"> </w:t>
      </w:r>
      <w:r w:rsidRPr="003661FB">
        <w:rPr>
          <w:rFonts w:ascii="Arial" w:eastAsia="Arial" w:hAnsi="Arial" w:cs="Arial"/>
          <w:color w:val="800080"/>
          <w:u w:val="single" w:color="800080"/>
          <w:rPrChange w:id="104" w:author="Kerrie Abercrombie" w:date="2016-02-17T15:25:00Z">
            <w:rPr>
              <w:u w:color="800080"/>
            </w:rPr>
          </w:rPrChange>
        </w:rPr>
        <w:t>and</w:t>
      </w:r>
      <w:r w:rsidRPr="003661FB">
        <w:rPr>
          <w:rFonts w:ascii="Arial" w:eastAsia="Arial" w:hAnsi="Arial" w:cs="Arial"/>
          <w:color w:val="800080"/>
          <w:spacing w:val="3"/>
          <w:u w:val="single" w:color="800080"/>
          <w:rPrChange w:id="105" w:author="Kerrie Abercrombie" w:date="2016-02-17T15:25:00Z">
            <w:rPr>
              <w:spacing w:val="3"/>
              <w:u w:color="800080"/>
            </w:rPr>
          </w:rPrChange>
        </w:rPr>
        <w:t xml:space="preserve"> </w:t>
      </w:r>
      <w:r w:rsidRPr="003661FB">
        <w:rPr>
          <w:rFonts w:ascii="Arial" w:eastAsia="Arial" w:hAnsi="Arial" w:cs="Arial"/>
          <w:color w:val="800080"/>
          <w:spacing w:val="1"/>
          <w:u w:val="single" w:color="800080"/>
          <w:rPrChange w:id="106" w:author="Kerrie Abercrombie" w:date="2016-02-17T15:25:00Z">
            <w:rPr>
              <w:spacing w:val="1"/>
              <w:u w:color="800080"/>
            </w:rPr>
          </w:rPrChange>
        </w:rPr>
        <w:lastRenderedPageBreak/>
        <w:t>i</w:t>
      </w:r>
      <w:r w:rsidRPr="003661FB">
        <w:rPr>
          <w:rFonts w:ascii="Arial" w:eastAsia="Arial" w:hAnsi="Arial" w:cs="Arial"/>
          <w:color w:val="800080"/>
          <w:u w:val="single" w:color="800080"/>
          <w:rPrChange w:id="107" w:author="Kerrie Abercrombie" w:date="2016-02-17T15:25:00Z">
            <w:rPr>
              <w:u w:color="800080"/>
            </w:rPr>
          </w:rPrChange>
        </w:rPr>
        <w:t>n</w:t>
      </w:r>
      <w:r w:rsidRPr="003661FB">
        <w:rPr>
          <w:rFonts w:ascii="Arial" w:eastAsia="Arial" w:hAnsi="Arial" w:cs="Arial"/>
          <w:color w:val="800080"/>
          <w:spacing w:val="1"/>
          <w:u w:val="single" w:color="800080"/>
          <w:rPrChange w:id="108" w:author="Kerrie Abercrombie" w:date="2016-02-17T15:25:00Z">
            <w:rPr>
              <w:spacing w:val="1"/>
              <w:u w:color="800080"/>
            </w:rPr>
          </w:rPrChange>
        </w:rPr>
        <w:t>t</w:t>
      </w:r>
      <w:r w:rsidRPr="003661FB">
        <w:rPr>
          <w:rFonts w:ascii="Arial" w:eastAsia="Arial" w:hAnsi="Arial" w:cs="Arial"/>
          <w:color w:val="800080"/>
          <w:u w:val="single" w:color="800080"/>
          <w:rPrChange w:id="109" w:author="Kerrie Abercrombie" w:date="2016-02-17T15:25:00Z">
            <w:rPr>
              <w:u w:color="800080"/>
            </w:rPr>
          </w:rPrChange>
        </w:rPr>
        <w:t>e</w:t>
      </w:r>
      <w:r w:rsidRPr="003661FB">
        <w:rPr>
          <w:rFonts w:ascii="Arial" w:eastAsia="Arial" w:hAnsi="Arial" w:cs="Arial"/>
          <w:color w:val="800080"/>
          <w:spacing w:val="1"/>
          <w:u w:val="single" w:color="800080"/>
          <w:rPrChange w:id="110" w:author="Kerrie Abercrombie" w:date="2016-02-17T15:25:00Z">
            <w:rPr>
              <w:spacing w:val="1"/>
              <w:u w:color="800080"/>
            </w:rPr>
          </w:rPrChange>
        </w:rPr>
        <w:t>r</w:t>
      </w:r>
      <w:r w:rsidRPr="003661FB">
        <w:rPr>
          <w:rFonts w:ascii="Arial" w:eastAsia="Arial" w:hAnsi="Arial" w:cs="Arial"/>
          <w:color w:val="800080"/>
          <w:u w:val="single" w:color="800080"/>
          <w:rPrChange w:id="111" w:author="Kerrie Abercrombie" w:date="2016-02-17T15:25:00Z">
            <w:rPr>
              <w:u w:color="800080"/>
            </w:rPr>
          </w:rPrChange>
        </w:rPr>
        <w:t>n</w:t>
      </w:r>
      <w:r w:rsidRPr="003661FB">
        <w:rPr>
          <w:rFonts w:ascii="Arial" w:eastAsia="Arial" w:hAnsi="Arial" w:cs="Arial"/>
          <w:color w:val="800080"/>
          <w:spacing w:val="-3"/>
          <w:u w:val="single" w:color="800080"/>
          <w:rPrChange w:id="112" w:author="Kerrie Abercrombie" w:date="2016-02-17T15:25:00Z">
            <w:rPr>
              <w:spacing w:val="-3"/>
              <w:u w:color="800080"/>
            </w:rPr>
          </w:rPrChange>
        </w:rPr>
        <w:t>a</w:t>
      </w:r>
      <w:r w:rsidRPr="003661FB">
        <w:rPr>
          <w:rFonts w:ascii="Arial" w:eastAsia="Arial" w:hAnsi="Arial" w:cs="Arial"/>
          <w:color w:val="800080"/>
          <w:spacing w:val="1"/>
          <w:u w:val="single" w:color="800080"/>
          <w:rPrChange w:id="113" w:author="Kerrie Abercrombie" w:date="2016-02-17T15:25:00Z">
            <w:rPr>
              <w:spacing w:val="1"/>
              <w:u w:color="800080"/>
            </w:rPr>
          </w:rPrChange>
        </w:rPr>
        <w:t>t</w:t>
      </w:r>
      <w:r w:rsidRPr="003661FB">
        <w:rPr>
          <w:rFonts w:ascii="Arial" w:eastAsia="Arial" w:hAnsi="Arial" w:cs="Arial"/>
          <w:color w:val="800080"/>
          <w:spacing w:val="-1"/>
          <w:u w:val="single" w:color="800080"/>
          <w:rPrChange w:id="114" w:author="Kerrie Abercrombie" w:date="2016-02-17T15:25:00Z">
            <w:rPr>
              <w:spacing w:val="-1"/>
              <w:u w:color="800080"/>
            </w:rPr>
          </w:rPrChange>
        </w:rPr>
        <w:t>i</w:t>
      </w:r>
      <w:r w:rsidRPr="003661FB">
        <w:rPr>
          <w:rFonts w:ascii="Arial" w:eastAsia="Arial" w:hAnsi="Arial" w:cs="Arial"/>
          <w:color w:val="800080"/>
          <w:u w:val="single" w:color="800080"/>
          <w:rPrChange w:id="115" w:author="Kerrie Abercrombie" w:date="2016-02-17T15:25:00Z">
            <w:rPr>
              <w:u w:color="800080"/>
            </w:rPr>
          </w:rPrChange>
        </w:rPr>
        <w:t>onal</w:t>
      </w:r>
      <w:r w:rsidRPr="003661FB">
        <w:rPr>
          <w:rFonts w:ascii="Arial" w:eastAsia="Arial" w:hAnsi="Arial" w:cs="Arial"/>
          <w:color w:val="800080"/>
          <w:spacing w:val="2"/>
          <w:u w:val="single" w:color="800080"/>
          <w:rPrChange w:id="116" w:author="Kerrie Abercrombie" w:date="2016-02-17T15:25:00Z">
            <w:rPr>
              <w:spacing w:val="2"/>
              <w:u w:color="800080"/>
            </w:rPr>
          </w:rPrChange>
        </w:rPr>
        <w:t xml:space="preserve"> </w:t>
      </w:r>
      <w:r w:rsidRPr="003661FB">
        <w:rPr>
          <w:rFonts w:ascii="Arial" w:eastAsia="Arial" w:hAnsi="Arial" w:cs="Arial"/>
          <w:color w:val="800080"/>
          <w:spacing w:val="1"/>
          <w:u w:val="single" w:color="800080"/>
          <w:rPrChange w:id="117" w:author="Kerrie Abercrombie" w:date="2016-02-17T15:25:00Z">
            <w:rPr>
              <w:spacing w:val="1"/>
              <w:u w:color="800080"/>
            </w:rPr>
          </w:rPrChange>
        </w:rPr>
        <w:t>r</w:t>
      </w:r>
      <w:r w:rsidRPr="003661FB">
        <w:rPr>
          <w:rFonts w:ascii="Arial" w:eastAsia="Arial" w:hAnsi="Arial" w:cs="Arial"/>
          <w:color w:val="800080"/>
          <w:u w:val="single" w:color="800080"/>
          <w:rPrChange w:id="118" w:author="Kerrie Abercrombie" w:date="2016-02-17T15:25:00Z">
            <w:rPr>
              <w:u w:color="800080"/>
            </w:rPr>
          </w:rPrChange>
        </w:rPr>
        <w:t>u</w:t>
      </w:r>
      <w:r w:rsidRPr="003661FB">
        <w:rPr>
          <w:rFonts w:ascii="Arial" w:eastAsia="Arial" w:hAnsi="Arial" w:cs="Arial"/>
          <w:color w:val="800080"/>
          <w:spacing w:val="-1"/>
          <w:u w:val="single" w:color="800080"/>
          <w:rPrChange w:id="119" w:author="Kerrie Abercrombie" w:date="2016-02-17T15:25:00Z">
            <w:rPr>
              <w:spacing w:val="-1"/>
              <w:u w:color="800080"/>
            </w:rPr>
          </w:rPrChange>
        </w:rPr>
        <w:t>l</w:t>
      </w:r>
      <w:r w:rsidRPr="003661FB">
        <w:rPr>
          <w:rFonts w:ascii="Arial" w:eastAsia="Arial" w:hAnsi="Arial" w:cs="Arial"/>
          <w:color w:val="800080"/>
          <w:u w:val="single" w:color="800080"/>
          <w:rPrChange w:id="120" w:author="Kerrie Abercrombie" w:date="2016-02-17T15:25:00Z">
            <w:rPr>
              <w:u w:color="800080"/>
            </w:rPr>
          </w:rPrChange>
        </w:rPr>
        <w:t>es</w:t>
      </w:r>
      <w:r w:rsidRPr="003661FB">
        <w:rPr>
          <w:rFonts w:ascii="Arial" w:eastAsia="Arial" w:hAnsi="Arial" w:cs="Arial"/>
          <w:color w:val="800080"/>
          <w:spacing w:val="4"/>
          <w:u w:val="single" w:color="800080"/>
          <w:rPrChange w:id="121" w:author="Kerrie Abercrombie" w:date="2016-02-17T15:25:00Z">
            <w:rPr>
              <w:spacing w:val="4"/>
              <w:u w:color="800080"/>
            </w:rPr>
          </w:rPrChange>
        </w:rPr>
        <w:t xml:space="preserve"> </w:t>
      </w:r>
      <w:r w:rsidRPr="003661FB">
        <w:rPr>
          <w:rFonts w:ascii="Arial" w:eastAsia="Arial" w:hAnsi="Arial" w:cs="Arial"/>
          <w:color w:val="800080"/>
          <w:u w:val="single" w:color="800080"/>
          <w:rPrChange w:id="122" w:author="Kerrie Abercrombie" w:date="2016-02-17T15:25:00Z">
            <w:rPr>
              <w:u w:color="800080"/>
            </w:rPr>
          </w:rPrChange>
        </w:rPr>
        <w:t>and</w:t>
      </w:r>
      <w:r w:rsidRPr="003661FB">
        <w:rPr>
          <w:rFonts w:ascii="Arial" w:eastAsia="Arial" w:hAnsi="Arial" w:cs="Arial"/>
          <w:color w:val="800080"/>
          <w:rPrChange w:id="123" w:author="Kerrie Abercrombie" w:date="2016-02-17T15:25:00Z">
            <w:rPr/>
          </w:rPrChange>
        </w:rPr>
        <w:t xml:space="preserve"> </w:t>
      </w:r>
      <w:r w:rsidRPr="003661FB">
        <w:rPr>
          <w:rFonts w:ascii="Arial" w:eastAsia="Arial" w:hAnsi="Arial" w:cs="Arial"/>
          <w:color w:val="800080"/>
          <w:spacing w:val="1"/>
          <w:u w:val="single" w:color="800080"/>
          <w:rPrChange w:id="124" w:author="Kerrie Abercrombie" w:date="2016-02-17T15:25:00Z">
            <w:rPr>
              <w:spacing w:val="1"/>
              <w:u w:color="800080"/>
            </w:rPr>
          </w:rPrChange>
        </w:rPr>
        <w:t>r</w:t>
      </w:r>
      <w:r w:rsidRPr="003661FB">
        <w:rPr>
          <w:rFonts w:ascii="Arial" w:eastAsia="Arial" w:hAnsi="Arial" w:cs="Arial"/>
          <w:color w:val="800080"/>
          <w:spacing w:val="-3"/>
          <w:u w:val="single" w:color="800080"/>
          <w:rPrChange w:id="125" w:author="Kerrie Abercrombie" w:date="2016-02-17T15:25:00Z">
            <w:rPr>
              <w:spacing w:val="-3"/>
              <w:u w:color="800080"/>
            </w:rPr>
          </w:rPrChange>
        </w:rPr>
        <w:t>e</w:t>
      </w:r>
      <w:r w:rsidRPr="003661FB">
        <w:rPr>
          <w:rFonts w:ascii="Arial" w:eastAsia="Arial" w:hAnsi="Arial" w:cs="Arial"/>
          <w:color w:val="800080"/>
          <w:spacing w:val="2"/>
          <w:u w:val="single" w:color="800080"/>
          <w:rPrChange w:id="126" w:author="Kerrie Abercrombie" w:date="2016-02-17T15:25:00Z">
            <w:rPr>
              <w:spacing w:val="2"/>
              <w:u w:color="800080"/>
            </w:rPr>
          </w:rPrChange>
        </w:rPr>
        <w:t>g</w:t>
      </w:r>
      <w:r w:rsidRPr="003661FB">
        <w:rPr>
          <w:rFonts w:ascii="Arial" w:eastAsia="Arial" w:hAnsi="Arial" w:cs="Arial"/>
          <w:color w:val="800080"/>
          <w:u w:val="single" w:color="800080"/>
          <w:rPrChange w:id="127" w:author="Kerrie Abercrombie" w:date="2016-02-17T15:25:00Z">
            <w:rPr>
              <w:u w:color="800080"/>
            </w:rPr>
          </w:rPrChange>
        </w:rPr>
        <w:t>u</w:t>
      </w:r>
      <w:r w:rsidRPr="003661FB">
        <w:rPr>
          <w:rFonts w:ascii="Arial" w:eastAsia="Arial" w:hAnsi="Arial" w:cs="Arial"/>
          <w:color w:val="800080"/>
          <w:spacing w:val="-1"/>
          <w:u w:val="single" w:color="800080"/>
          <w:rPrChange w:id="128" w:author="Kerrie Abercrombie" w:date="2016-02-17T15:25:00Z">
            <w:rPr>
              <w:spacing w:val="-1"/>
              <w:u w:color="800080"/>
            </w:rPr>
          </w:rPrChange>
        </w:rPr>
        <w:t>l</w:t>
      </w:r>
      <w:r w:rsidRPr="003661FB">
        <w:rPr>
          <w:rFonts w:ascii="Arial" w:eastAsia="Arial" w:hAnsi="Arial" w:cs="Arial"/>
          <w:color w:val="800080"/>
          <w:u w:val="single" w:color="800080"/>
          <w:rPrChange w:id="129" w:author="Kerrie Abercrombie" w:date="2016-02-17T15:25:00Z">
            <w:rPr>
              <w:u w:color="800080"/>
            </w:rPr>
          </w:rPrChange>
        </w:rPr>
        <w:t>a</w:t>
      </w:r>
      <w:r w:rsidRPr="003661FB">
        <w:rPr>
          <w:rFonts w:ascii="Arial" w:eastAsia="Arial" w:hAnsi="Arial" w:cs="Arial"/>
          <w:color w:val="800080"/>
          <w:spacing w:val="1"/>
          <w:u w:val="single" w:color="800080"/>
          <w:rPrChange w:id="130" w:author="Kerrie Abercrombie" w:date="2016-02-17T15:25:00Z">
            <w:rPr>
              <w:spacing w:val="1"/>
              <w:u w:color="800080"/>
            </w:rPr>
          </w:rPrChange>
        </w:rPr>
        <w:t>t</w:t>
      </w:r>
      <w:r w:rsidRPr="003661FB">
        <w:rPr>
          <w:rFonts w:ascii="Arial" w:eastAsia="Arial" w:hAnsi="Arial" w:cs="Arial"/>
          <w:color w:val="800080"/>
          <w:spacing w:val="-1"/>
          <w:u w:val="single" w:color="800080"/>
          <w:rPrChange w:id="131" w:author="Kerrie Abercrombie" w:date="2016-02-17T15:25:00Z">
            <w:rPr>
              <w:spacing w:val="-1"/>
              <w:u w:color="800080"/>
            </w:rPr>
          </w:rPrChange>
        </w:rPr>
        <w:t>i</w:t>
      </w:r>
      <w:r w:rsidRPr="003661FB">
        <w:rPr>
          <w:rFonts w:ascii="Arial" w:eastAsia="Arial" w:hAnsi="Arial" w:cs="Arial"/>
          <w:color w:val="800080"/>
          <w:u w:val="single" w:color="800080"/>
          <w:rPrChange w:id="132" w:author="Kerrie Abercrombie" w:date="2016-02-17T15:25:00Z">
            <w:rPr>
              <w:u w:color="800080"/>
            </w:rPr>
          </w:rPrChange>
        </w:rPr>
        <w:t>ons</w:t>
      </w:r>
    </w:p>
    <w:p w:rsidR="003661FB" w:rsidDel="00450CCF" w:rsidRDefault="003661FB" w:rsidP="003661FB">
      <w:pPr>
        <w:tabs>
          <w:tab w:val="left" w:pos="1000"/>
        </w:tabs>
        <w:spacing w:before="73" w:after="0" w:line="240" w:lineRule="auto"/>
        <w:ind w:left="659" w:right="-20"/>
        <w:rPr>
          <w:rFonts w:ascii="Arial" w:eastAsia="Arial" w:hAnsi="Arial" w:cs="Arial"/>
        </w:rPr>
      </w:pPr>
      <w:r w:rsidDel="00450CCF">
        <w:rPr>
          <w:rFonts w:ascii="Times New Roman" w:eastAsia="Times New Roman" w:hAnsi="Times New Roman" w:cs="Times New Roman"/>
          <w:w w:val="131"/>
        </w:rPr>
        <w:t>•</w:t>
      </w:r>
      <w:r w:rsidDel="00450CCF">
        <w:rPr>
          <w:rFonts w:ascii="Times New Roman" w:eastAsia="Times New Roman" w:hAnsi="Times New Roman" w:cs="Times New Roman"/>
        </w:rPr>
        <w:tab/>
      </w:r>
      <w:r w:rsidDel="00450CCF">
        <w:rPr>
          <w:rFonts w:ascii="Arial" w:eastAsia="Arial" w:hAnsi="Arial" w:cs="Arial"/>
        </w:rPr>
        <w:t>be</w:t>
      </w:r>
      <w:r w:rsidDel="00450CCF">
        <w:rPr>
          <w:rFonts w:ascii="Arial" w:eastAsia="Arial" w:hAnsi="Arial" w:cs="Arial"/>
          <w:spacing w:val="1"/>
        </w:rPr>
        <w:t xml:space="preserve"> </w:t>
      </w:r>
      <w:r w:rsidDel="00450CCF">
        <w:rPr>
          <w:rFonts w:ascii="Arial" w:eastAsia="Arial" w:hAnsi="Arial" w:cs="Arial"/>
        </w:rPr>
        <w:t>app</w:t>
      </w:r>
      <w:r w:rsidDel="00450CCF">
        <w:rPr>
          <w:rFonts w:ascii="Arial" w:eastAsia="Arial" w:hAnsi="Arial" w:cs="Arial"/>
          <w:spacing w:val="1"/>
        </w:rPr>
        <w:t>r</w:t>
      </w:r>
      <w:r w:rsidDel="00450CCF">
        <w:rPr>
          <w:rFonts w:ascii="Arial" w:eastAsia="Arial" w:hAnsi="Arial" w:cs="Arial"/>
        </w:rPr>
        <w:t>o</w:t>
      </w:r>
      <w:r w:rsidDel="00450CCF">
        <w:rPr>
          <w:rFonts w:ascii="Arial" w:eastAsia="Arial" w:hAnsi="Arial" w:cs="Arial"/>
          <w:spacing w:val="-3"/>
        </w:rPr>
        <w:t>p</w:t>
      </w:r>
      <w:r w:rsidDel="00450CCF">
        <w:rPr>
          <w:rFonts w:ascii="Arial" w:eastAsia="Arial" w:hAnsi="Arial" w:cs="Arial"/>
          <w:spacing w:val="1"/>
        </w:rPr>
        <w:t>r</w:t>
      </w:r>
      <w:r w:rsidDel="00450CCF">
        <w:rPr>
          <w:rFonts w:ascii="Arial" w:eastAsia="Arial" w:hAnsi="Arial" w:cs="Arial"/>
          <w:spacing w:val="-1"/>
        </w:rPr>
        <w:t>i</w:t>
      </w:r>
      <w:r w:rsidDel="00450CCF">
        <w:rPr>
          <w:rFonts w:ascii="Arial" w:eastAsia="Arial" w:hAnsi="Arial" w:cs="Arial"/>
        </w:rPr>
        <w:t>a</w:t>
      </w:r>
      <w:r w:rsidDel="00450CCF">
        <w:rPr>
          <w:rFonts w:ascii="Arial" w:eastAsia="Arial" w:hAnsi="Arial" w:cs="Arial"/>
          <w:spacing w:val="1"/>
        </w:rPr>
        <w:t>t</w:t>
      </w:r>
      <w:r w:rsidDel="00450CCF">
        <w:rPr>
          <w:rFonts w:ascii="Arial" w:eastAsia="Arial" w:hAnsi="Arial" w:cs="Arial"/>
        </w:rPr>
        <w:t>e</w:t>
      </w:r>
      <w:r w:rsidDel="00450CCF">
        <w:rPr>
          <w:rFonts w:ascii="Arial" w:eastAsia="Arial" w:hAnsi="Arial" w:cs="Arial"/>
          <w:spacing w:val="-1"/>
        </w:rPr>
        <w:t>l</w:t>
      </w:r>
      <w:r w:rsidDel="00450CCF">
        <w:rPr>
          <w:rFonts w:ascii="Arial" w:eastAsia="Arial" w:hAnsi="Arial" w:cs="Arial"/>
        </w:rPr>
        <w:t>y</w:t>
      </w:r>
      <w:r w:rsidDel="00450CCF">
        <w:rPr>
          <w:rFonts w:ascii="Arial" w:eastAsia="Arial" w:hAnsi="Arial" w:cs="Arial"/>
          <w:spacing w:val="-1"/>
        </w:rPr>
        <w:t xml:space="preserve"> </w:t>
      </w:r>
      <w:r w:rsidDel="00450CCF">
        <w:rPr>
          <w:rFonts w:ascii="Arial" w:eastAsia="Arial" w:hAnsi="Arial" w:cs="Arial"/>
          <w:spacing w:val="2"/>
        </w:rPr>
        <w:t>q</w:t>
      </w:r>
      <w:r w:rsidDel="00450CCF">
        <w:rPr>
          <w:rFonts w:ascii="Arial" w:eastAsia="Arial" w:hAnsi="Arial" w:cs="Arial"/>
        </w:rPr>
        <w:t>ua</w:t>
      </w:r>
      <w:r w:rsidDel="00450CCF">
        <w:rPr>
          <w:rFonts w:ascii="Arial" w:eastAsia="Arial" w:hAnsi="Arial" w:cs="Arial"/>
          <w:spacing w:val="-1"/>
        </w:rPr>
        <w:t>l</w:t>
      </w:r>
      <w:r w:rsidDel="00450CCF">
        <w:rPr>
          <w:rFonts w:ascii="Arial" w:eastAsia="Arial" w:hAnsi="Arial" w:cs="Arial"/>
          <w:spacing w:val="-4"/>
        </w:rPr>
        <w:t>i</w:t>
      </w:r>
      <w:r w:rsidDel="00450CCF">
        <w:rPr>
          <w:rFonts w:ascii="Arial" w:eastAsia="Arial" w:hAnsi="Arial" w:cs="Arial"/>
          <w:spacing w:val="3"/>
        </w:rPr>
        <w:t>f</w:t>
      </w:r>
      <w:r w:rsidDel="00450CCF">
        <w:rPr>
          <w:rFonts w:ascii="Arial" w:eastAsia="Arial" w:hAnsi="Arial" w:cs="Arial"/>
          <w:spacing w:val="-1"/>
        </w:rPr>
        <w:t>i</w:t>
      </w:r>
      <w:r w:rsidDel="00450CCF">
        <w:rPr>
          <w:rFonts w:ascii="Arial" w:eastAsia="Arial" w:hAnsi="Arial" w:cs="Arial"/>
          <w:spacing w:val="-3"/>
        </w:rPr>
        <w:t>e</w:t>
      </w:r>
      <w:r w:rsidDel="00450CCF">
        <w:rPr>
          <w:rFonts w:ascii="Arial" w:eastAsia="Arial" w:hAnsi="Arial" w:cs="Arial"/>
        </w:rPr>
        <w:t>d</w:t>
      </w:r>
      <w:r w:rsidDel="00450CCF">
        <w:rPr>
          <w:rFonts w:ascii="Arial" w:eastAsia="Arial" w:hAnsi="Arial" w:cs="Arial"/>
          <w:spacing w:val="1"/>
        </w:rPr>
        <w:t xml:space="preserve"> </w:t>
      </w:r>
      <w:r w:rsidDel="00450CCF">
        <w:rPr>
          <w:rFonts w:ascii="Arial" w:eastAsia="Arial" w:hAnsi="Arial" w:cs="Arial"/>
          <w:spacing w:val="-1"/>
        </w:rPr>
        <w:t>i</w:t>
      </w:r>
      <w:r w:rsidDel="00450CCF">
        <w:rPr>
          <w:rFonts w:ascii="Arial" w:eastAsia="Arial" w:hAnsi="Arial" w:cs="Arial"/>
        </w:rPr>
        <w:t>n</w:t>
      </w:r>
      <w:r w:rsidDel="00450CCF">
        <w:rPr>
          <w:rFonts w:ascii="Arial" w:eastAsia="Arial" w:hAnsi="Arial" w:cs="Arial"/>
          <w:spacing w:val="1"/>
        </w:rPr>
        <w:t xml:space="preserve"> t</w:t>
      </w:r>
      <w:r w:rsidDel="00450CCF">
        <w:rPr>
          <w:rFonts w:ascii="Arial" w:eastAsia="Arial" w:hAnsi="Arial" w:cs="Arial"/>
        </w:rPr>
        <w:t>he</w:t>
      </w:r>
      <w:r w:rsidDel="00450CCF">
        <w:rPr>
          <w:rFonts w:ascii="Arial" w:eastAsia="Arial" w:hAnsi="Arial" w:cs="Arial"/>
          <w:spacing w:val="-2"/>
        </w:rPr>
        <w:t xml:space="preserve"> </w:t>
      </w:r>
      <w:r w:rsidDel="00450CCF">
        <w:rPr>
          <w:rFonts w:ascii="Arial" w:eastAsia="Arial" w:hAnsi="Arial" w:cs="Arial"/>
          <w:spacing w:val="1"/>
        </w:rPr>
        <w:t>t</w:t>
      </w:r>
      <w:r w:rsidDel="00450CCF">
        <w:rPr>
          <w:rFonts w:ascii="Arial" w:eastAsia="Arial" w:hAnsi="Arial" w:cs="Arial"/>
          <w:spacing w:val="-3"/>
        </w:rPr>
        <w:t>a</w:t>
      </w:r>
      <w:r w:rsidDel="00450CCF">
        <w:rPr>
          <w:rFonts w:ascii="Arial" w:eastAsia="Arial" w:hAnsi="Arial" w:cs="Arial"/>
          <w:spacing w:val="-2"/>
        </w:rPr>
        <w:t>s</w:t>
      </w:r>
      <w:r w:rsidDel="00450CCF">
        <w:rPr>
          <w:rFonts w:ascii="Arial" w:eastAsia="Arial" w:hAnsi="Arial" w:cs="Arial"/>
        </w:rPr>
        <w:t>k</w:t>
      </w:r>
      <w:r w:rsidDel="00450CCF">
        <w:rPr>
          <w:rFonts w:ascii="Arial" w:eastAsia="Arial" w:hAnsi="Arial" w:cs="Arial"/>
          <w:spacing w:val="1"/>
        </w:rPr>
        <w:t xml:space="preserve"> f</w:t>
      </w:r>
      <w:r w:rsidDel="00450CCF">
        <w:rPr>
          <w:rFonts w:ascii="Arial" w:eastAsia="Arial" w:hAnsi="Arial" w:cs="Arial"/>
        </w:rPr>
        <w:t xml:space="preserve">or </w:t>
      </w:r>
      <w:r w:rsidDel="00450CCF">
        <w:rPr>
          <w:rFonts w:ascii="Arial" w:eastAsia="Arial" w:hAnsi="Arial" w:cs="Arial"/>
          <w:spacing w:val="-4"/>
        </w:rPr>
        <w:t>w</w:t>
      </w:r>
      <w:r w:rsidDel="00450CCF">
        <w:rPr>
          <w:rFonts w:ascii="Arial" w:eastAsia="Arial" w:hAnsi="Arial" w:cs="Arial"/>
        </w:rPr>
        <w:t>h</w:t>
      </w:r>
      <w:r w:rsidDel="00450CCF">
        <w:rPr>
          <w:rFonts w:ascii="Arial" w:eastAsia="Arial" w:hAnsi="Arial" w:cs="Arial"/>
          <w:spacing w:val="-1"/>
        </w:rPr>
        <w:t>i</w:t>
      </w:r>
      <w:r w:rsidDel="00450CCF">
        <w:rPr>
          <w:rFonts w:ascii="Arial" w:eastAsia="Arial" w:hAnsi="Arial" w:cs="Arial"/>
        </w:rPr>
        <w:t>ch</w:t>
      </w:r>
      <w:r w:rsidDel="00450CCF">
        <w:rPr>
          <w:rFonts w:ascii="Arial" w:eastAsia="Arial" w:hAnsi="Arial" w:cs="Arial"/>
          <w:spacing w:val="1"/>
        </w:rPr>
        <w:t xml:space="preserve"> tr</w:t>
      </w:r>
      <w:r w:rsidDel="00450CCF">
        <w:rPr>
          <w:rFonts w:ascii="Arial" w:eastAsia="Arial" w:hAnsi="Arial" w:cs="Arial"/>
          <w:spacing w:val="-3"/>
        </w:rPr>
        <w:t>a</w:t>
      </w:r>
      <w:r w:rsidDel="00450CCF">
        <w:rPr>
          <w:rFonts w:ascii="Arial" w:eastAsia="Arial" w:hAnsi="Arial" w:cs="Arial"/>
          <w:spacing w:val="-1"/>
        </w:rPr>
        <w:t>i</w:t>
      </w:r>
      <w:r w:rsidDel="00450CCF">
        <w:rPr>
          <w:rFonts w:ascii="Arial" w:eastAsia="Arial" w:hAnsi="Arial" w:cs="Arial"/>
        </w:rPr>
        <w:t>n</w:t>
      </w:r>
      <w:r w:rsidDel="00450CCF">
        <w:rPr>
          <w:rFonts w:ascii="Arial" w:eastAsia="Arial" w:hAnsi="Arial" w:cs="Arial"/>
          <w:spacing w:val="-1"/>
        </w:rPr>
        <w:t>i</w:t>
      </w:r>
      <w:r w:rsidDel="00450CCF">
        <w:rPr>
          <w:rFonts w:ascii="Arial" w:eastAsia="Arial" w:hAnsi="Arial" w:cs="Arial"/>
        </w:rPr>
        <w:t>ng</w:t>
      </w:r>
      <w:r w:rsidDel="00450CCF">
        <w:rPr>
          <w:rFonts w:ascii="Arial" w:eastAsia="Arial" w:hAnsi="Arial" w:cs="Arial"/>
          <w:spacing w:val="3"/>
        </w:rPr>
        <w:t xml:space="preserve"> </w:t>
      </w:r>
      <w:r w:rsidDel="00450CCF">
        <w:rPr>
          <w:rFonts w:ascii="Arial" w:eastAsia="Arial" w:hAnsi="Arial" w:cs="Arial"/>
          <w:spacing w:val="-1"/>
        </w:rPr>
        <w:t>i</w:t>
      </w:r>
      <w:r w:rsidDel="00450CCF">
        <w:rPr>
          <w:rFonts w:ascii="Arial" w:eastAsia="Arial" w:hAnsi="Arial" w:cs="Arial"/>
        </w:rPr>
        <w:t>s</w:t>
      </w:r>
      <w:r w:rsidDel="00450CCF">
        <w:rPr>
          <w:rFonts w:ascii="Arial" w:eastAsia="Arial" w:hAnsi="Arial" w:cs="Arial"/>
          <w:spacing w:val="1"/>
        </w:rPr>
        <w:t xml:space="preserve"> </w:t>
      </w:r>
      <w:r w:rsidDel="00450CCF">
        <w:rPr>
          <w:rFonts w:ascii="Arial" w:eastAsia="Arial" w:hAnsi="Arial" w:cs="Arial"/>
        </w:rPr>
        <w:t>be</w:t>
      </w:r>
      <w:r w:rsidDel="00450CCF">
        <w:rPr>
          <w:rFonts w:ascii="Arial" w:eastAsia="Arial" w:hAnsi="Arial" w:cs="Arial"/>
          <w:spacing w:val="-1"/>
        </w:rPr>
        <w:t>i</w:t>
      </w:r>
      <w:r w:rsidDel="00450CCF">
        <w:rPr>
          <w:rFonts w:ascii="Arial" w:eastAsia="Arial" w:hAnsi="Arial" w:cs="Arial"/>
          <w:spacing w:val="-3"/>
        </w:rPr>
        <w:t>n</w:t>
      </w:r>
      <w:r w:rsidDel="00450CCF">
        <w:rPr>
          <w:rFonts w:ascii="Arial" w:eastAsia="Arial" w:hAnsi="Arial" w:cs="Arial"/>
        </w:rPr>
        <w:t>g</w:t>
      </w:r>
      <w:r w:rsidDel="00450CCF">
        <w:rPr>
          <w:rFonts w:ascii="Arial" w:eastAsia="Arial" w:hAnsi="Arial" w:cs="Arial"/>
          <w:spacing w:val="1"/>
        </w:rPr>
        <w:t xml:space="preserve"> </w:t>
      </w:r>
      <w:r w:rsidDel="00450CCF">
        <w:rPr>
          <w:rFonts w:ascii="Arial" w:eastAsia="Arial" w:hAnsi="Arial" w:cs="Arial"/>
        </w:rPr>
        <w:t>conduc</w:t>
      </w:r>
      <w:r w:rsidDel="00450CCF">
        <w:rPr>
          <w:rFonts w:ascii="Arial" w:eastAsia="Arial" w:hAnsi="Arial" w:cs="Arial"/>
          <w:spacing w:val="1"/>
        </w:rPr>
        <w:t>t</w:t>
      </w:r>
      <w:r w:rsidDel="00450CCF">
        <w:rPr>
          <w:rFonts w:ascii="Arial" w:eastAsia="Arial" w:hAnsi="Arial" w:cs="Arial"/>
        </w:rPr>
        <w:t>e</w:t>
      </w:r>
      <w:r w:rsidDel="00450CCF">
        <w:rPr>
          <w:rFonts w:ascii="Arial" w:eastAsia="Arial" w:hAnsi="Arial" w:cs="Arial"/>
          <w:spacing w:val="-3"/>
        </w:rPr>
        <w:t>d</w:t>
      </w:r>
      <w:r w:rsidDel="00450CCF">
        <w:rPr>
          <w:rFonts w:ascii="Arial" w:eastAsia="Arial" w:hAnsi="Arial" w:cs="Arial"/>
        </w:rPr>
        <w:t>;</w:t>
      </w:r>
    </w:p>
    <w:p w:rsidR="003661FB" w:rsidDel="00450CCF" w:rsidRDefault="003661FB" w:rsidP="003661FB">
      <w:pPr>
        <w:tabs>
          <w:tab w:val="left" w:pos="1000"/>
        </w:tabs>
        <w:spacing w:before="75" w:after="0" w:line="240" w:lineRule="auto"/>
        <w:ind w:left="659" w:right="-20"/>
        <w:rPr>
          <w:rFonts w:ascii="Arial" w:eastAsia="Arial" w:hAnsi="Arial" w:cs="Arial"/>
        </w:rPr>
      </w:pPr>
      <w:r w:rsidDel="00450CCF">
        <w:rPr>
          <w:rFonts w:ascii="Times New Roman" w:eastAsia="Times New Roman" w:hAnsi="Times New Roman" w:cs="Times New Roman"/>
          <w:w w:val="131"/>
        </w:rPr>
        <w:t>•</w:t>
      </w:r>
      <w:r w:rsidDel="00450CCF">
        <w:rPr>
          <w:rFonts w:ascii="Times New Roman" w:eastAsia="Times New Roman" w:hAnsi="Times New Roman" w:cs="Times New Roman"/>
        </w:rPr>
        <w:tab/>
      </w:r>
      <w:r w:rsidDel="00450CCF">
        <w:rPr>
          <w:rFonts w:ascii="Arial" w:eastAsia="Arial" w:hAnsi="Arial" w:cs="Arial"/>
        </w:rPr>
        <w:t>ha</w:t>
      </w:r>
      <w:r w:rsidDel="00450CCF">
        <w:rPr>
          <w:rFonts w:ascii="Arial" w:eastAsia="Arial" w:hAnsi="Arial" w:cs="Arial"/>
          <w:spacing w:val="-2"/>
        </w:rPr>
        <w:t>v</w:t>
      </w:r>
      <w:r w:rsidDel="00450CCF">
        <w:rPr>
          <w:rFonts w:ascii="Arial" w:eastAsia="Arial" w:hAnsi="Arial" w:cs="Arial"/>
        </w:rPr>
        <w:t>e</w:t>
      </w:r>
      <w:r w:rsidDel="00450CCF">
        <w:rPr>
          <w:rFonts w:ascii="Arial" w:eastAsia="Arial" w:hAnsi="Arial" w:cs="Arial"/>
          <w:spacing w:val="1"/>
        </w:rPr>
        <w:t xml:space="preserve"> </w:t>
      </w:r>
      <w:r w:rsidDel="00450CCF">
        <w:rPr>
          <w:rFonts w:ascii="Arial" w:eastAsia="Arial" w:hAnsi="Arial" w:cs="Arial"/>
        </w:rPr>
        <w:t>an</w:t>
      </w:r>
      <w:r w:rsidDel="00450CCF">
        <w:rPr>
          <w:rFonts w:ascii="Arial" w:eastAsia="Arial" w:hAnsi="Arial" w:cs="Arial"/>
          <w:spacing w:val="1"/>
        </w:rPr>
        <w:t xml:space="preserve"> </w:t>
      </w:r>
      <w:r w:rsidDel="00450CCF">
        <w:rPr>
          <w:rFonts w:ascii="Arial" w:eastAsia="Arial" w:hAnsi="Arial" w:cs="Arial"/>
        </w:rPr>
        <w:t>app</w:t>
      </w:r>
      <w:r w:rsidDel="00450CCF">
        <w:rPr>
          <w:rFonts w:ascii="Arial" w:eastAsia="Arial" w:hAnsi="Arial" w:cs="Arial"/>
          <w:spacing w:val="1"/>
        </w:rPr>
        <w:t>r</w:t>
      </w:r>
      <w:r w:rsidDel="00450CCF">
        <w:rPr>
          <w:rFonts w:ascii="Arial" w:eastAsia="Arial" w:hAnsi="Arial" w:cs="Arial"/>
        </w:rPr>
        <w:t>op</w:t>
      </w:r>
      <w:r w:rsidDel="00450CCF">
        <w:rPr>
          <w:rFonts w:ascii="Arial" w:eastAsia="Arial" w:hAnsi="Arial" w:cs="Arial"/>
          <w:spacing w:val="1"/>
        </w:rPr>
        <w:t>r</w:t>
      </w:r>
      <w:r w:rsidDel="00450CCF">
        <w:rPr>
          <w:rFonts w:ascii="Arial" w:eastAsia="Arial" w:hAnsi="Arial" w:cs="Arial"/>
          <w:spacing w:val="-1"/>
        </w:rPr>
        <w:t>i</w:t>
      </w:r>
      <w:r w:rsidDel="00450CCF">
        <w:rPr>
          <w:rFonts w:ascii="Arial" w:eastAsia="Arial" w:hAnsi="Arial" w:cs="Arial"/>
        </w:rPr>
        <w:t>a</w:t>
      </w:r>
      <w:r w:rsidDel="00450CCF">
        <w:rPr>
          <w:rFonts w:ascii="Arial" w:eastAsia="Arial" w:hAnsi="Arial" w:cs="Arial"/>
          <w:spacing w:val="-1"/>
        </w:rPr>
        <w:t>t</w:t>
      </w:r>
      <w:r w:rsidDel="00450CCF">
        <w:rPr>
          <w:rFonts w:ascii="Arial" w:eastAsia="Arial" w:hAnsi="Arial" w:cs="Arial"/>
        </w:rPr>
        <w:t>e</w:t>
      </w:r>
      <w:r w:rsidDel="00450CCF">
        <w:rPr>
          <w:rFonts w:ascii="Arial" w:eastAsia="Arial" w:hAnsi="Arial" w:cs="Arial"/>
          <w:spacing w:val="1"/>
        </w:rPr>
        <w:t xml:space="preserve"> </w:t>
      </w:r>
      <w:r w:rsidDel="00450CCF">
        <w:rPr>
          <w:rFonts w:ascii="Arial" w:eastAsia="Arial" w:hAnsi="Arial" w:cs="Arial"/>
        </w:rPr>
        <w:t>ba</w:t>
      </w:r>
      <w:r w:rsidDel="00450CCF">
        <w:rPr>
          <w:rFonts w:ascii="Arial" w:eastAsia="Arial" w:hAnsi="Arial" w:cs="Arial"/>
          <w:spacing w:val="-1"/>
        </w:rPr>
        <w:t>l</w:t>
      </w:r>
      <w:r w:rsidDel="00450CCF">
        <w:rPr>
          <w:rFonts w:ascii="Arial" w:eastAsia="Arial" w:hAnsi="Arial" w:cs="Arial"/>
          <w:spacing w:val="-3"/>
        </w:rPr>
        <w:t>a</w:t>
      </w:r>
      <w:r w:rsidDel="00450CCF">
        <w:rPr>
          <w:rFonts w:ascii="Arial" w:eastAsia="Arial" w:hAnsi="Arial" w:cs="Arial"/>
        </w:rPr>
        <w:t>nce</w:t>
      </w:r>
      <w:r w:rsidDel="00450CCF">
        <w:rPr>
          <w:rFonts w:ascii="Arial" w:eastAsia="Arial" w:hAnsi="Arial" w:cs="Arial"/>
          <w:spacing w:val="1"/>
        </w:rPr>
        <w:t xml:space="preserve"> </w:t>
      </w:r>
      <w:r w:rsidDel="00450CCF">
        <w:rPr>
          <w:rFonts w:ascii="Arial" w:eastAsia="Arial" w:hAnsi="Arial" w:cs="Arial"/>
          <w:spacing w:val="-3"/>
        </w:rPr>
        <w:t>o</w:t>
      </w:r>
      <w:r w:rsidDel="00450CCF">
        <w:rPr>
          <w:rFonts w:ascii="Arial" w:eastAsia="Arial" w:hAnsi="Arial" w:cs="Arial"/>
        </w:rPr>
        <w:t>f</w:t>
      </w:r>
      <w:r w:rsidDel="00450CCF">
        <w:rPr>
          <w:rFonts w:ascii="Arial" w:eastAsia="Arial" w:hAnsi="Arial" w:cs="Arial"/>
          <w:spacing w:val="2"/>
        </w:rPr>
        <w:t xml:space="preserve"> </w:t>
      </w:r>
      <w:r w:rsidDel="00450CCF">
        <w:rPr>
          <w:rFonts w:ascii="Arial" w:eastAsia="Arial" w:hAnsi="Arial" w:cs="Arial"/>
        </w:rPr>
        <w:t>p</w:t>
      </w:r>
      <w:r w:rsidDel="00450CCF">
        <w:rPr>
          <w:rFonts w:ascii="Arial" w:eastAsia="Arial" w:hAnsi="Arial" w:cs="Arial"/>
          <w:spacing w:val="1"/>
        </w:rPr>
        <w:t>r</w:t>
      </w:r>
      <w:r w:rsidDel="00450CCF">
        <w:rPr>
          <w:rFonts w:ascii="Arial" w:eastAsia="Arial" w:hAnsi="Arial" w:cs="Arial"/>
          <w:spacing w:val="-3"/>
        </w:rPr>
        <w:t>o</w:t>
      </w:r>
      <w:r w:rsidDel="00450CCF">
        <w:rPr>
          <w:rFonts w:ascii="Arial" w:eastAsia="Arial" w:hAnsi="Arial" w:cs="Arial"/>
          <w:spacing w:val="1"/>
        </w:rPr>
        <w:t>f</w:t>
      </w:r>
      <w:r w:rsidDel="00450CCF">
        <w:rPr>
          <w:rFonts w:ascii="Arial" w:eastAsia="Arial" w:hAnsi="Arial" w:cs="Arial"/>
        </w:rPr>
        <w:t>ess</w:t>
      </w:r>
      <w:r w:rsidDel="00450CCF">
        <w:rPr>
          <w:rFonts w:ascii="Arial" w:eastAsia="Arial" w:hAnsi="Arial" w:cs="Arial"/>
          <w:spacing w:val="-1"/>
        </w:rPr>
        <w:t>i</w:t>
      </w:r>
      <w:r w:rsidDel="00450CCF">
        <w:rPr>
          <w:rFonts w:ascii="Arial" w:eastAsia="Arial" w:hAnsi="Arial" w:cs="Arial"/>
        </w:rPr>
        <w:t>onal and</w:t>
      </w:r>
      <w:r w:rsidDel="00450CCF">
        <w:rPr>
          <w:rFonts w:ascii="Arial" w:eastAsia="Arial" w:hAnsi="Arial" w:cs="Arial"/>
          <w:spacing w:val="-2"/>
        </w:rPr>
        <w:t xml:space="preserve"> </w:t>
      </w:r>
      <w:r w:rsidDel="00450CCF">
        <w:rPr>
          <w:rFonts w:ascii="Arial" w:eastAsia="Arial" w:hAnsi="Arial" w:cs="Arial"/>
          <w:spacing w:val="-1"/>
        </w:rPr>
        <w:t>t</w:t>
      </w:r>
      <w:r w:rsidDel="00450CCF">
        <w:rPr>
          <w:rFonts w:ascii="Arial" w:eastAsia="Arial" w:hAnsi="Arial" w:cs="Arial"/>
        </w:rPr>
        <w:t>each</w:t>
      </w:r>
      <w:r w:rsidDel="00450CCF">
        <w:rPr>
          <w:rFonts w:ascii="Arial" w:eastAsia="Arial" w:hAnsi="Arial" w:cs="Arial"/>
          <w:spacing w:val="-1"/>
        </w:rPr>
        <w:t>i</w:t>
      </w:r>
      <w:r w:rsidDel="00450CCF">
        <w:rPr>
          <w:rFonts w:ascii="Arial" w:eastAsia="Arial" w:hAnsi="Arial" w:cs="Arial"/>
        </w:rPr>
        <w:t>ng</w:t>
      </w:r>
      <w:r w:rsidDel="00450CCF">
        <w:rPr>
          <w:rFonts w:ascii="Arial" w:eastAsia="Arial" w:hAnsi="Arial" w:cs="Arial"/>
          <w:spacing w:val="1"/>
        </w:rPr>
        <w:t xml:space="preserve"> </w:t>
      </w:r>
      <w:r w:rsidDel="00450CCF">
        <w:rPr>
          <w:rFonts w:ascii="Arial" w:eastAsia="Arial" w:hAnsi="Arial" w:cs="Arial"/>
          <w:spacing w:val="2"/>
        </w:rPr>
        <w:t>q</w:t>
      </w:r>
      <w:r w:rsidDel="00450CCF">
        <w:rPr>
          <w:rFonts w:ascii="Arial" w:eastAsia="Arial" w:hAnsi="Arial" w:cs="Arial"/>
        </w:rPr>
        <w:t>ua</w:t>
      </w:r>
      <w:r w:rsidDel="00450CCF">
        <w:rPr>
          <w:rFonts w:ascii="Arial" w:eastAsia="Arial" w:hAnsi="Arial" w:cs="Arial"/>
          <w:spacing w:val="-1"/>
        </w:rPr>
        <w:t>l</w:t>
      </w:r>
      <w:r w:rsidDel="00450CCF">
        <w:rPr>
          <w:rFonts w:ascii="Arial" w:eastAsia="Arial" w:hAnsi="Arial" w:cs="Arial"/>
          <w:spacing w:val="-4"/>
        </w:rPr>
        <w:t>i</w:t>
      </w:r>
      <w:r w:rsidDel="00450CCF">
        <w:rPr>
          <w:rFonts w:ascii="Arial" w:eastAsia="Arial" w:hAnsi="Arial" w:cs="Arial"/>
          <w:spacing w:val="3"/>
        </w:rPr>
        <w:t>f</w:t>
      </w:r>
      <w:r w:rsidDel="00450CCF">
        <w:rPr>
          <w:rFonts w:ascii="Arial" w:eastAsia="Arial" w:hAnsi="Arial" w:cs="Arial"/>
          <w:spacing w:val="2"/>
        </w:rPr>
        <w:t>i</w:t>
      </w:r>
      <w:r w:rsidDel="00450CCF">
        <w:rPr>
          <w:rFonts w:ascii="Arial" w:eastAsia="Arial" w:hAnsi="Arial" w:cs="Arial"/>
        </w:rPr>
        <w:t>c</w:t>
      </w:r>
      <w:r w:rsidDel="00450CCF">
        <w:rPr>
          <w:rFonts w:ascii="Arial" w:eastAsia="Arial" w:hAnsi="Arial" w:cs="Arial"/>
          <w:spacing w:val="-3"/>
        </w:rPr>
        <w:t>a</w:t>
      </w:r>
      <w:r w:rsidDel="00450CCF">
        <w:rPr>
          <w:rFonts w:ascii="Arial" w:eastAsia="Arial" w:hAnsi="Arial" w:cs="Arial"/>
          <w:spacing w:val="1"/>
        </w:rPr>
        <w:t>t</w:t>
      </w:r>
      <w:r w:rsidDel="00450CCF">
        <w:rPr>
          <w:rFonts w:ascii="Arial" w:eastAsia="Arial" w:hAnsi="Arial" w:cs="Arial"/>
          <w:spacing w:val="-1"/>
        </w:rPr>
        <w:t>i</w:t>
      </w:r>
      <w:r w:rsidDel="00450CCF">
        <w:rPr>
          <w:rFonts w:ascii="Arial" w:eastAsia="Arial" w:hAnsi="Arial" w:cs="Arial"/>
        </w:rPr>
        <w:t>ons;</w:t>
      </w:r>
    </w:p>
    <w:p w:rsidR="003661FB" w:rsidDel="00450CCF" w:rsidRDefault="003661FB" w:rsidP="003661FB">
      <w:pPr>
        <w:tabs>
          <w:tab w:val="left" w:pos="1000"/>
        </w:tabs>
        <w:spacing w:before="72" w:after="0" w:line="240" w:lineRule="auto"/>
        <w:ind w:left="659" w:right="-20"/>
        <w:rPr>
          <w:rFonts w:ascii="Arial" w:eastAsia="Arial" w:hAnsi="Arial" w:cs="Arial"/>
        </w:rPr>
      </w:pPr>
      <w:r w:rsidDel="00450CCF">
        <w:rPr>
          <w:rFonts w:ascii="Times New Roman" w:eastAsia="Times New Roman" w:hAnsi="Times New Roman" w:cs="Times New Roman"/>
          <w:w w:val="131"/>
        </w:rPr>
        <w:t>•</w:t>
      </w:r>
      <w:r w:rsidDel="00450CCF">
        <w:rPr>
          <w:rFonts w:ascii="Times New Roman" w:eastAsia="Times New Roman" w:hAnsi="Times New Roman" w:cs="Times New Roman"/>
        </w:rPr>
        <w:tab/>
      </w:r>
      <w:r w:rsidDel="00450CCF">
        <w:rPr>
          <w:rFonts w:ascii="Arial" w:eastAsia="Arial" w:hAnsi="Arial" w:cs="Arial"/>
          <w:spacing w:val="-1"/>
        </w:rPr>
        <w:t>i</w:t>
      </w:r>
      <w:r w:rsidDel="00450CCF">
        <w:rPr>
          <w:rFonts w:ascii="Arial" w:eastAsia="Arial" w:hAnsi="Arial" w:cs="Arial"/>
        </w:rPr>
        <w:t>f</w:t>
      </w:r>
      <w:r w:rsidDel="00450CCF">
        <w:rPr>
          <w:rFonts w:ascii="Arial" w:eastAsia="Arial" w:hAnsi="Arial" w:cs="Arial"/>
          <w:spacing w:val="2"/>
        </w:rPr>
        <w:t xml:space="preserve"> </w:t>
      </w:r>
      <w:r w:rsidDel="00450CCF">
        <w:rPr>
          <w:rFonts w:ascii="Arial" w:eastAsia="Arial" w:hAnsi="Arial" w:cs="Arial"/>
        </w:rPr>
        <w:t>condu</w:t>
      </w:r>
      <w:r w:rsidDel="00450CCF">
        <w:rPr>
          <w:rFonts w:ascii="Arial" w:eastAsia="Arial" w:hAnsi="Arial" w:cs="Arial"/>
          <w:spacing w:val="-2"/>
        </w:rPr>
        <w:t>c</w:t>
      </w:r>
      <w:r w:rsidDel="00450CCF">
        <w:rPr>
          <w:rFonts w:ascii="Arial" w:eastAsia="Arial" w:hAnsi="Arial" w:cs="Arial"/>
          <w:spacing w:val="1"/>
        </w:rPr>
        <w:t>t</w:t>
      </w:r>
      <w:r w:rsidDel="00450CCF">
        <w:rPr>
          <w:rFonts w:ascii="Arial" w:eastAsia="Arial" w:hAnsi="Arial" w:cs="Arial"/>
          <w:spacing w:val="-1"/>
        </w:rPr>
        <w:t>i</w:t>
      </w:r>
      <w:r w:rsidDel="00450CCF">
        <w:rPr>
          <w:rFonts w:ascii="Arial" w:eastAsia="Arial" w:hAnsi="Arial" w:cs="Arial"/>
        </w:rPr>
        <w:t>ng</w:t>
      </w:r>
      <w:r w:rsidDel="00450CCF">
        <w:rPr>
          <w:rFonts w:ascii="Arial" w:eastAsia="Arial" w:hAnsi="Arial" w:cs="Arial"/>
          <w:spacing w:val="1"/>
        </w:rPr>
        <w:t xml:space="preserve"> </w:t>
      </w:r>
      <w:r w:rsidDel="00450CCF">
        <w:rPr>
          <w:rFonts w:ascii="Arial" w:eastAsia="Arial" w:hAnsi="Arial" w:cs="Arial"/>
          <w:spacing w:val="-1"/>
        </w:rPr>
        <w:t>t</w:t>
      </w:r>
      <w:r w:rsidDel="00450CCF">
        <w:rPr>
          <w:rFonts w:ascii="Arial" w:eastAsia="Arial" w:hAnsi="Arial" w:cs="Arial"/>
          <w:spacing w:val="1"/>
        </w:rPr>
        <w:t>r</w:t>
      </w:r>
      <w:r w:rsidDel="00450CCF">
        <w:rPr>
          <w:rFonts w:ascii="Arial" w:eastAsia="Arial" w:hAnsi="Arial" w:cs="Arial"/>
        </w:rPr>
        <w:t>a</w:t>
      </w:r>
      <w:r w:rsidDel="00450CCF">
        <w:rPr>
          <w:rFonts w:ascii="Arial" w:eastAsia="Arial" w:hAnsi="Arial" w:cs="Arial"/>
          <w:spacing w:val="-1"/>
        </w:rPr>
        <w:t>i</w:t>
      </w:r>
      <w:r w:rsidDel="00450CCF">
        <w:rPr>
          <w:rFonts w:ascii="Arial" w:eastAsia="Arial" w:hAnsi="Arial" w:cs="Arial"/>
        </w:rPr>
        <w:t>n</w:t>
      </w:r>
      <w:r w:rsidDel="00450CCF">
        <w:rPr>
          <w:rFonts w:ascii="Arial" w:eastAsia="Arial" w:hAnsi="Arial" w:cs="Arial"/>
          <w:spacing w:val="-1"/>
        </w:rPr>
        <w:t>i</w:t>
      </w:r>
      <w:r w:rsidDel="00450CCF">
        <w:rPr>
          <w:rFonts w:ascii="Arial" w:eastAsia="Arial" w:hAnsi="Arial" w:cs="Arial"/>
        </w:rPr>
        <w:t>ng</w:t>
      </w:r>
      <w:r w:rsidDel="00450CCF">
        <w:rPr>
          <w:rFonts w:ascii="Arial" w:eastAsia="Arial" w:hAnsi="Arial" w:cs="Arial"/>
          <w:spacing w:val="1"/>
        </w:rPr>
        <w:t xml:space="preserve"> </w:t>
      </w:r>
      <w:r w:rsidDel="00450CCF">
        <w:rPr>
          <w:rFonts w:ascii="Arial" w:eastAsia="Arial" w:hAnsi="Arial" w:cs="Arial"/>
          <w:spacing w:val="-4"/>
        </w:rPr>
        <w:t>w</w:t>
      </w:r>
      <w:r w:rsidDel="00450CCF">
        <w:rPr>
          <w:rFonts w:ascii="Arial" w:eastAsia="Arial" w:hAnsi="Arial" w:cs="Arial"/>
          <w:spacing w:val="-1"/>
        </w:rPr>
        <w:t>i</w:t>
      </w:r>
      <w:r w:rsidDel="00450CCF">
        <w:rPr>
          <w:rFonts w:ascii="Arial" w:eastAsia="Arial" w:hAnsi="Arial" w:cs="Arial"/>
          <w:spacing w:val="1"/>
        </w:rPr>
        <w:t>t</w:t>
      </w:r>
      <w:r w:rsidDel="00450CCF">
        <w:rPr>
          <w:rFonts w:ascii="Arial" w:eastAsia="Arial" w:hAnsi="Arial" w:cs="Arial"/>
        </w:rPr>
        <w:t>h</w:t>
      </w:r>
      <w:r w:rsidDel="00450CCF">
        <w:rPr>
          <w:rFonts w:ascii="Arial" w:eastAsia="Arial" w:hAnsi="Arial" w:cs="Arial"/>
          <w:spacing w:val="1"/>
        </w:rPr>
        <w:t xml:space="preserve"> t</w:t>
      </w:r>
      <w:r w:rsidDel="00450CCF">
        <w:rPr>
          <w:rFonts w:ascii="Arial" w:eastAsia="Arial" w:hAnsi="Arial" w:cs="Arial"/>
        </w:rPr>
        <w:t>he</w:t>
      </w:r>
      <w:r w:rsidDel="00450CCF">
        <w:rPr>
          <w:rFonts w:ascii="Arial" w:eastAsia="Arial" w:hAnsi="Arial" w:cs="Arial"/>
          <w:spacing w:val="-2"/>
        </w:rPr>
        <w:t xml:space="preserve"> </w:t>
      </w:r>
      <w:r w:rsidDel="00450CCF">
        <w:rPr>
          <w:rFonts w:ascii="Arial" w:eastAsia="Arial" w:hAnsi="Arial" w:cs="Arial"/>
        </w:rPr>
        <w:t>use</w:t>
      </w:r>
      <w:r w:rsidDel="00450CCF">
        <w:rPr>
          <w:rFonts w:ascii="Arial" w:eastAsia="Arial" w:hAnsi="Arial" w:cs="Arial"/>
          <w:spacing w:val="1"/>
        </w:rPr>
        <w:t xml:space="preserve"> </w:t>
      </w:r>
      <w:r w:rsidDel="00450CCF">
        <w:rPr>
          <w:rFonts w:ascii="Arial" w:eastAsia="Arial" w:hAnsi="Arial" w:cs="Arial"/>
          <w:spacing w:val="-3"/>
        </w:rPr>
        <w:t>o</w:t>
      </w:r>
      <w:r w:rsidDel="00450CCF">
        <w:rPr>
          <w:rFonts w:ascii="Arial" w:eastAsia="Arial" w:hAnsi="Arial" w:cs="Arial"/>
        </w:rPr>
        <w:t>f</w:t>
      </w:r>
      <w:r w:rsidDel="00450CCF">
        <w:rPr>
          <w:rFonts w:ascii="Arial" w:eastAsia="Arial" w:hAnsi="Arial" w:cs="Arial"/>
          <w:spacing w:val="2"/>
        </w:rPr>
        <w:t xml:space="preserve"> </w:t>
      </w:r>
      <w:r w:rsidDel="00450CCF">
        <w:rPr>
          <w:rFonts w:ascii="Arial" w:eastAsia="Arial" w:hAnsi="Arial" w:cs="Arial"/>
        </w:rPr>
        <w:t>a</w:t>
      </w:r>
      <w:r w:rsidDel="00450CCF">
        <w:rPr>
          <w:rFonts w:ascii="Arial" w:eastAsia="Arial" w:hAnsi="Arial" w:cs="Arial"/>
          <w:spacing w:val="-2"/>
        </w:rPr>
        <w:t xml:space="preserve"> </w:t>
      </w:r>
      <w:r w:rsidDel="00450CCF">
        <w:rPr>
          <w:rFonts w:ascii="Arial" w:eastAsia="Arial" w:hAnsi="Arial" w:cs="Arial"/>
        </w:rPr>
        <w:t>s</w:t>
      </w:r>
      <w:r w:rsidDel="00450CCF">
        <w:rPr>
          <w:rFonts w:ascii="Arial" w:eastAsia="Arial" w:hAnsi="Arial" w:cs="Arial"/>
          <w:spacing w:val="-1"/>
        </w:rPr>
        <w:t>i</w:t>
      </w:r>
      <w:r w:rsidDel="00450CCF">
        <w:rPr>
          <w:rFonts w:ascii="Arial" w:eastAsia="Arial" w:hAnsi="Arial" w:cs="Arial"/>
          <w:spacing w:val="1"/>
        </w:rPr>
        <w:t>m</w:t>
      </w:r>
      <w:r w:rsidDel="00450CCF">
        <w:rPr>
          <w:rFonts w:ascii="Arial" w:eastAsia="Arial" w:hAnsi="Arial" w:cs="Arial"/>
        </w:rPr>
        <w:t>u</w:t>
      </w:r>
      <w:r w:rsidDel="00450CCF">
        <w:rPr>
          <w:rFonts w:ascii="Arial" w:eastAsia="Arial" w:hAnsi="Arial" w:cs="Arial"/>
          <w:spacing w:val="-1"/>
        </w:rPr>
        <w:t>l</w:t>
      </w:r>
      <w:r w:rsidDel="00450CCF">
        <w:rPr>
          <w:rFonts w:ascii="Arial" w:eastAsia="Arial" w:hAnsi="Arial" w:cs="Arial"/>
          <w:spacing w:val="-3"/>
        </w:rPr>
        <w:t>a</w:t>
      </w:r>
      <w:r w:rsidDel="00450CCF">
        <w:rPr>
          <w:rFonts w:ascii="Arial" w:eastAsia="Arial" w:hAnsi="Arial" w:cs="Arial"/>
          <w:spacing w:val="1"/>
        </w:rPr>
        <w:t>t</w:t>
      </w:r>
      <w:r w:rsidDel="00450CCF">
        <w:rPr>
          <w:rFonts w:ascii="Arial" w:eastAsia="Arial" w:hAnsi="Arial" w:cs="Arial"/>
        </w:rPr>
        <w:t>o</w:t>
      </w:r>
      <w:r w:rsidDel="00450CCF">
        <w:rPr>
          <w:rFonts w:ascii="Arial" w:eastAsia="Arial" w:hAnsi="Arial" w:cs="Arial"/>
          <w:spacing w:val="-2"/>
        </w:rPr>
        <w:t>r</w:t>
      </w:r>
      <w:r w:rsidDel="00450CCF">
        <w:rPr>
          <w:rFonts w:ascii="Arial" w:eastAsia="Arial" w:hAnsi="Arial" w:cs="Arial"/>
        </w:rPr>
        <w:t>:</w:t>
      </w:r>
    </w:p>
    <w:p w:rsidR="003661FB" w:rsidDel="00450CCF" w:rsidRDefault="003661FB" w:rsidP="003661FB">
      <w:pPr>
        <w:tabs>
          <w:tab w:val="left" w:pos="1700"/>
        </w:tabs>
        <w:spacing w:before="60" w:after="0" w:line="240" w:lineRule="auto"/>
        <w:ind w:left="1717" w:right="732" w:hanging="425"/>
        <w:rPr>
          <w:rFonts w:ascii="Arial" w:eastAsia="Arial" w:hAnsi="Arial" w:cs="Arial"/>
          <w:sz w:val="20"/>
          <w:szCs w:val="20"/>
        </w:rPr>
      </w:pPr>
      <w:r w:rsidDel="00450CCF">
        <w:rPr>
          <w:rFonts w:ascii="Arial" w:eastAsia="Arial" w:hAnsi="Arial" w:cs="Arial"/>
          <w:sz w:val="20"/>
          <w:szCs w:val="20"/>
        </w:rPr>
        <w:t>-</w:t>
      </w:r>
      <w:r w:rsidDel="00450CCF">
        <w:rPr>
          <w:rFonts w:ascii="Arial" w:eastAsia="Arial" w:hAnsi="Arial" w:cs="Arial"/>
          <w:sz w:val="20"/>
          <w:szCs w:val="20"/>
        </w:rPr>
        <w:tab/>
        <w:t>ha</w:t>
      </w:r>
      <w:r w:rsidDel="00450CCF">
        <w:rPr>
          <w:rFonts w:ascii="Arial" w:eastAsia="Arial" w:hAnsi="Arial" w:cs="Arial"/>
          <w:spacing w:val="1"/>
          <w:sz w:val="20"/>
          <w:szCs w:val="20"/>
        </w:rPr>
        <w:t>v</w:t>
      </w:r>
      <w:r w:rsidDel="00450CCF">
        <w:rPr>
          <w:rFonts w:ascii="Arial" w:eastAsia="Arial" w:hAnsi="Arial" w:cs="Arial"/>
          <w:sz w:val="20"/>
          <w:szCs w:val="20"/>
        </w:rPr>
        <w:t>e</w:t>
      </w:r>
      <w:r w:rsidDel="00450CCF">
        <w:rPr>
          <w:rFonts w:ascii="Arial" w:eastAsia="Arial" w:hAnsi="Arial" w:cs="Arial"/>
          <w:spacing w:val="-5"/>
          <w:sz w:val="20"/>
          <w:szCs w:val="20"/>
        </w:rPr>
        <w:t xml:space="preserve"> </w:t>
      </w:r>
      <w:r w:rsidDel="00450CCF">
        <w:rPr>
          <w:rFonts w:ascii="Arial" w:eastAsia="Arial" w:hAnsi="Arial" w:cs="Arial"/>
          <w:spacing w:val="1"/>
          <w:sz w:val="20"/>
          <w:szCs w:val="20"/>
        </w:rPr>
        <w:t>r</w:t>
      </w:r>
      <w:r w:rsidDel="00450CCF">
        <w:rPr>
          <w:rFonts w:ascii="Arial" w:eastAsia="Arial" w:hAnsi="Arial" w:cs="Arial"/>
          <w:sz w:val="20"/>
          <w:szCs w:val="20"/>
        </w:rPr>
        <w:t>e</w:t>
      </w:r>
      <w:r w:rsidDel="00450CCF">
        <w:rPr>
          <w:rFonts w:ascii="Arial" w:eastAsia="Arial" w:hAnsi="Arial" w:cs="Arial"/>
          <w:spacing w:val="1"/>
          <w:sz w:val="20"/>
          <w:szCs w:val="20"/>
        </w:rPr>
        <w:t>c</w:t>
      </w:r>
      <w:r w:rsidDel="00450CCF">
        <w:rPr>
          <w:rFonts w:ascii="Arial" w:eastAsia="Arial" w:hAnsi="Arial" w:cs="Arial"/>
          <w:spacing w:val="2"/>
          <w:sz w:val="20"/>
          <w:szCs w:val="20"/>
        </w:rPr>
        <w:t>e</w:t>
      </w:r>
      <w:r w:rsidDel="00450CCF">
        <w:rPr>
          <w:rFonts w:ascii="Arial" w:eastAsia="Arial" w:hAnsi="Arial" w:cs="Arial"/>
          <w:spacing w:val="-1"/>
          <w:sz w:val="20"/>
          <w:szCs w:val="20"/>
        </w:rPr>
        <w:t>i</w:t>
      </w:r>
      <w:r w:rsidDel="00450CCF">
        <w:rPr>
          <w:rFonts w:ascii="Arial" w:eastAsia="Arial" w:hAnsi="Arial" w:cs="Arial"/>
          <w:spacing w:val="1"/>
          <w:sz w:val="20"/>
          <w:szCs w:val="20"/>
        </w:rPr>
        <w:t>v</w:t>
      </w:r>
      <w:r w:rsidDel="00450CCF">
        <w:rPr>
          <w:rFonts w:ascii="Arial" w:eastAsia="Arial" w:hAnsi="Arial" w:cs="Arial"/>
          <w:sz w:val="20"/>
          <w:szCs w:val="20"/>
        </w:rPr>
        <w:t>ed</w:t>
      </w:r>
      <w:r w:rsidDel="00450CCF">
        <w:rPr>
          <w:rFonts w:ascii="Arial" w:eastAsia="Arial" w:hAnsi="Arial" w:cs="Arial"/>
          <w:spacing w:val="-9"/>
          <w:sz w:val="20"/>
          <w:szCs w:val="20"/>
        </w:rPr>
        <w:t xml:space="preserve"> </w:t>
      </w:r>
      <w:r w:rsidDel="00450CCF">
        <w:rPr>
          <w:rFonts w:ascii="Arial" w:eastAsia="Arial" w:hAnsi="Arial" w:cs="Arial"/>
          <w:spacing w:val="2"/>
          <w:sz w:val="20"/>
          <w:szCs w:val="20"/>
        </w:rPr>
        <w:t>a</w:t>
      </w:r>
      <w:r w:rsidDel="00450CCF">
        <w:rPr>
          <w:rFonts w:ascii="Arial" w:eastAsia="Arial" w:hAnsi="Arial" w:cs="Arial"/>
          <w:sz w:val="20"/>
          <w:szCs w:val="20"/>
        </w:rPr>
        <w:t>pp</w:t>
      </w:r>
      <w:r w:rsidDel="00450CCF">
        <w:rPr>
          <w:rFonts w:ascii="Arial" w:eastAsia="Arial" w:hAnsi="Arial" w:cs="Arial"/>
          <w:spacing w:val="1"/>
          <w:sz w:val="20"/>
          <w:szCs w:val="20"/>
        </w:rPr>
        <w:t>r</w:t>
      </w:r>
      <w:r w:rsidDel="00450CCF">
        <w:rPr>
          <w:rFonts w:ascii="Arial" w:eastAsia="Arial" w:hAnsi="Arial" w:cs="Arial"/>
          <w:spacing w:val="2"/>
          <w:sz w:val="20"/>
          <w:szCs w:val="20"/>
        </w:rPr>
        <w:t>o</w:t>
      </w:r>
      <w:r w:rsidDel="00450CCF">
        <w:rPr>
          <w:rFonts w:ascii="Arial" w:eastAsia="Arial" w:hAnsi="Arial" w:cs="Arial"/>
          <w:sz w:val="20"/>
          <w:szCs w:val="20"/>
        </w:rPr>
        <w:t>p</w:t>
      </w:r>
      <w:r w:rsidDel="00450CCF">
        <w:rPr>
          <w:rFonts w:ascii="Arial" w:eastAsia="Arial" w:hAnsi="Arial" w:cs="Arial"/>
          <w:spacing w:val="1"/>
          <w:sz w:val="20"/>
          <w:szCs w:val="20"/>
        </w:rPr>
        <w:t>r</w:t>
      </w:r>
      <w:r w:rsidDel="00450CCF">
        <w:rPr>
          <w:rFonts w:ascii="Arial" w:eastAsia="Arial" w:hAnsi="Arial" w:cs="Arial"/>
          <w:spacing w:val="-1"/>
          <w:sz w:val="20"/>
          <w:szCs w:val="20"/>
        </w:rPr>
        <w:t>i</w:t>
      </w:r>
      <w:r w:rsidDel="00450CCF">
        <w:rPr>
          <w:rFonts w:ascii="Arial" w:eastAsia="Arial" w:hAnsi="Arial" w:cs="Arial"/>
          <w:sz w:val="20"/>
          <w:szCs w:val="20"/>
        </w:rPr>
        <w:t>a</w:t>
      </w:r>
      <w:r w:rsidDel="00450CCF">
        <w:rPr>
          <w:rFonts w:ascii="Arial" w:eastAsia="Arial" w:hAnsi="Arial" w:cs="Arial"/>
          <w:spacing w:val="2"/>
          <w:sz w:val="20"/>
          <w:szCs w:val="20"/>
        </w:rPr>
        <w:t>t</w:t>
      </w:r>
      <w:r w:rsidDel="00450CCF">
        <w:rPr>
          <w:rFonts w:ascii="Arial" w:eastAsia="Arial" w:hAnsi="Arial" w:cs="Arial"/>
          <w:sz w:val="20"/>
          <w:szCs w:val="20"/>
        </w:rPr>
        <w:t>e</w:t>
      </w:r>
      <w:r w:rsidDel="00450CCF">
        <w:rPr>
          <w:rFonts w:ascii="Arial" w:eastAsia="Arial" w:hAnsi="Arial" w:cs="Arial"/>
          <w:spacing w:val="-8"/>
          <w:sz w:val="20"/>
          <w:szCs w:val="20"/>
        </w:rPr>
        <w:t xml:space="preserve"> </w:t>
      </w:r>
      <w:r w:rsidDel="00450CCF">
        <w:rPr>
          <w:rFonts w:ascii="Arial" w:eastAsia="Arial" w:hAnsi="Arial" w:cs="Arial"/>
          <w:sz w:val="20"/>
          <w:szCs w:val="20"/>
        </w:rPr>
        <w:t>gu</w:t>
      </w:r>
      <w:r w:rsidDel="00450CCF">
        <w:rPr>
          <w:rFonts w:ascii="Arial" w:eastAsia="Arial" w:hAnsi="Arial" w:cs="Arial"/>
          <w:spacing w:val="1"/>
          <w:sz w:val="20"/>
          <w:szCs w:val="20"/>
        </w:rPr>
        <w:t>i</w:t>
      </w:r>
      <w:r w:rsidDel="00450CCF">
        <w:rPr>
          <w:rFonts w:ascii="Arial" w:eastAsia="Arial" w:hAnsi="Arial" w:cs="Arial"/>
          <w:sz w:val="20"/>
          <w:szCs w:val="20"/>
        </w:rPr>
        <w:t>dan</w:t>
      </w:r>
      <w:r w:rsidDel="00450CCF">
        <w:rPr>
          <w:rFonts w:ascii="Arial" w:eastAsia="Arial" w:hAnsi="Arial" w:cs="Arial"/>
          <w:spacing w:val="1"/>
          <w:sz w:val="20"/>
          <w:szCs w:val="20"/>
        </w:rPr>
        <w:t>c</w:t>
      </w:r>
      <w:r w:rsidDel="00450CCF">
        <w:rPr>
          <w:rFonts w:ascii="Arial" w:eastAsia="Arial" w:hAnsi="Arial" w:cs="Arial"/>
          <w:sz w:val="20"/>
          <w:szCs w:val="20"/>
        </w:rPr>
        <w:t>e</w:t>
      </w:r>
      <w:r w:rsidDel="00450CCF">
        <w:rPr>
          <w:rFonts w:ascii="Arial" w:eastAsia="Arial" w:hAnsi="Arial" w:cs="Arial"/>
          <w:spacing w:val="-6"/>
          <w:sz w:val="20"/>
          <w:szCs w:val="20"/>
        </w:rPr>
        <w:t xml:space="preserve"> </w:t>
      </w:r>
      <w:r w:rsidDel="00450CCF">
        <w:rPr>
          <w:rFonts w:ascii="Arial" w:eastAsia="Arial" w:hAnsi="Arial" w:cs="Arial"/>
          <w:spacing w:val="-1"/>
          <w:sz w:val="20"/>
          <w:szCs w:val="20"/>
        </w:rPr>
        <w:t>i</w:t>
      </w:r>
      <w:r w:rsidDel="00450CCF">
        <w:rPr>
          <w:rFonts w:ascii="Arial" w:eastAsia="Arial" w:hAnsi="Arial" w:cs="Arial"/>
          <w:sz w:val="20"/>
          <w:szCs w:val="20"/>
        </w:rPr>
        <w:t xml:space="preserve">n </w:t>
      </w:r>
      <w:r w:rsidDel="00450CCF">
        <w:rPr>
          <w:rFonts w:ascii="Arial" w:eastAsia="Arial" w:hAnsi="Arial" w:cs="Arial"/>
          <w:spacing w:val="-1"/>
          <w:sz w:val="20"/>
          <w:szCs w:val="20"/>
        </w:rPr>
        <w:t>i</w:t>
      </w:r>
      <w:r w:rsidDel="00450CCF">
        <w:rPr>
          <w:rFonts w:ascii="Arial" w:eastAsia="Arial" w:hAnsi="Arial" w:cs="Arial"/>
          <w:sz w:val="20"/>
          <w:szCs w:val="20"/>
        </w:rPr>
        <w:t>n</w:t>
      </w:r>
      <w:r w:rsidDel="00450CCF">
        <w:rPr>
          <w:rFonts w:ascii="Arial" w:eastAsia="Arial" w:hAnsi="Arial" w:cs="Arial"/>
          <w:spacing w:val="1"/>
          <w:sz w:val="20"/>
          <w:szCs w:val="20"/>
        </w:rPr>
        <w:t>s</w:t>
      </w:r>
      <w:r w:rsidDel="00450CCF">
        <w:rPr>
          <w:rFonts w:ascii="Arial" w:eastAsia="Arial" w:hAnsi="Arial" w:cs="Arial"/>
          <w:sz w:val="20"/>
          <w:szCs w:val="20"/>
        </w:rPr>
        <w:t>t</w:t>
      </w:r>
      <w:r w:rsidDel="00450CCF">
        <w:rPr>
          <w:rFonts w:ascii="Arial" w:eastAsia="Arial" w:hAnsi="Arial" w:cs="Arial"/>
          <w:spacing w:val="1"/>
          <w:sz w:val="20"/>
          <w:szCs w:val="20"/>
        </w:rPr>
        <w:t>r</w:t>
      </w:r>
      <w:r w:rsidDel="00450CCF">
        <w:rPr>
          <w:rFonts w:ascii="Arial" w:eastAsia="Arial" w:hAnsi="Arial" w:cs="Arial"/>
          <w:sz w:val="20"/>
          <w:szCs w:val="20"/>
        </w:rPr>
        <w:t>u</w:t>
      </w:r>
      <w:r w:rsidDel="00450CCF">
        <w:rPr>
          <w:rFonts w:ascii="Arial" w:eastAsia="Arial" w:hAnsi="Arial" w:cs="Arial"/>
          <w:spacing w:val="1"/>
          <w:sz w:val="20"/>
          <w:szCs w:val="20"/>
        </w:rPr>
        <w:t>c</w:t>
      </w:r>
      <w:r w:rsidDel="00450CCF">
        <w:rPr>
          <w:rFonts w:ascii="Arial" w:eastAsia="Arial" w:hAnsi="Arial" w:cs="Arial"/>
          <w:spacing w:val="2"/>
          <w:sz w:val="20"/>
          <w:szCs w:val="20"/>
        </w:rPr>
        <w:t>t</w:t>
      </w:r>
      <w:r w:rsidDel="00450CCF">
        <w:rPr>
          <w:rFonts w:ascii="Arial" w:eastAsia="Arial" w:hAnsi="Arial" w:cs="Arial"/>
          <w:spacing w:val="-1"/>
          <w:sz w:val="20"/>
          <w:szCs w:val="20"/>
        </w:rPr>
        <w:t>i</w:t>
      </w:r>
      <w:r w:rsidDel="00450CCF">
        <w:rPr>
          <w:rFonts w:ascii="Arial" w:eastAsia="Arial" w:hAnsi="Arial" w:cs="Arial"/>
          <w:sz w:val="20"/>
          <w:szCs w:val="20"/>
        </w:rPr>
        <w:t>o</w:t>
      </w:r>
      <w:r w:rsidDel="00450CCF">
        <w:rPr>
          <w:rFonts w:ascii="Arial" w:eastAsia="Arial" w:hAnsi="Arial" w:cs="Arial"/>
          <w:spacing w:val="2"/>
          <w:sz w:val="20"/>
          <w:szCs w:val="20"/>
        </w:rPr>
        <w:t>n</w:t>
      </w:r>
      <w:r w:rsidDel="00450CCF">
        <w:rPr>
          <w:rFonts w:ascii="Arial" w:eastAsia="Arial" w:hAnsi="Arial" w:cs="Arial"/>
          <w:sz w:val="20"/>
          <w:szCs w:val="20"/>
        </w:rPr>
        <w:t>al</w:t>
      </w:r>
      <w:r w:rsidDel="00450CCF">
        <w:rPr>
          <w:rFonts w:ascii="Arial" w:eastAsia="Arial" w:hAnsi="Arial" w:cs="Arial"/>
          <w:spacing w:val="-12"/>
          <w:sz w:val="20"/>
          <w:szCs w:val="20"/>
        </w:rPr>
        <w:t xml:space="preserve"> </w:t>
      </w:r>
      <w:r w:rsidDel="00450CCF">
        <w:rPr>
          <w:rFonts w:ascii="Arial" w:eastAsia="Arial" w:hAnsi="Arial" w:cs="Arial"/>
          <w:spacing w:val="2"/>
          <w:sz w:val="20"/>
          <w:szCs w:val="20"/>
        </w:rPr>
        <w:t>te</w:t>
      </w:r>
      <w:r w:rsidDel="00450CCF">
        <w:rPr>
          <w:rFonts w:ascii="Arial" w:eastAsia="Arial" w:hAnsi="Arial" w:cs="Arial"/>
          <w:spacing w:val="1"/>
          <w:sz w:val="20"/>
          <w:szCs w:val="20"/>
        </w:rPr>
        <w:t>c</w:t>
      </w:r>
      <w:r w:rsidDel="00450CCF">
        <w:rPr>
          <w:rFonts w:ascii="Arial" w:eastAsia="Arial" w:hAnsi="Arial" w:cs="Arial"/>
          <w:sz w:val="20"/>
          <w:szCs w:val="20"/>
        </w:rPr>
        <w:t>hn</w:t>
      </w:r>
      <w:r w:rsidDel="00450CCF">
        <w:rPr>
          <w:rFonts w:ascii="Arial" w:eastAsia="Arial" w:hAnsi="Arial" w:cs="Arial"/>
          <w:spacing w:val="-1"/>
          <w:sz w:val="20"/>
          <w:szCs w:val="20"/>
        </w:rPr>
        <w:t>i</w:t>
      </w:r>
      <w:r w:rsidDel="00450CCF">
        <w:rPr>
          <w:rFonts w:ascii="Arial" w:eastAsia="Arial" w:hAnsi="Arial" w:cs="Arial"/>
          <w:spacing w:val="2"/>
          <w:sz w:val="20"/>
          <w:szCs w:val="20"/>
        </w:rPr>
        <w:t>q</w:t>
      </w:r>
      <w:r w:rsidDel="00450CCF">
        <w:rPr>
          <w:rFonts w:ascii="Arial" w:eastAsia="Arial" w:hAnsi="Arial" w:cs="Arial"/>
          <w:sz w:val="20"/>
          <w:szCs w:val="20"/>
        </w:rPr>
        <w:t>ues</w:t>
      </w:r>
      <w:r w:rsidDel="00450CCF">
        <w:rPr>
          <w:rFonts w:ascii="Arial" w:eastAsia="Arial" w:hAnsi="Arial" w:cs="Arial"/>
          <w:spacing w:val="-9"/>
          <w:sz w:val="20"/>
          <w:szCs w:val="20"/>
        </w:rPr>
        <w:t xml:space="preserve"> </w:t>
      </w:r>
      <w:r w:rsidDel="00450CCF">
        <w:rPr>
          <w:rFonts w:ascii="Arial" w:eastAsia="Arial" w:hAnsi="Arial" w:cs="Arial"/>
          <w:spacing w:val="1"/>
          <w:sz w:val="20"/>
          <w:szCs w:val="20"/>
        </w:rPr>
        <w:t>i</w:t>
      </w:r>
      <w:r w:rsidDel="00450CCF">
        <w:rPr>
          <w:rFonts w:ascii="Arial" w:eastAsia="Arial" w:hAnsi="Arial" w:cs="Arial"/>
          <w:sz w:val="20"/>
          <w:szCs w:val="20"/>
        </w:rPr>
        <w:t>n</w:t>
      </w:r>
      <w:r w:rsidDel="00450CCF">
        <w:rPr>
          <w:rFonts w:ascii="Arial" w:eastAsia="Arial" w:hAnsi="Arial" w:cs="Arial"/>
          <w:spacing w:val="1"/>
          <w:sz w:val="20"/>
          <w:szCs w:val="20"/>
        </w:rPr>
        <w:t>v</w:t>
      </w:r>
      <w:r w:rsidDel="00450CCF">
        <w:rPr>
          <w:rFonts w:ascii="Arial" w:eastAsia="Arial" w:hAnsi="Arial" w:cs="Arial"/>
          <w:sz w:val="20"/>
          <w:szCs w:val="20"/>
        </w:rPr>
        <w:t>o</w:t>
      </w:r>
      <w:r w:rsidDel="00450CCF">
        <w:rPr>
          <w:rFonts w:ascii="Arial" w:eastAsia="Arial" w:hAnsi="Arial" w:cs="Arial"/>
          <w:spacing w:val="1"/>
          <w:sz w:val="20"/>
          <w:szCs w:val="20"/>
        </w:rPr>
        <w:t>l</w:t>
      </w:r>
      <w:r w:rsidDel="00450CCF">
        <w:rPr>
          <w:rFonts w:ascii="Arial" w:eastAsia="Arial" w:hAnsi="Arial" w:cs="Arial"/>
          <w:spacing w:val="-1"/>
          <w:sz w:val="20"/>
          <w:szCs w:val="20"/>
        </w:rPr>
        <w:t>v</w:t>
      </w:r>
      <w:r w:rsidDel="00450CCF">
        <w:rPr>
          <w:rFonts w:ascii="Arial" w:eastAsia="Arial" w:hAnsi="Arial" w:cs="Arial"/>
          <w:spacing w:val="1"/>
          <w:sz w:val="20"/>
          <w:szCs w:val="20"/>
        </w:rPr>
        <w:t>i</w:t>
      </w:r>
      <w:r w:rsidDel="00450CCF">
        <w:rPr>
          <w:rFonts w:ascii="Arial" w:eastAsia="Arial" w:hAnsi="Arial" w:cs="Arial"/>
          <w:sz w:val="20"/>
          <w:szCs w:val="20"/>
        </w:rPr>
        <w:t>ng</w:t>
      </w:r>
      <w:r w:rsidDel="00450CCF">
        <w:rPr>
          <w:rFonts w:ascii="Arial" w:eastAsia="Arial" w:hAnsi="Arial" w:cs="Arial"/>
          <w:spacing w:val="-9"/>
          <w:sz w:val="20"/>
          <w:szCs w:val="20"/>
        </w:rPr>
        <w:t xml:space="preserve"> </w:t>
      </w:r>
      <w:r w:rsidDel="00450CCF">
        <w:rPr>
          <w:rFonts w:ascii="Arial" w:eastAsia="Arial" w:hAnsi="Arial" w:cs="Arial"/>
          <w:spacing w:val="2"/>
          <w:sz w:val="20"/>
          <w:szCs w:val="20"/>
        </w:rPr>
        <w:t>t</w:t>
      </w:r>
      <w:r w:rsidDel="00450CCF">
        <w:rPr>
          <w:rFonts w:ascii="Arial" w:eastAsia="Arial" w:hAnsi="Arial" w:cs="Arial"/>
          <w:sz w:val="20"/>
          <w:szCs w:val="20"/>
        </w:rPr>
        <w:t>he</w:t>
      </w:r>
      <w:r w:rsidDel="00450CCF">
        <w:rPr>
          <w:rFonts w:ascii="Arial" w:eastAsia="Arial" w:hAnsi="Arial" w:cs="Arial"/>
          <w:spacing w:val="-1"/>
          <w:sz w:val="20"/>
          <w:szCs w:val="20"/>
        </w:rPr>
        <w:t xml:space="preserve"> </w:t>
      </w:r>
      <w:r w:rsidDel="00450CCF">
        <w:rPr>
          <w:rFonts w:ascii="Arial" w:eastAsia="Arial" w:hAnsi="Arial" w:cs="Arial"/>
          <w:sz w:val="20"/>
          <w:szCs w:val="20"/>
        </w:rPr>
        <w:t>u</w:t>
      </w:r>
      <w:r w:rsidDel="00450CCF">
        <w:rPr>
          <w:rFonts w:ascii="Arial" w:eastAsia="Arial" w:hAnsi="Arial" w:cs="Arial"/>
          <w:spacing w:val="1"/>
          <w:sz w:val="20"/>
          <w:szCs w:val="20"/>
        </w:rPr>
        <w:t>s</w:t>
      </w:r>
      <w:r w:rsidDel="00450CCF">
        <w:rPr>
          <w:rFonts w:ascii="Arial" w:eastAsia="Arial" w:hAnsi="Arial" w:cs="Arial"/>
          <w:sz w:val="20"/>
          <w:szCs w:val="20"/>
        </w:rPr>
        <w:t>e</w:t>
      </w:r>
      <w:r w:rsidDel="00450CCF">
        <w:rPr>
          <w:rFonts w:ascii="Arial" w:eastAsia="Arial" w:hAnsi="Arial" w:cs="Arial"/>
          <w:spacing w:val="-1"/>
          <w:sz w:val="20"/>
          <w:szCs w:val="20"/>
        </w:rPr>
        <w:t xml:space="preserve"> </w:t>
      </w:r>
      <w:r w:rsidDel="00450CCF">
        <w:rPr>
          <w:rFonts w:ascii="Arial" w:eastAsia="Arial" w:hAnsi="Arial" w:cs="Arial"/>
          <w:sz w:val="20"/>
          <w:szCs w:val="20"/>
        </w:rPr>
        <w:t xml:space="preserve">of </w:t>
      </w:r>
      <w:r w:rsidDel="00450CCF">
        <w:rPr>
          <w:rFonts w:ascii="Arial" w:eastAsia="Arial" w:hAnsi="Arial" w:cs="Arial"/>
          <w:spacing w:val="1"/>
          <w:sz w:val="20"/>
          <w:szCs w:val="20"/>
        </w:rPr>
        <w:t>s</w:t>
      </w:r>
      <w:r w:rsidDel="00450CCF">
        <w:rPr>
          <w:rFonts w:ascii="Arial" w:eastAsia="Arial" w:hAnsi="Arial" w:cs="Arial"/>
          <w:spacing w:val="-1"/>
          <w:sz w:val="20"/>
          <w:szCs w:val="20"/>
        </w:rPr>
        <w:t>i</w:t>
      </w:r>
      <w:r w:rsidDel="00450CCF">
        <w:rPr>
          <w:rFonts w:ascii="Arial" w:eastAsia="Arial" w:hAnsi="Arial" w:cs="Arial"/>
          <w:spacing w:val="4"/>
          <w:sz w:val="20"/>
          <w:szCs w:val="20"/>
        </w:rPr>
        <w:t>m</w:t>
      </w:r>
      <w:r w:rsidDel="00450CCF">
        <w:rPr>
          <w:rFonts w:ascii="Arial" w:eastAsia="Arial" w:hAnsi="Arial" w:cs="Arial"/>
          <w:sz w:val="20"/>
          <w:szCs w:val="20"/>
        </w:rPr>
        <w:t>u</w:t>
      </w:r>
      <w:r w:rsidDel="00450CCF">
        <w:rPr>
          <w:rFonts w:ascii="Arial" w:eastAsia="Arial" w:hAnsi="Arial" w:cs="Arial"/>
          <w:spacing w:val="-1"/>
          <w:sz w:val="20"/>
          <w:szCs w:val="20"/>
        </w:rPr>
        <w:t>l</w:t>
      </w:r>
      <w:r w:rsidDel="00450CCF">
        <w:rPr>
          <w:rFonts w:ascii="Arial" w:eastAsia="Arial" w:hAnsi="Arial" w:cs="Arial"/>
          <w:sz w:val="20"/>
          <w:szCs w:val="20"/>
        </w:rPr>
        <w:t>ato</w:t>
      </w:r>
      <w:r w:rsidDel="00450CCF">
        <w:rPr>
          <w:rFonts w:ascii="Arial" w:eastAsia="Arial" w:hAnsi="Arial" w:cs="Arial"/>
          <w:spacing w:val="1"/>
          <w:sz w:val="20"/>
          <w:szCs w:val="20"/>
        </w:rPr>
        <w:t>rs</w:t>
      </w:r>
      <w:r w:rsidDel="00450CCF">
        <w:rPr>
          <w:rFonts w:ascii="Arial" w:eastAsia="Arial" w:hAnsi="Arial" w:cs="Arial"/>
          <w:sz w:val="20"/>
          <w:szCs w:val="20"/>
        </w:rPr>
        <w:t>;</w:t>
      </w:r>
      <w:r w:rsidDel="00450CCF">
        <w:rPr>
          <w:rFonts w:ascii="Arial" w:eastAsia="Arial" w:hAnsi="Arial" w:cs="Arial"/>
          <w:spacing w:val="-11"/>
          <w:sz w:val="20"/>
          <w:szCs w:val="20"/>
        </w:rPr>
        <w:t xml:space="preserve"> </w:t>
      </w:r>
      <w:r w:rsidDel="00450CCF">
        <w:rPr>
          <w:rFonts w:ascii="Arial" w:eastAsia="Arial" w:hAnsi="Arial" w:cs="Arial"/>
          <w:sz w:val="20"/>
          <w:szCs w:val="20"/>
        </w:rPr>
        <w:t>and,</w:t>
      </w:r>
    </w:p>
    <w:p w:rsidR="003661FB" w:rsidDel="00450CCF" w:rsidRDefault="003661FB" w:rsidP="003661FB">
      <w:pPr>
        <w:spacing w:before="8" w:after="0" w:line="110" w:lineRule="exact"/>
        <w:rPr>
          <w:sz w:val="11"/>
          <w:szCs w:val="11"/>
        </w:rPr>
      </w:pPr>
    </w:p>
    <w:p w:rsidR="003661FB" w:rsidDel="00450CCF" w:rsidRDefault="003661FB" w:rsidP="003661FB">
      <w:pPr>
        <w:tabs>
          <w:tab w:val="left" w:pos="1700"/>
        </w:tabs>
        <w:spacing w:after="0" w:line="240" w:lineRule="auto"/>
        <w:ind w:left="1292" w:right="-20"/>
        <w:rPr>
          <w:rFonts w:ascii="Arial" w:eastAsia="Arial" w:hAnsi="Arial" w:cs="Arial"/>
          <w:sz w:val="20"/>
          <w:szCs w:val="20"/>
        </w:rPr>
      </w:pPr>
      <w:r w:rsidDel="00450CCF">
        <w:rPr>
          <w:rFonts w:ascii="Arial" w:eastAsia="Arial" w:hAnsi="Arial" w:cs="Arial"/>
          <w:sz w:val="20"/>
          <w:szCs w:val="20"/>
        </w:rPr>
        <w:t>-</w:t>
      </w:r>
      <w:r w:rsidDel="00450CCF">
        <w:rPr>
          <w:rFonts w:ascii="Arial" w:eastAsia="Arial" w:hAnsi="Arial" w:cs="Arial"/>
          <w:sz w:val="20"/>
          <w:szCs w:val="20"/>
        </w:rPr>
        <w:tab/>
        <w:t>ha</w:t>
      </w:r>
      <w:r w:rsidDel="00450CCF">
        <w:rPr>
          <w:rFonts w:ascii="Arial" w:eastAsia="Arial" w:hAnsi="Arial" w:cs="Arial"/>
          <w:spacing w:val="1"/>
          <w:sz w:val="20"/>
          <w:szCs w:val="20"/>
        </w:rPr>
        <w:t>v</w:t>
      </w:r>
      <w:r w:rsidDel="00450CCF">
        <w:rPr>
          <w:rFonts w:ascii="Arial" w:eastAsia="Arial" w:hAnsi="Arial" w:cs="Arial"/>
          <w:sz w:val="20"/>
          <w:szCs w:val="20"/>
        </w:rPr>
        <w:t>e</w:t>
      </w:r>
      <w:r w:rsidDel="00450CCF">
        <w:rPr>
          <w:rFonts w:ascii="Arial" w:eastAsia="Arial" w:hAnsi="Arial" w:cs="Arial"/>
          <w:spacing w:val="-5"/>
          <w:sz w:val="20"/>
          <w:szCs w:val="20"/>
        </w:rPr>
        <w:t xml:space="preserve"> </w:t>
      </w:r>
      <w:r w:rsidDel="00450CCF">
        <w:rPr>
          <w:rFonts w:ascii="Arial" w:eastAsia="Arial" w:hAnsi="Arial" w:cs="Arial"/>
          <w:spacing w:val="2"/>
          <w:sz w:val="20"/>
          <w:szCs w:val="20"/>
        </w:rPr>
        <w:t>g</w:t>
      </w:r>
      <w:r w:rsidDel="00450CCF">
        <w:rPr>
          <w:rFonts w:ascii="Arial" w:eastAsia="Arial" w:hAnsi="Arial" w:cs="Arial"/>
          <w:sz w:val="20"/>
          <w:szCs w:val="20"/>
        </w:rPr>
        <w:t>a</w:t>
      </w:r>
      <w:r w:rsidDel="00450CCF">
        <w:rPr>
          <w:rFonts w:ascii="Arial" w:eastAsia="Arial" w:hAnsi="Arial" w:cs="Arial"/>
          <w:spacing w:val="-1"/>
          <w:sz w:val="20"/>
          <w:szCs w:val="20"/>
        </w:rPr>
        <w:t>i</w:t>
      </w:r>
      <w:r w:rsidDel="00450CCF">
        <w:rPr>
          <w:rFonts w:ascii="Arial" w:eastAsia="Arial" w:hAnsi="Arial" w:cs="Arial"/>
          <w:spacing w:val="2"/>
          <w:sz w:val="20"/>
          <w:szCs w:val="20"/>
        </w:rPr>
        <w:t>n</w:t>
      </w:r>
      <w:r w:rsidDel="00450CCF">
        <w:rPr>
          <w:rFonts w:ascii="Arial" w:eastAsia="Arial" w:hAnsi="Arial" w:cs="Arial"/>
          <w:sz w:val="20"/>
          <w:szCs w:val="20"/>
        </w:rPr>
        <w:t>ed</w:t>
      </w:r>
      <w:r w:rsidDel="00450CCF">
        <w:rPr>
          <w:rFonts w:ascii="Arial" w:eastAsia="Arial" w:hAnsi="Arial" w:cs="Arial"/>
          <w:spacing w:val="-4"/>
          <w:sz w:val="20"/>
          <w:szCs w:val="20"/>
        </w:rPr>
        <w:t xml:space="preserve"> </w:t>
      </w:r>
      <w:r w:rsidDel="00450CCF">
        <w:rPr>
          <w:rFonts w:ascii="Arial" w:eastAsia="Arial" w:hAnsi="Arial" w:cs="Arial"/>
          <w:sz w:val="20"/>
          <w:szCs w:val="20"/>
        </w:rPr>
        <w:t>p</w:t>
      </w:r>
      <w:r w:rsidDel="00450CCF">
        <w:rPr>
          <w:rFonts w:ascii="Arial" w:eastAsia="Arial" w:hAnsi="Arial" w:cs="Arial"/>
          <w:spacing w:val="1"/>
          <w:sz w:val="20"/>
          <w:szCs w:val="20"/>
        </w:rPr>
        <w:t>r</w:t>
      </w:r>
      <w:r w:rsidDel="00450CCF">
        <w:rPr>
          <w:rFonts w:ascii="Arial" w:eastAsia="Arial" w:hAnsi="Arial" w:cs="Arial"/>
          <w:sz w:val="20"/>
          <w:szCs w:val="20"/>
        </w:rPr>
        <w:t>a</w:t>
      </w:r>
      <w:r w:rsidDel="00450CCF">
        <w:rPr>
          <w:rFonts w:ascii="Arial" w:eastAsia="Arial" w:hAnsi="Arial" w:cs="Arial"/>
          <w:spacing w:val="1"/>
          <w:sz w:val="20"/>
          <w:szCs w:val="20"/>
        </w:rPr>
        <w:t>c</w:t>
      </w:r>
      <w:r w:rsidDel="00450CCF">
        <w:rPr>
          <w:rFonts w:ascii="Arial" w:eastAsia="Arial" w:hAnsi="Arial" w:cs="Arial"/>
          <w:sz w:val="20"/>
          <w:szCs w:val="20"/>
        </w:rPr>
        <w:t>t</w:t>
      </w:r>
      <w:r w:rsidDel="00450CCF">
        <w:rPr>
          <w:rFonts w:ascii="Arial" w:eastAsia="Arial" w:hAnsi="Arial" w:cs="Arial"/>
          <w:spacing w:val="-1"/>
          <w:sz w:val="20"/>
          <w:szCs w:val="20"/>
        </w:rPr>
        <w:t>i</w:t>
      </w:r>
      <w:r w:rsidDel="00450CCF">
        <w:rPr>
          <w:rFonts w:ascii="Arial" w:eastAsia="Arial" w:hAnsi="Arial" w:cs="Arial"/>
          <w:spacing w:val="1"/>
          <w:sz w:val="20"/>
          <w:szCs w:val="20"/>
        </w:rPr>
        <w:t>c</w:t>
      </w:r>
      <w:r w:rsidDel="00450CCF">
        <w:rPr>
          <w:rFonts w:ascii="Arial" w:eastAsia="Arial" w:hAnsi="Arial" w:cs="Arial"/>
          <w:spacing w:val="2"/>
          <w:sz w:val="20"/>
          <w:szCs w:val="20"/>
        </w:rPr>
        <w:t>a</w:t>
      </w:r>
      <w:r w:rsidDel="00450CCF">
        <w:rPr>
          <w:rFonts w:ascii="Arial" w:eastAsia="Arial" w:hAnsi="Arial" w:cs="Arial"/>
          <w:sz w:val="20"/>
          <w:szCs w:val="20"/>
        </w:rPr>
        <w:t>l</w:t>
      </w:r>
      <w:r w:rsidDel="00450CCF">
        <w:rPr>
          <w:rFonts w:ascii="Arial" w:eastAsia="Arial" w:hAnsi="Arial" w:cs="Arial"/>
          <w:spacing w:val="-8"/>
          <w:sz w:val="20"/>
          <w:szCs w:val="20"/>
        </w:rPr>
        <w:t xml:space="preserve"> </w:t>
      </w:r>
      <w:r w:rsidDel="00450CCF">
        <w:rPr>
          <w:rFonts w:ascii="Arial" w:eastAsia="Arial" w:hAnsi="Arial" w:cs="Arial"/>
          <w:sz w:val="20"/>
          <w:szCs w:val="20"/>
        </w:rPr>
        <w:t>a</w:t>
      </w:r>
      <w:r w:rsidDel="00450CCF">
        <w:rPr>
          <w:rFonts w:ascii="Arial" w:eastAsia="Arial" w:hAnsi="Arial" w:cs="Arial"/>
          <w:spacing w:val="2"/>
          <w:sz w:val="20"/>
          <w:szCs w:val="20"/>
        </w:rPr>
        <w:t>n</w:t>
      </w:r>
      <w:r w:rsidDel="00450CCF">
        <w:rPr>
          <w:rFonts w:ascii="Arial" w:eastAsia="Arial" w:hAnsi="Arial" w:cs="Arial"/>
          <w:sz w:val="20"/>
          <w:szCs w:val="20"/>
        </w:rPr>
        <w:t>d</w:t>
      </w:r>
      <w:r w:rsidDel="00450CCF">
        <w:rPr>
          <w:rFonts w:ascii="Arial" w:eastAsia="Arial" w:hAnsi="Arial" w:cs="Arial"/>
          <w:spacing w:val="-4"/>
          <w:sz w:val="20"/>
          <w:szCs w:val="20"/>
        </w:rPr>
        <w:t xml:space="preserve"> </w:t>
      </w:r>
      <w:r w:rsidDel="00450CCF">
        <w:rPr>
          <w:rFonts w:ascii="Arial" w:eastAsia="Arial" w:hAnsi="Arial" w:cs="Arial"/>
          <w:spacing w:val="2"/>
          <w:sz w:val="20"/>
          <w:szCs w:val="20"/>
        </w:rPr>
        <w:t>o</w:t>
      </w:r>
      <w:r w:rsidDel="00450CCF">
        <w:rPr>
          <w:rFonts w:ascii="Arial" w:eastAsia="Arial" w:hAnsi="Arial" w:cs="Arial"/>
          <w:sz w:val="20"/>
          <w:szCs w:val="20"/>
        </w:rPr>
        <w:t>pe</w:t>
      </w:r>
      <w:r w:rsidDel="00450CCF">
        <w:rPr>
          <w:rFonts w:ascii="Arial" w:eastAsia="Arial" w:hAnsi="Arial" w:cs="Arial"/>
          <w:spacing w:val="1"/>
          <w:sz w:val="20"/>
          <w:szCs w:val="20"/>
        </w:rPr>
        <w:t>r</w:t>
      </w:r>
      <w:r w:rsidDel="00450CCF">
        <w:rPr>
          <w:rFonts w:ascii="Arial" w:eastAsia="Arial" w:hAnsi="Arial" w:cs="Arial"/>
          <w:sz w:val="20"/>
          <w:szCs w:val="20"/>
        </w:rPr>
        <w:t>at</w:t>
      </w:r>
      <w:r w:rsidDel="00450CCF">
        <w:rPr>
          <w:rFonts w:ascii="Arial" w:eastAsia="Arial" w:hAnsi="Arial" w:cs="Arial"/>
          <w:spacing w:val="1"/>
          <w:sz w:val="20"/>
          <w:szCs w:val="20"/>
        </w:rPr>
        <w:t>i</w:t>
      </w:r>
      <w:r w:rsidDel="00450CCF">
        <w:rPr>
          <w:rFonts w:ascii="Arial" w:eastAsia="Arial" w:hAnsi="Arial" w:cs="Arial"/>
          <w:sz w:val="20"/>
          <w:szCs w:val="20"/>
        </w:rPr>
        <w:t>o</w:t>
      </w:r>
      <w:r w:rsidDel="00450CCF">
        <w:rPr>
          <w:rFonts w:ascii="Arial" w:eastAsia="Arial" w:hAnsi="Arial" w:cs="Arial"/>
          <w:spacing w:val="2"/>
          <w:sz w:val="20"/>
          <w:szCs w:val="20"/>
        </w:rPr>
        <w:t>n</w:t>
      </w:r>
      <w:r w:rsidDel="00450CCF">
        <w:rPr>
          <w:rFonts w:ascii="Arial" w:eastAsia="Arial" w:hAnsi="Arial" w:cs="Arial"/>
          <w:sz w:val="20"/>
          <w:szCs w:val="20"/>
        </w:rPr>
        <w:t>al</w:t>
      </w:r>
      <w:r w:rsidDel="00450CCF">
        <w:rPr>
          <w:rFonts w:ascii="Arial" w:eastAsia="Arial" w:hAnsi="Arial" w:cs="Arial"/>
          <w:spacing w:val="-9"/>
          <w:sz w:val="20"/>
          <w:szCs w:val="20"/>
        </w:rPr>
        <w:t xml:space="preserve"> </w:t>
      </w:r>
      <w:r w:rsidDel="00450CCF">
        <w:rPr>
          <w:rFonts w:ascii="Arial" w:eastAsia="Arial" w:hAnsi="Arial" w:cs="Arial"/>
          <w:sz w:val="20"/>
          <w:szCs w:val="20"/>
        </w:rPr>
        <w:t>e</w:t>
      </w:r>
      <w:r w:rsidDel="00450CCF">
        <w:rPr>
          <w:rFonts w:ascii="Arial" w:eastAsia="Arial" w:hAnsi="Arial" w:cs="Arial"/>
          <w:spacing w:val="1"/>
          <w:sz w:val="20"/>
          <w:szCs w:val="20"/>
        </w:rPr>
        <w:t>x</w:t>
      </w:r>
      <w:r w:rsidDel="00450CCF">
        <w:rPr>
          <w:rFonts w:ascii="Arial" w:eastAsia="Arial" w:hAnsi="Arial" w:cs="Arial"/>
          <w:sz w:val="20"/>
          <w:szCs w:val="20"/>
        </w:rPr>
        <w:t>pe</w:t>
      </w:r>
      <w:r w:rsidDel="00450CCF">
        <w:rPr>
          <w:rFonts w:ascii="Arial" w:eastAsia="Arial" w:hAnsi="Arial" w:cs="Arial"/>
          <w:spacing w:val="1"/>
          <w:sz w:val="20"/>
          <w:szCs w:val="20"/>
        </w:rPr>
        <w:t>ri</w:t>
      </w:r>
      <w:r w:rsidDel="00450CCF">
        <w:rPr>
          <w:rFonts w:ascii="Arial" w:eastAsia="Arial" w:hAnsi="Arial" w:cs="Arial"/>
          <w:sz w:val="20"/>
          <w:szCs w:val="20"/>
        </w:rPr>
        <w:t>en</w:t>
      </w:r>
      <w:r w:rsidDel="00450CCF">
        <w:rPr>
          <w:rFonts w:ascii="Arial" w:eastAsia="Arial" w:hAnsi="Arial" w:cs="Arial"/>
          <w:spacing w:val="1"/>
          <w:sz w:val="20"/>
          <w:szCs w:val="20"/>
        </w:rPr>
        <w:t>c</w:t>
      </w:r>
      <w:r w:rsidDel="00450CCF">
        <w:rPr>
          <w:rFonts w:ascii="Arial" w:eastAsia="Arial" w:hAnsi="Arial" w:cs="Arial"/>
          <w:sz w:val="20"/>
          <w:szCs w:val="20"/>
        </w:rPr>
        <w:t>e</w:t>
      </w:r>
      <w:r w:rsidDel="00450CCF">
        <w:rPr>
          <w:rFonts w:ascii="Arial" w:eastAsia="Arial" w:hAnsi="Arial" w:cs="Arial"/>
          <w:spacing w:val="-11"/>
          <w:sz w:val="20"/>
          <w:szCs w:val="20"/>
        </w:rPr>
        <w:t xml:space="preserve"> </w:t>
      </w:r>
      <w:r w:rsidDel="00450CCF">
        <w:rPr>
          <w:rFonts w:ascii="Arial" w:eastAsia="Arial" w:hAnsi="Arial" w:cs="Arial"/>
          <w:spacing w:val="2"/>
          <w:sz w:val="20"/>
          <w:szCs w:val="20"/>
        </w:rPr>
        <w:t>o</w:t>
      </w:r>
      <w:r w:rsidDel="00450CCF">
        <w:rPr>
          <w:rFonts w:ascii="Arial" w:eastAsia="Arial" w:hAnsi="Arial" w:cs="Arial"/>
          <w:sz w:val="20"/>
          <w:szCs w:val="20"/>
        </w:rPr>
        <w:t>n</w:t>
      </w:r>
      <w:r w:rsidDel="00450CCF">
        <w:rPr>
          <w:rFonts w:ascii="Arial" w:eastAsia="Arial" w:hAnsi="Arial" w:cs="Arial"/>
          <w:spacing w:val="-3"/>
          <w:sz w:val="20"/>
          <w:szCs w:val="20"/>
        </w:rPr>
        <w:t xml:space="preserve"> </w:t>
      </w:r>
      <w:r w:rsidDel="00450CCF">
        <w:rPr>
          <w:rFonts w:ascii="Arial" w:eastAsia="Arial" w:hAnsi="Arial" w:cs="Arial"/>
          <w:sz w:val="20"/>
          <w:szCs w:val="20"/>
        </w:rPr>
        <w:t>t</w:t>
      </w:r>
      <w:r w:rsidDel="00450CCF">
        <w:rPr>
          <w:rFonts w:ascii="Arial" w:eastAsia="Arial" w:hAnsi="Arial" w:cs="Arial"/>
          <w:spacing w:val="2"/>
          <w:sz w:val="20"/>
          <w:szCs w:val="20"/>
        </w:rPr>
        <w:t>h</w:t>
      </w:r>
      <w:r w:rsidDel="00450CCF">
        <w:rPr>
          <w:rFonts w:ascii="Arial" w:eastAsia="Arial" w:hAnsi="Arial" w:cs="Arial"/>
          <w:sz w:val="20"/>
          <w:szCs w:val="20"/>
        </w:rPr>
        <w:t>e</w:t>
      </w:r>
      <w:r w:rsidDel="00450CCF">
        <w:rPr>
          <w:rFonts w:ascii="Arial" w:eastAsia="Arial" w:hAnsi="Arial" w:cs="Arial"/>
          <w:spacing w:val="-4"/>
          <w:sz w:val="20"/>
          <w:szCs w:val="20"/>
        </w:rPr>
        <w:t xml:space="preserve"> </w:t>
      </w:r>
      <w:r w:rsidDel="00450CCF">
        <w:rPr>
          <w:rFonts w:ascii="Arial" w:eastAsia="Arial" w:hAnsi="Arial" w:cs="Arial"/>
          <w:sz w:val="20"/>
          <w:szCs w:val="20"/>
        </w:rPr>
        <w:t>pa</w:t>
      </w:r>
      <w:r w:rsidDel="00450CCF">
        <w:rPr>
          <w:rFonts w:ascii="Arial" w:eastAsia="Arial" w:hAnsi="Arial" w:cs="Arial"/>
          <w:spacing w:val="1"/>
          <w:sz w:val="20"/>
          <w:szCs w:val="20"/>
        </w:rPr>
        <w:t>r</w:t>
      </w:r>
      <w:r w:rsidDel="00450CCF">
        <w:rPr>
          <w:rFonts w:ascii="Arial" w:eastAsia="Arial" w:hAnsi="Arial" w:cs="Arial"/>
          <w:spacing w:val="2"/>
          <w:sz w:val="20"/>
          <w:szCs w:val="20"/>
        </w:rPr>
        <w:t>t</w:t>
      </w:r>
      <w:r w:rsidDel="00450CCF">
        <w:rPr>
          <w:rFonts w:ascii="Arial" w:eastAsia="Arial" w:hAnsi="Arial" w:cs="Arial"/>
          <w:spacing w:val="-1"/>
          <w:sz w:val="20"/>
          <w:szCs w:val="20"/>
        </w:rPr>
        <w:t>i</w:t>
      </w:r>
      <w:r w:rsidDel="00450CCF">
        <w:rPr>
          <w:rFonts w:ascii="Arial" w:eastAsia="Arial" w:hAnsi="Arial" w:cs="Arial"/>
          <w:spacing w:val="1"/>
          <w:sz w:val="20"/>
          <w:szCs w:val="20"/>
        </w:rPr>
        <w:t>c</w:t>
      </w:r>
      <w:r w:rsidDel="00450CCF">
        <w:rPr>
          <w:rFonts w:ascii="Arial" w:eastAsia="Arial" w:hAnsi="Arial" w:cs="Arial"/>
          <w:sz w:val="20"/>
          <w:szCs w:val="20"/>
        </w:rPr>
        <w:t>u</w:t>
      </w:r>
      <w:r w:rsidDel="00450CCF">
        <w:rPr>
          <w:rFonts w:ascii="Arial" w:eastAsia="Arial" w:hAnsi="Arial" w:cs="Arial"/>
          <w:spacing w:val="1"/>
          <w:sz w:val="20"/>
          <w:szCs w:val="20"/>
        </w:rPr>
        <w:t>l</w:t>
      </w:r>
      <w:r w:rsidDel="00450CCF">
        <w:rPr>
          <w:rFonts w:ascii="Arial" w:eastAsia="Arial" w:hAnsi="Arial" w:cs="Arial"/>
          <w:sz w:val="20"/>
          <w:szCs w:val="20"/>
        </w:rPr>
        <w:t>ar</w:t>
      </w:r>
      <w:r w:rsidDel="00450CCF">
        <w:rPr>
          <w:rFonts w:ascii="Arial" w:eastAsia="Arial" w:hAnsi="Arial" w:cs="Arial"/>
          <w:spacing w:val="-8"/>
          <w:sz w:val="20"/>
          <w:szCs w:val="20"/>
        </w:rPr>
        <w:t xml:space="preserve"> </w:t>
      </w:r>
      <w:r w:rsidDel="00450CCF">
        <w:rPr>
          <w:rFonts w:ascii="Arial" w:eastAsia="Arial" w:hAnsi="Arial" w:cs="Arial"/>
          <w:spacing w:val="1"/>
          <w:sz w:val="20"/>
          <w:szCs w:val="20"/>
        </w:rPr>
        <w:t>s</w:t>
      </w:r>
      <w:r w:rsidDel="00450CCF">
        <w:rPr>
          <w:rFonts w:ascii="Arial" w:eastAsia="Arial" w:hAnsi="Arial" w:cs="Arial"/>
          <w:spacing w:val="-1"/>
          <w:sz w:val="20"/>
          <w:szCs w:val="20"/>
        </w:rPr>
        <w:t>i</w:t>
      </w:r>
      <w:r w:rsidDel="00450CCF">
        <w:rPr>
          <w:rFonts w:ascii="Arial" w:eastAsia="Arial" w:hAnsi="Arial" w:cs="Arial"/>
          <w:spacing w:val="4"/>
          <w:sz w:val="20"/>
          <w:szCs w:val="20"/>
        </w:rPr>
        <w:t>m</w:t>
      </w:r>
      <w:r w:rsidDel="00450CCF">
        <w:rPr>
          <w:rFonts w:ascii="Arial" w:eastAsia="Arial" w:hAnsi="Arial" w:cs="Arial"/>
          <w:sz w:val="20"/>
          <w:szCs w:val="20"/>
        </w:rPr>
        <w:t>u</w:t>
      </w:r>
      <w:r w:rsidDel="00450CCF">
        <w:rPr>
          <w:rFonts w:ascii="Arial" w:eastAsia="Arial" w:hAnsi="Arial" w:cs="Arial"/>
          <w:spacing w:val="-1"/>
          <w:sz w:val="20"/>
          <w:szCs w:val="20"/>
        </w:rPr>
        <w:t>l</w:t>
      </w:r>
      <w:r w:rsidDel="00450CCF">
        <w:rPr>
          <w:rFonts w:ascii="Arial" w:eastAsia="Arial" w:hAnsi="Arial" w:cs="Arial"/>
          <w:sz w:val="20"/>
          <w:szCs w:val="20"/>
        </w:rPr>
        <w:t>ator</w:t>
      </w:r>
      <w:r w:rsidDel="00450CCF">
        <w:rPr>
          <w:rFonts w:ascii="Arial" w:eastAsia="Arial" w:hAnsi="Arial" w:cs="Arial"/>
          <w:spacing w:val="-8"/>
          <w:sz w:val="20"/>
          <w:szCs w:val="20"/>
        </w:rPr>
        <w:t xml:space="preserve"> </w:t>
      </w:r>
      <w:r w:rsidDel="00450CCF">
        <w:rPr>
          <w:rFonts w:ascii="Arial" w:eastAsia="Arial" w:hAnsi="Arial" w:cs="Arial"/>
          <w:sz w:val="20"/>
          <w:szCs w:val="20"/>
        </w:rPr>
        <w:t>b</w:t>
      </w:r>
      <w:r w:rsidDel="00450CCF">
        <w:rPr>
          <w:rFonts w:ascii="Arial" w:eastAsia="Arial" w:hAnsi="Arial" w:cs="Arial"/>
          <w:spacing w:val="2"/>
          <w:sz w:val="20"/>
          <w:szCs w:val="20"/>
        </w:rPr>
        <w:t>e</w:t>
      </w:r>
      <w:r w:rsidDel="00450CCF">
        <w:rPr>
          <w:rFonts w:ascii="Arial" w:eastAsia="Arial" w:hAnsi="Arial" w:cs="Arial"/>
          <w:spacing w:val="-1"/>
          <w:sz w:val="20"/>
          <w:szCs w:val="20"/>
        </w:rPr>
        <w:t>i</w:t>
      </w:r>
      <w:r w:rsidDel="00450CCF">
        <w:rPr>
          <w:rFonts w:ascii="Arial" w:eastAsia="Arial" w:hAnsi="Arial" w:cs="Arial"/>
          <w:spacing w:val="2"/>
          <w:sz w:val="20"/>
          <w:szCs w:val="20"/>
        </w:rPr>
        <w:t>n</w:t>
      </w:r>
      <w:r w:rsidDel="00450CCF">
        <w:rPr>
          <w:rFonts w:ascii="Arial" w:eastAsia="Arial" w:hAnsi="Arial" w:cs="Arial"/>
          <w:sz w:val="20"/>
          <w:szCs w:val="20"/>
        </w:rPr>
        <w:t>g</w:t>
      </w:r>
      <w:r w:rsidDel="00450CCF">
        <w:rPr>
          <w:rFonts w:ascii="Arial" w:eastAsia="Arial" w:hAnsi="Arial" w:cs="Arial"/>
          <w:spacing w:val="-3"/>
          <w:sz w:val="20"/>
          <w:szCs w:val="20"/>
        </w:rPr>
        <w:t xml:space="preserve"> </w:t>
      </w:r>
      <w:r w:rsidDel="00450CCF">
        <w:rPr>
          <w:rFonts w:ascii="Arial" w:eastAsia="Arial" w:hAnsi="Arial" w:cs="Arial"/>
          <w:sz w:val="20"/>
          <w:szCs w:val="20"/>
        </w:rPr>
        <w:t>u</w:t>
      </w:r>
      <w:r w:rsidDel="00450CCF">
        <w:rPr>
          <w:rFonts w:ascii="Arial" w:eastAsia="Arial" w:hAnsi="Arial" w:cs="Arial"/>
          <w:spacing w:val="1"/>
          <w:sz w:val="20"/>
          <w:szCs w:val="20"/>
        </w:rPr>
        <w:t>s</w:t>
      </w:r>
      <w:r w:rsidDel="00450CCF">
        <w:rPr>
          <w:rFonts w:ascii="Arial" w:eastAsia="Arial" w:hAnsi="Arial" w:cs="Arial"/>
          <w:sz w:val="20"/>
          <w:szCs w:val="20"/>
        </w:rPr>
        <w:t>ed.</w:t>
      </w:r>
    </w:p>
    <w:p w:rsidR="003661FB" w:rsidDel="00450CCF" w:rsidRDefault="003661FB" w:rsidP="003661FB">
      <w:pPr>
        <w:spacing w:before="1" w:after="0" w:line="120" w:lineRule="exact"/>
        <w:rPr>
          <w:sz w:val="12"/>
          <w:szCs w:val="12"/>
        </w:rPr>
      </w:pPr>
    </w:p>
    <w:p w:rsidR="003661FB" w:rsidDel="00450CCF" w:rsidRDefault="00071E95" w:rsidP="003661FB">
      <w:pPr>
        <w:spacing w:after="0" w:line="240" w:lineRule="auto"/>
        <w:ind w:left="298" w:right="-20"/>
        <w:rPr>
          <w:rFonts w:ascii="Arial" w:eastAsia="Arial" w:hAnsi="Arial" w:cs="Arial"/>
        </w:rPr>
      </w:pPr>
      <w:r>
        <w:pict>
          <v:group id="_x0000_s1742" style="position:absolute;left:0;text-align:left;margin-left:62.3pt;margin-top:.1pt;width:.1pt;height:18.7pt;z-index:-251615744;mso-position-horizontal-relative:page" coordorigin="1246,2" coordsize="2,374">
            <v:shape id="_x0000_s1743" style="position:absolute;left:1246;top:2;width:2;height:374" coordorigin="1246,2" coordsize="0,374" path="m1246,2r,375e" filled="f" strokeweight=".82pt">
              <v:path arrowok="t"/>
            </v:shape>
            <w10:wrap anchorx="page"/>
          </v:group>
        </w:pict>
      </w:r>
      <w:r w:rsidR="003661FB" w:rsidDel="00450CCF">
        <w:rPr>
          <w:rFonts w:ascii="Arial" w:eastAsia="Arial" w:hAnsi="Arial" w:cs="Arial"/>
          <w:strike/>
          <w:color w:val="818181"/>
        </w:rPr>
        <w:t>5</w:t>
      </w:r>
      <w:r w:rsidR="003661FB" w:rsidDel="00450CCF">
        <w:rPr>
          <w:rFonts w:ascii="Arial" w:eastAsia="Arial" w:hAnsi="Arial" w:cs="Arial"/>
          <w:strike/>
          <w:color w:val="818181"/>
          <w:spacing w:val="1"/>
        </w:rPr>
        <w:t>.</w:t>
      </w:r>
      <w:r w:rsidR="003661FB" w:rsidDel="00450CCF">
        <w:rPr>
          <w:rFonts w:ascii="Arial" w:eastAsia="Arial" w:hAnsi="Arial" w:cs="Arial"/>
          <w:strike/>
          <w:color w:val="818181"/>
        </w:rPr>
        <w:t>3</w:t>
      </w:r>
      <w:r w:rsidR="003661FB" w:rsidDel="00450CCF">
        <w:rPr>
          <w:rFonts w:ascii="Arial" w:eastAsia="Arial" w:hAnsi="Arial" w:cs="Arial"/>
          <w:strike/>
          <w:color w:val="818181"/>
          <w:spacing w:val="1"/>
        </w:rPr>
        <w:t>.</w:t>
      </w:r>
      <w:r w:rsidR="003661FB" w:rsidDel="00450CCF">
        <w:rPr>
          <w:rFonts w:ascii="Arial" w:eastAsia="Arial" w:hAnsi="Arial" w:cs="Arial"/>
          <w:strike/>
          <w:color w:val="818181"/>
        </w:rPr>
        <w:t>6</w:t>
      </w:r>
      <w:del w:id="133" w:author="Kerrie Abercrombie" w:date="2016-02-17T15:25:00Z">
        <w:r w:rsidR="003661FB" w:rsidDel="003661FB">
          <w:rPr>
            <w:rFonts w:ascii="Arial" w:eastAsia="Arial" w:hAnsi="Arial" w:cs="Arial"/>
            <w:color w:val="818181"/>
            <w:spacing w:val="-3"/>
            <w:u w:val="single" w:color="818181"/>
          </w:rPr>
          <w:delText>7</w:delText>
        </w:r>
        <w:r w:rsidR="003661FB" w:rsidDel="003661FB">
          <w:rPr>
            <w:rFonts w:ascii="Arial" w:eastAsia="Arial" w:hAnsi="Arial" w:cs="Arial"/>
            <w:color w:val="818181"/>
            <w:spacing w:val="1"/>
            <w:u w:val="single" w:color="818181"/>
          </w:rPr>
          <w:delText>.</w:delText>
        </w:r>
        <w:r w:rsidR="003661FB" w:rsidDel="003661FB">
          <w:rPr>
            <w:rFonts w:ascii="Arial" w:eastAsia="Arial" w:hAnsi="Arial" w:cs="Arial"/>
            <w:color w:val="818181"/>
            <w:u w:val="single" w:color="818181"/>
          </w:rPr>
          <w:delText>3</w:delText>
        </w:r>
        <w:r w:rsidR="003661FB" w:rsidDel="003661FB">
          <w:rPr>
            <w:rFonts w:ascii="Arial" w:eastAsia="Arial" w:hAnsi="Arial" w:cs="Arial"/>
            <w:color w:val="818181"/>
            <w:spacing w:val="1"/>
            <w:u w:val="single" w:color="818181"/>
          </w:rPr>
          <w:delText>.</w:delText>
        </w:r>
        <w:r w:rsidR="003661FB" w:rsidDel="003661FB">
          <w:rPr>
            <w:rFonts w:ascii="Arial" w:eastAsia="Arial" w:hAnsi="Arial" w:cs="Arial"/>
            <w:color w:val="818181"/>
            <w:spacing w:val="9"/>
            <w:u w:val="single" w:color="818181"/>
          </w:rPr>
          <w:delText>6</w:delText>
        </w:r>
      </w:del>
      <w:ins w:id="134" w:author="Kerrie Abercrombie" w:date="2016-02-17T15:25:00Z">
        <w:r w:rsidR="003661FB">
          <w:rPr>
            <w:rFonts w:ascii="Arial" w:eastAsia="Arial" w:hAnsi="Arial" w:cs="Arial"/>
            <w:color w:val="818181"/>
            <w:spacing w:val="9"/>
            <w:u w:val="single" w:color="818181"/>
          </w:rPr>
          <w:t xml:space="preserve"> 5.2 </w:t>
        </w:r>
      </w:ins>
      <w:r w:rsidR="003661FB" w:rsidDel="00450CCF">
        <w:rPr>
          <w:rFonts w:ascii="Arial" w:eastAsia="Arial" w:hAnsi="Arial" w:cs="Arial"/>
          <w:color w:val="000000"/>
          <w:spacing w:val="-1"/>
        </w:rPr>
        <w:t>A</w:t>
      </w:r>
      <w:r w:rsidR="003661FB" w:rsidDel="00450CCF">
        <w:rPr>
          <w:rFonts w:ascii="Arial" w:eastAsia="Arial" w:hAnsi="Arial" w:cs="Arial"/>
          <w:color w:val="000000"/>
        </w:rPr>
        <w:t>ssesso</w:t>
      </w:r>
      <w:r w:rsidR="003661FB" w:rsidDel="00450CCF">
        <w:rPr>
          <w:rFonts w:ascii="Arial" w:eastAsia="Arial" w:hAnsi="Arial" w:cs="Arial"/>
          <w:color w:val="000000"/>
          <w:spacing w:val="1"/>
        </w:rPr>
        <w:t>r</w:t>
      </w:r>
      <w:r w:rsidR="003661FB" w:rsidDel="00450CCF">
        <w:rPr>
          <w:rFonts w:ascii="Arial" w:eastAsia="Arial" w:hAnsi="Arial" w:cs="Arial"/>
          <w:color w:val="000000"/>
        </w:rPr>
        <w:t>s</w:t>
      </w:r>
    </w:p>
    <w:p w:rsidR="003661FB" w:rsidDel="00450CCF" w:rsidRDefault="003661FB" w:rsidP="003661FB">
      <w:pPr>
        <w:spacing w:before="1" w:after="0" w:line="120" w:lineRule="exact"/>
        <w:rPr>
          <w:sz w:val="12"/>
          <w:szCs w:val="12"/>
        </w:rPr>
      </w:pPr>
    </w:p>
    <w:p w:rsidR="003661FB" w:rsidDel="00450CCF" w:rsidRDefault="003661FB" w:rsidP="003661FB">
      <w:pPr>
        <w:spacing w:after="0" w:line="240" w:lineRule="auto"/>
        <w:ind w:left="298" w:right="-20"/>
        <w:rPr>
          <w:rFonts w:ascii="Arial" w:eastAsia="Arial" w:hAnsi="Arial" w:cs="Arial"/>
        </w:rPr>
      </w:pPr>
      <w:r w:rsidDel="00450CCF">
        <w:rPr>
          <w:rFonts w:ascii="Arial" w:eastAsia="Arial" w:hAnsi="Arial" w:cs="Arial"/>
          <w:spacing w:val="-1"/>
        </w:rPr>
        <w:t>A</w:t>
      </w:r>
      <w:r w:rsidDel="00450CCF">
        <w:rPr>
          <w:rFonts w:ascii="Arial" w:eastAsia="Arial" w:hAnsi="Arial" w:cs="Arial"/>
        </w:rPr>
        <w:t>ny</w:t>
      </w:r>
      <w:r w:rsidDel="00450CCF">
        <w:rPr>
          <w:rFonts w:ascii="Arial" w:eastAsia="Arial" w:hAnsi="Arial" w:cs="Arial"/>
          <w:spacing w:val="-1"/>
        </w:rPr>
        <w:t xml:space="preserve"> </w:t>
      </w:r>
      <w:r w:rsidDel="00450CCF">
        <w:rPr>
          <w:rFonts w:ascii="Arial" w:eastAsia="Arial" w:hAnsi="Arial" w:cs="Arial"/>
        </w:rPr>
        <w:t>pe</w:t>
      </w:r>
      <w:r w:rsidDel="00450CCF">
        <w:rPr>
          <w:rFonts w:ascii="Arial" w:eastAsia="Arial" w:hAnsi="Arial" w:cs="Arial"/>
          <w:spacing w:val="1"/>
        </w:rPr>
        <w:t>r</w:t>
      </w:r>
      <w:r w:rsidDel="00450CCF">
        <w:rPr>
          <w:rFonts w:ascii="Arial" w:eastAsia="Arial" w:hAnsi="Arial" w:cs="Arial"/>
        </w:rPr>
        <w:t>son</w:t>
      </w:r>
      <w:r w:rsidDel="00450CCF">
        <w:rPr>
          <w:rFonts w:ascii="Arial" w:eastAsia="Arial" w:hAnsi="Arial" w:cs="Arial"/>
          <w:spacing w:val="1"/>
        </w:rPr>
        <w:t xml:space="preserve"> </w:t>
      </w:r>
      <w:r w:rsidDel="00450CCF">
        <w:rPr>
          <w:rFonts w:ascii="Arial" w:eastAsia="Arial" w:hAnsi="Arial" w:cs="Arial"/>
        </w:rPr>
        <w:t>condu</w:t>
      </w:r>
      <w:r w:rsidDel="00450CCF">
        <w:rPr>
          <w:rFonts w:ascii="Arial" w:eastAsia="Arial" w:hAnsi="Arial" w:cs="Arial"/>
          <w:spacing w:val="-2"/>
        </w:rPr>
        <w:t>c</w:t>
      </w:r>
      <w:r w:rsidDel="00450CCF">
        <w:rPr>
          <w:rFonts w:ascii="Arial" w:eastAsia="Arial" w:hAnsi="Arial" w:cs="Arial"/>
          <w:spacing w:val="1"/>
        </w:rPr>
        <w:t>t</w:t>
      </w:r>
      <w:r w:rsidDel="00450CCF">
        <w:rPr>
          <w:rFonts w:ascii="Arial" w:eastAsia="Arial" w:hAnsi="Arial" w:cs="Arial"/>
          <w:spacing w:val="-1"/>
        </w:rPr>
        <w:t>i</w:t>
      </w:r>
      <w:r w:rsidDel="00450CCF">
        <w:rPr>
          <w:rFonts w:ascii="Arial" w:eastAsia="Arial" w:hAnsi="Arial" w:cs="Arial"/>
        </w:rPr>
        <w:t>ng</w:t>
      </w:r>
      <w:r w:rsidDel="00450CCF">
        <w:rPr>
          <w:rFonts w:ascii="Arial" w:eastAsia="Arial" w:hAnsi="Arial" w:cs="Arial"/>
          <w:spacing w:val="1"/>
        </w:rPr>
        <w:t xml:space="preserve"> </w:t>
      </w:r>
      <w:r w:rsidDel="00450CCF">
        <w:rPr>
          <w:rFonts w:ascii="Arial" w:eastAsia="Arial" w:hAnsi="Arial" w:cs="Arial"/>
          <w:spacing w:val="-3"/>
        </w:rPr>
        <w:t>a</w:t>
      </w:r>
      <w:r w:rsidDel="00450CCF">
        <w:rPr>
          <w:rFonts w:ascii="Arial" w:eastAsia="Arial" w:hAnsi="Arial" w:cs="Arial"/>
        </w:rPr>
        <w:t>ssess</w:t>
      </w:r>
      <w:r w:rsidDel="00450CCF">
        <w:rPr>
          <w:rFonts w:ascii="Arial" w:eastAsia="Arial" w:hAnsi="Arial" w:cs="Arial"/>
          <w:spacing w:val="1"/>
        </w:rPr>
        <w:t>m</w:t>
      </w:r>
      <w:r w:rsidDel="00450CCF">
        <w:rPr>
          <w:rFonts w:ascii="Arial" w:eastAsia="Arial" w:hAnsi="Arial" w:cs="Arial"/>
        </w:rPr>
        <w:t>e</w:t>
      </w:r>
      <w:r w:rsidDel="00450CCF">
        <w:rPr>
          <w:rFonts w:ascii="Arial" w:eastAsia="Arial" w:hAnsi="Arial" w:cs="Arial"/>
          <w:spacing w:val="-3"/>
        </w:rPr>
        <w:t>n</w:t>
      </w:r>
      <w:r w:rsidDel="00450CCF">
        <w:rPr>
          <w:rFonts w:ascii="Arial" w:eastAsia="Arial" w:hAnsi="Arial" w:cs="Arial"/>
        </w:rPr>
        <w:t>t</w:t>
      </w:r>
      <w:r w:rsidDel="00450CCF">
        <w:rPr>
          <w:rFonts w:ascii="Arial" w:eastAsia="Arial" w:hAnsi="Arial" w:cs="Arial"/>
          <w:spacing w:val="2"/>
        </w:rPr>
        <w:t xml:space="preserve"> </w:t>
      </w:r>
      <w:r w:rsidDel="00450CCF">
        <w:rPr>
          <w:rFonts w:ascii="Arial" w:eastAsia="Arial" w:hAnsi="Arial" w:cs="Arial"/>
          <w:spacing w:val="-3"/>
        </w:rPr>
        <w:t>o</w:t>
      </w:r>
      <w:r w:rsidDel="00450CCF">
        <w:rPr>
          <w:rFonts w:ascii="Arial" w:eastAsia="Arial" w:hAnsi="Arial" w:cs="Arial"/>
        </w:rPr>
        <w:t>f co</w:t>
      </w:r>
      <w:r w:rsidDel="00450CCF">
        <w:rPr>
          <w:rFonts w:ascii="Arial" w:eastAsia="Arial" w:hAnsi="Arial" w:cs="Arial"/>
          <w:spacing w:val="1"/>
        </w:rPr>
        <w:t>m</w:t>
      </w:r>
      <w:r w:rsidDel="00450CCF">
        <w:rPr>
          <w:rFonts w:ascii="Arial" w:eastAsia="Arial" w:hAnsi="Arial" w:cs="Arial"/>
        </w:rPr>
        <w:t>p</w:t>
      </w:r>
      <w:r w:rsidDel="00450CCF">
        <w:rPr>
          <w:rFonts w:ascii="Arial" w:eastAsia="Arial" w:hAnsi="Arial" w:cs="Arial"/>
          <w:spacing w:val="-3"/>
        </w:rPr>
        <w:t>e</w:t>
      </w:r>
      <w:r w:rsidDel="00450CCF">
        <w:rPr>
          <w:rFonts w:ascii="Arial" w:eastAsia="Arial" w:hAnsi="Arial" w:cs="Arial"/>
          <w:spacing w:val="1"/>
        </w:rPr>
        <w:t>t</w:t>
      </w:r>
      <w:r w:rsidDel="00450CCF">
        <w:rPr>
          <w:rFonts w:ascii="Arial" w:eastAsia="Arial" w:hAnsi="Arial" w:cs="Arial"/>
        </w:rPr>
        <w:t>en</w:t>
      </w:r>
      <w:r w:rsidDel="00450CCF">
        <w:rPr>
          <w:rFonts w:ascii="Arial" w:eastAsia="Arial" w:hAnsi="Arial" w:cs="Arial"/>
          <w:spacing w:val="-2"/>
        </w:rPr>
        <w:t>c</w:t>
      </w:r>
      <w:r w:rsidDel="00450CCF">
        <w:rPr>
          <w:rFonts w:ascii="Arial" w:eastAsia="Arial" w:hAnsi="Arial" w:cs="Arial"/>
        </w:rPr>
        <w:t>e</w:t>
      </w:r>
      <w:r w:rsidDel="00450CCF">
        <w:rPr>
          <w:rFonts w:ascii="Arial" w:eastAsia="Arial" w:hAnsi="Arial" w:cs="Arial"/>
          <w:spacing w:val="1"/>
        </w:rPr>
        <w:t xml:space="preserve"> </w:t>
      </w:r>
      <w:r w:rsidDel="00450CCF">
        <w:rPr>
          <w:rFonts w:ascii="Arial" w:eastAsia="Arial" w:hAnsi="Arial" w:cs="Arial"/>
          <w:spacing w:val="-3"/>
        </w:rPr>
        <w:t>o</w:t>
      </w:r>
      <w:r w:rsidDel="00450CCF">
        <w:rPr>
          <w:rFonts w:ascii="Arial" w:eastAsia="Arial" w:hAnsi="Arial" w:cs="Arial"/>
        </w:rPr>
        <w:t>f</w:t>
      </w:r>
      <w:r w:rsidDel="00450CCF">
        <w:rPr>
          <w:rFonts w:ascii="Arial" w:eastAsia="Arial" w:hAnsi="Arial" w:cs="Arial"/>
          <w:spacing w:val="2"/>
        </w:rPr>
        <w:t xml:space="preserve"> </w:t>
      </w:r>
      <w:r w:rsidDel="00450CCF">
        <w:rPr>
          <w:rFonts w:ascii="Arial" w:eastAsia="Arial" w:hAnsi="Arial" w:cs="Arial"/>
          <w:spacing w:val="-1"/>
        </w:rPr>
        <w:t>V</w:t>
      </w:r>
      <w:r w:rsidDel="00450CCF">
        <w:rPr>
          <w:rFonts w:ascii="Arial" w:eastAsia="Arial" w:hAnsi="Arial" w:cs="Arial"/>
          <w:spacing w:val="2"/>
        </w:rPr>
        <w:t>T</w:t>
      </w:r>
      <w:r w:rsidDel="00450CCF">
        <w:rPr>
          <w:rFonts w:ascii="Arial" w:eastAsia="Arial" w:hAnsi="Arial" w:cs="Arial"/>
        </w:rPr>
        <w:t>S</w:t>
      </w:r>
      <w:r w:rsidDel="00450CCF">
        <w:rPr>
          <w:rFonts w:ascii="Arial" w:eastAsia="Arial" w:hAnsi="Arial" w:cs="Arial"/>
          <w:spacing w:val="-2"/>
        </w:rPr>
        <w:t xml:space="preserve"> </w:t>
      </w:r>
      <w:r w:rsidDel="00450CCF">
        <w:rPr>
          <w:rFonts w:ascii="Arial" w:eastAsia="Arial" w:hAnsi="Arial" w:cs="Arial"/>
        </w:rPr>
        <w:t>pe</w:t>
      </w:r>
      <w:r w:rsidDel="00450CCF">
        <w:rPr>
          <w:rFonts w:ascii="Arial" w:eastAsia="Arial" w:hAnsi="Arial" w:cs="Arial"/>
          <w:spacing w:val="-2"/>
        </w:rPr>
        <w:t>r</w:t>
      </w:r>
      <w:r w:rsidDel="00450CCF">
        <w:rPr>
          <w:rFonts w:ascii="Arial" w:eastAsia="Arial" w:hAnsi="Arial" w:cs="Arial"/>
        </w:rPr>
        <w:t>sonnel du</w:t>
      </w:r>
      <w:r w:rsidDel="00450CCF">
        <w:rPr>
          <w:rFonts w:ascii="Arial" w:eastAsia="Arial" w:hAnsi="Arial" w:cs="Arial"/>
          <w:spacing w:val="1"/>
        </w:rPr>
        <w:t>r</w:t>
      </w:r>
      <w:r w:rsidDel="00450CCF">
        <w:rPr>
          <w:rFonts w:ascii="Arial" w:eastAsia="Arial" w:hAnsi="Arial" w:cs="Arial"/>
          <w:spacing w:val="-1"/>
        </w:rPr>
        <w:t>i</w:t>
      </w:r>
      <w:r w:rsidDel="00450CCF">
        <w:rPr>
          <w:rFonts w:ascii="Arial" w:eastAsia="Arial" w:hAnsi="Arial" w:cs="Arial"/>
          <w:spacing w:val="-3"/>
        </w:rPr>
        <w:t>n</w:t>
      </w:r>
      <w:r w:rsidDel="00450CCF">
        <w:rPr>
          <w:rFonts w:ascii="Arial" w:eastAsia="Arial" w:hAnsi="Arial" w:cs="Arial"/>
        </w:rPr>
        <w:t>g</w:t>
      </w:r>
      <w:r w:rsidDel="00450CCF">
        <w:rPr>
          <w:rFonts w:ascii="Arial" w:eastAsia="Arial" w:hAnsi="Arial" w:cs="Arial"/>
          <w:spacing w:val="1"/>
        </w:rPr>
        <w:t xml:space="preserve"> </w:t>
      </w:r>
      <w:r w:rsidDel="00450CCF">
        <w:rPr>
          <w:rFonts w:ascii="Arial" w:eastAsia="Arial" w:hAnsi="Arial" w:cs="Arial"/>
          <w:spacing w:val="-1"/>
        </w:rPr>
        <w:t>t</w:t>
      </w:r>
      <w:r w:rsidDel="00450CCF">
        <w:rPr>
          <w:rFonts w:ascii="Arial" w:eastAsia="Arial" w:hAnsi="Arial" w:cs="Arial"/>
          <w:spacing w:val="1"/>
        </w:rPr>
        <w:t>r</w:t>
      </w:r>
      <w:r w:rsidDel="00450CCF">
        <w:rPr>
          <w:rFonts w:ascii="Arial" w:eastAsia="Arial" w:hAnsi="Arial" w:cs="Arial"/>
        </w:rPr>
        <w:t>a</w:t>
      </w:r>
      <w:r w:rsidDel="00450CCF">
        <w:rPr>
          <w:rFonts w:ascii="Arial" w:eastAsia="Arial" w:hAnsi="Arial" w:cs="Arial"/>
          <w:spacing w:val="-1"/>
        </w:rPr>
        <w:t>i</w:t>
      </w:r>
      <w:r w:rsidDel="00450CCF">
        <w:rPr>
          <w:rFonts w:ascii="Arial" w:eastAsia="Arial" w:hAnsi="Arial" w:cs="Arial"/>
        </w:rPr>
        <w:t>n</w:t>
      </w:r>
      <w:r w:rsidDel="00450CCF">
        <w:rPr>
          <w:rFonts w:ascii="Arial" w:eastAsia="Arial" w:hAnsi="Arial" w:cs="Arial"/>
          <w:spacing w:val="-1"/>
        </w:rPr>
        <w:t>i</w:t>
      </w:r>
      <w:r w:rsidDel="00450CCF">
        <w:rPr>
          <w:rFonts w:ascii="Arial" w:eastAsia="Arial" w:hAnsi="Arial" w:cs="Arial"/>
        </w:rPr>
        <w:t>ng</w:t>
      </w:r>
      <w:r w:rsidDel="00450CCF">
        <w:rPr>
          <w:rFonts w:ascii="Arial" w:eastAsia="Arial" w:hAnsi="Arial" w:cs="Arial"/>
          <w:spacing w:val="1"/>
        </w:rPr>
        <w:t xml:space="preserve"> </w:t>
      </w:r>
      <w:r w:rsidDel="00450CCF">
        <w:rPr>
          <w:rFonts w:ascii="Arial" w:eastAsia="Arial" w:hAnsi="Arial" w:cs="Arial"/>
        </w:rPr>
        <w:t>shou</w:t>
      </w:r>
      <w:r w:rsidDel="00450CCF">
        <w:rPr>
          <w:rFonts w:ascii="Arial" w:eastAsia="Arial" w:hAnsi="Arial" w:cs="Arial"/>
          <w:spacing w:val="-1"/>
        </w:rPr>
        <w:t>l</w:t>
      </w:r>
      <w:r w:rsidDel="00450CCF">
        <w:rPr>
          <w:rFonts w:ascii="Arial" w:eastAsia="Arial" w:hAnsi="Arial" w:cs="Arial"/>
        </w:rPr>
        <w:t>d:</w:t>
      </w:r>
    </w:p>
    <w:p w:rsidR="003661FB" w:rsidDel="00450CCF" w:rsidRDefault="003661FB" w:rsidP="003661FB">
      <w:pPr>
        <w:spacing w:before="3" w:after="0" w:line="130" w:lineRule="exact"/>
        <w:rPr>
          <w:sz w:val="13"/>
          <w:szCs w:val="13"/>
        </w:rPr>
      </w:pPr>
    </w:p>
    <w:p w:rsidR="003661FB" w:rsidDel="00450CCF" w:rsidRDefault="003661FB" w:rsidP="003661FB">
      <w:pPr>
        <w:tabs>
          <w:tab w:val="left" w:pos="1000"/>
        </w:tabs>
        <w:spacing w:after="0" w:line="240" w:lineRule="auto"/>
        <w:ind w:left="1019" w:right="99" w:hanging="360"/>
        <w:jc w:val="both"/>
        <w:rPr>
          <w:rFonts w:ascii="Arial" w:eastAsia="Arial" w:hAnsi="Arial" w:cs="Arial"/>
        </w:rPr>
      </w:pPr>
      <w:r w:rsidDel="00450CCF">
        <w:rPr>
          <w:rFonts w:ascii="Times New Roman" w:eastAsia="Times New Roman" w:hAnsi="Times New Roman" w:cs="Times New Roman"/>
          <w:w w:val="131"/>
        </w:rPr>
        <w:t>•</w:t>
      </w:r>
      <w:r w:rsidDel="00450CCF">
        <w:rPr>
          <w:rFonts w:ascii="Times New Roman" w:eastAsia="Times New Roman" w:hAnsi="Times New Roman" w:cs="Times New Roman"/>
        </w:rPr>
        <w:tab/>
      </w:r>
      <w:r w:rsidDel="00450CCF">
        <w:rPr>
          <w:rFonts w:ascii="Arial" w:eastAsia="Arial" w:hAnsi="Arial" w:cs="Arial"/>
        </w:rPr>
        <w:t>ha</w:t>
      </w:r>
      <w:r w:rsidDel="00450CCF">
        <w:rPr>
          <w:rFonts w:ascii="Arial" w:eastAsia="Arial" w:hAnsi="Arial" w:cs="Arial"/>
          <w:spacing w:val="-2"/>
        </w:rPr>
        <w:t>v</w:t>
      </w:r>
      <w:r w:rsidDel="00450CCF">
        <w:rPr>
          <w:rFonts w:ascii="Arial" w:eastAsia="Arial" w:hAnsi="Arial" w:cs="Arial"/>
        </w:rPr>
        <w:t>e</w:t>
      </w:r>
      <w:r w:rsidDel="00450CCF">
        <w:rPr>
          <w:rFonts w:ascii="Arial" w:eastAsia="Arial" w:hAnsi="Arial" w:cs="Arial"/>
          <w:spacing w:val="41"/>
        </w:rPr>
        <w:t xml:space="preserve"> </w:t>
      </w:r>
      <w:r w:rsidDel="00450CCF">
        <w:rPr>
          <w:rFonts w:ascii="Arial" w:eastAsia="Arial" w:hAnsi="Arial" w:cs="Arial"/>
        </w:rPr>
        <w:t>an</w:t>
      </w:r>
      <w:r w:rsidDel="00450CCF">
        <w:rPr>
          <w:rFonts w:ascii="Arial" w:eastAsia="Arial" w:hAnsi="Arial" w:cs="Arial"/>
          <w:spacing w:val="41"/>
        </w:rPr>
        <w:t xml:space="preserve"> </w:t>
      </w:r>
      <w:r w:rsidDel="00450CCF">
        <w:rPr>
          <w:rFonts w:ascii="Arial" w:eastAsia="Arial" w:hAnsi="Arial" w:cs="Arial"/>
        </w:rPr>
        <w:t>app</w:t>
      </w:r>
      <w:r w:rsidDel="00450CCF">
        <w:rPr>
          <w:rFonts w:ascii="Arial" w:eastAsia="Arial" w:hAnsi="Arial" w:cs="Arial"/>
          <w:spacing w:val="1"/>
        </w:rPr>
        <w:t>r</w:t>
      </w:r>
      <w:r w:rsidDel="00450CCF">
        <w:rPr>
          <w:rFonts w:ascii="Arial" w:eastAsia="Arial" w:hAnsi="Arial" w:cs="Arial"/>
        </w:rPr>
        <w:t>op</w:t>
      </w:r>
      <w:r w:rsidDel="00450CCF">
        <w:rPr>
          <w:rFonts w:ascii="Arial" w:eastAsia="Arial" w:hAnsi="Arial" w:cs="Arial"/>
          <w:spacing w:val="1"/>
        </w:rPr>
        <w:t>r</w:t>
      </w:r>
      <w:r w:rsidDel="00450CCF">
        <w:rPr>
          <w:rFonts w:ascii="Arial" w:eastAsia="Arial" w:hAnsi="Arial" w:cs="Arial"/>
          <w:spacing w:val="-1"/>
        </w:rPr>
        <w:t>i</w:t>
      </w:r>
      <w:r w:rsidDel="00450CCF">
        <w:rPr>
          <w:rFonts w:ascii="Arial" w:eastAsia="Arial" w:hAnsi="Arial" w:cs="Arial"/>
        </w:rPr>
        <w:t>a</w:t>
      </w:r>
      <w:r w:rsidDel="00450CCF">
        <w:rPr>
          <w:rFonts w:ascii="Arial" w:eastAsia="Arial" w:hAnsi="Arial" w:cs="Arial"/>
          <w:spacing w:val="1"/>
        </w:rPr>
        <w:t>t</w:t>
      </w:r>
      <w:r w:rsidDel="00450CCF">
        <w:rPr>
          <w:rFonts w:ascii="Arial" w:eastAsia="Arial" w:hAnsi="Arial" w:cs="Arial"/>
        </w:rPr>
        <w:t>e</w:t>
      </w:r>
      <w:r w:rsidDel="00450CCF">
        <w:rPr>
          <w:rFonts w:ascii="Arial" w:eastAsia="Arial" w:hAnsi="Arial" w:cs="Arial"/>
          <w:spacing w:val="41"/>
        </w:rPr>
        <w:t xml:space="preserve"> </w:t>
      </w:r>
      <w:r w:rsidDel="00450CCF">
        <w:rPr>
          <w:rFonts w:ascii="Arial" w:eastAsia="Arial" w:hAnsi="Arial" w:cs="Arial"/>
          <w:spacing w:val="-1"/>
        </w:rPr>
        <w:t>l</w:t>
      </w:r>
      <w:r w:rsidDel="00450CCF">
        <w:rPr>
          <w:rFonts w:ascii="Arial" w:eastAsia="Arial" w:hAnsi="Arial" w:cs="Arial"/>
        </w:rPr>
        <w:t>e</w:t>
      </w:r>
      <w:r w:rsidDel="00450CCF">
        <w:rPr>
          <w:rFonts w:ascii="Arial" w:eastAsia="Arial" w:hAnsi="Arial" w:cs="Arial"/>
          <w:spacing w:val="-2"/>
        </w:rPr>
        <w:t>v</w:t>
      </w:r>
      <w:r w:rsidDel="00450CCF">
        <w:rPr>
          <w:rFonts w:ascii="Arial" w:eastAsia="Arial" w:hAnsi="Arial" w:cs="Arial"/>
        </w:rPr>
        <w:t>el</w:t>
      </w:r>
      <w:r w:rsidDel="00450CCF">
        <w:rPr>
          <w:rFonts w:ascii="Arial" w:eastAsia="Arial" w:hAnsi="Arial" w:cs="Arial"/>
          <w:spacing w:val="41"/>
        </w:rPr>
        <w:t xml:space="preserve"> </w:t>
      </w:r>
      <w:r w:rsidDel="00450CCF">
        <w:rPr>
          <w:rFonts w:ascii="Arial" w:eastAsia="Arial" w:hAnsi="Arial" w:cs="Arial"/>
        </w:rPr>
        <w:t>of</w:t>
      </w:r>
      <w:r w:rsidDel="00450CCF">
        <w:rPr>
          <w:rFonts w:ascii="Arial" w:eastAsia="Arial" w:hAnsi="Arial" w:cs="Arial"/>
          <w:spacing w:val="43"/>
        </w:rPr>
        <w:t xml:space="preserve"> </w:t>
      </w:r>
      <w:r w:rsidDel="00450CCF">
        <w:rPr>
          <w:rFonts w:ascii="Arial" w:eastAsia="Arial" w:hAnsi="Arial" w:cs="Arial"/>
        </w:rPr>
        <w:t>kno</w:t>
      </w:r>
      <w:r w:rsidDel="00450CCF">
        <w:rPr>
          <w:rFonts w:ascii="Arial" w:eastAsia="Arial" w:hAnsi="Arial" w:cs="Arial"/>
          <w:spacing w:val="-4"/>
        </w:rPr>
        <w:t>w</w:t>
      </w:r>
      <w:r w:rsidDel="00450CCF">
        <w:rPr>
          <w:rFonts w:ascii="Arial" w:eastAsia="Arial" w:hAnsi="Arial" w:cs="Arial"/>
          <w:spacing w:val="-1"/>
        </w:rPr>
        <w:t>l</w:t>
      </w:r>
      <w:r w:rsidDel="00450CCF">
        <w:rPr>
          <w:rFonts w:ascii="Arial" w:eastAsia="Arial" w:hAnsi="Arial" w:cs="Arial"/>
        </w:rPr>
        <w:t>ed</w:t>
      </w:r>
      <w:r w:rsidDel="00450CCF">
        <w:rPr>
          <w:rFonts w:ascii="Arial" w:eastAsia="Arial" w:hAnsi="Arial" w:cs="Arial"/>
          <w:spacing w:val="2"/>
        </w:rPr>
        <w:t>g</w:t>
      </w:r>
      <w:r w:rsidDel="00450CCF">
        <w:rPr>
          <w:rFonts w:ascii="Arial" w:eastAsia="Arial" w:hAnsi="Arial" w:cs="Arial"/>
        </w:rPr>
        <w:t>e</w:t>
      </w:r>
      <w:r w:rsidDel="00450CCF">
        <w:rPr>
          <w:rFonts w:ascii="Arial" w:eastAsia="Arial" w:hAnsi="Arial" w:cs="Arial"/>
          <w:spacing w:val="41"/>
        </w:rPr>
        <w:t xml:space="preserve"> </w:t>
      </w:r>
      <w:r w:rsidDel="00450CCF">
        <w:rPr>
          <w:rFonts w:ascii="Arial" w:eastAsia="Arial" w:hAnsi="Arial" w:cs="Arial"/>
        </w:rPr>
        <w:t>and</w:t>
      </w:r>
      <w:r w:rsidDel="00450CCF">
        <w:rPr>
          <w:rFonts w:ascii="Arial" w:eastAsia="Arial" w:hAnsi="Arial" w:cs="Arial"/>
          <w:spacing w:val="41"/>
        </w:rPr>
        <w:t xml:space="preserve"> </w:t>
      </w:r>
      <w:r w:rsidDel="00450CCF">
        <w:rPr>
          <w:rFonts w:ascii="Arial" w:eastAsia="Arial" w:hAnsi="Arial" w:cs="Arial"/>
        </w:rPr>
        <w:t>u</w:t>
      </w:r>
      <w:r w:rsidDel="00450CCF">
        <w:rPr>
          <w:rFonts w:ascii="Arial" w:eastAsia="Arial" w:hAnsi="Arial" w:cs="Arial"/>
          <w:spacing w:val="-3"/>
        </w:rPr>
        <w:t>n</w:t>
      </w:r>
      <w:r w:rsidDel="00450CCF">
        <w:rPr>
          <w:rFonts w:ascii="Arial" w:eastAsia="Arial" w:hAnsi="Arial" w:cs="Arial"/>
        </w:rPr>
        <w:t>de</w:t>
      </w:r>
      <w:r w:rsidDel="00450CCF">
        <w:rPr>
          <w:rFonts w:ascii="Arial" w:eastAsia="Arial" w:hAnsi="Arial" w:cs="Arial"/>
          <w:spacing w:val="1"/>
        </w:rPr>
        <w:t>r</w:t>
      </w:r>
      <w:r w:rsidDel="00450CCF">
        <w:rPr>
          <w:rFonts w:ascii="Arial" w:eastAsia="Arial" w:hAnsi="Arial" w:cs="Arial"/>
        </w:rPr>
        <w:t>s</w:t>
      </w:r>
      <w:r w:rsidDel="00450CCF">
        <w:rPr>
          <w:rFonts w:ascii="Arial" w:eastAsia="Arial" w:hAnsi="Arial" w:cs="Arial"/>
          <w:spacing w:val="1"/>
        </w:rPr>
        <w:t>t</w:t>
      </w:r>
      <w:r w:rsidDel="00450CCF">
        <w:rPr>
          <w:rFonts w:ascii="Arial" w:eastAsia="Arial" w:hAnsi="Arial" w:cs="Arial"/>
        </w:rPr>
        <w:t>and</w:t>
      </w:r>
      <w:r w:rsidDel="00450CCF">
        <w:rPr>
          <w:rFonts w:ascii="Arial" w:eastAsia="Arial" w:hAnsi="Arial" w:cs="Arial"/>
          <w:spacing w:val="-1"/>
        </w:rPr>
        <w:t>i</w:t>
      </w:r>
      <w:r w:rsidDel="00450CCF">
        <w:rPr>
          <w:rFonts w:ascii="Arial" w:eastAsia="Arial" w:hAnsi="Arial" w:cs="Arial"/>
          <w:spacing w:val="-3"/>
        </w:rPr>
        <w:t>n</w:t>
      </w:r>
      <w:r w:rsidDel="00450CCF">
        <w:rPr>
          <w:rFonts w:ascii="Arial" w:eastAsia="Arial" w:hAnsi="Arial" w:cs="Arial"/>
        </w:rPr>
        <w:t>g</w:t>
      </w:r>
      <w:r w:rsidDel="00450CCF">
        <w:rPr>
          <w:rFonts w:ascii="Arial" w:eastAsia="Arial" w:hAnsi="Arial" w:cs="Arial"/>
          <w:spacing w:val="44"/>
        </w:rPr>
        <w:t xml:space="preserve"> </w:t>
      </w:r>
      <w:r w:rsidDel="00450CCF">
        <w:rPr>
          <w:rFonts w:ascii="Arial" w:eastAsia="Arial" w:hAnsi="Arial" w:cs="Arial"/>
          <w:spacing w:val="-3"/>
        </w:rPr>
        <w:t>o</w:t>
      </w:r>
      <w:r w:rsidDel="00450CCF">
        <w:rPr>
          <w:rFonts w:ascii="Arial" w:eastAsia="Arial" w:hAnsi="Arial" w:cs="Arial"/>
        </w:rPr>
        <w:t>f</w:t>
      </w:r>
      <w:r w:rsidDel="00450CCF">
        <w:rPr>
          <w:rFonts w:ascii="Arial" w:eastAsia="Arial" w:hAnsi="Arial" w:cs="Arial"/>
          <w:spacing w:val="43"/>
        </w:rPr>
        <w:t xml:space="preserve"> </w:t>
      </w:r>
      <w:r w:rsidDel="00450CCF">
        <w:rPr>
          <w:rFonts w:ascii="Arial" w:eastAsia="Arial" w:hAnsi="Arial" w:cs="Arial"/>
          <w:spacing w:val="1"/>
        </w:rPr>
        <w:t>t</w:t>
      </w:r>
      <w:r w:rsidDel="00450CCF">
        <w:rPr>
          <w:rFonts w:ascii="Arial" w:eastAsia="Arial" w:hAnsi="Arial" w:cs="Arial"/>
        </w:rPr>
        <w:t>he</w:t>
      </w:r>
      <w:r w:rsidDel="00450CCF">
        <w:rPr>
          <w:rFonts w:ascii="Arial" w:eastAsia="Arial" w:hAnsi="Arial" w:cs="Arial"/>
          <w:spacing w:val="39"/>
        </w:rPr>
        <w:t xml:space="preserve"> </w:t>
      </w:r>
      <w:r w:rsidDel="00450CCF">
        <w:rPr>
          <w:rFonts w:ascii="Arial" w:eastAsia="Arial" w:hAnsi="Arial" w:cs="Arial"/>
        </w:rPr>
        <w:t>co</w:t>
      </w:r>
      <w:r w:rsidDel="00450CCF">
        <w:rPr>
          <w:rFonts w:ascii="Arial" w:eastAsia="Arial" w:hAnsi="Arial" w:cs="Arial"/>
          <w:spacing w:val="-2"/>
        </w:rPr>
        <w:t>m</w:t>
      </w:r>
      <w:r w:rsidDel="00450CCF">
        <w:rPr>
          <w:rFonts w:ascii="Arial" w:eastAsia="Arial" w:hAnsi="Arial" w:cs="Arial"/>
        </w:rPr>
        <w:t>pe</w:t>
      </w:r>
      <w:r w:rsidDel="00450CCF">
        <w:rPr>
          <w:rFonts w:ascii="Arial" w:eastAsia="Arial" w:hAnsi="Arial" w:cs="Arial"/>
          <w:spacing w:val="1"/>
        </w:rPr>
        <w:t>t</w:t>
      </w:r>
      <w:r w:rsidDel="00450CCF">
        <w:rPr>
          <w:rFonts w:ascii="Arial" w:eastAsia="Arial" w:hAnsi="Arial" w:cs="Arial"/>
        </w:rPr>
        <w:t>ence</w:t>
      </w:r>
      <w:r w:rsidDel="00450CCF">
        <w:rPr>
          <w:rFonts w:ascii="Arial" w:eastAsia="Arial" w:hAnsi="Arial" w:cs="Arial"/>
          <w:spacing w:val="41"/>
        </w:rPr>
        <w:t xml:space="preserve"> </w:t>
      </w:r>
      <w:r w:rsidDel="00450CCF">
        <w:rPr>
          <w:rFonts w:ascii="Arial" w:eastAsia="Arial" w:hAnsi="Arial" w:cs="Arial"/>
          <w:spacing w:val="1"/>
        </w:rPr>
        <w:t>t</w:t>
      </w:r>
      <w:r w:rsidDel="00450CCF">
        <w:rPr>
          <w:rFonts w:ascii="Arial" w:eastAsia="Arial" w:hAnsi="Arial" w:cs="Arial"/>
        </w:rPr>
        <w:t>o</w:t>
      </w:r>
      <w:r w:rsidDel="00450CCF">
        <w:rPr>
          <w:rFonts w:ascii="Arial" w:eastAsia="Arial" w:hAnsi="Arial" w:cs="Arial"/>
          <w:spacing w:val="39"/>
        </w:rPr>
        <w:t xml:space="preserve"> </w:t>
      </w:r>
      <w:r w:rsidDel="00450CCF">
        <w:rPr>
          <w:rFonts w:ascii="Arial" w:eastAsia="Arial" w:hAnsi="Arial" w:cs="Arial"/>
        </w:rPr>
        <w:t>be assessed;</w:t>
      </w:r>
    </w:p>
    <w:p w:rsidR="003661FB" w:rsidDel="00450CCF" w:rsidRDefault="003661FB" w:rsidP="003661FB">
      <w:pPr>
        <w:tabs>
          <w:tab w:val="left" w:pos="1000"/>
        </w:tabs>
        <w:spacing w:before="73" w:after="0" w:line="240" w:lineRule="auto"/>
        <w:ind w:left="659" w:right="-20"/>
        <w:rPr>
          <w:rFonts w:ascii="Arial" w:eastAsia="Arial" w:hAnsi="Arial" w:cs="Arial"/>
        </w:rPr>
      </w:pPr>
      <w:r w:rsidDel="00450CCF">
        <w:rPr>
          <w:rFonts w:ascii="Times New Roman" w:eastAsia="Times New Roman" w:hAnsi="Times New Roman" w:cs="Times New Roman"/>
          <w:w w:val="131"/>
        </w:rPr>
        <w:t>•</w:t>
      </w:r>
      <w:r w:rsidDel="00450CCF">
        <w:rPr>
          <w:rFonts w:ascii="Times New Roman" w:eastAsia="Times New Roman" w:hAnsi="Times New Roman" w:cs="Times New Roman"/>
        </w:rPr>
        <w:tab/>
      </w:r>
      <w:r w:rsidDel="00450CCF">
        <w:rPr>
          <w:rFonts w:ascii="Arial" w:eastAsia="Arial" w:hAnsi="Arial" w:cs="Arial"/>
        </w:rPr>
        <w:t>be</w:t>
      </w:r>
      <w:r w:rsidDel="00450CCF">
        <w:rPr>
          <w:rFonts w:ascii="Arial" w:eastAsia="Arial" w:hAnsi="Arial" w:cs="Arial"/>
          <w:spacing w:val="-2"/>
        </w:rPr>
        <w:t xml:space="preserve"> </w:t>
      </w:r>
      <w:r w:rsidDel="00450CCF">
        <w:rPr>
          <w:rFonts w:ascii="Arial" w:eastAsia="Arial" w:hAnsi="Arial" w:cs="Arial"/>
          <w:spacing w:val="2"/>
        </w:rPr>
        <w:t>q</w:t>
      </w:r>
      <w:r w:rsidDel="00450CCF">
        <w:rPr>
          <w:rFonts w:ascii="Arial" w:eastAsia="Arial" w:hAnsi="Arial" w:cs="Arial"/>
        </w:rPr>
        <w:t>ua</w:t>
      </w:r>
      <w:r w:rsidDel="00450CCF">
        <w:rPr>
          <w:rFonts w:ascii="Arial" w:eastAsia="Arial" w:hAnsi="Arial" w:cs="Arial"/>
          <w:spacing w:val="-1"/>
        </w:rPr>
        <w:t>li</w:t>
      </w:r>
      <w:r w:rsidDel="00450CCF">
        <w:rPr>
          <w:rFonts w:ascii="Arial" w:eastAsia="Arial" w:hAnsi="Arial" w:cs="Arial"/>
          <w:spacing w:val="3"/>
        </w:rPr>
        <w:t>f</w:t>
      </w:r>
      <w:r w:rsidDel="00450CCF">
        <w:rPr>
          <w:rFonts w:ascii="Arial" w:eastAsia="Arial" w:hAnsi="Arial" w:cs="Arial"/>
          <w:spacing w:val="-1"/>
        </w:rPr>
        <w:t>i</w:t>
      </w:r>
      <w:r w:rsidDel="00450CCF">
        <w:rPr>
          <w:rFonts w:ascii="Arial" w:eastAsia="Arial" w:hAnsi="Arial" w:cs="Arial"/>
        </w:rPr>
        <w:t>ed</w:t>
      </w:r>
      <w:r w:rsidDel="00450CCF">
        <w:rPr>
          <w:rFonts w:ascii="Arial" w:eastAsia="Arial" w:hAnsi="Arial" w:cs="Arial"/>
          <w:spacing w:val="-2"/>
        </w:rPr>
        <w:t xml:space="preserve"> </w:t>
      </w:r>
      <w:r w:rsidDel="00450CCF">
        <w:rPr>
          <w:rFonts w:ascii="Arial" w:eastAsia="Arial" w:hAnsi="Arial" w:cs="Arial"/>
          <w:spacing w:val="-1"/>
        </w:rPr>
        <w:t>i</w:t>
      </w:r>
      <w:r w:rsidDel="00450CCF">
        <w:rPr>
          <w:rFonts w:ascii="Arial" w:eastAsia="Arial" w:hAnsi="Arial" w:cs="Arial"/>
        </w:rPr>
        <w:t>n</w:t>
      </w:r>
      <w:r w:rsidDel="00450CCF">
        <w:rPr>
          <w:rFonts w:ascii="Arial" w:eastAsia="Arial" w:hAnsi="Arial" w:cs="Arial"/>
          <w:spacing w:val="1"/>
        </w:rPr>
        <w:t xml:space="preserve"> t</w:t>
      </w:r>
      <w:r w:rsidDel="00450CCF">
        <w:rPr>
          <w:rFonts w:ascii="Arial" w:eastAsia="Arial" w:hAnsi="Arial" w:cs="Arial"/>
        </w:rPr>
        <w:t>he</w:t>
      </w:r>
      <w:r w:rsidDel="00450CCF">
        <w:rPr>
          <w:rFonts w:ascii="Arial" w:eastAsia="Arial" w:hAnsi="Arial" w:cs="Arial"/>
          <w:spacing w:val="-2"/>
        </w:rPr>
        <w:t xml:space="preserve"> </w:t>
      </w:r>
      <w:r w:rsidDel="00450CCF">
        <w:rPr>
          <w:rFonts w:ascii="Arial" w:eastAsia="Arial" w:hAnsi="Arial" w:cs="Arial"/>
          <w:spacing w:val="1"/>
        </w:rPr>
        <w:t>t</w:t>
      </w:r>
      <w:r w:rsidDel="00450CCF">
        <w:rPr>
          <w:rFonts w:ascii="Arial" w:eastAsia="Arial" w:hAnsi="Arial" w:cs="Arial"/>
          <w:spacing w:val="-3"/>
        </w:rPr>
        <w:t>a</w:t>
      </w:r>
      <w:r w:rsidDel="00450CCF">
        <w:rPr>
          <w:rFonts w:ascii="Arial" w:eastAsia="Arial" w:hAnsi="Arial" w:cs="Arial"/>
          <w:spacing w:val="-2"/>
        </w:rPr>
        <w:t>s</w:t>
      </w:r>
      <w:r w:rsidDel="00450CCF">
        <w:rPr>
          <w:rFonts w:ascii="Arial" w:eastAsia="Arial" w:hAnsi="Arial" w:cs="Arial"/>
        </w:rPr>
        <w:t>k</w:t>
      </w:r>
      <w:r w:rsidDel="00450CCF">
        <w:rPr>
          <w:rFonts w:ascii="Arial" w:eastAsia="Arial" w:hAnsi="Arial" w:cs="Arial"/>
          <w:spacing w:val="1"/>
        </w:rPr>
        <w:t xml:space="preserve"> f</w:t>
      </w:r>
      <w:r w:rsidDel="00450CCF">
        <w:rPr>
          <w:rFonts w:ascii="Arial" w:eastAsia="Arial" w:hAnsi="Arial" w:cs="Arial"/>
          <w:spacing w:val="-3"/>
        </w:rPr>
        <w:t>o</w:t>
      </w:r>
      <w:r w:rsidDel="00450CCF">
        <w:rPr>
          <w:rFonts w:ascii="Arial" w:eastAsia="Arial" w:hAnsi="Arial" w:cs="Arial"/>
        </w:rPr>
        <w:t>r</w:t>
      </w:r>
      <w:r w:rsidDel="00450CCF">
        <w:rPr>
          <w:rFonts w:ascii="Arial" w:eastAsia="Arial" w:hAnsi="Arial" w:cs="Arial"/>
          <w:spacing w:val="2"/>
        </w:rPr>
        <w:t xml:space="preserve"> </w:t>
      </w:r>
      <w:r w:rsidDel="00450CCF">
        <w:rPr>
          <w:rFonts w:ascii="Arial" w:eastAsia="Arial" w:hAnsi="Arial" w:cs="Arial"/>
          <w:spacing w:val="-4"/>
        </w:rPr>
        <w:t>w</w:t>
      </w:r>
      <w:r w:rsidDel="00450CCF">
        <w:rPr>
          <w:rFonts w:ascii="Arial" w:eastAsia="Arial" w:hAnsi="Arial" w:cs="Arial"/>
        </w:rPr>
        <w:t>h</w:t>
      </w:r>
      <w:r w:rsidDel="00450CCF">
        <w:rPr>
          <w:rFonts w:ascii="Arial" w:eastAsia="Arial" w:hAnsi="Arial" w:cs="Arial"/>
          <w:spacing w:val="-1"/>
        </w:rPr>
        <w:t>i</w:t>
      </w:r>
      <w:r w:rsidDel="00450CCF">
        <w:rPr>
          <w:rFonts w:ascii="Arial" w:eastAsia="Arial" w:hAnsi="Arial" w:cs="Arial"/>
        </w:rPr>
        <w:t>ch</w:t>
      </w:r>
      <w:r w:rsidDel="00450CCF">
        <w:rPr>
          <w:rFonts w:ascii="Arial" w:eastAsia="Arial" w:hAnsi="Arial" w:cs="Arial"/>
          <w:spacing w:val="1"/>
        </w:rPr>
        <w:t xml:space="preserve"> t</w:t>
      </w:r>
      <w:r w:rsidDel="00450CCF">
        <w:rPr>
          <w:rFonts w:ascii="Arial" w:eastAsia="Arial" w:hAnsi="Arial" w:cs="Arial"/>
        </w:rPr>
        <w:t>he</w:t>
      </w:r>
      <w:r w:rsidDel="00450CCF">
        <w:rPr>
          <w:rFonts w:ascii="Arial" w:eastAsia="Arial" w:hAnsi="Arial" w:cs="Arial"/>
          <w:spacing w:val="1"/>
        </w:rPr>
        <w:t xml:space="preserve"> </w:t>
      </w:r>
      <w:r w:rsidDel="00450CCF">
        <w:rPr>
          <w:rFonts w:ascii="Arial" w:eastAsia="Arial" w:hAnsi="Arial" w:cs="Arial"/>
        </w:rPr>
        <w:t>a</w:t>
      </w:r>
      <w:r w:rsidDel="00450CCF">
        <w:rPr>
          <w:rFonts w:ascii="Arial" w:eastAsia="Arial" w:hAnsi="Arial" w:cs="Arial"/>
          <w:spacing w:val="-2"/>
        </w:rPr>
        <w:t>s</w:t>
      </w:r>
      <w:r w:rsidDel="00450CCF">
        <w:rPr>
          <w:rFonts w:ascii="Arial" w:eastAsia="Arial" w:hAnsi="Arial" w:cs="Arial"/>
        </w:rPr>
        <w:t>ses</w:t>
      </w:r>
      <w:r w:rsidDel="00450CCF">
        <w:rPr>
          <w:rFonts w:ascii="Arial" w:eastAsia="Arial" w:hAnsi="Arial" w:cs="Arial"/>
          <w:spacing w:val="-2"/>
        </w:rPr>
        <w:t>s</w:t>
      </w:r>
      <w:r w:rsidDel="00450CCF">
        <w:rPr>
          <w:rFonts w:ascii="Arial" w:eastAsia="Arial" w:hAnsi="Arial" w:cs="Arial"/>
          <w:spacing w:val="1"/>
        </w:rPr>
        <w:t>m</w:t>
      </w:r>
      <w:r w:rsidDel="00450CCF">
        <w:rPr>
          <w:rFonts w:ascii="Arial" w:eastAsia="Arial" w:hAnsi="Arial" w:cs="Arial"/>
        </w:rPr>
        <w:t xml:space="preserve">ent </w:t>
      </w:r>
      <w:r w:rsidDel="00450CCF">
        <w:rPr>
          <w:rFonts w:ascii="Arial" w:eastAsia="Arial" w:hAnsi="Arial" w:cs="Arial"/>
          <w:spacing w:val="-1"/>
        </w:rPr>
        <w:t>i</w:t>
      </w:r>
      <w:r w:rsidDel="00450CCF">
        <w:rPr>
          <w:rFonts w:ascii="Arial" w:eastAsia="Arial" w:hAnsi="Arial" w:cs="Arial"/>
        </w:rPr>
        <w:t>s</w:t>
      </w:r>
      <w:r w:rsidDel="00450CCF">
        <w:rPr>
          <w:rFonts w:ascii="Arial" w:eastAsia="Arial" w:hAnsi="Arial" w:cs="Arial"/>
          <w:spacing w:val="1"/>
        </w:rPr>
        <w:t xml:space="preserve"> </w:t>
      </w:r>
      <w:r w:rsidDel="00450CCF">
        <w:rPr>
          <w:rFonts w:ascii="Arial" w:eastAsia="Arial" w:hAnsi="Arial" w:cs="Arial"/>
        </w:rPr>
        <w:t>be</w:t>
      </w:r>
      <w:r w:rsidDel="00450CCF">
        <w:rPr>
          <w:rFonts w:ascii="Arial" w:eastAsia="Arial" w:hAnsi="Arial" w:cs="Arial"/>
          <w:spacing w:val="-1"/>
        </w:rPr>
        <w:t>i</w:t>
      </w:r>
      <w:r w:rsidDel="00450CCF">
        <w:rPr>
          <w:rFonts w:ascii="Arial" w:eastAsia="Arial" w:hAnsi="Arial" w:cs="Arial"/>
        </w:rPr>
        <w:t>ng</w:t>
      </w:r>
      <w:r w:rsidDel="00450CCF">
        <w:rPr>
          <w:rFonts w:ascii="Arial" w:eastAsia="Arial" w:hAnsi="Arial" w:cs="Arial"/>
          <w:spacing w:val="-2"/>
        </w:rPr>
        <w:t xml:space="preserve"> </w:t>
      </w:r>
      <w:r w:rsidDel="00450CCF">
        <w:rPr>
          <w:rFonts w:ascii="Arial" w:eastAsia="Arial" w:hAnsi="Arial" w:cs="Arial"/>
          <w:spacing w:val="1"/>
        </w:rPr>
        <w:t>m</w:t>
      </w:r>
      <w:r w:rsidDel="00450CCF">
        <w:rPr>
          <w:rFonts w:ascii="Arial" w:eastAsia="Arial" w:hAnsi="Arial" w:cs="Arial"/>
        </w:rPr>
        <w:t>ade;</w:t>
      </w:r>
    </w:p>
    <w:p w:rsidR="003661FB" w:rsidDel="00450CCF" w:rsidRDefault="003661FB" w:rsidP="003661FB">
      <w:pPr>
        <w:tabs>
          <w:tab w:val="left" w:pos="1000"/>
        </w:tabs>
        <w:spacing w:before="75" w:after="0" w:line="240" w:lineRule="auto"/>
        <w:ind w:left="659" w:right="-20"/>
        <w:rPr>
          <w:rFonts w:ascii="Arial" w:eastAsia="Arial" w:hAnsi="Arial" w:cs="Arial"/>
        </w:rPr>
      </w:pPr>
      <w:r w:rsidDel="00450CCF">
        <w:rPr>
          <w:rFonts w:ascii="Times New Roman" w:eastAsia="Times New Roman" w:hAnsi="Times New Roman" w:cs="Times New Roman"/>
          <w:w w:val="131"/>
        </w:rPr>
        <w:t>•</w:t>
      </w:r>
      <w:r w:rsidDel="00450CCF">
        <w:rPr>
          <w:rFonts w:ascii="Times New Roman" w:eastAsia="Times New Roman" w:hAnsi="Times New Roman" w:cs="Times New Roman"/>
        </w:rPr>
        <w:tab/>
      </w:r>
      <w:r w:rsidDel="00450CCF">
        <w:rPr>
          <w:rFonts w:ascii="Arial" w:eastAsia="Arial" w:hAnsi="Arial" w:cs="Arial"/>
        </w:rPr>
        <w:t>ha</w:t>
      </w:r>
      <w:r w:rsidDel="00450CCF">
        <w:rPr>
          <w:rFonts w:ascii="Arial" w:eastAsia="Arial" w:hAnsi="Arial" w:cs="Arial"/>
          <w:spacing w:val="-2"/>
        </w:rPr>
        <w:t>v</w:t>
      </w:r>
      <w:r w:rsidDel="00450CCF">
        <w:rPr>
          <w:rFonts w:ascii="Arial" w:eastAsia="Arial" w:hAnsi="Arial" w:cs="Arial"/>
        </w:rPr>
        <w:t>e</w:t>
      </w:r>
      <w:r w:rsidDel="00450CCF">
        <w:rPr>
          <w:rFonts w:ascii="Arial" w:eastAsia="Arial" w:hAnsi="Arial" w:cs="Arial"/>
          <w:spacing w:val="1"/>
        </w:rPr>
        <w:t xml:space="preserve"> r</w:t>
      </w:r>
      <w:r w:rsidDel="00450CCF">
        <w:rPr>
          <w:rFonts w:ascii="Arial" w:eastAsia="Arial" w:hAnsi="Arial" w:cs="Arial"/>
        </w:rPr>
        <w:t>ece</w:t>
      </w:r>
      <w:r w:rsidDel="00450CCF">
        <w:rPr>
          <w:rFonts w:ascii="Arial" w:eastAsia="Arial" w:hAnsi="Arial" w:cs="Arial"/>
          <w:spacing w:val="-1"/>
        </w:rPr>
        <w:t>i</w:t>
      </w:r>
      <w:r w:rsidDel="00450CCF">
        <w:rPr>
          <w:rFonts w:ascii="Arial" w:eastAsia="Arial" w:hAnsi="Arial" w:cs="Arial"/>
          <w:spacing w:val="-2"/>
        </w:rPr>
        <w:t>v</w:t>
      </w:r>
      <w:r w:rsidDel="00450CCF">
        <w:rPr>
          <w:rFonts w:ascii="Arial" w:eastAsia="Arial" w:hAnsi="Arial" w:cs="Arial"/>
        </w:rPr>
        <w:t>ed</w:t>
      </w:r>
      <w:r w:rsidDel="00450CCF">
        <w:rPr>
          <w:rFonts w:ascii="Arial" w:eastAsia="Arial" w:hAnsi="Arial" w:cs="Arial"/>
          <w:spacing w:val="1"/>
        </w:rPr>
        <w:t xml:space="preserve"> </w:t>
      </w:r>
      <w:r w:rsidDel="00450CCF">
        <w:rPr>
          <w:rFonts w:ascii="Arial" w:eastAsia="Arial" w:hAnsi="Arial" w:cs="Arial"/>
        </w:rPr>
        <w:t>app</w:t>
      </w:r>
      <w:r w:rsidDel="00450CCF">
        <w:rPr>
          <w:rFonts w:ascii="Arial" w:eastAsia="Arial" w:hAnsi="Arial" w:cs="Arial"/>
          <w:spacing w:val="1"/>
        </w:rPr>
        <w:t>r</w:t>
      </w:r>
      <w:r w:rsidDel="00450CCF">
        <w:rPr>
          <w:rFonts w:ascii="Arial" w:eastAsia="Arial" w:hAnsi="Arial" w:cs="Arial"/>
        </w:rPr>
        <w:t>op</w:t>
      </w:r>
      <w:r w:rsidDel="00450CCF">
        <w:rPr>
          <w:rFonts w:ascii="Arial" w:eastAsia="Arial" w:hAnsi="Arial" w:cs="Arial"/>
          <w:spacing w:val="1"/>
        </w:rPr>
        <w:t>r</w:t>
      </w:r>
      <w:r w:rsidDel="00450CCF">
        <w:rPr>
          <w:rFonts w:ascii="Arial" w:eastAsia="Arial" w:hAnsi="Arial" w:cs="Arial"/>
          <w:spacing w:val="-1"/>
        </w:rPr>
        <w:t>i</w:t>
      </w:r>
      <w:r w:rsidDel="00450CCF">
        <w:rPr>
          <w:rFonts w:ascii="Arial" w:eastAsia="Arial" w:hAnsi="Arial" w:cs="Arial"/>
        </w:rPr>
        <w:t>a</w:t>
      </w:r>
      <w:r w:rsidDel="00450CCF">
        <w:rPr>
          <w:rFonts w:ascii="Arial" w:eastAsia="Arial" w:hAnsi="Arial" w:cs="Arial"/>
          <w:spacing w:val="-1"/>
        </w:rPr>
        <w:t>t</w:t>
      </w:r>
      <w:r w:rsidDel="00450CCF">
        <w:rPr>
          <w:rFonts w:ascii="Arial" w:eastAsia="Arial" w:hAnsi="Arial" w:cs="Arial"/>
        </w:rPr>
        <w:t>e</w:t>
      </w:r>
      <w:r w:rsidDel="00450CCF">
        <w:rPr>
          <w:rFonts w:ascii="Arial" w:eastAsia="Arial" w:hAnsi="Arial" w:cs="Arial"/>
          <w:spacing w:val="-2"/>
        </w:rPr>
        <w:t xml:space="preserve"> </w:t>
      </w:r>
      <w:r w:rsidDel="00450CCF">
        <w:rPr>
          <w:rFonts w:ascii="Arial" w:eastAsia="Arial" w:hAnsi="Arial" w:cs="Arial"/>
          <w:spacing w:val="2"/>
        </w:rPr>
        <w:t>g</w:t>
      </w:r>
      <w:r w:rsidDel="00450CCF">
        <w:rPr>
          <w:rFonts w:ascii="Arial" w:eastAsia="Arial" w:hAnsi="Arial" w:cs="Arial"/>
        </w:rPr>
        <w:t>u</w:t>
      </w:r>
      <w:r w:rsidDel="00450CCF">
        <w:rPr>
          <w:rFonts w:ascii="Arial" w:eastAsia="Arial" w:hAnsi="Arial" w:cs="Arial"/>
          <w:spacing w:val="-1"/>
        </w:rPr>
        <w:t>i</w:t>
      </w:r>
      <w:r w:rsidDel="00450CCF">
        <w:rPr>
          <w:rFonts w:ascii="Arial" w:eastAsia="Arial" w:hAnsi="Arial" w:cs="Arial"/>
        </w:rPr>
        <w:t>dance</w:t>
      </w:r>
      <w:r w:rsidDel="00450CCF">
        <w:rPr>
          <w:rFonts w:ascii="Arial" w:eastAsia="Arial" w:hAnsi="Arial" w:cs="Arial"/>
          <w:spacing w:val="1"/>
        </w:rPr>
        <w:t xml:space="preserve"> </w:t>
      </w:r>
      <w:r w:rsidDel="00450CCF">
        <w:rPr>
          <w:rFonts w:ascii="Arial" w:eastAsia="Arial" w:hAnsi="Arial" w:cs="Arial"/>
          <w:spacing w:val="-1"/>
        </w:rPr>
        <w:t>i</w:t>
      </w:r>
      <w:r w:rsidDel="00450CCF">
        <w:rPr>
          <w:rFonts w:ascii="Arial" w:eastAsia="Arial" w:hAnsi="Arial" w:cs="Arial"/>
        </w:rPr>
        <w:t>n</w:t>
      </w:r>
      <w:r w:rsidDel="00450CCF">
        <w:rPr>
          <w:rFonts w:ascii="Arial" w:eastAsia="Arial" w:hAnsi="Arial" w:cs="Arial"/>
          <w:spacing w:val="1"/>
        </w:rPr>
        <w:t xml:space="preserve"> </w:t>
      </w:r>
      <w:r w:rsidDel="00450CCF">
        <w:rPr>
          <w:rFonts w:ascii="Arial" w:eastAsia="Arial" w:hAnsi="Arial" w:cs="Arial"/>
        </w:rPr>
        <w:t>ass</w:t>
      </w:r>
      <w:r w:rsidDel="00450CCF">
        <w:rPr>
          <w:rFonts w:ascii="Arial" w:eastAsia="Arial" w:hAnsi="Arial" w:cs="Arial"/>
          <w:spacing w:val="-3"/>
        </w:rPr>
        <w:t>e</w:t>
      </w:r>
      <w:r w:rsidDel="00450CCF">
        <w:rPr>
          <w:rFonts w:ascii="Arial" w:eastAsia="Arial" w:hAnsi="Arial" w:cs="Arial"/>
        </w:rPr>
        <w:t>ss</w:t>
      </w:r>
      <w:r w:rsidDel="00450CCF">
        <w:rPr>
          <w:rFonts w:ascii="Arial" w:eastAsia="Arial" w:hAnsi="Arial" w:cs="Arial"/>
          <w:spacing w:val="1"/>
        </w:rPr>
        <w:t>m</w:t>
      </w:r>
      <w:r w:rsidDel="00450CCF">
        <w:rPr>
          <w:rFonts w:ascii="Arial" w:eastAsia="Arial" w:hAnsi="Arial" w:cs="Arial"/>
          <w:spacing w:val="-3"/>
        </w:rPr>
        <w:t>e</w:t>
      </w:r>
      <w:r w:rsidDel="00450CCF">
        <w:rPr>
          <w:rFonts w:ascii="Arial" w:eastAsia="Arial" w:hAnsi="Arial" w:cs="Arial"/>
        </w:rPr>
        <w:t xml:space="preserve">nt </w:t>
      </w:r>
      <w:r w:rsidDel="00450CCF">
        <w:rPr>
          <w:rFonts w:ascii="Arial" w:eastAsia="Arial" w:hAnsi="Arial" w:cs="Arial"/>
          <w:spacing w:val="1"/>
        </w:rPr>
        <w:t>m</w:t>
      </w:r>
      <w:r w:rsidDel="00450CCF">
        <w:rPr>
          <w:rFonts w:ascii="Arial" w:eastAsia="Arial" w:hAnsi="Arial" w:cs="Arial"/>
        </w:rPr>
        <w:t>e</w:t>
      </w:r>
      <w:r w:rsidDel="00450CCF">
        <w:rPr>
          <w:rFonts w:ascii="Arial" w:eastAsia="Arial" w:hAnsi="Arial" w:cs="Arial"/>
          <w:spacing w:val="1"/>
        </w:rPr>
        <w:t>t</w:t>
      </w:r>
      <w:r w:rsidDel="00450CCF">
        <w:rPr>
          <w:rFonts w:ascii="Arial" w:eastAsia="Arial" w:hAnsi="Arial" w:cs="Arial"/>
        </w:rPr>
        <w:t>hods</w:t>
      </w:r>
      <w:r w:rsidDel="00450CCF">
        <w:rPr>
          <w:rFonts w:ascii="Arial" w:eastAsia="Arial" w:hAnsi="Arial" w:cs="Arial"/>
          <w:spacing w:val="-1"/>
        </w:rPr>
        <w:t xml:space="preserve"> </w:t>
      </w:r>
      <w:r w:rsidDel="00450CCF">
        <w:rPr>
          <w:rFonts w:ascii="Arial" w:eastAsia="Arial" w:hAnsi="Arial" w:cs="Arial"/>
        </w:rPr>
        <w:t>and</w:t>
      </w:r>
      <w:r w:rsidDel="00450CCF">
        <w:rPr>
          <w:rFonts w:ascii="Arial" w:eastAsia="Arial" w:hAnsi="Arial" w:cs="Arial"/>
          <w:spacing w:val="-2"/>
        </w:rPr>
        <w:t xml:space="preserve"> </w:t>
      </w:r>
      <w:r w:rsidDel="00450CCF">
        <w:rPr>
          <w:rFonts w:ascii="Arial" w:eastAsia="Arial" w:hAnsi="Arial" w:cs="Arial"/>
        </w:rPr>
        <w:t>p</w:t>
      </w:r>
      <w:r w:rsidDel="00450CCF">
        <w:rPr>
          <w:rFonts w:ascii="Arial" w:eastAsia="Arial" w:hAnsi="Arial" w:cs="Arial"/>
          <w:spacing w:val="1"/>
        </w:rPr>
        <w:t>r</w:t>
      </w:r>
      <w:r w:rsidDel="00450CCF">
        <w:rPr>
          <w:rFonts w:ascii="Arial" w:eastAsia="Arial" w:hAnsi="Arial" w:cs="Arial"/>
        </w:rPr>
        <w:t>a</w:t>
      </w:r>
      <w:r w:rsidDel="00450CCF">
        <w:rPr>
          <w:rFonts w:ascii="Arial" w:eastAsia="Arial" w:hAnsi="Arial" w:cs="Arial"/>
          <w:spacing w:val="-2"/>
        </w:rPr>
        <w:t>c</w:t>
      </w:r>
      <w:r w:rsidDel="00450CCF">
        <w:rPr>
          <w:rFonts w:ascii="Arial" w:eastAsia="Arial" w:hAnsi="Arial" w:cs="Arial"/>
          <w:spacing w:val="1"/>
        </w:rPr>
        <w:t>t</w:t>
      </w:r>
      <w:r w:rsidDel="00450CCF">
        <w:rPr>
          <w:rFonts w:ascii="Arial" w:eastAsia="Arial" w:hAnsi="Arial" w:cs="Arial"/>
          <w:spacing w:val="-1"/>
        </w:rPr>
        <w:t>i</w:t>
      </w:r>
      <w:r w:rsidDel="00450CCF">
        <w:rPr>
          <w:rFonts w:ascii="Arial" w:eastAsia="Arial" w:hAnsi="Arial" w:cs="Arial"/>
        </w:rPr>
        <w:t>c</w:t>
      </w:r>
      <w:r w:rsidDel="00450CCF">
        <w:rPr>
          <w:rFonts w:ascii="Arial" w:eastAsia="Arial" w:hAnsi="Arial" w:cs="Arial"/>
          <w:spacing w:val="-3"/>
        </w:rPr>
        <w:t>e</w:t>
      </w:r>
      <w:r w:rsidDel="00450CCF">
        <w:rPr>
          <w:rFonts w:ascii="Arial" w:eastAsia="Arial" w:hAnsi="Arial" w:cs="Arial"/>
        </w:rPr>
        <w:t>s;</w:t>
      </w:r>
    </w:p>
    <w:p w:rsidR="003661FB" w:rsidDel="00450CCF" w:rsidRDefault="003661FB" w:rsidP="003661FB">
      <w:pPr>
        <w:tabs>
          <w:tab w:val="left" w:pos="1000"/>
        </w:tabs>
        <w:spacing w:before="72" w:after="0" w:line="240" w:lineRule="auto"/>
        <w:ind w:left="659" w:right="-20"/>
        <w:rPr>
          <w:rFonts w:ascii="Arial" w:eastAsia="Arial" w:hAnsi="Arial" w:cs="Arial"/>
        </w:rPr>
      </w:pPr>
      <w:r w:rsidDel="00450CCF">
        <w:rPr>
          <w:rFonts w:ascii="Times New Roman" w:eastAsia="Times New Roman" w:hAnsi="Times New Roman" w:cs="Times New Roman"/>
          <w:w w:val="131"/>
        </w:rPr>
        <w:t>•</w:t>
      </w:r>
      <w:r w:rsidDel="00450CCF">
        <w:rPr>
          <w:rFonts w:ascii="Times New Roman" w:eastAsia="Times New Roman" w:hAnsi="Times New Roman" w:cs="Times New Roman"/>
        </w:rPr>
        <w:tab/>
      </w:r>
      <w:r w:rsidDel="00450CCF">
        <w:rPr>
          <w:rFonts w:ascii="Arial" w:eastAsia="Arial" w:hAnsi="Arial" w:cs="Arial"/>
        </w:rPr>
        <w:t>ha</w:t>
      </w:r>
      <w:r w:rsidDel="00450CCF">
        <w:rPr>
          <w:rFonts w:ascii="Arial" w:eastAsia="Arial" w:hAnsi="Arial" w:cs="Arial"/>
          <w:spacing w:val="-2"/>
        </w:rPr>
        <w:t>v</w:t>
      </w:r>
      <w:r w:rsidDel="00450CCF">
        <w:rPr>
          <w:rFonts w:ascii="Arial" w:eastAsia="Arial" w:hAnsi="Arial" w:cs="Arial"/>
        </w:rPr>
        <w:t>e</w:t>
      </w:r>
      <w:r w:rsidDel="00450CCF">
        <w:rPr>
          <w:rFonts w:ascii="Arial" w:eastAsia="Arial" w:hAnsi="Arial" w:cs="Arial"/>
          <w:spacing w:val="1"/>
        </w:rPr>
        <w:t xml:space="preserve"> </w:t>
      </w:r>
      <w:r w:rsidDel="00450CCF">
        <w:rPr>
          <w:rFonts w:ascii="Arial" w:eastAsia="Arial" w:hAnsi="Arial" w:cs="Arial"/>
          <w:spacing w:val="2"/>
        </w:rPr>
        <w:t>g</w:t>
      </w:r>
      <w:r w:rsidDel="00450CCF">
        <w:rPr>
          <w:rFonts w:ascii="Arial" w:eastAsia="Arial" w:hAnsi="Arial" w:cs="Arial"/>
        </w:rPr>
        <w:t>a</w:t>
      </w:r>
      <w:r w:rsidDel="00450CCF">
        <w:rPr>
          <w:rFonts w:ascii="Arial" w:eastAsia="Arial" w:hAnsi="Arial" w:cs="Arial"/>
          <w:spacing w:val="-1"/>
        </w:rPr>
        <w:t>i</w:t>
      </w:r>
      <w:r w:rsidDel="00450CCF">
        <w:rPr>
          <w:rFonts w:ascii="Arial" w:eastAsia="Arial" w:hAnsi="Arial" w:cs="Arial"/>
        </w:rPr>
        <w:t>ned</w:t>
      </w:r>
      <w:r w:rsidDel="00450CCF">
        <w:rPr>
          <w:rFonts w:ascii="Arial" w:eastAsia="Arial" w:hAnsi="Arial" w:cs="Arial"/>
          <w:spacing w:val="1"/>
        </w:rPr>
        <w:t xml:space="preserve"> </w:t>
      </w:r>
      <w:r w:rsidDel="00450CCF">
        <w:rPr>
          <w:rFonts w:ascii="Arial" w:eastAsia="Arial" w:hAnsi="Arial" w:cs="Arial"/>
        </w:rPr>
        <w:t>p</w:t>
      </w:r>
      <w:r w:rsidDel="00450CCF">
        <w:rPr>
          <w:rFonts w:ascii="Arial" w:eastAsia="Arial" w:hAnsi="Arial" w:cs="Arial"/>
          <w:spacing w:val="1"/>
        </w:rPr>
        <w:t>r</w:t>
      </w:r>
      <w:r w:rsidDel="00450CCF">
        <w:rPr>
          <w:rFonts w:ascii="Arial" w:eastAsia="Arial" w:hAnsi="Arial" w:cs="Arial"/>
          <w:spacing w:val="-3"/>
        </w:rPr>
        <w:t>a</w:t>
      </w:r>
      <w:r w:rsidDel="00450CCF">
        <w:rPr>
          <w:rFonts w:ascii="Arial" w:eastAsia="Arial" w:hAnsi="Arial" w:cs="Arial"/>
        </w:rPr>
        <w:t>c</w:t>
      </w:r>
      <w:r w:rsidDel="00450CCF">
        <w:rPr>
          <w:rFonts w:ascii="Arial" w:eastAsia="Arial" w:hAnsi="Arial" w:cs="Arial"/>
          <w:spacing w:val="1"/>
        </w:rPr>
        <w:t>t</w:t>
      </w:r>
      <w:r w:rsidDel="00450CCF">
        <w:rPr>
          <w:rFonts w:ascii="Arial" w:eastAsia="Arial" w:hAnsi="Arial" w:cs="Arial"/>
          <w:spacing w:val="-1"/>
        </w:rPr>
        <w:t>i</w:t>
      </w:r>
      <w:r w:rsidDel="00450CCF">
        <w:rPr>
          <w:rFonts w:ascii="Arial" w:eastAsia="Arial" w:hAnsi="Arial" w:cs="Arial"/>
        </w:rPr>
        <w:t>cal a</w:t>
      </w:r>
      <w:r w:rsidDel="00450CCF">
        <w:rPr>
          <w:rFonts w:ascii="Arial" w:eastAsia="Arial" w:hAnsi="Arial" w:cs="Arial"/>
          <w:spacing w:val="-2"/>
        </w:rPr>
        <w:t>s</w:t>
      </w:r>
      <w:r w:rsidDel="00450CCF">
        <w:rPr>
          <w:rFonts w:ascii="Arial" w:eastAsia="Arial" w:hAnsi="Arial" w:cs="Arial"/>
        </w:rPr>
        <w:t>sess</w:t>
      </w:r>
      <w:r w:rsidDel="00450CCF">
        <w:rPr>
          <w:rFonts w:ascii="Arial" w:eastAsia="Arial" w:hAnsi="Arial" w:cs="Arial"/>
          <w:spacing w:val="1"/>
        </w:rPr>
        <w:t>m</w:t>
      </w:r>
      <w:r w:rsidDel="00450CCF">
        <w:rPr>
          <w:rFonts w:ascii="Arial" w:eastAsia="Arial" w:hAnsi="Arial" w:cs="Arial"/>
        </w:rPr>
        <w:t>e</w:t>
      </w:r>
      <w:r w:rsidDel="00450CCF">
        <w:rPr>
          <w:rFonts w:ascii="Arial" w:eastAsia="Arial" w:hAnsi="Arial" w:cs="Arial"/>
          <w:spacing w:val="-3"/>
        </w:rPr>
        <w:t>n</w:t>
      </w:r>
      <w:r w:rsidDel="00450CCF">
        <w:rPr>
          <w:rFonts w:ascii="Arial" w:eastAsia="Arial" w:hAnsi="Arial" w:cs="Arial"/>
        </w:rPr>
        <w:t>t</w:t>
      </w:r>
      <w:r w:rsidDel="00450CCF">
        <w:rPr>
          <w:rFonts w:ascii="Arial" w:eastAsia="Arial" w:hAnsi="Arial" w:cs="Arial"/>
          <w:spacing w:val="2"/>
        </w:rPr>
        <w:t xml:space="preserve"> </w:t>
      </w:r>
      <w:r w:rsidDel="00450CCF">
        <w:rPr>
          <w:rFonts w:ascii="Arial" w:eastAsia="Arial" w:hAnsi="Arial" w:cs="Arial"/>
        </w:rPr>
        <w:t>e</w:t>
      </w:r>
      <w:r w:rsidDel="00450CCF">
        <w:rPr>
          <w:rFonts w:ascii="Arial" w:eastAsia="Arial" w:hAnsi="Arial" w:cs="Arial"/>
          <w:spacing w:val="-2"/>
        </w:rPr>
        <w:t>x</w:t>
      </w:r>
      <w:r w:rsidDel="00450CCF">
        <w:rPr>
          <w:rFonts w:ascii="Arial" w:eastAsia="Arial" w:hAnsi="Arial" w:cs="Arial"/>
        </w:rPr>
        <w:t>pe</w:t>
      </w:r>
      <w:r w:rsidDel="00450CCF">
        <w:rPr>
          <w:rFonts w:ascii="Arial" w:eastAsia="Arial" w:hAnsi="Arial" w:cs="Arial"/>
          <w:spacing w:val="1"/>
        </w:rPr>
        <w:t>r</w:t>
      </w:r>
      <w:r w:rsidDel="00450CCF">
        <w:rPr>
          <w:rFonts w:ascii="Arial" w:eastAsia="Arial" w:hAnsi="Arial" w:cs="Arial"/>
          <w:spacing w:val="-1"/>
        </w:rPr>
        <w:t>i</w:t>
      </w:r>
      <w:r w:rsidDel="00450CCF">
        <w:rPr>
          <w:rFonts w:ascii="Arial" w:eastAsia="Arial" w:hAnsi="Arial" w:cs="Arial"/>
        </w:rPr>
        <w:t>ence; a</w:t>
      </w:r>
      <w:r w:rsidDel="00450CCF">
        <w:rPr>
          <w:rFonts w:ascii="Arial" w:eastAsia="Arial" w:hAnsi="Arial" w:cs="Arial"/>
          <w:spacing w:val="-3"/>
        </w:rPr>
        <w:t>n</w:t>
      </w:r>
      <w:r w:rsidDel="00450CCF">
        <w:rPr>
          <w:rFonts w:ascii="Arial" w:eastAsia="Arial" w:hAnsi="Arial" w:cs="Arial"/>
        </w:rPr>
        <w:t>d</w:t>
      </w:r>
    </w:p>
    <w:p w:rsidR="003661FB" w:rsidDel="00450CCF" w:rsidRDefault="003661FB" w:rsidP="003661FB">
      <w:pPr>
        <w:tabs>
          <w:tab w:val="left" w:pos="1000"/>
        </w:tabs>
        <w:spacing w:before="75" w:after="0" w:line="239" w:lineRule="auto"/>
        <w:ind w:left="1019" w:right="100" w:hanging="360"/>
        <w:jc w:val="both"/>
        <w:rPr>
          <w:rFonts w:ascii="Arial" w:eastAsia="Arial" w:hAnsi="Arial" w:cs="Arial"/>
        </w:rPr>
      </w:pPr>
      <w:r w:rsidDel="00450CCF">
        <w:rPr>
          <w:rFonts w:ascii="Times New Roman" w:eastAsia="Times New Roman" w:hAnsi="Times New Roman" w:cs="Times New Roman"/>
          <w:w w:val="131"/>
        </w:rPr>
        <w:t>•</w:t>
      </w:r>
      <w:r w:rsidDel="00450CCF">
        <w:rPr>
          <w:rFonts w:ascii="Times New Roman" w:eastAsia="Times New Roman" w:hAnsi="Times New Roman" w:cs="Times New Roman"/>
        </w:rPr>
        <w:tab/>
      </w:r>
      <w:r w:rsidDel="00450CCF">
        <w:rPr>
          <w:rFonts w:ascii="Arial" w:eastAsia="Arial" w:hAnsi="Arial" w:cs="Arial"/>
          <w:spacing w:val="-1"/>
        </w:rPr>
        <w:t>i</w:t>
      </w:r>
      <w:r w:rsidDel="00450CCF">
        <w:rPr>
          <w:rFonts w:ascii="Arial" w:eastAsia="Arial" w:hAnsi="Arial" w:cs="Arial"/>
        </w:rPr>
        <w:t xml:space="preserve">f </w:t>
      </w:r>
      <w:r w:rsidDel="00450CCF">
        <w:rPr>
          <w:rFonts w:ascii="Arial" w:eastAsia="Arial" w:hAnsi="Arial" w:cs="Arial"/>
          <w:spacing w:val="37"/>
        </w:rPr>
        <w:t xml:space="preserve"> </w:t>
      </w:r>
      <w:r w:rsidDel="00450CCF">
        <w:rPr>
          <w:rFonts w:ascii="Arial" w:eastAsia="Arial" w:hAnsi="Arial" w:cs="Arial"/>
        </w:rPr>
        <w:t>condu</w:t>
      </w:r>
      <w:r w:rsidDel="00450CCF">
        <w:rPr>
          <w:rFonts w:ascii="Arial" w:eastAsia="Arial" w:hAnsi="Arial" w:cs="Arial"/>
          <w:spacing w:val="-2"/>
        </w:rPr>
        <w:t>c</w:t>
      </w:r>
      <w:r w:rsidDel="00450CCF">
        <w:rPr>
          <w:rFonts w:ascii="Arial" w:eastAsia="Arial" w:hAnsi="Arial" w:cs="Arial"/>
          <w:spacing w:val="1"/>
        </w:rPr>
        <w:t>t</w:t>
      </w:r>
      <w:r w:rsidDel="00450CCF">
        <w:rPr>
          <w:rFonts w:ascii="Arial" w:eastAsia="Arial" w:hAnsi="Arial" w:cs="Arial"/>
          <w:spacing w:val="-1"/>
        </w:rPr>
        <w:t>i</w:t>
      </w:r>
      <w:r w:rsidDel="00450CCF">
        <w:rPr>
          <w:rFonts w:ascii="Arial" w:eastAsia="Arial" w:hAnsi="Arial" w:cs="Arial"/>
          <w:spacing w:val="-3"/>
        </w:rPr>
        <w:t>n</w:t>
      </w:r>
      <w:r w:rsidDel="00450CCF">
        <w:rPr>
          <w:rFonts w:ascii="Arial" w:eastAsia="Arial" w:hAnsi="Arial" w:cs="Arial"/>
        </w:rPr>
        <w:t xml:space="preserve">g </w:t>
      </w:r>
      <w:r w:rsidDel="00450CCF">
        <w:rPr>
          <w:rFonts w:ascii="Arial" w:eastAsia="Arial" w:hAnsi="Arial" w:cs="Arial"/>
          <w:spacing w:val="35"/>
        </w:rPr>
        <w:t xml:space="preserve"> </w:t>
      </w:r>
      <w:r w:rsidDel="00450CCF">
        <w:rPr>
          <w:rFonts w:ascii="Arial" w:eastAsia="Arial" w:hAnsi="Arial" w:cs="Arial"/>
        </w:rPr>
        <w:t>asses</w:t>
      </w:r>
      <w:r w:rsidDel="00450CCF">
        <w:rPr>
          <w:rFonts w:ascii="Arial" w:eastAsia="Arial" w:hAnsi="Arial" w:cs="Arial"/>
          <w:spacing w:val="-2"/>
        </w:rPr>
        <w:t>sm</w:t>
      </w:r>
      <w:r w:rsidDel="00450CCF">
        <w:rPr>
          <w:rFonts w:ascii="Arial" w:eastAsia="Arial" w:hAnsi="Arial" w:cs="Arial"/>
        </w:rPr>
        <w:t xml:space="preserve">ent </w:t>
      </w:r>
      <w:r w:rsidDel="00450CCF">
        <w:rPr>
          <w:rFonts w:ascii="Arial" w:eastAsia="Arial" w:hAnsi="Arial" w:cs="Arial"/>
          <w:spacing w:val="35"/>
        </w:rPr>
        <w:t xml:space="preserve"> </w:t>
      </w:r>
      <w:r w:rsidDel="00450CCF">
        <w:rPr>
          <w:rFonts w:ascii="Arial" w:eastAsia="Arial" w:hAnsi="Arial" w:cs="Arial"/>
          <w:spacing w:val="-1"/>
        </w:rPr>
        <w:t>i</w:t>
      </w:r>
      <w:r w:rsidDel="00450CCF">
        <w:rPr>
          <w:rFonts w:ascii="Arial" w:eastAsia="Arial" w:hAnsi="Arial" w:cs="Arial"/>
        </w:rPr>
        <w:t>n</w:t>
      </w:r>
      <w:r w:rsidDel="00450CCF">
        <w:rPr>
          <w:rFonts w:ascii="Arial" w:eastAsia="Arial" w:hAnsi="Arial" w:cs="Arial"/>
          <w:spacing w:val="-2"/>
        </w:rPr>
        <w:t>v</w:t>
      </w:r>
      <w:r w:rsidDel="00450CCF">
        <w:rPr>
          <w:rFonts w:ascii="Arial" w:eastAsia="Arial" w:hAnsi="Arial" w:cs="Arial"/>
        </w:rPr>
        <w:t>o</w:t>
      </w:r>
      <w:r w:rsidDel="00450CCF">
        <w:rPr>
          <w:rFonts w:ascii="Arial" w:eastAsia="Arial" w:hAnsi="Arial" w:cs="Arial"/>
          <w:spacing w:val="1"/>
        </w:rPr>
        <w:t>l</w:t>
      </w:r>
      <w:r w:rsidDel="00450CCF">
        <w:rPr>
          <w:rFonts w:ascii="Arial" w:eastAsia="Arial" w:hAnsi="Arial" w:cs="Arial"/>
          <w:spacing w:val="-2"/>
        </w:rPr>
        <w:t>v</w:t>
      </w:r>
      <w:r w:rsidDel="00450CCF">
        <w:rPr>
          <w:rFonts w:ascii="Arial" w:eastAsia="Arial" w:hAnsi="Arial" w:cs="Arial"/>
          <w:spacing w:val="-1"/>
        </w:rPr>
        <w:t>i</w:t>
      </w:r>
      <w:r w:rsidDel="00450CCF">
        <w:rPr>
          <w:rFonts w:ascii="Arial" w:eastAsia="Arial" w:hAnsi="Arial" w:cs="Arial"/>
        </w:rPr>
        <w:t xml:space="preserve">ng </w:t>
      </w:r>
      <w:r w:rsidDel="00450CCF">
        <w:rPr>
          <w:rFonts w:ascii="Arial" w:eastAsia="Arial" w:hAnsi="Arial" w:cs="Arial"/>
          <w:spacing w:val="35"/>
        </w:rPr>
        <w:t xml:space="preserve"> </w:t>
      </w:r>
      <w:r w:rsidDel="00450CCF">
        <w:rPr>
          <w:rFonts w:ascii="Arial" w:eastAsia="Arial" w:hAnsi="Arial" w:cs="Arial"/>
          <w:spacing w:val="1"/>
        </w:rPr>
        <w:t>t</w:t>
      </w:r>
      <w:r w:rsidDel="00450CCF">
        <w:rPr>
          <w:rFonts w:ascii="Arial" w:eastAsia="Arial" w:hAnsi="Arial" w:cs="Arial"/>
        </w:rPr>
        <w:t xml:space="preserve">he </w:t>
      </w:r>
      <w:r w:rsidDel="00450CCF">
        <w:rPr>
          <w:rFonts w:ascii="Arial" w:eastAsia="Arial" w:hAnsi="Arial" w:cs="Arial"/>
          <w:spacing w:val="33"/>
        </w:rPr>
        <w:t xml:space="preserve"> </w:t>
      </w:r>
      <w:r w:rsidDel="00450CCF">
        <w:rPr>
          <w:rFonts w:ascii="Arial" w:eastAsia="Arial" w:hAnsi="Arial" w:cs="Arial"/>
        </w:rPr>
        <w:t xml:space="preserve">use </w:t>
      </w:r>
      <w:r w:rsidDel="00450CCF">
        <w:rPr>
          <w:rFonts w:ascii="Arial" w:eastAsia="Arial" w:hAnsi="Arial" w:cs="Arial"/>
          <w:spacing w:val="33"/>
        </w:rPr>
        <w:t xml:space="preserve"> </w:t>
      </w:r>
      <w:r w:rsidDel="00450CCF">
        <w:rPr>
          <w:rFonts w:ascii="Arial" w:eastAsia="Arial" w:hAnsi="Arial" w:cs="Arial"/>
          <w:spacing w:val="-3"/>
        </w:rPr>
        <w:t>o</w:t>
      </w:r>
      <w:r w:rsidDel="00450CCF">
        <w:rPr>
          <w:rFonts w:ascii="Arial" w:eastAsia="Arial" w:hAnsi="Arial" w:cs="Arial"/>
        </w:rPr>
        <w:t xml:space="preserve">f </w:t>
      </w:r>
      <w:r w:rsidDel="00450CCF">
        <w:rPr>
          <w:rFonts w:ascii="Arial" w:eastAsia="Arial" w:hAnsi="Arial" w:cs="Arial"/>
          <w:spacing w:val="37"/>
        </w:rPr>
        <w:t xml:space="preserve"> </w:t>
      </w:r>
      <w:r w:rsidDel="00450CCF">
        <w:rPr>
          <w:rFonts w:ascii="Arial" w:eastAsia="Arial" w:hAnsi="Arial" w:cs="Arial"/>
        </w:rPr>
        <w:t>s</w:t>
      </w:r>
      <w:r w:rsidDel="00450CCF">
        <w:rPr>
          <w:rFonts w:ascii="Arial" w:eastAsia="Arial" w:hAnsi="Arial" w:cs="Arial"/>
          <w:spacing w:val="-1"/>
        </w:rPr>
        <w:t>i</w:t>
      </w:r>
      <w:r w:rsidDel="00450CCF">
        <w:rPr>
          <w:rFonts w:ascii="Arial" w:eastAsia="Arial" w:hAnsi="Arial" w:cs="Arial"/>
          <w:spacing w:val="1"/>
        </w:rPr>
        <w:t>m</w:t>
      </w:r>
      <w:r w:rsidDel="00450CCF">
        <w:rPr>
          <w:rFonts w:ascii="Arial" w:eastAsia="Arial" w:hAnsi="Arial" w:cs="Arial"/>
        </w:rPr>
        <w:t>u</w:t>
      </w:r>
      <w:r w:rsidDel="00450CCF">
        <w:rPr>
          <w:rFonts w:ascii="Arial" w:eastAsia="Arial" w:hAnsi="Arial" w:cs="Arial"/>
          <w:spacing w:val="-1"/>
        </w:rPr>
        <w:t>l</w:t>
      </w:r>
      <w:r w:rsidDel="00450CCF">
        <w:rPr>
          <w:rFonts w:ascii="Arial" w:eastAsia="Arial" w:hAnsi="Arial" w:cs="Arial"/>
        </w:rPr>
        <w:t>a</w:t>
      </w:r>
      <w:r w:rsidDel="00450CCF">
        <w:rPr>
          <w:rFonts w:ascii="Arial" w:eastAsia="Arial" w:hAnsi="Arial" w:cs="Arial"/>
          <w:spacing w:val="1"/>
        </w:rPr>
        <w:t>t</w:t>
      </w:r>
      <w:r w:rsidDel="00450CCF">
        <w:rPr>
          <w:rFonts w:ascii="Arial" w:eastAsia="Arial" w:hAnsi="Arial" w:cs="Arial"/>
        </w:rPr>
        <w:t>o</w:t>
      </w:r>
      <w:r w:rsidDel="00450CCF">
        <w:rPr>
          <w:rFonts w:ascii="Arial" w:eastAsia="Arial" w:hAnsi="Arial" w:cs="Arial"/>
          <w:spacing w:val="-2"/>
        </w:rPr>
        <w:t>r</w:t>
      </w:r>
      <w:r w:rsidDel="00450CCF">
        <w:rPr>
          <w:rFonts w:ascii="Arial" w:eastAsia="Arial" w:hAnsi="Arial" w:cs="Arial"/>
        </w:rPr>
        <w:t xml:space="preserve">s, </w:t>
      </w:r>
      <w:r w:rsidDel="00450CCF">
        <w:rPr>
          <w:rFonts w:ascii="Arial" w:eastAsia="Arial" w:hAnsi="Arial" w:cs="Arial"/>
          <w:spacing w:val="35"/>
        </w:rPr>
        <w:t xml:space="preserve"> </w:t>
      </w:r>
      <w:r w:rsidDel="00450CCF">
        <w:rPr>
          <w:rFonts w:ascii="Arial" w:eastAsia="Arial" w:hAnsi="Arial" w:cs="Arial"/>
        </w:rPr>
        <w:t>ha</w:t>
      </w:r>
      <w:r w:rsidDel="00450CCF">
        <w:rPr>
          <w:rFonts w:ascii="Arial" w:eastAsia="Arial" w:hAnsi="Arial" w:cs="Arial"/>
          <w:spacing w:val="-2"/>
        </w:rPr>
        <w:t>v</w:t>
      </w:r>
      <w:r w:rsidDel="00450CCF">
        <w:rPr>
          <w:rFonts w:ascii="Arial" w:eastAsia="Arial" w:hAnsi="Arial" w:cs="Arial"/>
        </w:rPr>
        <w:t xml:space="preserve">e </w:t>
      </w:r>
      <w:r w:rsidDel="00450CCF">
        <w:rPr>
          <w:rFonts w:ascii="Arial" w:eastAsia="Arial" w:hAnsi="Arial" w:cs="Arial"/>
          <w:spacing w:val="33"/>
        </w:rPr>
        <w:t xml:space="preserve"> </w:t>
      </w:r>
      <w:r w:rsidDel="00450CCF">
        <w:rPr>
          <w:rFonts w:ascii="Arial" w:eastAsia="Arial" w:hAnsi="Arial" w:cs="Arial"/>
          <w:spacing w:val="2"/>
        </w:rPr>
        <w:t>g</w:t>
      </w:r>
      <w:r w:rsidDel="00450CCF">
        <w:rPr>
          <w:rFonts w:ascii="Arial" w:eastAsia="Arial" w:hAnsi="Arial" w:cs="Arial"/>
          <w:spacing w:val="-3"/>
        </w:rPr>
        <w:t>a</w:t>
      </w:r>
      <w:r w:rsidDel="00450CCF">
        <w:rPr>
          <w:rFonts w:ascii="Arial" w:eastAsia="Arial" w:hAnsi="Arial" w:cs="Arial"/>
          <w:spacing w:val="-1"/>
        </w:rPr>
        <w:t>i</w:t>
      </w:r>
      <w:r w:rsidDel="00450CCF">
        <w:rPr>
          <w:rFonts w:ascii="Arial" w:eastAsia="Arial" w:hAnsi="Arial" w:cs="Arial"/>
        </w:rPr>
        <w:t xml:space="preserve">ned </w:t>
      </w:r>
      <w:r w:rsidDel="00450CCF">
        <w:rPr>
          <w:rFonts w:ascii="Arial" w:eastAsia="Arial" w:hAnsi="Arial" w:cs="Arial"/>
          <w:spacing w:val="33"/>
        </w:rPr>
        <w:t xml:space="preserve"> </w:t>
      </w:r>
      <w:r w:rsidDel="00450CCF">
        <w:rPr>
          <w:rFonts w:ascii="Arial" w:eastAsia="Arial" w:hAnsi="Arial" w:cs="Arial"/>
        </w:rPr>
        <w:t>p</w:t>
      </w:r>
      <w:r w:rsidDel="00450CCF">
        <w:rPr>
          <w:rFonts w:ascii="Arial" w:eastAsia="Arial" w:hAnsi="Arial" w:cs="Arial"/>
          <w:spacing w:val="1"/>
        </w:rPr>
        <w:t>r</w:t>
      </w:r>
      <w:r w:rsidDel="00450CCF">
        <w:rPr>
          <w:rFonts w:ascii="Arial" w:eastAsia="Arial" w:hAnsi="Arial" w:cs="Arial"/>
        </w:rPr>
        <w:t>ac</w:t>
      </w:r>
      <w:r w:rsidDel="00450CCF">
        <w:rPr>
          <w:rFonts w:ascii="Arial" w:eastAsia="Arial" w:hAnsi="Arial" w:cs="Arial"/>
          <w:spacing w:val="1"/>
        </w:rPr>
        <w:t>t</w:t>
      </w:r>
      <w:r w:rsidDel="00450CCF">
        <w:rPr>
          <w:rFonts w:ascii="Arial" w:eastAsia="Arial" w:hAnsi="Arial" w:cs="Arial"/>
          <w:spacing w:val="-1"/>
        </w:rPr>
        <w:t>i</w:t>
      </w:r>
      <w:r w:rsidDel="00450CCF">
        <w:rPr>
          <w:rFonts w:ascii="Arial" w:eastAsia="Arial" w:hAnsi="Arial" w:cs="Arial"/>
        </w:rPr>
        <w:t xml:space="preserve">cal </w:t>
      </w:r>
      <w:r w:rsidDel="00450CCF">
        <w:rPr>
          <w:rFonts w:ascii="Arial" w:eastAsia="Arial" w:hAnsi="Arial" w:cs="Arial"/>
          <w:spacing w:val="-1"/>
        </w:rPr>
        <w:t>i</w:t>
      </w:r>
      <w:r w:rsidDel="00450CCF">
        <w:rPr>
          <w:rFonts w:ascii="Arial" w:eastAsia="Arial" w:hAnsi="Arial" w:cs="Arial"/>
        </w:rPr>
        <w:t>ns</w:t>
      </w:r>
      <w:r w:rsidDel="00450CCF">
        <w:rPr>
          <w:rFonts w:ascii="Arial" w:eastAsia="Arial" w:hAnsi="Arial" w:cs="Arial"/>
          <w:spacing w:val="1"/>
        </w:rPr>
        <w:t>tr</w:t>
      </w:r>
      <w:r w:rsidDel="00450CCF">
        <w:rPr>
          <w:rFonts w:ascii="Arial" w:eastAsia="Arial" w:hAnsi="Arial" w:cs="Arial"/>
        </w:rPr>
        <w:t>u</w:t>
      </w:r>
      <w:r w:rsidDel="00450CCF">
        <w:rPr>
          <w:rFonts w:ascii="Arial" w:eastAsia="Arial" w:hAnsi="Arial" w:cs="Arial"/>
          <w:spacing w:val="-2"/>
        </w:rPr>
        <w:t>c</w:t>
      </w:r>
      <w:r w:rsidDel="00450CCF">
        <w:rPr>
          <w:rFonts w:ascii="Arial" w:eastAsia="Arial" w:hAnsi="Arial" w:cs="Arial"/>
          <w:spacing w:val="1"/>
        </w:rPr>
        <w:t>t</w:t>
      </w:r>
      <w:r w:rsidDel="00450CCF">
        <w:rPr>
          <w:rFonts w:ascii="Arial" w:eastAsia="Arial" w:hAnsi="Arial" w:cs="Arial"/>
          <w:spacing w:val="-1"/>
        </w:rPr>
        <w:t>i</w:t>
      </w:r>
      <w:r w:rsidDel="00450CCF">
        <w:rPr>
          <w:rFonts w:ascii="Arial" w:eastAsia="Arial" w:hAnsi="Arial" w:cs="Arial"/>
        </w:rPr>
        <w:t>on</w:t>
      </w:r>
      <w:r w:rsidDel="00450CCF">
        <w:rPr>
          <w:rFonts w:ascii="Arial" w:eastAsia="Arial" w:hAnsi="Arial" w:cs="Arial"/>
          <w:spacing w:val="3"/>
        </w:rPr>
        <w:t xml:space="preserve"> </w:t>
      </w:r>
      <w:r w:rsidDel="00450CCF">
        <w:rPr>
          <w:rFonts w:ascii="Arial" w:eastAsia="Arial" w:hAnsi="Arial" w:cs="Arial"/>
        </w:rPr>
        <w:t>on</w:t>
      </w:r>
      <w:r w:rsidDel="00450CCF">
        <w:rPr>
          <w:rFonts w:ascii="Arial" w:eastAsia="Arial" w:hAnsi="Arial" w:cs="Arial"/>
          <w:spacing w:val="3"/>
        </w:rPr>
        <w:t xml:space="preserve"> </w:t>
      </w:r>
      <w:r w:rsidDel="00450CCF">
        <w:rPr>
          <w:rFonts w:ascii="Arial" w:eastAsia="Arial" w:hAnsi="Arial" w:cs="Arial"/>
          <w:spacing w:val="1"/>
        </w:rPr>
        <w:t>t</w:t>
      </w:r>
      <w:r w:rsidDel="00450CCF">
        <w:rPr>
          <w:rFonts w:ascii="Arial" w:eastAsia="Arial" w:hAnsi="Arial" w:cs="Arial"/>
        </w:rPr>
        <w:t>he</w:t>
      </w:r>
      <w:r w:rsidDel="00450CCF">
        <w:rPr>
          <w:rFonts w:ascii="Arial" w:eastAsia="Arial" w:hAnsi="Arial" w:cs="Arial"/>
          <w:spacing w:val="3"/>
        </w:rPr>
        <w:t xml:space="preserve"> </w:t>
      </w:r>
      <w:r w:rsidDel="00450CCF">
        <w:rPr>
          <w:rFonts w:ascii="Arial" w:eastAsia="Arial" w:hAnsi="Arial" w:cs="Arial"/>
        </w:rPr>
        <w:t>p</w:t>
      </w:r>
      <w:r w:rsidDel="00450CCF">
        <w:rPr>
          <w:rFonts w:ascii="Arial" w:eastAsia="Arial" w:hAnsi="Arial" w:cs="Arial"/>
          <w:spacing w:val="-3"/>
        </w:rPr>
        <w:t>a</w:t>
      </w:r>
      <w:r w:rsidDel="00450CCF">
        <w:rPr>
          <w:rFonts w:ascii="Arial" w:eastAsia="Arial" w:hAnsi="Arial" w:cs="Arial"/>
          <w:spacing w:val="1"/>
        </w:rPr>
        <w:t>rt</w:t>
      </w:r>
      <w:r w:rsidDel="00450CCF">
        <w:rPr>
          <w:rFonts w:ascii="Arial" w:eastAsia="Arial" w:hAnsi="Arial" w:cs="Arial"/>
          <w:spacing w:val="-1"/>
        </w:rPr>
        <w:t>i</w:t>
      </w:r>
      <w:r w:rsidDel="00450CCF">
        <w:rPr>
          <w:rFonts w:ascii="Arial" w:eastAsia="Arial" w:hAnsi="Arial" w:cs="Arial"/>
        </w:rPr>
        <w:t>c</w:t>
      </w:r>
      <w:r w:rsidDel="00450CCF">
        <w:rPr>
          <w:rFonts w:ascii="Arial" w:eastAsia="Arial" w:hAnsi="Arial" w:cs="Arial"/>
          <w:spacing w:val="-3"/>
        </w:rPr>
        <w:t>u</w:t>
      </w:r>
      <w:r w:rsidDel="00450CCF">
        <w:rPr>
          <w:rFonts w:ascii="Arial" w:eastAsia="Arial" w:hAnsi="Arial" w:cs="Arial"/>
          <w:spacing w:val="-1"/>
        </w:rPr>
        <w:t>l</w:t>
      </w:r>
      <w:r w:rsidDel="00450CCF">
        <w:rPr>
          <w:rFonts w:ascii="Arial" w:eastAsia="Arial" w:hAnsi="Arial" w:cs="Arial"/>
        </w:rPr>
        <w:t>ar</w:t>
      </w:r>
      <w:r w:rsidDel="00450CCF">
        <w:rPr>
          <w:rFonts w:ascii="Arial" w:eastAsia="Arial" w:hAnsi="Arial" w:cs="Arial"/>
          <w:spacing w:val="4"/>
        </w:rPr>
        <w:t xml:space="preserve"> </w:t>
      </w:r>
      <w:r w:rsidDel="00450CCF">
        <w:rPr>
          <w:rFonts w:ascii="Arial" w:eastAsia="Arial" w:hAnsi="Arial" w:cs="Arial"/>
          <w:spacing w:val="1"/>
        </w:rPr>
        <w:t>t</w:t>
      </w:r>
      <w:r w:rsidDel="00450CCF">
        <w:rPr>
          <w:rFonts w:ascii="Arial" w:eastAsia="Arial" w:hAnsi="Arial" w:cs="Arial"/>
          <w:spacing w:val="-2"/>
        </w:rPr>
        <w:t>y</w:t>
      </w:r>
      <w:r w:rsidDel="00450CCF">
        <w:rPr>
          <w:rFonts w:ascii="Arial" w:eastAsia="Arial" w:hAnsi="Arial" w:cs="Arial"/>
        </w:rPr>
        <w:t>pe</w:t>
      </w:r>
      <w:r w:rsidDel="00450CCF">
        <w:rPr>
          <w:rFonts w:ascii="Arial" w:eastAsia="Arial" w:hAnsi="Arial" w:cs="Arial"/>
          <w:spacing w:val="3"/>
        </w:rPr>
        <w:t xml:space="preserve"> </w:t>
      </w:r>
      <w:r w:rsidDel="00450CCF">
        <w:rPr>
          <w:rFonts w:ascii="Arial" w:eastAsia="Arial" w:hAnsi="Arial" w:cs="Arial"/>
          <w:spacing w:val="-3"/>
        </w:rPr>
        <w:t>o</w:t>
      </w:r>
      <w:r w:rsidDel="00450CCF">
        <w:rPr>
          <w:rFonts w:ascii="Arial" w:eastAsia="Arial" w:hAnsi="Arial" w:cs="Arial"/>
        </w:rPr>
        <w:t>f</w:t>
      </w:r>
      <w:r w:rsidDel="00450CCF">
        <w:rPr>
          <w:rFonts w:ascii="Arial" w:eastAsia="Arial" w:hAnsi="Arial" w:cs="Arial"/>
          <w:spacing w:val="6"/>
        </w:rPr>
        <w:t xml:space="preserve"> </w:t>
      </w:r>
      <w:r w:rsidDel="00450CCF">
        <w:rPr>
          <w:rFonts w:ascii="Arial" w:eastAsia="Arial" w:hAnsi="Arial" w:cs="Arial"/>
        </w:rPr>
        <w:t>s</w:t>
      </w:r>
      <w:r w:rsidDel="00450CCF">
        <w:rPr>
          <w:rFonts w:ascii="Arial" w:eastAsia="Arial" w:hAnsi="Arial" w:cs="Arial"/>
          <w:spacing w:val="-1"/>
        </w:rPr>
        <w:t>i</w:t>
      </w:r>
      <w:r w:rsidDel="00450CCF">
        <w:rPr>
          <w:rFonts w:ascii="Arial" w:eastAsia="Arial" w:hAnsi="Arial" w:cs="Arial"/>
          <w:spacing w:val="1"/>
        </w:rPr>
        <w:t>m</w:t>
      </w:r>
      <w:r w:rsidDel="00450CCF">
        <w:rPr>
          <w:rFonts w:ascii="Arial" w:eastAsia="Arial" w:hAnsi="Arial" w:cs="Arial"/>
        </w:rPr>
        <w:t>u</w:t>
      </w:r>
      <w:r w:rsidDel="00450CCF">
        <w:rPr>
          <w:rFonts w:ascii="Arial" w:eastAsia="Arial" w:hAnsi="Arial" w:cs="Arial"/>
          <w:spacing w:val="-1"/>
        </w:rPr>
        <w:t>l</w:t>
      </w:r>
      <w:r w:rsidDel="00450CCF">
        <w:rPr>
          <w:rFonts w:ascii="Arial" w:eastAsia="Arial" w:hAnsi="Arial" w:cs="Arial"/>
        </w:rPr>
        <w:t>a</w:t>
      </w:r>
      <w:r w:rsidDel="00450CCF">
        <w:rPr>
          <w:rFonts w:ascii="Arial" w:eastAsia="Arial" w:hAnsi="Arial" w:cs="Arial"/>
          <w:spacing w:val="-1"/>
        </w:rPr>
        <w:t>t</w:t>
      </w:r>
      <w:r w:rsidDel="00450CCF">
        <w:rPr>
          <w:rFonts w:ascii="Arial" w:eastAsia="Arial" w:hAnsi="Arial" w:cs="Arial"/>
        </w:rPr>
        <w:t>or</w:t>
      </w:r>
      <w:r w:rsidDel="00450CCF">
        <w:rPr>
          <w:rFonts w:ascii="Arial" w:eastAsia="Arial" w:hAnsi="Arial" w:cs="Arial"/>
          <w:spacing w:val="4"/>
        </w:rPr>
        <w:t xml:space="preserve"> </w:t>
      </w:r>
      <w:r w:rsidDel="00450CCF">
        <w:rPr>
          <w:rFonts w:ascii="Arial" w:eastAsia="Arial" w:hAnsi="Arial" w:cs="Arial"/>
        </w:rPr>
        <w:t>un</w:t>
      </w:r>
      <w:r w:rsidDel="00450CCF">
        <w:rPr>
          <w:rFonts w:ascii="Arial" w:eastAsia="Arial" w:hAnsi="Arial" w:cs="Arial"/>
          <w:spacing w:val="-3"/>
        </w:rPr>
        <w:t>d</w:t>
      </w:r>
      <w:r w:rsidDel="00450CCF">
        <w:rPr>
          <w:rFonts w:ascii="Arial" w:eastAsia="Arial" w:hAnsi="Arial" w:cs="Arial"/>
        </w:rPr>
        <w:t>er</w:t>
      </w:r>
      <w:r w:rsidDel="00450CCF">
        <w:rPr>
          <w:rFonts w:ascii="Arial" w:eastAsia="Arial" w:hAnsi="Arial" w:cs="Arial"/>
          <w:spacing w:val="4"/>
        </w:rPr>
        <w:t xml:space="preserve"> </w:t>
      </w:r>
      <w:r w:rsidDel="00450CCF">
        <w:rPr>
          <w:rFonts w:ascii="Arial" w:eastAsia="Arial" w:hAnsi="Arial" w:cs="Arial"/>
          <w:spacing w:val="1"/>
        </w:rPr>
        <w:t>t</w:t>
      </w:r>
      <w:r w:rsidDel="00450CCF">
        <w:rPr>
          <w:rFonts w:ascii="Arial" w:eastAsia="Arial" w:hAnsi="Arial" w:cs="Arial"/>
        </w:rPr>
        <w:t>he supe</w:t>
      </w:r>
      <w:r w:rsidDel="00450CCF">
        <w:rPr>
          <w:rFonts w:ascii="Arial" w:eastAsia="Arial" w:hAnsi="Arial" w:cs="Arial"/>
          <w:spacing w:val="1"/>
        </w:rPr>
        <w:t>r</w:t>
      </w:r>
      <w:r w:rsidDel="00450CCF">
        <w:rPr>
          <w:rFonts w:ascii="Arial" w:eastAsia="Arial" w:hAnsi="Arial" w:cs="Arial"/>
          <w:spacing w:val="-2"/>
        </w:rPr>
        <w:t>v</w:t>
      </w:r>
      <w:r w:rsidDel="00450CCF">
        <w:rPr>
          <w:rFonts w:ascii="Arial" w:eastAsia="Arial" w:hAnsi="Arial" w:cs="Arial"/>
          <w:spacing w:val="-1"/>
        </w:rPr>
        <w:t>i</w:t>
      </w:r>
      <w:r w:rsidDel="00450CCF">
        <w:rPr>
          <w:rFonts w:ascii="Arial" w:eastAsia="Arial" w:hAnsi="Arial" w:cs="Arial"/>
        </w:rPr>
        <w:t>s</w:t>
      </w:r>
      <w:r w:rsidDel="00450CCF">
        <w:rPr>
          <w:rFonts w:ascii="Arial" w:eastAsia="Arial" w:hAnsi="Arial" w:cs="Arial"/>
          <w:spacing w:val="-1"/>
        </w:rPr>
        <w:t>i</w:t>
      </w:r>
      <w:r w:rsidDel="00450CCF">
        <w:rPr>
          <w:rFonts w:ascii="Arial" w:eastAsia="Arial" w:hAnsi="Arial" w:cs="Arial"/>
        </w:rPr>
        <w:t>on,</w:t>
      </w:r>
      <w:r w:rsidDel="00450CCF">
        <w:rPr>
          <w:rFonts w:ascii="Arial" w:eastAsia="Arial" w:hAnsi="Arial" w:cs="Arial"/>
          <w:spacing w:val="4"/>
        </w:rPr>
        <w:t xml:space="preserve"> </w:t>
      </w:r>
      <w:r w:rsidDel="00450CCF">
        <w:rPr>
          <w:rFonts w:ascii="Arial" w:eastAsia="Arial" w:hAnsi="Arial" w:cs="Arial"/>
          <w:spacing w:val="1"/>
        </w:rPr>
        <w:t>t</w:t>
      </w:r>
      <w:r w:rsidDel="00450CCF">
        <w:rPr>
          <w:rFonts w:ascii="Arial" w:eastAsia="Arial" w:hAnsi="Arial" w:cs="Arial"/>
        </w:rPr>
        <w:t xml:space="preserve">o </w:t>
      </w:r>
      <w:r w:rsidDel="00450CCF">
        <w:rPr>
          <w:rFonts w:ascii="Arial" w:eastAsia="Arial" w:hAnsi="Arial" w:cs="Arial"/>
          <w:spacing w:val="1"/>
        </w:rPr>
        <w:t>t</w:t>
      </w:r>
      <w:r w:rsidDel="00450CCF">
        <w:rPr>
          <w:rFonts w:ascii="Arial" w:eastAsia="Arial" w:hAnsi="Arial" w:cs="Arial"/>
        </w:rPr>
        <w:t>he sa</w:t>
      </w:r>
      <w:r w:rsidDel="00450CCF">
        <w:rPr>
          <w:rFonts w:ascii="Arial" w:eastAsia="Arial" w:hAnsi="Arial" w:cs="Arial"/>
          <w:spacing w:val="1"/>
        </w:rPr>
        <w:t>t</w:t>
      </w:r>
      <w:r w:rsidDel="00450CCF">
        <w:rPr>
          <w:rFonts w:ascii="Arial" w:eastAsia="Arial" w:hAnsi="Arial" w:cs="Arial"/>
          <w:spacing w:val="-1"/>
        </w:rPr>
        <w:t>i</w:t>
      </w:r>
      <w:r w:rsidDel="00450CCF">
        <w:rPr>
          <w:rFonts w:ascii="Arial" w:eastAsia="Arial" w:hAnsi="Arial" w:cs="Arial"/>
          <w:spacing w:val="-2"/>
        </w:rPr>
        <w:t>s</w:t>
      </w:r>
      <w:r w:rsidDel="00450CCF">
        <w:rPr>
          <w:rFonts w:ascii="Arial" w:eastAsia="Arial" w:hAnsi="Arial" w:cs="Arial"/>
          <w:spacing w:val="3"/>
        </w:rPr>
        <w:t>f</w:t>
      </w:r>
      <w:r w:rsidDel="00450CCF">
        <w:rPr>
          <w:rFonts w:ascii="Arial" w:eastAsia="Arial" w:hAnsi="Arial" w:cs="Arial"/>
        </w:rPr>
        <w:t>a</w:t>
      </w:r>
      <w:r w:rsidDel="00450CCF">
        <w:rPr>
          <w:rFonts w:ascii="Arial" w:eastAsia="Arial" w:hAnsi="Arial" w:cs="Arial"/>
          <w:spacing w:val="-2"/>
        </w:rPr>
        <w:t>c</w:t>
      </w:r>
      <w:r w:rsidDel="00450CCF">
        <w:rPr>
          <w:rFonts w:ascii="Arial" w:eastAsia="Arial" w:hAnsi="Arial" w:cs="Arial"/>
          <w:spacing w:val="1"/>
        </w:rPr>
        <w:t>t</w:t>
      </w:r>
      <w:r w:rsidDel="00450CCF">
        <w:rPr>
          <w:rFonts w:ascii="Arial" w:eastAsia="Arial" w:hAnsi="Arial" w:cs="Arial"/>
          <w:spacing w:val="-1"/>
        </w:rPr>
        <w:t>i</w:t>
      </w:r>
      <w:r w:rsidDel="00450CCF">
        <w:rPr>
          <w:rFonts w:ascii="Arial" w:eastAsia="Arial" w:hAnsi="Arial" w:cs="Arial"/>
        </w:rPr>
        <w:t xml:space="preserve">on </w:t>
      </w:r>
      <w:r w:rsidDel="00450CCF">
        <w:rPr>
          <w:rFonts w:ascii="Arial" w:eastAsia="Arial" w:hAnsi="Arial" w:cs="Arial"/>
          <w:spacing w:val="-3"/>
        </w:rPr>
        <w:t>o</w:t>
      </w:r>
      <w:r w:rsidDel="00450CCF">
        <w:rPr>
          <w:rFonts w:ascii="Arial" w:eastAsia="Arial" w:hAnsi="Arial" w:cs="Arial"/>
        </w:rPr>
        <w:t>f an</w:t>
      </w:r>
      <w:r w:rsidDel="00450CCF">
        <w:rPr>
          <w:rFonts w:ascii="Arial" w:eastAsia="Arial" w:hAnsi="Arial" w:cs="Arial"/>
          <w:spacing w:val="1"/>
        </w:rPr>
        <w:t xml:space="preserve"> </w:t>
      </w:r>
      <w:r w:rsidDel="00450CCF">
        <w:rPr>
          <w:rFonts w:ascii="Arial" w:eastAsia="Arial" w:hAnsi="Arial" w:cs="Arial"/>
        </w:rPr>
        <w:t>e</w:t>
      </w:r>
      <w:r w:rsidDel="00450CCF">
        <w:rPr>
          <w:rFonts w:ascii="Arial" w:eastAsia="Arial" w:hAnsi="Arial" w:cs="Arial"/>
          <w:spacing w:val="-2"/>
        </w:rPr>
        <w:t>x</w:t>
      </w:r>
      <w:r w:rsidDel="00450CCF">
        <w:rPr>
          <w:rFonts w:ascii="Arial" w:eastAsia="Arial" w:hAnsi="Arial" w:cs="Arial"/>
        </w:rPr>
        <w:t>pe</w:t>
      </w:r>
      <w:r w:rsidDel="00450CCF">
        <w:rPr>
          <w:rFonts w:ascii="Arial" w:eastAsia="Arial" w:hAnsi="Arial" w:cs="Arial"/>
          <w:spacing w:val="1"/>
        </w:rPr>
        <w:t>r</w:t>
      </w:r>
      <w:r w:rsidDel="00450CCF">
        <w:rPr>
          <w:rFonts w:ascii="Arial" w:eastAsia="Arial" w:hAnsi="Arial" w:cs="Arial"/>
          <w:spacing w:val="-1"/>
        </w:rPr>
        <w:t>i</w:t>
      </w:r>
      <w:r w:rsidDel="00450CCF">
        <w:rPr>
          <w:rFonts w:ascii="Arial" w:eastAsia="Arial" w:hAnsi="Arial" w:cs="Arial"/>
        </w:rPr>
        <w:t>enced</w:t>
      </w:r>
      <w:r w:rsidDel="00450CCF">
        <w:rPr>
          <w:rFonts w:ascii="Arial" w:eastAsia="Arial" w:hAnsi="Arial" w:cs="Arial"/>
          <w:spacing w:val="1"/>
        </w:rPr>
        <w:t xml:space="preserve"> </w:t>
      </w:r>
      <w:r w:rsidDel="00450CCF">
        <w:rPr>
          <w:rFonts w:ascii="Arial" w:eastAsia="Arial" w:hAnsi="Arial" w:cs="Arial"/>
        </w:rPr>
        <w:t>assess</w:t>
      </w:r>
      <w:r w:rsidDel="00450CCF">
        <w:rPr>
          <w:rFonts w:ascii="Arial" w:eastAsia="Arial" w:hAnsi="Arial" w:cs="Arial"/>
          <w:spacing w:val="-3"/>
        </w:rPr>
        <w:t>o</w:t>
      </w:r>
      <w:r w:rsidDel="00450CCF">
        <w:rPr>
          <w:rFonts w:ascii="Arial" w:eastAsia="Arial" w:hAnsi="Arial" w:cs="Arial"/>
          <w:spacing w:val="-2"/>
        </w:rPr>
        <w:t>r</w:t>
      </w:r>
      <w:r w:rsidDel="00450CCF">
        <w:rPr>
          <w:rFonts w:ascii="Arial" w:eastAsia="Arial" w:hAnsi="Arial" w:cs="Arial"/>
        </w:rPr>
        <w:t>.</w:t>
      </w:r>
    </w:p>
    <w:p w:rsidR="00B616BB" w:rsidRDefault="00B616BB">
      <w:pPr>
        <w:spacing w:before="37" w:after="0" w:line="252" w:lineRule="exact"/>
        <w:ind w:left="298" w:right="95"/>
        <w:rPr>
          <w:rFonts w:ascii="Arial" w:eastAsia="Arial" w:hAnsi="Arial" w:cs="Arial"/>
        </w:rPr>
      </w:pPr>
    </w:p>
    <w:p w:rsidR="00B616BB" w:rsidRDefault="00B616BB">
      <w:pPr>
        <w:spacing w:before="37" w:after="0" w:line="252" w:lineRule="exact"/>
        <w:ind w:left="298" w:right="95"/>
        <w:rPr>
          <w:ins w:id="135" w:author="Kerrie Abercrombie" w:date="2016-02-17T15:01:00Z"/>
          <w:rFonts w:ascii="Arial" w:eastAsia="Arial" w:hAnsi="Arial" w:cs="Arial"/>
        </w:rPr>
      </w:pPr>
    </w:p>
    <w:p w:rsidR="000A5570" w:rsidDel="003661FB" w:rsidRDefault="000A5570">
      <w:pPr>
        <w:spacing w:before="6" w:after="0" w:line="120" w:lineRule="exact"/>
        <w:rPr>
          <w:del w:id="136" w:author="Kerrie Abercrombie" w:date="2016-02-17T15:25:00Z"/>
          <w:sz w:val="12"/>
          <w:szCs w:val="12"/>
        </w:rPr>
      </w:pPr>
    </w:p>
    <w:p w:rsidR="000A5570" w:rsidDel="008A3636" w:rsidRDefault="000A5570">
      <w:pPr>
        <w:spacing w:after="0" w:line="252" w:lineRule="exact"/>
        <w:ind w:left="298" w:right="97"/>
        <w:jc w:val="both"/>
        <w:rPr>
          <w:del w:id="137" w:author="Kerrie Abercrombie" w:date="2016-02-17T15:00:00Z"/>
          <w:sz w:val="17"/>
          <w:szCs w:val="17"/>
        </w:rPr>
        <w:pPrChange w:id="138" w:author="Kerrie Abercrombie" w:date="2016-02-17T15:00:00Z">
          <w:pPr>
            <w:spacing w:before="8" w:after="0" w:line="170" w:lineRule="exact"/>
          </w:pPr>
        </w:pPrChange>
      </w:pPr>
    </w:p>
    <w:p w:rsidR="00450CCF" w:rsidRDefault="00450CCF">
      <w:pPr>
        <w:spacing w:after="0" w:line="200" w:lineRule="exact"/>
        <w:rPr>
          <w:ins w:id="139" w:author="Kerrie Abercrombie" w:date="2016-02-17T14:49:00Z"/>
          <w:sz w:val="20"/>
          <w:szCs w:val="20"/>
        </w:rPr>
      </w:pPr>
    </w:p>
    <w:p w:rsidR="00450CCF" w:rsidRDefault="00450CCF">
      <w:pPr>
        <w:spacing w:after="0" w:line="200" w:lineRule="exact"/>
        <w:rPr>
          <w:ins w:id="140" w:author="Kerrie Abercrombie" w:date="2016-02-17T14:49:00Z"/>
          <w:sz w:val="20"/>
          <w:szCs w:val="20"/>
        </w:rPr>
      </w:pPr>
    </w:p>
    <w:p w:rsidR="00450CCF" w:rsidRDefault="00450CCF">
      <w:pPr>
        <w:spacing w:after="0" w:line="200" w:lineRule="exact"/>
        <w:rPr>
          <w:sz w:val="20"/>
          <w:szCs w:val="20"/>
        </w:rPr>
      </w:pPr>
    </w:p>
    <w:p w:rsidR="000A5570" w:rsidRDefault="000A5570">
      <w:pPr>
        <w:spacing w:after="0" w:line="200" w:lineRule="exact"/>
        <w:rPr>
          <w:sz w:val="20"/>
          <w:szCs w:val="20"/>
        </w:rPr>
      </w:pPr>
    </w:p>
    <w:p w:rsidR="000A5570" w:rsidRDefault="00071E95">
      <w:pPr>
        <w:tabs>
          <w:tab w:val="left" w:pos="860"/>
        </w:tabs>
        <w:spacing w:before="29" w:after="0" w:line="271" w:lineRule="exact"/>
        <w:ind w:left="298" w:right="-20"/>
        <w:rPr>
          <w:rFonts w:ascii="Arial" w:eastAsia="Arial" w:hAnsi="Arial" w:cs="Arial"/>
          <w:sz w:val="24"/>
          <w:szCs w:val="24"/>
        </w:rPr>
      </w:pPr>
      <w:r>
        <w:pict>
          <v:group id="_x0000_s1387" style="position:absolute;left:0;text-align:left;margin-left:62.3pt;margin-top:-10.35pt;width:.1pt;height:56.5pt;z-index:-251659776;mso-position-horizontal-relative:page" coordorigin="1246,-207" coordsize="2,1130">
            <v:shape id="_x0000_s1388" style="position:absolute;left:1246;top:-207;width:2;height:1130" coordorigin="1246,-207" coordsize="0,1130" path="m1246,-207r,1131e" filled="f" strokeweight=".82pt">
              <v:path arrowok="t"/>
            </v:shape>
            <w10:wrap anchorx="page"/>
          </v:group>
        </w:pict>
      </w:r>
      <w:r w:rsidR="00863EB5">
        <w:rPr>
          <w:rFonts w:ascii="Arial" w:eastAsia="Arial" w:hAnsi="Arial" w:cs="Arial"/>
          <w:b/>
          <w:bCs/>
          <w:strike/>
          <w:color w:val="818181"/>
          <w:spacing w:val="1"/>
          <w:position w:val="-1"/>
          <w:sz w:val="24"/>
          <w:szCs w:val="24"/>
        </w:rPr>
        <w:t>4</w:t>
      </w:r>
      <w:r w:rsidR="00863EB5">
        <w:rPr>
          <w:rFonts w:ascii="Arial" w:eastAsia="Arial" w:hAnsi="Arial" w:cs="Arial"/>
          <w:b/>
          <w:bCs/>
          <w:color w:val="818181"/>
          <w:position w:val="-1"/>
          <w:sz w:val="24"/>
          <w:szCs w:val="24"/>
          <w:u w:val="thick" w:color="818181"/>
        </w:rPr>
        <w:t xml:space="preserve">6 </w:t>
      </w:r>
      <w:r w:rsidR="00863EB5">
        <w:rPr>
          <w:rFonts w:ascii="Arial" w:eastAsia="Arial" w:hAnsi="Arial" w:cs="Arial"/>
          <w:b/>
          <w:bCs/>
          <w:color w:val="818181"/>
          <w:position w:val="-1"/>
          <w:sz w:val="24"/>
          <w:szCs w:val="24"/>
          <w:u w:val="thick" w:color="818181"/>
        </w:rPr>
        <w:tab/>
      </w:r>
      <w:r w:rsidR="00863EB5">
        <w:rPr>
          <w:rFonts w:ascii="Arial" w:eastAsia="Arial" w:hAnsi="Arial" w:cs="Arial"/>
          <w:b/>
          <w:bCs/>
          <w:color w:val="000000"/>
          <w:spacing w:val="1"/>
          <w:position w:val="-1"/>
          <w:sz w:val="24"/>
          <w:szCs w:val="24"/>
        </w:rPr>
        <w:t>SE</w:t>
      </w:r>
      <w:r w:rsidR="00863EB5">
        <w:rPr>
          <w:rFonts w:ascii="Arial" w:eastAsia="Arial" w:hAnsi="Arial" w:cs="Arial"/>
          <w:b/>
          <w:bCs/>
          <w:color w:val="000000"/>
          <w:position w:val="-1"/>
          <w:sz w:val="24"/>
          <w:szCs w:val="24"/>
        </w:rPr>
        <w:t>L</w:t>
      </w:r>
      <w:r w:rsidR="00863EB5">
        <w:rPr>
          <w:rFonts w:ascii="Arial" w:eastAsia="Arial" w:hAnsi="Arial" w:cs="Arial"/>
          <w:b/>
          <w:bCs/>
          <w:color w:val="000000"/>
          <w:spacing w:val="1"/>
          <w:position w:val="-1"/>
          <w:sz w:val="24"/>
          <w:szCs w:val="24"/>
        </w:rPr>
        <w:t>E</w:t>
      </w:r>
      <w:r w:rsidR="00863EB5">
        <w:rPr>
          <w:rFonts w:ascii="Arial" w:eastAsia="Arial" w:hAnsi="Arial" w:cs="Arial"/>
          <w:b/>
          <w:bCs/>
          <w:color w:val="000000"/>
          <w:position w:val="-1"/>
          <w:sz w:val="24"/>
          <w:szCs w:val="24"/>
        </w:rPr>
        <w:t>CTION</w:t>
      </w:r>
      <w:r w:rsidR="00863EB5">
        <w:rPr>
          <w:rFonts w:ascii="Arial" w:eastAsia="Arial" w:hAnsi="Arial" w:cs="Arial"/>
          <w:b/>
          <w:bCs/>
          <w:color w:val="000000"/>
          <w:spacing w:val="2"/>
          <w:position w:val="-1"/>
          <w:sz w:val="24"/>
          <w:szCs w:val="24"/>
        </w:rPr>
        <w:t xml:space="preserve"> </w:t>
      </w:r>
      <w:r w:rsidR="00863EB5">
        <w:rPr>
          <w:rFonts w:ascii="Arial" w:eastAsia="Arial" w:hAnsi="Arial" w:cs="Arial"/>
          <w:b/>
          <w:bCs/>
          <w:color w:val="000000"/>
          <w:spacing w:val="-5"/>
          <w:position w:val="-1"/>
          <w:sz w:val="24"/>
          <w:szCs w:val="24"/>
        </w:rPr>
        <w:t>A</w:t>
      </w:r>
      <w:r w:rsidR="00863EB5">
        <w:rPr>
          <w:rFonts w:ascii="Arial" w:eastAsia="Arial" w:hAnsi="Arial" w:cs="Arial"/>
          <w:b/>
          <w:bCs/>
          <w:color w:val="000000"/>
          <w:position w:val="-1"/>
          <w:sz w:val="24"/>
          <w:szCs w:val="24"/>
        </w:rPr>
        <w:t>ND R</w:t>
      </w:r>
      <w:r w:rsidR="00863EB5">
        <w:rPr>
          <w:rFonts w:ascii="Arial" w:eastAsia="Arial" w:hAnsi="Arial" w:cs="Arial"/>
          <w:b/>
          <w:bCs/>
          <w:color w:val="000000"/>
          <w:spacing w:val="1"/>
          <w:position w:val="-1"/>
          <w:sz w:val="24"/>
          <w:szCs w:val="24"/>
        </w:rPr>
        <w:t>E</w:t>
      </w:r>
      <w:r w:rsidR="00863EB5">
        <w:rPr>
          <w:rFonts w:ascii="Arial" w:eastAsia="Arial" w:hAnsi="Arial" w:cs="Arial"/>
          <w:b/>
          <w:bCs/>
          <w:color w:val="000000"/>
          <w:position w:val="-1"/>
          <w:sz w:val="24"/>
          <w:szCs w:val="24"/>
        </w:rPr>
        <w:t>CRUIT</w:t>
      </w:r>
      <w:r w:rsidR="00863EB5">
        <w:rPr>
          <w:rFonts w:ascii="Arial" w:eastAsia="Arial" w:hAnsi="Arial" w:cs="Arial"/>
          <w:b/>
          <w:bCs/>
          <w:color w:val="000000"/>
          <w:spacing w:val="-1"/>
          <w:position w:val="-1"/>
          <w:sz w:val="24"/>
          <w:szCs w:val="24"/>
        </w:rPr>
        <w:t>M</w:t>
      </w:r>
      <w:r w:rsidR="00863EB5">
        <w:rPr>
          <w:rFonts w:ascii="Arial" w:eastAsia="Arial" w:hAnsi="Arial" w:cs="Arial"/>
          <w:b/>
          <w:bCs/>
          <w:color w:val="000000"/>
          <w:spacing w:val="1"/>
          <w:position w:val="-1"/>
          <w:sz w:val="24"/>
          <w:szCs w:val="24"/>
        </w:rPr>
        <w:t>E</w:t>
      </w:r>
      <w:r w:rsidR="00863EB5">
        <w:rPr>
          <w:rFonts w:ascii="Arial" w:eastAsia="Arial" w:hAnsi="Arial" w:cs="Arial"/>
          <w:b/>
          <w:bCs/>
          <w:color w:val="000000"/>
          <w:position w:val="-1"/>
          <w:sz w:val="24"/>
          <w:szCs w:val="24"/>
        </w:rPr>
        <w:t>NT</w:t>
      </w:r>
    </w:p>
    <w:p w:rsidR="000A5570" w:rsidRDefault="000A5570">
      <w:pPr>
        <w:spacing w:before="12" w:after="0" w:line="200" w:lineRule="exact"/>
        <w:rPr>
          <w:sz w:val="20"/>
          <w:szCs w:val="20"/>
        </w:rPr>
      </w:pPr>
    </w:p>
    <w:p w:rsidR="000A5570" w:rsidRDefault="00863EB5">
      <w:pPr>
        <w:spacing w:before="32" w:after="0" w:line="240" w:lineRule="auto"/>
        <w:ind w:left="298" w:right="6510"/>
        <w:jc w:val="both"/>
        <w:rPr>
          <w:rFonts w:ascii="Arial" w:eastAsia="Arial" w:hAnsi="Arial" w:cs="Arial"/>
        </w:rPr>
      </w:pPr>
      <w:r>
        <w:rPr>
          <w:rFonts w:ascii="Arial" w:eastAsia="Arial" w:hAnsi="Arial" w:cs="Arial"/>
          <w:b/>
          <w:bCs/>
          <w:strike/>
          <w:color w:val="818181"/>
        </w:rPr>
        <w:t>4</w:t>
      </w:r>
      <w:r>
        <w:rPr>
          <w:rFonts w:ascii="Arial" w:eastAsia="Arial" w:hAnsi="Arial" w:cs="Arial"/>
          <w:b/>
          <w:bCs/>
          <w:strike/>
          <w:color w:val="818181"/>
          <w:spacing w:val="1"/>
        </w:rPr>
        <w:t>.</w:t>
      </w:r>
      <w:r>
        <w:rPr>
          <w:rFonts w:ascii="Arial" w:eastAsia="Arial" w:hAnsi="Arial" w:cs="Arial"/>
          <w:b/>
          <w:bCs/>
          <w:strike/>
          <w:color w:val="818181"/>
        </w:rPr>
        <w:t>1</w:t>
      </w:r>
      <w:r>
        <w:rPr>
          <w:rFonts w:ascii="Arial" w:eastAsia="Arial" w:hAnsi="Arial" w:cs="Arial"/>
          <w:b/>
          <w:bCs/>
          <w:color w:val="818181"/>
          <w:u w:val="thick" w:color="818181"/>
        </w:rPr>
        <w:t>6</w:t>
      </w:r>
      <w:r>
        <w:rPr>
          <w:rFonts w:ascii="Arial" w:eastAsia="Arial" w:hAnsi="Arial" w:cs="Arial"/>
          <w:b/>
          <w:bCs/>
          <w:color w:val="818181"/>
          <w:spacing w:val="1"/>
          <w:u w:val="thick" w:color="818181"/>
        </w:rPr>
        <w:t>.</w:t>
      </w:r>
      <w:r>
        <w:rPr>
          <w:rFonts w:ascii="Arial" w:eastAsia="Arial" w:hAnsi="Arial" w:cs="Arial"/>
          <w:b/>
          <w:bCs/>
          <w:color w:val="818181"/>
          <w:u w:val="thick" w:color="818181"/>
        </w:rPr>
        <w:t xml:space="preserve">1    </w:t>
      </w:r>
      <w:r>
        <w:rPr>
          <w:rFonts w:ascii="Arial" w:eastAsia="Arial" w:hAnsi="Arial" w:cs="Arial"/>
          <w:b/>
          <w:bCs/>
          <w:color w:val="000000"/>
          <w:spacing w:val="-1"/>
        </w:rPr>
        <w:t>E</w:t>
      </w:r>
      <w:r>
        <w:rPr>
          <w:rFonts w:ascii="Arial" w:eastAsia="Arial" w:hAnsi="Arial" w:cs="Arial"/>
          <w:b/>
          <w:bCs/>
          <w:color w:val="000000"/>
        </w:rPr>
        <w:t>n</w:t>
      </w:r>
      <w:r>
        <w:rPr>
          <w:rFonts w:ascii="Arial" w:eastAsia="Arial" w:hAnsi="Arial" w:cs="Arial"/>
          <w:b/>
          <w:bCs/>
          <w:color w:val="000000"/>
          <w:spacing w:val="1"/>
        </w:rPr>
        <w:t>t</w:t>
      </w:r>
      <w:r>
        <w:rPr>
          <w:rFonts w:ascii="Arial" w:eastAsia="Arial" w:hAnsi="Arial" w:cs="Arial"/>
          <w:b/>
          <w:bCs/>
          <w:color w:val="000000"/>
        </w:rPr>
        <w:t>ry</w:t>
      </w:r>
      <w:r>
        <w:rPr>
          <w:rFonts w:ascii="Arial" w:eastAsia="Arial" w:hAnsi="Arial" w:cs="Arial"/>
          <w:b/>
          <w:bCs/>
          <w:color w:val="000000"/>
          <w:spacing w:val="-4"/>
        </w:rPr>
        <w:t xml:space="preserve"> </w:t>
      </w:r>
      <w:r>
        <w:rPr>
          <w:rFonts w:ascii="Arial" w:eastAsia="Arial" w:hAnsi="Arial" w:cs="Arial"/>
          <w:b/>
          <w:bCs/>
          <w:color w:val="000000"/>
          <w:spacing w:val="-1"/>
        </w:rPr>
        <w:t>R</w:t>
      </w:r>
      <w:r>
        <w:rPr>
          <w:rFonts w:ascii="Arial" w:eastAsia="Arial" w:hAnsi="Arial" w:cs="Arial"/>
          <w:b/>
          <w:bCs/>
          <w:color w:val="000000"/>
        </w:rPr>
        <w:t>equ</w:t>
      </w:r>
      <w:r>
        <w:rPr>
          <w:rFonts w:ascii="Arial" w:eastAsia="Arial" w:hAnsi="Arial" w:cs="Arial"/>
          <w:b/>
          <w:bCs/>
          <w:color w:val="000000"/>
          <w:spacing w:val="1"/>
        </w:rPr>
        <w:t>i</w:t>
      </w:r>
      <w:r>
        <w:rPr>
          <w:rFonts w:ascii="Arial" w:eastAsia="Arial" w:hAnsi="Arial" w:cs="Arial"/>
          <w:b/>
          <w:bCs/>
          <w:color w:val="000000"/>
        </w:rPr>
        <w:t>remen</w:t>
      </w:r>
      <w:r>
        <w:rPr>
          <w:rFonts w:ascii="Arial" w:eastAsia="Arial" w:hAnsi="Arial" w:cs="Arial"/>
          <w:b/>
          <w:bCs/>
          <w:color w:val="000000"/>
          <w:spacing w:val="1"/>
        </w:rPr>
        <w:t>t</w:t>
      </w:r>
      <w:r>
        <w:rPr>
          <w:rFonts w:ascii="Arial" w:eastAsia="Arial" w:hAnsi="Arial" w:cs="Arial"/>
          <w:b/>
          <w:bCs/>
          <w:color w:val="000000"/>
        </w:rPr>
        <w:t>s</w:t>
      </w:r>
    </w:p>
    <w:p w:rsidR="000A5570" w:rsidRDefault="000A5570">
      <w:pPr>
        <w:spacing w:before="4" w:after="0" w:line="120" w:lineRule="exact"/>
        <w:rPr>
          <w:sz w:val="12"/>
          <w:szCs w:val="12"/>
        </w:rPr>
      </w:pPr>
    </w:p>
    <w:p w:rsidR="000A5570" w:rsidRDefault="00863EB5">
      <w:pPr>
        <w:spacing w:after="0" w:line="239" w:lineRule="auto"/>
        <w:ind w:left="298" w:right="95"/>
        <w:jc w:val="both"/>
        <w:rPr>
          <w:rFonts w:ascii="Arial" w:eastAsia="Arial" w:hAnsi="Arial" w:cs="Arial"/>
        </w:rPr>
      </w:pPr>
      <w:r>
        <w:rPr>
          <w:rFonts w:ascii="Arial" w:eastAsia="Arial" w:hAnsi="Arial" w:cs="Arial"/>
          <w:spacing w:val="-1"/>
        </w:rPr>
        <w:t>S</w:t>
      </w:r>
      <w:r>
        <w:rPr>
          <w:rFonts w:ascii="Arial" w:eastAsia="Arial" w:hAnsi="Arial" w:cs="Arial"/>
        </w:rPr>
        <w:t>ucces</w:t>
      </w:r>
      <w:r>
        <w:rPr>
          <w:rFonts w:ascii="Arial" w:eastAsia="Arial" w:hAnsi="Arial" w:cs="Arial"/>
          <w:spacing w:val="-2"/>
        </w:rPr>
        <w:t>s</w:t>
      </w:r>
      <w:r>
        <w:rPr>
          <w:rFonts w:ascii="Arial" w:eastAsia="Arial" w:hAnsi="Arial" w:cs="Arial"/>
          <w:spacing w:val="3"/>
        </w:rPr>
        <w:t>f</w:t>
      </w:r>
      <w:r>
        <w:rPr>
          <w:rFonts w:ascii="Arial" w:eastAsia="Arial" w:hAnsi="Arial" w:cs="Arial"/>
        </w:rPr>
        <w:t>ul</w:t>
      </w:r>
      <w:r>
        <w:rPr>
          <w:rFonts w:ascii="Arial" w:eastAsia="Arial" w:hAnsi="Arial" w:cs="Arial"/>
          <w:spacing w:val="29"/>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2"/>
        </w:rPr>
        <w:t>c</w:t>
      </w:r>
      <w:r>
        <w:rPr>
          <w:rFonts w:ascii="Arial" w:eastAsia="Arial" w:hAnsi="Arial" w:cs="Arial"/>
          <w:spacing w:val="1"/>
        </w:rPr>
        <w:t>r</w:t>
      </w:r>
      <w:r>
        <w:rPr>
          <w:rFonts w:ascii="Arial" w:eastAsia="Arial" w:hAnsi="Arial" w:cs="Arial"/>
        </w:rPr>
        <w:t>u</w:t>
      </w:r>
      <w:r>
        <w:rPr>
          <w:rFonts w:ascii="Arial" w:eastAsia="Arial" w:hAnsi="Arial" w:cs="Arial"/>
          <w:spacing w:val="-1"/>
        </w:rPr>
        <w:t>i</w:t>
      </w:r>
      <w:r>
        <w:rPr>
          <w:rFonts w:ascii="Arial" w:eastAsia="Arial" w:hAnsi="Arial" w:cs="Arial"/>
          <w:spacing w:val="1"/>
        </w:rPr>
        <w:t>tm</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29"/>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33"/>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S</w:t>
      </w:r>
      <w:r>
        <w:rPr>
          <w:rFonts w:ascii="Arial" w:eastAsia="Arial" w:hAnsi="Arial" w:cs="Arial"/>
          <w:spacing w:val="27"/>
        </w:rPr>
        <w:t xml:space="preserve"> </w:t>
      </w:r>
      <w:r>
        <w:rPr>
          <w:rFonts w:ascii="Arial" w:eastAsia="Arial" w:hAnsi="Arial" w:cs="Arial"/>
          <w:spacing w:val="1"/>
          <w:highlight w:val="yellow"/>
        </w:rPr>
        <w:t>O</w:t>
      </w:r>
      <w:r>
        <w:rPr>
          <w:rFonts w:ascii="Arial" w:eastAsia="Arial" w:hAnsi="Arial" w:cs="Arial"/>
          <w:highlight w:val="yellow"/>
        </w:rPr>
        <w:t>pe</w:t>
      </w:r>
      <w:r>
        <w:rPr>
          <w:rFonts w:ascii="Arial" w:eastAsia="Arial" w:hAnsi="Arial" w:cs="Arial"/>
          <w:spacing w:val="1"/>
          <w:highlight w:val="yellow"/>
        </w:rPr>
        <w:t>r</w:t>
      </w:r>
      <w:r>
        <w:rPr>
          <w:rFonts w:ascii="Arial" w:eastAsia="Arial" w:hAnsi="Arial" w:cs="Arial"/>
          <w:spacing w:val="-3"/>
          <w:highlight w:val="yellow"/>
        </w:rPr>
        <w:t>a</w:t>
      </w:r>
      <w:r>
        <w:rPr>
          <w:rFonts w:ascii="Arial" w:eastAsia="Arial" w:hAnsi="Arial" w:cs="Arial"/>
          <w:spacing w:val="1"/>
          <w:highlight w:val="yellow"/>
        </w:rPr>
        <w:t>t</w:t>
      </w:r>
      <w:r>
        <w:rPr>
          <w:rFonts w:ascii="Arial" w:eastAsia="Arial" w:hAnsi="Arial" w:cs="Arial"/>
          <w:highlight w:val="yellow"/>
        </w:rPr>
        <w:t>o</w:t>
      </w:r>
      <w:r>
        <w:rPr>
          <w:rFonts w:ascii="Arial" w:eastAsia="Arial" w:hAnsi="Arial" w:cs="Arial"/>
          <w:spacing w:val="1"/>
          <w:highlight w:val="yellow"/>
        </w:rPr>
        <w:t>r</w:t>
      </w:r>
      <w:r>
        <w:rPr>
          <w:rFonts w:ascii="Arial" w:eastAsia="Arial" w:hAnsi="Arial" w:cs="Arial"/>
          <w:highlight w:val="yellow"/>
        </w:rPr>
        <w:t>s</w:t>
      </w:r>
      <w:r>
        <w:rPr>
          <w:rFonts w:ascii="Arial" w:eastAsia="Arial" w:hAnsi="Arial" w:cs="Arial"/>
          <w:spacing w:val="28"/>
        </w:rPr>
        <w:t xml:space="preserve"> </w:t>
      </w:r>
      <w:r>
        <w:rPr>
          <w:rFonts w:ascii="Arial" w:eastAsia="Arial" w:hAnsi="Arial" w:cs="Arial"/>
          <w:spacing w:val="1"/>
        </w:rPr>
        <w:t>(</w:t>
      </w:r>
      <w:r>
        <w:rPr>
          <w:rFonts w:ascii="Arial" w:eastAsia="Arial" w:hAnsi="Arial" w:cs="Arial"/>
        </w:rPr>
        <w:t>de</w:t>
      </w:r>
      <w:r>
        <w:rPr>
          <w:rFonts w:ascii="Arial" w:eastAsia="Arial" w:hAnsi="Arial" w:cs="Arial"/>
          <w:spacing w:val="-1"/>
        </w:rPr>
        <w:t>l</w:t>
      </w:r>
      <w:r>
        <w:rPr>
          <w:rFonts w:ascii="Arial" w:eastAsia="Arial" w:hAnsi="Arial" w:cs="Arial"/>
        </w:rPr>
        <w:t>e</w:t>
      </w:r>
      <w:r>
        <w:rPr>
          <w:rFonts w:ascii="Arial" w:eastAsia="Arial" w:hAnsi="Arial" w:cs="Arial"/>
          <w:spacing w:val="-1"/>
        </w:rPr>
        <w:t>t</w:t>
      </w:r>
      <w:r>
        <w:rPr>
          <w:rFonts w:ascii="Arial" w:eastAsia="Arial" w:hAnsi="Arial" w:cs="Arial"/>
        </w:rPr>
        <w:t>e</w:t>
      </w:r>
      <w:r>
        <w:rPr>
          <w:rFonts w:ascii="Arial" w:eastAsia="Arial" w:hAnsi="Arial" w:cs="Arial"/>
          <w:spacing w:val="30"/>
        </w:rPr>
        <w:t xml:space="preserve"> </w:t>
      </w:r>
      <w:r>
        <w:rPr>
          <w:rFonts w:ascii="Arial" w:eastAsia="Arial" w:hAnsi="Arial" w:cs="Arial"/>
        </w:rPr>
        <w:t>ope</w:t>
      </w:r>
      <w:r>
        <w:rPr>
          <w:rFonts w:ascii="Arial" w:eastAsia="Arial" w:hAnsi="Arial" w:cs="Arial"/>
          <w:spacing w:val="1"/>
        </w:rPr>
        <w:t>r</w:t>
      </w:r>
      <w:r>
        <w:rPr>
          <w:rFonts w:ascii="Arial" w:eastAsia="Arial" w:hAnsi="Arial" w:cs="Arial"/>
        </w:rPr>
        <w:t>a</w:t>
      </w:r>
      <w:r>
        <w:rPr>
          <w:rFonts w:ascii="Arial" w:eastAsia="Arial" w:hAnsi="Arial" w:cs="Arial"/>
          <w:spacing w:val="1"/>
        </w:rPr>
        <w:t>t</w:t>
      </w:r>
      <w:r>
        <w:rPr>
          <w:rFonts w:ascii="Arial" w:eastAsia="Arial" w:hAnsi="Arial" w:cs="Arial"/>
        </w:rPr>
        <w:t>o</w:t>
      </w:r>
      <w:r>
        <w:rPr>
          <w:rFonts w:ascii="Arial" w:eastAsia="Arial" w:hAnsi="Arial" w:cs="Arial"/>
          <w:spacing w:val="-2"/>
        </w:rPr>
        <w:t>r</w:t>
      </w:r>
      <w:r>
        <w:rPr>
          <w:rFonts w:ascii="Arial" w:eastAsia="Arial" w:hAnsi="Arial" w:cs="Arial"/>
        </w:rPr>
        <w:t>)</w:t>
      </w:r>
      <w:r>
        <w:rPr>
          <w:rFonts w:ascii="Arial" w:eastAsia="Arial" w:hAnsi="Arial" w:cs="Arial"/>
          <w:spacing w:val="31"/>
        </w:rPr>
        <w:t xml:space="preserve"> </w:t>
      </w:r>
      <w:r>
        <w:rPr>
          <w:rFonts w:ascii="Arial" w:eastAsia="Arial" w:hAnsi="Arial" w:cs="Arial"/>
          <w:spacing w:val="-1"/>
          <w:highlight w:val="cyan"/>
        </w:rPr>
        <w:t>P</w:t>
      </w:r>
      <w:r>
        <w:rPr>
          <w:rFonts w:ascii="Arial" w:eastAsia="Arial" w:hAnsi="Arial" w:cs="Arial"/>
          <w:highlight w:val="cyan"/>
        </w:rPr>
        <w:t>e</w:t>
      </w:r>
      <w:r>
        <w:rPr>
          <w:rFonts w:ascii="Arial" w:eastAsia="Arial" w:hAnsi="Arial" w:cs="Arial"/>
          <w:spacing w:val="1"/>
          <w:highlight w:val="cyan"/>
        </w:rPr>
        <w:t>r</w:t>
      </w:r>
      <w:r>
        <w:rPr>
          <w:rFonts w:ascii="Arial" w:eastAsia="Arial" w:hAnsi="Arial" w:cs="Arial"/>
          <w:highlight w:val="cyan"/>
        </w:rPr>
        <w:t>sonnel</w:t>
      </w:r>
      <w:r>
        <w:rPr>
          <w:rFonts w:ascii="Arial" w:eastAsia="Arial" w:hAnsi="Arial" w:cs="Arial"/>
          <w:spacing w:val="30"/>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30"/>
        </w:rPr>
        <w:t xml:space="preserve"> </w:t>
      </w:r>
      <w:r>
        <w:rPr>
          <w:rFonts w:ascii="Arial" w:eastAsia="Arial" w:hAnsi="Arial" w:cs="Arial"/>
          <w:spacing w:val="-1"/>
        </w:rPr>
        <w:t>i</w:t>
      </w:r>
      <w:r>
        <w:rPr>
          <w:rFonts w:ascii="Arial" w:eastAsia="Arial" w:hAnsi="Arial" w:cs="Arial"/>
          <w:spacing w:val="1"/>
        </w:rPr>
        <w:t>m</w:t>
      </w:r>
      <w:r>
        <w:rPr>
          <w:rFonts w:ascii="Arial" w:eastAsia="Arial" w:hAnsi="Arial" w:cs="Arial"/>
        </w:rPr>
        <w:t>po</w:t>
      </w:r>
      <w:r>
        <w:rPr>
          <w:rFonts w:ascii="Arial" w:eastAsia="Arial" w:hAnsi="Arial" w:cs="Arial"/>
          <w:spacing w:val="1"/>
        </w:rPr>
        <w:t>rt</w:t>
      </w:r>
      <w:r>
        <w:rPr>
          <w:rFonts w:ascii="Arial" w:eastAsia="Arial" w:hAnsi="Arial" w:cs="Arial"/>
        </w:rPr>
        <w:t>a</w:t>
      </w:r>
      <w:r>
        <w:rPr>
          <w:rFonts w:ascii="Arial" w:eastAsia="Arial" w:hAnsi="Arial" w:cs="Arial"/>
          <w:spacing w:val="-3"/>
        </w:rPr>
        <w:t>n</w:t>
      </w:r>
      <w:r>
        <w:rPr>
          <w:rFonts w:ascii="Arial" w:eastAsia="Arial" w:hAnsi="Arial" w:cs="Arial"/>
        </w:rPr>
        <w:t>t</w:t>
      </w:r>
      <w:r>
        <w:rPr>
          <w:rFonts w:ascii="Arial" w:eastAsia="Arial" w:hAnsi="Arial" w:cs="Arial"/>
          <w:spacing w:val="3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0"/>
        </w:rPr>
        <w:t xml:space="preserve"> </w:t>
      </w:r>
      <w:r>
        <w:rPr>
          <w:rFonts w:ascii="Arial" w:eastAsia="Arial" w:hAnsi="Arial" w:cs="Arial"/>
        </w:rPr>
        <w:t>o</w:t>
      </w:r>
      <w:r>
        <w:rPr>
          <w:rFonts w:ascii="Arial" w:eastAsia="Arial" w:hAnsi="Arial" w:cs="Arial"/>
          <w:spacing w:val="1"/>
        </w:rPr>
        <w:t>r</w:t>
      </w:r>
      <w:r>
        <w:rPr>
          <w:rFonts w:ascii="Arial" w:eastAsia="Arial" w:hAnsi="Arial" w:cs="Arial"/>
        </w:rPr>
        <w:t>der</w:t>
      </w:r>
      <w:r>
        <w:rPr>
          <w:rFonts w:ascii="Arial" w:eastAsia="Arial" w:hAnsi="Arial" w:cs="Arial"/>
          <w:spacing w:val="31"/>
        </w:rPr>
        <w:t xml:space="preserve"> </w:t>
      </w:r>
      <w:r>
        <w:rPr>
          <w:rFonts w:ascii="Arial" w:eastAsia="Arial" w:hAnsi="Arial" w:cs="Arial"/>
          <w:spacing w:val="-1"/>
        </w:rPr>
        <w:t>t</w:t>
      </w:r>
      <w:r>
        <w:rPr>
          <w:rFonts w:ascii="Arial" w:eastAsia="Arial" w:hAnsi="Arial" w:cs="Arial"/>
        </w:rPr>
        <w:t xml:space="preserve">o </w:t>
      </w:r>
      <w:r>
        <w:rPr>
          <w:rFonts w:ascii="Arial" w:eastAsia="Arial" w:hAnsi="Arial" w:cs="Arial"/>
          <w:spacing w:val="1"/>
        </w:rPr>
        <w:t>m</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t</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5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49"/>
        </w:rPr>
        <w:t xml:space="preserve"> </w:t>
      </w:r>
      <w:r>
        <w:rPr>
          <w:rFonts w:ascii="Arial" w:eastAsia="Arial" w:hAnsi="Arial" w:cs="Arial"/>
          <w:spacing w:val="2"/>
        </w:rPr>
        <w:t>q</w:t>
      </w:r>
      <w:r>
        <w:rPr>
          <w:rFonts w:ascii="Arial" w:eastAsia="Arial" w:hAnsi="Arial" w:cs="Arial"/>
        </w:rPr>
        <w:t>ua</w:t>
      </w:r>
      <w:r>
        <w:rPr>
          <w:rFonts w:ascii="Arial" w:eastAsia="Arial" w:hAnsi="Arial" w:cs="Arial"/>
          <w:spacing w:val="-1"/>
        </w:rPr>
        <w:t>li</w:t>
      </w:r>
      <w:r>
        <w:rPr>
          <w:rFonts w:ascii="Arial" w:eastAsia="Arial" w:hAnsi="Arial" w:cs="Arial"/>
          <w:spacing w:val="1"/>
        </w:rPr>
        <w:t>t</w:t>
      </w:r>
      <w:r>
        <w:rPr>
          <w:rFonts w:ascii="Arial" w:eastAsia="Arial" w:hAnsi="Arial" w:cs="Arial"/>
        </w:rPr>
        <w:t>y</w:t>
      </w:r>
      <w:r>
        <w:rPr>
          <w:rFonts w:ascii="Arial" w:eastAsia="Arial" w:hAnsi="Arial" w:cs="Arial"/>
          <w:spacing w:val="49"/>
        </w:rPr>
        <w:t xml:space="preserve"> </w:t>
      </w:r>
      <w:r>
        <w:rPr>
          <w:rFonts w:ascii="Arial" w:eastAsia="Arial" w:hAnsi="Arial" w:cs="Arial"/>
        </w:rPr>
        <w:t>a</w:t>
      </w:r>
      <w:r>
        <w:rPr>
          <w:rFonts w:ascii="Arial" w:eastAsia="Arial" w:hAnsi="Arial" w:cs="Arial"/>
          <w:spacing w:val="-3"/>
        </w:rPr>
        <w:t>n</w:t>
      </w:r>
      <w:r>
        <w:rPr>
          <w:rFonts w:ascii="Arial" w:eastAsia="Arial" w:hAnsi="Arial" w:cs="Arial"/>
        </w:rPr>
        <w:t>d</w:t>
      </w:r>
      <w:r>
        <w:rPr>
          <w:rFonts w:ascii="Arial" w:eastAsia="Arial" w:hAnsi="Arial" w:cs="Arial"/>
          <w:spacing w:val="51"/>
        </w:rPr>
        <w:t xml:space="preserve"> </w:t>
      </w:r>
      <w:r>
        <w:rPr>
          <w:rFonts w:ascii="Arial" w:eastAsia="Arial" w:hAnsi="Arial" w:cs="Arial"/>
        </w:rPr>
        <w:t>capac</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49"/>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55"/>
        </w:rPr>
        <w:t xml:space="preserve"> </w:t>
      </w:r>
      <w:r>
        <w:rPr>
          <w:rFonts w:ascii="Arial" w:eastAsia="Arial" w:hAnsi="Arial" w:cs="Arial"/>
          <w:spacing w:val="-1"/>
        </w:rPr>
        <w:t>V</w:t>
      </w:r>
      <w:r>
        <w:rPr>
          <w:rFonts w:ascii="Arial" w:eastAsia="Arial" w:hAnsi="Arial" w:cs="Arial"/>
        </w:rPr>
        <w:t>essel</w:t>
      </w:r>
      <w:r>
        <w:rPr>
          <w:rFonts w:ascii="Arial" w:eastAsia="Arial" w:hAnsi="Arial" w:cs="Arial"/>
          <w:spacing w:val="48"/>
        </w:rPr>
        <w:t xml:space="preserve"> </w:t>
      </w:r>
      <w:r>
        <w:rPr>
          <w:rFonts w:ascii="Arial" w:eastAsia="Arial" w:hAnsi="Arial" w:cs="Arial"/>
          <w:spacing w:val="2"/>
        </w:rPr>
        <w:t>T</w:t>
      </w:r>
      <w:r>
        <w:rPr>
          <w:rFonts w:ascii="Arial" w:eastAsia="Arial" w:hAnsi="Arial" w:cs="Arial"/>
          <w:spacing w:val="-2"/>
        </w:rPr>
        <w:t>r</w:t>
      </w:r>
      <w:r>
        <w:rPr>
          <w:rFonts w:ascii="Arial" w:eastAsia="Arial" w:hAnsi="Arial" w:cs="Arial"/>
          <w:spacing w:val="-3"/>
        </w:rPr>
        <w:t>a</w:t>
      </w:r>
      <w:r>
        <w:rPr>
          <w:rFonts w:ascii="Arial" w:eastAsia="Arial" w:hAnsi="Arial" w:cs="Arial"/>
          <w:spacing w:val="1"/>
        </w:rPr>
        <w:t>f</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52"/>
        </w:rPr>
        <w:t xml:space="preserve"> </w:t>
      </w:r>
      <w:r>
        <w:rPr>
          <w:rFonts w:ascii="Arial" w:eastAsia="Arial" w:hAnsi="Arial" w:cs="Arial"/>
          <w:spacing w:val="-1"/>
        </w:rPr>
        <w:t>S</w:t>
      </w:r>
      <w:r>
        <w:rPr>
          <w:rFonts w:ascii="Arial" w:eastAsia="Arial" w:hAnsi="Arial" w:cs="Arial"/>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 xml:space="preserve">ces.  </w:t>
      </w:r>
      <w:r>
        <w:rPr>
          <w:rFonts w:ascii="Arial" w:eastAsia="Arial" w:hAnsi="Arial" w:cs="Arial"/>
          <w:spacing w:val="42"/>
        </w:rPr>
        <w:t xml:space="preserve"> </w:t>
      </w:r>
      <w:r>
        <w:rPr>
          <w:rFonts w:ascii="Arial" w:eastAsia="Arial" w:hAnsi="Arial" w:cs="Arial"/>
          <w:spacing w:val="2"/>
        </w:rPr>
        <w:t>T</w:t>
      </w:r>
      <w:r>
        <w:rPr>
          <w:rFonts w:ascii="Arial" w:eastAsia="Arial" w:hAnsi="Arial" w:cs="Arial"/>
        </w:rPr>
        <w:t>o</w:t>
      </w:r>
      <w:r>
        <w:rPr>
          <w:rFonts w:ascii="Arial" w:eastAsia="Arial" w:hAnsi="Arial" w:cs="Arial"/>
          <w:spacing w:val="49"/>
        </w:rPr>
        <w:t xml:space="preserve"> </w:t>
      </w:r>
      <w:r>
        <w:rPr>
          <w:rFonts w:ascii="Arial" w:eastAsia="Arial" w:hAnsi="Arial" w:cs="Arial"/>
        </w:rPr>
        <w:t>en</w:t>
      </w:r>
      <w:r>
        <w:rPr>
          <w:rFonts w:ascii="Arial" w:eastAsia="Arial" w:hAnsi="Arial" w:cs="Arial"/>
          <w:spacing w:val="-2"/>
        </w:rPr>
        <w:t>s</w:t>
      </w:r>
      <w:r>
        <w:rPr>
          <w:rFonts w:ascii="Arial" w:eastAsia="Arial" w:hAnsi="Arial" w:cs="Arial"/>
        </w:rPr>
        <w:t>u</w:t>
      </w:r>
      <w:r>
        <w:rPr>
          <w:rFonts w:ascii="Arial" w:eastAsia="Arial" w:hAnsi="Arial" w:cs="Arial"/>
          <w:spacing w:val="1"/>
        </w:rPr>
        <w:t>r</w:t>
      </w:r>
      <w:r>
        <w:rPr>
          <w:rFonts w:ascii="Arial" w:eastAsia="Arial" w:hAnsi="Arial" w:cs="Arial"/>
        </w:rPr>
        <w:t>e</w:t>
      </w:r>
      <w:r>
        <w:rPr>
          <w:rFonts w:ascii="Arial" w:eastAsia="Arial" w:hAnsi="Arial" w:cs="Arial"/>
          <w:spacing w:val="5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49"/>
        </w:rPr>
        <w:t xml:space="preserve"> </w:t>
      </w:r>
      <w:r>
        <w:rPr>
          <w:rFonts w:ascii="Arial" w:eastAsia="Arial" w:hAnsi="Arial" w:cs="Arial"/>
          <w:spacing w:val="2"/>
        </w:rPr>
        <w:t>q</w:t>
      </w:r>
      <w:r>
        <w:rPr>
          <w:rFonts w:ascii="Arial" w:eastAsia="Arial" w:hAnsi="Arial" w:cs="Arial"/>
        </w:rPr>
        <w:t>ua</w:t>
      </w:r>
      <w:r>
        <w:rPr>
          <w:rFonts w:ascii="Arial" w:eastAsia="Arial" w:hAnsi="Arial" w:cs="Arial"/>
          <w:spacing w:val="-1"/>
        </w:rPr>
        <w:t>li</w:t>
      </w:r>
      <w:r>
        <w:rPr>
          <w:rFonts w:ascii="Arial" w:eastAsia="Arial" w:hAnsi="Arial" w:cs="Arial"/>
          <w:spacing w:val="1"/>
        </w:rPr>
        <w:t>t</w:t>
      </w:r>
      <w:r>
        <w:rPr>
          <w:rFonts w:ascii="Arial" w:eastAsia="Arial" w:hAnsi="Arial" w:cs="Arial"/>
        </w:rPr>
        <w:t>y</w:t>
      </w:r>
      <w:r>
        <w:rPr>
          <w:rFonts w:ascii="Arial" w:eastAsia="Arial" w:hAnsi="Arial" w:cs="Arial"/>
          <w:spacing w:val="49"/>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52"/>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nees</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t</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3"/>
        </w:rPr>
        <w:t xml:space="preserve"> </w:t>
      </w:r>
      <w:r>
        <w:rPr>
          <w:rFonts w:ascii="Arial" w:eastAsia="Arial" w:hAnsi="Arial" w:cs="Arial"/>
          <w:spacing w:val="-2"/>
        </w:rPr>
        <w:t>c</w:t>
      </w:r>
      <w:r>
        <w:rPr>
          <w:rFonts w:ascii="Arial" w:eastAsia="Arial" w:hAnsi="Arial" w:cs="Arial"/>
          <w:spacing w:val="1"/>
        </w:rPr>
        <w:t>r</w:t>
      </w:r>
      <w:r>
        <w:rPr>
          <w:rFonts w:ascii="Arial" w:eastAsia="Arial" w:hAnsi="Arial" w:cs="Arial"/>
        </w:rPr>
        <w:t>uc</w:t>
      </w:r>
      <w:r>
        <w:rPr>
          <w:rFonts w:ascii="Arial" w:eastAsia="Arial" w:hAnsi="Arial" w:cs="Arial"/>
          <w:spacing w:val="-1"/>
        </w:rPr>
        <w:t>i</w:t>
      </w:r>
      <w:r>
        <w:rPr>
          <w:rFonts w:ascii="Arial" w:eastAsia="Arial" w:hAnsi="Arial" w:cs="Arial"/>
        </w:rPr>
        <w:t>al</w:t>
      </w:r>
      <w:r>
        <w:rPr>
          <w:rFonts w:ascii="Arial" w:eastAsia="Arial" w:hAnsi="Arial" w:cs="Arial"/>
          <w:spacing w:val="1"/>
        </w:rPr>
        <w:t xml:space="preserve"> t</w:t>
      </w:r>
      <w:r>
        <w:rPr>
          <w:rFonts w:ascii="Arial" w:eastAsia="Arial" w:hAnsi="Arial" w:cs="Arial"/>
        </w:rPr>
        <w:t>o use</w:t>
      </w:r>
      <w:r>
        <w:rPr>
          <w:rFonts w:ascii="Arial" w:eastAsia="Arial" w:hAnsi="Arial" w:cs="Arial"/>
          <w:spacing w:val="2"/>
        </w:rPr>
        <w:t xml:space="preserve"> </w:t>
      </w:r>
      <w:r>
        <w:rPr>
          <w:rFonts w:ascii="Arial" w:eastAsia="Arial" w:hAnsi="Arial" w:cs="Arial"/>
        </w:rPr>
        <w:t>app</w:t>
      </w:r>
      <w:r>
        <w:rPr>
          <w:rFonts w:ascii="Arial" w:eastAsia="Arial" w:hAnsi="Arial" w:cs="Arial"/>
          <w:spacing w:val="1"/>
        </w:rPr>
        <w:t>r</w:t>
      </w:r>
      <w:r>
        <w:rPr>
          <w:rFonts w:ascii="Arial" w:eastAsia="Arial" w:hAnsi="Arial" w:cs="Arial"/>
        </w:rPr>
        <w:t>o</w:t>
      </w:r>
      <w:r>
        <w:rPr>
          <w:rFonts w:ascii="Arial" w:eastAsia="Arial" w:hAnsi="Arial" w:cs="Arial"/>
          <w:spacing w:val="-3"/>
        </w:rPr>
        <w:t>p</w:t>
      </w:r>
      <w:r>
        <w:rPr>
          <w:rFonts w:ascii="Arial" w:eastAsia="Arial" w:hAnsi="Arial" w:cs="Arial"/>
          <w:spacing w:val="1"/>
        </w:rPr>
        <w:t>r</w:t>
      </w:r>
      <w:r>
        <w:rPr>
          <w:rFonts w:ascii="Arial" w:eastAsia="Arial" w:hAnsi="Arial" w:cs="Arial"/>
          <w:spacing w:val="-1"/>
        </w:rPr>
        <w:t>i</w:t>
      </w:r>
      <w:r>
        <w:rPr>
          <w:rFonts w:ascii="Arial" w:eastAsia="Arial" w:hAnsi="Arial" w:cs="Arial"/>
        </w:rPr>
        <w:t>a</w:t>
      </w:r>
      <w:r>
        <w:rPr>
          <w:rFonts w:ascii="Arial" w:eastAsia="Arial" w:hAnsi="Arial" w:cs="Arial"/>
          <w:spacing w:val="1"/>
        </w:rPr>
        <w:t>t</w:t>
      </w:r>
      <w:r>
        <w:rPr>
          <w:rFonts w:ascii="Arial" w:eastAsia="Arial" w:hAnsi="Arial" w:cs="Arial"/>
        </w:rPr>
        <w:t>e</w:t>
      </w:r>
      <w:r>
        <w:rPr>
          <w:rFonts w:ascii="Arial" w:eastAsia="Arial" w:hAnsi="Arial" w:cs="Arial"/>
          <w:spacing w:val="2"/>
        </w:rPr>
        <w:t xml:space="preserve"> </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spacing w:val="2"/>
        </w:rPr>
        <w:t>r</w:t>
      </w:r>
      <w:r>
        <w:rPr>
          <w:rFonts w:ascii="Arial" w:eastAsia="Arial" w:hAnsi="Arial" w:cs="Arial"/>
        </w:rPr>
        <w:t xml:space="preserve">y </w:t>
      </w:r>
      <w:r>
        <w:rPr>
          <w:rFonts w:ascii="Arial" w:eastAsia="Arial" w:hAnsi="Arial" w:cs="Arial"/>
          <w:spacing w:val="-2"/>
        </w:rPr>
        <w:t>r</w:t>
      </w:r>
      <w:r>
        <w:rPr>
          <w:rFonts w:ascii="Arial" w:eastAsia="Arial" w:hAnsi="Arial" w:cs="Arial"/>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spacing w:val="-3"/>
        </w:rPr>
        <w:t>e</w:t>
      </w:r>
      <w:r>
        <w:rPr>
          <w:rFonts w:ascii="Arial" w:eastAsia="Arial" w:hAnsi="Arial" w:cs="Arial"/>
          <w:spacing w:val="1"/>
        </w:rPr>
        <w:t>m</w:t>
      </w:r>
      <w:r>
        <w:rPr>
          <w:rFonts w:ascii="Arial" w:eastAsia="Arial" w:hAnsi="Arial" w:cs="Arial"/>
        </w:rPr>
        <w:t>en</w:t>
      </w:r>
      <w:r>
        <w:rPr>
          <w:rFonts w:ascii="Arial" w:eastAsia="Arial" w:hAnsi="Arial" w:cs="Arial"/>
          <w:spacing w:val="-1"/>
        </w:rPr>
        <w:t>t</w:t>
      </w:r>
      <w:r>
        <w:rPr>
          <w:rFonts w:ascii="Arial" w:eastAsia="Arial" w:hAnsi="Arial" w:cs="Arial"/>
        </w:rPr>
        <w:t>s</w:t>
      </w:r>
      <w:r>
        <w:rPr>
          <w:rFonts w:ascii="Arial" w:eastAsia="Arial" w:hAnsi="Arial" w:cs="Arial"/>
          <w:spacing w:val="3"/>
        </w:rPr>
        <w:t xml:space="preserve"> </w:t>
      </w:r>
      <w:r>
        <w:rPr>
          <w:rFonts w:ascii="Arial" w:eastAsia="Arial" w:hAnsi="Arial" w:cs="Arial"/>
        </w:rPr>
        <w:t xml:space="preserve">and </w:t>
      </w:r>
      <w:r>
        <w:rPr>
          <w:rFonts w:ascii="Arial" w:eastAsia="Arial" w:hAnsi="Arial" w:cs="Arial"/>
          <w:spacing w:val="1"/>
        </w:rPr>
        <w:t>f</w:t>
      </w:r>
      <w:r>
        <w:rPr>
          <w:rFonts w:ascii="Arial" w:eastAsia="Arial" w:hAnsi="Arial" w:cs="Arial"/>
        </w:rPr>
        <w:t>o</w:t>
      </w:r>
      <w:r>
        <w:rPr>
          <w:rFonts w:ascii="Arial" w:eastAsia="Arial" w:hAnsi="Arial" w:cs="Arial"/>
          <w:spacing w:val="-1"/>
        </w:rPr>
        <w:t>ll</w:t>
      </w:r>
      <w:r>
        <w:rPr>
          <w:rFonts w:ascii="Arial" w:eastAsia="Arial" w:hAnsi="Arial" w:cs="Arial"/>
        </w:rPr>
        <w:t>ow</w:t>
      </w:r>
      <w:r>
        <w:rPr>
          <w:rFonts w:ascii="Arial" w:eastAsia="Arial" w:hAnsi="Arial" w:cs="Arial"/>
          <w:spacing w:val="1"/>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3"/>
        </w:rPr>
        <w:t>o</w:t>
      </w:r>
      <w:r>
        <w:rPr>
          <w:rFonts w:ascii="Arial" w:eastAsia="Arial" w:hAnsi="Arial" w:cs="Arial"/>
          <w:spacing w:val="1"/>
        </w:rPr>
        <w:t>r</w:t>
      </w:r>
      <w:r>
        <w:rPr>
          <w:rFonts w:ascii="Arial" w:eastAsia="Arial" w:hAnsi="Arial" w:cs="Arial"/>
        </w:rPr>
        <w:t>o</w:t>
      </w:r>
      <w:r>
        <w:rPr>
          <w:rFonts w:ascii="Arial" w:eastAsia="Arial" w:hAnsi="Arial" w:cs="Arial"/>
          <w:spacing w:val="-3"/>
        </w:rPr>
        <w:t>u</w:t>
      </w:r>
      <w:r>
        <w:rPr>
          <w:rFonts w:ascii="Arial" w:eastAsia="Arial" w:hAnsi="Arial" w:cs="Arial"/>
          <w:spacing w:val="2"/>
        </w:rPr>
        <w:t>g</w:t>
      </w:r>
      <w:r>
        <w:rPr>
          <w:rFonts w:ascii="Arial" w:eastAsia="Arial" w:hAnsi="Arial" w:cs="Arial"/>
        </w:rPr>
        <w:t>h</w:t>
      </w:r>
      <w:r>
        <w:rPr>
          <w:rFonts w:ascii="Arial" w:eastAsia="Arial" w:hAnsi="Arial" w:cs="Arial"/>
          <w:spacing w:val="2"/>
        </w:rPr>
        <w:t xml:space="preserve"> </w:t>
      </w:r>
      <w:r>
        <w:rPr>
          <w:rFonts w:ascii="Arial" w:eastAsia="Arial" w:hAnsi="Arial" w:cs="Arial"/>
        </w:rPr>
        <w:t>se</w:t>
      </w:r>
      <w:r>
        <w:rPr>
          <w:rFonts w:ascii="Arial" w:eastAsia="Arial" w:hAnsi="Arial" w:cs="Arial"/>
          <w:spacing w:val="-1"/>
        </w:rPr>
        <w:t>l</w:t>
      </w:r>
      <w:r>
        <w:rPr>
          <w:rFonts w:ascii="Arial" w:eastAsia="Arial" w:hAnsi="Arial" w:cs="Arial"/>
        </w:rPr>
        <w:t>e</w:t>
      </w:r>
      <w:r>
        <w:rPr>
          <w:rFonts w:ascii="Arial" w:eastAsia="Arial" w:hAnsi="Arial" w:cs="Arial"/>
          <w:spacing w:val="-2"/>
        </w:rPr>
        <w:t>c</w:t>
      </w:r>
      <w:r>
        <w:rPr>
          <w:rFonts w:ascii="Arial" w:eastAsia="Arial" w:hAnsi="Arial" w:cs="Arial"/>
          <w:spacing w:val="1"/>
        </w:rPr>
        <w:t>t</w:t>
      </w:r>
      <w:r>
        <w:rPr>
          <w:rFonts w:ascii="Arial" w:eastAsia="Arial" w:hAnsi="Arial" w:cs="Arial"/>
          <w:spacing w:val="-1"/>
        </w:rPr>
        <w:t>i</w:t>
      </w:r>
      <w:r>
        <w:rPr>
          <w:rFonts w:ascii="Arial" w:eastAsia="Arial" w:hAnsi="Arial" w:cs="Arial"/>
          <w:spacing w:val="-3"/>
        </w:rPr>
        <w:t>o</w:t>
      </w:r>
      <w:r>
        <w:rPr>
          <w:rFonts w:ascii="Arial" w:eastAsia="Arial" w:hAnsi="Arial" w:cs="Arial"/>
        </w:rPr>
        <w:t>n p</w:t>
      </w:r>
      <w:r>
        <w:rPr>
          <w:rFonts w:ascii="Arial" w:eastAsia="Arial" w:hAnsi="Arial" w:cs="Arial"/>
          <w:spacing w:val="1"/>
        </w:rPr>
        <w:t>r</w:t>
      </w:r>
      <w:r>
        <w:rPr>
          <w:rFonts w:ascii="Arial" w:eastAsia="Arial" w:hAnsi="Arial" w:cs="Arial"/>
        </w:rPr>
        <w:t>oces</w:t>
      </w:r>
      <w:r>
        <w:rPr>
          <w:rFonts w:ascii="Arial" w:eastAsia="Arial" w:hAnsi="Arial" w:cs="Arial"/>
          <w:spacing w:val="-2"/>
        </w:rPr>
        <w:t>s</w:t>
      </w:r>
      <w:r>
        <w:rPr>
          <w:rFonts w:ascii="Arial" w:eastAsia="Arial" w:hAnsi="Arial" w:cs="Arial"/>
        </w:rPr>
        <w:t>.</w:t>
      </w:r>
    </w:p>
    <w:p w:rsidR="000A5570" w:rsidRDefault="000A5570">
      <w:pPr>
        <w:spacing w:before="9" w:after="0" w:line="110" w:lineRule="exact"/>
        <w:rPr>
          <w:sz w:val="11"/>
          <w:szCs w:val="11"/>
        </w:rPr>
      </w:pPr>
    </w:p>
    <w:p w:rsidR="000A5570" w:rsidRDefault="00863EB5">
      <w:pPr>
        <w:spacing w:after="0" w:line="241" w:lineRule="auto"/>
        <w:ind w:left="298" w:right="98"/>
        <w:jc w:val="both"/>
        <w:rPr>
          <w:rFonts w:ascii="Arial" w:eastAsia="Arial" w:hAnsi="Arial" w:cs="Arial"/>
        </w:rPr>
      </w:pP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m</w:t>
      </w:r>
      <w:r>
        <w:rPr>
          <w:rFonts w:ascii="Arial" w:eastAsia="Arial" w:hAnsi="Arial" w:cs="Arial"/>
        </w:rPr>
        <w:t>p</w:t>
      </w:r>
      <w:r>
        <w:rPr>
          <w:rFonts w:ascii="Arial" w:eastAsia="Arial" w:hAnsi="Arial" w:cs="Arial"/>
          <w:spacing w:val="-3"/>
        </w:rPr>
        <w:t>e</w:t>
      </w:r>
      <w:r>
        <w:rPr>
          <w:rFonts w:ascii="Arial" w:eastAsia="Arial" w:hAnsi="Arial" w:cs="Arial"/>
          <w:spacing w:val="1"/>
        </w:rPr>
        <w:t>t</w:t>
      </w:r>
      <w:r>
        <w:rPr>
          <w:rFonts w:ascii="Arial" w:eastAsia="Arial" w:hAnsi="Arial" w:cs="Arial"/>
        </w:rPr>
        <w:t>en</w:t>
      </w:r>
      <w:r>
        <w:rPr>
          <w:rFonts w:ascii="Arial" w:eastAsia="Arial" w:hAnsi="Arial" w:cs="Arial"/>
          <w:spacing w:val="-1"/>
        </w:rPr>
        <w:t>t</w:t>
      </w:r>
      <w:r>
        <w:rPr>
          <w:rFonts w:ascii="Arial" w:eastAsia="Arial" w:hAnsi="Arial" w:cs="Arial"/>
          <w:spacing w:val="1"/>
        </w:rPr>
        <w:t>/</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A</w:t>
      </w:r>
      <w:r>
        <w:rPr>
          <w:rFonts w:ascii="Arial" w:eastAsia="Arial" w:hAnsi="Arial" w:cs="Arial"/>
        </w:rPr>
        <w:t>u</w:t>
      </w:r>
      <w:r>
        <w:rPr>
          <w:rFonts w:ascii="Arial" w:eastAsia="Arial" w:hAnsi="Arial" w:cs="Arial"/>
          <w:spacing w:val="-1"/>
        </w:rPr>
        <w:t>t</w:t>
      </w:r>
      <w:r>
        <w:rPr>
          <w:rFonts w:ascii="Arial" w:eastAsia="Arial" w:hAnsi="Arial" w:cs="Arial"/>
        </w:rPr>
        <w:t>ho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rPr>
        <w:t>y shou</w:t>
      </w:r>
      <w:r>
        <w:rPr>
          <w:rFonts w:ascii="Arial" w:eastAsia="Arial" w:hAnsi="Arial" w:cs="Arial"/>
          <w:spacing w:val="-1"/>
        </w:rPr>
        <w:t>l</w:t>
      </w:r>
      <w:r>
        <w:rPr>
          <w:rFonts w:ascii="Arial" w:eastAsia="Arial" w:hAnsi="Arial" w:cs="Arial"/>
        </w:rPr>
        <w:t>d</w:t>
      </w:r>
      <w:r>
        <w:rPr>
          <w:rFonts w:ascii="Arial" w:eastAsia="Arial" w:hAnsi="Arial" w:cs="Arial"/>
          <w:spacing w:val="2"/>
        </w:rPr>
        <w:t xml:space="preserve"> </w:t>
      </w:r>
      <w:r>
        <w:rPr>
          <w:rFonts w:ascii="Arial" w:eastAsia="Arial" w:hAnsi="Arial" w:cs="Arial"/>
        </w:rPr>
        <w:t>set</w:t>
      </w:r>
      <w:r>
        <w:rPr>
          <w:rFonts w:ascii="Arial" w:eastAsia="Arial" w:hAnsi="Arial" w:cs="Arial"/>
          <w:spacing w:val="4"/>
        </w:rPr>
        <w:t xml:space="preserve"> </w:t>
      </w:r>
      <w:r>
        <w:rPr>
          <w:rFonts w:ascii="Arial" w:eastAsia="Arial" w:hAnsi="Arial" w:cs="Arial"/>
          <w:spacing w:val="1"/>
        </w:rPr>
        <w:t>m</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1"/>
        </w:rPr>
        <w:t>m</w:t>
      </w:r>
      <w:r>
        <w:rPr>
          <w:rFonts w:ascii="Arial" w:eastAsia="Arial" w:hAnsi="Arial" w:cs="Arial"/>
        </w:rPr>
        <w:t>um</w:t>
      </w:r>
      <w:r>
        <w:rPr>
          <w:rFonts w:ascii="Arial" w:eastAsia="Arial" w:hAnsi="Arial" w:cs="Arial"/>
          <w:spacing w:val="3"/>
        </w:rPr>
        <w:t xml:space="preserve"> </w:t>
      </w:r>
      <w:r>
        <w:rPr>
          <w:rFonts w:ascii="Arial" w:eastAsia="Arial" w:hAnsi="Arial" w:cs="Arial"/>
        </w:rPr>
        <w:t>en</w:t>
      </w:r>
      <w:r>
        <w:rPr>
          <w:rFonts w:ascii="Arial" w:eastAsia="Arial" w:hAnsi="Arial" w:cs="Arial"/>
          <w:spacing w:val="1"/>
        </w:rPr>
        <w:t>tr</w:t>
      </w:r>
      <w:r>
        <w:rPr>
          <w:rFonts w:ascii="Arial" w:eastAsia="Arial" w:hAnsi="Arial" w:cs="Arial"/>
        </w:rPr>
        <w:t xml:space="preserve">y </w:t>
      </w:r>
      <w:r>
        <w:rPr>
          <w:rFonts w:ascii="Arial" w:eastAsia="Arial" w:hAnsi="Arial" w:cs="Arial"/>
          <w:spacing w:val="1"/>
        </w:rPr>
        <w:t>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rPr>
        <w:t>e</w:t>
      </w:r>
      <w:r>
        <w:rPr>
          <w:rFonts w:ascii="Arial" w:eastAsia="Arial" w:hAnsi="Arial" w:cs="Arial"/>
          <w:spacing w:val="1"/>
        </w:rPr>
        <w:t>m</w:t>
      </w:r>
      <w:r>
        <w:rPr>
          <w:rFonts w:ascii="Arial" w:eastAsia="Arial" w:hAnsi="Arial" w:cs="Arial"/>
          <w:spacing w:val="-3"/>
        </w:rPr>
        <w:t>e</w:t>
      </w:r>
      <w:r>
        <w:rPr>
          <w:rFonts w:ascii="Arial" w:eastAsia="Arial" w:hAnsi="Arial" w:cs="Arial"/>
        </w:rPr>
        <w:t>n</w:t>
      </w:r>
      <w:r>
        <w:rPr>
          <w:rFonts w:ascii="Arial" w:eastAsia="Arial" w:hAnsi="Arial" w:cs="Arial"/>
          <w:spacing w:val="1"/>
        </w:rPr>
        <w:t>t</w:t>
      </w:r>
      <w:r>
        <w:rPr>
          <w:rFonts w:ascii="Arial" w:eastAsia="Arial" w:hAnsi="Arial" w:cs="Arial"/>
        </w:rPr>
        <w:t xml:space="preserve">s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1"/>
        </w:rPr>
        <w:t xml:space="preserve"> </w:t>
      </w:r>
      <w:r>
        <w:rPr>
          <w:rFonts w:ascii="Arial" w:eastAsia="Arial" w:hAnsi="Arial" w:cs="Arial"/>
        </w:rPr>
        <w:t>app</w:t>
      </w:r>
      <w:r>
        <w:rPr>
          <w:rFonts w:ascii="Arial" w:eastAsia="Arial" w:hAnsi="Arial" w:cs="Arial"/>
          <w:spacing w:val="-1"/>
        </w:rPr>
        <w:t>li</w:t>
      </w:r>
      <w:r>
        <w:rPr>
          <w:rFonts w:ascii="Arial" w:eastAsia="Arial" w:hAnsi="Arial" w:cs="Arial"/>
        </w:rPr>
        <w:t>can</w:t>
      </w:r>
      <w:r>
        <w:rPr>
          <w:rFonts w:ascii="Arial" w:eastAsia="Arial" w:hAnsi="Arial" w:cs="Arial"/>
          <w:spacing w:val="1"/>
        </w:rPr>
        <w:t>t</w:t>
      </w:r>
      <w:r>
        <w:rPr>
          <w:rFonts w:ascii="Arial" w:eastAsia="Arial" w:hAnsi="Arial" w:cs="Arial"/>
        </w:rPr>
        <w:t>s</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rPr>
        <w:t>beco</w:t>
      </w:r>
      <w:r>
        <w:rPr>
          <w:rFonts w:ascii="Arial" w:eastAsia="Arial" w:hAnsi="Arial" w:cs="Arial"/>
          <w:spacing w:val="1"/>
        </w:rPr>
        <w:t>m</w:t>
      </w:r>
      <w:r>
        <w:rPr>
          <w:rFonts w:ascii="Arial" w:eastAsia="Arial" w:hAnsi="Arial" w:cs="Arial"/>
        </w:rPr>
        <w:t>e a</w:t>
      </w:r>
      <w:r>
        <w:rPr>
          <w:rFonts w:ascii="Arial" w:eastAsia="Arial" w:hAnsi="Arial" w:cs="Arial"/>
          <w:spacing w:val="1"/>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S</w:t>
      </w:r>
      <w:r>
        <w:rPr>
          <w:rFonts w:ascii="Arial" w:eastAsia="Arial" w:hAnsi="Arial" w:cs="Arial"/>
          <w:spacing w:val="-2"/>
        </w:rPr>
        <w:t xml:space="preserve"> </w:t>
      </w:r>
      <w:r>
        <w:rPr>
          <w:rFonts w:ascii="Arial" w:eastAsia="Arial" w:hAnsi="Arial" w:cs="Arial"/>
          <w:spacing w:val="1"/>
          <w:highlight w:val="yellow"/>
        </w:rPr>
        <w:t>O</w:t>
      </w:r>
      <w:r>
        <w:rPr>
          <w:rFonts w:ascii="Arial" w:eastAsia="Arial" w:hAnsi="Arial" w:cs="Arial"/>
          <w:spacing w:val="-3"/>
          <w:highlight w:val="yellow"/>
        </w:rPr>
        <w:t>p</w:t>
      </w:r>
      <w:r>
        <w:rPr>
          <w:rFonts w:ascii="Arial" w:eastAsia="Arial" w:hAnsi="Arial" w:cs="Arial"/>
          <w:highlight w:val="yellow"/>
        </w:rPr>
        <w:t>e</w:t>
      </w:r>
      <w:r>
        <w:rPr>
          <w:rFonts w:ascii="Arial" w:eastAsia="Arial" w:hAnsi="Arial" w:cs="Arial"/>
          <w:spacing w:val="1"/>
          <w:highlight w:val="yellow"/>
        </w:rPr>
        <w:t>r</w:t>
      </w:r>
      <w:r>
        <w:rPr>
          <w:rFonts w:ascii="Arial" w:eastAsia="Arial" w:hAnsi="Arial" w:cs="Arial"/>
          <w:spacing w:val="-3"/>
          <w:highlight w:val="yellow"/>
        </w:rPr>
        <w:t>a</w:t>
      </w:r>
      <w:r>
        <w:rPr>
          <w:rFonts w:ascii="Arial" w:eastAsia="Arial" w:hAnsi="Arial" w:cs="Arial"/>
          <w:spacing w:val="1"/>
          <w:highlight w:val="yellow"/>
        </w:rPr>
        <w:t>t</w:t>
      </w:r>
      <w:r>
        <w:rPr>
          <w:rFonts w:ascii="Arial" w:eastAsia="Arial" w:hAnsi="Arial" w:cs="Arial"/>
          <w:highlight w:val="yellow"/>
        </w:rPr>
        <w:t>or</w:t>
      </w:r>
      <w:r>
        <w:rPr>
          <w:rFonts w:ascii="Arial" w:eastAsia="Arial" w:hAnsi="Arial" w:cs="Arial"/>
        </w:rPr>
        <w:t xml:space="preserve"> </w:t>
      </w:r>
      <w:r>
        <w:rPr>
          <w:rFonts w:ascii="Arial" w:eastAsia="Arial" w:hAnsi="Arial" w:cs="Arial"/>
          <w:spacing w:val="1"/>
        </w:rPr>
        <w:t>(</w:t>
      </w:r>
      <w:r>
        <w:rPr>
          <w:rFonts w:ascii="Arial" w:eastAsia="Arial" w:hAnsi="Arial" w:cs="Arial"/>
        </w:rPr>
        <w:t>de</w:t>
      </w:r>
      <w:r>
        <w:rPr>
          <w:rFonts w:ascii="Arial" w:eastAsia="Arial" w:hAnsi="Arial" w:cs="Arial"/>
          <w:spacing w:val="-1"/>
        </w:rPr>
        <w:t>l</w:t>
      </w:r>
      <w:r>
        <w:rPr>
          <w:rFonts w:ascii="Arial" w:eastAsia="Arial" w:hAnsi="Arial" w:cs="Arial"/>
        </w:rPr>
        <w:t>e</w:t>
      </w:r>
      <w:r>
        <w:rPr>
          <w:rFonts w:ascii="Arial" w:eastAsia="Arial" w:hAnsi="Arial" w:cs="Arial"/>
          <w:spacing w:val="1"/>
        </w:rPr>
        <w:t>t</w:t>
      </w:r>
      <w:r>
        <w:rPr>
          <w:rFonts w:ascii="Arial" w:eastAsia="Arial" w:hAnsi="Arial" w:cs="Arial"/>
        </w:rPr>
        <w:t>e</w:t>
      </w:r>
      <w:r>
        <w:rPr>
          <w:rFonts w:ascii="Arial" w:eastAsia="Arial" w:hAnsi="Arial" w:cs="Arial"/>
          <w:spacing w:val="-4"/>
        </w:rPr>
        <w:t xml:space="preserve"> </w:t>
      </w:r>
      <w:r>
        <w:rPr>
          <w:rFonts w:ascii="Arial" w:eastAsia="Arial" w:hAnsi="Arial" w:cs="Arial"/>
        </w:rPr>
        <w:t>ope</w:t>
      </w:r>
      <w:r>
        <w:rPr>
          <w:rFonts w:ascii="Arial" w:eastAsia="Arial" w:hAnsi="Arial" w:cs="Arial"/>
          <w:spacing w:val="1"/>
        </w:rPr>
        <w:t>r</w:t>
      </w:r>
      <w:r>
        <w:rPr>
          <w:rFonts w:ascii="Arial" w:eastAsia="Arial" w:hAnsi="Arial" w:cs="Arial"/>
        </w:rPr>
        <w:t>a</w:t>
      </w:r>
      <w:r>
        <w:rPr>
          <w:rFonts w:ascii="Arial" w:eastAsia="Arial" w:hAnsi="Arial" w:cs="Arial"/>
          <w:spacing w:val="1"/>
        </w:rPr>
        <w:t>t</w:t>
      </w:r>
      <w:r>
        <w:rPr>
          <w:rFonts w:ascii="Arial" w:eastAsia="Arial" w:hAnsi="Arial" w:cs="Arial"/>
          <w:spacing w:val="-3"/>
        </w:rPr>
        <w:t>o</w:t>
      </w:r>
      <w:r>
        <w:rPr>
          <w:rFonts w:ascii="Arial" w:eastAsia="Arial" w:hAnsi="Arial" w:cs="Arial"/>
          <w:spacing w:val="1"/>
        </w:rPr>
        <w:t>r</w:t>
      </w:r>
      <w:r>
        <w:rPr>
          <w:rFonts w:ascii="Arial" w:eastAsia="Arial" w:hAnsi="Arial" w:cs="Arial"/>
        </w:rPr>
        <w:t xml:space="preserve">) </w:t>
      </w:r>
      <w:r>
        <w:rPr>
          <w:rFonts w:ascii="Arial" w:eastAsia="Arial" w:hAnsi="Arial" w:cs="Arial"/>
          <w:spacing w:val="-1"/>
          <w:highlight w:val="cyan"/>
        </w:rPr>
        <w:t>P</w:t>
      </w:r>
      <w:r>
        <w:rPr>
          <w:rFonts w:ascii="Arial" w:eastAsia="Arial" w:hAnsi="Arial" w:cs="Arial"/>
          <w:highlight w:val="cyan"/>
        </w:rPr>
        <w:t>e</w:t>
      </w:r>
      <w:r>
        <w:rPr>
          <w:rFonts w:ascii="Arial" w:eastAsia="Arial" w:hAnsi="Arial" w:cs="Arial"/>
          <w:spacing w:val="1"/>
          <w:highlight w:val="cyan"/>
        </w:rPr>
        <w:t>r</w:t>
      </w:r>
      <w:r>
        <w:rPr>
          <w:rFonts w:ascii="Arial" w:eastAsia="Arial" w:hAnsi="Arial" w:cs="Arial"/>
          <w:highlight w:val="cyan"/>
        </w:rPr>
        <w:t>sonne</w:t>
      </w:r>
      <w:r>
        <w:rPr>
          <w:rFonts w:ascii="Arial" w:eastAsia="Arial" w:hAnsi="Arial" w:cs="Arial"/>
          <w:spacing w:val="-1"/>
          <w:highlight w:val="cyan"/>
        </w:rPr>
        <w:t>l</w:t>
      </w:r>
      <w:r>
        <w:rPr>
          <w:rFonts w:ascii="Arial" w:eastAsia="Arial" w:hAnsi="Arial" w:cs="Arial"/>
        </w:rPr>
        <w:t>.</w:t>
      </w:r>
    </w:p>
    <w:p w:rsidR="000A5570" w:rsidRDefault="000A5570">
      <w:pPr>
        <w:spacing w:before="8" w:after="0" w:line="110" w:lineRule="exact"/>
        <w:rPr>
          <w:sz w:val="11"/>
          <w:szCs w:val="11"/>
        </w:rPr>
      </w:pPr>
    </w:p>
    <w:p w:rsidR="000A5570" w:rsidRDefault="00863EB5">
      <w:pPr>
        <w:spacing w:after="0" w:line="240" w:lineRule="auto"/>
        <w:ind w:left="298" w:right="1762"/>
        <w:jc w:val="both"/>
        <w:rPr>
          <w:rFonts w:ascii="Arial" w:eastAsia="Arial" w:hAnsi="Arial" w:cs="Arial"/>
        </w:rPr>
      </w:pPr>
      <w:r>
        <w:rPr>
          <w:rFonts w:ascii="Arial" w:eastAsia="Arial" w:hAnsi="Arial" w:cs="Arial"/>
          <w:spacing w:val="5"/>
        </w:rPr>
        <w:t>W</w:t>
      </w:r>
      <w:r>
        <w:rPr>
          <w:rFonts w:ascii="Arial" w:eastAsia="Arial" w:hAnsi="Arial" w:cs="Arial"/>
          <w:spacing w:val="-3"/>
        </w:rPr>
        <w:t>he</w:t>
      </w:r>
      <w:r>
        <w:rPr>
          <w:rFonts w:ascii="Arial" w:eastAsia="Arial" w:hAnsi="Arial" w:cs="Arial"/>
        </w:rPr>
        <w:t>n</w:t>
      </w:r>
      <w:r>
        <w:rPr>
          <w:rFonts w:ascii="Arial" w:eastAsia="Arial" w:hAnsi="Arial" w:cs="Arial"/>
          <w:spacing w:val="1"/>
        </w:rPr>
        <w:t xml:space="preserve"> </w:t>
      </w:r>
      <w:r>
        <w:rPr>
          <w:rFonts w:ascii="Arial" w:eastAsia="Arial" w:hAnsi="Arial" w:cs="Arial"/>
        </w:rPr>
        <w:t>s</w:t>
      </w:r>
      <w:r>
        <w:rPr>
          <w:rFonts w:ascii="Arial" w:eastAsia="Arial" w:hAnsi="Arial" w:cs="Arial"/>
          <w:spacing w:val="-3"/>
        </w:rPr>
        <w:t>e</w:t>
      </w:r>
      <w:r>
        <w:rPr>
          <w:rFonts w:ascii="Arial" w:eastAsia="Arial" w:hAnsi="Arial" w:cs="Arial"/>
          <w:spacing w:val="1"/>
        </w:rPr>
        <w:t>tt</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1"/>
        </w:rPr>
        <w:t xml:space="preserve"> t</w:t>
      </w:r>
      <w:r>
        <w:rPr>
          <w:rFonts w:ascii="Arial" w:eastAsia="Arial" w:hAnsi="Arial" w:cs="Arial"/>
        </w:rPr>
        <w:t>he</w:t>
      </w:r>
      <w:r>
        <w:rPr>
          <w:rFonts w:ascii="Arial" w:eastAsia="Arial" w:hAnsi="Arial" w:cs="Arial"/>
          <w:spacing w:val="-2"/>
        </w:rPr>
        <w:t xml:space="preserve"> </w:t>
      </w:r>
      <w:r>
        <w:rPr>
          <w:rFonts w:ascii="Arial" w:eastAsia="Arial" w:hAnsi="Arial" w:cs="Arial"/>
        </w:rPr>
        <w:t>en</w:t>
      </w:r>
      <w:r>
        <w:rPr>
          <w:rFonts w:ascii="Arial" w:eastAsia="Arial" w:hAnsi="Arial" w:cs="Arial"/>
          <w:spacing w:val="-1"/>
        </w:rPr>
        <w:t>t</w:t>
      </w:r>
      <w:r>
        <w:rPr>
          <w:rFonts w:ascii="Arial" w:eastAsia="Arial" w:hAnsi="Arial" w:cs="Arial"/>
          <w:spacing w:val="1"/>
        </w:rPr>
        <w:t>r</w:t>
      </w:r>
      <w:r>
        <w:rPr>
          <w:rFonts w:ascii="Arial" w:eastAsia="Arial" w:hAnsi="Arial" w:cs="Arial"/>
        </w:rPr>
        <w:t>y</w:t>
      </w:r>
      <w:r>
        <w:rPr>
          <w:rFonts w:ascii="Arial" w:eastAsia="Arial" w:hAnsi="Arial" w:cs="Arial"/>
          <w:spacing w:val="-1"/>
        </w:rPr>
        <w:t xml:space="preserve"> </w:t>
      </w:r>
      <w:r>
        <w:rPr>
          <w:rFonts w:ascii="Arial" w:eastAsia="Arial" w:hAnsi="Arial" w:cs="Arial"/>
          <w:spacing w:val="-2"/>
        </w:rPr>
        <w:t>r</w:t>
      </w:r>
      <w:r>
        <w:rPr>
          <w:rFonts w:ascii="Arial" w:eastAsia="Arial" w:hAnsi="Arial" w:cs="Arial"/>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spacing w:val="-3"/>
        </w:rPr>
        <w:t>e</w:t>
      </w:r>
      <w:r>
        <w:rPr>
          <w:rFonts w:ascii="Arial" w:eastAsia="Arial" w:hAnsi="Arial" w:cs="Arial"/>
          <w:spacing w:val="1"/>
        </w:rPr>
        <w:t>m</w:t>
      </w:r>
      <w:r>
        <w:rPr>
          <w:rFonts w:ascii="Arial" w:eastAsia="Arial" w:hAnsi="Arial" w:cs="Arial"/>
        </w:rPr>
        <w:t>en</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f</w:t>
      </w:r>
      <w:r>
        <w:rPr>
          <w:rFonts w:ascii="Arial" w:eastAsia="Arial" w:hAnsi="Arial" w:cs="Arial"/>
        </w:rPr>
        <w:t>o</w:t>
      </w:r>
      <w:r>
        <w:rPr>
          <w:rFonts w:ascii="Arial" w:eastAsia="Arial" w:hAnsi="Arial" w:cs="Arial"/>
          <w:spacing w:val="-1"/>
        </w:rPr>
        <w:t>ll</w:t>
      </w:r>
      <w:r>
        <w:rPr>
          <w:rFonts w:ascii="Arial" w:eastAsia="Arial" w:hAnsi="Arial" w:cs="Arial"/>
        </w:rPr>
        <w:t>o</w:t>
      </w:r>
      <w:r>
        <w:rPr>
          <w:rFonts w:ascii="Arial" w:eastAsia="Arial" w:hAnsi="Arial" w:cs="Arial"/>
          <w:spacing w:val="-1"/>
        </w:rPr>
        <w:t>wi</w:t>
      </w:r>
      <w:r>
        <w:rPr>
          <w:rFonts w:ascii="Arial" w:eastAsia="Arial" w:hAnsi="Arial" w:cs="Arial"/>
          <w:spacing w:val="2"/>
        </w:rPr>
        <w:t>n</w:t>
      </w:r>
      <w:r>
        <w:rPr>
          <w:rFonts w:ascii="Arial" w:eastAsia="Arial" w:hAnsi="Arial" w:cs="Arial"/>
        </w:rPr>
        <w:t>g</w:t>
      </w:r>
      <w:r>
        <w:rPr>
          <w:rFonts w:ascii="Arial" w:eastAsia="Arial" w:hAnsi="Arial" w:cs="Arial"/>
          <w:spacing w:val="1"/>
        </w:rPr>
        <w:t xml:space="preserve"> </w:t>
      </w:r>
      <w:r>
        <w:rPr>
          <w:rFonts w:ascii="Arial" w:eastAsia="Arial" w:hAnsi="Arial" w:cs="Arial"/>
        </w:rPr>
        <w:t>po</w:t>
      </w:r>
      <w:r>
        <w:rPr>
          <w:rFonts w:ascii="Arial" w:eastAsia="Arial" w:hAnsi="Arial" w:cs="Arial"/>
          <w:spacing w:val="-1"/>
        </w:rPr>
        <w:t>i</w:t>
      </w:r>
      <w:r>
        <w:rPr>
          <w:rFonts w:ascii="Arial" w:eastAsia="Arial" w:hAnsi="Arial" w:cs="Arial"/>
        </w:rPr>
        <w:t>n</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rPr>
        <w:t>shou</w:t>
      </w:r>
      <w:r>
        <w:rPr>
          <w:rFonts w:ascii="Arial" w:eastAsia="Arial" w:hAnsi="Arial" w:cs="Arial"/>
          <w:spacing w:val="-1"/>
        </w:rPr>
        <w:t>l</w:t>
      </w:r>
      <w:r>
        <w:rPr>
          <w:rFonts w:ascii="Arial" w:eastAsia="Arial" w:hAnsi="Arial" w:cs="Arial"/>
        </w:rPr>
        <w:t>d</w:t>
      </w:r>
      <w:r>
        <w:rPr>
          <w:rFonts w:ascii="Arial" w:eastAsia="Arial" w:hAnsi="Arial" w:cs="Arial"/>
          <w:spacing w:val="1"/>
        </w:rPr>
        <w:t xml:space="preserve"> </w:t>
      </w:r>
      <w:r>
        <w:rPr>
          <w:rFonts w:ascii="Arial" w:eastAsia="Arial" w:hAnsi="Arial" w:cs="Arial"/>
        </w:rPr>
        <w:t>be</w:t>
      </w:r>
      <w:r>
        <w:rPr>
          <w:rFonts w:ascii="Arial" w:eastAsia="Arial" w:hAnsi="Arial" w:cs="Arial"/>
          <w:spacing w:val="-2"/>
        </w:rPr>
        <w:t xml:space="preserve"> </w:t>
      </w:r>
      <w:r>
        <w:rPr>
          <w:rFonts w:ascii="Arial" w:eastAsia="Arial" w:hAnsi="Arial" w:cs="Arial"/>
        </w:rPr>
        <w:t>cons</w:t>
      </w:r>
      <w:r>
        <w:rPr>
          <w:rFonts w:ascii="Arial" w:eastAsia="Arial" w:hAnsi="Arial" w:cs="Arial"/>
          <w:spacing w:val="-1"/>
        </w:rPr>
        <w:t>i</w:t>
      </w:r>
      <w:r>
        <w:rPr>
          <w:rFonts w:ascii="Arial" w:eastAsia="Arial" w:hAnsi="Arial" w:cs="Arial"/>
        </w:rPr>
        <w:t>de</w:t>
      </w:r>
      <w:r>
        <w:rPr>
          <w:rFonts w:ascii="Arial" w:eastAsia="Arial" w:hAnsi="Arial" w:cs="Arial"/>
          <w:spacing w:val="1"/>
        </w:rPr>
        <w:t>r</w:t>
      </w:r>
      <w:r>
        <w:rPr>
          <w:rFonts w:ascii="Arial" w:eastAsia="Arial" w:hAnsi="Arial" w:cs="Arial"/>
        </w:rPr>
        <w:t>ed;</w:t>
      </w:r>
    </w:p>
    <w:p w:rsidR="000A5570" w:rsidRDefault="000A5570">
      <w:pPr>
        <w:spacing w:before="3" w:after="0" w:line="130" w:lineRule="exact"/>
        <w:rPr>
          <w:sz w:val="13"/>
          <w:szCs w:val="13"/>
        </w:rPr>
      </w:pPr>
    </w:p>
    <w:p w:rsidR="000A5570" w:rsidRDefault="00863EB5">
      <w:pPr>
        <w:tabs>
          <w:tab w:val="left" w:pos="1000"/>
        </w:tabs>
        <w:spacing w:after="0" w:line="240" w:lineRule="auto"/>
        <w:ind w:left="658"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rPr>
        <w:t>p</w:t>
      </w:r>
      <w:r>
        <w:rPr>
          <w:rFonts w:ascii="Arial" w:eastAsia="Arial" w:hAnsi="Arial" w:cs="Arial"/>
          <w:spacing w:val="1"/>
        </w:rPr>
        <w:t>r</w:t>
      </w:r>
      <w:r>
        <w:rPr>
          <w:rFonts w:ascii="Arial" w:eastAsia="Arial" w:hAnsi="Arial" w:cs="Arial"/>
          <w:spacing w:val="-1"/>
        </w:rPr>
        <w:t>i</w:t>
      </w:r>
      <w:r>
        <w:rPr>
          <w:rFonts w:ascii="Arial" w:eastAsia="Arial" w:hAnsi="Arial" w:cs="Arial"/>
        </w:rPr>
        <w:t>or</w:t>
      </w:r>
      <w:r>
        <w:rPr>
          <w:rFonts w:ascii="Arial" w:eastAsia="Arial" w:hAnsi="Arial" w:cs="Arial"/>
          <w:spacing w:val="2"/>
        </w:rPr>
        <w:t xml:space="preserve"> </w:t>
      </w:r>
      <w:r>
        <w:rPr>
          <w:rFonts w:ascii="Arial" w:eastAsia="Arial" w:hAnsi="Arial" w:cs="Arial"/>
          <w:spacing w:val="-2"/>
        </w:rPr>
        <w:t>s</w:t>
      </w:r>
      <w:r>
        <w:rPr>
          <w:rFonts w:ascii="Arial" w:eastAsia="Arial" w:hAnsi="Arial" w:cs="Arial"/>
          <w:spacing w:val="2"/>
        </w:rPr>
        <w:t>k</w:t>
      </w:r>
      <w:r>
        <w:rPr>
          <w:rFonts w:ascii="Arial" w:eastAsia="Arial" w:hAnsi="Arial" w:cs="Arial"/>
          <w:spacing w:val="-1"/>
        </w:rPr>
        <w:t>ill</w:t>
      </w:r>
      <w:r>
        <w:rPr>
          <w:rFonts w:ascii="Arial" w:eastAsia="Arial" w:hAnsi="Arial" w:cs="Arial"/>
        </w:rPr>
        <w:t>s</w:t>
      </w:r>
      <w:r>
        <w:rPr>
          <w:rFonts w:ascii="Arial" w:eastAsia="Arial" w:hAnsi="Arial" w:cs="Arial"/>
          <w:spacing w:val="1"/>
        </w:rPr>
        <w:t xml:space="preserve"> </w:t>
      </w:r>
      <w:r>
        <w:rPr>
          <w:rFonts w:ascii="Arial" w:eastAsia="Arial" w:hAnsi="Arial" w:cs="Arial"/>
        </w:rPr>
        <w:t>and</w:t>
      </w:r>
      <w:r>
        <w:rPr>
          <w:rFonts w:ascii="Arial" w:eastAsia="Arial" w:hAnsi="Arial" w:cs="Arial"/>
          <w:spacing w:val="-4"/>
        </w:rPr>
        <w:t xml:space="preserve"> </w:t>
      </w:r>
      <w:r>
        <w:rPr>
          <w:rFonts w:ascii="Arial" w:eastAsia="Arial" w:hAnsi="Arial" w:cs="Arial"/>
          <w:spacing w:val="2"/>
        </w:rPr>
        <w:t>k</w:t>
      </w:r>
      <w:r>
        <w:rPr>
          <w:rFonts w:ascii="Arial" w:eastAsia="Arial" w:hAnsi="Arial" w:cs="Arial"/>
        </w:rPr>
        <w:t>no</w:t>
      </w:r>
      <w:r>
        <w:rPr>
          <w:rFonts w:ascii="Arial" w:eastAsia="Arial" w:hAnsi="Arial" w:cs="Arial"/>
          <w:spacing w:val="-4"/>
        </w:rPr>
        <w:t>w</w:t>
      </w:r>
      <w:r>
        <w:rPr>
          <w:rFonts w:ascii="Arial" w:eastAsia="Arial" w:hAnsi="Arial" w:cs="Arial"/>
          <w:spacing w:val="-1"/>
        </w:rPr>
        <w:t>l</w:t>
      </w:r>
      <w:r>
        <w:rPr>
          <w:rFonts w:ascii="Arial" w:eastAsia="Arial" w:hAnsi="Arial" w:cs="Arial"/>
        </w:rPr>
        <w:t>ed</w:t>
      </w:r>
      <w:r>
        <w:rPr>
          <w:rFonts w:ascii="Arial" w:eastAsia="Arial" w:hAnsi="Arial" w:cs="Arial"/>
          <w:spacing w:val="2"/>
        </w:rPr>
        <w:t>g</w:t>
      </w:r>
      <w:r>
        <w:rPr>
          <w:rFonts w:ascii="Arial" w:eastAsia="Arial" w:hAnsi="Arial" w:cs="Arial"/>
        </w:rPr>
        <w:t>e;</w:t>
      </w:r>
    </w:p>
    <w:p w:rsidR="000A5570" w:rsidRDefault="00863EB5">
      <w:pPr>
        <w:tabs>
          <w:tab w:val="left" w:pos="1000"/>
        </w:tabs>
        <w:spacing w:before="75" w:after="0" w:line="240" w:lineRule="auto"/>
        <w:ind w:left="659"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rPr>
        <w:t>p</w:t>
      </w:r>
      <w:r>
        <w:rPr>
          <w:rFonts w:ascii="Arial" w:eastAsia="Arial" w:hAnsi="Arial" w:cs="Arial"/>
          <w:spacing w:val="1"/>
        </w:rPr>
        <w:t>r</w:t>
      </w:r>
      <w:r>
        <w:rPr>
          <w:rFonts w:ascii="Arial" w:eastAsia="Arial" w:hAnsi="Arial" w:cs="Arial"/>
        </w:rPr>
        <w:t>e</w:t>
      </w:r>
      <w:r>
        <w:rPr>
          <w:rFonts w:ascii="Arial" w:eastAsia="Arial" w:hAnsi="Arial" w:cs="Arial"/>
          <w:spacing w:val="-2"/>
        </w:rPr>
        <w:t>v</w:t>
      </w:r>
      <w:r>
        <w:rPr>
          <w:rFonts w:ascii="Arial" w:eastAsia="Arial" w:hAnsi="Arial" w:cs="Arial"/>
          <w:spacing w:val="-1"/>
        </w:rPr>
        <w:t>i</w:t>
      </w:r>
      <w:r>
        <w:rPr>
          <w:rFonts w:ascii="Arial" w:eastAsia="Arial" w:hAnsi="Arial" w:cs="Arial"/>
        </w:rPr>
        <w:t>ous</w:t>
      </w:r>
      <w:r>
        <w:rPr>
          <w:rFonts w:ascii="Arial" w:eastAsia="Arial" w:hAnsi="Arial" w:cs="Arial"/>
          <w:spacing w:val="1"/>
        </w:rPr>
        <w:t xml:space="preserve"> m</w:t>
      </w:r>
      <w:r>
        <w:rPr>
          <w:rFonts w:ascii="Arial" w:eastAsia="Arial" w:hAnsi="Arial" w:cs="Arial"/>
        </w:rPr>
        <w:t>a</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3"/>
        </w:rPr>
        <w:t>i</w:t>
      </w:r>
      <w:r>
        <w:rPr>
          <w:rFonts w:ascii="Arial" w:eastAsia="Arial" w:hAnsi="Arial" w:cs="Arial"/>
          <w:spacing w:val="1"/>
        </w:rPr>
        <w:t>m</w:t>
      </w:r>
      <w:r>
        <w:rPr>
          <w:rFonts w:ascii="Arial" w:eastAsia="Arial" w:hAnsi="Arial" w:cs="Arial"/>
        </w:rPr>
        <w:t>e</w:t>
      </w:r>
      <w:r>
        <w:rPr>
          <w:rFonts w:ascii="Arial" w:eastAsia="Arial" w:hAnsi="Arial" w:cs="Arial"/>
          <w:spacing w:val="1"/>
        </w:rPr>
        <w:t xml:space="preserve"> </w:t>
      </w:r>
      <w:r>
        <w:rPr>
          <w:rFonts w:ascii="Arial" w:eastAsia="Arial" w:hAnsi="Arial" w:cs="Arial"/>
        </w:rPr>
        <w:t>e</w:t>
      </w:r>
      <w:r>
        <w:rPr>
          <w:rFonts w:ascii="Arial" w:eastAsia="Arial" w:hAnsi="Arial" w:cs="Arial"/>
          <w:spacing w:val="-2"/>
        </w:rPr>
        <w:t>x</w:t>
      </w:r>
      <w:r>
        <w:rPr>
          <w:rFonts w:ascii="Arial" w:eastAsia="Arial" w:hAnsi="Arial" w:cs="Arial"/>
        </w:rPr>
        <w:t>pe</w:t>
      </w:r>
      <w:r>
        <w:rPr>
          <w:rFonts w:ascii="Arial" w:eastAsia="Arial" w:hAnsi="Arial" w:cs="Arial"/>
          <w:spacing w:val="1"/>
        </w:rPr>
        <w:t>r</w:t>
      </w:r>
      <w:r>
        <w:rPr>
          <w:rFonts w:ascii="Arial" w:eastAsia="Arial" w:hAnsi="Arial" w:cs="Arial"/>
          <w:spacing w:val="-1"/>
        </w:rPr>
        <w:t>i</w:t>
      </w:r>
      <w:r>
        <w:rPr>
          <w:rFonts w:ascii="Arial" w:eastAsia="Arial" w:hAnsi="Arial" w:cs="Arial"/>
        </w:rPr>
        <w:t>ence</w:t>
      </w:r>
      <w:r>
        <w:rPr>
          <w:rFonts w:ascii="Arial" w:eastAsia="Arial" w:hAnsi="Arial" w:cs="Arial"/>
          <w:spacing w:val="2"/>
        </w:rPr>
        <w:t xml:space="preserve"> </w:t>
      </w:r>
      <w:r>
        <w:rPr>
          <w:rFonts w:ascii="Arial" w:eastAsia="Arial" w:hAnsi="Arial" w:cs="Arial"/>
        </w:rPr>
        <w:t>and</w:t>
      </w:r>
      <w:r>
        <w:rPr>
          <w:rFonts w:ascii="Arial" w:eastAsia="Arial" w:hAnsi="Arial" w:cs="Arial"/>
          <w:spacing w:val="1"/>
        </w:rPr>
        <w:t xml:space="preserve"> </w:t>
      </w:r>
      <w:r>
        <w:rPr>
          <w:rFonts w:ascii="Arial" w:eastAsia="Arial" w:hAnsi="Arial" w:cs="Arial"/>
        </w:rPr>
        <w:t>ed</w:t>
      </w:r>
      <w:r>
        <w:rPr>
          <w:rFonts w:ascii="Arial" w:eastAsia="Arial" w:hAnsi="Arial" w:cs="Arial"/>
          <w:spacing w:val="-3"/>
        </w:rPr>
        <w:t>u</w:t>
      </w:r>
      <w:r>
        <w:rPr>
          <w:rFonts w:ascii="Arial" w:eastAsia="Arial" w:hAnsi="Arial" w:cs="Arial"/>
        </w:rPr>
        <w:t>ca</w:t>
      </w:r>
      <w:r>
        <w:rPr>
          <w:rFonts w:ascii="Arial" w:eastAsia="Arial" w:hAnsi="Arial" w:cs="Arial"/>
          <w:spacing w:val="1"/>
        </w:rPr>
        <w:t>t</w:t>
      </w:r>
      <w:r>
        <w:rPr>
          <w:rFonts w:ascii="Arial" w:eastAsia="Arial" w:hAnsi="Arial" w:cs="Arial"/>
          <w:spacing w:val="-1"/>
        </w:rPr>
        <w:t>i</w:t>
      </w:r>
      <w:r>
        <w:rPr>
          <w:rFonts w:ascii="Arial" w:eastAsia="Arial" w:hAnsi="Arial" w:cs="Arial"/>
        </w:rPr>
        <w:t>on;</w:t>
      </w:r>
    </w:p>
    <w:p w:rsidR="000A5570" w:rsidRDefault="00863EB5">
      <w:pPr>
        <w:tabs>
          <w:tab w:val="left" w:pos="1000"/>
        </w:tabs>
        <w:spacing w:before="75" w:after="0" w:line="240" w:lineRule="auto"/>
        <w:ind w:left="659"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rPr>
        <w:t>pe</w:t>
      </w:r>
      <w:r>
        <w:rPr>
          <w:rFonts w:ascii="Arial" w:eastAsia="Arial" w:hAnsi="Arial" w:cs="Arial"/>
          <w:spacing w:val="1"/>
        </w:rPr>
        <w:t>r</w:t>
      </w:r>
      <w:r>
        <w:rPr>
          <w:rFonts w:ascii="Arial" w:eastAsia="Arial" w:hAnsi="Arial" w:cs="Arial"/>
        </w:rPr>
        <w:t>sonal su</w:t>
      </w:r>
      <w:r>
        <w:rPr>
          <w:rFonts w:ascii="Arial" w:eastAsia="Arial" w:hAnsi="Arial" w:cs="Arial"/>
          <w:spacing w:val="-1"/>
        </w:rPr>
        <w:t>i</w:t>
      </w:r>
      <w:r>
        <w:rPr>
          <w:rFonts w:ascii="Arial" w:eastAsia="Arial" w:hAnsi="Arial" w:cs="Arial"/>
          <w:spacing w:val="1"/>
        </w:rPr>
        <w:t>t</w:t>
      </w:r>
      <w:r>
        <w:rPr>
          <w:rFonts w:ascii="Arial" w:eastAsia="Arial" w:hAnsi="Arial" w:cs="Arial"/>
        </w:rPr>
        <w:t>ab</w:t>
      </w:r>
      <w:r>
        <w:rPr>
          <w:rFonts w:ascii="Arial" w:eastAsia="Arial" w:hAnsi="Arial" w:cs="Arial"/>
          <w:spacing w:val="-1"/>
        </w:rPr>
        <w:t>ili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rPr>
        <w:t>cha</w:t>
      </w:r>
      <w:r>
        <w:rPr>
          <w:rFonts w:ascii="Arial" w:eastAsia="Arial" w:hAnsi="Arial" w:cs="Arial"/>
          <w:spacing w:val="1"/>
        </w:rPr>
        <w:t>r</w:t>
      </w:r>
      <w:r>
        <w:rPr>
          <w:rFonts w:ascii="Arial" w:eastAsia="Arial" w:hAnsi="Arial" w:cs="Arial"/>
          <w:spacing w:val="-3"/>
        </w:rPr>
        <w:t>a</w:t>
      </w:r>
      <w:r>
        <w:rPr>
          <w:rFonts w:ascii="Arial" w:eastAsia="Arial" w:hAnsi="Arial" w:cs="Arial"/>
        </w:rPr>
        <w:t>c</w:t>
      </w:r>
      <w:r>
        <w:rPr>
          <w:rFonts w:ascii="Arial" w:eastAsia="Arial" w:hAnsi="Arial" w:cs="Arial"/>
          <w:spacing w:val="1"/>
        </w:rPr>
        <w:t>t</w:t>
      </w:r>
      <w:r>
        <w:rPr>
          <w:rFonts w:ascii="Arial" w:eastAsia="Arial" w:hAnsi="Arial" w:cs="Arial"/>
        </w:rPr>
        <w:t>e</w:t>
      </w:r>
      <w:r>
        <w:rPr>
          <w:rFonts w:ascii="Arial" w:eastAsia="Arial" w:hAnsi="Arial" w:cs="Arial"/>
          <w:spacing w:val="1"/>
        </w:rPr>
        <w:t>r</w:t>
      </w:r>
      <w:r>
        <w:rPr>
          <w:rFonts w:ascii="Arial" w:eastAsia="Arial" w:hAnsi="Arial" w:cs="Arial"/>
          <w:spacing w:val="-1"/>
        </w:rPr>
        <w:t>i</w:t>
      </w:r>
      <w:r>
        <w:rPr>
          <w:rFonts w:ascii="Arial" w:eastAsia="Arial" w:hAnsi="Arial" w:cs="Arial"/>
          <w:spacing w:val="-2"/>
        </w:rPr>
        <w:t>s</w:t>
      </w:r>
      <w:r>
        <w:rPr>
          <w:rFonts w:ascii="Arial" w:eastAsia="Arial" w:hAnsi="Arial" w:cs="Arial"/>
          <w:spacing w:val="1"/>
        </w:rPr>
        <w:t>t</w:t>
      </w:r>
      <w:r>
        <w:rPr>
          <w:rFonts w:ascii="Arial" w:eastAsia="Arial" w:hAnsi="Arial" w:cs="Arial"/>
          <w:spacing w:val="-1"/>
        </w:rPr>
        <w:t>i</w:t>
      </w:r>
      <w:r>
        <w:rPr>
          <w:rFonts w:ascii="Arial" w:eastAsia="Arial" w:hAnsi="Arial" w:cs="Arial"/>
        </w:rPr>
        <w:t>cs; and</w:t>
      </w:r>
    </w:p>
    <w:p w:rsidR="000A5570" w:rsidRDefault="00863EB5">
      <w:pPr>
        <w:tabs>
          <w:tab w:val="left" w:pos="1000"/>
        </w:tabs>
        <w:spacing w:before="72" w:after="0" w:line="240" w:lineRule="auto"/>
        <w:ind w:left="659"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m</w:t>
      </w:r>
      <w:r>
        <w:rPr>
          <w:rFonts w:ascii="Arial" w:eastAsia="Arial" w:hAnsi="Arial" w:cs="Arial"/>
        </w:rPr>
        <w:t>ed</w:t>
      </w:r>
      <w:r>
        <w:rPr>
          <w:rFonts w:ascii="Arial" w:eastAsia="Arial" w:hAnsi="Arial" w:cs="Arial"/>
          <w:spacing w:val="-1"/>
        </w:rPr>
        <w:t>i</w:t>
      </w:r>
      <w:r>
        <w:rPr>
          <w:rFonts w:ascii="Arial" w:eastAsia="Arial" w:hAnsi="Arial" w:cs="Arial"/>
        </w:rPr>
        <w:t>cal</w:t>
      </w:r>
      <w:r>
        <w:rPr>
          <w:rFonts w:ascii="Arial" w:eastAsia="Arial" w:hAnsi="Arial" w:cs="Arial"/>
          <w:spacing w:val="-2"/>
        </w:rPr>
        <w:t xml:space="preserve"> </w:t>
      </w:r>
      <w:r>
        <w:rPr>
          <w:rFonts w:ascii="Arial" w:eastAsia="Arial" w:hAnsi="Arial" w:cs="Arial"/>
          <w:spacing w:val="3"/>
        </w:rPr>
        <w:t>f</w:t>
      </w:r>
      <w:r>
        <w:rPr>
          <w:rFonts w:ascii="Arial" w:eastAsia="Arial" w:hAnsi="Arial" w:cs="Arial"/>
          <w:spacing w:val="-1"/>
        </w:rPr>
        <w:t>i</w:t>
      </w:r>
      <w:r>
        <w:rPr>
          <w:rFonts w:ascii="Arial" w:eastAsia="Arial" w:hAnsi="Arial" w:cs="Arial"/>
          <w:spacing w:val="1"/>
        </w:rPr>
        <w:t>t</w:t>
      </w:r>
      <w:r>
        <w:rPr>
          <w:rFonts w:ascii="Arial" w:eastAsia="Arial" w:hAnsi="Arial" w:cs="Arial"/>
        </w:rPr>
        <w:t>n</w:t>
      </w:r>
      <w:r>
        <w:rPr>
          <w:rFonts w:ascii="Arial" w:eastAsia="Arial" w:hAnsi="Arial" w:cs="Arial"/>
          <w:spacing w:val="-3"/>
        </w:rPr>
        <w:t>e</w:t>
      </w:r>
      <w:r>
        <w:rPr>
          <w:rFonts w:ascii="Arial" w:eastAsia="Arial" w:hAnsi="Arial" w:cs="Arial"/>
        </w:rPr>
        <w:t>ss</w:t>
      </w:r>
      <w:r>
        <w:rPr>
          <w:rFonts w:ascii="Arial" w:eastAsia="Arial" w:hAnsi="Arial" w:cs="Arial"/>
          <w:spacing w:val="-1"/>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rPr>
        <w:t>e</w:t>
      </w:r>
      <w:r>
        <w:rPr>
          <w:rFonts w:ascii="Arial" w:eastAsia="Arial" w:hAnsi="Arial" w:cs="Arial"/>
          <w:spacing w:val="-2"/>
        </w:rPr>
        <w:t>m</w:t>
      </w:r>
      <w:r>
        <w:rPr>
          <w:rFonts w:ascii="Arial" w:eastAsia="Arial" w:hAnsi="Arial" w:cs="Arial"/>
        </w:rPr>
        <w:t>en</w:t>
      </w:r>
      <w:r>
        <w:rPr>
          <w:rFonts w:ascii="Arial" w:eastAsia="Arial" w:hAnsi="Arial" w:cs="Arial"/>
          <w:spacing w:val="1"/>
        </w:rPr>
        <w:t>t</w:t>
      </w:r>
      <w:r>
        <w:rPr>
          <w:rFonts w:ascii="Arial" w:eastAsia="Arial" w:hAnsi="Arial" w:cs="Arial"/>
        </w:rPr>
        <w:t>s.</w:t>
      </w:r>
    </w:p>
    <w:p w:rsidR="000A5570" w:rsidRDefault="00863EB5">
      <w:pPr>
        <w:spacing w:before="65" w:after="0" w:line="252" w:lineRule="exact"/>
        <w:ind w:left="299" w:right="95"/>
        <w:jc w:val="both"/>
        <w:rPr>
          <w:rFonts w:ascii="Arial" w:eastAsia="Arial" w:hAnsi="Arial" w:cs="Arial"/>
        </w:rPr>
      </w:pPr>
      <w:r>
        <w:rPr>
          <w:rFonts w:ascii="Arial" w:eastAsia="Arial" w:hAnsi="Arial" w:cs="Arial"/>
          <w:spacing w:val="-1"/>
        </w:rPr>
        <w:t>I</w:t>
      </w:r>
      <w:r>
        <w:rPr>
          <w:rFonts w:ascii="Arial" w:eastAsia="Arial" w:hAnsi="Arial" w:cs="Arial"/>
        </w:rPr>
        <w:t>f</w:t>
      </w:r>
      <w:r>
        <w:rPr>
          <w:rFonts w:ascii="Arial" w:eastAsia="Arial" w:hAnsi="Arial" w:cs="Arial"/>
          <w:spacing w:val="9"/>
        </w:rPr>
        <w:t xml:space="preserve"> </w:t>
      </w:r>
      <w:r>
        <w:rPr>
          <w:rFonts w:ascii="Arial" w:eastAsia="Arial" w:hAnsi="Arial" w:cs="Arial"/>
        </w:rPr>
        <w:t>app</w:t>
      </w:r>
      <w:r>
        <w:rPr>
          <w:rFonts w:ascii="Arial" w:eastAsia="Arial" w:hAnsi="Arial" w:cs="Arial"/>
          <w:spacing w:val="-1"/>
        </w:rPr>
        <w:t>li</w:t>
      </w:r>
      <w:r>
        <w:rPr>
          <w:rFonts w:ascii="Arial" w:eastAsia="Arial" w:hAnsi="Arial" w:cs="Arial"/>
        </w:rPr>
        <w:t>cab</w:t>
      </w:r>
      <w:r>
        <w:rPr>
          <w:rFonts w:ascii="Arial" w:eastAsia="Arial" w:hAnsi="Arial" w:cs="Arial"/>
          <w:spacing w:val="-1"/>
        </w:rPr>
        <w:t>l</w:t>
      </w:r>
      <w:r>
        <w:rPr>
          <w:rFonts w:ascii="Arial" w:eastAsia="Arial" w:hAnsi="Arial" w:cs="Arial"/>
        </w:rPr>
        <w:t>e,</w:t>
      </w:r>
      <w:r>
        <w:rPr>
          <w:rFonts w:ascii="Arial" w:eastAsia="Arial" w:hAnsi="Arial" w:cs="Arial"/>
          <w:spacing w:val="6"/>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5"/>
        </w:rPr>
        <w:t xml:space="preserve"> </w:t>
      </w:r>
      <w:r>
        <w:rPr>
          <w:rFonts w:ascii="Arial" w:eastAsia="Arial" w:hAnsi="Arial" w:cs="Arial"/>
          <w:spacing w:val="-1"/>
        </w:rPr>
        <w:t>C</w:t>
      </w:r>
      <w:r>
        <w:rPr>
          <w:rFonts w:ascii="Arial" w:eastAsia="Arial" w:hAnsi="Arial" w:cs="Arial"/>
          <w:spacing w:val="-3"/>
        </w:rPr>
        <w:t>o</w:t>
      </w:r>
      <w:r>
        <w:rPr>
          <w:rFonts w:ascii="Arial" w:eastAsia="Arial" w:hAnsi="Arial" w:cs="Arial"/>
          <w:spacing w:val="1"/>
        </w:rPr>
        <w:t>m</w:t>
      </w:r>
      <w:r>
        <w:rPr>
          <w:rFonts w:ascii="Arial" w:eastAsia="Arial" w:hAnsi="Arial" w:cs="Arial"/>
        </w:rPr>
        <w:t>p</w:t>
      </w:r>
      <w:r>
        <w:rPr>
          <w:rFonts w:ascii="Arial" w:eastAsia="Arial" w:hAnsi="Arial" w:cs="Arial"/>
          <w:spacing w:val="-3"/>
        </w:rPr>
        <w:t>e</w:t>
      </w:r>
      <w:r>
        <w:rPr>
          <w:rFonts w:ascii="Arial" w:eastAsia="Arial" w:hAnsi="Arial" w:cs="Arial"/>
          <w:spacing w:val="1"/>
        </w:rPr>
        <w:t>t</w:t>
      </w:r>
      <w:r>
        <w:rPr>
          <w:rFonts w:ascii="Arial" w:eastAsia="Arial" w:hAnsi="Arial" w:cs="Arial"/>
        </w:rPr>
        <w:t>ent</w:t>
      </w:r>
      <w:r>
        <w:rPr>
          <w:rFonts w:ascii="Arial" w:eastAsia="Arial" w:hAnsi="Arial" w:cs="Arial"/>
          <w:spacing w:val="6"/>
        </w:rPr>
        <w:t xml:space="preserve"> </w:t>
      </w:r>
      <w:r>
        <w:rPr>
          <w:rFonts w:ascii="Arial" w:eastAsia="Arial" w:hAnsi="Arial" w:cs="Arial"/>
          <w:spacing w:val="-1"/>
        </w:rPr>
        <w:t>A</w:t>
      </w:r>
      <w:r>
        <w:rPr>
          <w:rFonts w:ascii="Arial" w:eastAsia="Arial" w:hAnsi="Arial" w:cs="Arial"/>
          <w:spacing w:val="-3"/>
        </w:rPr>
        <w:t>u</w:t>
      </w:r>
      <w:r>
        <w:rPr>
          <w:rFonts w:ascii="Arial" w:eastAsia="Arial" w:hAnsi="Arial" w:cs="Arial"/>
          <w:spacing w:val="1"/>
        </w:rPr>
        <w:t>t</w:t>
      </w:r>
      <w:r>
        <w:rPr>
          <w:rFonts w:ascii="Arial" w:eastAsia="Arial" w:hAnsi="Arial" w:cs="Arial"/>
        </w:rPr>
        <w:t>ho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3"/>
        </w:rPr>
        <w:t xml:space="preserve"> </w:t>
      </w:r>
      <w:r>
        <w:rPr>
          <w:rFonts w:ascii="Arial" w:eastAsia="Arial" w:hAnsi="Arial" w:cs="Arial"/>
          <w:spacing w:val="1"/>
        </w:rPr>
        <w:t>m</w:t>
      </w:r>
      <w:r>
        <w:rPr>
          <w:rFonts w:ascii="Arial" w:eastAsia="Arial" w:hAnsi="Arial" w:cs="Arial"/>
        </w:rPr>
        <w:t>ay</w:t>
      </w:r>
      <w:r>
        <w:rPr>
          <w:rFonts w:ascii="Arial" w:eastAsia="Arial" w:hAnsi="Arial" w:cs="Arial"/>
          <w:spacing w:val="3"/>
        </w:rPr>
        <w:t xml:space="preserve"> </w:t>
      </w:r>
      <w:r>
        <w:rPr>
          <w:rFonts w:ascii="Arial" w:eastAsia="Arial" w:hAnsi="Arial" w:cs="Arial"/>
        </w:rPr>
        <w:t>cons</w:t>
      </w:r>
      <w:r>
        <w:rPr>
          <w:rFonts w:ascii="Arial" w:eastAsia="Arial" w:hAnsi="Arial" w:cs="Arial"/>
          <w:spacing w:val="-1"/>
        </w:rPr>
        <w:t>i</w:t>
      </w:r>
      <w:r>
        <w:rPr>
          <w:rFonts w:ascii="Arial" w:eastAsia="Arial" w:hAnsi="Arial" w:cs="Arial"/>
        </w:rPr>
        <w:t>der</w:t>
      </w:r>
      <w:r>
        <w:rPr>
          <w:rFonts w:ascii="Arial" w:eastAsia="Arial" w:hAnsi="Arial" w:cs="Arial"/>
          <w:spacing w:val="6"/>
        </w:rPr>
        <w:t xml:space="preserve"> </w:t>
      </w:r>
      <w:r>
        <w:rPr>
          <w:rFonts w:ascii="Arial" w:eastAsia="Arial" w:hAnsi="Arial" w:cs="Arial"/>
        </w:rPr>
        <w:t>se</w:t>
      </w:r>
      <w:r>
        <w:rPr>
          <w:rFonts w:ascii="Arial" w:eastAsia="Arial" w:hAnsi="Arial" w:cs="Arial"/>
          <w:spacing w:val="-1"/>
        </w:rPr>
        <w:t>t</w:t>
      </w:r>
      <w:r>
        <w:rPr>
          <w:rFonts w:ascii="Arial" w:eastAsia="Arial" w:hAnsi="Arial" w:cs="Arial"/>
          <w:spacing w:val="1"/>
        </w:rPr>
        <w:t>t</w:t>
      </w:r>
      <w:r>
        <w:rPr>
          <w:rFonts w:ascii="Arial" w:eastAsia="Arial" w:hAnsi="Arial" w:cs="Arial"/>
          <w:spacing w:val="-1"/>
        </w:rPr>
        <w:t>i</w:t>
      </w:r>
      <w:r>
        <w:rPr>
          <w:rFonts w:ascii="Arial" w:eastAsia="Arial" w:hAnsi="Arial" w:cs="Arial"/>
        </w:rPr>
        <w:t>ng</w:t>
      </w:r>
      <w:r>
        <w:rPr>
          <w:rFonts w:ascii="Arial" w:eastAsia="Arial" w:hAnsi="Arial" w:cs="Arial"/>
          <w:spacing w:val="5"/>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spacing w:val="-3"/>
        </w:rPr>
        <w:t>e</w:t>
      </w:r>
      <w:r>
        <w:rPr>
          <w:rFonts w:ascii="Arial" w:eastAsia="Arial" w:hAnsi="Arial" w:cs="Arial"/>
          <w:spacing w:val="1"/>
        </w:rPr>
        <w:t>m</w:t>
      </w:r>
      <w:r>
        <w:rPr>
          <w:rFonts w:ascii="Arial" w:eastAsia="Arial" w:hAnsi="Arial" w:cs="Arial"/>
        </w:rPr>
        <w:t>en</w:t>
      </w:r>
      <w:r>
        <w:rPr>
          <w:rFonts w:ascii="Arial" w:eastAsia="Arial" w:hAnsi="Arial" w:cs="Arial"/>
          <w:spacing w:val="1"/>
        </w:rPr>
        <w:t>t</w:t>
      </w:r>
      <w:r>
        <w:rPr>
          <w:rFonts w:ascii="Arial" w:eastAsia="Arial" w:hAnsi="Arial" w:cs="Arial"/>
        </w:rPr>
        <w:t xml:space="preserve">s </w:t>
      </w:r>
      <w:r>
        <w:rPr>
          <w:rFonts w:ascii="Arial" w:eastAsia="Arial" w:hAnsi="Arial" w:cs="Arial"/>
          <w:spacing w:val="3"/>
        </w:rPr>
        <w:t>f</w:t>
      </w:r>
      <w:r>
        <w:rPr>
          <w:rFonts w:ascii="Arial" w:eastAsia="Arial" w:hAnsi="Arial" w:cs="Arial"/>
        </w:rPr>
        <w:t>or</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5"/>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4"/>
        </w:rPr>
        <w:t xml:space="preserve"> </w:t>
      </w:r>
      <w:r>
        <w:rPr>
          <w:rFonts w:ascii="Arial" w:eastAsia="Arial" w:hAnsi="Arial" w:cs="Arial"/>
          <w:spacing w:val="-1"/>
        </w:rPr>
        <w:t>A</w:t>
      </w:r>
      <w:r>
        <w:rPr>
          <w:rFonts w:ascii="Arial" w:eastAsia="Arial" w:hAnsi="Arial" w:cs="Arial"/>
        </w:rPr>
        <w:t>u</w:t>
      </w:r>
      <w:r>
        <w:rPr>
          <w:rFonts w:ascii="Arial" w:eastAsia="Arial" w:hAnsi="Arial" w:cs="Arial"/>
          <w:spacing w:val="1"/>
        </w:rPr>
        <w:t>t</w:t>
      </w:r>
      <w:r>
        <w:rPr>
          <w:rFonts w:ascii="Arial" w:eastAsia="Arial" w:hAnsi="Arial" w:cs="Arial"/>
        </w:rPr>
        <w:t>ho</w:t>
      </w:r>
      <w:r>
        <w:rPr>
          <w:rFonts w:ascii="Arial" w:eastAsia="Arial" w:hAnsi="Arial" w:cs="Arial"/>
          <w:spacing w:val="1"/>
        </w:rPr>
        <w:t>r</w:t>
      </w:r>
      <w:r>
        <w:rPr>
          <w:rFonts w:ascii="Arial" w:eastAsia="Arial" w:hAnsi="Arial" w:cs="Arial"/>
          <w:spacing w:val="-1"/>
        </w:rPr>
        <w:t>it</w:t>
      </w:r>
      <w:r>
        <w:rPr>
          <w:rFonts w:ascii="Arial" w:eastAsia="Arial" w:hAnsi="Arial" w:cs="Arial"/>
        </w:rPr>
        <w:t xml:space="preserve">y </w:t>
      </w:r>
      <w:r>
        <w:rPr>
          <w:rFonts w:ascii="Arial" w:eastAsia="Arial" w:hAnsi="Arial" w:cs="Arial"/>
          <w:spacing w:val="1"/>
        </w:rPr>
        <w:t>t</w:t>
      </w:r>
      <w:r>
        <w:rPr>
          <w:rFonts w:ascii="Arial" w:eastAsia="Arial" w:hAnsi="Arial" w:cs="Arial"/>
        </w:rPr>
        <w:t>o:</w:t>
      </w:r>
    </w:p>
    <w:p w:rsidR="000A5570" w:rsidRDefault="000A5570">
      <w:pPr>
        <w:spacing w:before="2" w:after="0" w:line="130" w:lineRule="exact"/>
        <w:rPr>
          <w:sz w:val="13"/>
          <w:szCs w:val="13"/>
        </w:rPr>
      </w:pPr>
    </w:p>
    <w:p w:rsidR="000A5570" w:rsidRDefault="00863EB5">
      <w:pPr>
        <w:tabs>
          <w:tab w:val="left" w:pos="1000"/>
        </w:tabs>
        <w:spacing w:after="0" w:line="240" w:lineRule="auto"/>
        <w:ind w:left="659"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2"/>
        </w:rPr>
        <w:t>v</w:t>
      </w:r>
      <w:r>
        <w:rPr>
          <w:rFonts w:ascii="Arial" w:eastAsia="Arial" w:hAnsi="Arial" w:cs="Arial"/>
        </w:rPr>
        <w:t>e</w:t>
      </w:r>
      <w:r>
        <w:rPr>
          <w:rFonts w:ascii="Arial" w:eastAsia="Arial" w:hAnsi="Arial" w:cs="Arial"/>
          <w:spacing w:val="1"/>
        </w:rPr>
        <w:t>r</w:t>
      </w:r>
      <w:r>
        <w:rPr>
          <w:rFonts w:ascii="Arial" w:eastAsia="Arial" w:hAnsi="Arial" w:cs="Arial"/>
          <w:spacing w:val="-1"/>
        </w:rPr>
        <w:t>i</w:t>
      </w:r>
      <w:r>
        <w:rPr>
          <w:rFonts w:ascii="Arial" w:eastAsia="Arial" w:hAnsi="Arial" w:cs="Arial"/>
          <w:spacing w:val="3"/>
        </w:rPr>
        <w:t>f</w:t>
      </w:r>
      <w:r>
        <w:rPr>
          <w:rFonts w:ascii="Arial" w:eastAsia="Arial" w:hAnsi="Arial" w:cs="Arial"/>
        </w:rPr>
        <w:t>y</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3"/>
        </w:rPr>
        <w:t>a</w:t>
      </w:r>
      <w:r>
        <w:rPr>
          <w:rFonts w:ascii="Arial" w:eastAsia="Arial" w:hAnsi="Arial" w:cs="Arial"/>
        </w:rPr>
        <w:t xml:space="preserve">t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app</w:t>
      </w:r>
      <w:r>
        <w:rPr>
          <w:rFonts w:ascii="Arial" w:eastAsia="Arial" w:hAnsi="Arial" w:cs="Arial"/>
          <w:spacing w:val="-1"/>
        </w:rPr>
        <w:t>li</w:t>
      </w:r>
      <w:r>
        <w:rPr>
          <w:rFonts w:ascii="Arial" w:eastAsia="Arial" w:hAnsi="Arial" w:cs="Arial"/>
        </w:rPr>
        <w:t>cant</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ee</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e</w:t>
      </w:r>
      <w:r>
        <w:rPr>
          <w:rFonts w:ascii="Arial" w:eastAsia="Arial" w:hAnsi="Arial" w:cs="Arial"/>
          <w:spacing w:val="-3"/>
        </w:rPr>
        <w:t>n</w:t>
      </w:r>
      <w:r>
        <w:rPr>
          <w:rFonts w:ascii="Arial" w:eastAsia="Arial" w:hAnsi="Arial" w:cs="Arial"/>
          <w:spacing w:val="1"/>
        </w:rPr>
        <w:t>tr</w:t>
      </w:r>
      <w:r>
        <w:rPr>
          <w:rFonts w:ascii="Arial" w:eastAsia="Arial" w:hAnsi="Arial" w:cs="Arial"/>
        </w:rPr>
        <w:t>y</w:t>
      </w:r>
      <w:r>
        <w:rPr>
          <w:rFonts w:ascii="Arial" w:eastAsia="Arial" w:hAnsi="Arial" w:cs="Arial"/>
          <w:spacing w:val="-1"/>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spacing w:val="-3"/>
        </w:rPr>
        <w:t>e</w:t>
      </w:r>
      <w:r>
        <w:rPr>
          <w:rFonts w:ascii="Arial" w:eastAsia="Arial" w:hAnsi="Arial" w:cs="Arial"/>
          <w:spacing w:val="-2"/>
        </w:rPr>
        <w:t>m</w:t>
      </w:r>
      <w:r>
        <w:rPr>
          <w:rFonts w:ascii="Arial" w:eastAsia="Arial" w:hAnsi="Arial" w:cs="Arial"/>
        </w:rPr>
        <w:t>en</w:t>
      </w:r>
      <w:r>
        <w:rPr>
          <w:rFonts w:ascii="Arial" w:eastAsia="Arial" w:hAnsi="Arial" w:cs="Arial"/>
          <w:spacing w:val="1"/>
        </w:rPr>
        <w:t>t</w:t>
      </w:r>
      <w:r>
        <w:rPr>
          <w:rFonts w:ascii="Arial" w:eastAsia="Arial" w:hAnsi="Arial" w:cs="Arial"/>
        </w:rPr>
        <w:t>s;</w:t>
      </w:r>
    </w:p>
    <w:p w:rsidR="000A5570" w:rsidRDefault="00863EB5">
      <w:pPr>
        <w:tabs>
          <w:tab w:val="left" w:pos="1000"/>
        </w:tabs>
        <w:spacing w:before="72" w:after="0" w:line="240" w:lineRule="auto"/>
        <w:ind w:left="659"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rPr>
        <w:t>assess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app</w:t>
      </w:r>
      <w:r>
        <w:rPr>
          <w:rFonts w:ascii="Arial" w:eastAsia="Arial" w:hAnsi="Arial" w:cs="Arial"/>
          <w:spacing w:val="-1"/>
        </w:rPr>
        <w:t>li</w:t>
      </w:r>
      <w:r>
        <w:rPr>
          <w:rFonts w:ascii="Arial" w:eastAsia="Arial" w:hAnsi="Arial" w:cs="Arial"/>
        </w:rPr>
        <w:t>can</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rPr>
        <w:t>p</w:t>
      </w:r>
      <w:r>
        <w:rPr>
          <w:rFonts w:ascii="Arial" w:eastAsia="Arial" w:hAnsi="Arial" w:cs="Arial"/>
          <w:spacing w:val="-3"/>
        </w:rPr>
        <w:t>e</w:t>
      </w:r>
      <w:r>
        <w:rPr>
          <w:rFonts w:ascii="Arial" w:eastAsia="Arial" w:hAnsi="Arial" w:cs="Arial"/>
          <w:spacing w:val="1"/>
        </w:rPr>
        <w:t>r</w:t>
      </w:r>
      <w:r>
        <w:rPr>
          <w:rFonts w:ascii="Arial" w:eastAsia="Arial" w:hAnsi="Arial" w:cs="Arial"/>
        </w:rPr>
        <w:t>sonal ap</w:t>
      </w:r>
      <w:r>
        <w:rPr>
          <w:rFonts w:ascii="Arial" w:eastAsia="Arial" w:hAnsi="Arial" w:cs="Arial"/>
          <w:spacing w:val="1"/>
        </w:rPr>
        <w:t>t</w:t>
      </w:r>
      <w:r>
        <w:rPr>
          <w:rFonts w:ascii="Arial" w:eastAsia="Arial" w:hAnsi="Arial" w:cs="Arial"/>
          <w:spacing w:val="-4"/>
        </w:rPr>
        <w:t>i</w:t>
      </w:r>
      <w:r>
        <w:rPr>
          <w:rFonts w:ascii="Arial" w:eastAsia="Arial" w:hAnsi="Arial" w:cs="Arial"/>
          <w:spacing w:val="1"/>
        </w:rPr>
        <w:t>t</w:t>
      </w:r>
      <w:r>
        <w:rPr>
          <w:rFonts w:ascii="Arial" w:eastAsia="Arial" w:hAnsi="Arial" w:cs="Arial"/>
        </w:rPr>
        <w:t>ude</w:t>
      </w:r>
      <w:r>
        <w:rPr>
          <w:rFonts w:ascii="Arial" w:eastAsia="Arial" w:hAnsi="Arial" w:cs="Arial"/>
          <w:spacing w:val="1"/>
        </w:rPr>
        <w:t xml:space="preserve"> </w:t>
      </w:r>
      <w:r>
        <w:rPr>
          <w:rFonts w:ascii="Arial" w:eastAsia="Arial" w:hAnsi="Arial" w:cs="Arial"/>
        </w:rPr>
        <w:t>and</w:t>
      </w:r>
      <w:r>
        <w:rPr>
          <w:rFonts w:ascii="Arial" w:eastAsia="Arial" w:hAnsi="Arial" w:cs="Arial"/>
          <w:spacing w:val="-2"/>
        </w:rPr>
        <w:t xml:space="preserve"> </w:t>
      </w:r>
      <w:r>
        <w:rPr>
          <w:rFonts w:ascii="Arial" w:eastAsia="Arial" w:hAnsi="Arial" w:cs="Arial"/>
        </w:rPr>
        <w:t>su</w:t>
      </w:r>
      <w:r>
        <w:rPr>
          <w:rFonts w:ascii="Arial" w:eastAsia="Arial" w:hAnsi="Arial" w:cs="Arial"/>
          <w:spacing w:val="-1"/>
        </w:rPr>
        <w:t>i</w:t>
      </w:r>
      <w:r>
        <w:rPr>
          <w:rFonts w:ascii="Arial" w:eastAsia="Arial" w:hAnsi="Arial" w:cs="Arial"/>
          <w:spacing w:val="1"/>
        </w:rPr>
        <w:t>t</w:t>
      </w:r>
      <w:r>
        <w:rPr>
          <w:rFonts w:ascii="Arial" w:eastAsia="Arial" w:hAnsi="Arial" w:cs="Arial"/>
          <w:spacing w:val="-3"/>
        </w:rPr>
        <w:t>a</w:t>
      </w:r>
      <w:r>
        <w:rPr>
          <w:rFonts w:ascii="Arial" w:eastAsia="Arial" w:hAnsi="Arial" w:cs="Arial"/>
        </w:rPr>
        <w:t>b</w:t>
      </w:r>
      <w:r>
        <w:rPr>
          <w:rFonts w:ascii="Arial" w:eastAsia="Arial" w:hAnsi="Arial" w:cs="Arial"/>
          <w:spacing w:val="-1"/>
        </w:rPr>
        <w:t>ili</w:t>
      </w:r>
      <w:r>
        <w:rPr>
          <w:rFonts w:ascii="Arial" w:eastAsia="Arial" w:hAnsi="Arial" w:cs="Arial"/>
          <w:spacing w:val="1"/>
        </w:rPr>
        <w:t>t</w:t>
      </w:r>
      <w:r>
        <w:rPr>
          <w:rFonts w:ascii="Arial" w:eastAsia="Arial" w:hAnsi="Arial" w:cs="Arial"/>
          <w:spacing w:val="-2"/>
        </w:rPr>
        <w:t>y</w:t>
      </w:r>
      <w:r>
        <w:rPr>
          <w:rFonts w:ascii="Arial" w:eastAsia="Arial" w:hAnsi="Arial" w:cs="Arial"/>
        </w:rPr>
        <w:t>;</w:t>
      </w:r>
      <w:r>
        <w:rPr>
          <w:rFonts w:ascii="Arial" w:eastAsia="Arial" w:hAnsi="Arial" w:cs="Arial"/>
          <w:spacing w:val="2"/>
        </w:rPr>
        <w:t xml:space="preserve"> </w:t>
      </w:r>
      <w:r>
        <w:rPr>
          <w:rFonts w:ascii="Arial" w:eastAsia="Arial" w:hAnsi="Arial" w:cs="Arial"/>
        </w:rPr>
        <w:t>and</w:t>
      </w:r>
    </w:p>
    <w:p w:rsidR="000A5570" w:rsidRDefault="000A5570">
      <w:pPr>
        <w:spacing w:after="0"/>
        <w:sectPr w:rsidR="000A5570">
          <w:pgSz w:w="11920" w:h="16840"/>
          <w:pgMar w:top="1100" w:right="980" w:bottom="780" w:left="1120" w:header="591" w:footer="596" w:gutter="0"/>
          <w:cols w:space="720"/>
        </w:sectPr>
      </w:pPr>
    </w:p>
    <w:p w:rsidR="000A5570" w:rsidRDefault="000A5570">
      <w:pPr>
        <w:spacing w:before="1" w:after="0" w:line="220" w:lineRule="exact"/>
      </w:pPr>
    </w:p>
    <w:p w:rsidR="000A5570" w:rsidRDefault="00863EB5">
      <w:pPr>
        <w:tabs>
          <w:tab w:val="left" w:pos="1000"/>
        </w:tabs>
        <w:spacing w:before="35" w:after="0" w:line="240" w:lineRule="auto"/>
        <w:ind w:left="659"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rPr>
        <w:t>es</w:t>
      </w:r>
      <w:r>
        <w:rPr>
          <w:rFonts w:ascii="Arial" w:eastAsia="Arial" w:hAnsi="Arial" w:cs="Arial"/>
          <w:spacing w:val="1"/>
        </w:rPr>
        <w:t>t</w:t>
      </w:r>
      <w:r>
        <w:rPr>
          <w:rFonts w:ascii="Arial" w:eastAsia="Arial" w:hAnsi="Arial" w:cs="Arial"/>
        </w:rPr>
        <w:t>ab</w:t>
      </w:r>
      <w:r>
        <w:rPr>
          <w:rFonts w:ascii="Arial" w:eastAsia="Arial" w:hAnsi="Arial" w:cs="Arial"/>
          <w:spacing w:val="-1"/>
        </w:rPr>
        <w:t>li</w:t>
      </w:r>
      <w:r>
        <w:rPr>
          <w:rFonts w:ascii="Arial" w:eastAsia="Arial" w:hAnsi="Arial" w:cs="Arial"/>
        </w:rPr>
        <w:t>sh</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 xml:space="preserve"> </w:t>
      </w:r>
      <w:r>
        <w:rPr>
          <w:rFonts w:ascii="Arial" w:eastAsia="Arial" w:hAnsi="Arial" w:cs="Arial"/>
        </w:rPr>
        <w:t>se</w:t>
      </w:r>
      <w:r>
        <w:rPr>
          <w:rFonts w:ascii="Arial" w:eastAsia="Arial" w:hAnsi="Arial" w:cs="Arial"/>
          <w:spacing w:val="-1"/>
        </w:rPr>
        <w:t>l</w:t>
      </w:r>
      <w:r>
        <w:rPr>
          <w:rFonts w:ascii="Arial" w:eastAsia="Arial" w:hAnsi="Arial" w:cs="Arial"/>
        </w:rPr>
        <w:t>e</w:t>
      </w:r>
      <w:r>
        <w:rPr>
          <w:rFonts w:ascii="Arial" w:eastAsia="Arial" w:hAnsi="Arial" w:cs="Arial"/>
          <w:spacing w:val="-2"/>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r</w:t>
      </w:r>
      <w:r>
        <w:rPr>
          <w:rFonts w:ascii="Arial" w:eastAsia="Arial" w:hAnsi="Arial" w:cs="Arial"/>
          <w:spacing w:val="-3"/>
        </w:rPr>
        <w:t>o</w:t>
      </w:r>
      <w:r>
        <w:rPr>
          <w:rFonts w:ascii="Arial" w:eastAsia="Arial" w:hAnsi="Arial" w:cs="Arial"/>
        </w:rPr>
        <w:t>cess</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w:t>
      </w:r>
      <w:r>
        <w:rPr>
          <w:rFonts w:ascii="Arial" w:eastAsia="Arial" w:hAnsi="Arial" w:cs="Arial"/>
          <w:spacing w:val="-3"/>
        </w:rPr>
        <w:t>o</w:t>
      </w:r>
      <w:r>
        <w:rPr>
          <w:rFonts w:ascii="Arial" w:eastAsia="Arial" w:hAnsi="Arial" w:cs="Arial"/>
          <w:spacing w:val="1"/>
        </w:rPr>
        <w:t>r</w:t>
      </w:r>
      <w:r>
        <w:rPr>
          <w:rFonts w:ascii="Arial" w:eastAsia="Arial" w:hAnsi="Arial" w:cs="Arial"/>
        </w:rPr>
        <w:t xml:space="preserve">der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rPr>
        <w:t>choose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m</w:t>
      </w:r>
      <w:r>
        <w:rPr>
          <w:rFonts w:ascii="Arial" w:eastAsia="Arial" w:hAnsi="Arial" w:cs="Arial"/>
        </w:rPr>
        <w:t>o</w:t>
      </w:r>
      <w:r>
        <w:rPr>
          <w:rFonts w:ascii="Arial" w:eastAsia="Arial" w:hAnsi="Arial" w:cs="Arial"/>
          <w:spacing w:val="-2"/>
        </w:rPr>
        <w:t>s</w:t>
      </w:r>
      <w:r>
        <w:rPr>
          <w:rFonts w:ascii="Arial" w:eastAsia="Arial" w:hAnsi="Arial" w:cs="Arial"/>
        </w:rPr>
        <w:t xml:space="preserve">t </w:t>
      </w:r>
      <w:r>
        <w:rPr>
          <w:rFonts w:ascii="Arial" w:eastAsia="Arial" w:hAnsi="Arial" w:cs="Arial"/>
          <w:spacing w:val="2"/>
        </w:rPr>
        <w:t>q</w:t>
      </w:r>
      <w:r>
        <w:rPr>
          <w:rFonts w:ascii="Arial" w:eastAsia="Arial" w:hAnsi="Arial" w:cs="Arial"/>
        </w:rPr>
        <w:t>ua</w:t>
      </w:r>
      <w:r>
        <w:rPr>
          <w:rFonts w:ascii="Arial" w:eastAsia="Arial" w:hAnsi="Arial" w:cs="Arial"/>
          <w:spacing w:val="-1"/>
        </w:rPr>
        <w:t>l</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ed</w:t>
      </w:r>
      <w:r>
        <w:rPr>
          <w:rFonts w:ascii="Arial" w:eastAsia="Arial" w:hAnsi="Arial" w:cs="Arial"/>
          <w:spacing w:val="1"/>
        </w:rPr>
        <w:t xml:space="preserve"> </w:t>
      </w:r>
      <w:r>
        <w:rPr>
          <w:rFonts w:ascii="Arial" w:eastAsia="Arial" w:hAnsi="Arial" w:cs="Arial"/>
          <w:spacing w:val="-3"/>
        </w:rPr>
        <w:t>a</w:t>
      </w:r>
      <w:r>
        <w:rPr>
          <w:rFonts w:ascii="Arial" w:eastAsia="Arial" w:hAnsi="Arial" w:cs="Arial"/>
        </w:rPr>
        <w:t>pp</w:t>
      </w:r>
      <w:r>
        <w:rPr>
          <w:rFonts w:ascii="Arial" w:eastAsia="Arial" w:hAnsi="Arial" w:cs="Arial"/>
          <w:spacing w:val="-1"/>
        </w:rPr>
        <w:t>li</w:t>
      </w:r>
      <w:r>
        <w:rPr>
          <w:rFonts w:ascii="Arial" w:eastAsia="Arial" w:hAnsi="Arial" w:cs="Arial"/>
        </w:rPr>
        <w:t>can</w:t>
      </w:r>
      <w:r>
        <w:rPr>
          <w:rFonts w:ascii="Arial" w:eastAsia="Arial" w:hAnsi="Arial" w:cs="Arial"/>
          <w:spacing w:val="1"/>
        </w:rPr>
        <w:t>t</w:t>
      </w:r>
      <w:r>
        <w:rPr>
          <w:rFonts w:ascii="Arial" w:eastAsia="Arial" w:hAnsi="Arial" w:cs="Arial"/>
        </w:rPr>
        <w:t>.</w:t>
      </w:r>
    </w:p>
    <w:p w:rsidR="000A5570" w:rsidRDefault="00863EB5">
      <w:pPr>
        <w:spacing w:before="61" w:after="0" w:line="239" w:lineRule="auto"/>
        <w:ind w:left="299" w:right="93"/>
        <w:jc w:val="both"/>
        <w:rPr>
          <w:rFonts w:ascii="Arial" w:eastAsia="Arial" w:hAnsi="Arial" w:cs="Arial"/>
        </w:rPr>
      </w:pPr>
      <w:r>
        <w:rPr>
          <w:rFonts w:ascii="Arial" w:eastAsia="Arial" w:hAnsi="Arial" w:cs="Arial"/>
          <w:spacing w:val="-1"/>
        </w:rPr>
        <w:t>E</w:t>
      </w:r>
      <w:r>
        <w:rPr>
          <w:rFonts w:ascii="Arial" w:eastAsia="Arial" w:hAnsi="Arial" w:cs="Arial"/>
        </w:rPr>
        <w:t>n</w:t>
      </w:r>
      <w:r>
        <w:rPr>
          <w:rFonts w:ascii="Arial" w:eastAsia="Arial" w:hAnsi="Arial" w:cs="Arial"/>
          <w:spacing w:val="2"/>
        </w:rPr>
        <w:t>g</w:t>
      </w:r>
      <w:r>
        <w:rPr>
          <w:rFonts w:ascii="Arial" w:eastAsia="Arial" w:hAnsi="Arial" w:cs="Arial"/>
          <w:spacing w:val="-1"/>
        </w:rPr>
        <w:t>li</w:t>
      </w:r>
      <w:r>
        <w:rPr>
          <w:rFonts w:ascii="Arial" w:eastAsia="Arial" w:hAnsi="Arial" w:cs="Arial"/>
        </w:rPr>
        <w:t>sh</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t</w:t>
      </w:r>
      <w:r>
        <w:rPr>
          <w:rFonts w:ascii="Arial" w:eastAsia="Arial" w:hAnsi="Arial" w:cs="Arial"/>
        </w:rPr>
        <w:t>he</w:t>
      </w:r>
      <w:r>
        <w:rPr>
          <w:rFonts w:ascii="Arial" w:eastAsia="Arial" w:hAnsi="Arial" w:cs="Arial"/>
          <w:spacing w:val="1"/>
        </w:rPr>
        <w:t xml:space="preserve"> </w:t>
      </w:r>
      <w:r>
        <w:rPr>
          <w:rFonts w:ascii="Arial" w:eastAsia="Arial" w:hAnsi="Arial" w:cs="Arial"/>
        </w:rPr>
        <w:t>acce</w:t>
      </w:r>
      <w:r>
        <w:rPr>
          <w:rFonts w:ascii="Arial" w:eastAsia="Arial" w:hAnsi="Arial" w:cs="Arial"/>
          <w:spacing w:val="-3"/>
        </w:rPr>
        <w:t>p</w:t>
      </w:r>
      <w:r>
        <w:rPr>
          <w:rFonts w:ascii="Arial" w:eastAsia="Arial" w:hAnsi="Arial" w:cs="Arial"/>
          <w:spacing w:val="1"/>
        </w:rPr>
        <w:t>t</w:t>
      </w:r>
      <w:r>
        <w:rPr>
          <w:rFonts w:ascii="Arial" w:eastAsia="Arial" w:hAnsi="Arial" w:cs="Arial"/>
        </w:rPr>
        <w:t>ed</w:t>
      </w:r>
      <w:r>
        <w:rPr>
          <w:rFonts w:ascii="Arial" w:eastAsia="Arial" w:hAnsi="Arial" w:cs="Arial"/>
          <w:spacing w:val="1"/>
        </w:rPr>
        <w:t xml:space="preserve"> </w:t>
      </w:r>
      <w:r>
        <w:rPr>
          <w:rFonts w:ascii="Arial" w:eastAsia="Arial" w:hAnsi="Arial" w:cs="Arial"/>
          <w:spacing w:val="-1"/>
        </w:rPr>
        <w:t>l</w:t>
      </w:r>
      <w:r>
        <w:rPr>
          <w:rFonts w:ascii="Arial" w:eastAsia="Arial" w:hAnsi="Arial" w:cs="Arial"/>
        </w:rPr>
        <w:t>an</w:t>
      </w:r>
      <w:r>
        <w:rPr>
          <w:rFonts w:ascii="Arial" w:eastAsia="Arial" w:hAnsi="Arial" w:cs="Arial"/>
          <w:spacing w:val="2"/>
        </w:rPr>
        <w:t>g</w:t>
      </w:r>
      <w:r>
        <w:rPr>
          <w:rFonts w:ascii="Arial" w:eastAsia="Arial" w:hAnsi="Arial" w:cs="Arial"/>
        </w:rPr>
        <w:t>u</w:t>
      </w:r>
      <w:r>
        <w:rPr>
          <w:rFonts w:ascii="Arial" w:eastAsia="Arial" w:hAnsi="Arial" w:cs="Arial"/>
          <w:spacing w:val="-3"/>
        </w:rPr>
        <w:t>a</w:t>
      </w:r>
      <w:r>
        <w:rPr>
          <w:rFonts w:ascii="Arial" w:eastAsia="Arial" w:hAnsi="Arial" w:cs="Arial"/>
          <w:spacing w:val="2"/>
        </w:rPr>
        <w:t>g</w:t>
      </w:r>
      <w:r>
        <w:rPr>
          <w:rFonts w:ascii="Arial" w:eastAsia="Arial" w:hAnsi="Arial" w:cs="Arial"/>
        </w:rPr>
        <w:t>e</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t</w:t>
      </w:r>
      <w:r>
        <w:rPr>
          <w:rFonts w:ascii="Arial" w:eastAsia="Arial" w:hAnsi="Arial" w:cs="Arial"/>
        </w:rPr>
        <w:t>e</w:t>
      </w:r>
      <w:r>
        <w:rPr>
          <w:rFonts w:ascii="Arial" w:eastAsia="Arial" w:hAnsi="Arial" w:cs="Arial"/>
          <w:spacing w:val="1"/>
        </w:rPr>
        <w:t>r</w:t>
      </w:r>
      <w:r>
        <w:rPr>
          <w:rFonts w:ascii="Arial" w:eastAsia="Arial" w:hAnsi="Arial" w:cs="Arial"/>
        </w:rPr>
        <w:t>n</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onal bus</w:t>
      </w:r>
      <w:r>
        <w:rPr>
          <w:rFonts w:ascii="Arial" w:eastAsia="Arial" w:hAnsi="Arial" w:cs="Arial"/>
          <w:spacing w:val="-1"/>
        </w:rPr>
        <w:t>i</w:t>
      </w:r>
      <w:r>
        <w:rPr>
          <w:rFonts w:ascii="Arial" w:eastAsia="Arial" w:hAnsi="Arial" w:cs="Arial"/>
        </w:rPr>
        <w:t>ne</w:t>
      </w:r>
      <w:r>
        <w:rPr>
          <w:rFonts w:ascii="Arial" w:eastAsia="Arial" w:hAnsi="Arial" w:cs="Arial"/>
          <w:spacing w:val="3"/>
        </w:rPr>
        <w:t>s</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1"/>
        </w:rPr>
        <w:t>r</w:t>
      </w:r>
      <w:r>
        <w:rPr>
          <w:rFonts w:ascii="Arial" w:eastAsia="Arial" w:hAnsi="Arial" w:cs="Arial"/>
        </w:rPr>
        <w:t>ade</w:t>
      </w:r>
      <w:r>
        <w:rPr>
          <w:rFonts w:ascii="Arial" w:eastAsia="Arial" w:hAnsi="Arial" w:cs="Arial"/>
          <w:spacing w:val="1"/>
        </w:rPr>
        <w:t xml:space="preserve"> </w:t>
      </w:r>
      <w:r>
        <w:rPr>
          <w:rFonts w:ascii="Arial" w:eastAsia="Arial" w:hAnsi="Arial" w:cs="Arial"/>
        </w:rPr>
        <w:t>and</w:t>
      </w:r>
      <w:r>
        <w:rPr>
          <w:rFonts w:ascii="Arial" w:eastAsia="Arial" w:hAnsi="Arial" w:cs="Arial"/>
          <w:spacing w:val="1"/>
        </w:rPr>
        <w:t xml:space="preserve"> </w:t>
      </w:r>
      <w:r>
        <w:rPr>
          <w:rFonts w:ascii="Arial" w:eastAsia="Arial" w:hAnsi="Arial" w:cs="Arial"/>
        </w:rPr>
        <w:t>d</w:t>
      </w:r>
      <w:r>
        <w:rPr>
          <w:rFonts w:ascii="Arial" w:eastAsia="Arial" w:hAnsi="Arial" w:cs="Arial"/>
          <w:spacing w:val="-1"/>
        </w:rPr>
        <w:t>i</w:t>
      </w:r>
      <w:r>
        <w:rPr>
          <w:rFonts w:ascii="Arial" w:eastAsia="Arial" w:hAnsi="Arial" w:cs="Arial"/>
        </w:rPr>
        <w:t>p</w:t>
      </w:r>
      <w:r>
        <w:rPr>
          <w:rFonts w:ascii="Arial" w:eastAsia="Arial" w:hAnsi="Arial" w:cs="Arial"/>
          <w:spacing w:val="-1"/>
        </w:rPr>
        <w:t>l</w:t>
      </w:r>
      <w:r>
        <w:rPr>
          <w:rFonts w:ascii="Arial" w:eastAsia="Arial" w:hAnsi="Arial" w:cs="Arial"/>
        </w:rPr>
        <w:t>o</w:t>
      </w:r>
      <w:r>
        <w:rPr>
          <w:rFonts w:ascii="Arial" w:eastAsia="Arial" w:hAnsi="Arial" w:cs="Arial"/>
          <w:spacing w:val="1"/>
        </w:rPr>
        <w:t>m</w:t>
      </w:r>
      <w:r>
        <w:rPr>
          <w:rFonts w:ascii="Arial" w:eastAsia="Arial" w:hAnsi="Arial" w:cs="Arial"/>
        </w:rPr>
        <w:t>ac</w:t>
      </w:r>
      <w:r>
        <w:rPr>
          <w:rFonts w:ascii="Arial" w:eastAsia="Arial" w:hAnsi="Arial" w:cs="Arial"/>
          <w:spacing w:val="-2"/>
        </w:rPr>
        <w:t>y</w:t>
      </w:r>
      <w:r>
        <w:rPr>
          <w:rFonts w:ascii="Arial" w:eastAsia="Arial" w:hAnsi="Arial" w:cs="Arial"/>
        </w:rPr>
        <w:t xml:space="preserve">. </w:t>
      </w:r>
      <w:r>
        <w:rPr>
          <w:rFonts w:ascii="Arial" w:eastAsia="Arial" w:hAnsi="Arial" w:cs="Arial"/>
          <w:spacing w:val="8"/>
        </w:rPr>
        <w:t xml:space="preserve"> </w:t>
      </w:r>
      <w:r>
        <w:rPr>
          <w:rFonts w:ascii="Arial" w:eastAsia="Arial" w:hAnsi="Arial" w:cs="Arial"/>
          <w:spacing w:val="-1"/>
        </w:rPr>
        <w:t>S</w:t>
      </w:r>
      <w:r>
        <w:rPr>
          <w:rFonts w:ascii="Arial" w:eastAsia="Arial" w:hAnsi="Arial" w:cs="Arial"/>
        </w:rPr>
        <w:t>ubs</w:t>
      </w:r>
      <w:r>
        <w:rPr>
          <w:rFonts w:ascii="Arial" w:eastAsia="Arial" w:hAnsi="Arial" w:cs="Arial"/>
          <w:spacing w:val="-3"/>
        </w:rPr>
        <w:t>e</w:t>
      </w:r>
      <w:r>
        <w:rPr>
          <w:rFonts w:ascii="Arial" w:eastAsia="Arial" w:hAnsi="Arial" w:cs="Arial"/>
          <w:spacing w:val="2"/>
        </w:rPr>
        <w:t>q</w:t>
      </w:r>
      <w:r>
        <w:rPr>
          <w:rFonts w:ascii="Arial" w:eastAsia="Arial" w:hAnsi="Arial" w:cs="Arial"/>
        </w:rPr>
        <w:t>uen</w:t>
      </w:r>
      <w:r>
        <w:rPr>
          <w:rFonts w:ascii="Arial" w:eastAsia="Arial" w:hAnsi="Arial" w:cs="Arial"/>
          <w:spacing w:val="1"/>
        </w:rPr>
        <w:t>t</w:t>
      </w:r>
      <w:r>
        <w:rPr>
          <w:rFonts w:ascii="Arial" w:eastAsia="Arial" w:hAnsi="Arial" w:cs="Arial"/>
          <w:spacing w:val="-3"/>
        </w:rPr>
        <w:t>l</w:t>
      </w:r>
      <w:r>
        <w:rPr>
          <w:rFonts w:ascii="Arial" w:eastAsia="Arial" w:hAnsi="Arial" w:cs="Arial"/>
        </w:rPr>
        <w:t xml:space="preserve">y </w:t>
      </w:r>
      <w:r>
        <w:rPr>
          <w:rFonts w:ascii="Arial" w:eastAsia="Arial" w:hAnsi="Arial" w:cs="Arial"/>
          <w:spacing w:val="1"/>
        </w:rPr>
        <w:t>t</w:t>
      </w:r>
      <w:r>
        <w:rPr>
          <w:rFonts w:ascii="Arial" w:eastAsia="Arial" w:hAnsi="Arial" w:cs="Arial"/>
        </w:rPr>
        <w:t>he</w:t>
      </w:r>
      <w:r>
        <w:rPr>
          <w:rFonts w:ascii="Arial" w:eastAsia="Arial" w:hAnsi="Arial" w:cs="Arial"/>
          <w:spacing w:val="1"/>
        </w:rPr>
        <w:t>r</w:t>
      </w:r>
      <w:r>
        <w:rPr>
          <w:rFonts w:ascii="Arial" w:eastAsia="Arial" w:hAnsi="Arial" w:cs="Arial"/>
        </w:rPr>
        <w:t>e</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3"/>
        </w:rPr>
        <w:t xml:space="preserve"> </w:t>
      </w:r>
      <w:r>
        <w:rPr>
          <w:rFonts w:ascii="Arial" w:eastAsia="Arial" w:hAnsi="Arial" w:cs="Arial"/>
        </w:rPr>
        <w:t>a</w:t>
      </w:r>
      <w:r>
        <w:rPr>
          <w:rFonts w:ascii="Arial" w:eastAsia="Arial" w:hAnsi="Arial" w:cs="Arial"/>
          <w:spacing w:val="3"/>
        </w:rPr>
        <w:t xml:space="preserve"> </w:t>
      </w:r>
      <w:r>
        <w:rPr>
          <w:rFonts w:ascii="Arial" w:eastAsia="Arial" w:hAnsi="Arial" w:cs="Arial"/>
          <w:spacing w:val="-2"/>
        </w:rPr>
        <w:t>v</w:t>
      </w:r>
      <w:r>
        <w:rPr>
          <w:rFonts w:ascii="Arial" w:eastAsia="Arial" w:hAnsi="Arial" w:cs="Arial"/>
        </w:rPr>
        <w:t>e</w:t>
      </w:r>
      <w:r>
        <w:rPr>
          <w:rFonts w:ascii="Arial" w:eastAsia="Arial" w:hAnsi="Arial" w:cs="Arial"/>
          <w:spacing w:val="1"/>
        </w:rPr>
        <w:t>r</w:t>
      </w:r>
      <w:r>
        <w:rPr>
          <w:rFonts w:ascii="Arial" w:eastAsia="Arial" w:hAnsi="Arial" w:cs="Arial"/>
        </w:rPr>
        <w:t>y</w:t>
      </w:r>
      <w:r>
        <w:rPr>
          <w:rFonts w:ascii="Arial" w:eastAsia="Arial" w:hAnsi="Arial" w:cs="Arial"/>
          <w:spacing w:val="1"/>
        </w:rPr>
        <w:t xml:space="preserve"> </w:t>
      </w:r>
      <w:r>
        <w:rPr>
          <w:rFonts w:ascii="Arial" w:eastAsia="Arial" w:hAnsi="Arial" w:cs="Arial"/>
        </w:rPr>
        <w:t>h</w:t>
      </w:r>
      <w:r>
        <w:rPr>
          <w:rFonts w:ascii="Arial" w:eastAsia="Arial" w:hAnsi="Arial" w:cs="Arial"/>
          <w:spacing w:val="-1"/>
        </w:rPr>
        <w:t>i</w:t>
      </w:r>
      <w:r>
        <w:rPr>
          <w:rFonts w:ascii="Arial" w:eastAsia="Arial" w:hAnsi="Arial" w:cs="Arial"/>
          <w:spacing w:val="2"/>
        </w:rPr>
        <w:t>g</w:t>
      </w:r>
      <w:r>
        <w:rPr>
          <w:rFonts w:ascii="Arial" w:eastAsia="Arial" w:hAnsi="Arial" w:cs="Arial"/>
        </w:rPr>
        <w:t>h</w:t>
      </w:r>
      <w:r>
        <w:rPr>
          <w:rFonts w:ascii="Arial" w:eastAsia="Arial" w:hAnsi="Arial" w:cs="Arial"/>
          <w:spacing w:val="3"/>
        </w:rPr>
        <w:t xml:space="preserve"> </w:t>
      </w:r>
      <w:r>
        <w:rPr>
          <w:rFonts w:ascii="Arial" w:eastAsia="Arial" w:hAnsi="Arial" w:cs="Arial"/>
        </w:rPr>
        <w:t>d</w:t>
      </w:r>
      <w:r>
        <w:rPr>
          <w:rFonts w:ascii="Arial" w:eastAsia="Arial" w:hAnsi="Arial" w:cs="Arial"/>
          <w:spacing w:val="-3"/>
        </w:rPr>
        <w:t>e</w:t>
      </w:r>
      <w:r>
        <w:rPr>
          <w:rFonts w:ascii="Arial" w:eastAsia="Arial" w:hAnsi="Arial" w:cs="Arial"/>
          <w:spacing w:val="-2"/>
        </w:rPr>
        <w:t>m</w:t>
      </w:r>
      <w:r>
        <w:rPr>
          <w:rFonts w:ascii="Arial" w:eastAsia="Arial" w:hAnsi="Arial" w:cs="Arial"/>
        </w:rPr>
        <w:t xml:space="preserve">and </w:t>
      </w:r>
      <w:r>
        <w:rPr>
          <w:rFonts w:ascii="Arial" w:eastAsia="Arial" w:hAnsi="Arial" w:cs="Arial"/>
          <w:spacing w:val="3"/>
        </w:rPr>
        <w:t>f</w:t>
      </w:r>
      <w:r>
        <w:rPr>
          <w:rFonts w:ascii="Arial" w:eastAsia="Arial" w:hAnsi="Arial" w:cs="Arial"/>
        </w:rPr>
        <w:t>or</w:t>
      </w:r>
      <w:r>
        <w:rPr>
          <w:rFonts w:ascii="Arial" w:eastAsia="Arial" w:hAnsi="Arial" w:cs="Arial"/>
          <w:spacing w:val="2"/>
        </w:rPr>
        <w:t xml:space="preserve"> </w:t>
      </w:r>
      <w:r>
        <w:rPr>
          <w:rFonts w:ascii="Arial" w:eastAsia="Arial" w:hAnsi="Arial" w:cs="Arial"/>
        </w:rPr>
        <w:t>educa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l</w:t>
      </w:r>
      <w:r>
        <w:rPr>
          <w:rFonts w:ascii="Arial" w:eastAsia="Arial" w:hAnsi="Arial" w:cs="Arial"/>
        </w:rPr>
        <w:t>an</w:t>
      </w:r>
      <w:r>
        <w:rPr>
          <w:rFonts w:ascii="Arial" w:eastAsia="Arial" w:hAnsi="Arial" w:cs="Arial"/>
          <w:spacing w:val="2"/>
        </w:rPr>
        <w:t>g</w:t>
      </w:r>
      <w:r>
        <w:rPr>
          <w:rFonts w:ascii="Arial" w:eastAsia="Arial" w:hAnsi="Arial" w:cs="Arial"/>
        </w:rPr>
        <w:t>u</w:t>
      </w:r>
      <w:r>
        <w:rPr>
          <w:rFonts w:ascii="Arial" w:eastAsia="Arial" w:hAnsi="Arial" w:cs="Arial"/>
          <w:spacing w:val="-3"/>
        </w:rPr>
        <w:t>a</w:t>
      </w:r>
      <w:r>
        <w:rPr>
          <w:rFonts w:ascii="Arial" w:eastAsia="Arial" w:hAnsi="Arial" w:cs="Arial"/>
          <w:spacing w:val="2"/>
        </w:rPr>
        <w:t>g</w:t>
      </w:r>
      <w:r>
        <w:rPr>
          <w:rFonts w:ascii="Arial" w:eastAsia="Arial" w:hAnsi="Arial" w:cs="Arial"/>
        </w:rPr>
        <w:t>e</w:t>
      </w:r>
      <w:r>
        <w:rPr>
          <w:rFonts w:ascii="Arial" w:eastAsia="Arial" w:hAnsi="Arial" w:cs="Arial"/>
          <w:spacing w:val="3"/>
        </w:rPr>
        <w:t xml:space="preserve"> </w:t>
      </w:r>
      <w:r>
        <w:rPr>
          <w:rFonts w:ascii="Arial" w:eastAsia="Arial" w:hAnsi="Arial" w:cs="Arial"/>
        </w:rPr>
        <w:t>as</w:t>
      </w:r>
      <w:r>
        <w:rPr>
          <w:rFonts w:ascii="Arial" w:eastAsia="Arial" w:hAnsi="Arial" w:cs="Arial"/>
          <w:spacing w:val="3"/>
        </w:rPr>
        <w:t xml:space="preserve"> </w:t>
      </w:r>
      <w:r>
        <w:rPr>
          <w:rFonts w:ascii="Arial" w:eastAsia="Arial" w:hAnsi="Arial" w:cs="Arial"/>
          <w:spacing w:val="-3"/>
        </w:rPr>
        <w:t>w</w:t>
      </w:r>
      <w:r>
        <w:rPr>
          <w:rFonts w:ascii="Arial" w:eastAsia="Arial" w:hAnsi="Arial" w:cs="Arial"/>
        </w:rPr>
        <w:t>e</w:t>
      </w:r>
      <w:r>
        <w:rPr>
          <w:rFonts w:ascii="Arial" w:eastAsia="Arial" w:hAnsi="Arial" w:cs="Arial"/>
          <w:spacing w:val="-1"/>
        </w:rPr>
        <w:t>l</w:t>
      </w:r>
      <w:r>
        <w:rPr>
          <w:rFonts w:ascii="Arial" w:eastAsia="Arial" w:hAnsi="Arial" w:cs="Arial"/>
        </w:rPr>
        <w:t>l</w:t>
      </w:r>
      <w:r>
        <w:rPr>
          <w:rFonts w:ascii="Arial" w:eastAsia="Arial" w:hAnsi="Arial" w:cs="Arial"/>
          <w:spacing w:val="2"/>
        </w:rPr>
        <w:t xml:space="preserve"> </w:t>
      </w:r>
      <w:r>
        <w:rPr>
          <w:rFonts w:ascii="Arial" w:eastAsia="Arial" w:hAnsi="Arial" w:cs="Arial"/>
        </w:rPr>
        <w:t>as</w:t>
      </w:r>
      <w:r>
        <w:rPr>
          <w:rFonts w:ascii="Arial" w:eastAsia="Arial" w:hAnsi="Arial" w:cs="Arial"/>
          <w:spacing w:val="3"/>
        </w:rPr>
        <w:t xml:space="preserve"> </w:t>
      </w:r>
      <w:r>
        <w:rPr>
          <w:rFonts w:ascii="Arial" w:eastAsia="Arial" w:hAnsi="Arial" w:cs="Arial"/>
        </w:rPr>
        <w:t>a</w:t>
      </w:r>
      <w:r>
        <w:rPr>
          <w:rFonts w:ascii="Arial" w:eastAsia="Arial" w:hAnsi="Arial" w:cs="Arial"/>
          <w:spacing w:val="3"/>
        </w:rPr>
        <w:t xml:space="preserve"> </w:t>
      </w:r>
      <w:r>
        <w:rPr>
          <w:rFonts w:ascii="Arial" w:eastAsia="Arial" w:hAnsi="Arial" w:cs="Arial"/>
        </w:rPr>
        <w:t>h</w:t>
      </w:r>
      <w:r>
        <w:rPr>
          <w:rFonts w:ascii="Arial" w:eastAsia="Arial" w:hAnsi="Arial" w:cs="Arial"/>
          <w:spacing w:val="-1"/>
        </w:rPr>
        <w:t>i</w:t>
      </w:r>
      <w:r>
        <w:rPr>
          <w:rFonts w:ascii="Arial" w:eastAsia="Arial" w:hAnsi="Arial" w:cs="Arial"/>
          <w:spacing w:val="2"/>
        </w:rPr>
        <w:t>g</w:t>
      </w:r>
      <w:r>
        <w:rPr>
          <w:rFonts w:ascii="Arial" w:eastAsia="Arial" w:hAnsi="Arial" w:cs="Arial"/>
        </w:rPr>
        <w:t>h</w:t>
      </w:r>
      <w:r>
        <w:rPr>
          <w:rFonts w:ascii="Arial" w:eastAsia="Arial" w:hAnsi="Arial" w:cs="Arial"/>
          <w:spacing w:val="3"/>
        </w:rPr>
        <w:t xml:space="preserve"> </w:t>
      </w:r>
      <w:r>
        <w:rPr>
          <w:rFonts w:ascii="Arial" w:eastAsia="Arial" w:hAnsi="Arial" w:cs="Arial"/>
        </w:rPr>
        <w:t>d</w:t>
      </w:r>
      <w:r>
        <w:rPr>
          <w:rFonts w:ascii="Arial" w:eastAsia="Arial" w:hAnsi="Arial" w:cs="Arial"/>
          <w:spacing w:val="-3"/>
        </w:rPr>
        <w:t>e</w:t>
      </w:r>
      <w:r>
        <w:rPr>
          <w:rFonts w:ascii="Arial" w:eastAsia="Arial" w:hAnsi="Arial" w:cs="Arial"/>
          <w:spacing w:val="1"/>
        </w:rPr>
        <w:t>m</w:t>
      </w:r>
      <w:r>
        <w:rPr>
          <w:rFonts w:ascii="Arial" w:eastAsia="Arial" w:hAnsi="Arial" w:cs="Arial"/>
        </w:rPr>
        <w:t xml:space="preserve">and </w:t>
      </w:r>
      <w:r>
        <w:rPr>
          <w:rFonts w:ascii="Arial" w:eastAsia="Arial" w:hAnsi="Arial" w:cs="Arial"/>
          <w:spacing w:val="1"/>
        </w:rPr>
        <w:t>f</w:t>
      </w:r>
      <w:r>
        <w:rPr>
          <w:rFonts w:ascii="Arial" w:eastAsia="Arial" w:hAnsi="Arial" w:cs="Arial"/>
        </w:rPr>
        <w:t>or</w:t>
      </w:r>
      <w:r>
        <w:rPr>
          <w:rFonts w:ascii="Arial" w:eastAsia="Arial" w:hAnsi="Arial" w:cs="Arial"/>
          <w:spacing w:val="4"/>
        </w:rPr>
        <w:t xml:space="preserve"> </w:t>
      </w:r>
      <w:r>
        <w:rPr>
          <w:rFonts w:ascii="Arial" w:eastAsia="Arial" w:hAnsi="Arial" w:cs="Arial"/>
          <w:spacing w:val="-3"/>
        </w:rPr>
        <w:t>o</w:t>
      </w:r>
      <w:r>
        <w:rPr>
          <w:rFonts w:ascii="Arial" w:eastAsia="Arial" w:hAnsi="Arial" w:cs="Arial"/>
          <w:spacing w:val="1"/>
        </w:rPr>
        <w:t>t</w:t>
      </w:r>
      <w:r>
        <w:rPr>
          <w:rFonts w:ascii="Arial" w:eastAsia="Arial" w:hAnsi="Arial" w:cs="Arial"/>
        </w:rPr>
        <w:t>h</w:t>
      </w:r>
      <w:r>
        <w:rPr>
          <w:rFonts w:ascii="Arial" w:eastAsia="Arial" w:hAnsi="Arial" w:cs="Arial"/>
          <w:spacing w:val="-3"/>
        </w:rPr>
        <w:t>e</w:t>
      </w:r>
      <w:r>
        <w:rPr>
          <w:rFonts w:ascii="Arial" w:eastAsia="Arial" w:hAnsi="Arial" w:cs="Arial"/>
        </w:rPr>
        <w:t>r acade</w:t>
      </w:r>
      <w:r>
        <w:rPr>
          <w:rFonts w:ascii="Arial" w:eastAsia="Arial" w:hAnsi="Arial" w:cs="Arial"/>
          <w:spacing w:val="1"/>
        </w:rPr>
        <w:t>m</w:t>
      </w:r>
      <w:r>
        <w:rPr>
          <w:rFonts w:ascii="Arial" w:eastAsia="Arial" w:hAnsi="Arial" w:cs="Arial"/>
          <w:spacing w:val="-1"/>
        </w:rPr>
        <w:t>i</w:t>
      </w:r>
      <w:r>
        <w:rPr>
          <w:rFonts w:ascii="Arial" w:eastAsia="Arial" w:hAnsi="Arial" w:cs="Arial"/>
        </w:rPr>
        <w:t>c</w:t>
      </w:r>
      <w:r>
        <w:rPr>
          <w:rFonts w:ascii="Arial" w:eastAsia="Arial" w:hAnsi="Arial" w:cs="Arial"/>
          <w:spacing w:val="2"/>
        </w:rPr>
        <w:t xml:space="preserve"> q</w:t>
      </w:r>
      <w:r>
        <w:rPr>
          <w:rFonts w:ascii="Arial" w:eastAsia="Arial" w:hAnsi="Arial" w:cs="Arial"/>
        </w:rPr>
        <w:t>ua</w:t>
      </w:r>
      <w:r>
        <w:rPr>
          <w:rFonts w:ascii="Arial" w:eastAsia="Arial" w:hAnsi="Arial" w:cs="Arial"/>
          <w:spacing w:val="-1"/>
        </w:rPr>
        <w:t>l</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ons</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au</w:t>
      </w:r>
      <w:r>
        <w:rPr>
          <w:rFonts w:ascii="Arial" w:eastAsia="Arial" w:hAnsi="Arial" w:cs="Arial"/>
          <w:spacing w:val="2"/>
        </w:rPr>
        <w:t>g</w:t>
      </w:r>
      <w:r>
        <w:rPr>
          <w:rFonts w:ascii="Arial" w:eastAsia="Arial" w:hAnsi="Arial" w:cs="Arial"/>
          <w:spacing w:val="-3"/>
        </w:rPr>
        <w:t>h</w:t>
      </w:r>
      <w:r>
        <w:rPr>
          <w:rFonts w:ascii="Arial" w:eastAsia="Arial" w:hAnsi="Arial" w:cs="Arial"/>
        </w:rPr>
        <w:t>t</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E</w:t>
      </w:r>
      <w:r>
        <w:rPr>
          <w:rFonts w:ascii="Arial" w:eastAsia="Arial" w:hAnsi="Arial" w:cs="Arial"/>
        </w:rPr>
        <w:t>n</w:t>
      </w:r>
      <w:r>
        <w:rPr>
          <w:rFonts w:ascii="Arial" w:eastAsia="Arial" w:hAnsi="Arial" w:cs="Arial"/>
          <w:spacing w:val="2"/>
        </w:rPr>
        <w:t>g</w:t>
      </w:r>
      <w:r>
        <w:rPr>
          <w:rFonts w:ascii="Arial" w:eastAsia="Arial" w:hAnsi="Arial" w:cs="Arial"/>
          <w:spacing w:val="-1"/>
        </w:rPr>
        <w:t>li</w:t>
      </w:r>
      <w:r>
        <w:rPr>
          <w:rFonts w:ascii="Arial" w:eastAsia="Arial" w:hAnsi="Arial" w:cs="Arial"/>
        </w:rPr>
        <w:t xml:space="preserve">sh. </w:t>
      </w:r>
      <w:r>
        <w:rPr>
          <w:rFonts w:ascii="Arial" w:eastAsia="Arial" w:hAnsi="Arial" w:cs="Arial"/>
          <w:spacing w:val="17"/>
        </w:rPr>
        <w:t xml:space="preserve"> </w:t>
      </w:r>
      <w:r>
        <w:rPr>
          <w:rFonts w:ascii="Arial" w:eastAsia="Arial" w:hAnsi="Arial" w:cs="Arial"/>
          <w:spacing w:val="2"/>
        </w:rPr>
        <w:t>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2"/>
        </w:rPr>
        <w:t xml:space="preserve"> </w:t>
      </w:r>
      <w:r>
        <w:rPr>
          <w:rFonts w:ascii="Arial" w:eastAsia="Arial" w:hAnsi="Arial" w:cs="Arial"/>
          <w:spacing w:val="-3"/>
        </w:rPr>
        <w:t>h</w:t>
      </w:r>
      <w:r>
        <w:rPr>
          <w:rFonts w:ascii="Arial" w:eastAsia="Arial" w:hAnsi="Arial" w:cs="Arial"/>
        </w:rPr>
        <w:t>as</w:t>
      </w:r>
      <w:r>
        <w:rPr>
          <w:rFonts w:ascii="Arial" w:eastAsia="Arial" w:hAnsi="Arial" w:cs="Arial"/>
          <w:spacing w:val="2"/>
        </w:rPr>
        <w:t xml:space="preserve"> </w:t>
      </w:r>
      <w:r>
        <w:rPr>
          <w:rFonts w:ascii="Arial" w:eastAsia="Arial" w:hAnsi="Arial" w:cs="Arial"/>
          <w:spacing w:val="-1"/>
        </w:rPr>
        <w:t>l</w:t>
      </w:r>
      <w:r>
        <w:rPr>
          <w:rFonts w:ascii="Arial" w:eastAsia="Arial" w:hAnsi="Arial" w:cs="Arial"/>
        </w:rPr>
        <w:t>ed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es</w:t>
      </w:r>
      <w:r>
        <w:rPr>
          <w:rFonts w:ascii="Arial" w:eastAsia="Arial" w:hAnsi="Arial" w:cs="Arial"/>
          <w:spacing w:val="1"/>
        </w:rPr>
        <w:t>t</w:t>
      </w:r>
      <w:r>
        <w:rPr>
          <w:rFonts w:ascii="Arial" w:eastAsia="Arial" w:hAnsi="Arial" w:cs="Arial"/>
        </w:rPr>
        <w:t>ab</w:t>
      </w:r>
      <w:r>
        <w:rPr>
          <w:rFonts w:ascii="Arial" w:eastAsia="Arial" w:hAnsi="Arial" w:cs="Arial"/>
          <w:spacing w:val="-1"/>
        </w:rPr>
        <w:t>li</w:t>
      </w:r>
      <w:r>
        <w:rPr>
          <w:rFonts w:ascii="Arial" w:eastAsia="Arial" w:hAnsi="Arial" w:cs="Arial"/>
        </w:rPr>
        <w:t>sh</w:t>
      </w:r>
      <w:r>
        <w:rPr>
          <w:rFonts w:ascii="Arial" w:eastAsia="Arial" w:hAnsi="Arial" w:cs="Arial"/>
          <w:spacing w:val="-2"/>
        </w:rPr>
        <w:t>m</w:t>
      </w:r>
      <w:r>
        <w:rPr>
          <w:rFonts w:ascii="Arial" w:eastAsia="Arial" w:hAnsi="Arial" w:cs="Arial"/>
        </w:rPr>
        <w:t>ent</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6"/>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li</w:t>
      </w:r>
      <w:r>
        <w:rPr>
          <w:rFonts w:ascii="Arial" w:eastAsia="Arial" w:hAnsi="Arial" w:cs="Arial"/>
        </w:rPr>
        <w:t>ab</w:t>
      </w:r>
      <w:r>
        <w:rPr>
          <w:rFonts w:ascii="Arial" w:eastAsia="Arial" w:hAnsi="Arial" w:cs="Arial"/>
          <w:spacing w:val="-1"/>
        </w:rPr>
        <w:t>l</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es</w:t>
      </w:r>
      <w:r>
        <w:rPr>
          <w:rFonts w:ascii="Arial" w:eastAsia="Arial" w:hAnsi="Arial" w:cs="Arial"/>
          <w:spacing w:val="1"/>
        </w:rPr>
        <w:t>t</w:t>
      </w:r>
      <w:r>
        <w:rPr>
          <w:rFonts w:ascii="Arial" w:eastAsia="Arial" w:hAnsi="Arial" w:cs="Arial"/>
        </w:rPr>
        <w:t xml:space="preserve">s </w:t>
      </w:r>
      <w:r>
        <w:rPr>
          <w:rFonts w:ascii="Arial" w:eastAsia="Arial" w:hAnsi="Arial" w:cs="Arial"/>
          <w:spacing w:val="1"/>
        </w:rPr>
        <w:t>t</w:t>
      </w:r>
      <w:r>
        <w:rPr>
          <w:rFonts w:ascii="Arial" w:eastAsia="Arial" w:hAnsi="Arial" w:cs="Arial"/>
        </w:rPr>
        <w:t>o de</w:t>
      </w:r>
      <w:r>
        <w:rPr>
          <w:rFonts w:ascii="Arial" w:eastAsia="Arial" w:hAnsi="Arial" w:cs="Arial"/>
          <w:spacing w:val="1"/>
        </w:rPr>
        <w:t>m</w:t>
      </w:r>
      <w:r>
        <w:rPr>
          <w:rFonts w:ascii="Arial" w:eastAsia="Arial" w:hAnsi="Arial" w:cs="Arial"/>
        </w:rPr>
        <w:t>ons</w:t>
      </w:r>
      <w:r>
        <w:rPr>
          <w:rFonts w:ascii="Arial" w:eastAsia="Arial" w:hAnsi="Arial" w:cs="Arial"/>
          <w:spacing w:val="-1"/>
        </w:rPr>
        <w:t>t</w:t>
      </w:r>
      <w:r>
        <w:rPr>
          <w:rFonts w:ascii="Arial" w:eastAsia="Arial" w:hAnsi="Arial" w:cs="Arial"/>
          <w:spacing w:val="1"/>
        </w:rPr>
        <w:t>r</w:t>
      </w:r>
      <w:r>
        <w:rPr>
          <w:rFonts w:ascii="Arial" w:eastAsia="Arial" w:hAnsi="Arial" w:cs="Arial"/>
        </w:rPr>
        <w:t>a</w:t>
      </w:r>
      <w:r>
        <w:rPr>
          <w:rFonts w:ascii="Arial" w:eastAsia="Arial" w:hAnsi="Arial" w:cs="Arial"/>
          <w:spacing w:val="1"/>
        </w:rPr>
        <w:t>t</w:t>
      </w:r>
      <w:r>
        <w:rPr>
          <w:rFonts w:ascii="Arial" w:eastAsia="Arial" w:hAnsi="Arial" w:cs="Arial"/>
        </w:rPr>
        <w:t xml:space="preserve">e </w:t>
      </w:r>
      <w:r>
        <w:rPr>
          <w:rFonts w:ascii="Arial" w:eastAsia="Arial" w:hAnsi="Arial" w:cs="Arial"/>
          <w:spacing w:val="1"/>
        </w:rPr>
        <w:t>t</w:t>
      </w:r>
      <w:r>
        <w:rPr>
          <w:rFonts w:ascii="Arial" w:eastAsia="Arial" w:hAnsi="Arial" w:cs="Arial"/>
        </w:rPr>
        <w:t>h</w:t>
      </w:r>
      <w:r>
        <w:rPr>
          <w:rFonts w:ascii="Arial" w:eastAsia="Arial" w:hAnsi="Arial" w:cs="Arial"/>
          <w:spacing w:val="-3"/>
        </w:rPr>
        <w:t>a</w:t>
      </w:r>
      <w:r>
        <w:rPr>
          <w:rFonts w:ascii="Arial" w:eastAsia="Arial" w:hAnsi="Arial" w:cs="Arial"/>
        </w:rPr>
        <w:t>t</w:t>
      </w:r>
      <w:r>
        <w:rPr>
          <w:rFonts w:ascii="Arial" w:eastAsia="Arial" w:hAnsi="Arial" w:cs="Arial"/>
          <w:spacing w:val="4"/>
        </w:rPr>
        <w:t xml:space="preserve"> </w:t>
      </w:r>
      <w:r>
        <w:rPr>
          <w:rFonts w:ascii="Arial" w:eastAsia="Arial" w:hAnsi="Arial" w:cs="Arial"/>
          <w:spacing w:val="-1"/>
        </w:rPr>
        <w:t>t</w:t>
      </w:r>
      <w:r>
        <w:rPr>
          <w:rFonts w:ascii="Arial" w:eastAsia="Arial" w:hAnsi="Arial" w:cs="Arial"/>
          <w:spacing w:val="1"/>
        </w:rPr>
        <w:t>r</w:t>
      </w:r>
      <w:r>
        <w:rPr>
          <w:rFonts w:ascii="Arial" w:eastAsia="Arial" w:hAnsi="Arial" w:cs="Arial"/>
        </w:rPr>
        <w:t>a</w:t>
      </w:r>
      <w:r>
        <w:rPr>
          <w:rFonts w:ascii="Arial" w:eastAsia="Arial" w:hAnsi="Arial" w:cs="Arial"/>
          <w:spacing w:val="-1"/>
        </w:rPr>
        <w:t>i</w:t>
      </w:r>
      <w:r>
        <w:rPr>
          <w:rFonts w:ascii="Arial" w:eastAsia="Arial" w:hAnsi="Arial" w:cs="Arial"/>
        </w:rPr>
        <w:t>ne</w:t>
      </w:r>
      <w:r>
        <w:rPr>
          <w:rFonts w:ascii="Arial" w:eastAsia="Arial" w:hAnsi="Arial" w:cs="Arial"/>
          <w:spacing w:val="-3"/>
        </w:rPr>
        <w:t>e</w:t>
      </w:r>
      <w:r>
        <w:rPr>
          <w:rFonts w:ascii="Arial" w:eastAsia="Arial" w:hAnsi="Arial" w:cs="Arial"/>
        </w:rPr>
        <w:t>s</w:t>
      </w:r>
      <w:r>
        <w:rPr>
          <w:rFonts w:ascii="Arial" w:eastAsia="Arial" w:hAnsi="Arial" w:cs="Arial"/>
          <w:spacing w:val="3"/>
        </w:rPr>
        <w:t xml:space="preserve"> </w:t>
      </w:r>
      <w:r>
        <w:rPr>
          <w:rFonts w:ascii="Arial" w:eastAsia="Arial" w:hAnsi="Arial" w:cs="Arial"/>
        </w:rPr>
        <w:t>ha</w:t>
      </w:r>
      <w:r>
        <w:rPr>
          <w:rFonts w:ascii="Arial" w:eastAsia="Arial" w:hAnsi="Arial" w:cs="Arial"/>
          <w:spacing w:val="-2"/>
        </w:rPr>
        <w:t>v</w:t>
      </w:r>
      <w:r>
        <w:rPr>
          <w:rFonts w:ascii="Arial" w:eastAsia="Arial" w:hAnsi="Arial" w:cs="Arial"/>
        </w:rPr>
        <w:t>e</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tt</w:t>
      </w:r>
      <w:r>
        <w:rPr>
          <w:rFonts w:ascii="Arial" w:eastAsia="Arial" w:hAnsi="Arial" w:cs="Arial"/>
        </w:rPr>
        <w:t>a</w:t>
      </w:r>
      <w:r>
        <w:rPr>
          <w:rFonts w:ascii="Arial" w:eastAsia="Arial" w:hAnsi="Arial" w:cs="Arial"/>
          <w:spacing w:val="-1"/>
        </w:rPr>
        <w:t>i</w:t>
      </w:r>
      <w:r>
        <w:rPr>
          <w:rFonts w:ascii="Arial" w:eastAsia="Arial" w:hAnsi="Arial" w:cs="Arial"/>
        </w:rPr>
        <w:t>ned</w:t>
      </w:r>
      <w:r>
        <w:rPr>
          <w:rFonts w:ascii="Arial" w:eastAsia="Arial" w:hAnsi="Arial" w:cs="Arial"/>
          <w:spacing w:val="2"/>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rPr>
        <w:t>s</w:t>
      </w:r>
      <w:r>
        <w:rPr>
          <w:rFonts w:ascii="Arial" w:eastAsia="Arial" w:hAnsi="Arial" w:cs="Arial"/>
          <w:spacing w:val="-3"/>
        </w:rPr>
        <w:t>u</w:t>
      </w:r>
      <w:r>
        <w:rPr>
          <w:rFonts w:ascii="Arial" w:eastAsia="Arial" w:hAnsi="Arial" w:cs="Arial"/>
          <w:spacing w:val="1"/>
        </w:rPr>
        <w:t>ff</w:t>
      </w:r>
      <w:r>
        <w:rPr>
          <w:rFonts w:ascii="Arial" w:eastAsia="Arial" w:hAnsi="Arial" w:cs="Arial"/>
          <w:spacing w:val="-1"/>
        </w:rPr>
        <w:t>i</w:t>
      </w:r>
      <w:r>
        <w:rPr>
          <w:rFonts w:ascii="Arial" w:eastAsia="Arial" w:hAnsi="Arial" w:cs="Arial"/>
        </w:rPr>
        <w:t>c</w:t>
      </w:r>
      <w:r>
        <w:rPr>
          <w:rFonts w:ascii="Arial" w:eastAsia="Arial" w:hAnsi="Arial" w:cs="Arial"/>
          <w:spacing w:val="-4"/>
        </w:rPr>
        <w:t>i</w:t>
      </w:r>
      <w:r>
        <w:rPr>
          <w:rFonts w:ascii="Arial" w:eastAsia="Arial" w:hAnsi="Arial" w:cs="Arial"/>
        </w:rPr>
        <w:t>ent</w:t>
      </w:r>
      <w:r>
        <w:rPr>
          <w:rFonts w:ascii="Arial" w:eastAsia="Arial" w:hAnsi="Arial" w:cs="Arial"/>
          <w:spacing w:val="4"/>
        </w:rPr>
        <w:t xml:space="preserve"> </w:t>
      </w:r>
      <w:r>
        <w:rPr>
          <w:rFonts w:ascii="Arial" w:eastAsia="Arial" w:hAnsi="Arial" w:cs="Arial"/>
          <w:spacing w:val="-1"/>
        </w:rPr>
        <w:t>l</w:t>
      </w:r>
      <w:r>
        <w:rPr>
          <w:rFonts w:ascii="Arial" w:eastAsia="Arial" w:hAnsi="Arial" w:cs="Arial"/>
        </w:rPr>
        <w:t>e</w:t>
      </w:r>
      <w:r>
        <w:rPr>
          <w:rFonts w:ascii="Arial" w:eastAsia="Arial" w:hAnsi="Arial" w:cs="Arial"/>
          <w:spacing w:val="-2"/>
        </w:rPr>
        <w:t>v</w:t>
      </w:r>
      <w:r>
        <w:rPr>
          <w:rFonts w:ascii="Arial" w:eastAsia="Arial" w:hAnsi="Arial" w:cs="Arial"/>
        </w:rPr>
        <w:t>el</w:t>
      </w:r>
      <w:r>
        <w:rPr>
          <w:rFonts w:ascii="Arial" w:eastAsia="Arial" w:hAnsi="Arial" w:cs="Arial"/>
          <w:spacing w:val="2"/>
        </w:rPr>
        <w:t xml:space="preserve"> </w:t>
      </w:r>
      <w:r>
        <w:rPr>
          <w:rFonts w:ascii="Arial" w:eastAsia="Arial" w:hAnsi="Arial" w:cs="Arial"/>
        </w:rPr>
        <w:t>of</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l</w:t>
      </w:r>
      <w:r>
        <w:rPr>
          <w:rFonts w:ascii="Arial" w:eastAsia="Arial" w:hAnsi="Arial" w:cs="Arial"/>
        </w:rPr>
        <w:t>a</w:t>
      </w:r>
      <w:r>
        <w:rPr>
          <w:rFonts w:ascii="Arial" w:eastAsia="Arial" w:hAnsi="Arial" w:cs="Arial"/>
          <w:spacing w:val="-3"/>
        </w:rPr>
        <w:t>n</w:t>
      </w:r>
      <w:r>
        <w:rPr>
          <w:rFonts w:ascii="Arial" w:eastAsia="Arial" w:hAnsi="Arial" w:cs="Arial"/>
          <w:spacing w:val="2"/>
        </w:rPr>
        <w:t>g</w:t>
      </w:r>
      <w:r>
        <w:rPr>
          <w:rFonts w:ascii="Arial" w:eastAsia="Arial" w:hAnsi="Arial" w:cs="Arial"/>
        </w:rPr>
        <w:t>u</w:t>
      </w:r>
      <w:r>
        <w:rPr>
          <w:rFonts w:ascii="Arial" w:eastAsia="Arial" w:hAnsi="Arial" w:cs="Arial"/>
          <w:spacing w:val="-3"/>
        </w:rPr>
        <w:t>a</w:t>
      </w:r>
      <w:r>
        <w:rPr>
          <w:rFonts w:ascii="Arial" w:eastAsia="Arial" w:hAnsi="Arial" w:cs="Arial"/>
          <w:spacing w:val="2"/>
        </w:rPr>
        <w:t>g</w:t>
      </w:r>
      <w:r>
        <w:rPr>
          <w:rFonts w:ascii="Arial" w:eastAsia="Arial" w:hAnsi="Arial" w:cs="Arial"/>
        </w:rPr>
        <w:t xml:space="preserve">e </w:t>
      </w:r>
      <w:r>
        <w:rPr>
          <w:rFonts w:ascii="Arial" w:eastAsia="Arial" w:hAnsi="Arial" w:cs="Arial"/>
          <w:spacing w:val="1"/>
        </w:rPr>
        <w:t>t</w:t>
      </w:r>
      <w:r>
        <w:rPr>
          <w:rFonts w:ascii="Arial" w:eastAsia="Arial" w:hAnsi="Arial" w:cs="Arial"/>
        </w:rPr>
        <w:t xml:space="preserve">o </w:t>
      </w:r>
      <w:r>
        <w:rPr>
          <w:rFonts w:ascii="Arial" w:eastAsia="Arial" w:hAnsi="Arial" w:cs="Arial"/>
          <w:spacing w:val="1"/>
        </w:rPr>
        <w:t>f</w:t>
      </w:r>
      <w:r>
        <w:rPr>
          <w:rFonts w:ascii="Arial" w:eastAsia="Arial" w:hAnsi="Arial" w:cs="Arial"/>
        </w:rPr>
        <w:t>o</w:t>
      </w:r>
      <w:r>
        <w:rPr>
          <w:rFonts w:ascii="Arial" w:eastAsia="Arial" w:hAnsi="Arial" w:cs="Arial"/>
          <w:spacing w:val="-1"/>
        </w:rPr>
        <w:t>ll</w:t>
      </w:r>
      <w:r>
        <w:rPr>
          <w:rFonts w:ascii="Arial" w:eastAsia="Arial" w:hAnsi="Arial" w:cs="Arial"/>
        </w:rPr>
        <w:t xml:space="preserve">ow </w:t>
      </w:r>
      <w:r>
        <w:rPr>
          <w:rFonts w:ascii="Arial" w:eastAsia="Arial" w:hAnsi="Arial" w:cs="Arial"/>
          <w:spacing w:val="1"/>
        </w:rPr>
        <w:t>t</w:t>
      </w:r>
      <w:r>
        <w:rPr>
          <w:rFonts w:ascii="Arial" w:eastAsia="Arial" w:hAnsi="Arial" w:cs="Arial"/>
        </w:rPr>
        <w:t>he</w:t>
      </w:r>
      <w:r>
        <w:rPr>
          <w:rFonts w:ascii="Arial" w:eastAsia="Arial" w:hAnsi="Arial" w:cs="Arial"/>
          <w:spacing w:val="-1"/>
        </w:rPr>
        <w:t>i</w:t>
      </w:r>
      <w:r>
        <w:rPr>
          <w:rFonts w:ascii="Arial" w:eastAsia="Arial" w:hAnsi="Arial" w:cs="Arial"/>
        </w:rPr>
        <w:t>r</w:t>
      </w:r>
      <w:r>
        <w:rPr>
          <w:rFonts w:ascii="Arial" w:eastAsia="Arial" w:hAnsi="Arial" w:cs="Arial"/>
          <w:spacing w:val="4"/>
        </w:rPr>
        <w:t xml:space="preserve"> </w:t>
      </w:r>
      <w:r>
        <w:rPr>
          <w:rFonts w:ascii="Arial" w:eastAsia="Arial" w:hAnsi="Arial" w:cs="Arial"/>
        </w:rPr>
        <w:t>chosen cou</w:t>
      </w:r>
      <w:r>
        <w:rPr>
          <w:rFonts w:ascii="Arial" w:eastAsia="Arial" w:hAnsi="Arial" w:cs="Arial"/>
          <w:spacing w:val="1"/>
        </w:rPr>
        <w:t>r</w:t>
      </w:r>
      <w:r>
        <w:rPr>
          <w:rFonts w:ascii="Arial" w:eastAsia="Arial" w:hAnsi="Arial" w:cs="Arial"/>
        </w:rPr>
        <w:t>se</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r</w:t>
      </w:r>
      <w:r>
        <w:rPr>
          <w:rFonts w:ascii="Arial" w:eastAsia="Arial" w:hAnsi="Arial" w:cs="Arial"/>
          <w:spacing w:val="2"/>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spacing w:val="-3"/>
        </w:rPr>
        <w:t>o</w:t>
      </w:r>
      <w:r>
        <w:rPr>
          <w:rFonts w:ascii="Arial" w:eastAsia="Arial" w:hAnsi="Arial" w:cs="Arial"/>
          <w:spacing w:val="3"/>
        </w:rPr>
        <w:t>f</w:t>
      </w:r>
      <w:r>
        <w:rPr>
          <w:rFonts w:ascii="Arial" w:eastAsia="Arial" w:hAnsi="Arial" w:cs="Arial"/>
          <w:spacing w:val="-3"/>
        </w:rPr>
        <w:t>e</w:t>
      </w:r>
      <w:r>
        <w:rPr>
          <w:rFonts w:ascii="Arial" w:eastAsia="Arial" w:hAnsi="Arial" w:cs="Arial"/>
        </w:rPr>
        <w:t>ss</w:t>
      </w:r>
      <w:r>
        <w:rPr>
          <w:rFonts w:ascii="Arial" w:eastAsia="Arial" w:hAnsi="Arial" w:cs="Arial"/>
          <w:spacing w:val="-1"/>
        </w:rPr>
        <w:t>i</w:t>
      </w:r>
      <w:r>
        <w:rPr>
          <w:rFonts w:ascii="Arial" w:eastAsia="Arial" w:hAnsi="Arial" w:cs="Arial"/>
        </w:rPr>
        <w:t>on.</w:t>
      </w:r>
    </w:p>
    <w:p w:rsidR="000A5570" w:rsidRDefault="000A5570">
      <w:pPr>
        <w:spacing w:before="6" w:after="0" w:line="120" w:lineRule="exact"/>
        <w:rPr>
          <w:sz w:val="12"/>
          <w:szCs w:val="12"/>
        </w:rPr>
      </w:pPr>
    </w:p>
    <w:p w:rsidR="000A5570" w:rsidRDefault="00863EB5">
      <w:pPr>
        <w:spacing w:after="0" w:line="252" w:lineRule="exact"/>
        <w:ind w:left="299" w:right="98"/>
        <w:jc w:val="both"/>
        <w:rPr>
          <w:rFonts w:ascii="Arial" w:eastAsia="Arial" w:hAnsi="Arial" w:cs="Arial"/>
        </w:rPr>
      </w:pPr>
      <w:r>
        <w:rPr>
          <w:rFonts w:ascii="Arial" w:eastAsia="Arial" w:hAnsi="Arial" w:cs="Arial"/>
          <w:spacing w:val="-1"/>
        </w:rPr>
        <w:t>C</w:t>
      </w:r>
      <w:r>
        <w:rPr>
          <w:rFonts w:ascii="Arial" w:eastAsia="Arial" w:hAnsi="Arial" w:cs="Arial"/>
        </w:rPr>
        <w:t>and</w:t>
      </w:r>
      <w:r>
        <w:rPr>
          <w:rFonts w:ascii="Arial" w:eastAsia="Arial" w:hAnsi="Arial" w:cs="Arial"/>
          <w:spacing w:val="-1"/>
        </w:rPr>
        <w:t>i</w:t>
      </w:r>
      <w:r>
        <w:rPr>
          <w:rFonts w:ascii="Arial" w:eastAsia="Arial" w:hAnsi="Arial" w:cs="Arial"/>
        </w:rPr>
        <w:t>da</w:t>
      </w:r>
      <w:r>
        <w:rPr>
          <w:rFonts w:ascii="Arial" w:eastAsia="Arial" w:hAnsi="Arial" w:cs="Arial"/>
          <w:spacing w:val="1"/>
        </w:rPr>
        <w:t>t</w:t>
      </w:r>
      <w:r>
        <w:rPr>
          <w:rFonts w:ascii="Arial" w:eastAsia="Arial" w:hAnsi="Arial" w:cs="Arial"/>
        </w:rPr>
        <w:t>es</w:t>
      </w:r>
      <w:r>
        <w:rPr>
          <w:rFonts w:ascii="Arial" w:eastAsia="Arial" w:hAnsi="Arial" w:cs="Arial"/>
          <w:spacing w:val="16"/>
        </w:rPr>
        <w:t xml:space="preserve"> </w:t>
      </w:r>
      <w:r>
        <w:rPr>
          <w:rFonts w:ascii="Arial" w:eastAsia="Arial" w:hAnsi="Arial" w:cs="Arial"/>
        </w:rPr>
        <w:t>shou</w:t>
      </w:r>
      <w:r>
        <w:rPr>
          <w:rFonts w:ascii="Arial" w:eastAsia="Arial" w:hAnsi="Arial" w:cs="Arial"/>
          <w:spacing w:val="-1"/>
        </w:rPr>
        <w:t>l</w:t>
      </w:r>
      <w:r>
        <w:rPr>
          <w:rFonts w:ascii="Arial" w:eastAsia="Arial" w:hAnsi="Arial" w:cs="Arial"/>
        </w:rPr>
        <w:t>d</w:t>
      </w:r>
      <w:r>
        <w:rPr>
          <w:rFonts w:ascii="Arial" w:eastAsia="Arial" w:hAnsi="Arial" w:cs="Arial"/>
          <w:spacing w:val="15"/>
        </w:rPr>
        <w:t xml:space="preserve"> </w:t>
      </w:r>
      <w:r>
        <w:rPr>
          <w:rFonts w:ascii="Arial" w:eastAsia="Arial" w:hAnsi="Arial" w:cs="Arial"/>
        </w:rPr>
        <w:t>a</w:t>
      </w:r>
      <w:r>
        <w:rPr>
          <w:rFonts w:ascii="Arial" w:eastAsia="Arial" w:hAnsi="Arial" w:cs="Arial"/>
          <w:spacing w:val="-1"/>
        </w:rPr>
        <w:t>l</w:t>
      </w:r>
      <w:r>
        <w:rPr>
          <w:rFonts w:ascii="Arial" w:eastAsia="Arial" w:hAnsi="Arial" w:cs="Arial"/>
        </w:rPr>
        <w:t>so</w:t>
      </w:r>
      <w:r>
        <w:rPr>
          <w:rFonts w:ascii="Arial" w:eastAsia="Arial" w:hAnsi="Arial" w:cs="Arial"/>
          <w:spacing w:val="13"/>
        </w:rPr>
        <w:t xml:space="preserve"> </w:t>
      </w:r>
      <w:r>
        <w:rPr>
          <w:rFonts w:ascii="Arial" w:eastAsia="Arial" w:hAnsi="Arial" w:cs="Arial"/>
        </w:rPr>
        <w:t>be</w:t>
      </w:r>
      <w:r>
        <w:rPr>
          <w:rFonts w:ascii="Arial" w:eastAsia="Arial" w:hAnsi="Arial" w:cs="Arial"/>
          <w:spacing w:val="13"/>
        </w:rPr>
        <w:t xml:space="preserve"> </w:t>
      </w:r>
      <w:r>
        <w:rPr>
          <w:rFonts w:ascii="Arial" w:eastAsia="Arial" w:hAnsi="Arial" w:cs="Arial"/>
          <w:spacing w:val="3"/>
        </w:rPr>
        <w:t>f</w:t>
      </w:r>
      <w:r>
        <w:rPr>
          <w:rFonts w:ascii="Arial" w:eastAsia="Arial" w:hAnsi="Arial" w:cs="Arial"/>
          <w:spacing w:val="-1"/>
        </w:rPr>
        <w:t>l</w:t>
      </w:r>
      <w:r>
        <w:rPr>
          <w:rFonts w:ascii="Arial" w:eastAsia="Arial" w:hAnsi="Arial" w:cs="Arial"/>
        </w:rPr>
        <w:t>uent</w:t>
      </w:r>
      <w:r>
        <w:rPr>
          <w:rFonts w:ascii="Arial" w:eastAsia="Arial" w:hAnsi="Arial" w:cs="Arial"/>
          <w:spacing w:val="14"/>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5"/>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3"/>
        </w:rPr>
        <w:t xml:space="preserve"> </w:t>
      </w:r>
      <w:r>
        <w:rPr>
          <w:rFonts w:ascii="Arial" w:eastAsia="Arial" w:hAnsi="Arial" w:cs="Arial"/>
        </w:rPr>
        <w:t>use</w:t>
      </w:r>
      <w:r>
        <w:rPr>
          <w:rFonts w:ascii="Arial" w:eastAsia="Arial" w:hAnsi="Arial" w:cs="Arial"/>
          <w:spacing w:val="1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17"/>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e</w:t>
      </w:r>
      <w:r>
        <w:rPr>
          <w:rFonts w:ascii="Arial" w:eastAsia="Arial" w:hAnsi="Arial" w:cs="Arial"/>
          <w:spacing w:val="-1"/>
        </w:rPr>
        <w:t>i</w:t>
      </w:r>
      <w:r>
        <w:rPr>
          <w:rFonts w:ascii="Arial" w:eastAsia="Arial" w:hAnsi="Arial" w:cs="Arial"/>
        </w:rPr>
        <w:t>r</w:t>
      </w:r>
      <w:r>
        <w:rPr>
          <w:rFonts w:ascii="Arial" w:eastAsia="Arial" w:hAnsi="Arial" w:cs="Arial"/>
          <w:spacing w:val="17"/>
        </w:rPr>
        <w:t xml:space="preserve"> </w:t>
      </w:r>
      <w:r>
        <w:rPr>
          <w:rFonts w:ascii="Arial" w:eastAsia="Arial" w:hAnsi="Arial" w:cs="Arial"/>
        </w:rPr>
        <w:t>o</w:t>
      </w:r>
      <w:r>
        <w:rPr>
          <w:rFonts w:ascii="Arial" w:eastAsia="Arial" w:hAnsi="Arial" w:cs="Arial"/>
          <w:spacing w:val="-3"/>
        </w:rPr>
        <w:t>w</w:t>
      </w:r>
      <w:r>
        <w:rPr>
          <w:rFonts w:ascii="Arial" w:eastAsia="Arial" w:hAnsi="Arial" w:cs="Arial"/>
        </w:rPr>
        <w:t>n</w:t>
      </w:r>
      <w:r>
        <w:rPr>
          <w:rFonts w:ascii="Arial" w:eastAsia="Arial" w:hAnsi="Arial" w:cs="Arial"/>
          <w:spacing w:val="15"/>
        </w:rPr>
        <w:t xml:space="preserve"> </w:t>
      </w:r>
      <w:r>
        <w:rPr>
          <w:rFonts w:ascii="Arial" w:eastAsia="Arial" w:hAnsi="Arial" w:cs="Arial"/>
        </w:rPr>
        <w:t>na</w:t>
      </w:r>
      <w:r>
        <w:rPr>
          <w:rFonts w:ascii="Arial" w:eastAsia="Arial" w:hAnsi="Arial" w:cs="Arial"/>
          <w:spacing w:val="1"/>
        </w:rPr>
        <w:t>t</w:t>
      </w:r>
      <w:r>
        <w:rPr>
          <w:rFonts w:ascii="Arial" w:eastAsia="Arial" w:hAnsi="Arial" w:cs="Arial"/>
          <w:spacing w:val="-1"/>
        </w:rPr>
        <w:t>i</w:t>
      </w:r>
      <w:r>
        <w:rPr>
          <w:rFonts w:ascii="Arial" w:eastAsia="Arial" w:hAnsi="Arial" w:cs="Arial"/>
          <w:spacing w:val="-2"/>
        </w:rPr>
        <w:t>v</w:t>
      </w:r>
      <w:r>
        <w:rPr>
          <w:rFonts w:ascii="Arial" w:eastAsia="Arial" w:hAnsi="Arial" w:cs="Arial"/>
        </w:rPr>
        <w:t>e</w:t>
      </w:r>
      <w:r>
        <w:rPr>
          <w:rFonts w:ascii="Arial" w:eastAsia="Arial" w:hAnsi="Arial" w:cs="Arial"/>
          <w:spacing w:val="15"/>
        </w:rPr>
        <w:t xml:space="preserve"> </w:t>
      </w:r>
      <w:r>
        <w:rPr>
          <w:rFonts w:ascii="Arial" w:eastAsia="Arial" w:hAnsi="Arial" w:cs="Arial"/>
          <w:spacing w:val="-1"/>
        </w:rPr>
        <w:t>l</w:t>
      </w:r>
      <w:r>
        <w:rPr>
          <w:rFonts w:ascii="Arial" w:eastAsia="Arial" w:hAnsi="Arial" w:cs="Arial"/>
        </w:rPr>
        <w:t>an</w:t>
      </w:r>
      <w:r>
        <w:rPr>
          <w:rFonts w:ascii="Arial" w:eastAsia="Arial" w:hAnsi="Arial" w:cs="Arial"/>
          <w:spacing w:val="2"/>
        </w:rPr>
        <w:t>g</w:t>
      </w:r>
      <w:r>
        <w:rPr>
          <w:rFonts w:ascii="Arial" w:eastAsia="Arial" w:hAnsi="Arial" w:cs="Arial"/>
        </w:rPr>
        <w:t>uage</w:t>
      </w:r>
      <w:r>
        <w:rPr>
          <w:rFonts w:ascii="Arial" w:eastAsia="Arial" w:hAnsi="Arial" w:cs="Arial"/>
          <w:spacing w:val="13"/>
        </w:rPr>
        <w:t xml:space="preserve"> </w:t>
      </w:r>
      <w:r>
        <w:rPr>
          <w:rFonts w:ascii="Arial" w:eastAsia="Arial" w:hAnsi="Arial" w:cs="Arial"/>
          <w:spacing w:val="-3"/>
        </w:rPr>
        <w:t>w</w:t>
      </w:r>
      <w:r>
        <w:rPr>
          <w:rFonts w:ascii="Arial" w:eastAsia="Arial" w:hAnsi="Arial" w:cs="Arial"/>
        </w:rPr>
        <w:t>he</w:t>
      </w:r>
      <w:r>
        <w:rPr>
          <w:rFonts w:ascii="Arial" w:eastAsia="Arial" w:hAnsi="Arial" w:cs="Arial"/>
          <w:spacing w:val="1"/>
        </w:rPr>
        <w:t>r</w:t>
      </w:r>
      <w:r>
        <w:rPr>
          <w:rFonts w:ascii="Arial" w:eastAsia="Arial" w:hAnsi="Arial" w:cs="Arial"/>
        </w:rPr>
        <w:t>e</w:t>
      </w:r>
      <w:r>
        <w:rPr>
          <w:rFonts w:ascii="Arial" w:eastAsia="Arial" w:hAnsi="Arial" w:cs="Arial"/>
          <w:spacing w:val="15"/>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i</w:t>
      </w:r>
      <w:r>
        <w:rPr>
          <w:rFonts w:ascii="Arial" w:eastAsia="Arial" w:hAnsi="Arial" w:cs="Arial"/>
        </w:rPr>
        <w:t>r</w:t>
      </w:r>
      <w:r>
        <w:rPr>
          <w:rFonts w:ascii="Arial" w:eastAsia="Arial" w:hAnsi="Arial" w:cs="Arial"/>
          <w:spacing w:val="17"/>
        </w:rPr>
        <w:t xml:space="preserve"> </w:t>
      </w:r>
      <w:r>
        <w:rPr>
          <w:rFonts w:ascii="Arial" w:eastAsia="Arial" w:hAnsi="Arial" w:cs="Arial"/>
          <w:spacing w:val="-1"/>
        </w:rPr>
        <w:t>l</w:t>
      </w:r>
      <w:r>
        <w:rPr>
          <w:rFonts w:ascii="Arial" w:eastAsia="Arial" w:hAnsi="Arial" w:cs="Arial"/>
        </w:rPr>
        <w:t>a</w:t>
      </w:r>
      <w:r>
        <w:rPr>
          <w:rFonts w:ascii="Arial" w:eastAsia="Arial" w:hAnsi="Arial" w:cs="Arial"/>
          <w:spacing w:val="-3"/>
        </w:rPr>
        <w:t>n</w:t>
      </w:r>
      <w:r>
        <w:rPr>
          <w:rFonts w:ascii="Arial" w:eastAsia="Arial" w:hAnsi="Arial" w:cs="Arial"/>
          <w:spacing w:val="2"/>
        </w:rPr>
        <w:t>g</w:t>
      </w:r>
      <w:r>
        <w:rPr>
          <w:rFonts w:ascii="Arial" w:eastAsia="Arial" w:hAnsi="Arial" w:cs="Arial"/>
        </w:rPr>
        <w:t>u</w:t>
      </w:r>
      <w:r>
        <w:rPr>
          <w:rFonts w:ascii="Arial" w:eastAsia="Arial" w:hAnsi="Arial" w:cs="Arial"/>
          <w:spacing w:val="-3"/>
        </w:rPr>
        <w:t>a</w:t>
      </w:r>
      <w:r>
        <w:rPr>
          <w:rFonts w:ascii="Arial" w:eastAsia="Arial" w:hAnsi="Arial" w:cs="Arial"/>
        </w:rPr>
        <w:t xml:space="preserve">ge </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r</w:t>
      </w:r>
      <w:r>
        <w:rPr>
          <w:rFonts w:ascii="Arial" w:eastAsia="Arial" w:hAnsi="Arial" w:cs="Arial"/>
          <w:spacing w:val="-1"/>
        </w:rPr>
        <w:t>i</w:t>
      </w:r>
      <w:r>
        <w:rPr>
          <w:rFonts w:ascii="Arial" w:eastAsia="Arial" w:hAnsi="Arial" w:cs="Arial"/>
          <w:spacing w:val="1"/>
        </w:rPr>
        <w:t>m</w:t>
      </w:r>
      <w:r>
        <w:rPr>
          <w:rFonts w:ascii="Arial" w:eastAsia="Arial" w:hAnsi="Arial" w:cs="Arial"/>
          <w:spacing w:val="-3"/>
        </w:rPr>
        <w:t>a</w:t>
      </w:r>
      <w:r>
        <w:rPr>
          <w:rFonts w:ascii="Arial" w:eastAsia="Arial" w:hAnsi="Arial" w:cs="Arial"/>
          <w:spacing w:val="1"/>
        </w:rPr>
        <w:t>r</w:t>
      </w:r>
      <w:r>
        <w:rPr>
          <w:rFonts w:ascii="Arial" w:eastAsia="Arial" w:hAnsi="Arial" w:cs="Arial"/>
          <w:spacing w:val="-1"/>
        </w:rPr>
        <w:t>il</w:t>
      </w:r>
      <w:r>
        <w:rPr>
          <w:rFonts w:ascii="Arial" w:eastAsia="Arial" w:hAnsi="Arial" w:cs="Arial"/>
        </w:rPr>
        <w:t>y</w:t>
      </w:r>
      <w:r>
        <w:rPr>
          <w:rFonts w:ascii="Arial" w:eastAsia="Arial" w:hAnsi="Arial" w:cs="Arial"/>
          <w:spacing w:val="-1"/>
        </w:rPr>
        <w:t xml:space="preserve"> </w:t>
      </w:r>
      <w:r>
        <w:rPr>
          <w:rFonts w:ascii="Arial" w:eastAsia="Arial" w:hAnsi="Arial" w:cs="Arial"/>
        </w:rPr>
        <w:t>used</w:t>
      </w:r>
      <w:r>
        <w:rPr>
          <w:rFonts w:ascii="Arial" w:eastAsia="Arial" w:hAnsi="Arial" w:cs="Arial"/>
          <w:spacing w:val="-2"/>
        </w:rPr>
        <w:t xml:space="preserve"> </w:t>
      </w:r>
      <w:r>
        <w:rPr>
          <w:rFonts w:ascii="Arial" w:eastAsia="Arial" w:hAnsi="Arial" w:cs="Arial"/>
          <w:spacing w:val="3"/>
        </w:rPr>
        <w:t>f</w:t>
      </w:r>
      <w:r>
        <w:rPr>
          <w:rFonts w:ascii="Arial" w:eastAsia="Arial" w:hAnsi="Arial" w:cs="Arial"/>
        </w:rPr>
        <w:t>or c</w:t>
      </w:r>
      <w:r>
        <w:rPr>
          <w:rFonts w:ascii="Arial" w:eastAsia="Arial" w:hAnsi="Arial" w:cs="Arial"/>
          <w:spacing w:val="-3"/>
        </w:rPr>
        <w:t>o</w:t>
      </w:r>
      <w:r>
        <w:rPr>
          <w:rFonts w:ascii="Arial" w:eastAsia="Arial" w:hAnsi="Arial" w:cs="Arial"/>
          <w:spacing w:val="-2"/>
        </w:rPr>
        <w:t>m</w:t>
      </w:r>
      <w:r>
        <w:rPr>
          <w:rFonts w:ascii="Arial" w:eastAsia="Arial" w:hAnsi="Arial" w:cs="Arial"/>
          <w:spacing w:val="1"/>
        </w:rPr>
        <w:t>m</w:t>
      </w:r>
      <w:r>
        <w:rPr>
          <w:rFonts w:ascii="Arial" w:eastAsia="Arial" w:hAnsi="Arial" w:cs="Arial"/>
        </w:rPr>
        <w:t>un</w:t>
      </w:r>
      <w:r>
        <w:rPr>
          <w:rFonts w:ascii="Arial" w:eastAsia="Arial" w:hAnsi="Arial" w:cs="Arial"/>
          <w:spacing w:val="-1"/>
        </w:rPr>
        <w:t>i</w:t>
      </w:r>
      <w:r>
        <w:rPr>
          <w:rFonts w:ascii="Arial" w:eastAsia="Arial" w:hAnsi="Arial" w:cs="Arial"/>
        </w:rPr>
        <w:t>ca</w:t>
      </w:r>
      <w:r>
        <w:rPr>
          <w:rFonts w:ascii="Arial" w:eastAsia="Arial" w:hAnsi="Arial" w:cs="Arial"/>
          <w:spacing w:val="1"/>
        </w:rPr>
        <w:t>t</w:t>
      </w:r>
      <w:r>
        <w:rPr>
          <w:rFonts w:ascii="Arial" w:eastAsia="Arial" w:hAnsi="Arial" w:cs="Arial"/>
          <w:spacing w:val="-1"/>
        </w:rPr>
        <w:t>i</w:t>
      </w:r>
      <w:r>
        <w:rPr>
          <w:rFonts w:ascii="Arial" w:eastAsia="Arial" w:hAnsi="Arial" w:cs="Arial"/>
        </w:rPr>
        <w:t>ons</w:t>
      </w:r>
      <w:r>
        <w:rPr>
          <w:rFonts w:ascii="Arial" w:eastAsia="Arial" w:hAnsi="Arial" w:cs="Arial"/>
          <w:spacing w:val="-1"/>
        </w:rPr>
        <w:t xml:space="preserve"> </w:t>
      </w:r>
      <w:r>
        <w:rPr>
          <w:rFonts w:ascii="Arial" w:eastAsia="Arial" w:hAnsi="Arial" w:cs="Arial"/>
          <w:spacing w:val="-2"/>
        </w:rPr>
        <w:t>(</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2"/>
        </w:rPr>
        <w:t xml:space="preserve"> </w:t>
      </w:r>
      <w:r>
        <w:rPr>
          <w:rFonts w:ascii="Arial" w:eastAsia="Arial" w:hAnsi="Arial" w:cs="Arial"/>
        </w:rPr>
        <w:t>e</w:t>
      </w:r>
      <w:r>
        <w:rPr>
          <w:rFonts w:ascii="Arial" w:eastAsia="Arial" w:hAnsi="Arial" w:cs="Arial"/>
          <w:spacing w:val="-2"/>
        </w:rPr>
        <w:t>x</w:t>
      </w:r>
      <w:r>
        <w:rPr>
          <w:rFonts w:ascii="Arial" w:eastAsia="Arial" w:hAnsi="Arial" w:cs="Arial"/>
        </w:rPr>
        <w:t>a</w:t>
      </w:r>
      <w:r>
        <w:rPr>
          <w:rFonts w:ascii="Arial" w:eastAsia="Arial" w:hAnsi="Arial" w:cs="Arial"/>
          <w:spacing w:val="1"/>
        </w:rPr>
        <w:t>m</w:t>
      </w:r>
      <w:r>
        <w:rPr>
          <w:rFonts w:ascii="Arial" w:eastAsia="Arial" w:hAnsi="Arial" w:cs="Arial"/>
        </w:rPr>
        <w:t>p</w:t>
      </w:r>
      <w:r>
        <w:rPr>
          <w:rFonts w:ascii="Arial" w:eastAsia="Arial" w:hAnsi="Arial" w:cs="Arial"/>
          <w:spacing w:val="-4"/>
        </w:rPr>
        <w:t>l</w:t>
      </w:r>
      <w:r>
        <w:rPr>
          <w:rFonts w:ascii="Arial" w:eastAsia="Arial" w:hAnsi="Arial" w:cs="Arial"/>
        </w:rPr>
        <w:t>e</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l</w:t>
      </w:r>
      <w:r>
        <w:rPr>
          <w:rFonts w:ascii="Arial" w:eastAsia="Arial" w:hAnsi="Arial" w:cs="Arial"/>
        </w:rPr>
        <w:t>and</w:t>
      </w:r>
      <w:r>
        <w:rPr>
          <w:rFonts w:ascii="Arial" w:eastAsia="Arial" w:hAnsi="Arial" w:cs="Arial"/>
          <w:spacing w:val="1"/>
        </w:rPr>
        <w:t xml:space="preserve"> </w:t>
      </w:r>
      <w:r>
        <w:rPr>
          <w:rFonts w:ascii="Arial" w:eastAsia="Arial" w:hAnsi="Arial" w:cs="Arial"/>
          <w:spacing w:val="-4"/>
        </w:rPr>
        <w:t>w</w:t>
      </w:r>
      <w:r>
        <w:rPr>
          <w:rFonts w:ascii="Arial" w:eastAsia="Arial" w:hAnsi="Arial" w:cs="Arial"/>
        </w:rPr>
        <w:t>a</w:t>
      </w:r>
      <w:r>
        <w:rPr>
          <w:rFonts w:ascii="Arial" w:eastAsia="Arial" w:hAnsi="Arial" w:cs="Arial"/>
          <w:spacing w:val="1"/>
        </w:rPr>
        <w:t>t</w:t>
      </w:r>
      <w:r>
        <w:rPr>
          <w:rFonts w:ascii="Arial" w:eastAsia="Arial" w:hAnsi="Arial" w:cs="Arial"/>
        </w:rPr>
        <w:t>e</w:t>
      </w:r>
      <w:r>
        <w:rPr>
          <w:rFonts w:ascii="Arial" w:eastAsia="Arial" w:hAnsi="Arial" w:cs="Arial"/>
          <w:spacing w:val="1"/>
        </w:rPr>
        <w:t>r</w:t>
      </w:r>
      <w:r>
        <w:rPr>
          <w:rFonts w:ascii="Arial" w:eastAsia="Arial" w:hAnsi="Arial" w:cs="Arial"/>
          <w:spacing w:val="-3"/>
        </w:rPr>
        <w:t>w</w:t>
      </w:r>
      <w:r>
        <w:rPr>
          <w:rFonts w:ascii="Arial" w:eastAsia="Arial" w:hAnsi="Arial" w:cs="Arial"/>
          <w:spacing w:val="2"/>
        </w:rPr>
        <w:t>a</w:t>
      </w:r>
      <w:r>
        <w:rPr>
          <w:rFonts w:ascii="Arial" w:eastAsia="Arial" w:hAnsi="Arial" w:cs="Arial"/>
        </w:rPr>
        <w:t>ys</w:t>
      </w:r>
      <w:r>
        <w:rPr>
          <w:rFonts w:ascii="Arial" w:eastAsia="Arial" w:hAnsi="Arial" w:cs="Arial"/>
          <w:spacing w:val="1"/>
        </w:rPr>
        <w:t>)</w:t>
      </w:r>
      <w:r>
        <w:rPr>
          <w:rFonts w:ascii="Arial" w:eastAsia="Arial" w:hAnsi="Arial" w:cs="Arial"/>
        </w:rPr>
        <w:t>.</w:t>
      </w:r>
    </w:p>
    <w:p w:rsidR="000A5570" w:rsidRDefault="000A5570">
      <w:pPr>
        <w:spacing w:before="3" w:after="0" w:line="110" w:lineRule="exact"/>
        <w:rPr>
          <w:sz w:val="11"/>
          <w:szCs w:val="11"/>
        </w:rPr>
      </w:pPr>
    </w:p>
    <w:p w:rsidR="000A5570" w:rsidRDefault="00071E95">
      <w:pPr>
        <w:spacing w:after="0" w:line="240" w:lineRule="auto"/>
        <w:ind w:left="298" w:right="6705"/>
        <w:jc w:val="both"/>
        <w:rPr>
          <w:rFonts w:ascii="Arial" w:eastAsia="Arial" w:hAnsi="Arial" w:cs="Arial"/>
        </w:rPr>
      </w:pPr>
      <w:r>
        <w:pict>
          <v:group id="_x0000_s1385" style="position:absolute;left:0;text-align:left;margin-left:62.3pt;margin-top:.25pt;width:.1pt;height:18.7pt;z-index:-251658752;mso-position-horizontal-relative:page" coordorigin="1246,5" coordsize="2,374">
            <v:shape id="_x0000_s1386" style="position:absolute;left:1246;top:5;width:2;height:374" coordorigin="1246,5" coordsize="0,374" path="m1246,5r,374e" filled="f" strokeweight=".82pt">
              <v:path arrowok="t"/>
            </v:shape>
            <w10:wrap anchorx="page"/>
          </v:group>
        </w:pict>
      </w:r>
      <w:r w:rsidR="00863EB5">
        <w:rPr>
          <w:rFonts w:ascii="Arial" w:eastAsia="Arial" w:hAnsi="Arial" w:cs="Arial"/>
          <w:b/>
          <w:bCs/>
          <w:strike/>
          <w:color w:val="818181"/>
        </w:rPr>
        <w:t>4</w:t>
      </w:r>
      <w:r w:rsidR="00863EB5">
        <w:rPr>
          <w:rFonts w:ascii="Arial" w:eastAsia="Arial" w:hAnsi="Arial" w:cs="Arial"/>
          <w:b/>
          <w:bCs/>
          <w:strike/>
          <w:color w:val="818181"/>
          <w:spacing w:val="1"/>
        </w:rPr>
        <w:t>.</w:t>
      </w:r>
      <w:r w:rsidR="00863EB5">
        <w:rPr>
          <w:rFonts w:ascii="Arial" w:eastAsia="Arial" w:hAnsi="Arial" w:cs="Arial"/>
          <w:b/>
          <w:bCs/>
          <w:strike/>
          <w:color w:val="818181"/>
        </w:rPr>
        <w:t>2</w:t>
      </w:r>
      <w:r w:rsidR="00863EB5">
        <w:rPr>
          <w:rFonts w:ascii="Arial" w:eastAsia="Arial" w:hAnsi="Arial" w:cs="Arial"/>
          <w:b/>
          <w:bCs/>
          <w:color w:val="818181"/>
          <w:u w:val="thick" w:color="818181"/>
        </w:rPr>
        <w:t>6</w:t>
      </w:r>
      <w:r w:rsidR="00863EB5">
        <w:rPr>
          <w:rFonts w:ascii="Arial" w:eastAsia="Arial" w:hAnsi="Arial" w:cs="Arial"/>
          <w:b/>
          <w:bCs/>
          <w:color w:val="818181"/>
          <w:spacing w:val="1"/>
          <w:u w:val="thick" w:color="818181"/>
        </w:rPr>
        <w:t>.</w:t>
      </w:r>
      <w:r w:rsidR="00863EB5">
        <w:rPr>
          <w:rFonts w:ascii="Arial" w:eastAsia="Arial" w:hAnsi="Arial" w:cs="Arial"/>
          <w:b/>
          <w:bCs/>
          <w:color w:val="818181"/>
          <w:u w:val="thick" w:color="818181"/>
        </w:rPr>
        <w:t xml:space="preserve">2    </w:t>
      </w:r>
      <w:r w:rsidR="00863EB5">
        <w:rPr>
          <w:rFonts w:ascii="Arial" w:eastAsia="Arial" w:hAnsi="Arial" w:cs="Arial"/>
          <w:b/>
          <w:bCs/>
          <w:color w:val="000000"/>
          <w:spacing w:val="-1"/>
        </w:rPr>
        <w:t>S</w:t>
      </w:r>
      <w:r w:rsidR="00863EB5">
        <w:rPr>
          <w:rFonts w:ascii="Arial" w:eastAsia="Arial" w:hAnsi="Arial" w:cs="Arial"/>
          <w:b/>
          <w:bCs/>
          <w:color w:val="000000"/>
        </w:rPr>
        <w:t>e</w:t>
      </w:r>
      <w:r w:rsidR="00863EB5">
        <w:rPr>
          <w:rFonts w:ascii="Arial" w:eastAsia="Arial" w:hAnsi="Arial" w:cs="Arial"/>
          <w:b/>
          <w:bCs/>
          <w:color w:val="000000"/>
          <w:spacing w:val="1"/>
        </w:rPr>
        <w:t>l</w:t>
      </w:r>
      <w:r w:rsidR="00863EB5">
        <w:rPr>
          <w:rFonts w:ascii="Arial" w:eastAsia="Arial" w:hAnsi="Arial" w:cs="Arial"/>
          <w:b/>
          <w:bCs/>
          <w:color w:val="000000"/>
        </w:rPr>
        <w:t>ec</w:t>
      </w:r>
      <w:r w:rsidR="00863EB5">
        <w:rPr>
          <w:rFonts w:ascii="Arial" w:eastAsia="Arial" w:hAnsi="Arial" w:cs="Arial"/>
          <w:b/>
          <w:bCs/>
          <w:color w:val="000000"/>
          <w:spacing w:val="1"/>
        </w:rPr>
        <w:t>ti</w:t>
      </w:r>
      <w:r w:rsidR="00863EB5">
        <w:rPr>
          <w:rFonts w:ascii="Arial" w:eastAsia="Arial" w:hAnsi="Arial" w:cs="Arial"/>
          <w:b/>
          <w:bCs/>
          <w:color w:val="000000"/>
        </w:rPr>
        <w:t>on</w:t>
      </w:r>
      <w:r w:rsidR="00863EB5">
        <w:rPr>
          <w:rFonts w:ascii="Arial" w:eastAsia="Arial" w:hAnsi="Arial" w:cs="Arial"/>
          <w:b/>
          <w:bCs/>
          <w:color w:val="000000"/>
          <w:spacing w:val="-2"/>
        </w:rPr>
        <w:t xml:space="preserve"> </w:t>
      </w:r>
      <w:r w:rsidR="00863EB5">
        <w:rPr>
          <w:rFonts w:ascii="Arial" w:eastAsia="Arial" w:hAnsi="Arial" w:cs="Arial"/>
          <w:b/>
          <w:bCs/>
          <w:color w:val="000000"/>
          <w:spacing w:val="-1"/>
        </w:rPr>
        <w:t>P</w:t>
      </w:r>
      <w:r w:rsidR="00863EB5">
        <w:rPr>
          <w:rFonts w:ascii="Arial" w:eastAsia="Arial" w:hAnsi="Arial" w:cs="Arial"/>
          <w:b/>
          <w:bCs/>
          <w:color w:val="000000"/>
        </w:rPr>
        <w:t>rocess</w:t>
      </w:r>
    </w:p>
    <w:p w:rsidR="000A5570" w:rsidRDefault="000A5570">
      <w:pPr>
        <w:spacing w:before="9" w:after="0" w:line="120" w:lineRule="exact"/>
        <w:rPr>
          <w:sz w:val="12"/>
          <w:szCs w:val="12"/>
        </w:rPr>
      </w:pPr>
    </w:p>
    <w:p w:rsidR="000A5570" w:rsidRDefault="00863EB5">
      <w:pPr>
        <w:spacing w:after="0" w:line="252" w:lineRule="exact"/>
        <w:ind w:left="298" w:right="99"/>
        <w:jc w:val="both"/>
        <w:rPr>
          <w:rFonts w:ascii="Arial" w:eastAsia="Arial" w:hAnsi="Arial" w:cs="Arial"/>
        </w:rPr>
      </w:pP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rPr>
        <w:t>se</w:t>
      </w:r>
      <w:r>
        <w:rPr>
          <w:rFonts w:ascii="Arial" w:eastAsia="Arial" w:hAnsi="Arial" w:cs="Arial"/>
          <w:spacing w:val="-1"/>
        </w:rPr>
        <w:t>l</w:t>
      </w:r>
      <w:r>
        <w:rPr>
          <w:rFonts w:ascii="Arial" w:eastAsia="Arial" w:hAnsi="Arial" w:cs="Arial"/>
        </w:rPr>
        <w:t>ec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r</w:t>
      </w:r>
      <w:r>
        <w:rPr>
          <w:rFonts w:ascii="Arial" w:eastAsia="Arial" w:hAnsi="Arial" w:cs="Arial"/>
        </w:rPr>
        <w:t>ocess shou</w:t>
      </w:r>
      <w:r>
        <w:rPr>
          <w:rFonts w:ascii="Arial" w:eastAsia="Arial" w:hAnsi="Arial" w:cs="Arial"/>
          <w:spacing w:val="-1"/>
        </w:rPr>
        <w:t>l</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nc</w:t>
      </w:r>
      <w:r>
        <w:rPr>
          <w:rFonts w:ascii="Arial" w:eastAsia="Arial" w:hAnsi="Arial" w:cs="Arial"/>
          <w:spacing w:val="-1"/>
        </w:rPr>
        <w:t>l</w:t>
      </w:r>
      <w:r>
        <w:rPr>
          <w:rFonts w:ascii="Arial" w:eastAsia="Arial" w:hAnsi="Arial" w:cs="Arial"/>
        </w:rPr>
        <w:t>ude</w:t>
      </w:r>
      <w:r>
        <w:rPr>
          <w:rFonts w:ascii="Arial" w:eastAsia="Arial" w:hAnsi="Arial" w:cs="Arial"/>
          <w:spacing w:val="4"/>
        </w:rPr>
        <w:t xml:space="preserve"> </w:t>
      </w:r>
      <w:r>
        <w:rPr>
          <w:rFonts w:ascii="Arial" w:eastAsia="Arial" w:hAnsi="Arial" w:cs="Arial"/>
        </w:rPr>
        <w:t>ap</w:t>
      </w:r>
      <w:r>
        <w:rPr>
          <w:rFonts w:ascii="Arial" w:eastAsia="Arial" w:hAnsi="Arial" w:cs="Arial"/>
          <w:spacing w:val="1"/>
        </w:rPr>
        <w:t>t</w:t>
      </w:r>
      <w:r>
        <w:rPr>
          <w:rFonts w:ascii="Arial" w:eastAsia="Arial" w:hAnsi="Arial" w:cs="Arial"/>
          <w:spacing w:val="-1"/>
        </w:rPr>
        <w:t>i</w:t>
      </w:r>
      <w:r>
        <w:rPr>
          <w:rFonts w:ascii="Arial" w:eastAsia="Arial" w:hAnsi="Arial" w:cs="Arial"/>
          <w:spacing w:val="1"/>
        </w:rPr>
        <w:t>t</w:t>
      </w:r>
      <w:r>
        <w:rPr>
          <w:rFonts w:ascii="Arial" w:eastAsia="Arial" w:hAnsi="Arial" w:cs="Arial"/>
        </w:rPr>
        <w:t>ude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es</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spacing w:val="2"/>
        </w:rPr>
        <w:t>g</w:t>
      </w:r>
      <w:r>
        <w:rPr>
          <w:rFonts w:ascii="Arial" w:eastAsia="Arial" w:hAnsi="Arial" w:cs="Arial"/>
        </w:rPr>
        <w:t>,</w:t>
      </w:r>
      <w:r>
        <w:rPr>
          <w:rFonts w:ascii="Arial" w:eastAsia="Arial" w:hAnsi="Arial" w:cs="Arial"/>
          <w:spacing w:val="3"/>
        </w:rPr>
        <w:t xml:space="preserve"> </w:t>
      </w:r>
      <w:r>
        <w:rPr>
          <w:rFonts w:ascii="Arial" w:eastAsia="Arial" w:hAnsi="Arial" w:cs="Arial"/>
        </w:rPr>
        <w:t>asses</w:t>
      </w:r>
      <w:r>
        <w:rPr>
          <w:rFonts w:ascii="Arial" w:eastAsia="Arial" w:hAnsi="Arial" w:cs="Arial"/>
          <w:spacing w:val="-2"/>
        </w:rPr>
        <w:t>s</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6"/>
        </w:rPr>
        <w:t xml:space="preserve"> </w:t>
      </w:r>
      <w:r>
        <w:rPr>
          <w:rFonts w:ascii="Arial" w:eastAsia="Arial" w:hAnsi="Arial" w:cs="Arial"/>
        </w:rPr>
        <w:t>p</w:t>
      </w:r>
      <w:r>
        <w:rPr>
          <w:rFonts w:ascii="Arial" w:eastAsia="Arial" w:hAnsi="Arial" w:cs="Arial"/>
          <w:spacing w:val="1"/>
        </w:rPr>
        <w:t>r</w:t>
      </w:r>
      <w:r>
        <w:rPr>
          <w:rFonts w:ascii="Arial" w:eastAsia="Arial" w:hAnsi="Arial" w:cs="Arial"/>
          <w:spacing w:val="-1"/>
        </w:rPr>
        <w:t>i</w:t>
      </w:r>
      <w:r>
        <w:rPr>
          <w:rFonts w:ascii="Arial" w:eastAsia="Arial" w:hAnsi="Arial" w:cs="Arial"/>
        </w:rPr>
        <w:t>or</w:t>
      </w:r>
      <w:r>
        <w:rPr>
          <w:rFonts w:ascii="Arial" w:eastAsia="Arial" w:hAnsi="Arial" w:cs="Arial"/>
          <w:spacing w:val="3"/>
        </w:rPr>
        <w:t xml:space="preserve"> </w:t>
      </w:r>
      <w:r>
        <w:rPr>
          <w:rFonts w:ascii="Arial" w:eastAsia="Arial" w:hAnsi="Arial" w:cs="Arial"/>
          <w:spacing w:val="-1"/>
        </w:rPr>
        <w:t>l</w:t>
      </w:r>
      <w:r>
        <w:rPr>
          <w:rFonts w:ascii="Arial" w:eastAsia="Arial" w:hAnsi="Arial" w:cs="Arial"/>
        </w:rPr>
        <w:t>ea</w:t>
      </w:r>
      <w:r>
        <w:rPr>
          <w:rFonts w:ascii="Arial" w:eastAsia="Arial" w:hAnsi="Arial" w:cs="Arial"/>
          <w:spacing w:val="1"/>
        </w:rPr>
        <w:t>r</w:t>
      </w:r>
      <w:r>
        <w:rPr>
          <w:rFonts w:ascii="Arial" w:eastAsia="Arial" w:hAnsi="Arial" w:cs="Arial"/>
        </w:rPr>
        <w:t>n</w:t>
      </w:r>
      <w:r>
        <w:rPr>
          <w:rFonts w:ascii="Arial" w:eastAsia="Arial" w:hAnsi="Arial" w:cs="Arial"/>
          <w:spacing w:val="-1"/>
        </w:rPr>
        <w:t>i</w:t>
      </w:r>
      <w:r>
        <w:rPr>
          <w:rFonts w:ascii="Arial" w:eastAsia="Arial" w:hAnsi="Arial" w:cs="Arial"/>
          <w:spacing w:val="-3"/>
        </w:rPr>
        <w:t>n</w:t>
      </w:r>
      <w:r>
        <w:rPr>
          <w:rFonts w:ascii="Arial" w:eastAsia="Arial" w:hAnsi="Arial" w:cs="Arial"/>
        </w:rPr>
        <w:t xml:space="preserve">g, </w:t>
      </w:r>
      <w:r>
        <w:rPr>
          <w:rFonts w:ascii="Arial" w:eastAsia="Arial" w:hAnsi="Arial" w:cs="Arial"/>
          <w:spacing w:val="1"/>
        </w:rPr>
        <w:t>m</w:t>
      </w:r>
      <w:r>
        <w:rPr>
          <w:rFonts w:ascii="Arial" w:eastAsia="Arial" w:hAnsi="Arial" w:cs="Arial"/>
        </w:rPr>
        <w:t>ed</w:t>
      </w:r>
      <w:r>
        <w:rPr>
          <w:rFonts w:ascii="Arial" w:eastAsia="Arial" w:hAnsi="Arial" w:cs="Arial"/>
          <w:spacing w:val="-1"/>
        </w:rPr>
        <w:t>i</w:t>
      </w:r>
      <w:r>
        <w:rPr>
          <w:rFonts w:ascii="Arial" w:eastAsia="Arial" w:hAnsi="Arial" w:cs="Arial"/>
        </w:rPr>
        <w:t>ca</w:t>
      </w:r>
      <w:r>
        <w:rPr>
          <w:rFonts w:ascii="Arial" w:eastAsia="Arial" w:hAnsi="Arial" w:cs="Arial"/>
          <w:spacing w:val="-1"/>
        </w:rPr>
        <w:t>l</w:t>
      </w:r>
      <w:r>
        <w:rPr>
          <w:rFonts w:ascii="Arial" w:eastAsia="Arial" w:hAnsi="Arial" w:cs="Arial"/>
          <w:spacing w:val="1"/>
        </w:rPr>
        <w:t>/</w:t>
      </w:r>
      <w:r>
        <w:rPr>
          <w:rFonts w:ascii="Arial" w:eastAsia="Arial" w:hAnsi="Arial" w:cs="Arial"/>
        </w:rPr>
        <w:t>ph</w:t>
      </w:r>
      <w:r>
        <w:rPr>
          <w:rFonts w:ascii="Arial" w:eastAsia="Arial" w:hAnsi="Arial" w:cs="Arial"/>
          <w:spacing w:val="-2"/>
        </w:rPr>
        <w:t>y</w:t>
      </w:r>
      <w:r>
        <w:rPr>
          <w:rFonts w:ascii="Arial" w:eastAsia="Arial" w:hAnsi="Arial" w:cs="Arial"/>
        </w:rPr>
        <w:t>s</w:t>
      </w:r>
      <w:r>
        <w:rPr>
          <w:rFonts w:ascii="Arial" w:eastAsia="Arial" w:hAnsi="Arial" w:cs="Arial"/>
          <w:spacing w:val="-1"/>
        </w:rPr>
        <w:t>i</w:t>
      </w:r>
      <w:r>
        <w:rPr>
          <w:rFonts w:ascii="Arial" w:eastAsia="Arial" w:hAnsi="Arial" w:cs="Arial"/>
        </w:rPr>
        <w:t xml:space="preserve">cal </w:t>
      </w:r>
      <w:r>
        <w:rPr>
          <w:rFonts w:ascii="Arial" w:eastAsia="Arial" w:hAnsi="Arial" w:cs="Arial"/>
          <w:spacing w:val="1"/>
        </w:rPr>
        <w:t>r</w:t>
      </w:r>
      <w:r>
        <w:rPr>
          <w:rFonts w:ascii="Arial" w:eastAsia="Arial" w:hAnsi="Arial" w:cs="Arial"/>
        </w:rPr>
        <w:t>e</w:t>
      </w:r>
      <w:r>
        <w:rPr>
          <w:rFonts w:ascii="Arial" w:eastAsia="Arial" w:hAnsi="Arial" w:cs="Arial"/>
          <w:spacing w:val="2"/>
        </w:rPr>
        <w:t>q</w:t>
      </w:r>
      <w:r>
        <w:rPr>
          <w:rFonts w:ascii="Arial" w:eastAsia="Arial" w:hAnsi="Arial" w:cs="Arial"/>
        </w:rPr>
        <w:t>u</w:t>
      </w:r>
      <w:r>
        <w:rPr>
          <w:rFonts w:ascii="Arial" w:eastAsia="Arial" w:hAnsi="Arial" w:cs="Arial"/>
          <w:spacing w:val="-4"/>
        </w:rPr>
        <w:t>i</w:t>
      </w:r>
      <w:r>
        <w:rPr>
          <w:rFonts w:ascii="Arial" w:eastAsia="Arial" w:hAnsi="Arial" w:cs="Arial"/>
          <w:spacing w:val="1"/>
        </w:rPr>
        <w:t>r</w:t>
      </w:r>
      <w:r>
        <w:rPr>
          <w:rFonts w:ascii="Arial" w:eastAsia="Arial" w:hAnsi="Arial" w:cs="Arial"/>
          <w:spacing w:val="-3"/>
        </w:rPr>
        <w:t>e</w:t>
      </w:r>
      <w:r>
        <w:rPr>
          <w:rFonts w:ascii="Arial" w:eastAsia="Arial" w:hAnsi="Arial" w:cs="Arial"/>
          <w:spacing w:val="1"/>
        </w:rPr>
        <w:t>m</w:t>
      </w:r>
      <w:r>
        <w:rPr>
          <w:rFonts w:ascii="Arial" w:eastAsia="Arial" w:hAnsi="Arial" w:cs="Arial"/>
        </w:rPr>
        <w:t>en</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rPr>
        <w:t>and</w:t>
      </w:r>
      <w:r>
        <w:rPr>
          <w:rFonts w:ascii="Arial" w:eastAsia="Arial" w:hAnsi="Arial" w:cs="Arial"/>
          <w:spacing w:val="1"/>
        </w:rPr>
        <w:t xml:space="preserve"> </w:t>
      </w:r>
      <w:r>
        <w:rPr>
          <w:rFonts w:ascii="Arial" w:eastAsia="Arial" w:hAnsi="Arial" w:cs="Arial"/>
        </w:rPr>
        <w:t>an</w:t>
      </w:r>
      <w:r>
        <w:rPr>
          <w:rFonts w:ascii="Arial" w:eastAsia="Arial" w:hAnsi="Arial" w:cs="Arial"/>
          <w:spacing w:val="-2"/>
        </w:rPr>
        <w:t xml:space="preserve"> </w:t>
      </w:r>
      <w:r>
        <w:rPr>
          <w:rFonts w:ascii="Arial" w:eastAsia="Arial" w:hAnsi="Arial" w:cs="Arial"/>
        </w:rPr>
        <w:t>ass</w:t>
      </w:r>
      <w:r>
        <w:rPr>
          <w:rFonts w:ascii="Arial" w:eastAsia="Arial" w:hAnsi="Arial" w:cs="Arial"/>
          <w:spacing w:val="-3"/>
        </w:rPr>
        <w:t>e</w:t>
      </w:r>
      <w:r>
        <w:rPr>
          <w:rFonts w:ascii="Arial" w:eastAsia="Arial" w:hAnsi="Arial" w:cs="Arial"/>
        </w:rPr>
        <w:t>ss</w:t>
      </w:r>
      <w:r>
        <w:rPr>
          <w:rFonts w:ascii="Arial" w:eastAsia="Arial" w:hAnsi="Arial" w:cs="Arial"/>
          <w:spacing w:val="1"/>
        </w:rPr>
        <w:t>m</w:t>
      </w:r>
      <w:r>
        <w:rPr>
          <w:rFonts w:ascii="Arial" w:eastAsia="Arial" w:hAnsi="Arial" w:cs="Arial"/>
          <w:spacing w:val="-3"/>
        </w:rPr>
        <w:t>e</w:t>
      </w:r>
      <w:r>
        <w:rPr>
          <w:rFonts w:ascii="Arial" w:eastAsia="Arial" w:hAnsi="Arial" w:cs="Arial"/>
        </w:rPr>
        <w:t>nt</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p</w:t>
      </w:r>
      <w:r>
        <w:rPr>
          <w:rFonts w:ascii="Arial" w:eastAsia="Arial" w:hAnsi="Arial" w:cs="Arial"/>
          <w:spacing w:val="-3"/>
        </w:rPr>
        <w:t>e</w:t>
      </w:r>
      <w:r>
        <w:rPr>
          <w:rFonts w:ascii="Arial" w:eastAsia="Arial" w:hAnsi="Arial" w:cs="Arial"/>
          <w:spacing w:val="1"/>
        </w:rPr>
        <w:t>r</w:t>
      </w:r>
      <w:r>
        <w:rPr>
          <w:rFonts w:ascii="Arial" w:eastAsia="Arial" w:hAnsi="Arial" w:cs="Arial"/>
        </w:rPr>
        <w:t xml:space="preserve">sonal </w:t>
      </w:r>
      <w:r>
        <w:rPr>
          <w:rFonts w:ascii="Arial" w:eastAsia="Arial" w:hAnsi="Arial" w:cs="Arial"/>
          <w:spacing w:val="-3"/>
        </w:rPr>
        <w:t>a</w:t>
      </w:r>
      <w:r>
        <w:rPr>
          <w:rFonts w:ascii="Arial" w:eastAsia="Arial" w:hAnsi="Arial" w:cs="Arial"/>
          <w:spacing w:val="1"/>
        </w:rPr>
        <w:t>t</w:t>
      </w:r>
      <w:r>
        <w:rPr>
          <w:rFonts w:ascii="Arial" w:eastAsia="Arial" w:hAnsi="Arial" w:cs="Arial"/>
          <w:spacing w:val="-1"/>
        </w:rPr>
        <w:t>t</w:t>
      </w:r>
      <w:r>
        <w:rPr>
          <w:rFonts w:ascii="Arial" w:eastAsia="Arial" w:hAnsi="Arial" w:cs="Arial"/>
          <w:spacing w:val="1"/>
        </w:rPr>
        <w:t>r</w:t>
      </w:r>
      <w:r>
        <w:rPr>
          <w:rFonts w:ascii="Arial" w:eastAsia="Arial" w:hAnsi="Arial" w:cs="Arial"/>
          <w:spacing w:val="-1"/>
        </w:rPr>
        <w:t>i</w:t>
      </w:r>
      <w:r>
        <w:rPr>
          <w:rFonts w:ascii="Arial" w:eastAsia="Arial" w:hAnsi="Arial" w:cs="Arial"/>
        </w:rPr>
        <w:t>bu</w:t>
      </w:r>
      <w:r>
        <w:rPr>
          <w:rFonts w:ascii="Arial" w:eastAsia="Arial" w:hAnsi="Arial" w:cs="Arial"/>
          <w:spacing w:val="-1"/>
        </w:rPr>
        <w:t>t</w:t>
      </w:r>
      <w:r>
        <w:rPr>
          <w:rFonts w:ascii="Arial" w:eastAsia="Arial" w:hAnsi="Arial" w:cs="Arial"/>
        </w:rPr>
        <w:t>es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cand</w:t>
      </w:r>
      <w:r>
        <w:rPr>
          <w:rFonts w:ascii="Arial" w:eastAsia="Arial" w:hAnsi="Arial" w:cs="Arial"/>
          <w:spacing w:val="-1"/>
        </w:rPr>
        <w:t>i</w:t>
      </w:r>
      <w:r>
        <w:rPr>
          <w:rFonts w:ascii="Arial" w:eastAsia="Arial" w:hAnsi="Arial" w:cs="Arial"/>
        </w:rPr>
        <w:t>da</w:t>
      </w:r>
      <w:r>
        <w:rPr>
          <w:rFonts w:ascii="Arial" w:eastAsia="Arial" w:hAnsi="Arial" w:cs="Arial"/>
          <w:spacing w:val="1"/>
        </w:rPr>
        <w:t>t</w:t>
      </w:r>
      <w:r>
        <w:rPr>
          <w:rFonts w:ascii="Arial" w:eastAsia="Arial" w:hAnsi="Arial" w:cs="Arial"/>
          <w:spacing w:val="-3"/>
        </w:rPr>
        <w:t>e</w:t>
      </w:r>
      <w:r>
        <w:rPr>
          <w:rFonts w:ascii="Arial" w:eastAsia="Arial" w:hAnsi="Arial" w:cs="Arial"/>
        </w:rPr>
        <w:t>.</w:t>
      </w:r>
    </w:p>
    <w:p w:rsidR="000A5570" w:rsidRDefault="000A5570">
      <w:pPr>
        <w:spacing w:before="8" w:after="0" w:line="110" w:lineRule="exact"/>
        <w:rPr>
          <w:sz w:val="11"/>
          <w:szCs w:val="11"/>
        </w:rPr>
      </w:pPr>
    </w:p>
    <w:p w:rsidR="000A5570" w:rsidRDefault="00863EB5">
      <w:pPr>
        <w:spacing w:after="0" w:line="239" w:lineRule="auto"/>
        <w:ind w:left="298" w:right="97"/>
        <w:jc w:val="both"/>
        <w:rPr>
          <w:rFonts w:ascii="Arial" w:eastAsia="Arial" w:hAnsi="Arial" w:cs="Arial"/>
        </w:rPr>
      </w:pPr>
      <w:r>
        <w:rPr>
          <w:rFonts w:ascii="Arial" w:eastAsia="Arial" w:hAnsi="Arial" w:cs="Arial"/>
          <w:spacing w:val="2"/>
        </w:rPr>
        <w:t>T</w:t>
      </w:r>
      <w:r>
        <w:rPr>
          <w:rFonts w:ascii="Arial" w:eastAsia="Arial" w:hAnsi="Arial" w:cs="Arial"/>
        </w:rPr>
        <w:t>he</w:t>
      </w:r>
      <w:r>
        <w:rPr>
          <w:rFonts w:ascii="Arial" w:eastAsia="Arial" w:hAnsi="Arial" w:cs="Arial"/>
          <w:spacing w:val="5"/>
        </w:rPr>
        <w:t xml:space="preserve"> </w:t>
      </w:r>
      <w:r>
        <w:rPr>
          <w:rFonts w:ascii="Arial" w:eastAsia="Arial" w:hAnsi="Arial" w:cs="Arial"/>
          <w:spacing w:val="-3"/>
        </w:rPr>
        <w:t>p</w:t>
      </w:r>
      <w:r>
        <w:rPr>
          <w:rFonts w:ascii="Arial" w:eastAsia="Arial" w:hAnsi="Arial" w:cs="Arial"/>
        </w:rPr>
        <w:t>u</w:t>
      </w:r>
      <w:r>
        <w:rPr>
          <w:rFonts w:ascii="Arial" w:eastAsia="Arial" w:hAnsi="Arial" w:cs="Arial"/>
          <w:spacing w:val="1"/>
        </w:rPr>
        <w:t>r</w:t>
      </w:r>
      <w:r>
        <w:rPr>
          <w:rFonts w:ascii="Arial" w:eastAsia="Arial" w:hAnsi="Arial" w:cs="Arial"/>
        </w:rPr>
        <w:t>pose</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6"/>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se</w:t>
      </w:r>
      <w:r>
        <w:rPr>
          <w:rFonts w:ascii="Arial" w:eastAsia="Arial" w:hAnsi="Arial" w:cs="Arial"/>
          <w:spacing w:val="-1"/>
        </w:rPr>
        <w:t>l</w:t>
      </w:r>
      <w:r>
        <w:rPr>
          <w:rFonts w:ascii="Arial" w:eastAsia="Arial" w:hAnsi="Arial" w:cs="Arial"/>
        </w:rPr>
        <w:t>ec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5"/>
        </w:rPr>
        <w:t xml:space="preserve"> </w:t>
      </w:r>
      <w:r>
        <w:rPr>
          <w:rFonts w:ascii="Arial" w:eastAsia="Arial" w:hAnsi="Arial" w:cs="Arial"/>
        </w:rPr>
        <w:t>p</w:t>
      </w:r>
      <w:r>
        <w:rPr>
          <w:rFonts w:ascii="Arial" w:eastAsia="Arial" w:hAnsi="Arial" w:cs="Arial"/>
          <w:spacing w:val="1"/>
        </w:rPr>
        <w:t>r</w:t>
      </w:r>
      <w:r>
        <w:rPr>
          <w:rFonts w:ascii="Arial" w:eastAsia="Arial" w:hAnsi="Arial" w:cs="Arial"/>
        </w:rPr>
        <w:t>oc</w:t>
      </w:r>
      <w:r>
        <w:rPr>
          <w:rFonts w:ascii="Arial" w:eastAsia="Arial" w:hAnsi="Arial" w:cs="Arial"/>
          <w:spacing w:val="-3"/>
        </w:rPr>
        <w:t>e</w:t>
      </w:r>
      <w:r>
        <w:rPr>
          <w:rFonts w:ascii="Arial" w:eastAsia="Arial" w:hAnsi="Arial" w:cs="Arial"/>
        </w:rPr>
        <w:t>ss</w:t>
      </w:r>
      <w:r>
        <w:rPr>
          <w:rFonts w:ascii="Arial" w:eastAsia="Arial" w:hAnsi="Arial" w:cs="Arial"/>
          <w:spacing w:val="5"/>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4"/>
        </w:rPr>
        <w:t xml:space="preserve"> </w:t>
      </w:r>
      <w:r>
        <w:rPr>
          <w:rFonts w:ascii="Arial" w:eastAsia="Arial" w:hAnsi="Arial" w:cs="Arial"/>
        </w:rPr>
        <w:t>p</w:t>
      </w:r>
      <w:r>
        <w:rPr>
          <w:rFonts w:ascii="Arial" w:eastAsia="Arial" w:hAnsi="Arial" w:cs="Arial"/>
          <w:spacing w:val="-2"/>
        </w:rPr>
        <w:t>r</w:t>
      </w:r>
      <w:r>
        <w:rPr>
          <w:rFonts w:ascii="Arial" w:eastAsia="Arial" w:hAnsi="Arial" w:cs="Arial"/>
        </w:rPr>
        <w:t>o</w:t>
      </w:r>
      <w:r>
        <w:rPr>
          <w:rFonts w:ascii="Arial" w:eastAsia="Arial" w:hAnsi="Arial" w:cs="Arial"/>
          <w:spacing w:val="-2"/>
        </w:rPr>
        <w:t>v</w:t>
      </w:r>
      <w:r>
        <w:rPr>
          <w:rFonts w:ascii="Arial" w:eastAsia="Arial" w:hAnsi="Arial" w:cs="Arial"/>
          <w:spacing w:val="-1"/>
        </w:rPr>
        <w:t>i</w:t>
      </w:r>
      <w:r>
        <w:rPr>
          <w:rFonts w:ascii="Arial" w:eastAsia="Arial" w:hAnsi="Arial" w:cs="Arial"/>
        </w:rPr>
        <w:t>de</w:t>
      </w:r>
      <w:r>
        <w:rPr>
          <w:rFonts w:ascii="Arial" w:eastAsia="Arial" w:hAnsi="Arial" w:cs="Arial"/>
          <w:spacing w:val="5"/>
        </w:rPr>
        <w:t xml:space="preserve"> </w:t>
      </w:r>
      <w:r>
        <w:rPr>
          <w:rFonts w:ascii="Arial" w:eastAsia="Arial" w:hAnsi="Arial" w:cs="Arial"/>
        </w:rPr>
        <w:t>a</w:t>
      </w:r>
      <w:r>
        <w:rPr>
          <w:rFonts w:ascii="Arial" w:eastAsia="Arial" w:hAnsi="Arial" w:cs="Arial"/>
          <w:spacing w:val="5"/>
        </w:rPr>
        <w:t xml:space="preserve"> </w:t>
      </w:r>
      <w:r>
        <w:rPr>
          <w:rFonts w:ascii="Arial" w:eastAsia="Arial" w:hAnsi="Arial" w:cs="Arial"/>
          <w:spacing w:val="1"/>
        </w:rPr>
        <w:t>m</w:t>
      </w:r>
      <w:r>
        <w:rPr>
          <w:rFonts w:ascii="Arial" w:eastAsia="Arial" w:hAnsi="Arial" w:cs="Arial"/>
        </w:rPr>
        <w:t>e</w:t>
      </w:r>
      <w:r>
        <w:rPr>
          <w:rFonts w:ascii="Arial" w:eastAsia="Arial" w:hAnsi="Arial" w:cs="Arial"/>
          <w:spacing w:val="1"/>
        </w:rPr>
        <w:t>c</w:t>
      </w:r>
      <w:r>
        <w:rPr>
          <w:rFonts w:ascii="Arial" w:eastAsia="Arial" w:hAnsi="Arial" w:cs="Arial"/>
        </w:rPr>
        <w:t>han</w:t>
      </w:r>
      <w:r>
        <w:rPr>
          <w:rFonts w:ascii="Arial" w:eastAsia="Arial" w:hAnsi="Arial" w:cs="Arial"/>
          <w:spacing w:val="-1"/>
        </w:rPr>
        <w:t>i</w:t>
      </w:r>
      <w:r>
        <w:rPr>
          <w:rFonts w:ascii="Arial" w:eastAsia="Arial" w:hAnsi="Arial" w:cs="Arial"/>
        </w:rPr>
        <w:t>sm</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f</w:t>
      </w:r>
      <w:r>
        <w:rPr>
          <w:rFonts w:ascii="Arial" w:eastAsia="Arial" w:hAnsi="Arial" w:cs="Arial"/>
        </w:rPr>
        <w:t>ac</w:t>
      </w:r>
      <w:r>
        <w:rPr>
          <w:rFonts w:ascii="Arial" w:eastAsia="Arial" w:hAnsi="Arial" w:cs="Arial"/>
          <w:spacing w:val="-1"/>
        </w:rPr>
        <w:t>ili</w:t>
      </w:r>
      <w:r>
        <w:rPr>
          <w:rFonts w:ascii="Arial" w:eastAsia="Arial" w:hAnsi="Arial" w:cs="Arial"/>
          <w:spacing w:val="1"/>
        </w:rPr>
        <w:t>t</w:t>
      </w:r>
      <w:r>
        <w:rPr>
          <w:rFonts w:ascii="Arial" w:eastAsia="Arial" w:hAnsi="Arial" w:cs="Arial"/>
        </w:rPr>
        <w:t>a</w:t>
      </w:r>
      <w:r>
        <w:rPr>
          <w:rFonts w:ascii="Arial" w:eastAsia="Arial" w:hAnsi="Arial" w:cs="Arial"/>
          <w:spacing w:val="1"/>
        </w:rPr>
        <w:t>t</w:t>
      </w:r>
      <w:r>
        <w:rPr>
          <w:rFonts w:ascii="Arial" w:eastAsia="Arial" w:hAnsi="Arial" w:cs="Arial"/>
        </w:rPr>
        <w:t>e</w:t>
      </w:r>
      <w:r>
        <w:rPr>
          <w:rFonts w:ascii="Arial" w:eastAsia="Arial" w:hAnsi="Arial" w:cs="Arial"/>
          <w:spacing w:val="5"/>
        </w:rPr>
        <w:t xml:space="preserve"> </w:t>
      </w:r>
      <w:r>
        <w:rPr>
          <w:rFonts w:ascii="Arial" w:eastAsia="Arial" w:hAnsi="Arial" w:cs="Arial"/>
        </w:rPr>
        <w:t>se</w:t>
      </w:r>
      <w:r>
        <w:rPr>
          <w:rFonts w:ascii="Arial" w:eastAsia="Arial" w:hAnsi="Arial" w:cs="Arial"/>
          <w:spacing w:val="-1"/>
        </w:rPr>
        <w:t>l</w:t>
      </w:r>
      <w:r>
        <w:rPr>
          <w:rFonts w:ascii="Arial" w:eastAsia="Arial" w:hAnsi="Arial" w:cs="Arial"/>
        </w:rPr>
        <w:t>e</w:t>
      </w:r>
      <w:r>
        <w:rPr>
          <w:rFonts w:ascii="Arial" w:eastAsia="Arial" w:hAnsi="Arial" w:cs="Arial"/>
          <w:spacing w:val="-2"/>
        </w:rPr>
        <w:t>c</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3"/>
        </w:rPr>
        <w:t>o</w:t>
      </w:r>
      <w:r>
        <w:rPr>
          <w:rFonts w:ascii="Arial" w:eastAsia="Arial" w:hAnsi="Arial" w:cs="Arial"/>
        </w:rPr>
        <w:t>f app</w:t>
      </w:r>
      <w:r>
        <w:rPr>
          <w:rFonts w:ascii="Arial" w:eastAsia="Arial" w:hAnsi="Arial" w:cs="Arial"/>
          <w:spacing w:val="-1"/>
        </w:rPr>
        <w:t>li</w:t>
      </w:r>
      <w:r>
        <w:rPr>
          <w:rFonts w:ascii="Arial" w:eastAsia="Arial" w:hAnsi="Arial" w:cs="Arial"/>
        </w:rPr>
        <w:t>can</w:t>
      </w:r>
      <w:r>
        <w:rPr>
          <w:rFonts w:ascii="Arial" w:eastAsia="Arial" w:hAnsi="Arial" w:cs="Arial"/>
          <w:spacing w:val="1"/>
        </w:rPr>
        <w:t>t</w:t>
      </w:r>
      <w:r>
        <w:rPr>
          <w:rFonts w:ascii="Arial" w:eastAsia="Arial" w:hAnsi="Arial" w:cs="Arial"/>
        </w:rPr>
        <w:t>s</w:t>
      </w:r>
      <w:r>
        <w:rPr>
          <w:rFonts w:ascii="Arial" w:eastAsia="Arial" w:hAnsi="Arial" w:cs="Arial"/>
          <w:spacing w:val="3"/>
        </w:rPr>
        <w:t xml:space="preserve"> f</w:t>
      </w:r>
      <w:r>
        <w:rPr>
          <w:rFonts w:ascii="Arial" w:eastAsia="Arial" w:hAnsi="Arial" w:cs="Arial"/>
          <w:spacing w:val="-3"/>
        </w:rPr>
        <w:t>o</w:t>
      </w:r>
      <w:r>
        <w:rPr>
          <w:rFonts w:ascii="Arial" w:eastAsia="Arial" w:hAnsi="Arial" w:cs="Arial"/>
        </w:rPr>
        <w:t>r</w:t>
      </w:r>
      <w:r>
        <w:rPr>
          <w:rFonts w:ascii="Arial" w:eastAsia="Arial" w:hAnsi="Arial" w:cs="Arial"/>
          <w:spacing w:val="6"/>
        </w:rPr>
        <w:t xml:space="preserve"> </w:t>
      </w:r>
      <w:r>
        <w:rPr>
          <w:rFonts w:ascii="Arial" w:eastAsia="Arial" w:hAnsi="Arial" w:cs="Arial"/>
          <w:spacing w:val="-1"/>
        </w:rPr>
        <w:t>t</w:t>
      </w:r>
      <w:r>
        <w:rPr>
          <w:rFonts w:ascii="Arial" w:eastAsia="Arial" w:hAnsi="Arial" w:cs="Arial"/>
          <w:spacing w:val="1"/>
        </w:rPr>
        <w:t>r</w:t>
      </w:r>
      <w:r>
        <w:rPr>
          <w:rFonts w:ascii="Arial" w:eastAsia="Arial" w:hAnsi="Arial" w:cs="Arial"/>
        </w:rPr>
        <w:t>a</w:t>
      </w:r>
      <w:r>
        <w:rPr>
          <w:rFonts w:ascii="Arial" w:eastAsia="Arial" w:hAnsi="Arial" w:cs="Arial"/>
          <w:spacing w:val="-1"/>
        </w:rPr>
        <w:t>i</w:t>
      </w:r>
      <w:r>
        <w:rPr>
          <w:rFonts w:ascii="Arial" w:eastAsia="Arial" w:hAnsi="Arial" w:cs="Arial"/>
        </w:rPr>
        <w:t>nee</w:t>
      </w:r>
      <w:r>
        <w:rPr>
          <w:rFonts w:ascii="Arial" w:eastAsia="Arial" w:hAnsi="Arial" w:cs="Arial"/>
          <w:spacing w:val="4"/>
        </w:rPr>
        <w:t xml:space="preserve"> </w:t>
      </w:r>
      <w:r>
        <w:rPr>
          <w:rFonts w:ascii="Arial" w:eastAsia="Arial" w:hAnsi="Arial" w:cs="Arial"/>
        </w:rPr>
        <w:t>o</w:t>
      </w:r>
      <w:r>
        <w:rPr>
          <w:rFonts w:ascii="Arial" w:eastAsia="Arial" w:hAnsi="Arial" w:cs="Arial"/>
          <w:spacing w:val="-3"/>
        </w:rPr>
        <w:t>p</w:t>
      </w:r>
      <w:r>
        <w:rPr>
          <w:rFonts w:ascii="Arial" w:eastAsia="Arial" w:hAnsi="Arial" w:cs="Arial"/>
        </w:rPr>
        <w:t>e</w:t>
      </w:r>
      <w:r>
        <w:rPr>
          <w:rFonts w:ascii="Arial" w:eastAsia="Arial" w:hAnsi="Arial" w:cs="Arial"/>
          <w:spacing w:val="1"/>
        </w:rPr>
        <w:t>r</w:t>
      </w:r>
      <w:r>
        <w:rPr>
          <w:rFonts w:ascii="Arial" w:eastAsia="Arial" w:hAnsi="Arial" w:cs="Arial"/>
        </w:rPr>
        <w:t>a</w:t>
      </w:r>
      <w:r>
        <w:rPr>
          <w:rFonts w:ascii="Arial" w:eastAsia="Arial" w:hAnsi="Arial" w:cs="Arial"/>
          <w:spacing w:val="1"/>
        </w:rPr>
        <w:t>t</w:t>
      </w:r>
      <w:r>
        <w:rPr>
          <w:rFonts w:ascii="Arial" w:eastAsia="Arial" w:hAnsi="Arial" w:cs="Arial"/>
          <w:spacing w:val="-3"/>
        </w:rPr>
        <w:t>o</w:t>
      </w:r>
      <w:r>
        <w:rPr>
          <w:rFonts w:ascii="Arial" w:eastAsia="Arial" w:hAnsi="Arial" w:cs="Arial"/>
          <w:spacing w:val="1"/>
        </w:rPr>
        <w:t>r</w:t>
      </w:r>
      <w:r>
        <w:rPr>
          <w:rFonts w:ascii="Arial" w:eastAsia="Arial" w:hAnsi="Arial" w:cs="Arial"/>
        </w:rPr>
        <w:t xml:space="preserve">s. </w:t>
      </w:r>
      <w:r>
        <w:rPr>
          <w:rFonts w:ascii="Arial" w:eastAsia="Arial" w:hAnsi="Arial" w:cs="Arial"/>
          <w:spacing w:val="15"/>
        </w:rPr>
        <w:t xml:space="preserve"> </w:t>
      </w:r>
      <w:r>
        <w:rPr>
          <w:rFonts w:ascii="Arial" w:eastAsia="Arial" w:hAnsi="Arial" w:cs="Arial"/>
          <w:spacing w:val="-1"/>
        </w:rPr>
        <w:t>A</w:t>
      </w:r>
      <w:r>
        <w:rPr>
          <w:rFonts w:ascii="Arial" w:eastAsia="Arial" w:hAnsi="Arial" w:cs="Arial"/>
        </w:rPr>
        <w:t>n</w:t>
      </w:r>
      <w:r>
        <w:rPr>
          <w:rFonts w:ascii="Arial" w:eastAsia="Arial" w:hAnsi="Arial" w:cs="Arial"/>
          <w:spacing w:val="4"/>
        </w:rPr>
        <w:t xml:space="preserve"> </w:t>
      </w:r>
      <w:r>
        <w:rPr>
          <w:rFonts w:ascii="Arial" w:eastAsia="Arial" w:hAnsi="Arial" w:cs="Arial"/>
          <w:spacing w:val="-1"/>
        </w:rPr>
        <w:t>i</w:t>
      </w:r>
      <w:r>
        <w:rPr>
          <w:rFonts w:ascii="Arial" w:eastAsia="Arial" w:hAnsi="Arial" w:cs="Arial"/>
          <w:spacing w:val="1"/>
        </w:rPr>
        <w:t>m</w:t>
      </w:r>
      <w:r>
        <w:rPr>
          <w:rFonts w:ascii="Arial" w:eastAsia="Arial" w:hAnsi="Arial" w:cs="Arial"/>
        </w:rPr>
        <w:t>p</w:t>
      </w:r>
      <w:r>
        <w:rPr>
          <w:rFonts w:ascii="Arial" w:eastAsia="Arial" w:hAnsi="Arial" w:cs="Arial"/>
          <w:spacing w:val="-3"/>
        </w:rPr>
        <w:t>o</w:t>
      </w:r>
      <w:r>
        <w:rPr>
          <w:rFonts w:ascii="Arial" w:eastAsia="Arial" w:hAnsi="Arial" w:cs="Arial"/>
          <w:spacing w:val="1"/>
        </w:rPr>
        <w:t>rt</w:t>
      </w:r>
      <w:r>
        <w:rPr>
          <w:rFonts w:ascii="Arial" w:eastAsia="Arial" w:hAnsi="Arial" w:cs="Arial"/>
        </w:rPr>
        <w:t>a</w:t>
      </w:r>
      <w:r>
        <w:rPr>
          <w:rFonts w:ascii="Arial" w:eastAsia="Arial" w:hAnsi="Arial" w:cs="Arial"/>
          <w:spacing w:val="-3"/>
        </w:rPr>
        <w:t>n</w:t>
      </w:r>
      <w:r>
        <w:rPr>
          <w:rFonts w:ascii="Arial" w:eastAsia="Arial" w:hAnsi="Arial" w:cs="Arial"/>
        </w:rPr>
        <w:t>t</w:t>
      </w:r>
      <w:r>
        <w:rPr>
          <w:rFonts w:ascii="Arial" w:eastAsia="Arial" w:hAnsi="Arial" w:cs="Arial"/>
          <w:spacing w:val="6"/>
        </w:rPr>
        <w:t xml:space="preserve"> </w:t>
      </w:r>
      <w:r>
        <w:rPr>
          <w:rFonts w:ascii="Arial" w:eastAsia="Arial" w:hAnsi="Arial" w:cs="Arial"/>
          <w:spacing w:val="-3"/>
        </w:rPr>
        <w:t>p</w:t>
      </w:r>
      <w:r>
        <w:rPr>
          <w:rFonts w:ascii="Arial" w:eastAsia="Arial" w:hAnsi="Arial" w:cs="Arial"/>
        </w:rPr>
        <w:t>a</w:t>
      </w:r>
      <w:r>
        <w:rPr>
          <w:rFonts w:ascii="Arial" w:eastAsia="Arial" w:hAnsi="Arial" w:cs="Arial"/>
          <w:spacing w:val="1"/>
        </w:rPr>
        <w:t>r</w:t>
      </w:r>
      <w:r>
        <w:rPr>
          <w:rFonts w:ascii="Arial" w:eastAsia="Arial" w:hAnsi="Arial" w:cs="Arial"/>
        </w:rPr>
        <w:t>t</w:t>
      </w:r>
      <w:r>
        <w:rPr>
          <w:rFonts w:ascii="Arial" w:eastAsia="Arial" w:hAnsi="Arial" w:cs="Arial"/>
          <w:spacing w:val="6"/>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5"/>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est</w:t>
      </w:r>
      <w:r>
        <w:rPr>
          <w:rFonts w:ascii="Arial" w:eastAsia="Arial" w:hAnsi="Arial" w:cs="Arial"/>
          <w:spacing w:val="3"/>
        </w:rPr>
        <w:t xml:space="preserve"> </w:t>
      </w:r>
      <w:r>
        <w:rPr>
          <w:rFonts w:ascii="Arial" w:eastAsia="Arial" w:hAnsi="Arial" w:cs="Arial"/>
        </w:rPr>
        <w:t>and</w:t>
      </w:r>
      <w:r>
        <w:rPr>
          <w:rFonts w:ascii="Arial" w:eastAsia="Arial" w:hAnsi="Arial" w:cs="Arial"/>
          <w:spacing w:val="2"/>
        </w:rPr>
        <w:t xml:space="preserve"> </w:t>
      </w:r>
      <w:r>
        <w:rPr>
          <w:rFonts w:ascii="Arial" w:eastAsia="Arial" w:hAnsi="Arial" w:cs="Arial"/>
        </w:rPr>
        <w:t>assess</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4"/>
        </w:rPr>
        <w:t xml:space="preserve"> </w:t>
      </w:r>
      <w:r>
        <w:rPr>
          <w:rFonts w:ascii="Arial" w:eastAsia="Arial" w:hAnsi="Arial" w:cs="Arial"/>
        </w:rPr>
        <w:t>su</w:t>
      </w:r>
      <w:r>
        <w:rPr>
          <w:rFonts w:ascii="Arial" w:eastAsia="Arial" w:hAnsi="Arial" w:cs="Arial"/>
          <w:spacing w:val="-1"/>
        </w:rPr>
        <w:t>i</w:t>
      </w:r>
      <w:r>
        <w:rPr>
          <w:rFonts w:ascii="Arial" w:eastAsia="Arial" w:hAnsi="Arial" w:cs="Arial"/>
          <w:spacing w:val="1"/>
        </w:rPr>
        <w:t>t</w:t>
      </w:r>
      <w:r>
        <w:rPr>
          <w:rFonts w:ascii="Arial" w:eastAsia="Arial" w:hAnsi="Arial" w:cs="Arial"/>
        </w:rPr>
        <w:t>ab</w:t>
      </w:r>
      <w:r>
        <w:rPr>
          <w:rFonts w:ascii="Arial" w:eastAsia="Arial" w:hAnsi="Arial" w:cs="Arial"/>
          <w:spacing w:val="-1"/>
        </w:rPr>
        <w:t>ili</w:t>
      </w:r>
      <w:r>
        <w:rPr>
          <w:rFonts w:ascii="Arial" w:eastAsia="Arial" w:hAnsi="Arial" w:cs="Arial"/>
          <w:spacing w:val="1"/>
        </w:rPr>
        <w:t>t</w:t>
      </w:r>
      <w:r>
        <w:rPr>
          <w:rFonts w:ascii="Arial" w:eastAsia="Arial" w:hAnsi="Arial" w:cs="Arial"/>
        </w:rPr>
        <w:t xml:space="preserve">y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app</w:t>
      </w:r>
      <w:r>
        <w:rPr>
          <w:rFonts w:ascii="Arial" w:eastAsia="Arial" w:hAnsi="Arial" w:cs="Arial"/>
          <w:spacing w:val="-1"/>
        </w:rPr>
        <w:t>li</w:t>
      </w:r>
      <w:r>
        <w:rPr>
          <w:rFonts w:ascii="Arial" w:eastAsia="Arial" w:hAnsi="Arial" w:cs="Arial"/>
        </w:rPr>
        <w:t>can</w:t>
      </w:r>
      <w:r>
        <w:rPr>
          <w:rFonts w:ascii="Arial" w:eastAsia="Arial" w:hAnsi="Arial" w:cs="Arial"/>
          <w:spacing w:val="1"/>
        </w:rPr>
        <w:t>t</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rPr>
        <w:t>p</w:t>
      </w:r>
      <w:r>
        <w:rPr>
          <w:rFonts w:ascii="Arial" w:eastAsia="Arial" w:hAnsi="Arial" w:cs="Arial"/>
          <w:spacing w:val="-3"/>
        </w:rPr>
        <w:t>e</w:t>
      </w:r>
      <w:r>
        <w:rPr>
          <w:rFonts w:ascii="Arial" w:eastAsia="Arial" w:hAnsi="Arial" w:cs="Arial"/>
          <w:spacing w:val="-2"/>
        </w:rPr>
        <w:t>r</w:t>
      </w:r>
      <w:r>
        <w:rPr>
          <w:rFonts w:ascii="Arial" w:eastAsia="Arial" w:hAnsi="Arial" w:cs="Arial"/>
          <w:spacing w:val="3"/>
        </w:rPr>
        <w:t>f</w:t>
      </w:r>
      <w:r>
        <w:rPr>
          <w:rFonts w:ascii="Arial" w:eastAsia="Arial" w:hAnsi="Arial" w:cs="Arial"/>
          <w:spacing w:val="-3"/>
        </w:rPr>
        <w:t>o</w:t>
      </w:r>
      <w:r>
        <w:rPr>
          <w:rFonts w:ascii="Arial" w:eastAsia="Arial" w:hAnsi="Arial" w:cs="Arial"/>
          <w:spacing w:val="1"/>
        </w:rPr>
        <w:t>r</w:t>
      </w:r>
      <w:r>
        <w:rPr>
          <w:rFonts w:ascii="Arial" w:eastAsia="Arial" w:hAnsi="Arial" w:cs="Arial"/>
        </w:rPr>
        <w:t>m</w:t>
      </w:r>
      <w:r>
        <w:rPr>
          <w:rFonts w:ascii="Arial" w:eastAsia="Arial" w:hAnsi="Arial" w:cs="Arial"/>
          <w:spacing w:val="1"/>
        </w:rPr>
        <w:t xml:space="preserve"> 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rPr>
        <w:t>ed</w:t>
      </w:r>
      <w:r>
        <w:rPr>
          <w:rFonts w:ascii="Arial" w:eastAsia="Arial" w:hAnsi="Arial" w:cs="Arial"/>
          <w:spacing w:val="2"/>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a</w:t>
      </w:r>
      <w:r>
        <w:rPr>
          <w:rFonts w:ascii="Arial" w:eastAsia="Arial" w:hAnsi="Arial" w:cs="Arial"/>
          <w:spacing w:val="-2"/>
        </w:rPr>
        <w:t>s</w:t>
      </w:r>
      <w:r>
        <w:rPr>
          <w:rFonts w:ascii="Arial" w:eastAsia="Arial" w:hAnsi="Arial" w:cs="Arial"/>
        </w:rPr>
        <w:t xml:space="preserve">ks. </w:t>
      </w:r>
      <w:r>
        <w:rPr>
          <w:rFonts w:ascii="Arial" w:eastAsia="Arial" w:hAnsi="Arial" w:cs="Arial"/>
          <w:spacing w:val="11"/>
        </w:rPr>
        <w:t xml:space="preserve"> </w:t>
      </w: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rPr>
        <w:t>se</w:t>
      </w:r>
      <w:r>
        <w:rPr>
          <w:rFonts w:ascii="Arial" w:eastAsia="Arial" w:hAnsi="Arial" w:cs="Arial"/>
          <w:spacing w:val="-1"/>
        </w:rPr>
        <w:t>l</w:t>
      </w:r>
      <w:r>
        <w:rPr>
          <w:rFonts w:ascii="Arial" w:eastAsia="Arial" w:hAnsi="Arial" w:cs="Arial"/>
        </w:rPr>
        <w:t>ec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r</w:t>
      </w:r>
      <w:r>
        <w:rPr>
          <w:rFonts w:ascii="Arial" w:eastAsia="Arial" w:hAnsi="Arial" w:cs="Arial"/>
          <w:spacing w:val="-3"/>
        </w:rPr>
        <w:t>o</w:t>
      </w:r>
      <w:r>
        <w:rPr>
          <w:rFonts w:ascii="Arial" w:eastAsia="Arial" w:hAnsi="Arial" w:cs="Arial"/>
        </w:rPr>
        <w:t>cess shou</w:t>
      </w:r>
      <w:r>
        <w:rPr>
          <w:rFonts w:ascii="Arial" w:eastAsia="Arial" w:hAnsi="Arial" w:cs="Arial"/>
          <w:spacing w:val="-1"/>
        </w:rPr>
        <w:t>l</w:t>
      </w:r>
      <w:r>
        <w:rPr>
          <w:rFonts w:ascii="Arial" w:eastAsia="Arial" w:hAnsi="Arial" w:cs="Arial"/>
        </w:rPr>
        <w:t>d</w:t>
      </w:r>
      <w:r>
        <w:rPr>
          <w:rFonts w:ascii="Arial" w:eastAsia="Arial" w:hAnsi="Arial" w:cs="Arial"/>
          <w:spacing w:val="2"/>
        </w:rPr>
        <w:t xml:space="preserve"> </w:t>
      </w:r>
      <w:r>
        <w:rPr>
          <w:rFonts w:ascii="Arial" w:eastAsia="Arial" w:hAnsi="Arial" w:cs="Arial"/>
        </w:rPr>
        <w:t>be</w:t>
      </w:r>
      <w:r>
        <w:rPr>
          <w:rFonts w:ascii="Arial" w:eastAsia="Arial" w:hAnsi="Arial" w:cs="Arial"/>
          <w:spacing w:val="2"/>
        </w:rPr>
        <w:t xml:space="preserve"> </w:t>
      </w:r>
      <w:r>
        <w:rPr>
          <w:rFonts w:ascii="Arial" w:eastAsia="Arial" w:hAnsi="Arial" w:cs="Arial"/>
        </w:rPr>
        <w:t>es</w:t>
      </w:r>
      <w:r>
        <w:rPr>
          <w:rFonts w:ascii="Arial" w:eastAsia="Arial" w:hAnsi="Arial" w:cs="Arial"/>
          <w:spacing w:val="1"/>
        </w:rPr>
        <w:t>t</w:t>
      </w:r>
      <w:r>
        <w:rPr>
          <w:rFonts w:ascii="Arial" w:eastAsia="Arial" w:hAnsi="Arial" w:cs="Arial"/>
        </w:rPr>
        <w:t>ab</w:t>
      </w:r>
      <w:r>
        <w:rPr>
          <w:rFonts w:ascii="Arial" w:eastAsia="Arial" w:hAnsi="Arial" w:cs="Arial"/>
          <w:spacing w:val="-1"/>
        </w:rPr>
        <w:t>li</w:t>
      </w:r>
      <w:r>
        <w:rPr>
          <w:rFonts w:ascii="Arial" w:eastAsia="Arial" w:hAnsi="Arial" w:cs="Arial"/>
        </w:rPr>
        <w:t>shed and</w:t>
      </w:r>
      <w:r>
        <w:rPr>
          <w:rFonts w:ascii="Arial" w:eastAsia="Arial" w:hAnsi="Arial" w:cs="Arial"/>
          <w:spacing w:val="2"/>
        </w:rPr>
        <w:t xml:space="preserve"> </w:t>
      </w:r>
      <w:r>
        <w:rPr>
          <w:rFonts w:ascii="Arial" w:eastAsia="Arial" w:hAnsi="Arial" w:cs="Arial"/>
        </w:rPr>
        <w:t>pe</w:t>
      </w:r>
      <w:r>
        <w:rPr>
          <w:rFonts w:ascii="Arial" w:eastAsia="Arial" w:hAnsi="Arial" w:cs="Arial"/>
          <w:spacing w:val="-2"/>
        </w:rPr>
        <w:t>r</w:t>
      </w:r>
      <w:r>
        <w:rPr>
          <w:rFonts w:ascii="Arial" w:eastAsia="Arial" w:hAnsi="Arial" w:cs="Arial"/>
          <w:spacing w:val="3"/>
        </w:rPr>
        <w:t>f</w:t>
      </w:r>
      <w:r>
        <w:rPr>
          <w:rFonts w:ascii="Arial" w:eastAsia="Arial" w:hAnsi="Arial" w:cs="Arial"/>
        </w:rPr>
        <w:t>o</w:t>
      </w:r>
      <w:r>
        <w:rPr>
          <w:rFonts w:ascii="Arial" w:eastAsia="Arial" w:hAnsi="Arial" w:cs="Arial"/>
          <w:spacing w:val="-2"/>
        </w:rPr>
        <w:t>r</w:t>
      </w:r>
      <w:r>
        <w:rPr>
          <w:rFonts w:ascii="Arial" w:eastAsia="Arial" w:hAnsi="Arial" w:cs="Arial"/>
          <w:spacing w:val="1"/>
        </w:rPr>
        <w:t>m</w:t>
      </w:r>
      <w:r>
        <w:rPr>
          <w:rFonts w:ascii="Arial" w:eastAsia="Arial" w:hAnsi="Arial" w:cs="Arial"/>
        </w:rPr>
        <w:t>ed</w:t>
      </w:r>
      <w:r>
        <w:rPr>
          <w:rFonts w:ascii="Arial" w:eastAsia="Arial" w:hAnsi="Arial" w:cs="Arial"/>
          <w:spacing w:val="2"/>
        </w:rPr>
        <w:t xml:space="preserve"> </w:t>
      </w:r>
      <w:r>
        <w:rPr>
          <w:rFonts w:ascii="Arial" w:eastAsia="Arial" w:hAnsi="Arial" w:cs="Arial"/>
        </w:rPr>
        <w:t xml:space="preserve">by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VT</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A</w:t>
      </w:r>
      <w:r>
        <w:rPr>
          <w:rFonts w:ascii="Arial" w:eastAsia="Arial" w:hAnsi="Arial" w:cs="Arial"/>
        </w:rPr>
        <w:t>u</w:t>
      </w:r>
      <w:r>
        <w:rPr>
          <w:rFonts w:ascii="Arial" w:eastAsia="Arial" w:hAnsi="Arial" w:cs="Arial"/>
          <w:spacing w:val="1"/>
        </w:rPr>
        <w:t>t</w:t>
      </w:r>
      <w:r>
        <w:rPr>
          <w:rFonts w:ascii="Arial" w:eastAsia="Arial" w:hAnsi="Arial" w:cs="Arial"/>
        </w:rPr>
        <w:t>ho</w:t>
      </w:r>
      <w:r>
        <w:rPr>
          <w:rFonts w:ascii="Arial" w:eastAsia="Arial" w:hAnsi="Arial" w:cs="Arial"/>
          <w:spacing w:val="1"/>
        </w:rPr>
        <w:t>r</w:t>
      </w:r>
      <w:r>
        <w:rPr>
          <w:rFonts w:ascii="Arial" w:eastAsia="Arial" w:hAnsi="Arial" w:cs="Arial"/>
          <w:spacing w:val="-4"/>
        </w:rPr>
        <w:t>i</w:t>
      </w:r>
      <w:r>
        <w:rPr>
          <w:rFonts w:ascii="Arial" w:eastAsia="Arial" w:hAnsi="Arial" w:cs="Arial"/>
          <w:spacing w:val="1"/>
        </w:rPr>
        <w:t>t</w:t>
      </w:r>
      <w:r>
        <w:rPr>
          <w:rFonts w:ascii="Arial" w:eastAsia="Arial" w:hAnsi="Arial" w:cs="Arial"/>
        </w:rPr>
        <w:t xml:space="preserve">y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rPr>
        <w:t>acco</w:t>
      </w:r>
      <w:r>
        <w:rPr>
          <w:rFonts w:ascii="Arial" w:eastAsia="Arial" w:hAnsi="Arial" w:cs="Arial"/>
          <w:spacing w:val="1"/>
        </w:rPr>
        <w:t>r</w:t>
      </w:r>
      <w:r>
        <w:rPr>
          <w:rFonts w:ascii="Arial" w:eastAsia="Arial" w:hAnsi="Arial" w:cs="Arial"/>
        </w:rPr>
        <w:t>dance</w:t>
      </w:r>
      <w:r>
        <w:rPr>
          <w:rFonts w:ascii="Arial" w:eastAsia="Arial" w:hAnsi="Arial" w:cs="Arial"/>
          <w:spacing w:val="2"/>
        </w:rPr>
        <w:t xml:space="preserve"> </w:t>
      </w:r>
      <w:r>
        <w:rPr>
          <w:rFonts w:ascii="Arial" w:eastAsia="Arial" w:hAnsi="Arial" w:cs="Arial"/>
          <w:spacing w:val="-1"/>
        </w:rPr>
        <w:t>wi</w:t>
      </w:r>
      <w:r>
        <w:rPr>
          <w:rFonts w:ascii="Arial" w:eastAsia="Arial" w:hAnsi="Arial" w:cs="Arial"/>
          <w:spacing w:val="1"/>
        </w:rPr>
        <w:t>t</w:t>
      </w:r>
      <w:r>
        <w:rPr>
          <w:rFonts w:ascii="Arial" w:eastAsia="Arial" w:hAnsi="Arial" w:cs="Arial"/>
        </w:rPr>
        <w:t>h</w:t>
      </w:r>
      <w:r>
        <w:rPr>
          <w:rFonts w:ascii="Arial" w:eastAsia="Arial" w:hAnsi="Arial" w:cs="Arial"/>
          <w:spacing w:val="2"/>
        </w:rPr>
        <w:t xml:space="preserve"> </w:t>
      </w:r>
      <w:commentRangeStart w:id="141"/>
      <w:ins w:id="142" w:author="Kerrie Abercrombie" w:date="2016-02-17T15:27:00Z">
        <w:r w:rsidR="003661FB">
          <w:rPr>
            <w:rFonts w:ascii="Arial" w:eastAsia="Arial" w:hAnsi="Arial" w:cs="Arial"/>
            <w:spacing w:val="2"/>
          </w:rPr>
          <w:t>their organizational requirements.</w:t>
        </w:r>
      </w:ins>
      <w:del w:id="143" w:author="Kerrie Abercrombie" w:date="2016-02-17T15:27:00Z">
        <w:r w:rsidDel="003661FB">
          <w:rPr>
            <w:rFonts w:ascii="Arial" w:eastAsia="Arial" w:hAnsi="Arial" w:cs="Arial"/>
            <w:spacing w:val="1"/>
          </w:rPr>
          <w:delText>t</w:delText>
        </w:r>
        <w:r w:rsidDel="003661FB">
          <w:rPr>
            <w:rFonts w:ascii="Arial" w:eastAsia="Arial" w:hAnsi="Arial" w:cs="Arial"/>
          </w:rPr>
          <w:delText>he</w:delText>
        </w:r>
        <w:r w:rsidDel="003661FB">
          <w:rPr>
            <w:rFonts w:ascii="Arial" w:eastAsia="Arial" w:hAnsi="Arial" w:cs="Arial"/>
            <w:spacing w:val="2"/>
          </w:rPr>
          <w:delText xml:space="preserve"> </w:delText>
        </w:r>
        <w:r w:rsidDel="003661FB">
          <w:rPr>
            <w:rFonts w:ascii="Arial" w:eastAsia="Arial" w:hAnsi="Arial" w:cs="Arial"/>
            <w:spacing w:val="1"/>
          </w:rPr>
          <w:delText>r</w:delText>
        </w:r>
        <w:r w:rsidDel="003661FB">
          <w:rPr>
            <w:rFonts w:ascii="Arial" w:eastAsia="Arial" w:hAnsi="Arial" w:cs="Arial"/>
          </w:rPr>
          <w:delText>e</w:delText>
        </w:r>
        <w:r w:rsidDel="003661FB">
          <w:rPr>
            <w:rFonts w:ascii="Arial" w:eastAsia="Arial" w:hAnsi="Arial" w:cs="Arial"/>
            <w:spacing w:val="2"/>
          </w:rPr>
          <w:delText>q</w:delText>
        </w:r>
        <w:r w:rsidDel="003661FB">
          <w:rPr>
            <w:rFonts w:ascii="Arial" w:eastAsia="Arial" w:hAnsi="Arial" w:cs="Arial"/>
          </w:rPr>
          <w:delText>u</w:delText>
        </w:r>
        <w:r w:rsidDel="003661FB">
          <w:rPr>
            <w:rFonts w:ascii="Arial" w:eastAsia="Arial" w:hAnsi="Arial" w:cs="Arial"/>
            <w:spacing w:val="-1"/>
          </w:rPr>
          <w:delText>i</w:delText>
        </w:r>
        <w:r w:rsidDel="003661FB">
          <w:rPr>
            <w:rFonts w:ascii="Arial" w:eastAsia="Arial" w:hAnsi="Arial" w:cs="Arial"/>
            <w:spacing w:val="1"/>
          </w:rPr>
          <w:delText>r</w:delText>
        </w:r>
        <w:r w:rsidDel="003661FB">
          <w:rPr>
            <w:rFonts w:ascii="Arial" w:eastAsia="Arial" w:hAnsi="Arial" w:cs="Arial"/>
            <w:spacing w:val="-3"/>
          </w:rPr>
          <w:delText>e</w:delText>
        </w:r>
        <w:r w:rsidDel="003661FB">
          <w:rPr>
            <w:rFonts w:ascii="Arial" w:eastAsia="Arial" w:hAnsi="Arial" w:cs="Arial"/>
            <w:spacing w:val="1"/>
          </w:rPr>
          <w:delText>m</w:delText>
        </w:r>
        <w:r w:rsidDel="003661FB">
          <w:rPr>
            <w:rFonts w:ascii="Arial" w:eastAsia="Arial" w:hAnsi="Arial" w:cs="Arial"/>
          </w:rPr>
          <w:delText>en</w:delText>
        </w:r>
        <w:r w:rsidDel="003661FB">
          <w:rPr>
            <w:rFonts w:ascii="Arial" w:eastAsia="Arial" w:hAnsi="Arial" w:cs="Arial"/>
            <w:spacing w:val="-1"/>
          </w:rPr>
          <w:delText>t</w:delText>
        </w:r>
        <w:r w:rsidDel="003661FB">
          <w:rPr>
            <w:rFonts w:ascii="Arial" w:eastAsia="Arial" w:hAnsi="Arial" w:cs="Arial"/>
          </w:rPr>
          <w:delText>s</w:delText>
        </w:r>
        <w:r w:rsidDel="003661FB">
          <w:rPr>
            <w:rFonts w:ascii="Arial" w:eastAsia="Arial" w:hAnsi="Arial" w:cs="Arial"/>
            <w:spacing w:val="2"/>
          </w:rPr>
          <w:delText xml:space="preserve"> </w:delText>
        </w:r>
        <w:r w:rsidDel="003661FB">
          <w:rPr>
            <w:rFonts w:ascii="Arial" w:eastAsia="Arial" w:hAnsi="Arial" w:cs="Arial"/>
          </w:rPr>
          <w:delText>set</w:delText>
        </w:r>
        <w:r w:rsidDel="003661FB">
          <w:rPr>
            <w:rFonts w:ascii="Arial" w:eastAsia="Arial" w:hAnsi="Arial" w:cs="Arial"/>
            <w:spacing w:val="3"/>
          </w:rPr>
          <w:delText xml:space="preserve"> </w:delText>
        </w:r>
        <w:r w:rsidDel="003661FB">
          <w:rPr>
            <w:rFonts w:ascii="Arial" w:eastAsia="Arial" w:hAnsi="Arial" w:cs="Arial"/>
          </w:rPr>
          <w:delText xml:space="preserve">by </w:delText>
        </w:r>
        <w:r w:rsidDel="003661FB">
          <w:rPr>
            <w:rFonts w:ascii="Arial" w:eastAsia="Arial" w:hAnsi="Arial" w:cs="Arial"/>
            <w:spacing w:val="1"/>
          </w:rPr>
          <w:delText>t</w:delText>
        </w:r>
        <w:r w:rsidDel="003661FB">
          <w:rPr>
            <w:rFonts w:ascii="Arial" w:eastAsia="Arial" w:hAnsi="Arial" w:cs="Arial"/>
          </w:rPr>
          <w:delText>he</w:delText>
        </w:r>
        <w:r w:rsidDel="003661FB">
          <w:rPr>
            <w:rFonts w:ascii="Arial" w:eastAsia="Arial" w:hAnsi="Arial" w:cs="Arial"/>
            <w:spacing w:val="2"/>
          </w:rPr>
          <w:delText xml:space="preserve"> </w:delText>
        </w:r>
        <w:r w:rsidDel="003661FB">
          <w:rPr>
            <w:rFonts w:ascii="Arial" w:eastAsia="Arial" w:hAnsi="Arial" w:cs="Arial"/>
            <w:spacing w:val="-1"/>
          </w:rPr>
          <w:delText>C</w:delText>
        </w:r>
        <w:r w:rsidDel="003661FB">
          <w:rPr>
            <w:rFonts w:ascii="Arial" w:eastAsia="Arial" w:hAnsi="Arial" w:cs="Arial"/>
          </w:rPr>
          <w:delText>o</w:delText>
        </w:r>
        <w:r w:rsidDel="003661FB">
          <w:rPr>
            <w:rFonts w:ascii="Arial" w:eastAsia="Arial" w:hAnsi="Arial" w:cs="Arial"/>
            <w:spacing w:val="1"/>
          </w:rPr>
          <w:delText>m</w:delText>
        </w:r>
        <w:r w:rsidDel="003661FB">
          <w:rPr>
            <w:rFonts w:ascii="Arial" w:eastAsia="Arial" w:hAnsi="Arial" w:cs="Arial"/>
          </w:rPr>
          <w:delText>pe</w:delText>
        </w:r>
        <w:r w:rsidDel="003661FB">
          <w:rPr>
            <w:rFonts w:ascii="Arial" w:eastAsia="Arial" w:hAnsi="Arial" w:cs="Arial"/>
            <w:spacing w:val="1"/>
          </w:rPr>
          <w:delText>t</w:delText>
        </w:r>
        <w:r w:rsidDel="003661FB">
          <w:rPr>
            <w:rFonts w:ascii="Arial" w:eastAsia="Arial" w:hAnsi="Arial" w:cs="Arial"/>
          </w:rPr>
          <w:delText xml:space="preserve">ent </w:delText>
        </w:r>
        <w:r w:rsidDel="003661FB">
          <w:rPr>
            <w:rFonts w:ascii="Arial" w:eastAsia="Arial" w:hAnsi="Arial" w:cs="Arial"/>
            <w:spacing w:val="-1"/>
          </w:rPr>
          <w:delText>A</w:delText>
        </w:r>
        <w:r w:rsidDel="003661FB">
          <w:rPr>
            <w:rFonts w:ascii="Arial" w:eastAsia="Arial" w:hAnsi="Arial" w:cs="Arial"/>
          </w:rPr>
          <w:delText>u</w:delText>
        </w:r>
        <w:r w:rsidDel="003661FB">
          <w:rPr>
            <w:rFonts w:ascii="Arial" w:eastAsia="Arial" w:hAnsi="Arial" w:cs="Arial"/>
            <w:spacing w:val="1"/>
          </w:rPr>
          <w:delText>t</w:delText>
        </w:r>
        <w:r w:rsidDel="003661FB">
          <w:rPr>
            <w:rFonts w:ascii="Arial" w:eastAsia="Arial" w:hAnsi="Arial" w:cs="Arial"/>
          </w:rPr>
          <w:delText>ho</w:delText>
        </w:r>
        <w:r w:rsidDel="003661FB">
          <w:rPr>
            <w:rFonts w:ascii="Arial" w:eastAsia="Arial" w:hAnsi="Arial" w:cs="Arial"/>
            <w:spacing w:val="1"/>
          </w:rPr>
          <w:delText>r</w:delText>
        </w:r>
        <w:r w:rsidDel="003661FB">
          <w:rPr>
            <w:rFonts w:ascii="Arial" w:eastAsia="Arial" w:hAnsi="Arial" w:cs="Arial"/>
            <w:spacing w:val="-1"/>
          </w:rPr>
          <w:delText>i</w:delText>
        </w:r>
        <w:r w:rsidDel="003661FB">
          <w:rPr>
            <w:rFonts w:ascii="Arial" w:eastAsia="Arial" w:hAnsi="Arial" w:cs="Arial"/>
            <w:spacing w:val="1"/>
          </w:rPr>
          <w:delText>t</w:delText>
        </w:r>
        <w:r w:rsidDel="003661FB">
          <w:rPr>
            <w:rFonts w:ascii="Arial" w:eastAsia="Arial" w:hAnsi="Arial" w:cs="Arial"/>
            <w:spacing w:val="-2"/>
          </w:rPr>
          <w:delText>y</w:delText>
        </w:r>
        <w:r w:rsidDel="003661FB">
          <w:rPr>
            <w:rFonts w:ascii="Arial" w:eastAsia="Arial" w:hAnsi="Arial" w:cs="Arial"/>
          </w:rPr>
          <w:delText>.</w:delText>
        </w:r>
      </w:del>
      <w:commentRangeEnd w:id="141"/>
      <w:r w:rsidR="003661FB">
        <w:rPr>
          <w:rStyle w:val="CommentReference"/>
        </w:rPr>
        <w:commentReference w:id="141"/>
      </w:r>
    </w:p>
    <w:p w:rsidR="000A5570" w:rsidRDefault="000A5570">
      <w:pPr>
        <w:spacing w:before="2" w:after="0" w:line="120" w:lineRule="exact"/>
        <w:rPr>
          <w:sz w:val="12"/>
          <w:szCs w:val="12"/>
        </w:rPr>
      </w:pPr>
    </w:p>
    <w:p w:rsidR="000A5570" w:rsidRDefault="00071E95">
      <w:pPr>
        <w:spacing w:after="0" w:line="239" w:lineRule="auto"/>
        <w:ind w:left="298" w:right="95"/>
        <w:jc w:val="both"/>
        <w:rPr>
          <w:rFonts w:ascii="Arial" w:eastAsia="Arial" w:hAnsi="Arial" w:cs="Arial"/>
        </w:rPr>
      </w:pPr>
      <w:r>
        <w:pict>
          <v:group id="_x0000_s1380" style="position:absolute;left:0;text-align:left;margin-left:343.75pt;margin-top:-1.5pt;width:47.1pt;height:15.8pt;z-index:-251657728;mso-position-horizontal-relative:page" coordorigin="6875,-30" coordsize="942,316">
            <v:group id="_x0000_s1383" style="position:absolute;left:6907;top:2;width:2;height:252" coordorigin="6907,2" coordsize="2,252">
              <v:shape id="_x0000_s1384" style="position:absolute;left:6907;top:2;width:2;height:252" coordorigin="6907,2" coordsize="0,252" path="m6907,2r,252e" filled="f" strokecolor="yellow" strokeweight="3.22pt">
                <v:path arrowok="t"/>
              </v:shape>
            </v:group>
            <v:group id="_x0000_s1381" style="position:absolute;left:6938;top:2;width:869;height:252" coordorigin="6938,2" coordsize="869,252">
              <v:shape id="_x0000_s1382" style="position:absolute;left:6938;top:2;width:869;height:252" coordorigin="6938,2" coordsize="869,252" path="m6938,254r869,l7807,2r-869,l6938,254e" fillcolor="aqua" stroked="f">
                <v:path arrowok="t"/>
              </v:shape>
            </v:group>
            <w10:wrap anchorx="page"/>
          </v:group>
        </w:pict>
      </w:r>
      <w:r>
        <w:pict>
          <v:group id="_x0000_s1378" style="position:absolute;left:0;text-align:left;margin-left:62.3pt;margin-top:.1pt;width:.1pt;height:12.6pt;z-index:-251656704;mso-position-horizontal-relative:page" coordorigin="1246,2" coordsize="2,252">
            <v:shape id="_x0000_s1379" style="position:absolute;left:1246;top:2;width:2;height:252" coordorigin="1246,2" coordsize="0,252" path="m1246,2r,252e" filled="f" strokeweight=".82pt">
              <v:path arrowok="t"/>
            </v:shape>
            <w10:wrap anchorx="page"/>
          </v:group>
        </w:pict>
      </w:r>
      <w:r w:rsidR="00863EB5">
        <w:rPr>
          <w:rFonts w:ascii="Arial" w:eastAsia="Arial" w:hAnsi="Arial" w:cs="Arial"/>
          <w:spacing w:val="-1"/>
          <w:highlight w:val="green"/>
        </w:rPr>
        <w:t>P</w:t>
      </w:r>
      <w:r w:rsidR="00863EB5">
        <w:rPr>
          <w:rFonts w:ascii="Arial" w:eastAsia="Arial" w:hAnsi="Arial" w:cs="Arial"/>
          <w:highlight w:val="green"/>
        </w:rPr>
        <w:t>e</w:t>
      </w:r>
      <w:r w:rsidR="00863EB5">
        <w:rPr>
          <w:rFonts w:ascii="Arial" w:eastAsia="Arial" w:hAnsi="Arial" w:cs="Arial"/>
          <w:spacing w:val="1"/>
          <w:highlight w:val="green"/>
        </w:rPr>
        <w:t>r</w:t>
      </w:r>
      <w:r w:rsidR="00863EB5">
        <w:rPr>
          <w:rFonts w:ascii="Arial" w:eastAsia="Arial" w:hAnsi="Arial" w:cs="Arial"/>
          <w:highlight w:val="green"/>
        </w:rPr>
        <w:t>sonnel</w:t>
      </w:r>
      <w:r w:rsidR="00863EB5">
        <w:rPr>
          <w:rFonts w:ascii="Arial" w:eastAsia="Arial" w:hAnsi="Arial" w:cs="Arial"/>
          <w:spacing w:val="1"/>
        </w:rPr>
        <w:t xml:space="preserve"> m</w:t>
      </w:r>
      <w:r w:rsidR="00863EB5">
        <w:rPr>
          <w:rFonts w:ascii="Arial" w:eastAsia="Arial" w:hAnsi="Arial" w:cs="Arial"/>
        </w:rPr>
        <w:t>ay</w:t>
      </w:r>
      <w:r w:rsidR="00863EB5">
        <w:rPr>
          <w:rFonts w:ascii="Arial" w:eastAsia="Arial" w:hAnsi="Arial" w:cs="Arial"/>
          <w:spacing w:val="-1"/>
        </w:rPr>
        <w:t xml:space="preserve"> </w:t>
      </w:r>
      <w:r w:rsidR="00863EB5">
        <w:rPr>
          <w:rFonts w:ascii="Arial" w:eastAsia="Arial" w:hAnsi="Arial" w:cs="Arial"/>
        </w:rPr>
        <w:t>be</w:t>
      </w:r>
      <w:r w:rsidR="00863EB5">
        <w:rPr>
          <w:rFonts w:ascii="Arial" w:eastAsia="Arial" w:hAnsi="Arial" w:cs="Arial"/>
          <w:spacing w:val="1"/>
        </w:rPr>
        <w:t xml:space="preserve"> r</w:t>
      </w:r>
      <w:r w:rsidR="00863EB5">
        <w:rPr>
          <w:rFonts w:ascii="Arial" w:eastAsia="Arial" w:hAnsi="Arial" w:cs="Arial"/>
        </w:rPr>
        <w:t>e</w:t>
      </w:r>
      <w:r w:rsidR="00863EB5">
        <w:rPr>
          <w:rFonts w:ascii="Arial" w:eastAsia="Arial" w:hAnsi="Arial" w:cs="Arial"/>
          <w:spacing w:val="-2"/>
        </w:rPr>
        <w:t>c</w:t>
      </w:r>
      <w:r w:rsidR="00863EB5">
        <w:rPr>
          <w:rFonts w:ascii="Arial" w:eastAsia="Arial" w:hAnsi="Arial" w:cs="Arial"/>
          <w:spacing w:val="1"/>
        </w:rPr>
        <w:t>r</w:t>
      </w:r>
      <w:r w:rsidR="00863EB5">
        <w:rPr>
          <w:rFonts w:ascii="Arial" w:eastAsia="Arial" w:hAnsi="Arial" w:cs="Arial"/>
        </w:rPr>
        <w:t>u</w:t>
      </w:r>
      <w:r w:rsidR="00863EB5">
        <w:rPr>
          <w:rFonts w:ascii="Arial" w:eastAsia="Arial" w:hAnsi="Arial" w:cs="Arial"/>
          <w:spacing w:val="-1"/>
        </w:rPr>
        <w:t>it</w:t>
      </w:r>
      <w:r w:rsidR="00863EB5">
        <w:rPr>
          <w:rFonts w:ascii="Arial" w:eastAsia="Arial" w:hAnsi="Arial" w:cs="Arial"/>
        </w:rPr>
        <w:t>ed</w:t>
      </w:r>
      <w:r w:rsidR="00863EB5">
        <w:rPr>
          <w:rFonts w:ascii="Arial" w:eastAsia="Arial" w:hAnsi="Arial" w:cs="Arial"/>
          <w:spacing w:val="1"/>
        </w:rPr>
        <w:t xml:space="preserve"> </w:t>
      </w:r>
      <w:r w:rsidR="00863EB5">
        <w:rPr>
          <w:rFonts w:ascii="Arial" w:eastAsia="Arial" w:hAnsi="Arial" w:cs="Arial"/>
        </w:rPr>
        <w:t>d</w:t>
      </w:r>
      <w:r w:rsidR="00863EB5">
        <w:rPr>
          <w:rFonts w:ascii="Arial" w:eastAsia="Arial" w:hAnsi="Arial" w:cs="Arial"/>
          <w:spacing w:val="-1"/>
        </w:rPr>
        <w:t>i</w:t>
      </w:r>
      <w:r w:rsidR="00863EB5">
        <w:rPr>
          <w:rFonts w:ascii="Arial" w:eastAsia="Arial" w:hAnsi="Arial" w:cs="Arial"/>
          <w:spacing w:val="1"/>
        </w:rPr>
        <w:t>r</w:t>
      </w:r>
      <w:r w:rsidR="00863EB5">
        <w:rPr>
          <w:rFonts w:ascii="Arial" w:eastAsia="Arial" w:hAnsi="Arial" w:cs="Arial"/>
        </w:rPr>
        <w:t>ec</w:t>
      </w:r>
      <w:r w:rsidR="00863EB5">
        <w:rPr>
          <w:rFonts w:ascii="Arial" w:eastAsia="Arial" w:hAnsi="Arial" w:cs="Arial"/>
          <w:spacing w:val="1"/>
        </w:rPr>
        <w:t>t</w:t>
      </w:r>
      <w:r w:rsidR="00863EB5">
        <w:rPr>
          <w:rFonts w:ascii="Arial" w:eastAsia="Arial" w:hAnsi="Arial" w:cs="Arial"/>
          <w:spacing w:val="-1"/>
        </w:rPr>
        <w:t>l</w:t>
      </w:r>
      <w:r w:rsidR="00863EB5">
        <w:rPr>
          <w:rFonts w:ascii="Arial" w:eastAsia="Arial" w:hAnsi="Arial" w:cs="Arial"/>
        </w:rPr>
        <w:t>y</w:t>
      </w:r>
      <w:r w:rsidR="00863EB5">
        <w:rPr>
          <w:rFonts w:ascii="Arial" w:eastAsia="Arial" w:hAnsi="Arial" w:cs="Arial"/>
          <w:spacing w:val="-1"/>
        </w:rPr>
        <w:t xml:space="preserve"> </w:t>
      </w:r>
      <w:r w:rsidR="00863EB5">
        <w:rPr>
          <w:rFonts w:ascii="Arial" w:eastAsia="Arial" w:hAnsi="Arial" w:cs="Arial"/>
        </w:rPr>
        <w:t>as</w:t>
      </w:r>
      <w:r w:rsidR="00863EB5">
        <w:rPr>
          <w:rFonts w:ascii="Arial" w:eastAsia="Arial" w:hAnsi="Arial" w:cs="Arial"/>
          <w:spacing w:val="1"/>
        </w:rPr>
        <w:t xml:space="preserve"> </w:t>
      </w:r>
      <w:r w:rsidR="00863EB5">
        <w:rPr>
          <w:rFonts w:ascii="Arial" w:eastAsia="Arial" w:hAnsi="Arial" w:cs="Arial"/>
          <w:spacing w:val="-1"/>
        </w:rPr>
        <w:t>V</w:t>
      </w:r>
      <w:r w:rsidR="00863EB5">
        <w:rPr>
          <w:rFonts w:ascii="Arial" w:eastAsia="Arial" w:hAnsi="Arial" w:cs="Arial"/>
          <w:spacing w:val="2"/>
        </w:rPr>
        <w:t>T</w:t>
      </w:r>
      <w:r w:rsidR="00863EB5">
        <w:rPr>
          <w:rFonts w:ascii="Arial" w:eastAsia="Arial" w:hAnsi="Arial" w:cs="Arial"/>
        </w:rPr>
        <w:t xml:space="preserve">S </w:t>
      </w:r>
      <w:r w:rsidR="00863EB5">
        <w:rPr>
          <w:rFonts w:ascii="Arial" w:eastAsia="Arial" w:hAnsi="Arial" w:cs="Arial"/>
          <w:spacing w:val="-1"/>
        </w:rPr>
        <w:t>S</w:t>
      </w:r>
      <w:r w:rsidR="00863EB5">
        <w:rPr>
          <w:rFonts w:ascii="Arial" w:eastAsia="Arial" w:hAnsi="Arial" w:cs="Arial"/>
        </w:rPr>
        <w:t>up</w:t>
      </w:r>
      <w:r w:rsidR="00863EB5">
        <w:rPr>
          <w:rFonts w:ascii="Arial" w:eastAsia="Arial" w:hAnsi="Arial" w:cs="Arial"/>
          <w:spacing w:val="-3"/>
        </w:rPr>
        <w:t>e</w:t>
      </w:r>
      <w:r w:rsidR="00863EB5">
        <w:rPr>
          <w:rFonts w:ascii="Arial" w:eastAsia="Arial" w:hAnsi="Arial" w:cs="Arial"/>
          <w:spacing w:val="-2"/>
        </w:rPr>
        <w:t>rv</w:t>
      </w:r>
      <w:r w:rsidR="00863EB5">
        <w:rPr>
          <w:rFonts w:ascii="Arial" w:eastAsia="Arial" w:hAnsi="Arial" w:cs="Arial"/>
          <w:spacing w:val="-1"/>
        </w:rPr>
        <w:t>i</w:t>
      </w:r>
      <w:r w:rsidR="00863EB5">
        <w:rPr>
          <w:rFonts w:ascii="Arial" w:eastAsia="Arial" w:hAnsi="Arial" w:cs="Arial"/>
        </w:rPr>
        <w:t>so</w:t>
      </w:r>
      <w:r w:rsidR="00863EB5">
        <w:rPr>
          <w:rFonts w:ascii="Arial" w:eastAsia="Arial" w:hAnsi="Arial" w:cs="Arial"/>
          <w:spacing w:val="1"/>
        </w:rPr>
        <w:t>rs/</w:t>
      </w:r>
      <w:r w:rsidR="00863EB5">
        <w:rPr>
          <w:rFonts w:ascii="Arial" w:eastAsia="Arial" w:hAnsi="Arial" w:cs="Arial"/>
          <w:spacing w:val="-4"/>
        </w:rPr>
        <w:t>M</w:t>
      </w:r>
      <w:r w:rsidR="00863EB5">
        <w:rPr>
          <w:rFonts w:ascii="Arial" w:eastAsia="Arial" w:hAnsi="Arial" w:cs="Arial"/>
        </w:rPr>
        <w:t>ana</w:t>
      </w:r>
      <w:r w:rsidR="00863EB5">
        <w:rPr>
          <w:rFonts w:ascii="Arial" w:eastAsia="Arial" w:hAnsi="Arial" w:cs="Arial"/>
          <w:spacing w:val="2"/>
        </w:rPr>
        <w:t>g</w:t>
      </w:r>
      <w:r w:rsidR="00863EB5">
        <w:rPr>
          <w:rFonts w:ascii="Arial" w:eastAsia="Arial" w:hAnsi="Arial" w:cs="Arial"/>
        </w:rPr>
        <w:t>er</w:t>
      </w:r>
      <w:r w:rsidR="00863EB5">
        <w:rPr>
          <w:rFonts w:ascii="Arial" w:eastAsia="Arial" w:hAnsi="Arial" w:cs="Arial"/>
          <w:spacing w:val="3"/>
        </w:rPr>
        <w:t xml:space="preserve"> </w:t>
      </w:r>
      <w:r w:rsidR="00863EB5">
        <w:rPr>
          <w:rFonts w:ascii="Arial" w:eastAsia="Arial" w:hAnsi="Arial" w:cs="Arial"/>
          <w:spacing w:val="-4"/>
        </w:rPr>
        <w:t>i</w:t>
      </w:r>
      <w:r w:rsidR="00863EB5">
        <w:rPr>
          <w:rFonts w:ascii="Arial" w:eastAsia="Arial" w:hAnsi="Arial" w:cs="Arial"/>
        </w:rPr>
        <w:t>f</w:t>
      </w:r>
      <w:r w:rsidR="00863EB5">
        <w:rPr>
          <w:rFonts w:ascii="Arial" w:eastAsia="Arial" w:hAnsi="Arial" w:cs="Arial"/>
          <w:spacing w:val="5"/>
        </w:rPr>
        <w:t xml:space="preserve"> </w:t>
      </w:r>
      <w:r w:rsidR="00863EB5">
        <w:rPr>
          <w:rFonts w:ascii="Arial" w:eastAsia="Arial" w:hAnsi="Arial" w:cs="Arial"/>
          <w:spacing w:val="1"/>
        </w:rPr>
        <w:t>t</w:t>
      </w:r>
      <w:r w:rsidR="00863EB5">
        <w:rPr>
          <w:rFonts w:ascii="Arial" w:eastAsia="Arial" w:hAnsi="Arial" w:cs="Arial"/>
        </w:rPr>
        <w:t>hey</w:t>
      </w:r>
      <w:r w:rsidR="00863EB5">
        <w:rPr>
          <w:rFonts w:ascii="Arial" w:eastAsia="Arial" w:hAnsi="Arial" w:cs="Arial"/>
          <w:spacing w:val="-1"/>
        </w:rPr>
        <w:t xml:space="preserve"> </w:t>
      </w:r>
      <w:r w:rsidR="00863EB5">
        <w:rPr>
          <w:rFonts w:ascii="Arial" w:eastAsia="Arial" w:hAnsi="Arial" w:cs="Arial"/>
        </w:rPr>
        <w:t>c</w:t>
      </w:r>
      <w:r w:rsidR="00863EB5">
        <w:rPr>
          <w:rFonts w:ascii="Arial" w:eastAsia="Arial" w:hAnsi="Arial" w:cs="Arial"/>
          <w:spacing w:val="-3"/>
        </w:rPr>
        <w:t>a</w:t>
      </w:r>
      <w:r w:rsidR="00863EB5">
        <w:rPr>
          <w:rFonts w:ascii="Arial" w:eastAsia="Arial" w:hAnsi="Arial" w:cs="Arial"/>
        </w:rPr>
        <w:t>n</w:t>
      </w:r>
      <w:r w:rsidR="00863EB5">
        <w:rPr>
          <w:rFonts w:ascii="Arial" w:eastAsia="Arial" w:hAnsi="Arial" w:cs="Arial"/>
          <w:spacing w:val="1"/>
        </w:rPr>
        <w:t xml:space="preserve"> </w:t>
      </w:r>
      <w:r w:rsidR="00863EB5">
        <w:rPr>
          <w:rFonts w:ascii="Arial" w:eastAsia="Arial" w:hAnsi="Arial" w:cs="Arial"/>
        </w:rPr>
        <w:t>de</w:t>
      </w:r>
      <w:r w:rsidR="00863EB5">
        <w:rPr>
          <w:rFonts w:ascii="Arial" w:eastAsia="Arial" w:hAnsi="Arial" w:cs="Arial"/>
          <w:spacing w:val="1"/>
        </w:rPr>
        <w:t>m</w:t>
      </w:r>
      <w:r w:rsidR="00863EB5">
        <w:rPr>
          <w:rFonts w:ascii="Arial" w:eastAsia="Arial" w:hAnsi="Arial" w:cs="Arial"/>
        </w:rPr>
        <w:t>on</w:t>
      </w:r>
      <w:r w:rsidR="00863EB5">
        <w:rPr>
          <w:rFonts w:ascii="Arial" w:eastAsia="Arial" w:hAnsi="Arial" w:cs="Arial"/>
          <w:spacing w:val="-2"/>
        </w:rPr>
        <w:t>s</w:t>
      </w:r>
      <w:r w:rsidR="00863EB5">
        <w:rPr>
          <w:rFonts w:ascii="Arial" w:eastAsia="Arial" w:hAnsi="Arial" w:cs="Arial"/>
          <w:spacing w:val="1"/>
        </w:rPr>
        <w:t>tr</w:t>
      </w:r>
      <w:r w:rsidR="00863EB5">
        <w:rPr>
          <w:rFonts w:ascii="Arial" w:eastAsia="Arial" w:hAnsi="Arial" w:cs="Arial"/>
          <w:spacing w:val="-3"/>
        </w:rPr>
        <w:t>a</w:t>
      </w:r>
      <w:r w:rsidR="00863EB5">
        <w:rPr>
          <w:rFonts w:ascii="Arial" w:eastAsia="Arial" w:hAnsi="Arial" w:cs="Arial"/>
          <w:spacing w:val="1"/>
        </w:rPr>
        <w:t>t</w:t>
      </w:r>
      <w:r w:rsidR="00863EB5">
        <w:rPr>
          <w:rFonts w:ascii="Arial" w:eastAsia="Arial" w:hAnsi="Arial" w:cs="Arial"/>
        </w:rPr>
        <w:t>e</w:t>
      </w:r>
      <w:r w:rsidR="00863EB5">
        <w:rPr>
          <w:rFonts w:ascii="Arial" w:eastAsia="Arial" w:hAnsi="Arial" w:cs="Arial"/>
          <w:spacing w:val="1"/>
        </w:rPr>
        <w:t xml:space="preserve"> t</w:t>
      </w:r>
      <w:r w:rsidR="00863EB5">
        <w:rPr>
          <w:rFonts w:ascii="Arial" w:eastAsia="Arial" w:hAnsi="Arial" w:cs="Arial"/>
        </w:rPr>
        <w:t>o</w:t>
      </w:r>
      <w:r w:rsidR="00863EB5">
        <w:rPr>
          <w:rFonts w:ascii="Arial" w:eastAsia="Arial" w:hAnsi="Arial" w:cs="Arial"/>
          <w:spacing w:val="-2"/>
        </w:rPr>
        <w:t xml:space="preserve"> </w:t>
      </w:r>
      <w:r w:rsidR="00863EB5">
        <w:rPr>
          <w:rFonts w:ascii="Arial" w:eastAsia="Arial" w:hAnsi="Arial" w:cs="Arial"/>
          <w:spacing w:val="1"/>
        </w:rPr>
        <w:t>t</w:t>
      </w:r>
      <w:r w:rsidR="00863EB5">
        <w:rPr>
          <w:rFonts w:ascii="Arial" w:eastAsia="Arial" w:hAnsi="Arial" w:cs="Arial"/>
        </w:rPr>
        <w:t xml:space="preserve">he </w:t>
      </w:r>
      <w:r w:rsidR="00863EB5">
        <w:rPr>
          <w:rFonts w:ascii="Arial" w:eastAsia="Arial" w:hAnsi="Arial" w:cs="Arial"/>
          <w:spacing w:val="-1"/>
        </w:rPr>
        <w:t>V</w:t>
      </w:r>
      <w:r w:rsidR="00863EB5">
        <w:rPr>
          <w:rFonts w:ascii="Arial" w:eastAsia="Arial" w:hAnsi="Arial" w:cs="Arial"/>
          <w:spacing w:val="2"/>
        </w:rPr>
        <w:t>T</w:t>
      </w:r>
      <w:r w:rsidR="00863EB5">
        <w:rPr>
          <w:rFonts w:ascii="Arial" w:eastAsia="Arial" w:hAnsi="Arial" w:cs="Arial"/>
        </w:rPr>
        <w:t>S</w:t>
      </w:r>
      <w:r w:rsidR="00863EB5">
        <w:rPr>
          <w:rFonts w:ascii="Arial" w:eastAsia="Arial" w:hAnsi="Arial" w:cs="Arial"/>
          <w:spacing w:val="48"/>
        </w:rPr>
        <w:t xml:space="preserve"> </w:t>
      </w:r>
      <w:r w:rsidR="00863EB5">
        <w:rPr>
          <w:rFonts w:ascii="Arial" w:eastAsia="Arial" w:hAnsi="Arial" w:cs="Arial"/>
          <w:spacing w:val="-1"/>
        </w:rPr>
        <w:t>A</w:t>
      </w:r>
      <w:r w:rsidR="00863EB5">
        <w:rPr>
          <w:rFonts w:ascii="Arial" w:eastAsia="Arial" w:hAnsi="Arial" w:cs="Arial"/>
        </w:rPr>
        <w:t>u</w:t>
      </w:r>
      <w:r w:rsidR="00863EB5">
        <w:rPr>
          <w:rFonts w:ascii="Arial" w:eastAsia="Arial" w:hAnsi="Arial" w:cs="Arial"/>
          <w:spacing w:val="1"/>
        </w:rPr>
        <w:t>t</w:t>
      </w:r>
      <w:r w:rsidR="00863EB5">
        <w:rPr>
          <w:rFonts w:ascii="Arial" w:eastAsia="Arial" w:hAnsi="Arial" w:cs="Arial"/>
        </w:rPr>
        <w:t>ho</w:t>
      </w:r>
      <w:r w:rsidR="00863EB5">
        <w:rPr>
          <w:rFonts w:ascii="Arial" w:eastAsia="Arial" w:hAnsi="Arial" w:cs="Arial"/>
          <w:spacing w:val="1"/>
        </w:rPr>
        <w:t>r</w:t>
      </w:r>
      <w:r w:rsidR="00863EB5">
        <w:rPr>
          <w:rFonts w:ascii="Arial" w:eastAsia="Arial" w:hAnsi="Arial" w:cs="Arial"/>
          <w:spacing w:val="-4"/>
        </w:rPr>
        <w:t>i</w:t>
      </w:r>
      <w:r w:rsidR="00863EB5">
        <w:rPr>
          <w:rFonts w:ascii="Arial" w:eastAsia="Arial" w:hAnsi="Arial" w:cs="Arial"/>
          <w:spacing w:val="1"/>
        </w:rPr>
        <w:t>t</w:t>
      </w:r>
      <w:r w:rsidR="00863EB5">
        <w:rPr>
          <w:rFonts w:ascii="Arial" w:eastAsia="Arial" w:hAnsi="Arial" w:cs="Arial"/>
        </w:rPr>
        <w:t>y</w:t>
      </w:r>
      <w:r w:rsidR="00863EB5">
        <w:rPr>
          <w:rFonts w:ascii="Arial" w:eastAsia="Arial" w:hAnsi="Arial" w:cs="Arial"/>
          <w:spacing w:val="47"/>
        </w:rPr>
        <w:t xml:space="preserve"> </w:t>
      </w:r>
      <w:r w:rsidR="00863EB5">
        <w:rPr>
          <w:rFonts w:ascii="Arial" w:eastAsia="Arial" w:hAnsi="Arial" w:cs="Arial"/>
          <w:spacing w:val="1"/>
        </w:rPr>
        <w:t>t</w:t>
      </w:r>
      <w:r w:rsidR="00863EB5">
        <w:rPr>
          <w:rFonts w:ascii="Arial" w:eastAsia="Arial" w:hAnsi="Arial" w:cs="Arial"/>
        </w:rPr>
        <w:t>hat</w:t>
      </w:r>
      <w:r w:rsidR="00863EB5">
        <w:rPr>
          <w:rFonts w:ascii="Arial" w:eastAsia="Arial" w:hAnsi="Arial" w:cs="Arial"/>
          <w:spacing w:val="50"/>
        </w:rPr>
        <w:t xml:space="preserve"> </w:t>
      </w:r>
      <w:r w:rsidR="00863EB5">
        <w:rPr>
          <w:rFonts w:ascii="Arial" w:eastAsia="Arial" w:hAnsi="Arial" w:cs="Arial"/>
          <w:spacing w:val="1"/>
        </w:rPr>
        <w:t>t</w:t>
      </w:r>
      <w:r w:rsidR="00863EB5">
        <w:rPr>
          <w:rFonts w:ascii="Arial" w:eastAsia="Arial" w:hAnsi="Arial" w:cs="Arial"/>
        </w:rPr>
        <w:t>hey</w:t>
      </w:r>
      <w:r w:rsidR="00863EB5">
        <w:rPr>
          <w:rFonts w:ascii="Arial" w:eastAsia="Arial" w:hAnsi="Arial" w:cs="Arial"/>
          <w:spacing w:val="47"/>
        </w:rPr>
        <w:t xml:space="preserve"> </w:t>
      </w:r>
      <w:r w:rsidR="00863EB5">
        <w:rPr>
          <w:rFonts w:ascii="Arial" w:eastAsia="Arial" w:hAnsi="Arial" w:cs="Arial"/>
        </w:rPr>
        <w:t>ha</w:t>
      </w:r>
      <w:r w:rsidR="00863EB5">
        <w:rPr>
          <w:rFonts w:ascii="Arial" w:eastAsia="Arial" w:hAnsi="Arial" w:cs="Arial"/>
          <w:spacing w:val="-2"/>
        </w:rPr>
        <w:t>v</w:t>
      </w:r>
      <w:r w:rsidR="00863EB5">
        <w:rPr>
          <w:rFonts w:ascii="Arial" w:eastAsia="Arial" w:hAnsi="Arial" w:cs="Arial"/>
        </w:rPr>
        <w:t>e</w:t>
      </w:r>
      <w:r w:rsidR="00863EB5">
        <w:rPr>
          <w:rFonts w:ascii="Arial" w:eastAsia="Arial" w:hAnsi="Arial" w:cs="Arial"/>
          <w:spacing w:val="49"/>
        </w:rPr>
        <w:t xml:space="preserve"> </w:t>
      </w:r>
      <w:r w:rsidR="00863EB5">
        <w:rPr>
          <w:rFonts w:ascii="Arial" w:eastAsia="Arial" w:hAnsi="Arial" w:cs="Arial"/>
          <w:spacing w:val="1"/>
        </w:rPr>
        <w:t>t</w:t>
      </w:r>
      <w:r w:rsidR="00863EB5">
        <w:rPr>
          <w:rFonts w:ascii="Arial" w:eastAsia="Arial" w:hAnsi="Arial" w:cs="Arial"/>
        </w:rPr>
        <w:t>he</w:t>
      </w:r>
      <w:r w:rsidR="00863EB5">
        <w:rPr>
          <w:rFonts w:ascii="Arial" w:eastAsia="Arial" w:hAnsi="Arial" w:cs="Arial"/>
          <w:spacing w:val="49"/>
        </w:rPr>
        <w:t xml:space="preserve"> </w:t>
      </w:r>
      <w:r w:rsidR="00863EB5">
        <w:rPr>
          <w:rFonts w:ascii="Arial" w:eastAsia="Arial" w:hAnsi="Arial" w:cs="Arial"/>
          <w:spacing w:val="1"/>
        </w:rPr>
        <w:t>r</w:t>
      </w:r>
      <w:r w:rsidR="00863EB5">
        <w:rPr>
          <w:rFonts w:ascii="Arial" w:eastAsia="Arial" w:hAnsi="Arial" w:cs="Arial"/>
        </w:rPr>
        <w:t>e</w:t>
      </w:r>
      <w:r w:rsidR="00863EB5">
        <w:rPr>
          <w:rFonts w:ascii="Arial" w:eastAsia="Arial" w:hAnsi="Arial" w:cs="Arial"/>
          <w:spacing w:val="2"/>
        </w:rPr>
        <w:t>q</w:t>
      </w:r>
      <w:r w:rsidR="00863EB5">
        <w:rPr>
          <w:rFonts w:ascii="Arial" w:eastAsia="Arial" w:hAnsi="Arial" w:cs="Arial"/>
        </w:rPr>
        <w:t>u</w:t>
      </w:r>
      <w:r w:rsidR="00863EB5">
        <w:rPr>
          <w:rFonts w:ascii="Arial" w:eastAsia="Arial" w:hAnsi="Arial" w:cs="Arial"/>
          <w:spacing w:val="-1"/>
        </w:rPr>
        <w:t>i</w:t>
      </w:r>
      <w:r w:rsidR="00863EB5">
        <w:rPr>
          <w:rFonts w:ascii="Arial" w:eastAsia="Arial" w:hAnsi="Arial" w:cs="Arial"/>
          <w:spacing w:val="1"/>
        </w:rPr>
        <w:t>r</w:t>
      </w:r>
      <w:r w:rsidR="00863EB5">
        <w:rPr>
          <w:rFonts w:ascii="Arial" w:eastAsia="Arial" w:hAnsi="Arial" w:cs="Arial"/>
        </w:rPr>
        <w:t>ed</w:t>
      </w:r>
      <w:r w:rsidR="00863EB5">
        <w:rPr>
          <w:rFonts w:ascii="Arial" w:eastAsia="Arial" w:hAnsi="Arial" w:cs="Arial"/>
          <w:spacing w:val="49"/>
        </w:rPr>
        <w:t xml:space="preserve"> </w:t>
      </w:r>
      <w:r w:rsidR="00863EB5">
        <w:rPr>
          <w:rFonts w:ascii="Arial" w:eastAsia="Arial" w:hAnsi="Arial" w:cs="Arial"/>
        </w:rPr>
        <w:t>e</w:t>
      </w:r>
      <w:r w:rsidR="00863EB5">
        <w:rPr>
          <w:rFonts w:ascii="Arial" w:eastAsia="Arial" w:hAnsi="Arial" w:cs="Arial"/>
          <w:spacing w:val="-2"/>
        </w:rPr>
        <w:t>x</w:t>
      </w:r>
      <w:r w:rsidR="00863EB5">
        <w:rPr>
          <w:rFonts w:ascii="Arial" w:eastAsia="Arial" w:hAnsi="Arial" w:cs="Arial"/>
        </w:rPr>
        <w:t>pe</w:t>
      </w:r>
      <w:r w:rsidR="00863EB5">
        <w:rPr>
          <w:rFonts w:ascii="Arial" w:eastAsia="Arial" w:hAnsi="Arial" w:cs="Arial"/>
          <w:spacing w:val="1"/>
        </w:rPr>
        <w:t>r</w:t>
      </w:r>
      <w:r w:rsidR="00863EB5">
        <w:rPr>
          <w:rFonts w:ascii="Arial" w:eastAsia="Arial" w:hAnsi="Arial" w:cs="Arial"/>
          <w:spacing w:val="-1"/>
        </w:rPr>
        <w:t>i</w:t>
      </w:r>
      <w:r w:rsidR="00863EB5">
        <w:rPr>
          <w:rFonts w:ascii="Arial" w:eastAsia="Arial" w:hAnsi="Arial" w:cs="Arial"/>
        </w:rPr>
        <w:t>ence</w:t>
      </w:r>
      <w:r w:rsidR="00863EB5">
        <w:rPr>
          <w:rFonts w:ascii="Arial" w:eastAsia="Arial" w:hAnsi="Arial" w:cs="Arial"/>
          <w:spacing w:val="49"/>
        </w:rPr>
        <w:t xml:space="preserve"> </w:t>
      </w:r>
      <w:r w:rsidR="00863EB5">
        <w:rPr>
          <w:rFonts w:ascii="Arial" w:eastAsia="Arial" w:hAnsi="Arial" w:cs="Arial"/>
          <w:spacing w:val="1"/>
        </w:rPr>
        <w:t>t</w:t>
      </w:r>
      <w:r w:rsidR="00863EB5">
        <w:rPr>
          <w:rFonts w:ascii="Arial" w:eastAsia="Arial" w:hAnsi="Arial" w:cs="Arial"/>
        </w:rPr>
        <w:t>o</w:t>
      </w:r>
      <w:r w:rsidR="00863EB5">
        <w:rPr>
          <w:rFonts w:ascii="Arial" w:eastAsia="Arial" w:hAnsi="Arial" w:cs="Arial"/>
          <w:spacing w:val="49"/>
        </w:rPr>
        <w:t xml:space="preserve"> </w:t>
      </w:r>
      <w:r w:rsidR="00863EB5">
        <w:rPr>
          <w:rFonts w:ascii="Arial" w:eastAsia="Arial" w:hAnsi="Arial" w:cs="Arial"/>
        </w:rPr>
        <w:t>unde</w:t>
      </w:r>
      <w:r w:rsidR="00863EB5">
        <w:rPr>
          <w:rFonts w:ascii="Arial" w:eastAsia="Arial" w:hAnsi="Arial" w:cs="Arial"/>
          <w:spacing w:val="1"/>
        </w:rPr>
        <w:t>r</w:t>
      </w:r>
      <w:r w:rsidR="00863EB5">
        <w:rPr>
          <w:rFonts w:ascii="Arial" w:eastAsia="Arial" w:hAnsi="Arial" w:cs="Arial"/>
          <w:spacing w:val="-1"/>
        </w:rPr>
        <w:t>t</w:t>
      </w:r>
      <w:r w:rsidR="00863EB5">
        <w:rPr>
          <w:rFonts w:ascii="Arial" w:eastAsia="Arial" w:hAnsi="Arial" w:cs="Arial"/>
          <w:spacing w:val="-3"/>
        </w:rPr>
        <w:t>a</w:t>
      </w:r>
      <w:r w:rsidR="00863EB5">
        <w:rPr>
          <w:rFonts w:ascii="Arial" w:eastAsia="Arial" w:hAnsi="Arial" w:cs="Arial"/>
          <w:spacing w:val="2"/>
        </w:rPr>
        <w:t>k</w:t>
      </w:r>
      <w:r w:rsidR="00863EB5">
        <w:rPr>
          <w:rFonts w:ascii="Arial" w:eastAsia="Arial" w:hAnsi="Arial" w:cs="Arial"/>
        </w:rPr>
        <w:t>e</w:t>
      </w:r>
      <w:r w:rsidR="00863EB5">
        <w:rPr>
          <w:rFonts w:ascii="Arial" w:eastAsia="Arial" w:hAnsi="Arial" w:cs="Arial"/>
          <w:spacing w:val="49"/>
        </w:rPr>
        <w:t xml:space="preserve"> </w:t>
      </w:r>
      <w:r w:rsidR="00863EB5">
        <w:rPr>
          <w:rFonts w:ascii="Arial" w:eastAsia="Arial" w:hAnsi="Arial" w:cs="Arial"/>
          <w:spacing w:val="1"/>
        </w:rPr>
        <w:t>t</w:t>
      </w:r>
      <w:r w:rsidR="00863EB5">
        <w:rPr>
          <w:rFonts w:ascii="Arial" w:eastAsia="Arial" w:hAnsi="Arial" w:cs="Arial"/>
          <w:spacing w:val="-3"/>
        </w:rPr>
        <w:t>h</w:t>
      </w:r>
      <w:r w:rsidR="00863EB5">
        <w:rPr>
          <w:rFonts w:ascii="Arial" w:eastAsia="Arial" w:hAnsi="Arial" w:cs="Arial"/>
        </w:rPr>
        <w:t>e</w:t>
      </w:r>
      <w:r w:rsidR="00863EB5">
        <w:rPr>
          <w:rFonts w:ascii="Arial" w:eastAsia="Arial" w:hAnsi="Arial" w:cs="Arial"/>
          <w:spacing w:val="49"/>
        </w:rPr>
        <w:t xml:space="preserve"> </w:t>
      </w:r>
      <w:r w:rsidR="00863EB5">
        <w:rPr>
          <w:rFonts w:ascii="Arial" w:eastAsia="Arial" w:hAnsi="Arial" w:cs="Arial"/>
          <w:spacing w:val="1"/>
        </w:rPr>
        <w:t>r</w:t>
      </w:r>
      <w:r w:rsidR="00863EB5">
        <w:rPr>
          <w:rFonts w:ascii="Arial" w:eastAsia="Arial" w:hAnsi="Arial" w:cs="Arial"/>
        </w:rPr>
        <w:t>espons</w:t>
      </w:r>
      <w:r w:rsidR="00863EB5">
        <w:rPr>
          <w:rFonts w:ascii="Arial" w:eastAsia="Arial" w:hAnsi="Arial" w:cs="Arial"/>
          <w:spacing w:val="-1"/>
        </w:rPr>
        <w:t>i</w:t>
      </w:r>
      <w:r w:rsidR="00863EB5">
        <w:rPr>
          <w:rFonts w:ascii="Arial" w:eastAsia="Arial" w:hAnsi="Arial" w:cs="Arial"/>
        </w:rPr>
        <w:t>b</w:t>
      </w:r>
      <w:r w:rsidR="00863EB5">
        <w:rPr>
          <w:rFonts w:ascii="Arial" w:eastAsia="Arial" w:hAnsi="Arial" w:cs="Arial"/>
          <w:spacing w:val="-1"/>
        </w:rPr>
        <w:t>ili</w:t>
      </w:r>
      <w:r w:rsidR="00863EB5">
        <w:rPr>
          <w:rFonts w:ascii="Arial" w:eastAsia="Arial" w:hAnsi="Arial" w:cs="Arial"/>
          <w:spacing w:val="1"/>
        </w:rPr>
        <w:t>t</w:t>
      </w:r>
      <w:r w:rsidR="00863EB5">
        <w:rPr>
          <w:rFonts w:ascii="Arial" w:eastAsia="Arial" w:hAnsi="Arial" w:cs="Arial"/>
          <w:spacing w:val="2"/>
        </w:rPr>
        <w:t>i</w:t>
      </w:r>
      <w:r w:rsidR="00863EB5">
        <w:rPr>
          <w:rFonts w:ascii="Arial" w:eastAsia="Arial" w:hAnsi="Arial" w:cs="Arial"/>
        </w:rPr>
        <w:t>es</w:t>
      </w:r>
      <w:r w:rsidR="00863EB5">
        <w:rPr>
          <w:rFonts w:ascii="Arial" w:eastAsia="Arial" w:hAnsi="Arial" w:cs="Arial"/>
          <w:spacing w:val="49"/>
        </w:rPr>
        <w:t xml:space="preserve"> </w:t>
      </w:r>
      <w:r w:rsidR="00863EB5">
        <w:rPr>
          <w:rFonts w:ascii="Arial" w:eastAsia="Arial" w:hAnsi="Arial" w:cs="Arial"/>
        </w:rPr>
        <w:t>and du</w:t>
      </w:r>
      <w:r w:rsidR="00863EB5">
        <w:rPr>
          <w:rFonts w:ascii="Arial" w:eastAsia="Arial" w:hAnsi="Arial" w:cs="Arial"/>
          <w:spacing w:val="1"/>
        </w:rPr>
        <w:t>t</w:t>
      </w:r>
      <w:r w:rsidR="00863EB5">
        <w:rPr>
          <w:rFonts w:ascii="Arial" w:eastAsia="Arial" w:hAnsi="Arial" w:cs="Arial"/>
          <w:spacing w:val="-1"/>
        </w:rPr>
        <w:t>i</w:t>
      </w:r>
      <w:r w:rsidR="00863EB5">
        <w:rPr>
          <w:rFonts w:ascii="Arial" w:eastAsia="Arial" w:hAnsi="Arial" w:cs="Arial"/>
        </w:rPr>
        <w:t>es</w:t>
      </w:r>
      <w:r w:rsidR="00863EB5">
        <w:rPr>
          <w:rFonts w:ascii="Arial" w:eastAsia="Arial" w:hAnsi="Arial" w:cs="Arial"/>
          <w:spacing w:val="30"/>
        </w:rPr>
        <w:t xml:space="preserve"> </w:t>
      </w:r>
      <w:r w:rsidR="00863EB5">
        <w:rPr>
          <w:rFonts w:ascii="Arial" w:eastAsia="Arial" w:hAnsi="Arial" w:cs="Arial"/>
          <w:spacing w:val="-3"/>
        </w:rPr>
        <w:t>o</w:t>
      </w:r>
      <w:r w:rsidR="00863EB5">
        <w:rPr>
          <w:rFonts w:ascii="Arial" w:eastAsia="Arial" w:hAnsi="Arial" w:cs="Arial"/>
        </w:rPr>
        <w:t>f</w:t>
      </w:r>
      <w:r w:rsidR="00863EB5">
        <w:rPr>
          <w:rFonts w:ascii="Arial" w:eastAsia="Arial" w:hAnsi="Arial" w:cs="Arial"/>
          <w:spacing w:val="33"/>
        </w:rPr>
        <w:t xml:space="preserve"> </w:t>
      </w:r>
      <w:r w:rsidR="00863EB5">
        <w:rPr>
          <w:rFonts w:ascii="Arial" w:eastAsia="Arial" w:hAnsi="Arial" w:cs="Arial"/>
        </w:rPr>
        <w:t>a</w:t>
      </w:r>
      <w:r w:rsidR="00863EB5">
        <w:rPr>
          <w:rFonts w:ascii="Arial" w:eastAsia="Arial" w:hAnsi="Arial" w:cs="Arial"/>
          <w:spacing w:val="30"/>
        </w:rPr>
        <w:t xml:space="preserve"> </w:t>
      </w:r>
      <w:r w:rsidR="00863EB5">
        <w:rPr>
          <w:rFonts w:ascii="Arial" w:eastAsia="Arial" w:hAnsi="Arial" w:cs="Arial"/>
          <w:spacing w:val="-1"/>
        </w:rPr>
        <w:t>V</w:t>
      </w:r>
      <w:r w:rsidR="00863EB5">
        <w:rPr>
          <w:rFonts w:ascii="Arial" w:eastAsia="Arial" w:hAnsi="Arial" w:cs="Arial"/>
          <w:spacing w:val="2"/>
        </w:rPr>
        <w:t>T</w:t>
      </w:r>
      <w:r w:rsidR="00863EB5">
        <w:rPr>
          <w:rFonts w:ascii="Arial" w:eastAsia="Arial" w:hAnsi="Arial" w:cs="Arial"/>
        </w:rPr>
        <w:t>S</w:t>
      </w:r>
      <w:r w:rsidR="00863EB5">
        <w:rPr>
          <w:rFonts w:ascii="Arial" w:eastAsia="Arial" w:hAnsi="Arial" w:cs="Arial"/>
          <w:spacing w:val="29"/>
        </w:rPr>
        <w:t xml:space="preserve"> </w:t>
      </w:r>
      <w:r w:rsidR="00863EB5">
        <w:rPr>
          <w:rFonts w:ascii="Arial" w:eastAsia="Arial" w:hAnsi="Arial" w:cs="Arial"/>
          <w:spacing w:val="-1"/>
        </w:rPr>
        <w:t>S</w:t>
      </w:r>
      <w:r w:rsidR="00863EB5">
        <w:rPr>
          <w:rFonts w:ascii="Arial" w:eastAsia="Arial" w:hAnsi="Arial" w:cs="Arial"/>
        </w:rPr>
        <w:t>upe</w:t>
      </w:r>
      <w:r w:rsidR="00863EB5">
        <w:rPr>
          <w:rFonts w:ascii="Arial" w:eastAsia="Arial" w:hAnsi="Arial" w:cs="Arial"/>
          <w:spacing w:val="1"/>
        </w:rPr>
        <w:t>r</w:t>
      </w:r>
      <w:r w:rsidR="00863EB5">
        <w:rPr>
          <w:rFonts w:ascii="Arial" w:eastAsia="Arial" w:hAnsi="Arial" w:cs="Arial"/>
          <w:spacing w:val="-2"/>
        </w:rPr>
        <w:t>v</w:t>
      </w:r>
      <w:r w:rsidR="00863EB5">
        <w:rPr>
          <w:rFonts w:ascii="Arial" w:eastAsia="Arial" w:hAnsi="Arial" w:cs="Arial"/>
          <w:spacing w:val="1"/>
        </w:rPr>
        <w:t>i</w:t>
      </w:r>
      <w:r w:rsidR="00863EB5">
        <w:rPr>
          <w:rFonts w:ascii="Arial" w:eastAsia="Arial" w:hAnsi="Arial" w:cs="Arial"/>
        </w:rPr>
        <w:t>so</w:t>
      </w:r>
      <w:r w:rsidR="00863EB5">
        <w:rPr>
          <w:rFonts w:ascii="Arial" w:eastAsia="Arial" w:hAnsi="Arial" w:cs="Arial"/>
          <w:spacing w:val="1"/>
        </w:rPr>
        <w:t>r</w:t>
      </w:r>
      <w:r w:rsidR="00863EB5">
        <w:rPr>
          <w:rFonts w:ascii="Arial" w:eastAsia="Arial" w:hAnsi="Arial" w:cs="Arial"/>
          <w:spacing w:val="2"/>
        </w:rPr>
        <w:t>/</w:t>
      </w:r>
      <w:r w:rsidR="00863EB5">
        <w:rPr>
          <w:rFonts w:ascii="Arial" w:eastAsia="Arial" w:hAnsi="Arial" w:cs="Arial"/>
          <w:spacing w:val="-4"/>
          <w:highlight w:val="cyan"/>
        </w:rPr>
        <w:t>M</w:t>
      </w:r>
      <w:r w:rsidR="00863EB5">
        <w:rPr>
          <w:rFonts w:ascii="Arial" w:eastAsia="Arial" w:hAnsi="Arial" w:cs="Arial"/>
          <w:highlight w:val="cyan"/>
        </w:rPr>
        <w:t>ana</w:t>
      </w:r>
      <w:r w:rsidR="00863EB5">
        <w:rPr>
          <w:rFonts w:ascii="Arial" w:eastAsia="Arial" w:hAnsi="Arial" w:cs="Arial"/>
          <w:spacing w:val="2"/>
          <w:highlight w:val="cyan"/>
        </w:rPr>
        <w:t>g</w:t>
      </w:r>
      <w:r w:rsidR="00863EB5">
        <w:rPr>
          <w:rFonts w:ascii="Arial" w:eastAsia="Arial" w:hAnsi="Arial" w:cs="Arial"/>
          <w:highlight w:val="cyan"/>
        </w:rPr>
        <w:t>e</w:t>
      </w:r>
      <w:r w:rsidR="00863EB5">
        <w:rPr>
          <w:rFonts w:ascii="Arial" w:eastAsia="Arial" w:hAnsi="Arial" w:cs="Arial"/>
          <w:spacing w:val="-1"/>
          <w:highlight w:val="cyan"/>
        </w:rPr>
        <w:t>r</w:t>
      </w:r>
      <w:r w:rsidR="00863EB5">
        <w:rPr>
          <w:rFonts w:ascii="Arial" w:eastAsia="Arial" w:hAnsi="Arial" w:cs="Arial"/>
        </w:rPr>
        <w:t xml:space="preserve">. </w:t>
      </w:r>
      <w:r w:rsidR="00863EB5">
        <w:rPr>
          <w:rFonts w:ascii="Arial" w:eastAsia="Arial" w:hAnsi="Arial" w:cs="Arial"/>
          <w:spacing w:val="61"/>
        </w:rPr>
        <w:t xml:space="preserve"> </w:t>
      </w:r>
      <w:r w:rsidR="00863EB5">
        <w:rPr>
          <w:rFonts w:ascii="Arial" w:eastAsia="Arial" w:hAnsi="Arial" w:cs="Arial"/>
          <w:spacing w:val="2"/>
        </w:rPr>
        <w:t>T</w:t>
      </w:r>
      <w:r w:rsidR="00863EB5">
        <w:rPr>
          <w:rFonts w:ascii="Arial" w:eastAsia="Arial" w:hAnsi="Arial" w:cs="Arial"/>
        </w:rPr>
        <w:t>he</w:t>
      </w:r>
      <w:r w:rsidR="00863EB5">
        <w:rPr>
          <w:rFonts w:ascii="Arial" w:eastAsia="Arial" w:hAnsi="Arial" w:cs="Arial"/>
          <w:spacing w:val="30"/>
        </w:rPr>
        <w:t xml:space="preserve"> </w:t>
      </w:r>
      <w:r w:rsidR="00863EB5">
        <w:rPr>
          <w:rFonts w:ascii="Arial" w:eastAsia="Arial" w:hAnsi="Arial" w:cs="Arial"/>
          <w:spacing w:val="-3"/>
        </w:rPr>
        <w:t>V</w:t>
      </w:r>
      <w:r w:rsidR="00863EB5">
        <w:rPr>
          <w:rFonts w:ascii="Arial" w:eastAsia="Arial" w:hAnsi="Arial" w:cs="Arial"/>
          <w:spacing w:val="2"/>
        </w:rPr>
        <w:t>T</w:t>
      </w:r>
      <w:r w:rsidR="00863EB5">
        <w:rPr>
          <w:rFonts w:ascii="Arial" w:eastAsia="Arial" w:hAnsi="Arial" w:cs="Arial"/>
        </w:rPr>
        <w:t>S</w:t>
      </w:r>
      <w:r w:rsidR="00863EB5">
        <w:rPr>
          <w:rFonts w:ascii="Arial" w:eastAsia="Arial" w:hAnsi="Arial" w:cs="Arial"/>
          <w:spacing w:val="27"/>
        </w:rPr>
        <w:t xml:space="preserve"> </w:t>
      </w:r>
      <w:r w:rsidR="00863EB5">
        <w:rPr>
          <w:rFonts w:ascii="Arial" w:eastAsia="Arial" w:hAnsi="Arial" w:cs="Arial"/>
          <w:spacing w:val="-1"/>
        </w:rPr>
        <w:t>A</w:t>
      </w:r>
      <w:r w:rsidR="00863EB5">
        <w:rPr>
          <w:rFonts w:ascii="Arial" w:eastAsia="Arial" w:hAnsi="Arial" w:cs="Arial"/>
        </w:rPr>
        <w:t>u</w:t>
      </w:r>
      <w:r w:rsidR="00863EB5">
        <w:rPr>
          <w:rFonts w:ascii="Arial" w:eastAsia="Arial" w:hAnsi="Arial" w:cs="Arial"/>
          <w:spacing w:val="1"/>
        </w:rPr>
        <w:t>t</w:t>
      </w:r>
      <w:r w:rsidR="00863EB5">
        <w:rPr>
          <w:rFonts w:ascii="Arial" w:eastAsia="Arial" w:hAnsi="Arial" w:cs="Arial"/>
        </w:rPr>
        <w:t>ho</w:t>
      </w:r>
      <w:r w:rsidR="00863EB5">
        <w:rPr>
          <w:rFonts w:ascii="Arial" w:eastAsia="Arial" w:hAnsi="Arial" w:cs="Arial"/>
          <w:spacing w:val="1"/>
        </w:rPr>
        <w:t>r</w:t>
      </w:r>
      <w:r w:rsidR="00863EB5">
        <w:rPr>
          <w:rFonts w:ascii="Arial" w:eastAsia="Arial" w:hAnsi="Arial" w:cs="Arial"/>
          <w:spacing w:val="-1"/>
        </w:rPr>
        <w:t>i</w:t>
      </w:r>
      <w:r w:rsidR="00863EB5">
        <w:rPr>
          <w:rFonts w:ascii="Arial" w:eastAsia="Arial" w:hAnsi="Arial" w:cs="Arial"/>
          <w:spacing w:val="1"/>
        </w:rPr>
        <w:t>t</w:t>
      </w:r>
      <w:r w:rsidR="00863EB5">
        <w:rPr>
          <w:rFonts w:ascii="Arial" w:eastAsia="Arial" w:hAnsi="Arial" w:cs="Arial"/>
        </w:rPr>
        <w:t>y</w:t>
      </w:r>
      <w:r w:rsidR="00863EB5">
        <w:rPr>
          <w:rFonts w:ascii="Arial" w:eastAsia="Arial" w:hAnsi="Arial" w:cs="Arial"/>
          <w:spacing w:val="28"/>
        </w:rPr>
        <w:t xml:space="preserve"> </w:t>
      </w:r>
      <w:r w:rsidR="00863EB5">
        <w:rPr>
          <w:rFonts w:ascii="Arial" w:eastAsia="Arial" w:hAnsi="Arial" w:cs="Arial"/>
        </w:rPr>
        <w:t>shou</w:t>
      </w:r>
      <w:r w:rsidR="00863EB5">
        <w:rPr>
          <w:rFonts w:ascii="Arial" w:eastAsia="Arial" w:hAnsi="Arial" w:cs="Arial"/>
          <w:spacing w:val="-1"/>
        </w:rPr>
        <w:t>l</w:t>
      </w:r>
      <w:r w:rsidR="00863EB5">
        <w:rPr>
          <w:rFonts w:ascii="Arial" w:eastAsia="Arial" w:hAnsi="Arial" w:cs="Arial"/>
        </w:rPr>
        <w:t>d</w:t>
      </w:r>
      <w:r w:rsidR="00863EB5">
        <w:rPr>
          <w:rFonts w:ascii="Arial" w:eastAsia="Arial" w:hAnsi="Arial" w:cs="Arial"/>
          <w:spacing w:val="30"/>
        </w:rPr>
        <w:t xml:space="preserve"> </w:t>
      </w:r>
      <w:r w:rsidR="00863EB5">
        <w:rPr>
          <w:rFonts w:ascii="Arial" w:eastAsia="Arial" w:hAnsi="Arial" w:cs="Arial"/>
        </w:rPr>
        <w:t>ensu</w:t>
      </w:r>
      <w:r w:rsidR="00863EB5">
        <w:rPr>
          <w:rFonts w:ascii="Arial" w:eastAsia="Arial" w:hAnsi="Arial" w:cs="Arial"/>
          <w:spacing w:val="1"/>
        </w:rPr>
        <w:t>r</w:t>
      </w:r>
      <w:r w:rsidR="00863EB5">
        <w:rPr>
          <w:rFonts w:ascii="Arial" w:eastAsia="Arial" w:hAnsi="Arial" w:cs="Arial"/>
        </w:rPr>
        <w:t>e</w:t>
      </w:r>
      <w:r w:rsidR="00863EB5">
        <w:rPr>
          <w:rFonts w:ascii="Arial" w:eastAsia="Arial" w:hAnsi="Arial" w:cs="Arial"/>
          <w:spacing w:val="30"/>
        </w:rPr>
        <w:t xml:space="preserve"> </w:t>
      </w:r>
      <w:r w:rsidR="00863EB5">
        <w:rPr>
          <w:rFonts w:ascii="Arial" w:eastAsia="Arial" w:hAnsi="Arial" w:cs="Arial"/>
          <w:spacing w:val="1"/>
        </w:rPr>
        <w:t>t</w:t>
      </w:r>
      <w:r w:rsidR="00863EB5">
        <w:rPr>
          <w:rFonts w:ascii="Arial" w:eastAsia="Arial" w:hAnsi="Arial" w:cs="Arial"/>
        </w:rPr>
        <w:t>hat</w:t>
      </w:r>
      <w:r w:rsidR="00863EB5">
        <w:rPr>
          <w:rFonts w:ascii="Arial" w:eastAsia="Arial" w:hAnsi="Arial" w:cs="Arial"/>
          <w:spacing w:val="31"/>
        </w:rPr>
        <w:t xml:space="preserve"> </w:t>
      </w:r>
      <w:r w:rsidR="00863EB5">
        <w:rPr>
          <w:rFonts w:ascii="Arial" w:eastAsia="Arial" w:hAnsi="Arial" w:cs="Arial"/>
        </w:rPr>
        <w:t>such</w:t>
      </w:r>
      <w:r w:rsidR="00863EB5">
        <w:rPr>
          <w:rFonts w:ascii="Arial" w:eastAsia="Arial" w:hAnsi="Arial" w:cs="Arial"/>
          <w:spacing w:val="30"/>
        </w:rPr>
        <w:t xml:space="preserve"> </w:t>
      </w:r>
      <w:r w:rsidR="00863EB5">
        <w:rPr>
          <w:rFonts w:ascii="Arial" w:eastAsia="Arial" w:hAnsi="Arial" w:cs="Arial"/>
        </w:rPr>
        <w:t>pe</w:t>
      </w:r>
      <w:r w:rsidR="00863EB5">
        <w:rPr>
          <w:rFonts w:ascii="Arial" w:eastAsia="Arial" w:hAnsi="Arial" w:cs="Arial"/>
          <w:spacing w:val="1"/>
        </w:rPr>
        <w:t>r</w:t>
      </w:r>
      <w:r w:rsidR="00863EB5">
        <w:rPr>
          <w:rFonts w:ascii="Arial" w:eastAsia="Arial" w:hAnsi="Arial" w:cs="Arial"/>
        </w:rPr>
        <w:t>sonnel ha</w:t>
      </w:r>
      <w:r w:rsidR="00863EB5">
        <w:rPr>
          <w:rFonts w:ascii="Arial" w:eastAsia="Arial" w:hAnsi="Arial" w:cs="Arial"/>
          <w:spacing w:val="-2"/>
        </w:rPr>
        <w:t>v</w:t>
      </w:r>
      <w:r w:rsidR="00863EB5">
        <w:rPr>
          <w:rFonts w:ascii="Arial" w:eastAsia="Arial" w:hAnsi="Arial" w:cs="Arial"/>
        </w:rPr>
        <w:t>e</w:t>
      </w:r>
      <w:r w:rsidR="00863EB5">
        <w:rPr>
          <w:rFonts w:ascii="Arial" w:eastAsia="Arial" w:hAnsi="Arial" w:cs="Arial"/>
          <w:spacing w:val="2"/>
        </w:rPr>
        <w:t xml:space="preserve"> </w:t>
      </w:r>
      <w:r w:rsidR="00863EB5">
        <w:rPr>
          <w:rFonts w:ascii="Arial" w:eastAsia="Arial" w:hAnsi="Arial" w:cs="Arial"/>
          <w:spacing w:val="1"/>
        </w:rPr>
        <w:t>r</w:t>
      </w:r>
      <w:r w:rsidR="00863EB5">
        <w:rPr>
          <w:rFonts w:ascii="Arial" w:eastAsia="Arial" w:hAnsi="Arial" w:cs="Arial"/>
        </w:rPr>
        <w:t>ece</w:t>
      </w:r>
      <w:r w:rsidR="00863EB5">
        <w:rPr>
          <w:rFonts w:ascii="Arial" w:eastAsia="Arial" w:hAnsi="Arial" w:cs="Arial"/>
          <w:spacing w:val="-1"/>
        </w:rPr>
        <w:t>i</w:t>
      </w:r>
      <w:r w:rsidR="00863EB5">
        <w:rPr>
          <w:rFonts w:ascii="Arial" w:eastAsia="Arial" w:hAnsi="Arial" w:cs="Arial"/>
          <w:spacing w:val="-2"/>
        </w:rPr>
        <w:t>v</w:t>
      </w:r>
      <w:r w:rsidR="00863EB5">
        <w:rPr>
          <w:rFonts w:ascii="Arial" w:eastAsia="Arial" w:hAnsi="Arial" w:cs="Arial"/>
        </w:rPr>
        <w:t>ed</w:t>
      </w:r>
      <w:r w:rsidR="00863EB5">
        <w:rPr>
          <w:rFonts w:ascii="Arial" w:eastAsia="Arial" w:hAnsi="Arial" w:cs="Arial"/>
          <w:spacing w:val="2"/>
        </w:rPr>
        <w:t xml:space="preserve"> </w:t>
      </w:r>
      <w:r w:rsidR="00863EB5">
        <w:rPr>
          <w:rFonts w:ascii="Arial" w:eastAsia="Arial" w:hAnsi="Arial" w:cs="Arial"/>
          <w:spacing w:val="-1"/>
        </w:rPr>
        <w:t>V</w:t>
      </w:r>
      <w:r w:rsidR="00863EB5">
        <w:rPr>
          <w:rFonts w:ascii="Arial" w:eastAsia="Arial" w:hAnsi="Arial" w:cs="Arial"/>
          <w:spacing w:val="2"/>
        </w:rPr>
        <w:t>T</w:t>
      </w:r>
      <w:r w:rsidR="00863EB5">
        <w:rPr>
          <w:rFonts w:ascii="Arial" w:eastAsia="Arial" w:hAnsi="Arial" w:cs="Arial"/>
        </w:rPr>
        <w:t>S</w:t>
      </w:r>
      <w:r w:rsidR="00863EB5">
        <w:rPr>
          <w:rFonts w:ascii="Arial" w:eastAsia="Arial" w:hAnsi="Arial" w:cs="Arial"/>
          <w:spacing w:val="2"/>
        </w:rPr>
        <w:t xml:space="preserve"> </w:t>
      </w:r>
      <w:r w:rsidR="00863EB5">
        <w:rPr>
          <w:rFonts w:ascii="Arial" w:eastAsia="Arial" w:hAnsi="Arial" w:cs="Arial"/>
          <w:spacing w:val="1"/>
        </w:rPr>
        <w:t>O</w:t>
      </w:r>
      <w:r w:rsidR="00863EB5">
        <w:rPr>
          <w:rFonts w:ascii="Arial" w:eastAsia="Arial" w:hAnsi="Arial" w:cs="Arial"/>
        </w:rPr>
        <w:t>pe</w:t>
      </w:r>
      <w:r w:rsidR="00863EB5">
        <w:rPr>
          <w:rFonts w:ascii="Arial" w:eastAsia="Arial" w:hAnsi="Arial" w:cs="Arial"/>
          <w:spacing w:val="-2"/>
        </w:rPr>
        <w:t>r</w:t>
      </w:r>
      <w:r w:rsidR="00863EB5">
        <w:rPr>
          <w:rFonts w:ascii="Arial" w:eastAsia="Arial" w:hAnsi="Arial" w:cs="Arial"/>
        </w:rPr>
        <w:t>a</w:t>
      </w:r>
      <w:r w:rsidR="00863EB5">
        <w:rPr>
          <w:rFonts w:ascii="Arial" w:eastAsia="Arial" w:hAnsi="Arial" w:cs="Arial"/>
          <w:spacing w:val="1"/>
        </w:rPr>
        <w:t>t</w:t>
      </w:r>
      <w:r w:rsidR="00863EB5">
        <w:rPr>
          <w:rFonts w:ascii="Arial" w:eastAsia="Arial" w:hAnsi="Arial" w:cs="Arial"/>
        </w:rPr>
        <w:t>or</w:t>
      </w:r>
      <w:r w:rsidR="00863EB5">
        <w:rPr>
          <w:rFonts w:ascii="Arial" w:eastAsia="Arial" w:hAnsi="Arial" w:cs="Arial"/>
          <w:spacing w:val="1"/>
        </w:rPr>
        <w:t xml:space="preserve"> tr</w:t>
      </w:r>
      <w:r w:rsidR="00863EB5">
        <w:rPr>
          <w:rFonts w:ascii="Arial" w:eastAsia="Arial" w:hAnsi="Arial" w:cs="Arial"/>
        </w:rPr>
        <w:t>a</w:t>
      </w:r>
      <w:r w:rsidR="00863EB5">
        <w:rPr>
          <w:rFonts w:ascii="Arial" w:eastAsia="Arial" w:hAnsi="Arial" w:cs="Arial"/>
          <w:spacing w:val="-1"/>
        </w:rPr>
        <w:t>i</w:t>
      </w:r>
      <w:r w:rsidR="00863EB5">
        <w:rPr>
          <w:rFonts w:ascii="Arial" w:eastAsia="Arial" w:hAnsi="Arial" w:cs="Arial"/>
        </w:rPr>
        <w:t>n</w:t>
      </w:r>
      <w:r w:rsidR="00863EB5">
        <w:rPr>
          <w:rFonts w:ascii="Arial" w:eastAsia="Arial" w:hAnsi="Arial" w:cs="Arial"/>
          <w:spacing w:val="-1"/>
        </w:rPr>
        <w:t>i</w:t>
      </w:r>
      <w:r w:rsidR="00863EB5">
        <w:rPr>
          <w:rFonts w:ascii="Arial" w:eastAsia="Arial" w:hAnsi="Arial" w:cs="Arial"/>
        </w:rPr>
        <w:t>ng</w:t>
      </w:r>
      <w:r w:rsidR="00863EB5">
        <w:rPr>
          <w:rFonts w:ascii="Arial" w:eastAsia="Arial" w:hAnsi="Arial" w:cs="Arial"/>
          <w:spacing w:val="5"/>
        </w:rPr>
        <w:t xml:space="preserve"> </w:t>
      </w:r>
      <w:r w:rsidR="00863EB5">
        <w:rPr>
          <w:rFonts w:ascii="Arial" w:eastAsia="Arial" w:hAnsi="Arial" w:cs="Arial"/>
        </w:rPr>
        <w:t>and</w:t>
      </w:r>
      <w:r w:rsidR="00863EB5">
        <w:rPr>
          <w:rFonts w:ascii="Arial" w:eastAsia="Arial" w:hAnsi="Arial" w:cs="Arial"/>
          <w:spacing w:val="2"/>
        </w:rPr>
        <w:t xml:space="preserve"> </w:t>
      </w:r>
      <w:r w:rsidR="00863EB5">
        <w:rPr>
          <w:rFonts w:ascii="Arial" w:eastAsia="Arial" w:hAnsi="Arial" w:cs="Arial"/>
        </w:rPr>
        <w:t>any a</w:t>
      </w:r>
      <w:r w:rsidR="00863EB5">
        <w:rPr>
          <w:rFonts w:ascii="Arial" w:eastAsia="Arial" w:hAnsi="Arial" w:cs="Arial"/>
          <w:spacing w:val="-3"/>
        </w:rPr>
        <w:t>d</w:t>
      </w:r>
      <w:r w:rsidR="00863EB5">
        <w:rPr>
          <w:rFonts w:ascii="Arial" w:eastAsia="Arial" w:hAnsi="Arial" w:cs="Arial"/>
        </w:rPr>
        <w:t>d</w:t>
      </w:r>
      <w:r w:rsidR="00863EB5">
        <w:rPr>
          <w:rFonts w:ascii="Arial" w:eastAsia="Arial" w:hAnsi="Arial" w:cs="Arial"/>
          <w:spacing w:val="-1"/>
        </w:rPr>
        <w:t>i</w:t>
      </w:r>
      <w:r w:rsidR="00863EB5">
        <w:rPr>
          <w:rFonts w:ascii="Arial" w:eastAsia="Arial" w:hAnsi="Arial" w:cs="Arial"/>
          <w:spacing w:val="1"/>
        </w:rPr>
        <w:t>t</w:t>
      </w:r>
      <w:r w:rsidR="00863EB5">
        <w:rPr>
          <w:rFonts w:ascii="Arial" w:eastAsia="Arial" w:hAnsi="Arial" w:cs="Arial"/>
          <w:spacing w:val="-1"/>
        </w:rPr>
        <w:t>i</w:t>
      </w:r>
      <w:r w:rsidR="00863EB5">
        <w:rPr>
          <w:rFonts w:ascii="Arial" w:eastAsia="Arial" w:hAnsi="Arial" w:cs="Arial"/>
        </w:rPr>
        <w:t>onal</w:t>
      </w:r>
      <w:r w:rsidR="00863EB5">
        <w:rPr>
          <w:rFonts w:ascii="Arial" w:eastAsia="Arial" w:hAnsi="Arial" w:cs="Arial"/>
          <w:spacing w:val="2"/>
        </w:rPr>
        <w:t xml:space="preserve"> </w:t>
      </w:r>
      <w:r w:rsidR="00863EB5">
        <w:rPr>
          <w:rFonts w:ascii="Arial" w:eastAsia="Arial" w:hAnsi="Arial" w:cs="Arial"/>
          <w:spacing w:val="1"/>
        </w:rPr>
        <w:t>tr</w:t>
      </w:r>
      <w:r w:rsidR="00863EB5">
        <w:rPr>
          <w:rFonts w:ascii="Arial" w:eastAsia="Arial" w:hAnsi="Arial" w:cs="Arial"/>
        </w:rPr>
        <w:t>a</w:t>
      </w:r>
      <w:r w:rsidR="00863EB5">
        <w:rPr>
          <w:rFonts w:ascii="Arial" w:eastAsia="Arial" w:hAnsi="Arial" w:cs="Arial"/>
          <w:spacing w:val="-1"/>
        </w:rPr>
        <w:t>i</w:t>
      </w:r>
      <w:r w:rsidR="00863EB5">
        <w:rPr>
          <w:rFonts w:ascii="Arial" w:eastAsia="Arial" w:hAnsi="Arial" w:cs="Arial"/>
        </w:rPr>
        <w:t>n</w:t>
      </w:r>
      <w:r w:rsidR="00863EB5">
        <w:rPr>
          <w:rFonts w:ascii="Arial" w:eastAsia="Arial" w:hAnsi="Arial" w:cs="Arial"/>
          <w:spacing w:val="-1"/>
        </w:rPr>
        <w:t>i</w:t>
      </w:r>
      <w:r w:rsidR="00863EB5">
        <w:rPr>
          <w:rFonts w:ascii="Arial" w:eastAsia="Arial" w:hAnsi="Arial" w:cs="Arial"/>
        </w:rPr>
        <w:t>ng</w:t>
      </w:r>
      <w:r w:rsidR="00863EB5">
        <w:rPr>
          <w:rFonts w:ascii="Arial" w:eastAsia="Arial" w:hAnsi="Arial" w:cs="Arial"/>
          <w:spacing w:val="5"/>
        </w:rPr>
        <w:t xml:space="preserve"> </w:t>
      </w:r>
      <w:r w:rsidR="00863EB5">
        <w:rPr>
          <w:rFonts w:ascii="Arial" w:eastAsia="Arial" w:hAnsi="Arial" w:cs="Arial"/>
        </w:rPr>
        <w:t xml:space="preserve">as </w:t>
      </w:r>
      <w:r w:rsidR="00863EB5">
        <w:rPr>
          <w:rFonts w:ascii="Arial" w:eastAsia="Arial" w:hAnsi="Arial" w:cs="Arial"/>
          <w:spacing w:val="1"/>
        </w:rPr>
        <w:t>m</w:t>
      </w:r>
      <w:r w:rsidR="00863EB5">
        <w:rPr>
          <w:rFonts w:ascii="Arial" w:eastAsia="Arial" w:hAnsi="Arial" w:cs="Arial"/>
        </w:rPr>
        <w:t>ay be</w:t>
      </w:r>
      <w:r w:rsidR="00863EB5">
        <w:rPr>
          <w:rFonts w:ascii="Arial" w:eastAsia="Arial" w:hAnsi="Arial" w:cs="Arial"/>
          <w:spacing w:val="2"/>
        </w:rPr>
        <w:t xml:space="preserve"> </w:t>
      </w:r>
      <w:r w:rsidR="00863EB5">
        <w:rPr>
          <w:rFonts w:ascii="Arial" w:eastAsia="Arial" w:hAnsi="Arial" w:cs="Arial"/>
        </w:rPr>
        <w:t>necessa</w:t>
      </w:r>
      <w:r w:rsidR="00863EB5">
        <w:rPr>
          <w:rFonts w:ascii="Arial" w:eastAsia="Arial" w:hAnsi="Arial" w:cs="Arial"/>
          <w:spacing w:val="1"/>
        </w:rPr>
        <w:t>r</w:t>
      </w:r>
      <w:r w:rsidR="00863EB5">
        <w:rPr>
          <w:rFonts w:ascii="Arial" w:eastAsia="Arial" w:hAnsi="Arial" w:cs="Arial"/>
        </w:rPr>
        <w:t xml:space="preserve">y </w:t>
      </w:r>
      <w:r w:rsidR="00863EB5">
        <w:rPr>
          <w:rFonts w:ascii="Arial" w:eastAsia="Arial" w:hAnsi="Arial" w:cs="Arial"/>
          <w:spacing w:val="1"/>
        </w:rPr>
        <w:t>t</w:t>
      </w:r>
      <w:r w:rsidR="00863EB5">
        <w:rPr>
          <w:rFonts w:ascii="Arial" w:eastAsia="Arial" w:hAnsi="Arial" w:cs="Arial"/>
        </w:rPr>
        <w:t>o</w:t>
      </w:r>
      <w:r w:rsidR="00863EB5">
        <w:rPr>
          <w:rFonts w:ascii="Arial" w:eastAsia="Arial" w:hAnsi="Arial" w:cs="Arial"/>
          <w:spacing w:val="2"/>
        </w:rPr>
        <w:t xml:space="preserve"> </w:t>
      </w:r>
      <w:r w:rsidR="00863EB5">
        <w:rPr>
          <w:rFonts w:ascii="Arial" w:eastAsia="Arial" w:hAnsi="Arial" w:cs="Arial"/>
          <w:spacing w:val="1"/>
        </w:rPr>
        <w:t>m</w:t>
      </w:r>
      <w:r w:rsidR="00863EB5">
        <w:rPr>
          <w:rFonts w:ascii="Arial" w:eastAsia="Arial" w:hAnsi="Arial" w:cs="Arial"/>
        </w:rPr>
        <w:t>e</w:t>
      </w:r>
      <w:r w:rsidR="00863EB5">
        <w:rPr>
          <w:rFonts w:ascii="Arial" w:eastAsia="Arial" w:hAnsi="Arial" w:cs="Arial"/>
          <w:spacing w:val="-3"/>
        </w:rPr>
        <w:t>e</w:t>
      </w:r>
      <w:r w:rsidR="00863EB5">
        <w:rPr>
          <w:rFonts w:ascii="Arial" w:eastAsia="Arial" w:hAnsi="Arial" w:cs="Arial"/>
        </w:rPr>
        <w:t xml:space="preserve">t </w:t>
      </w:r>
      <w:r w:rsidR="00863EB5">
        <w:rPr>
          <w:rFonts w:ascii="Arial" w:eastAsia="Arial" w:hAnsi="Arial" w:cs="Arial"/>
          <w:spacing w:val="1"/>
        </w:rPr>
        <w:t>t</w:t>
      </w:r>
      <w:r w:rsidR="00863EB5">
        <w:rPr>
          <w:rFonts w:ascii="Arial" w:eastAsia="Arial" w:hAnsi="Arial" w:cs="Arial"/>
        </w:rPr>
        <w:t>he</w:t>
      </w:r>
      <w:r w:rsidR="00863EB5">
        <w:rPr>
          <w:rFonts w:ascii="Arial" w:eastAsia="Arial" w:hAnsi="Arial" w:cs="Arial"/>
          <w:spacing w:val="-2"/>
        </w:rPr>
        <w:t xml:space="preserve"> </w:t>
      </w:r>
      <w:r w:rsidR="00863EB5">
        <w:rPr>
          <w:rFonts w:ascii="Arial" w:eastAsia="Arial" w:hAnsi="Arial" w:cs="Arial"/>
          <w:spacing w:val="1"/>
        </w:rPr>
        <w:t>r</w:t>
      </w:r>
      <w:r w:rsidR="00863EB5">
        <w:rPr>
          <w:rFonts w:ascii="Arial" w:eastAsia="Arial" w:hAnsi="Arial" w:cs="Arial"/>
          <w:spacing w:val="-3"/>
        </w:rPr>
        <w:t>e</w:t>
      </w:r>
      <w:r w:rsidR="00863EB5">
        <w:rPr>
          <w:rFonts w:ascii="Arial" w:eastAsia="Arial" w:hAnsi="Arial" w:cs="Arial"/>
          <w:spacing w:val="2"/>
        </w:rPr>
        <w:t>q</w:t>
      </w:r>
      <w:r w:rsidR="00863EB5">
        <w:rPr>
          <w:rFonts w:ascii="Arial" w:eastAsia="Arial" w:hAnsi="Arial" w:cs="Arial"/>
        </w:rPr>
        <w:t>u</w:t>
      </w:r>
      <w:r w:rsidR="00863EB5">
        <w:rPr>
          <w:rFonts w:ascii="Arial" w:eastAsia="Arial" w:hAnsi="Arial" w:cs="Arial"/>
          <w:spacing w:val="-1"/>
        </w:rPr>
        <w:t>i</w:t>
      </w:r>
      <w:r w:rsidR="00863EB5">
        <w:rPr>
          <w:rFonts w:ascii="Arial" w:eastAsia="Arial" w:hAnsi="Arial" w:cs="Arial"/>
          <w:spacing w:val="1"/>
        </w:rPr>
        <w:t>r</w:t>
      </w:r>
      <w:r w:rsidR="00863EB5">
        <w:rPr>
          <w:rFonts w:ascii="Arial" w:eastAsia="Arial" w:hAnsi="Arial" w:cs="Arial"/>
        </w:rPr>
        <w:t>ed</w:t>
      </w:r>
      <w:r w:rsidR="00863EB5">
        <w:rPr>
          <w:rFonts w:ascii="Arial" w:eastAsia="Arial" w:hAnsi="Arial" w:cs="Arial"/>
          <w:spacing w:val="1"/>
        </w:rPr>
        <w:t xml:space="preserve"> </w:t>
      </w:r>
      <w:r w:rsidR="00863EB5">
        <w:rPr>
          <w:rFonts w:ascii="Arial" w:eastAsia="Arial" w:hAnsi="Arial" w:cs="Arial"/>
          <w:spacing w:val="-2"/>
        </w:rPr>
        <w:t>s</w:t>
      </w:r>
      <w:r w:rsidR="00863EB5">
        <w:rPr>
          <w:rFonts w:ascii="Arial" w:eastAsia="Arial" w:hAnsi="Arial" w:cs="Arial"/>
          <w:spacing w:val="1"/>
        </w:rPr>
        <w:t>t</w:t>
      </w:r>
      <w:r w:rsidR="00863EB5">
        <w:rPr>
          <w:rFonts w:ascii="Arial" w:eastAsia="Arial" w:hAnsi="Arial" w:cs="Arial"/>
        </w:rPr>
        <w:t>and</w:t>
      </w:r>
      <w:r w:rsidR="00863EB5">
        <w:rPr>
          <w:rFonts w:ascii="Arial" w:eastAsia="Arial" w:hAnsi="Arial" w:cs="Arial"/>
          <w:spacing w:val="-3"/>
        </w:rPr>
        <w:t>a</w:t>
      </w:r>
      <w:r w:rsidR="00863EB5">
        <w:rPr>
          <w:rFonts w:ascii="Arial" w:eastAsia="Arial" w:hAnsi="Arial" w:cs="Arial"/>
          <w:spacing w:val="1"/>
        </w:rPr>
        <w:t>r</w:t>
      </w:r>
      <w:r w:rsidR="00863EB5">
        <w:rPr>
          <w:rFonts w:ascii="Arial" w:eastAsia="Arial" w:hAnsi="Arial" w:cs="Arial"/>
        </w:rPr>
        <w:t>ds</w:t>
      </w:r>
      <w:r w:rsidR="00863EB5">
        <w:rPr>
          <w:rFonts w:ascii="Arial" w:eastAsia="Arial" w:hAnsi="Arial" w:cs="Arial"/>
          <w:spacing w:val="1"/>
        </w:rPr>
        <w:t xml:space="preserve"> </w:t>
      </w:r>
      <w:r w:rsidR="00863EB5">
        <w:rPr>
          <w:rFonts w:ascii="Arial" w:eastAsia="Arial" w:hAnsi="Arial" w:cs="Arial"/>
          <w:spacing w:val="-3"/>
        </w:rPr>
        <w:t>o</w:t>
      </w:r>
      <w:r w:rsidR="00863EB5">
        <w:rPr>
          <w:rFonts w:ascii="Arial" w:eastAsia="Arial" w:hAnsi="Arial" w:cs="Arial"/>
        </w:rPr>
        <w:t xml:space="preserve">f </w:t>
      </w:r>
      <w:r w:rsidR="00863EB5">
        <w:rPr>
          <w:rFonts w:ascii="Arial" w:eastAsia="Arial" w:hAnsi="Arial" w:cs="Arial"/>
          <w:spacing w:val="1"/>
        </w:rPr>
        <w:t>c</w:t>
      </w:r>
      <w:r w:rsidR="00863EB5">
        <w:rPr>
          <w:rFonts w:ascii="Arial" w:eastAsia="Arial" w:hAnsi="Arial" w:cs="Arial"/>
        </w:rPr>
        <w:t>o</w:t>
      </w:r>
      <w:r w:rsidR="00863EB5">
        <w:rPr>
          <w:rFonts w:ascii="Arial" w:eastAsia="Arial" w:hAnsi="Arial" w:cs="Arial"/>
          <w:spacing w:val="1"/>
        </w:rPr>
        <w:t>m</w:t>
      </w:r>
      <w:r w:rsidR="00863EB5">
        <w:rPr>
          <w:rFonts w:ascii="Arial" w:eastAsia="Arial" w:hAnsi="Arial" w:cs="Arial"/>
        </w:rPr>
        <w:t>p</w:t>
      </w:r>
      <w:r w:rsidR="00863EB5">
        <w:rPr>
          <w:rFonts w:ascii="Arial" w:eastAsia="Arial" w:hAnsi="Arial" w:cs="Arial"/>
          <w:spacing w:val="-3"/>
        </w:rPr>
        <w:t>e</w:t>
      </w:r>
      <w:r w:rsidR="00863EB5">
        <w:rPr>
          <w:rFonts w:ascii="Arial" w:eastAsia="Arial" w:hAnsi="Arial" w:cs="Arial"/>
          <w:spacing w:val="1"/>
        </w:rPr>
        <w:t>t</w:t>
      </w:r>
      <w:r w:rsidR="00863EB5">
        <w:rPr>
          <w:rFonts w:ascii="Arial" w:eastAsia="Arial" w:hAnsi="Arial" w:cs="Arial"/>
        </w:rPr>
        <w:t>ence</w:t>
      </w:r>
      <w:r w:rsidR="00863EB5">
        <w:rPr>
          <w:rFonts w:ascii="Arial" w:eastAsia="Arial" w:hAnsi="Arial" w:cs="Arial"/>
          <w:spacing w:val="-4"/>
        </w:rPr>
        <w:t xml:space="preserve"> </w:t>
      </w:r>
      <w:r w:rsidR="00863EB5">
        <w:rPr>
          <w:rFonts w:ascii="Arial" w:eastAsia="Arial" w:hAnsi="Arial" w:cs="Arial"/>
          <w:spacing w:val="3"/>
        </w:rPr>
        <w:t>f</w:t>
      </w:r>
      <w:r w:rsidR="00863EB5">
        <w:rPr>
          <w:rFonts w:ascii="Arial" w:eastAsia="Arial" w:hAnsi="Arial" w:cs="Arial"/>
          <w:spacing w:val="-3"/>
        </w:rPr>
        <w:t>o</w:t>
      </w:r>
      <w:r w:rsidR="00863EB5">
        <w:rPr>
          <w:rFonts w:ascii="Arial" w:eastAsia="Arial" w:hAnsi="Arial" w:cs="Arial"/>
        </w:rPr>
        <w:t>r</w:t>
      </w:r>
      <w:r w:rsidR="00863EB5">
        <w:rPr>
          <w:rFonts w:ascii="Arial" w:eastAsia="Arial" w:hAnsi="Arial" w:cs="Arial"/>
          <w:spacing w:val="2"/>
        </w:rPr>
        <w:t xml:space="preserve"> </w:t>
      </w:r>
      <w:r w:rsidR="00863EB5">
        <w:rPr>
          <w:rFonts w:ascii="Arial" w:eastAsia="Arial" w:hAnsi="Arial" w:cs="Arial"/>
        </w:rPr>
        <w:t>a</w:t>
      </w:r>
      <w:r w:rsidR="00863EB5">
        <w:rPr>
          <w:rFonts w:ascii="Arial" w:eastAsia="Arial" w:hAnsi="Arial" w:cs="Arial"/>
          <w:spacing w:val="-2"/>
        </w:rPr>
        <w:t xml:space="preserve"> </w:t>
      </w:r>
      <w:r w:rsidR="00863EB5">
        <w:rPr>
          <w:rFonts w:ascii="Arial" w:eastAsia="Arial" w:hAnsi="Arial" w:cs="Arial"/>
          <w:spacing w:val="-3"/>
        </w:rPr>
        <w:t>V</w:t>
      </w:r>
      <w:r w:rsidR="00863EB5">
        <w:rPr>
          <w:rFonts w:ascii="Arial" w:eastAsia="Arial" w:hAnsi="Arial" w:cs="Arial"/>
          <w:spacing w:val="2"/>
        </w:rPr>
        <w:t>T</w:t>
      </w:r>
      <w:r w:rsidR="00863EB5">
        <w:rPr>
          <w:rFonts w:ascii="Arial" w:eastAsia="Arial" w:hAnsi="Arial" w:cs="Arial"/>
        </w:rPr>
        <w:t>S</w:t>
      </w:r>
      <w:r w:rsidR="00863EB5">
        <w:rPr>
          <w:rFonts w:ascii="Arial" w:eastAsia="Arial" w:hAnsi="Arial" w:cs="Arial"/>
          <w:spacing w:val="-2"/>
        </w:rPr>
        <w:t xml:space="preserve"> </w:t>
      </w:r>
      <w:r w:rsidR="00863EB5">
        <w:rPr>
          <w:rFonts w:ascii="Arial" w:eastAsia="Arial" w:hAnsi="Arial" w:cs="Arial"/>
          <w:spacing w:val="-1"/>
        </w:rPr>
        <w:t>S</w:t>
      </w:r>
      <w:r w:rsidR="00863EB5">
        <w:rPr>
          <w:rFonts w:ascii="Arial" w:eastAsia="Arial" w:hAnsi="Arial" w:cs="Arial"/>
        </w:rPr>
        <w:t>upe</w:t>
      </w:r>
      <w:r w:rsidR="00863EB5">
        <w:rPr>
          <w:rFonts w:ascii="Arial" w:eastAsia="Arial" w:hAnsi="Arial" w:cs="Arial"/>
          <w:spacing w:val="1"/>
        </w:rPr>
        <w:t>r</w:t>
      </w:r>
      <w:r w:rsidR="00863EB5">
        <w:rPr>
          <w:rFonts w:ascii="Arial" w:eastAsia="Arial" w:hAnsi="Arial" w:cs="Arial"/>
          <w:spacing w:val="-2"/>
        </w:rPr>
        <w:t>v</w:t>
      </w:r>
      <w:r w:rsidR="00863EB5">
        <w:rPr>
          <w:rFonts w:ascii="Arial" w:eastAsia="Arial" w:hAnsi="Arial" w:cs="Arial"/>
          <w:spacing w:val="-1"/>
        </w:rPr>
        <w:t>i</w:t>
      </w:r>
      <w:r w:rsidR="00863EB5">
        <w:rPr>
          <w:rFonts w:ascii="Arial" w:eastAsia="Arial" w:hAnsi="Arial" w:cs="Arial"/>
        </w:rPr>
        <w:t>so</w:t>
      </w:r>
      <w:r w:rsidR="00863EB5">
        <w:rPr>
          <w:rFonts w:ascii="Arial" w:eastAsia="Arial" w:hAnsi="Arial" w:cs="Arial"/>
          <w:spacing w:val="2"/>
        </w:rPr>
        <w:t>r</w:t>
      </w:r>
      <w:r w:rsidR="00863EB5">
        <w:rPr>
          <w:rFonts w:ascii="Arial" w:eastAsia="Arial" w:hAnsi="Arial" w:cs="Arial"/>
          <w:spacing w:val="1"/>
        </w:rPr>
        <w:t>/</w:t>
      </w:r>
      <w:r w:rsidR="00863EB5">
        <w:rPr>
          <w:rFonts w:ascii="Arial" w:eastAsia="Arial" w:hAnsi="Arial" w:cs="Arial"/>
          <w:spacing w:val="-4"/>
          <w:highlight w:val="cyan"/>
        </w:rPr>
        <w:t>M</w:t>
      </w:r>
      <w:r w:rsidR="00863EB5">
        <w:rPr>
          <w:rFonts w:ascii="Arial" w:eastAsia="Arial" w:hAnsi="Arial" w:cs="Arial"/>
          <w:highlight w:val="cyan"/>
        </w:rPr>
        <w:t>ana</w:t>
      </w:r>
      <w:r w:rsidR="00863EB5">
        <w:rPr>
          <w:rFonts w:ascii="Arial" w:eastAsia="Arial" w:hAnsi="Arial" w:cs="Arial"/>
          <w:spacing w:val="2"/>
          <w:highlight w:val="cyan"/>
        </w:rPr>
        <w:t>g</w:t>
      </w:r>
      <w:r w:rsidR="00863EB5">
        <w:rPr>
          <w:rFonts w:ascii="Arial" w:eastAsia="Arial" w:hAnsi="Arial" w:cs="Arial"/>
          <w:highlight w:val="cyan"/>
        </w:rPr>
        <w:t>e</w:t>
      </w:r>
      <w:r w:rsidR="00863EB5">
        <w:rPr>
          <w:rFonts w:ascii="Arial" w:eastAsia="Arial" w:hAnsi="Arial" w:cs="Arial"/>
          <w:spacing w:val="1"/>
          <w:highlight w:val="cyan"/>
        </w:rPr>
        <w:t>r</w:t>
      </w:r>
      <w:r w:rsidR="00863EB5">
        <w:rPr>
          <w:rFonts w:ascii="Arial" w:eastAsia="Arial" w:hAnsi="Arial" w:cs="Arial"/>
        </w:rPr>
        <w:t>.</w:t>
      </w:r>
    </w:p>
    <w:p w:rsidR="000A5570" w:rsidRDefault="000A5570">
      <w:pPr>
        <w:spacing w:before="1" w:after="0" w:line="120" w:lineRule="exact"/>
        <w:rPr>
          <w:sz w:val="12"/>
          <w:szCs w:val="12"/>
        </w:rPr>
      </w:pPr>
    </w:p>
    <w:p w:rsidR="000A5570" w:rsidRDefault="00071E95">
      <w:pPr>
        <w:spacing w:after="0" w:line="240" w:lineRule="auto"/>
        <w:ind w:left="298" w:right="6396"/>
        <w:jc w:val="both"/>
        <w:rPr>
          <w:rFonts w:ascii="Arial" w:eastAsia="Arial" w:hAnsi="Arial" w:cs="Arial"/>
        </w:rPr>
      </w:pPr>
      <w:r>
        <w:pict>
          <v:group id="_x0000_s1376" style="position:absolute;left:0;text-align:left;margin-left:62.3pt;margin-top:.1pt;width:.1pt;height:18.6pt;z-index:-251655680;mso-position-horizontal-relative:page" coordorigin="1246,2" coordsize="2,372">
            <v:shape id="_x0000_s1377" style="position:absolute;left:1246;top:2;width:2;height:372" coordorigin="1246,2" coordsize="0,372" path="m1246,2r,372e" filled="f" strokeweight=".82pt">
              <v:path arrowok="t"/>
            </v:shape>
            <w10:wrap anchorx="page"/>
          </v:group>
        </w:pict>
      </w:r>
      <w:r w:rsidR="00863EB5">
        <w:rPr>
          <w:rFonts w:ascii="Arial" w:eastAsia="Arial" w:hAnsi="Arial" w:cs="Arial"/>
          <w:strike/>
          <w:color w:val="818181"/>
        </w:rPr>
        <w:t>4</w:t>
      </w:r>
      <w:r w:rsidR="00863EB5">
        <w:rPr>
          <w:rFonts w:ascii="Arial" w:eastAsia="Arial" w:hAnsi="Arial" w:cs="Arial"/>
          <w:strike/>
          <w:color w:val="818181"/>
          <w:spacing w:val="1"/>
        </w:rPr>
        <w:t>.</w:t>
      </w:r>
      <w:r w:rsidR="00863EB5">
        <w:rPr>
          <w:rFonts w:ascii="Arial" w:eastAsia="Arial" w:hAnsi="Arial" w:cs="Arial"/>
          <w:strike/>
          <w:color w:val="818181"/>
        </w:rPr>
        <w:t>2</w:t>
      </w:r>
      <w:r w:rsidR="00863EB5">
        <w:rPr>
          <w:rFonts w:ascii="Arial" w:eastAsia="Arial" w:hAnsi="Arial" w:cs="Arial"/>
          <w:strike/>
          <w:color w:val="818181"/>
          <w:spacing w:val="1"/>
        </w:rPr>
        <w:t>.</w:t>
      </w:r>
      <w:r w:rsidR="00863EB5">
        <w:rPr>
          <w:rFonts w:ascii="Arial" w:eastAsia="Arial" w:hAnsi="Arial" w:cs="Arial"/>
          <w:strike/>
          <w:color w:val="818181"/>
        </w:rPr>
        <w:t>1</w:t>
      </w:r>
      <w:r w:rsidR="00863EB5">
        <w:rPr>
          <w:rFonts w:ascii="Arial" w:eastAsia="Arial" w:hAnsi="Arial" w:cs="Arial"/>
          <w:color w:val="818181"/>
          <w:spacing w:val="-3"/>
          <w:u w:val="single" w:color="818181"/>
        </w:rPr>
        <w:t>6</w:t>
      </w:r>
      <w:r w:rsidR="00863EB5">
        <w:rPr>
          <w:rFonts w:ascii="Arial" w:eastAsia="Arial" w:hAnsi="Arial" w:cs="Arial"/>
          <w:color w:val="818181"/>
          <w:spacing w:val="1"/>
          <w:u w:val="single" w:color="818181"/>
        </w:rPr>
        <w:t>.</w:t>
      </w:r>
      <w:r w:rsidR="00863EB5">
        <w:rPr>
          <w:rFonts w:ascii="Arial" w:eastAsia="Arial" w:hAnsi="Arial" w:cs="Arial"/>
          <w:color w:val="818181"/>
          <w:u w:val="single" w:color="818181"/>
        </w:rPr>
        <w:t>2</w:t>
      </w:r>
      <w:r w:rsidR="00863EB5">
        <w:rPr>
          <w:rFonts w:ascii="Arial" w:eastAsia="Arial" w:hAnsi="Arial" w:cs="Arial"/>
          <w:color w:val="818181"/>
          <w:spacing w:val="1"/>
          <w:u w:val="single" w:color="818181"/>
        </w:rPr>
        <w:t>.</w:t>
      </w:r>
      <w:r w:rsidR="00863EB5">
        <w:rPr>
          <w:rFonts w:ascii="Arial" w:eastAsia="Arial" w:hAnsi="Arial" w:cs="Arial"/>
          <w:color w:val="818181"/>
          <w:spacing w:val="9"/>
          <w:u w:val="single" w:color="818181"/>
        </w:rPr>
        <w:t>1</w:t>
      </w:r>
      <w:r w:rsidR="00863EB5">
        <w:rPr>
          <w:rFonts w:ascii="Arial" w:eastAsia="Arial" w:hAnsi="Arial" w:cs="Arial"/>
          <w:color w:val="000000"/>
          <w:spacing w:val="-1"/>
        </w:rPr>
        <w:t>A</w:t>
      </w:r>
      <w:r w:rsidR="00863EB5">
        <w:rPr>
          <w:rFonts w:ascii="Arial" w:eastAsia="Arial" w:hAnsi="Arial" w:cs="Arial"/>
          <w:color w:val="000000"/>
        </w:rPr>
        <w:t>p</w:t>
      </w:r>
      <w:r w:rsidR="00863EB5">
        <w:rPr>
          <w:rFonts w:ascii="Arial" w:eastAsia="Arial" w:hAnsi="Arial" w:cs="Arial"/>
          <w:color w:val="000000"/>
          <w:spacing w:val="1"/>
        </w:rPr>
        <w:t>t</w:t>
      </w:r>
      <w:r w:rsidR="00863EB5">
        <w:rPr>
          <w:rFonts w:ascii="Arial" w:eastAsia="Arial" w:hAnsi="Arial" w:cs="Arial"/>
          <w:color w:val="000000"/>
          <w:spacing w:val="-1"/>
        </w:rPr>
        <w:t>i</w:t>
      </w:r>
      <w:r w:rsidR="00863EB5">
        <w:rPr>
          <w:rFonts w:ascii="Arial" w:eastAsia="Arial" w:hAnsi="Arial" w:cs="Arial"/>
          <w:color w:val="000000"/>
          <w:spacing w:val="1"/>
        </w:rPr>
        <w:t>t</w:t>
      </w:r>
      <w:r w:rsidR="00863EB5">
        <w:rPr>
          <w:rFonts w:ascii="Arial" w:eastAsia="Arial" w:hAnsi="Arial" w:cs="Arial"/>
          <w:color w:val="000000"/>
        </w:rPr>
        <w:t>ude</w:t>
      </w:r>
      <w:r w:rsidR="00863EB5">
        <w:rPr>
          <w:rFonts w:ascii="Arial" w:eastAsia="Arial" w:hAnsi="Arial" w:cs="Arial"/>
          <w:color w:val="000000"/>
          <w:spacing w:val="1"/>
        </w:rPr>
        <w:t xml:space="preserve"> </w:t>
      </w:r>
      <w:r w:rsidR="00863EB5">
        <w:rPr>
          <w:rFonts w:ascii="Arial" w:eastAsia="Arial" w:hAnsi="Arial" w:cs="Arial"/>
          <w:color w:val="000000"/>
          <w:spacing w:val="-1"/>
        </w:rPr>
        <w:t>A</w:t>
      </w:r>
      <w:r w:rsidR="00863EB5">
        <w:rPr>
          <w:rFonts w:ascii="Arial" w:eastAsia="Arial" w:hAnsi="Arial" w:cs="Arial"/>
          <w:color w:val="000000"/>
        </w:rPr>
        <w:t>sse</w:t>
      </w:r>
      <w:r w:rsidR="00863EB5">
        <w:rPr>
          <w:rFonts w:ascii="Arial" w:eastAsia="Arial" w:hAnsi="Arial" w:cs="Arial"/>
          <w:color w:val="000000"/>
          <w:spacing w:val="-2"/>
        </w:rPr>
        <w:t>s</w:t>
      </w:r>
      <w:r w:rsidR="00863EB5">
        <w:rPr>
          <w:rFonts w:ascii="Arial" w:eastAsia="Arial" w:hAnsi="Arial" w:cs="Arial"/>
          <w:color w:val="000000"/>
        </w:rPr>
        <w:t>s</w:t>
      </w:r>
      <w:r w:rsidR="00863EB5">
        <w:rPr>
          <w:rFonts w:ascii="Arial" w:eastAsia="Arial" w:hAnsi="Arial" w:cs="Arial"/>
          <w:color w:val="000000"/>
          <w:spacing w:val="1"/>
        </w:rPr>
        <w:t>m</w:t>
      </w:r>
      <w:r w:rsidR="00863EB5">
        <w:rPr>
          <w:rFonts w:ascii="Arial" w:eastAsia="Arial" w:hAnsi="Arial" w:cs="Arial"/>
          <w:color w:val="000000"/>
        </w:rPr>
        <w:t>e</w:t>
      </w:r>
      <w:r w:rsidR="00863EB5">
        <w:rPr>
          <w:rFonts w:ascii="Arial" w:eastAsia="Arial" w:hAnsi="Arial" w:cs="Arial"/>
          <w:color w:val="000000"/>
          <w:spacing w:val="-3"/>
        </w:rPr>
        <w:t>n</w:t>
      </w:r>
      <w:r w:rsidR="00863EB5">
        <w:rPr>
          <w:rFonts w:ascii="Arial" w:eastAsia="Arial" w:hAnsi="Arial" w:cs="Arial"/>
          <w:color w:val="000000"/>
        </w:rPr>
        <w:t>t</w:t>
      </w:r>
    </w:p>
    <w:p w:rsidR="000A5570" w:rsidRDefault="000A5570">
      <w:pPr>
        <w:spacing w:before="9" w:after="0" w:line="110" w:lineRule="exact"/>
        <w:rPr>
          <w:sz w:val="11"/>
          <w:szCs w:val="11"/>
        </w:rPr>
      </w:pPr>
    </w:p>
    <w:p w:rsidR="000A5570" w:rsidRDefault="00863EB5">
      <w:pPr>
        <w:spacing w:after="0" w:line="240" w:lineRule="auto"/>
        <w:ind w:left="298" w:right="98"/>
        <w:jc w:val="both"/>
        <w:rPr>
          <w:rFonts w:ascii="Arial" w:eastAsia="Arial" w:hAnsi="Arial" w:cs="Arial"/>
        </w:rPr>
      </w:pPr>
      <w:r>
        <w:rPr>
          <w:rFonts w:ascii="Arial" w:eastAsia="Arial" w:hAnsi="Arial" w:cs="Arial"/>
          <w:spacing w:val="-1"/>
        </w:rPr>
        <w:t>A</w:t>
      </w:r>
      <w:r>
        <w:rPr>
          <w:rFonts w:ascii="Arial" w:eastAsia="Arial" w:hAnsi="Arial" w:cs="Arial"/>
        </w:rPr>
        <w:t>p</w:t>
      </w:r>
      <w:r>
        <w:rPr>
          <w:rFonts w:ascii="Arial" w:eastAsia="Arial" w:hAnsi="Arial" w:cs="Arial"/>
          <w:spacing w:val="1"/>
        </w:rPr>
        <w:t>t</w:t>
      </w:r>
      <w:r>
        <w:rPr>
          <w:rFonts w:ascii="Arial" w:eastAsia="Arial" w:hAnsi="Arial" w:cs="Arial"/>
          <w:spacing w:val="-1"/>
        </w:rPr>
        <w:t>i</w:t>
      </w:r>
      <w:r>
        <w:rPr>
          <w:rFonts w:ascii="Arial" w:eastAsia="Arial" w:hAnsi="Arial" w:cs="Arial"/>
          <w:spacing w:val="1"/>
        </w:rPr>
        <w:t>t</w:t>
      </w:r>
      <w:r>
        <w:rPr>
          <w:rFonts w:ascii="Arial" w:eastAsia="Arial" w:hAnsi="Arial" w:cs="Arial"/>
        </w:rPr>
        <w:t>ude</w:t>
      </w:r>
      <w:r>
        <w:rPr>
          <w:rFonts w:ascii="Arial" w:eastAsia="Arial" w:hAnsi="Arial" w:cs="Arial"/>
          <w:spacing w:val="25"/>
        </w:rPr>
        <w:t xml:space="preserve"> </w:t>
      </w:r>
      <w:r>
        <w:rPr>
          <w:rFonts w:ascii="Arial" w:eastAsia="Arial" w:hAnsi="Arial" w:cs="Arial"/>
        </w:rPr>
        <w:t>asses</w:t>
      </w:r>
      <w:r>
        <w:rPr>
          <w:rFonts w:ascii="Arial" w:eastAsia="Arial" w:hAnsi="Arial" w:cs="Arial"/>
          <w:spacing w:val="-2"/>
        </w:rPr>
        <w:t>s</w:t>
      </w:r>
      <w:r>
        <w:rPr>
          <w:rFonts w:ascii="Arial" w:eastAsia="Arial" w:hAnsi="Arial" w:cs="Arial"/>
          <w:spacing w:val="1"/>
        </w:rPr>
        <w:t>m</w:t>
      </w:r>
      <w:r>
        <w:rPr>
          <w:rFonts w:ascii="Arial" w:eastAsia="Arial" w:hAnsi="Arial" w:cs="Arial"/>
        </w:rPr>
        <w:t>en</w:t>
      </w:r>
      <w:r>
        <w:rPr>
          <w:rFonts w:ascii="Arial" w:eastAsia="Arial" w:hAnsi="Arial" w:cs="Arial"/>
          <w:spacing w:val="1"/>
        </w:rPr>
        <w:t>t</w:t>
      </w:r>
      <w:r>
        <w:rPr>
          <w:rFonts w:ascii="Arial" w:eastAsia="Arial" w:hAnsi="Arial" w:cs="Arial"/>
        </w:rPr>
        <w:t>s</w:t>
      </w:r>
      <w:r>
        <w:rPr>
          <w:rFonts w:ascii="Arial" w:eastAsia="Arial" w:hAnsi="Arial" w:cs="Arial"/>
          <w:spacing w:val="25"/>
        </w:rPr>
        <w:t xml:space="preserve"> </w:t>
      </w:r>
      <w:r>
        <w:rPr>
          <w:rFonts w:ascii="Arial" w:eastAsia="Arial" w:hAnsi="Arial" w:cs="Arial"/>
          <w:spacing w:val="-2"/>
        </w:rPr>
        <w:t>s</w:t>
      </w:r>
      <w:r>
        <w:rPr>
          <w:rFonts w:ascii="Arial" w:eastAsia="Arial" w:hAnsi="Arial" w:cs="Arial"/>
        </w:rPr>
        <w:t>hou</w:t>
      </w:r>
      <w:r>
        <w:rPr>
          <w:rFonts w:ascii="Arial" w:eastAsia="Arial" w:hAnsi="Arial" w:cs="Arial"/>
          <w:spacing w:val="-1"/>
        </w:rPr>
        <w:t>l</w:t>
      </w:r>
      <w:r>
        <w:rPr>
          <w:rFonts w:ascii="Arial" w:eastAsia="Arial" w:hAnsi="Arial" w:cs="Arial"/>
        </w:rPr>
        <w:t>d</w:t>
      </w:r>
      <w:r>
        <w:rPr>
          <w:rFonts w:ascii="Arial" w:eastAsia="Arial" w:hAnsi="Arial" w:cs="Arial"/>
          <w:spacing w:val="25"/>
        </w:rPr>
        <w:t xml:space="preserve"> </w:t>
      </w:r>
      <w:r>
        <w:rPr>
          <w:rFonts w:ascii="Arial" w:eastAsia="Arial" w:hAnsi="Arial" w:cs="Arial"/>
        </w:rPr>
        <w:t>be</w:t>
      </w:r>
      <w:r>
        <w:rPr>
          <w:rFonts w:ascii="Arial" w:eastAsia="Arial" w:hAnsi="Arial" w:cs="Arial"/>
          <w:spacing w:val="25"/>
        </w:rPr>
        <w:t xml:space="preserve"> </w:t>
      </w:r>
      <w:r>
        <w:rPr>
          <w:rFonts w:ascii="Arial" w:eastAsia="Arial" w:hAnsi="Arial" w:cs="Arial"/>
        </w:rPr>
        <w:t>ca</w:t>
      </w:r>
      <w:r>
        <w:rPr>
          <w:rFonts w:ascii="Arial" w:eastAsia="Arial" w:hAnsi="Arial" w:cs="Arial"/>
          <w:spacing w:val="1"/>
        </w:rPr>
        <w:t>rr</w:t>
      </w:r>
      <w:r>
        <w:rPr>
          <w:rFonts w:ascii="Arial" w:eastAsia="Arial" w:hAnsi="Arial" w:cs="Arial"/>
          <w:spacing w:val="-1"/>
        </w:rPr>
        <w:t>i</w:t>
      </w:r>
      <w:r>
        <w:rPr>
          <w:rFonts w:ascii="Arial" w:eastAsia="Arial" w:hAnsi="Arial" w:cs="Arial"/>
        </w:rPr>
        <w:t>ed</w:t>
      </w:r>
      <w:r>
        <w:rPr>
          <w:rFonts w:ascii="Arial" w:eastAsia="Arial" w:hAnsi="Arial" w:cs="Arial"/>
          <w:spacing w:val="25"/>
        </w:rPr>
        <w:t xml:space="preserve"> </w:t>
      </w:r>
      <w:r>
        <w:rPr>
          <w:rFonts w:ascii="Arial" w:eastAsia="Arial" w:hAnsi="Arial" w:cs="Arial"/>
        </w:rPr>
        <w:t>out</w:t>
      </w:r>
      <w:r>
        <w:rPr>
          <w:rFonts w:ascii="Arial" w:eastAsia="Arial" w:hAnsi="Arial" w:cs="Arial"/>
          <w:spacing w:val="26"/>
        </w:rPr>
        <w:t xml:space="preserve"> </w:t>
      </w:r>
      <w:r>
        <w:rPr>
          <w:rFonts w:ascii="Arial" w:eastAsia="Arial" w:hAnsi="Arial" w:cs="Arial"/>
        </w:rPr>
        <w:t>as</w:t>
      </w:r>
      <w:r>
        <w:rPr>
          <w:rFonts w:ascii="Arial" w:eastAsia="Arial" w:hAnsi="Arial" w:cs="Arial"/>
          <w:spacing w:val="28"/>
        </w:rPr>
        <w:t xml:space="preserve"> </w:t>
      </w:r>
      <w:r>
        <w:rPr>
          <w:rFonts w:ascii="Arial" w:eastAsia="Arial" w:hAnsi="Arial" w:cs="Arial"/>
        </w:rPr>
        <w:t>pa</w:t>
      </w:r>
      <w:r>
        <w:rPr>
          <w:rFonts w:ascii="Arial" w:eastAsia="Arial" w:hAnsi="Arial" w:cs="Arial"/>
          <w:spacing w:val="1"/>
        </w:rPr>
        <w:t>r</w:t>
      </w:r>
      <w:r>
        <w:rPr>
          <w:rFonts w:ascii="Arial" w:eastAsia="Arial" w:hAnsi="Arial" w:cs="Arial"/>
        </w:rPr>
        <w:t>t</w:t>
      </w:r>
      <w:r>
        <w:rPr>
          <w:rFonts w:ascii="Arial" w:eastAsia="Arial" w:hAnsi="Arial" w:cs="Arial"/>
          <w:spacing w:val="26"/>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8"/>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5"/>
        </w:rPr>
        <w:t xml:space="preserve"> </w:t>
      </w:r>
      <w:r>
        <w:rPr>
          <w:rFonts w:ascii="Arial" w:eastAsia="Arial" w:hAnsi="Arial" w:cs="Arial"/>
        </w:rPr>
        <w:t>se</w:t>
      </w:r>
      <w:r>
        <w:rPr>
          <w:rFonts w:ascii="Arial" w:eastAsia="Arial" w:hAnsi="Arial" w:cs="Arial"/>
          <w:spacing w:val="-1"/>
        </w:rPr>
        <w:t>l</w:t>
      </w:r>
      <w:r>
        <w:rPr>
          <w:rFonts w:ascii="Arial" w:eastAsia="Arial" w:hAnsi="Arial" w:cs="Arial"/>
        </w:rPr>
        <w:t>e</w:t>
      </w:r>
      <w:r>
        <w:rPr>
          <w:rFonts w:ascii="Arial" w:eastAsia="Arial" w:hAnsi="Arial" w:cs="Arial"/>
          <w:spacing w:val="-2"/>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5"/>
        </w:rPr>
        <w:t xml:space="preserve"> </w:t>
      </w:r>
      <w:r>
        <w:rPr>
          <w:rFonts w:ascii="Arial" w:eastAsia="Arial" w:hAnsi="Arial" w:cs="Arial"/>
        </w:rPr>
        <w:t>p</w:t>
      </w:r>
      <w:r>
        <w:rPr>
          <w:rFonts w:ascii="Arial" w:eastAsia="Arial" w:hAnsi="Arial" w:cs="Arial"/>
          <w:spacing w:val="1"/>
        </w:rPr>
        <w:t>r</w:t>
      </w:r>
      <w:r>
        <w:rPr>
          <w:rFonts w:ascii="Arial" w:eastAsia="Arial" w:hAnsi="Arial" w:cs="Arial"/>
        </w:rPr>
        <w:t xml:space="preserve">ocess. </w:t>
      </w:r>
      <w:r>
        <w:rPr>
          <w:rFonts w:ascii="Arial" w:eastAsia="Arial" w:hAnsi="Arial" w:cs="Arial"/>
          <w:spacing w:val="51"/>
        </w:rPr>
        <w:t xml:space="preserve"> </w:t>
      </w:r>
      <w:r>
        <w:rPr>
          <w:rFonts w:ascii="Arial" w:eastAsia="Arial" w:hAnsi="Arial" w:cs="Arial"/>
          <w:spacing w:val="-1"/>
        </w:rPr>
        <w:t>Al</w:t>
      </w:r>
      <w:r>
        <w:rPr>
          <w:rFonts w:ascii="Arial" w:eastAsia="Arial" w:hAnsi="Arial" w:cs="Arial"/>
        </w:rPr>
        <w:t>l</w:t>
      </w:r>
      <w:r>
        <w:rPr>
          <w:rFonts w:ascii="Arial" w:eastAsia="Arial" w:hAnsi="Arial" w:cs="Arial"/>
          <w:spacing w:val="24"/>
        </w:rPr>
        <w:t xml:space="preserve"> </w:t>
      </w:r>
      <w:r>
        <w:rPr>
          <w:rFonts w:ascii="Arial" w:eastAsia="Arial" w:hAnsi="Arial" w:cs="Arial"/>
        </w:rPr>
        <w:t>p</w:t>
      </w:r>
      <w:r>
        <w:rPr>
          <w:rFonts w:ascii="Arial" w:eastAsia="Arial" w:hAnsi="Arial" w:cs="Arial"/>
          <w:spacing w:val="1"/>
        </w:rPr>
        <w:t>r</w:t>
      </w:r>
      <w:r>
        <w:rPr>
          <w:rFonts w:ascii="Arial" w:eastAsia="Arial" w:hAnsi="Arial" w:cs="Arial"/>
        </w:rPr>
        <w:t>ospec</w:t>
      </w:r>
      <w:r>
        <w:rPr>
          <w:rFonts w:ascii="Arial" w:eastAsia="Arial" w:hAnsi="Arial" w:cs="Arial"/>
          <w:spacing w:val="1"/>
        </w:rPr>
        <w:t>t</w:t>
      </w:r>
      <w:r>
        <w:rPr>
          <w:rFonts w:ascii="Arial" w:eastAsia="Arial" w:hAnsi="Arial" w:cs="Arial"/>
          <w:spacing w:val="-1"/>
        </w:rPr>
        <w:t>i</w:t>
      </w:r>
      <w:r>
        <w:rPr>
          <w:rFonts w:ascii="Arial" w:eastAsia="Arial" w:hAnsi="Arial" w:cs="Arial"/>
          <w:spacing w:val="-2"/>
        </w:rPr>
        <w:t>v</w:t>
      </w:r>
      <w:r>
        <w:rPr>
          <w:rFonts w:ascii="Arial" w:eastAsia="Arial" w:hAnsi="Arial" w:cs="Arial"/>
        </w:rPr>
        <w:t>e cand</w:t>
      </w:r>
      <w:r>
        <w:rPr>
          <w:rFonts w:ascii="Arial" w:eastAsia="Arial" w:hAnsi="Arial" w:cs="Arial"/>
          <w:spacing w:val="-1"/>
        </w:rPr>
        <w:t>i</w:t>
      </w:r>
      <w:r>
        <w:rPr>
          <w:rFonts w:ascii="Arial" w:eastAsia="Arial" w:hAnsi="Arial" w:cs="Arial"/>
        </w:rPr>
        <w:t>da</w:t>
      </w:r>
      <w:r>
        <w:rPr>
          <w:rFonts w:ascii="Arial" w:eastAsia="Arial" w:hAnsi="Arial" w:cs="Arial"/>
          <w:spacing w:val="1"/>
        </w:rPr>
        <w:t>t</w:t>
      </w:r>
      <w:r>
        <w:rPr>
          <w:rFonts w:ascii="Arial" w:eastAsia="Arial" w:hAnsi="Arial" w:cs="Arial"/>
        </w:rPr>
        <w:t>es</w:t>
      </w:r>
      <w:r>
        <w:rPr>
          <w:rFonts w:ascii="Arial" w:eastAsia="Arial" w:hAnsi="Arial" w:cs="Arial"/>
          <w:spacing w:val="1"/>
        </w:rPr>
        <w:t xml:space="preserve"> </w:t>
      </w:r>
      <w:r>
        <w:rPr>
          <w:rFonts w:ascii="Arial" w:eastAsia="Arial" w:hAnsi="Arial" w:cs="Arial"/>
        </w:rPr>
        <w:t>shou</w:t>
      </w:r>
      <w:r>
        <w:rPr>
          <w:rFonts w:ascii="Arial" w:eastAsia="Arial" w:hAnsi="Arial" w:cs="Arial"/>
          <w:spacing w:val="-1"/>
        </w:rPr>
        <w:t>l</w:t>
      </w:r>
      <w:r>
        <w:rPr>
          <w:rFonts w:ascii="Arial" w:eastAsia="Arial" w:hAnsi="Arial" w:cs="Arial"/>
        </w:rPr>
        <w:t>d</w:t>
      </w:r>
      <w:r>
        <w:rPr>
          <w:rFonts w:ascii="Arial" w:eastAsia="Arial" w:hAnsi="Arial" w:cs="Arial"/>
          <w:spacing w:val="1"/>
        </w:rPr>
        <w:t xml:space="preserve"> </w:t>
      </w:r>
      <w:r>
        <w:rPr>
          <w:rFonts w:ascii="Arial" w:eastAsia="Arial" w:hAnsi="Arial" w:cs="Arial"/>
        </w:rPr>
        <w:t>be</w:t>
      </w:r>
      <w:r>
        <w:rPr>
          <w:rFonts w:ascii="Arial" w:eastAsia="Arial" w:hAnsi="Arial" w:cs="Arial"/>
          <w:spacing w:val="1"/>
        </w:rPr>
        <w:t xml:space="preserve"> </w:t>
      </w:r>
      <w:r>
        <w:rPr>
          <w:rFonts w:ascii="Arial" w:eastAsia="Arial" w:hAnsi="Arial" w:cs="Arial"/>
        </w:rPr>
        <w:t>a</w:t>
      </w:r>
      <w:r>
        <w:rPr>
          <w:rFonts w:ascii="Arial" w:eastAsia="Arial" w:hAnsi="Arial" w:cs="Arial"/>
          <w:spacing w:val="-2"/>
        </w:rPr>
        <w:t>s</w:t>
      </w:r>
      <w:r>
        <w:rPr>
          <w:rFonts w:ascii="Arial" w:eastAsia="Arial" w:hAnsi="Arial" w:cs="Arial"/>
        </w:rPr>
        <w:t>sessed,</w:t>
      </w:r>
      <w:r>
        <w:rPr>
          <w:rFonts w:ascii="Arial" w:eastAsia="Arial" w:hAnsi="Arial" w:cs="Arial"/>
          <w:spacing w:val="2"/>
        </w:rPr>
        <w:t xml:space="preserve"> </w:t>
      </w:r>
      <w:r>
        <w:rPr>
          <w:rFonts w:ascii="Arial" w:eastAsia="Arial" w:hAnsi="Arial" w:cs="Arial"/>
        </w:rPr>
        <w:t>e</w:t>
      </w:r>
      <w:r>
        <w:rPr>
          <w:rFonts w:ascii="Arial" w:eastAsia="Arial" w:hAnsi="Arial" w:cs="Arial"/>
          <w:spacing w:val="-2"/>
        </w:rPr>
        <w:t>v</w:t>
      </w:r>
      <w:r>
        <w:rPr>
          <w:rFonts w:ascii="Arial" w:eastAsia="Arial" w:hAnsi="Arial" w:cs="Arial"/>
        </w:rPr>
        <w:t>en</w:t>
      </w:r>
      <w:r>
        <w:rPr>
          <w:rFonts w:ascii="Arial" w:eastAsia="Arial" w:hAnsi="Arial" w:cs="Arial"/>
          <w:spacing w:val="1"/>
        </w:rPr>
        <w:t xml:space="preserve"> </w:t>
      </w:r>
      <w:r>
        <w:rPr>
          <w:rFonts w:ascii="Arial" w:eastAsia="Arial" w:hAnsi="Arial" w:cs="Arial"/>
          <w:spacing w:val="-4"/>
        </w:rPr>
        <w:t>i</w:t>
      </w:r>
      <w:r>
        <w:rPr>
          <w:rFonts w:ascii="Arial" w:eastAsia="Arial" w:hAnsi="Arial" w:cs="Arial"/>
        </w:rPr>
        <w:t>f</w:t>
      </w:r>
      <w:r>
        <w:rPr>
          <w:rFonts w:ascii="Arial" w:eastAsia="Arial" w:hAnsi="Arial" w:cs="Arial"/>
          <w:spacing w:val="5"/>
        </w:rPr>
        <w:t xml:space="preserve"> </w:t>
      </w:r>
      <w:r>
        <w:rPr>
          <w:rFonts w:ascii="Arial" w:eastAsia="Arial" w:hAnsi="Arial" w:cs="Arial"/>
          <w:spacing w:val="1"/>
        </w:rPr>
        <w:t>t</w:t>
      </w:r>
      <w:r>
        <w:rPr>
          <w:rFonts w:ascii="Arial" w:eastAsia="Arial" w:hAnsi="Arial" w:cs="Arial"/>
        </w:rPr>
        <w:t>hey</w:t>
      </w:r>
      <w:r>
        <w:rPr>
          <w:rFonts w:ascii="Arial" w:eastAsia="Arial" w:hAnsi="Arial" w:cs="Arial"/>
          <w:spacing w:val="-1"/>
        </w:rPr>
        <w:t xml:space="preserve"> </w:t>
      </w:r>
      <w:r>
        <w:rPr>
          <w:rFonts w:ascii="Arial" w:eastAsia="Arial" w:hAnsi="Arial" w:cs="Arial"/>
        </w:rPr>
        <w:t>ha</w:t>
      </w:r>
      <w:r>
        <w:rPr>
          <w:rFonts w:ascii="Arial" w:eastAsia="Arial" w:hAnsi="Arial" w:cs="Arial"/>
          <w:spacing w:val="-2"/>
        </w:rPr>
        <w:t>v</w:t>
      </w:r>
      <w:r>
        <w:rPr>
          <w:rFonts w:ascii="Arial" w:eastAsia="Arial" w:hAnsi="Arial" w:cs="Arial"/>
        </w:rPr>
        <w:t>e</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r</w:t>
      </w:r>
      <w:r>
        <w:rPr>
          <w:rFonts w:ascii="Arial" w:eastAsia="Arial" w:hAnsi="Arial" w:cs="Arial"/>
        </w:rPr>
        <w:t>e</w:t>
      </w:r>
      <w:r>
        <w:rPr>
          <w:rFonts w:ascii="Arial" w:eastAsia="Arial" w:hAnsi="Arial" w:cs="Arial"/>
          <w:spacing w:val="-2"/>
        </w:rPr>
        <w:t>v</w:t>
      </w:r>
      <w:r>
        <w:rPr>
          <w:rFonts w:ascii="Arial" w:eastAsia="Arial" w:hAnsi="Arial" w:cs="Arial"/>
          <w:spacing w:val="-1"/>
        </w:rPr>
        <w:t>i</w:t>
      </w:r>
      <w:r>
        <w:rPr>
          <w:rFonts w:ascii="Arial" w:eastAsia="Arial" w:hAnsi="Arial" w:cs="Arial"/>
        </w:rPr>
        <w:t>ous</w:t>
      </w:r>
      <w:r>
        <w:rPr>
          <w:rFonts w:ascii="Arial" w:eastAsia="Arial" w:hAnsi="Arial" w:cs="Arial"/>
          <w:spacing w:val="1"/>
        </w:rPr>
        <w:t xml:space="preserve"> m</w:t>
      </w:r>
      <w:r>
        <w:rPr>
          <w:rFonts w:ascii="Arial" w:eastAsia="Arial" w:hAnsi="Arial" w:cs="Arial"/>
        </w:rPr>
        <w:t>a</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spacing w:val="1"/>
        </w:rPr>
        <w:t>m</w:t>
      </w:r>
      <w:r>
        <w:rPr>
          <w:rFonts w:ascii="Arial" w:eastAsia="Arial" w:hAnsi="Arial" w:cs="Arial"/>
        </w:rPr>
        <w:t>e</w:t>
      </w:r>
      <w:r>
        <w:rPr>
          <w:rFonts w:ascii="Arial" w:eastAsia="Arial" w:hAnsi="Arial" w:cs="Arial"/>
          <w:spacing w:val="-2"/>
        </w:rPr>
        <w:t xml:space="preserve"> </w:t>
      </w:r>
      <w:r>
        <w:rPr>
          <w:rFonts w:ascii="Arial" w:eastAsia="Arial" w:hAnsi="Arial" w:cs="Arial"/>
        </w:rPr>
        <w:t>e</w:t>
      </w:r>
      <w:r>
        <w:rPr>
          <w:rFonts w:ascii="Arial" w:eastAsia="Arial" w:hAnsi="Arial" w:cs="Arial"/>
          <w:spacing w:val="-2"/>
        </w:rPr>
        <w:t>x</w:t>
      </w:r>
      <w:r>
        <w:rPr>
          <w:rFonts w:ascii="Arial" w:eastAsia="Arial" w:hAnsi="Arial" w:cs="Arial"/>
        </w:rPr>
        <w:t>pe</w:t>
      </w:r>
      <w:r>
        <w:rPr>
          <w:rFonts w:ascii="Arial" w:eastAsia="Arial" w:hAnsi="Arial" w:cs="Arial"/>
          <w:spacing w:val="1"/>
        </w:rPr>
        <w:t>r</w:t>
      </w:r>
      <w:r>
        <w:rPr>
          <w:rFonts w:ascii="Arial" w:eastAsia="Arial" w:hAnsi="Arial" w:cs="Arial"/>
          <w:spacing w:val="-1"/>
        </w:rPr>
        <w:t>i</w:t>
      </w:r>
      <w:r>
        <w:rPr>
          <w:rFonts w:ascii="Arial" w:eastAsia="Arial" w:hAnsi="Arial" w:cs="Arial"/>
        </w:rPr>
        <w:t xml:space="preserve">ence. </w:t>
      </w:r>
      <w:r>
        <w:rPr>
          <w:rFonts w:ascii="Arial" w:eastAsia="Arial" w:hAnsi="Arial" w:cs="Arial"/>
          <w:spacing w:val="4"/>
        </w:rPr>
        <w:t xml:space="preserve"> </w:t>
      </w:r>
      <w:r>
        <w:rPr>
          <w:rFonts w:ascii="Arial" w:eastAsia="Arial" w:hAnsi="Arial" w:cs="Arial"/>
          <w:spacing w:val="-1"/>
        </w:rPr>
        <w:t>A</w:t>
      </w:r>
      <w:r>
        <w:rPr>
          <w:rFonts w:ascii="Arial" w:eastAsia="Arial" w:hAnsi="Arial" w:cs="Arial"/>
        </w:rPr>
        <w:t>sse</w:t>
      </w:r>
      <w:r>
        <w:rPr>
          <w:rFonts w:ascii="Arial" w:eastAsia="Arial" w:hAnsi="Arial" w:cs="Arial"/>
          <w:spacing w:val="-2"/>
        </w:rPr>
        <w:t>s</w:t>
      </w:r>
      <w:r>
        <w:rPr>
          <w:rFonts w:ascii="Arial" w:eastAsia="Arial" w:hAnsi="Arial" w:cs="Arial"/>
        </w:rPr>
        <w:t>s</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spacing w:val="-2"/>
        </w:rPr>
        <w:t>s</w:t>
      </w:r>
      <w:r>
        <w:rPr>
          <w:rFonts w:ascii="Arial" w:eastAsia="Arial" w:hAnsi="Arial" w:cs="Arial"/>
        </w:rPr>
        <w:t xml:space="preserve">, </w:t>
      </w:r>
      <w:r>
        <w:rPr>
          <w:rFonts w:ascii="Arial" w:eastAsia="Arial" w:hAnsi="Arial" w:cs="Arial"/>
          <w:spacing w:val="-4"/>
        </w:rPr>
        <w:t>w</w:t>
      </w:r>
      <w:r>
        <w:rPr>
          <w:rFonts w:ascii="Arial" w:eastAsia="Arial" w:hAnsi="Arial" w:cs="Arial"/>
          <w:spacing w:val="2"/>
        </w:rPr>
        <w:t>h</w:t>
      </w:r>
      <w:r>
        <w:rPr>
          <w:rFonts w:ascii="Arial" w:eastAsia="Arial" w:hAnsi="Arial" w:cs="Arial"/>
          <w:spacing w:val="-1"/>
        </w:rPr>
        <w:t>i</w:t>
      </w:r>
      <w:r>
        <w:rPr>
          <w:rFonts w:ascii="Arial" w:eastAsia="Arial" w:hAnsi="Arial" w:cs="Arial"/>
        </w:rPr>
        <w:t>ch</w:t>
      </w:r>
      <w:r>
        <w:rPr>
          <w:rFonts w:ascii="Arial" w:eastAsia="Arial" w:hAnsi="Arial" w:cs="Arial"/>
          <w:spacing w:val="1"/>
        </w:rPr>
        <w:t xml:space="preserve"> </w:t>
      </w:r>
      <w:r>
        <w:rPr>
          <w:rFonts w:ascii="Arial" w:eastAsia="Arial" w:hAnsi="Arial" w:cs="Arial"/>
        </w:rPr>
        <w:t>e</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oy</w:t>
      </w:r>
      <w:r>
        <w:rPr>
          <w:rFonts w:ascii="Arial" w:eastAsia="Arial" w:hAnsi="Arial" w:cs="Arial"/>
          <w:spacing w:val="-1"/>
        </w:rPr>
        <w:t xml:space="preserve"> </w:t>
      </w:r>
      <w:r>
        <w:rPr>
          <w:rFonts w:ascii="Arial" w:eastAsia="Arial" w:hAnsi="Arial" w:cs="Arial"/>
        </w:rPr>
        <w:t>s</w:t>
      </w:r>
      <w:r>
        <w:rPr>
          <w:rFonts w:ascii="Arial" w:eastAsia="Arial" w:hAnsi="Arial" w:cs="Arial"/>
          <w:spacing w:val="-1"/>
        </w:rPr>
        <w:t>i</w:t>
      </w:r>
      <w:r>
        <w:rPr>
          <w:rFonts w:ascii="Arial" w:eastAsia="Arial" w:hAnsi="Arial" w:cs="Arial"/>
          <w:spacing w:val="1"/>
        </w:rPr>
        <w:t>m</w:t>
      </w:r>
      <w:r>
        <w:rPr>
          <w:rFonts w:ascii="Arial" w:eastAsia="Arial" w:hAnsi="Arial" w:cs="Arial"/>
        </w:rPr>
        <w:t>u</w:t>
      </w:r>
      <w:r>
        <w:rPr>
          <w:rFonts w:ascii="Arial" w:eastAsia="Arial" w:hAnsi="Arial" w:cs="Arial"/>
          <w:spacing w:val="-1"/>
        </w:rPr>
        <w:t>l</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tr</w:t>
      </w:r>
      <w:r>
        <w:rPr>
          <w:rFonts w:ascii="Arial" w:eastAsia="Arial" w:hAnsi="Arial" w:cs="Arial"/>
          <w:spacing w:val="-3"/>
        </w:rPr>
        <w:t>a</w:t>
      </w:r>
      <w:r>
        <w:rPr>
          <w:rFonts w:ascii="Arial" w:eastAsia="Arial" w:hAnsi="Arial" w:cs="Arial"/>
          <w:spacing w:val="1"/>
        </w:rPr>
        <w:t>ff</w:t>
      </w:r>
      <w:r>
        <w:rPr>
          <w:rFonts w:ascii="Arial" w:eastAsia="Arial" w:hAnsi="Arial" w:cs="Arial"/>
          <w:spacing w:val="-1"/>
        </w:rPr>
        <w:t>i</w:t>
      </w:r>
      <w:r>
        <w:rPr>
          <w:rFonts w:ascii="Arial" w:eastAsia="Arial" w:hAnsi="Arial" w:cs="Arial"/>
        </w:rPr>
        <w:t>c</w:t>
      </w:r>
      <w:r>
        <w:rPr>
          <w:rFonts w:ascii="Arial" w:eastAsia="Arial" w:hAnsi="Arial" w:cs="Arial"/>
          <w:spacing w:val="-1"/>
        </w:rPr>
        <w:t xml:space="preserve"> </w:t>
      </w:r>
      <w:r>
        <w:rPr>
          <w:rFonts w:ascii="Arial" w:eastAsia="Arial" w:hAnsi="Arial" w:cs="Arial"/>
          <w:spacing w:val="1"/>
        </w:rPr>
        <w:t>m</w:t>
      </w:r>
      <w:r>
        <w:rPr>
          <w:rFonts w:ascii="Arial" w:eastAsia="Arial" w:hAnsi="Arial" w:cs="Arial"/>
        </w:rPr>
        <w:t>o</w:t>
      </w:r>
      <w:r>
        <w:rPr>
          <w:rFonts w:ascii="Arial" w:eastAsia="Arial" w:hAnsi="Arial" w:cs="Arial"/>
          <w:spacing w:val="-2"/>
        </w:rPr>
        <w:t>v</w:t>
      </w:r>
      <w:r>
        <w:rPr>
          <w:rFonts w:ascii="Arial" w:eastAsia="Arial" w:hAnsi="Arial" w:cs="Arial"/>
        </w:rPr>
        <w:t>e</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rPr>
        <w:t xml:space="preserve">s, </w:t>
      </w:r>
      <w:r>
        <w:rPr>
          <w:rFonts w:ascii="Arial" w:eastAsia="Arial" w:hAnsi="Arial" w:cs="Arial"/>
          <w:spacing w:val="1"/>
        </w:rPr>
        <w:t>m</w:t>
      </w:r>
      <w:r>
        <w:rPr>
          <w:rFonts w:ascii="Arial" w:eastAsia="Arial" w:hAnsi="Arial" w:cs="Arial"/>
          <w:spacing w:val="-3"/>
        </w:rPr>
        <w:t>a</w:t>
      </w:r>
      <w:r>
        <w:rPr>
          <w:rFonts w:ascii="Arial" w:eastAsia="Arial" w:hAnsi="Arial" w:cs="Arial"/>
        </w:rPr>
        <w:t>y be</w:t>
      </w:r>
      <w:r>
        <w:rPr>
          <w:rFonts w:ascii="Arial" w:eastAsia="Arial" w:hAnsi="Arial" w:cs="Arial"/>
          <w:spacing w:val="1"/>
        </w:rPr>
        <w:t xml:space="preserve"> </w:t>
      </w:r>
      <w:r>
        <w:rPr>
          <w:rFonts w:ascii="Arial" w:eastAsia="Arial" w:hAnsi="Arial" w:cs="Arial"/>
        </w:rPr>
        <w:t>used.</w:t>
      </w:r>
    </w:p>
    <w:p w:rsidR="000A5570" w:rsidRDefault="000A5570">
      <w:pPr>
        <w:spacing w:before="9" w:after="0" w:line="110" w:lineRule="exact"/>
        <w:rPr>
          <w:sz w:val="11"/>
          <w:szCs w:val="11"/>
        </w:rPr>
      </w:pPr>
    </w:p>
    <w:p w:rsidR="000A5570" w:rsidRDefault="00863EB5">
      <w:pPr>
        <w:spacing w:after="0" w:line="240" w:lineRule="auto"/>
        <w:ind w:left="298" w:right="2227"/>
        <w:jc w:val="both"/>
        <w:rPr>
          <w:rFonts w:ascii="Arial" w:eastAsia="Arial" w:hAnsi="Arial" w:cs="Arial"/>
        </w:rPr>
      </w:pPr>
      <w:r>
        <w:rPr>
          <w:rFonts w:ascii="Arial" w:eastAsia="Arial" w:hAnsi="Arial" w:cs="Arial"/>
          <w:spacing w:val="-1"/>
        </w:rPr>
        <w:t>A</w:t>
      </w:r>
      <w:r>
        <w:rPr>
          <w:rFonts w:ascii="Arial" w:eastAsia="Arial" w:hAnsi="Arial" w:cs="Arial"/>
        </w:rPr>
        <w:t>ssess</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rPr>
        <w:t>shou</w:t>
      </w:r>
      <w:r>
        <w:rPr>
          <w:rFonts w:ascii="Arial" w:eastAsia="Arial" w:hAnsi="Arial" w:cs="Arial"/>
          <w:spacing w:val="-1"/>
        </w:rPr>
        <w:t>l</w:t>
      </w:r>
      <w:r>
        <w:rPr>
          <w:rFonts w:ascii="Arial" w:eastAsia="Arial" w:hAnsi="Arial" w:cs="Arial"/>
        </w:rPr>
        <w:t>d</w:t>
      </w:r>
      <w:r>
        <w:rPr>
          <w:rFonts w:ascii="Arial" w:eastAsia="Arial" w:hAnsi="Arial" w:cs="Arial"/>
          <w:spacing w:val="1"/>
        </w:rPr>
        <w:t xml:space="preserve"> </w:t>
      </w:r>
      <w:r>
        <w:rPr>
          <w:rFonts w:ascii="Arial" w:eastAsia="Arial" w:hAnsi="Arial" w:cs="Arial"/>
        </w:rPr>
        <w:t>be</w:t>
      </w:r>
      <w:r>
        <w:rPr>
          <w:rFonts w:ascii="Arial" w:eastAsia="Arial" w:hAnsi="Arial" w:cs="Arial"/>
          <w:spacing w:val="-2"/>
        </w:rPr>
        <w:t xml:space="preserve"> </w:t>
      </w:r>
      <w:r>
        <w:rPr>
          <w:rFonts w:ascii="Arial" w:eastAsia="Arial" w:hAnsi="Arial" w:cs="Arial"/>
        </w:rPr>
        <w:t>des</w:t>
      </w:r>
      <w:r>
        <w:rPr>
          <w:rFonts w:ascii="Arial" w:eastAsia="Arial" w:hAnsi="Arial" w:cs="Arial"/>
          <w:spacing w:val="-1"/>
        </w:rPr>
        <w:t>i</w:t>
      </w:r>
      <w:r>
        <w:rPr>
          <w:rFonts w:ascii="Arial" w:eastAsia="Arial" w:hAnsi="Arial" w:cs="Arial"/>
          <w:spacing w:val="2"/>
        </w:rPr>
        <w:t>g</w:t>
      </w:r>
      <w:r>
        <w:rPr>
          <w:rFonts w:ascii="Arial" w:eastAsia="Arial" w:hAnsi="Arial" w:cs="Arial"/>
        </w:rPr>
        <w:t>ned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rPr>
        <w:t>de</w:t>
      </w:r>
      <w:r>
        <w:rPr>
          <w:rFonts w:ascii="Arial" w:eastAsia="Arial" w:hAnsi="Arial" w:cs="Arial"/>
          <w:spacing w:val="1"/>
        </w:rPr>
        <w:t>t</w:t>
      </w:r>
      <w:r>
        <w:rPr>
          <w:rFonts w:ascii="Arial" w:eastAsia="Arial" w:hAnsi="Arial" w:cs="Arial"/>
          <w:spacing w:val="-3"/>
        </w:rPr>
        <w:t>e</w:t>
      </w:r>
      <w:r>
        <w:rPr>
          <w:rFonts w:ascii="Arial" w:eastAsia="Arial" w:hAnsi="Arial" w:cs="Arial"/>
          <w:spacing w:val="1"/>
        </w:rPr>
        <w:t>rm</w:t>
      </w:r>
      <w:r>
        <w:rPr>
          <w:rFonts w:ascii="Arial" w:eastAsia="Arial" w:hAnsi="Arial" w:cs="Arial"/>
          <w:spacing w:val="-1"/>
        </w:rPr>
        <w:t>i</w:t>
      </w:r>
      <w:r>
        <w:rPr>
          <w:rFonts w:ascii="Arial" w:eastAsia="Arial" w:hAnsi="Arial" w:cs="Arial"/>
        </w:rPr>
        <w:t>ne</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e</w:t>
      </w:r>
      <w:r>
        <w:rPr>
          <w:rFonts w:ascii="Arial" w:eastAsia="Arial" w:hAnsi="Arial" w:cs="Arial"/>
          <w:spacing w:val="1"/>
        </w:rPr>
        <w:t xml:space="preserve"> </w:t>
      </w:r>
      <w:r>
        <w:rPr>
          <w:rFonts w:ascii="Arial" w:eastAsia="Arial" w:hAnsi="Arial" w:cs="Arial"/>
        </w:rPr>
        <w:t>ab</w:t>
      </w:r>
      <w:r>
        <w:rPr>
          <w:rFonts w:ascii="Arial" w:eastAsia="Arial" w:hAnsi="Arial" w:cs="Arial"/>
          <w:spacing w:val="-1"/>
        </w:rPr>
        <w:t>ili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rPr>
        <w:t>of</w:t>
      </w:r>
      <w:r>
        <w:rPr>
          <w:rFonts w:ascii="Arial" w:eastAsia="Arial" w:hAnsi="Arial" w:cs="Arial"/>
          <w:spacing w:val="2"/>
        </w:rPr>
        <w:t xml:space="preserve"> </w:t>
      </w:r>
      <w:r>
        <w:rPr>
          <w:rFonts w:ascii="Arial" w:eastAsia="Arial" w:hAnsi="Arial" w:cs="Arial"/>
        </w:rPr>
        <w:t>cand</w:t>
      </w:r>
      <w:r>
        <w:rPr>
          <w:rFonts w:ascii="Arial" w:eastAsia="Arial" w:hAnsi="Arial" w:cs="Arial"/>
          <w:spacing w:val="-1"/>
        </w:rPr>
        <w:t>i</w:t>
      </w:r>
      <w:r>
        <w:rPr>
          <w:rFonts w:ascii="Arial" w:eastAsia="Arial" w:hAnsi="Arial" w:cs="Arial"/>
        </w:rPr>
        <w:t>da</w:t>
      </w:r>
      <w:r>
        <w:rPr>
          <w:rFonts w:ascii="Arial" w:eastAsia="Arial" w:hAnsi="Arial" w:cs="Arial"/>
          <w:spacing w:val="1"/>
        </w:rPr>
        <w:t>t</w:t>
      </w:r>
      <w:r>
        <w:rPr>
          <w:rFonts w:ascii="Arial" w:eastAsia="Arial" w:hAnsi="Arial" w:cs="Arial"/>
        </w:rPr>
        <w:t>es</w:t>
      </w:r>
      <w:r>
        <w:rPr>
          <w:rFonts w:ascii="Arial" w:eastAsia="Arial" w:hAnsi="Arial" w:cs="Arial"/>
          <w:spacing w:val="-1"/>
        </w:rPr>
        <w:t xml:space="preserve"> </w:t>
      </w:r>
      <w:r>
        <w:rPr>
          <w:rFonts w:ascii="Arial" w:eastAsia="Arial" w:hAnsi="Arial" w:cs="Arial"/>
          <w:spacing w:val="1"/>
        </w:rPr>
        <w:t>t</w:t>
      </w:r>
      <w:r>
        <w:rPr>
          <w:rFonts w:ascii="Arial" w:eastAsia="Arial" w:hAnsi="Arial" w:cs="Arial"/>
          <w:spacing w:val="-3"/>
        </w:rPr>
        <w:t>o</w:t>
      </w:r>
      <w:r>
        <w:rPr>
          <w:rFonts w:ascii="Arial" w:eastAsia="Arial" w:hAnsi="Arial" w:cs="Arial"/>
        </w:rPr>
        <w:t>:</w:t>
      </w:r>
    </w:p>
    <w:p w:rsidR="000A5570" w:rsidRDefault="000A5570">
      <w:pPr>
        <w:spacing w:before="6" w:after="0" w:line="130" w:lineRule="exact"/>
        <w:rPr>
          <w:sz w:val="13"/>
          <w:szCs w:val="13"/>
        </w:rPr>
      </w:pPr>
    </w:p>
    <w:p w:rsidR="000A5570" w:rsidRDefault="00863EB5">
      <w:pPr>
        <w:tabs>
          <w:tab w:val="left" w:pos="1000"/>
        </w:tabs>
        <w:spacing w:after="0" w:line="240" w:lineRule="auto"/>
        <w:ind w:left="658"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Di</w:t>
      </w:r>
      <w:r>
        <w:rPr>
          <w:rFonts w:ascii="Arial" w:eastAsia="Arial" w:hAnsi="Arial" w:cs="Arial"/>
        </w:rPr>
        <w:t>sc</w:t>
      </w:r>
      <w:r>
        <w:rPr>
          <w:rFonts w:ascii="Arial" w:eastAsia="Arial" w:hAnsi="Arial" w:cs="Arial"/>
          <w:spacing w:val="1"/>
        </w:rPr>
        <w:t>r</w:t>
      </w:r>
      <w:r>
        <w:rPr>
          <w:rFonts w:ascii="Arial" w:eastAsia="Arial" w:hAnsi="Arial" w:cs="Arial"/>
          <w:spacing w:val="-1"/>
        </w:rPr>
        <w:t>i</w:t>
      </w:r>
      <w:r>
        <w:rPr>
          <w:rFonts w:ascii="Arial" w:eastAsia="Arial" w:hAnsi="Arial" w:cs="Arial"/>
          <w:spacing w:val="1"/>
        </w:rPr>
        <w:t>m</w:t>
      </w:r>
      <w:r>
        <w:rPr>
          <w:rFonts w:ascii="Arial" w:eastAsia="Arial" w:hAnsi="Arial" w:cs="Arial"/>
          <w:spacing w:val="-1"/>
        </w:rPr>
        <w:t>i</w:t>
      </w:r>
      <w:r>
        <w:rPr>
          <w:rFonts w:ascii="Arial" w:eastAsia="Arial" w:hAnsi="Arial" w:cs="Arial"/>
        </w:rPr>
        <w:t>na</w:t>
      </w:r>
      <w:r>
        <w:rPr>
          <w:rFonts w:ascii="Arial" w:eastAsia="Arial" w:hAnsi="Arial" w:cs="Arial"/>
          <w:spacing w:val="1"/>
        </w:rPr>
        <w:t>t</w:t>
      </w:r>
      <w:r>
        <w:rPr>
          <w:rFonts w:ascii="Arial" w:eastAsia="Arial" w:hAnsi="Arial" w:cs="Arial"/>
        </w:rPr>
        <w:t>e</w:t>
      </w:r>
      <w:r>
        <w:rPr>
          <w:rFonts w:ascii="Arial" w:eastAsia="Arial" w:hAnsi="Arial" w:cs="Arial"/>
          <w:spacing w:val="1"/>
        </w:rPr>
        <w:t xml:space="preserve"> </w:t>
      </w:r>
      <w:r>
        <w:rPr>
          <w:rFonts w:ascii="Arial" w:eastAsia="Arial" w:hAnsi="Arial" w:cs="Arial"/>
        </w:rPr>
        <w:t>b</w:t>
      </w:r>
      <w:r>
        <w:rPr>
          <w:rFonts w:ascii="Arial" w:eastAsia="Arial" w:hAnsi="Arial" w:cs="Arial"/>
          <w:spacing w:val="-3"/>
        </w:rPr>
        <w:t>e</w:t>
      </w:r>
      <w:r>
        <w:rPr>
          <w:rFonts w:ascii="Arial" w:eastAsia="Arial" w:hAnsi="Arial" w:cs="Arial"/>
          <w:spacing w:val="1"/>
        </w:rPr>
        <w:t>t</w:t>
      </w:r>
      <w:r>
        <w:rPr>
          <w:rFonts w:ascii="Arial" w:eastAsia="Arial" w:hAnsi="Arial" w:cs="Arial"/>
          <w:spacing w:val="-4"/>
        </w:rPr>
        <w:t>w</w:t>
      </w:r>
      <w:r>
        <w:rPr>
          <w:rFonts w:ascii="Arial" w:eastAsia="Arial" w:hAnsi="Arial" w:cs="Arial"/>
        </w:rPr>
        <w:t>een</w:t>
      </w:r>
      <w:r>
        <w:rPr>
          <w:rFonts w:ascii="Arial" w:eastAsia="Arial" w:hAnsi="Arial" w:cs="Arial"/>
          <w:spacing w:val="1"/>
        </w:rPr>
        <w:t xml:space="preserve"> r</w:t>
      </w:r>
      <w:r>
        <w:rPr>
          <w:rFonts w:ascii="Arial" w:eastAsia="Arial" w:hAnsi="Arial" w:cs="Arial"/>
        </w:rPr>
        <w:t>e</w:t>
      </w:r>
      <w:r>
        <w:rPr>
          <w:rFonts w:ascii="Arial" w:eastAsia="Arial" w:hAnsi="Arial" w:cs="Arial"/>
          <w:spacing w:val="-1"/>
        </w:rPr>
        <w:t>l</w:t>
      </w:r>
      <w:r>
        <w:rPr>
          <w:rFonts w:ascii="Arial" w:eastAsia="Arial" w:hAnsi="Arial" w:cs="Arial"/>
        </w:rPr>
        <w:t>e</w:t>
      </w:r>
      <w:r>
        <w:rPr>
          <w:rFonts w:ascii="Arial" w:eastAsia="Arial" w:hAnsi="Arial" w:cs="Arial"/>
          <w:spacing w:val="-2"/>
        </w:rPr>
        <w:t>v</w:t>
      </w:r>
      <w:r>
        <w:rPr>
          <w:rFonts w:ascii="Arial" w:eastAsia="Arial" w:hAnsi="Arial" w:cs="Arial"/>
        </w:rPr>
        <w:t>ant</w:t>
      </w:r>
      <w:r>
        <w:rPr>
          <w:rFonts w:ascii="Arial" w:eastAsia="Arial" w:hAnsi="Arial" w:cs="Arial"/>
          <w:spacing w:val="2"/>
        </w:rPr>
        <w:t xml:space="preserve"> </w:t>
      </w:r>
      <w:r>
        <w:rPr>
          <w:rFonts w:ascii="Arial" w:eastAsia="Arial" w:hAnsi="Arial" w:cs="Arial"/>
        </w:rPr>
        <w:t>and</w:t>
      </w:r>
      <w:r>
        <w:rPr>
          <w:rFonts w:ascii="Arial" w:eastAsia="Arial" w:hAnsi="Arial" w:cs="Arial"/>
          <w:spacing w:val="1"/>
        </w:rPr>
        <w:t xml:space="preserve"> </w:t>
      </w:r>
      <w:r>
        <w:rPr>
          <w:rFonts w:ascii="Arial" w:eastAsia="Arial" w:hAnsi="Arial" w:cs="Arial"/>
        </w:rPr>
        <w:t>non-</w:t>
      </w:r>
      <w:r>
        <w:rPr>
          <w:rFonts w:ascii="Arial" w:eastAsia="Arial" w:hAnsi="Arial" w:cs="Arial"/>
          <w:spacing w:val="1"/>
        </w:rPr>
        <w:t>r</w:t>
      </w:r>
      <w:r>
        <w:rPr>
          <w:rFonts w:ascii="Arial" w:eastAsia="Arial" w:hAnsi="Arial" w:cs="Arial"/>
        </w:rPr>
        <w:t>e</w:t>
      </w:r>
      <w:r>
        <w:rPr>
          <w:rFonts w:ascii="Arial" w:eastAsia="Arial" w:hAnsi="Arial" w:cs="Arial"/>
          <w:spacing w:val="-1"/>
        </w:rPr>
        <w:t>l</w:t>
      </w:r>
      <w:r>
        <w:rPr>
          <w:rFonts w:ascii="Arial" w:eastAsia="Arial" w:hAnsi="Arial" w:cs="Arial"/>
        </w:rPr>
        <w:t>e</w:t>
      </w:r>
      <w:r>
        <w:rPr>
          <w:rFonts w:ascii="Arial" w:eastAsia="Arial" w:hAnsi="Arial" w:cs="Arial"/>
          <w:spacing w:val="-2"/>
        </w:rPr>
        <w:t>v</w:t>
      </w:r>
      <w:r>
        <w:rPr>
          <w:rFonts w:ascii="Arial" w:eastAsia="Arial" w:hAnsi="Arial" w:cs="Arial"/>
        </w:rPr>
        <w:t>ant</w:t>
      </w:r>
      <w:r>
        <w:rPr>
          <w:rFonts w:ascii="Arial" w:eastAsia="Arial" w:hAnsi="Arial" w:cs="Arial"/>
          <w:spacing w:val="2"/>
        </w:rPr>
        <w:t xml:space="preserve"> </w:t>
      </w:r>
      <w:r>
        <w:rPr>
          <w:rFonts w:ascii="Arial" w:eastAsia="Arial" w:hAnsi="Arial" w:cs="Arial"/>
          <w:spacing w:val="-1"/>
        </w:rPr>
        <w:t>i</w:t>
      </w:r>
      <w:r>
        <w:rPr>
          <w:rFonts w:ascii="Arial" w:eastAsia="Arial" w:hAnsi="Arial" w:cs="Arial"/>
          <w:spacing w:val="-3"/>
        </w:rPr>
        <w:t>n</w:t>
      </w:r>
      <w:r>
        <w:rPr>
          <w:rFonts w:ascii="Arial" w:eastAsia="Arial" w:hAnsi="Arial" w:cs="Arial"/>
          <w:spacing w:val="3"/>
        </w:rPr>
        <w:t>f</w:t>
      </w:r>
      <w:r>
        <w:rPr>
          <w:rFonts w:ascii="Arial" w:eastAsia="Arial" w:hAnsi="Arial" w:cs="Arial"/>
        </w:rPr>
        <w:t>o</w:t>
      </w:r>
      <w:r>
        <w:rPr>
          <w:rFonts w:ascii="Arial" w:eastAsia="Arial" w:hAnsi="Arial" w:cs="Arial"/>
          <w:spacing w:val="-2"/>
        </w:rPr>
        <w:t>r</w:t>
      </w:r>
      <w:r>
        <w:rPr>
          <w:rFonts w:ascii="Arial" w:eastAsia="Arial" w:hAnsi="Arial" w:cs="Arial"/>
          <w:spacing w:val="1"/>
        </w:rPr>
        <w:t>m</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p>
    <w:p w:rsidR="000A5570" w:rsidRDefault="00863EB5">
      <w:pPr>
        <w:tabs>
          <w:tab w:val="left" w:pos="1000"/>
        </w:tabs>
        <w:spacing w:before="72" w:after="0" w:line="240" w:lineRule="auto"/>
        <w:ind w:left="659"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C</w:t>
      </w:r>
      <w:r>
        <w:rPr>
          <w:rFonts w:ascii="Arial" w:eastAsia="Arial" w:hAnsi="Arial" w:cs="Arial"/>
        </w:rPr>
        <w:t>o</w:t>
      </w:r>
      <w:r>
        <w:rPr>
          <w:rFonts w:ascii="Arial" w:eastAsia="Arial" w:hAnsi="Arial" w:cs="Arial"/>
          <w:spacing w:val="1"/>
        </w:rPr>
        <w:t>m</w:t>
      </w:r>
      <w:r>
        <w:rPr>
          <w:rFonts w:ascii="Arial" w:eastAsia="Arial" w:hAnsi="Arial" w:cs="Arial"/>
        </w:rPr>
        <w:t>b</w:t>
      </w:r>
      <w:r>
        <w:rPr>
          <w:rFonts w:ascii="Arial" w:eastAsia="Arial" w:hAnsi="Arial" w:cs="Arial"/>
          <w:spacing w:val="-1"/>
        </w:rPr>
        <w:t>i</w:t>
      </w:r>
      <w:r>
        <w:rPr>
          <w:rFonts w:ascii="Arial" w:eastAsia="Arial" w:hAnsi="Arial" w:cs="Arial"/>
        </w:rPr>
        <w:t>ne</w:t>
      </w:r>
      <w:r>
        <w:rPr>
          <w:rFonts w:ascii="Arial" w:eastAsia="Arial" w:hAnsi="Arial" w:cs="Arial"/>
          <w:spacing w:val="1"/>
        </w:rPr>
        <w:t xml:space="preserve"> </w:t>
      </w:r>
      <w:r>
        <w:rPr>
          <w:rFonts w:ascii="Arial" w:eastAsia="Arial" w:hAnsi="Arial" w:cs="Arial"/>
        </w:rPr>
        <w:t>aud</w:t>
      </w:r>
      <w:r>
        <w:rPr>
          <w:rFonts w:ascii="Arial" w:eastAsia="Arial" w:hAnsi="Arial" w:cs="Arial"/>
          <w:spacing w:val="-1"/>
        </w:rPr>
        <w:t>i</w:t>
      </w:r>
      <w:r>
        <w:rPr>
          <w:rFonts w:ascii="Arial" w:eastAsia="Arial" w:hAnsi="Arial" w:cs="Arial"/>
          <w:spacing w:val="1"/>
        </w:rPr>
        <w:t>t</w:t>
      </w:r>
      <w:r>
        <w:rPr>
          <w:rFonts w:ascii="Arial" w:eastAsia="Arial" w:hAnsi="Arial" w:cs="Arial"/>
        </w:rPr>
        <w:t>o</w:t>
      </w:r>
      <w:r>
        <w:rPr>
          <w:rFonts w:ascii="Arial" w:eastAsia="Arial" w:hAnsi="Arial" w:cs="Arial"/>
          <w:spacing w:val="1"/>
        </w:rPr>
        <w:t>r</w:t>
      </w:r>
      <w:r>
        <w:rPr>
          <w:rFonts w:ascii="Arial" w:eastAsia="Arial" w:hAnsi="Arial" w:cs="Arial"/>
        </w:rPr>
        <w:t>y</w:t>
      </w:r>
      <w:r>
        <w:rPr>
          <w:rFonts w:ascii="Arial" w:eastAsia="Arial" w:hAnsi="Arial" w:cs="Arial"/>
          <w:spacing w:val="-1"/>
        </w:rPr>
        <w:t xml:space="preserve"> </w:t>
      </w:r>
      <w:r>
        <w:rPr>
          <w:rFonts w:ascii="Arial" w:eastAsia="Arial" w:hAnsi="Arial" w:cs="Arial"/>
        </w:rPr>
        <w:t>and</w:t>
      </w:r>
      <w:r>
        <w:rPr>
          <w:rFonts w:ascii="Arial" w:eastAsia="Arial" w:hAnsi="Arial" w:cs="Arial"/>
          <w:spacing w:val="-2"/>
        </w:rPr>
        <w:t xml:space="preserve"> v</w:t>
      </w:r>
      <w:r>
        <w:rPr>
          <w:rFonts w:ascii="Arial" w:eastAsia="Arial" w:hAnsi="Arial" w:cs="Arial"/>
          <w:spacing w:val="1"/>
        </w:rPr>
        <w:t>i</w:t>
      </w:r>
      <w:r>
        <w:rPr>
          <w:rFonts w:ascii="Arial" w:eastAsia="Arial" w:hAnsi="Arial" w:cs="Arial"/>
        </w:rPr>
        <w:t xml:space="preserve">sual </w:t>
      </w:r>
      <w:r>
        <w:rPr>
          <w:rFonts w:ascii="Arial" w:eastAsia="Arial" w:hAnsi="Arial" w:cs="Arial"/>
          <w:spacing w:val="-1"/>
        </w:rPr>
        <w:t>i</w:t>
      </w:r>
      <w:r>
        <w:rPr>
          <w:rFonts w:ascii="Arial" w:eastAsia="Arial" w:hAnsi="Arial" w:cs="Arial"/>
          <w:spacing w:val="-3"/>
        </w:rPr>
        <w:t>n</w:t>
      </w:r>
      <w:r>
        <w:rPr>
          <w:rFonts w:ascii="Arial" w:eastAsia="Arial" w:hAnsi="Arial" w:cs="Arial"/>
          <w:spacing w:val="3"/>
        </w:rPr>
        <w:t>f</w:t>
      </w:r>
      <w:r>
        <w:rPr>
          <w:rFonts w:ascii="Arial" w:eastAsia="Arial" w:hAnsi="Arial" w:cs="Arial"/>
        </w:rPr>
        <w:t>o</w:t>
      </w:r>
      <w:r>
        <w:rPr>
          <w:rFonts w:ascii="Arial" w:eastAsia="Arial" w:hAnsi="Arial" w:cs="Arial"/>
          <w:spacing w:val="-2"/>
        </w:rPr>
        <w:t>r</w:t>
      </w:r>
      <w:r>
        <w:rPr>
          <w:rFonts w:ascii="Arial" w:eastAsia="Arial" w:hAnsi="Arial" w:cs="Arial"/>
          <w:spacing w:val="1"/>
        </w:rPr>
        <w:t>m</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p>
    <w:p w:rsidR="000A5570" w:rsidRDefault="00863EB5">
      <w:pPr>
        <w:tabs>
          <w:tab w:val="left" w:pos="1000"/>
        </w:tabs>
        <w:spacing w:before="75" w:after="0" w:line="240" w:lineRule="auto"/>
        <w:ind w:left="659"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D</w:t>
      </w:r>
      <w:r>
        <w:rPr>
          <w:rFonts w:ascii="Arial" w:eastAsia="Arial" w:hAnsi="Arial" w:cs="Arial"/>
        </w:rPr>
        <w:t>e</w:t>
      </w:r>
      <w:r>
        <w:rPr>
          <w:rFonts w:ascii="Arial" w:eastAsia="Arial" w:hAnsi="Arial" w:cs="Arial"/>
          <w:spacing w:val="1"/>
        </w:rPr>
        <w:t>m</w:t>
      </w:r>
      <w:r>
        <w:rPr>
          <w:rFonts w:ascii="Arial" w:eastAsia="Arial" w:hAnsi="Arial" w:cs="Arial"/>
        </w:rPr>
        <w:t>ons</w:t>
      </w:r>
      <w:r>
        <w:rPr>
          <w:rFonts w:ascii="Arial" w:eastAsia="Arial" w:hAnsi="Arial" w:cs="Arial"/>
          <w:spacing w:val="-1"/>
        </w:rPr>
        <w:t>t</w:t>
      </w:r>
      <w:r>
        <w:rPr>
          <w:rFonts w:ascii="Arial" w:eastAsia="Arial" w:hAnsi="Arial" w:cs="Arial"/>
          <w:spacing w:val="1"/>
        </w:rPr>
        <w:t>r</w:t>
      </w:r>
      <w:r>
        <w:rPr>
          <w:rFonts w:ascii="Arial" w:eastAsia="Arial" w:hAnsi="Arial" w:cs="Arial"/>
        </w:rPr>
        <w:t>a</w:t>
      </w:r>
      <w:r>
        <w:rPr>
          <w:rFonts w:ascii="Arial" w:eastAsia="Arial" w:hAnsi="Arial" w:cs="Arial"/>
          <w:spacing w:val="1"/>
        </w:rPr>
        <w:t>t</w:t>
      </w:r>
      <w:r>
        <w:rPr>
          <w:rFonts w:ascii="Arial" w:eastAsia="Arial" w:hAnsi="Arial" w:cs="Arial"/>
        </w:rPr>
        <w:t>e</w:t>
      </w:r>
      <w:r>
        <w:rPr>
          <w:rFonts w:ascii="Arial" w:eastAsia="Arial" w:hAnsi="Arial" w:cs="Arial"/>
          <w:spacing w:val="-2"/>
        </w:rPr>
        <w:t xml:space="preserve"> </w:t>
      </w:r>
      <w:r>
        <w:rPr>
          <w:rFonts w:ascii="Arial" w:eastAsia="Arial" w:hAnsi="Arial" w:cs="Arial"/>
        </w:rPr>
        <w:t>spa</w:t>
      </w:r>
      <w:r>
        <w:rPr>
          <w:rFonts w:ascii="Arial" w:eastAsia="Arial" w:hAnsi="Arial" w:cs="Arial"/>
          <w:spacing w:val="1"/>
        </w:rPr>
        <w:t>t</w:t>
      </w:r>
      <w:r>
        <w:rPr>
          <w:rFonts w:ascii="Arial" w:eastAsia="Arial" w:hAnsi="Arial" w:cs="Arial"/>
          <w:spacing w:val="-1"/>
        </w:rPr>
        <w:t>i</w:t>
      </w:r>
      <w:r>
        <w:rPr>
          <w:rFonts w:ascii="Arial" w:eastAsia="Arial" w:hAnsi="Arial" w:cs="Arial"/>
        </w:rPr>
        <w:t>al and</w:t>
      </w:r>
      <w:r>
        <w:rPr>
          <w:rFonts w:ascii="Arial" w:eastAsia="Arial" w:hAnsi="Arial" w:cs="Arial"/>
          <w:spacing w:val="-4"/>
        </w:rPr>
        <w:t xml:space="preserve"> </w:t>
      </w:r>
      <w:r>
        <w:rPr>
          <w:rFonts w:ascii="Arial" w:eastAsia="Arial" w:hAnsi="Arial" w:cs="Arial"/>
        </w:rPr>
        <w:t>s</w:t>
      </w:r>
      <w:r>
        <w:rPr>
          <w:rFonts w:ascii="Arial" w:eastAsia="Arial" w:hAnsi="Arial" w:cs="Arial"/>
          <w:spacing w:val="-1"/>
        </w:rPr>
        <w:t>i</w:t>
      </w:r>
      <w:r>
        <w:rPr>
          <w:rFonts w:ascii="Arial" w:eastAsia="Arial" w:hAnsi="Arial" w:cs="Arial"/>
          <w:spacing w:val="1"/>
        </w:rPr>
        <w:t>t</w:t>
      </w:r>
      <w:r>
        <w:rPr>
          <w:rFonts w:ascii="Arial" w:eastAsia="Arial" w:hAnsi="Arial" w:cs="Arial"/>
        </w:rPr>
        <w:t>ua</w:t>
      </w:r>
      <w:r>
        <w:rPr>
          <w:rFonts w:ascii="Arial" w:eastAsia="Arial" w:hAnsi="Arial" w:cs="Arial"/>
          <w:spacing w:val="1"/>
        </w:rPr>
        <w:t>t</w:t>
      </w:r>
      <w:r>
        <w:rPr>
          <w:rFonts w:ascii="Arial" w:eastAsia="Arial" w:hAnsi="Arial" w:cs="Arial"/>
          <w:spacing w:val="-1"/>
        </w:rPr>
        <w:t>i</w:t>
      </w:r>
      <w:r>
        <w:rPr>
          <w:rFonts w:ascii="Arial" w:eastAsia="Arial" w:hAnsi="Arial" w:cs="Arial"/>
        </w:rPr>
        <w:t>onal a</w:t>
      </w:r>
      <w:r>
        <w:rPr>
          <w:rFonts w:ascii="Arial" w:eastAsia="Arial" w:hAnsi="Arial" w:cs="Arial"/>
          <w:spacing w:val="-4"/>
        </w:rPr>
        <w:t>w</w:t>
      </w:r>
      <w:r>
        <w:rPr>
          <w:rFonts w:ascii="Arial" w:eastAsia="Arial" w:hAnsi="Arial" w:cs="Arial"/>
        </w:rPr>
        <w:t>a</w:t>
      </w:r>
      <w:r>
        <w:rPr>
          <w:rFonts w:ascii="Arial" w:eastAsia="Arial" w:hAnsi="Arial" w:cs="Arial"/>
          <w:spacing w:val="1"/>
        </w:rPr>
        <w:t>r</w:t>
      </w:r>
      <w:r>
        <w:rPr>
          <w:rFonts w:ascii="Arial" w:eastAsia="Arial" w:hAnsi="Arial" w:cs="Arial"/>
        </w:rPr>
        <w:t>eness;</w:t>
      </w:r>
    </w:p>
    <w:p w:rsidR="000A5570" w:rsidRDefault="00863EB5">
      <w:pPr>
        <w:tabs>
          <w:tab w:val="left" w:pos="1000"/>
        </w:tabs>
        <w:spacing w:before="75" w:after="0" w:line="240" w:lineRule="auto"/>
        <w:ind w:left="659"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D</w:t>
      </w:r>
      <w:r>
        <w:rPr>
          <w:rFonts w:ascii="Arial" w:eastAsia="Arial" w:hAnsi="Arial" w:cs="Arial"/>
        </w:rPr>
        <w:t>e</w:t>
      </w:r>
      <w:r>
        <w:rPr>
          <w:rFonts w:ascii="Arial" w:eastAsia="Arial" w:hAnsi="Arial" w:cs="Arial"/>
          <w:spacing w:val="1"/>
        </w:rPr>
        <w:t>m</w:t>
      </w:r>
      <w:r>
        <w:rPr>
          <w:rFonts w:ascii="Arial" w:eastAsia="Arial" w:hAnsi="Arial" w:cs="Arial"/>
        </w:rPr>
        <w:t>ons</w:t>
      </w:r>
      <w:r>
        <w:rPr>
          <w:rFonts w:ascii="Arial" w:eastAsia="Arial" w:hAnsi="Arial" w:cs="Arial"/>
          <w:spacing w:val="-1"/>
        </w:rPr>
        <w:t>t</w:t>
      </w:r>
      <w:r>
        <w:rPr>
          <w:rFonts w:ascii="Arial" w:eastAsia="Arial" w:hAnsi="Arial" w:cs="Arial"/>
          <w:spacing w:val="1"/>
        </w:rPr>
        <w:t>r</w:t>
      </w:r>
      <w:r>
        <w:rPr>
          <w:rFonts w:ascii="Arial" w:eastAsia="Arial" w:hAnsi="Arial" w:cs="Arial"/>
        </w:rPr>
        <w:t>a</w:t>
      </w:r>
      <w:r>
        <w:rPr>
          <w:rFonts w:ascii="Arial" w:eastAsia="Arial" w:hAnsi="Arial" w:cs="Arial"/>
          <w:spacing w:val="1"/>
        </w:rPr>
        <w:t>t</w:t>
      </w:r>
      <w:r>
        <w:rPr>
          <w:rFonts w:ascii="Arial" w:eastAsia="Arial" w:hAnsi="Arial" w:cs="Arial"/>
        </w:rPr>
        <w:t>e</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l</w:t>
      </w:r>
      <w:r>
        <w:rPr>
          <w:rFonts w:ascii="Arial" w:eastAsia="Arial" w:hAnsi="Arial" w:cs="Arial"/>
        </w:rPr>
        <w:t>e</w:t>
      </w:r>
      <w:r>
        <w:rPr>
          <w:rFonts w:ascii="Arial" w:eastAsia="Arial" w:hAnsi="Arial" w:cs="Arial"/>
          <w:spacing w:val="1"/>
        </w:rPr>
        <w:t>rt</w:t>
      </w:r>
      <w:r>
        <w:rPr>
          <w:rFonts w:ascii="Arial" w:eastAsia="Arial" w:hAnsi="Arial" w:cs="Arial"/>
        </w:rPr>
        <w:t>n</w:t>
      </w:r>
      <w:r>
        <w:rPr>
          <w:rFonts w:ascii="Arial" w:eastAsia="Arial" w:hAnsi="Arial" w:cs="Arial"/>
          <w:spacing w:val="-3"/>
        </w:rPr>
        <w:t>e</w:t>
      </w:r>
      <w:r>
        <w:rPr>
          <w:rFonts w:ascii="Arial" w:eastAsia="Arial" w:hAnsi="Arial" w:cs="Arial"/>
        </w:rPr>
        <w:t>ss</w:t>
      </w:r>
      <w:r>
        <w:rPr>
          <w:rFonts w:ascii="Arial" w:eastAsia="Arial" w:hAnsi="Arial" w:cs="Arial"/>
          <w:spacing w:val="1"/>
        </w:rPr>
        <w:t xml:space="preserve"> </w:t>
      </w:r>
      <w:r>
        <w:rPr>
          <w:rFonts w:ascii="Arial" w:eastAsia="Arial" w:hAnsi="Arial" w:cs="Arial"/>
          <w:spacing w:val="-3"/>
        </w:rPr>
        <w:t>a</w:t>
      </w:r>
      <w:r>
        <w:rPr>
          <w:rFonts w:ascii="Arial" w:eastAsia="Arial" w:hAnsi="Arial" w:cs="Arial"/>
        </w:rPr>
        <w:t>nd</w:t>
      </w:r>
      <w:r>
        <w:rPr>
          <w:rFonts w:ascii="Arial" w:eastAsia="Arial" w:hAnsi="Arial" w:cs="Arial"/>
          <w:spacing w:val="2"/>
        </w:rPr>
        <w:t xml:space="preserve"> </w:t>
      </w:r>
      <w:r>
        <w:rPr>
          <w:rFonts w:ascii="Arial" w:eastAsia="Arial" w:hAnsi="Arial" w:cs="Arial"/>
        </w:rPr>
        <w:t>dec</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spacing w:val="-2"/>
        </w:rPr>
        <w:t>v</w:t>
      </w:r>
      <w:r>
        <w:rPr>
          <w:rFonts w:ascii="Arial" w:eastAsia="Arial" w:hAnsi="Arial" w:cs="Arial"/>
        </w:rPr>
        <w:t>eness</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l</w:t>
      </w:r>
      <w:r>
        <w:rPr>
          <w:rFonts w:ascii="Arial" w:eastAsia="Arial" w:hAnsi="Arial" w:cs="Arial"/>
        </w:rPr>
        <w:t>l s</w:t>
      </w:r>
      <w:r>
        <w:rPr>
          <w:rFonts w:ascii="Arial" w:eastAsia="Arial" w:hAnsi="Arial" w:cs="Arial"/>
          <w:spacing w:val="-1"/>
        </w:rPr>
        <w:t>it</w:t>
      </w:r>
      <w:r>
        <w:rPr>
          <w:rFonts w:ascii="Arial" w:eastAsia="Arial" w:hAnsi="Arial" w:cs="Arial"/>
        </w:rPr>
        <w:t>ua</w:t>
      </w:r>
      <w:r>
        <w:rPr>
          <w:rFonts w:ascii="Arial" w:eastAsia="Arial" w:hAnsi="Arial" w:cs="Arial"/>
          <w:spacing w:val="1"/>
        </w:rPr>
        <w:t>t</w:t>
      </w:r>
      <w:r>
        <w:rPr>
          <w:rFonts w:ascii="Arial" w:eastAsia="Arial" w:hAnsi="Arial" w:cs="Arial"/>
          <w:spacing w:val="-1"/>
        </w:rPr>
        <w:t>i</w:t>
      </w:r>
      <w:r>
        <w:rPr>
          <w:rFonts w:ascii="Arial" w:eastAsia="Arial" w:hAnsi="Arial" w:cs="Arial"/>
        </w:rPr>
        <w:t>ons;</w:t>
      </w:r>
    </w:p>
    <w:p w:rsidR="000A5570" w:rsidRDefault="00863EB5">
      <w:pPr>
        <w:tabs>
          <w:tab w:val="left" w:pos="1000"/>
        </w:tabs>
        <w:spacing w:before="72" w:after="0" w:line="240" w:lineRule="auto"/>
        <w:ind w:left="659"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C</w:t>
      </w:r>
      <w:r>
        <w:rPr>
          <w:rFonts w:ascii="Arial" w:eastAsia="Arial" w:hAnsi="Arial" w:cs="Arial"/>
        </w:rPr>
        <w:t>a</w:t>
      </w:r>
      <w:r>
        <w:rPr>
          <w:rFonts w:ascii="Arial" w:eastAsia="Arial" w:hAnsi="Arial" w:cs="Arial"/>
          <w:spacing w:val="1"/>
        </w:rPr>
        <w:t>rr</w:t>
      </w:r>
      <w:r>
        <w:rPr>
          <w:rFonts w:ascii="Arial" w:eastAsia="Arial" w:hAnsi="Arial" w:cs="Arial"/>
        </w:rPr>
        <w:t>y</w:t>
      </w:r>
      <w:r>
        <w:rPr>
          <w:rFonts w:ascii="Arial" w:eastAsia="Arial" w:hAnsi="Arial" w:cs="Arial"/>
          <w:spacing w:val="-1"/>
        </w:rPr>
        <w:t xml:space="preserve"> </w:t>
      </w:r>
      <w:r>
        <w:rPr>
          <w:rFonts w:ascii="Arial" w:eastAsia="Arial" w:hAnsi="Arial" w:cs="Arial"/>
        </w:rPr>
        <w:t>out se</w:t>
      </w:r>
      <w:r>
        <w:rPr>
          <w:rFonts w:ascii="Arial" w:eastAsia="Arial" w:hAnsi="Arial" w:cs="Arial"/>
          <w:spacing w:val="-2"/>
        </w:rPr>
        <w:t>v</w:t>
      </w:r>
      <w:r>
        <w:rPr>
          <w:rFonts w:ascii="Arial" w:eastAsia="Arial" w:hAnsi="Arial" w:cs="Arial"/>
        </w:rPr>
        <w:t>e</w:t>
      </w:r>
      <w:r>
        <w:rPr>
          <w:rFonts w:ascii="Arial" w:eastAsia="Arial" w:hAnsi="Arial" w:cs="Arial"/>
          <w:spacing w:val="1"/>
        </w:rPr>
        <w:t>r</w:t>
      </w:r>
      <w:r>
        <w:rPr>
          <w:rFonts w:ascii="Arial" w:eastAsia="Arial" w:hAnsi="Arial" w:cs="Arial"/>
        </w:rPr>
        <w:t xml:space="preserve">al </w:t>
      </w:r>
      <w:r>
        <w:rPr>
          <w:rFonts w:ascii="Arial" w:eastAsia="Arial" w:hAnsi="Arial" w:cs="Arial"/>
          <w:spacing w:val="1"/>
        </w:rPr>
        <w:t>t</w:t>
      </w:r>
      <w:r>
        <w:rPr>
          <w:rFonts w:ascii="Arial" w:eastAsia="Arial" w:hAnsi="Arial" w:cs="Arial"/>
        </w:rPr>
        <w:t>a</w:t>
      </w:r>
      <w:r>
        <w:rPr>
          <w:rFonts w:ascii="Arial" w:eastAsia="Arial" w:hAnsi="Arial" w:cs="Arial"/>
          <w:spacing w:val="-2"/>
        </w:rPr>
        <w:t>s</w:t>
      </w:r>
      <w:r>
        <w:rPr>
          <w:rFonts w:ascii="Arial" w:eastAsia="Arial" w:hAnsi="Arial" w:cs="Arial"/>
        </w:rPr>
        <w:t>ks</w:t>
      </w:r>
      <w:r>
        <w:rPr>
          <w:rFonts w:ascii="Arial" w:eastAsia="Arial" w:hAnsi="Arial" w:cs="Arial"/>
          <w:spacing w:val="1"/>
        </w:rPr>
        <w:t xml:space="preserve"> </w:t>
      </w:r>
      <w:r>
        <w:rPr>
          <w:rFonts w:ascii="Arial" w:eastAsia="Arial" w:hAnsi="Arial" w:cs="Arial"/>
          <w:spacing w:val="-2"/>
        </w:rPr>
        <w:t>s</w:t>
      </w:r>
      <w:r>
        <w:rPr>
          <w:rFonts w:ascii="Arial" w:eastAsia="Arial" w:hAnsi="Arial" w:cs="Arial"/>
          <w:spacing w:val="-1"/>
        </w:rPr>
        <w:t>i</w:t>
      </w:r>
      <w:r>
        <w:rPr>
          <w:rFonts w:ascii="Arial" w:eastAsia="Arial" w:hAnsi="Arial" w:cs="Arial"/>
          <w:spacing w:val="1"/>
        </w:rPr>
        <w:t>m</w:t>
      </w:r>
      <w:r>
        <w:rPr>
          <w:rFonts w:ascii="Arial" w:eastAsia="Arial" w:hAnsi="Arial" w:cs="Arial"/>
        </w:rPr>
        <w:t>u</w:t>
      </w:r>
      <w:r>
        <w:rPr>
          <w:rFonts w:ascii="Arial" w:eastAsia="Arial" w:hAnsi="Arial" w:cs="Arial"/>
          <w:spacing w:val="-1"/>
        </w:rPr>
        <w:t>l</w:t>
      </w:r>
      <w:r>
        <w:rPr>
          <w:rFonts w:ascii="Arial" w:eastAsia="Arial" w:hAnsi="Arial" w:cs="Arial"/>
          <w:spacing w:val="1"/>
        </w:rPr>
        <w:t>t</w:t>
      </w:r>
      <w:r>
        <w:rPr>
          <w:rFonts w:ascii="Arial" w:eastAsia="Arial" w:hAnsi="Arial" w:cs="Arial"/>
        </w:rPr>
        <w:t>aneous</w:t>
      </w:r>
      <w:r>
        <w:rPr>
          <w:rFonts w:ascii="Arial" w:eastAsia="Arial" w:hAnsi="Arial" w:cs="Arial"/>
          <w:spacing w:val="-1"/>
        </w:rPr>
        <w:t>l</w:t>
      </w:r>
      <w:r>
        <w:rPr>
          <w:rFonts w:ascii="Arial" w:eastAsia="Arial" w:hAnsi="Arial" w:cs="Arial"/>
          <w:spacing w:val="-2"/>
        </w:rPr>
        <w:t>y</w:t>
      </w:r>
      <w:r>
        <w:rPr>
          <w:rFonts w:ascii="Arial" w:eastAsia="Arial" w:hAnsi="Arial" w:cs="Arial"/>
        </w:rPr>
        <w:t>;</w:t>
      </w:r>
    </w:p>
    <w:p w:rsidR="000A5570" w:rsidRDefault="00863EB5">
      <w:pPr>
        <w:tabs>
          <w:tab w:val="left" w:pos="1000"/>
        </w:tabs>
        <w:spacing w:before="75" w:after="0" w:line="240" w:lineRule="auto"/>
        <w:ind w:left="659"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C</w:t>
      </w:r>
      <w:r>
        <w:rPr>
          <w:rFonts w:ascii="Arial" w:eastAsia="Arial" w:hAnsi="Arial" w:cs="Arial"/>
        </w:rPr>
        <w:t>a</w:t>
      </w:r>
      <w:r>
        <w:rPr>
          <w:rFonts w:ascii="Arial" w:eastAsia="Arial" w:hAnsi="Arial" w:cs="Arial"/>
          <w:spacing w:val="1"/>
        </w:rPr>
        <w:t>rr</w:t>
      </w:r>
      <w:r>
        <w:rPr>
          <w:rFonts w:ascii="Arial" w:eastAsia="Arial" w:hAnsi="Arial" w:cs="Arial"/>
        </w:rPr>
        <w:t>y</w:t>
      </w:r>
      <w:r>
        <w:rPr>
          <w:rFonts w:ascii="Arial" w:eastAsia="Arial" w:hAnsi="Arial" w:cs="Arial"/>
          <w:spacing w:val="-1"/>
        </w:rPr>
        <w:t xml:space="preserve"> </w:t>
      </w:r>
      <w:r>
        <w:rPr>
          <w:rFonts w:ascii="Arial" w:eastAsia="Arial" w:hAnsi="Arial" w:cs="Arial"/>
        </w:rPr>
        <w:t xml:space="preserve">out </w:t>
      </w:r>
      <w:r>
        <w:rPr>
          <w:rFonts w:ascii="Arial" w:eastAsia="Arial" w:hAnsi="Arial" w:cs="Arial"/>
          <w:spacing w:val="1"/>
        </w:rPr>
        <w:t>r</w:t>
      </w:r>
      <w:r>
        <w:rPr>
          <w:rFonts w:ascii="Arial" w:eastAsia="Arial" w:hAnsi="Arial" w:cs="Arial"/>
        </w:rPr>
        <w:t>o</w:t>
      </w:r>
      <w:r>
        <w:rPr>
          <w:rFonts w:ascii="Arial" w:eastAsia="Arial" w:hAnsi="Arial" w:cs="Arial"/>
          <w:spacing w:val="-3"/>
        </w:rPr>
        <w:t>u</w:t>
      </w:r>
      <w:r>
        <w:rPr>
          <w:rFonts w:ascii="Arial" w:eastAsia="Arial" w:hAnsi="Arial" w:cs="Arial"/>
          <w:spacing w:val="1"/>
        </w:rPr>
        <w:t>t</w:t>
      </w:r>
      <w:r>
        <w:rPr>
          <w:rFonts w:ascii="Arial" w:eastAsia="Arial" w:hAnsi="Arial" w:cs="Arial"/>
          <w:spacing w:val="-1"/>
        </w:rPr>
        <w:t>i</w:t>
      </w:r>
      <w:r>
        <w:rPr>
          <w:rFonts w:ascii="Arial" w:eastAsia="Arial" w:hAnsi="Arial" w:cs="Arial"/>
        </w:rPr>
        <w:t>ne</w:t>
      </w:r>
      <w:r>
        <w:rPr>
          <w:rFonts w:ascii="Arial" w:eastAsia="Arial" w:hAnsi="Arial" w:cs="Arial"/>
          <w:spacing w:val="1"/>
        </w:rPr>
        <w:t xml:space="preserve"> </w:t>
      </w:r>
      <w:r>
        <w:rPr>
          <w:rFonts w:ascii="Arial" w:eastAsia="Arial" w:hAnsi="Arial" w:cs="Arial"/>
          <w:spacing w:val="-4"/>
        </w:rPr>
        <w:t>w</w:t>
      </w:r>
      <w:r>
        <w:rPr>
          <w:rFonts w:ascii="Arial" w:eastAsia="Arial" w:hAnsi="Arial" w:cs="Arial"/>
        </w:rPr>
        <w:t>o</w:t>
      </w:r>
      <w:r>
        <w:rPr>
          <w:rFonts w:ascii="Arial" w:eastAsia="Arial" w:hAnsi="Arial" w:cs="Arial"/>
          <w:spacing w:val="1"/>
        </w:rPr>
        <w:t>r</w:t>
      </w:r>
      <w:r>
        <w:rPr>
          <w:rFonts w:ascii="Arial" w:eastAsia="Arial" w:hAnsi="Arial" w:cs="Arial"/>
        </w:rPr>
        <w:t>k</w:t>
      </w:r>
      <w:r>
        <w:rPr>
          <w:rFonts w:ascii="Arial" w:eastAsia="Arial" w:hAnsi="Arial" w:cs="Arial"/>
          <w:spacing w:val="1"/>
        </w:rPr>
        <w:t xml:space="preserve"> </w:t>
      </w:r>
      <w:r>
        <w:rPr>
          <w:rFonts w:ascii="Arial" w:eastAsia="Arial" w:hAnsi="Arial" w:cs="Arial"/>
          <w:spacing w:val="-4"/>
        </w:rPr>
        <w:t>w</w:t>
      </w:r>
      <w:r>
        <w:rPr>
          <w:rFonts w:ascii="Arial" w:eastAsia="Arial" w:hAnsi="Arial" w:cs="Arial"/>
          <w:spacing w:val="1"/>
        </w:rPr>
        <w:t>it</w:t>
      </w:r>
      <w:r>
        <w:rPr>
          <w:rFonts w:ascii="Arial" w:eastAsia="Arial" w:hAnsi="Arial" w:cs="Arial"/>
        </w:rPr>
        <w:t xml:space="preserve">hout </w:t>
      </w:r>
      <w:r>
        <w:rPr>
          <w:rFonts w:ascii="Arial" w:eastAsia="Arial" w:hAnsi="Arial" w:cs="Arial"/>
          <w:spacing w:val="-1"/>
        </w:rPr>
        <w:t>l</w:t>
      </w:r>
      <w:r>
        <w:rPr>
          <w:rFonts w:ascii="Arial" w:eastAsia="Arial" w:hAnsi="Arial" w:cs="Arial"/>
        </w:rPr>
        <w:t>os</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w:t>
      </w:r>
      <w:r>
        <w:rPr>
          <w:rFonts w:ascii="Arial" w:eastAsia="Arial" w:hAnsi="Arial" w:cs="Arial"/>
        </w:rPr>
        <w:t>s</w:t>
      </w:r>
      <w:r>
        <w:rPr>
          <w:rFonts w:ascii="Arial" w:eastAsia="Arial" w:hAnsi="Arial" w:cs="Arial"/>
          <w:spacing w:val="-1"/>
        </w:rPr>
        <w:t>i</w:t>
      </w:r>
      <w:r>
        <w:rPr>
          <w:rFonts w:ascii="Arial" w:eastAsia="Arial" w:hAnsi="Arial" w:cs="Arial"/>
          <w:spacing w:val="1"/>
        </w:rPr>
        <w:t>t</w:t>
      </w:r>
      <w:r>
        <w:rPr>
          <w:rFonts w:ascii="Arial" w:eastAsia="Arial" w:hAnsi="Arial" w:cs="Arial"/>
        </w:rPr>
        <w:t>u</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onal a</w:t>
      </w:r>
      <w:r>
        <w:rPr>
          <w:rFonts w:ascii="Arial" w:eastAsia="Arial" w:hAnsi="Arial" w:cs="Arial"/>
          <w:spacing w:val="-4"/>
        </w:rPr>
        <w:t>w</w:t>
      </w:r>
      <w:r>
        <w:rPr>
          <w:rFonts w:ascii="Arial" w:eastAsia="Arial" w:hAnsi="Arial" w:cs="Arial"/>
        </w:rPr>
        <w:t>a</w:t>
      </w:r>
      <w:r>
        <w:rPr>
          <w:rFonts w:ascii="Arial" w:eastAsia="Arial" w:hAnsi="Arial" w:cs="Arial"/>
          <w:spacing w:val="1"/>
        </w:rPr>
        <w:t>r</w:t>
      </w:r>
      <w:r>
        <w:rPr>
          <w:rFonts w:ascii="Arial" w:eastAsia="Arial" w:hAnsi="Arial" w:cs="Arial"/>
        </w:rPr>
        <w:t>eness;</w:t>
      </w:r>
    </w:p>
    <w:p w:rsidR="000A5570" w:rsidRDefault="00863EB5">
      <w:pPr>
        <w:tabs>
          <w:tab w:val="left" w:pos="1000"/>
        </w:tabs>
        <w:spacing w:before="72" w:after="0" w:line="240" w:lineRule="auto"/>
        <w:ind w:left="1019" w:right="96" w:hanging="36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S</w:t>
      </w:r>
      <w:r>
        <w:rPr>
          <w:rFonts w:ascii="Arial" w:eastAsia="Arial" w:hAnsi="Arial" w:cs="Arial"/>
        </w:rPr>
        <w:t xml:space="preserve">how </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a</w:t>
      </w:r>
      <w:r>
        <w:rPr>
          <w:rFonts w:ascii="Arial" w:eastAsia="Arial" w:hAnsi="Arial" w:cs="Arial"/>
          <w:spacing w:val="1"/>
        </w:rPr>
        <w:t>ti</w:t>
      </w:r>
      <w:r>
        <w:rPr>
          <w:rFonts w:ascii="Arial" w:eastAsia="Arial" w:hAnsi="Arial" w:cs="Arial"/>
          <w:spacing w:val="-2"/>
        </w:rPr>
        <w:t>v</w:t>
      </w:r>
      <w:r>
        <w:rPr>
          <w:rFonts w:ascii="Arial" w:eastAsia="Arial" w:hAnsi="Arial" w:cs="Arial"/>
        </w:rPr>
        <w:t>e</w:t>
      </w:r>
      <w:r>
        <w:rPr>
          <w:rFonts w:ascii="Arial" w:eastAsia="Arial" w:hAnsi="Arial" w:cs="Arial"/>
          <w:spacing w:val="3"/>
        </w:rPr>
        <w:t xml:space="preserve"> </w:t>
      </w:r>
      <w:r>
        <w:rPr>
          <w:rFonts w:ascii="Arial" w:eastAsia="Arial" w:hAnsi="Arial" w:cs="Arial"/>
          <w:spacing w:val="-4"/>
        </w:rPr>
        <w:t>w</w:t>
      </w:r>
      <w:r>
        <w:rPr>
          <w:rFonts w:ascii="Arial" w:eastAsia="Arial" w:hAnsi="Arial" w:cs="Arial"/>
        </w:rPr>
        <w:t>h</w:t>
      </w:r>
      <w:r>
        <w:rPr>
          <w:rFonts w:ascii="Arial" w:eastAsia="Arial" w:hAnsi="Arial" w:cs="Arial"/>
          <w:spacing w:val="-1"/>
        </w:rPr>
        <w:t>il</w:t>
      </w:r>
      <w:r>
        <w:rPr>
          <w:rFonts w:ascii="Arial" w:eastAsia="Arial" w:hAnsi="Arial" w:cs="Arial"/>
        </w:rPr>
        <w:t>e</w:t>
      </w:r>
      <w:r>
        <w:rPr>
          <w:rFonts w:ascii="Arial" w:eastAsia="Arial" w:hAnsi="Arial" w:cs="Arial"/>
          <w:spacing w:val="3"/>
        </w:rPr>
        <w:t xml:space="preserve"> </w:t>
      </w:r>
      <w:r>
        <w:rPr>
          <w:rFonts w:ascii="Arial" w:eastAsia="Arial" w:hAnsi="Arial" w:cs="Arial"/>
          <w:spacing w:val="-1"/>
        </w:rPr>
        <w:t>w</w:t>
      </w:r>
      <w:r>
        <w:rPr>
          <w:rFonts w:ascii="Arial" w:eastAsia="Arial" w:hAnsi="Arial" w:cs="Arial"/>
        </w:rPr>
        <w:t>o</w:t>
      </w:r>
      <w:r>
        <w:rPr>
          <w:rFonts w:ascii="Arial" w:eastAsia="Arial" w:hAnsi="Arial" w:cs="Arial"/>
          <w:spacing w:val="1"/>
        </w:rPr>
        <w:t>r</w:t>
      </w:r>
      <w:r>
        <w:rPr>
          <w:rFonts w:ascii="Arial" w:eastAsia="Arial" w:hAnsi="Arial" w:cs="Arial"/>
          <w:spacing w:val="2"/>
        </w:rPr>
        <w:t>k</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spacing w:val="-4"/>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 xml:space="preserve"> fr</w:t>
      </w:r>
      <w:r>
        <w:rPr>
          <w:rFonts w:ascii="Arial" w:eastAsia="Arial" w:hAnsi="Arial" w:cs="Arial"/>
        </w:rPr>
        <w:t>a</w:t>
      </w:r>
      <w:r>
        <w:rPr>
          <w:rFonts w:ascii="Arial" w:eastAsia="Arial" w:hAnsi="Arial" w:cs="Arial"/>
          <w:spacing w:val="1"/>
        </w:rPr>
        <w:t>m</w:t>
      </w:r>
      <w:r>
        <w:rPr>
          <w:rFonts w:ascii="Arial" w:eastAsia="Arial" w:hAnsi="Arial" w:cs="Arial"/>
        </w:rPr>
        <w:t>e</w:t>
      </w:r>
      <w:r>
        <w:rPr>
          <w:rFonts w:ascii="Arial" w:eastAsia="Arial" w:hAnsi="Arial" w:cs="Arial"/>
          <w:spacing w:val="-4"/>
        </w:rPr>
        <w:t>w</w:t>
      </w:r>
      <w:r>
        <w:rPr>
          <w:rFonts w:ascii="Arial" w:eastAsia="Arial" w:hAnsi="Arial" w:cs="Arial"/>
        </w:rPr>
        <w:t>o</w:t>
      </w:r>
      <w:r>
        <w:rPr>
          <w:rFonts w:ascii="Arial" w:eastAsia="Arial" w:hAnsi="Arial" w:cs="Arial"/>
          <w:spacing w:val="-2"/>
        </w:rPr>
        <w:t>r</w:t>
      </w:r>
      <w:r>
        <w:rPr>
          <w:rFonts w:ascii="Arial" w:eastAsia="Arial" w:hAnsi="Arial" w:cs="Arial"/>
        </w:rPr>
        <w:t>k</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5"/>
        </w:rPr>
        <w:t xml:space="preserve"> </w:t>
      </w:r>
      <w:r>
        <w:rPr>
          <w:rFonts w:ascii="Arial" w:eastAsia="Arial" w:hAnsi="Arial" w:cs="Arial"/>
        </w:rPr>
        <w:t>s</w:t>
      </w:r>
      <w:r>
        <w:rPr>
          <w:rFonts w:ascii="Arial" w:eastAsia="Arial" w:hAnsi="Arial" w:cs="Arial"/>
          <w:spacing w:val="1"/>
        </w:rPr>
        <w:t>t</w:t>
      </w:r>
      <w:r>
        <w:rPr>
          <w:rFonts w:ascii="Arial" w:eastAsia="Arial" w:hAnsi="Arial" w:cs="Arial"/>
        </w:rPr>
        <w:t>and</w:t>
      </w:r>
      <w:r>
        <w:rPr>
          <w:rFonts w:ascii="Arial" w:eastAsia="Arial" w:hAnsi="Arial" w:cs="Arial"/>
          <w:spacing w:val="-3"/>
        </w:rPr>
        <w:t>a</w:t>
      </w:r>
      <w:r>
        <w:rPr>
          <w:rFonts w:ascii="Arial" w:eastAsia="Arial" w:hAnsi="Arial" w:cs="Arial"/>
          <w:spacing w:val="1"/>
        </w:rPr>
        <w:t>r</w:t>
      </w:r>
      <w:r>
        <w:rPr>
          <w:rFonts w:ascii="Arial" w:eastAsia="Arial" w:hAnsi="Arial" w:cs="Arial"/>
        </w:rPr>
        <w:t>d</w:t>
      </w:r>
      <w:r>
        <w:rPr>
          <w:rFonts w:ascii="Arial" w:eastAsia="Arial" w:hAnsi="Arial" w:cs="Arial"/>
          <w:spacing w:val="-2"/>
        </w:rPr>
        <w:t>s</w:t>
      </w:r>
      <w:r>
        <w:rPr>
          <w:rFonts w:ascii="Arial" w:eastAsia="Arial" w:hAnsi="Arial" w:cs="Arial"/>
        </w:rPr>
        <w:t>,</w:t>
      </w:r>
      <w:r>
        <w:rPr>
          <w:rFonts w:ascii="Arial" w:eastAsia="Arial" w:hAnsi="Arial" w:cs="Arial"/>
          <w:spacing w:val="2"/>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g</w:t>
      </w:r>
      <w:r>
        <w:rPr>
          <w:rFonts w:ascii="Arial" w:eastAsia="Arial" w:hAnsi="Arial" w:cs="Arial"/>
        </w:rPr>
        <w:t>u</w:t>
      </w:r>
      <w:r>
        <w:rPr>
          <w:rFonts w:ascii="Arial" w:eastAsia="Arial" w:hAnsi="Arial" w:cs="Arial"/>
          <w:spacing w:val="-1"/>
        </w:rPr>
        <w:t>l</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rPr>
        <w:t>ons</w:t>
      </w:r>
      <w:r>
        <w:rPr>
          <w:rFonts w:ascii="Arial" w:eastAsia="Arial" w:hAnsi="Arial" w:cs="Arial"/>
          <w:spacing w:val="-1"/>
        </w:rPr>
        <w:t xml:space="preserve"> </w:t>
      </w:r>
      <w:r>
        <w:rPr>
          <w:rFonts w:ascii="Arial" w:eastAsia="Arial" w:hAnsi="Arial" w:cs="Arial"/>
        </w:rPr>
        <w:t>and</w:t>
      </w:r>
      <w:r>
        <w:rPr>
          <w:rFonts w:ascii="Arial" w:eastAsia="Arial" w:hAnsi="Arial" w:cs="Arial"/>
          <w:spacing w:val="1"/>
        </w:rPr>
        <w:t xml:space="preserve"> </w:t>
      </w:r>
      <w:r>
        <w:rPr>
          <w:rFonts w:ascii="Arial" w:eastAsia="Arial" w:hAnsi="Arial" w:cs="Arial"/>
        </w:rPr>
        <w:t>s</w:t>
      </w:r>
      <w:r>
        <w:rPr>
          <w:rFonts w:ascii="Arial" w:eastAsia="Arial" w:hAnsi="Arial" w:cs="Arial"/>
          <w:spacing w:val="1"/>
        </w:rPr>
        <w:t>tr</w:t>
      </w:r>
      <w:r>
        <w:rPr>
          <w:rFonts w:ascii="Arial" w:eastAsia="Arial" w:hAnsi="Arial" w:cs="Arial"/>
        </w:rPr>
        <w:t>u</w:t>
      </w:r>
      <w:r>
        <w:rPr>
          <w:rFonts w:ascii="Arial" w:eastAsia="Arial" w:hAnsi="Arial" w:cs="Arial"/>
          <w:spacing w:val="-2"/>
        </w:rPr>
        <w:t>c</w:t>
      </w:r>
      <w:r>
        <w:rPr>
          <w:rFonts w:ascii="Arial" w:eastAsia="Arial" w:hAnsi="Arial" w:cs="Arial"/>
          <w:spacing w:val="1"/>
        </w:rPr>
        <w:t>t</w:t>
      </w:r>
      <w:r>
        <w:rPr>
          <w:rFonts w:ascii="Arial" w:eastAsia="Arial" w:hAnsi="Arial" w:cs="Arial"/>
        </w:rPr>
        <w:t>u</w:t>
      </w:r>
      <w:r>
        <w:rPr>
          <w:rFonts w:ascii="Arial" w:eastAsia="Arial" w:hAnsi="Arial" w:cs="Arial"/>
          <w:spacing w:val="1"/>
        </w:rPr>
        <w:t>r</w:t>
      </w:r>
      <w:r>
        <w:rPr>
          <w:rFonts w:ascii="Arial" w:eastAsia="Arial" w:hAnsi="Arial" w:cs="Arial"/>
          <w:spacing w:val="-3"/>
        </w:rPr>
        <w:t>e</w:t>
      </w:r>
      <w:r>
        <w:rPr>
          <w:rFonts w:ascii="Arial" w:eastAsia="Arial" w:hAnsi="Arial" w:cs="Arial"/>
        </w:rPr>
        <w:t>d p</w:t>
      </w:r>
      <w:r>
        <w:rPr>
          <w:rFonts w:ascii="Arial" w:eastAsia="Arial" w:hAnsi="Arial" w:cs="Arial"/>
          <w:spacing w:val="1"/>
        </w:rPr>
        <w:t>r</w:t>
      </w:r>
      <w:r>
        <w:rPr>
          <w:rFonts w:ascii="Arial" w:eastAsia="Arial" w:hAnsi="Arial" w:cs="Arial"/>
        </w:rPr>
        <w:t>ocedu</w:t>
      </w:r>
      <w:r>
        <w:rPr>
          <w:rFonts w:ascii="Arial" w:eastAsia="Arial" w:hAnsi="Arial" w:cs="Arial"/>
          <w:spacing w:val="1"/>
        </w:rPr>
        <w:t>r</w:t>
      </w:r>
      <w:r>
        <w:rPr>
          <w:rFonts w:ascii="Arial" w:eastAsia="Arial" w:hAnsi="Arial" w:cs="Arial"/>
        </w:rPr>
        <w:t>e</w:t>
      </w:r>
      <w:r>
        <w:rPr>
          <w:rFonts w:ascii="Arial" w:eastAsia="Arial" w:hAnsi="Arial" w:cs="Arial"/>
          <w:spacing w:val="-2"/>
        </w:rPr>
        <w:t>s</w:t>
      </w:r>
      <w:r>
        <w:rPr>
          <w:rFonts w:ascii="Arial" w:eastAsia="Arial" w:hAnsi="Arial" w:cs="Arial"/>
        </w:rPr>
        <w:t>;</w:t>
      </w:r>
    </w:p>
    <w:p w:rsidR="000A5570" w:rsidRDefault="00863EB5">
      <w:pPr>
        <w:tabs>
          <w:tab w:val="left" w:pos="1000"/>
        </w:tabs>
        <w:spacing w:before="73" w:after="0" w:line="240" w:lineRule="auto"/>
        <w:ind w:left="659"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R</w:t>
      </w:r>
      <w:r>
        <w:rPr>
          <w:rFonts w:ascii="Arial" w:eastAsia="Arial" w:hAnsi="Arial" w:cs="Arial"/>
        </w:rPr>
        <w:t>eco</w:t>
      </w:r>
      <w:r>
        <w:rPr>
          <w:rFonts w:ascii="Arial" w:eastAsia="Arial" w:hAnsi="Arial" w:cs="Arial"/>
          <w:spacing w:val="2"/>
        </w:rPr>
        <w:t>g</w:t>
      </w:r>
      <w:r>
        <w:rPr>
          <w:rFonts w:ascii="Arial" w:eastAsia="Arial" w:hAnsi="Arial" w:cs="Arial"/>
        </w:rPr>
        <w:t>n</w:t>
      </w:r>
      <w:r>
        <w:rPr>
          <w:rFonts w:ascii="Arial" w:eastAsia="Arial" w:hAnsi="Arial" w:cs="Arial"/>
          <w:spacing w:val="-1"/>
        </w:rPr>
        <w:t>i</w:t>
      </w:r>
      <w:r>
        <w:rPr>
          <w:rFonts w:ascii="Arial" w:eastAsia="Arial" w:hAnsi="Arial" w:cs="Arial"/>
        </w:rPr>
        <w:t>se</w:t>
      </w:r>
      <w:r>
        <w:rPr>
          <w:rFonts w:ascii="Arial" w:eastAsia="Arial" w:hAnsi="Arial" w:cs="Arial"/>
          <w:spacing w:val="1"/>
        </w:rPr>
        <w:t xml:space="preserve"> </w:t>
      </w:r>
      <w:r>
        <w:rPr>
          <w:rFonts w:ascii="Arial" w:eastAsia="Arial" w:hAnsi="Arial" w:cs="Arial"/>
        </w:rPr>
        <w:t>and</w:t>
      </w:r>
      <w:r>
        <w:rPr>
          <w:rFonts w:ascii="Arial" w:eastAsia="Arial" w:hAnsi="Arial" w:cs="Arial"/>
          <w:spacing w:val="-4"/>
        </w:rPr>
        <w:t xml:space="preserve"> </w:t>
      </w:r>
      <w:r>
        <w:rPr>
          <w:rFonts w:ascii="Arial" w:eastAsia="Arial" w:hAnsi="Arial" w:cs="Arial"/>
          <w:spacing w:val="1"/>
        </w:rPr>
        <w:t>m</w:t>
      </w:r>
      <w:r>
        <w:rPr>
          <w:rFonts w:ascii="Arial" w:eastAsia="Arial" w:hAnsi="Arial" w:cs="Arial"/>
        </w:rPr>
        <w:t>an</w:t>
      </w:r>
      <w:r>
        <w:rPr>
          <w:rFonts w:ascii="Arial" w:eastAsia="Arial" w:hAnsi="Arial" w:cs="Arial"/>
          <w:spacing w:val="-2"/>
        </w:rPr>
        <w:t>a</w:t>
      </w:r>
      <w:r>
        <w:rPr>
          <w:rFonts w:ascii="Arial" w:eastAsia="Arial" w:hAnsi="Arial" w:cs="Arial"/>
          <w:spacing w:val="2"/>
        </w:rPr>
        <w:t>g</w:t>
      </w:r>
      <w:r>
        <w:rPr>
          <w:rFonts w:ascii="Arial" w:eastAsia="Arial" w:hAnsi="Arial" w:cs="Arial"/>
        </w:rPr>
        <w:t>e</w:t>
      </w:r>
      <w:r>
        <w:rPr>
          <w:rFonts w:ascii="Arial" w:eastAsia="Arial" w:hAnsi="Arial" w:cs="Arial"/>
          <w:spacing w:val="-2"/>
        </w:rPr>
        <w:t xml:space="preserve"> </w:t>
      </w:r>
      <w:r>
        <w:rPr>
          <w:rFonts w:ascii="Arial" w:eastAsia="Arial" w:hAnsi="Arial" w:cs="Arial"/>
          <w:spacing w:val="-4"/>
        </w:rPr>
        <w:t>w</w:t>
      </w:r>
      <w:r>
        <w:rPr>
          <w:rFonts w:ascii="Arial" w:eastAsia="Arial" w:hAnsi="Arial" w:cs="Arial"/>
        </w:rPr>
        <w:t>o</w:t>
      </w:r>
      <w:r>
        <w:rPr>
          <w:rFonts w:ascii="Arial" w:eastAsia="Arial" w:hAnsi="Arial" w:cs="Arial"/>
          <w:spacing w:val="1"/>
        </w:rPr>
        <w:t>r</w:t>
      </w:r>
      <w:r>
        <w:rPr>
          <w:rFonts w:ascii="Arial" w:eastAsia="Arial" w:hAnsi="Arial" w:cs="Arial"/>
        </w:rPr>
        <w:t>k</w:t>
      </w:r>
      <w:r>
        <w:rPr>
          <w:rFonts w:ascii="Arial" w:eastAsia="Arial" w:hAnsi="Arial" w:cs="Arial"/>
          <w:spacing w:val="4"/>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l</w:t>
      </w:r>
      <w:r>
        <w:rPr>
          <w:rFonts w:ascii="Arial" w:eastAsia="Arial" w:hAnsi="Arial" w:cs="Arial"/>
          <w:spacing w:val="-3"/>
        </w:rPr>
        <w:t>a</w:t>
      </w:r>
      <w:r>
        <w:rPr>
          <w:rFonts w:ascii="Arial" w:eastAsia="Arial" w:hAnsi="Arial" w:cs="Arial"/>
          <w:spacing w:val="1"/>
        </w:rPr>
        <w:t>t</w:t>
      </w:r>
      <w:r>
        <w:rPr>
          <w:rFonts w:ascii="Arial" w:eastAsia="Arial" w:hAnsi="Arial" w:cs="Arial"/>
        </w:rPr>
        <w:t>ed</w:t>
      </w:r>
      <w:r>
        <w:rPr>
          <w:rFonts w:ascii="Arial" w:eastAsia="Arial" w:hAnsi="Arial" w:cs="Arial"/>
          <w:spacing w:val="1"/>
        </w:rPr>
        <w:t xml:space="preserve"> </w:t>
      </w:r>
      <w:r>
        <w:rPr>
          <w:rFonts w:ascii="Arial" w:eastAsia="Arial" w:hAnsi="Arial" w:cs="Arial"/>
        </w:rPr>
        <w:t>and</w:t>
      </w:r>
      <w:r>
        <w:rPr>
          <w:rFonts w:ascii="Arial" w:eastAsia="Arial" w:hAnsi="Arial" w:cs="Arial"/>
          <w:spacing w:val="-2"/>
        </w:rPr>
        <w:t xml:space="preserve"> </w:t>
      </w:r>
      <w:r>
        <w:rPr>
          <w:rFonts w:ascii="Arial" w:eastAsia="Arial" w:hAnsi="Arial" w:cs="Arial"/>
        </w:rPr>
        <w:t>pe</w:t>
      </w:r>
      <w:r>
        <w:rPr>
          <w:rFonts w:ascii="Arial" w:eastAsia="Arial" w:hAnsi="Arial" w:cs="Arial"/>
          <w:spacing w:val="1"/>
        </w:rPr>
        <w:t>r</w:t>
      </w:r>
      <w:r>
        <w:rPr>
          <w:rFonts w:ascii="Arial" w:eastAsia="Arial" w:hAnsi="Arial" w:cs="Arial"/>
        </w:rPr>
        <w:t>so</w:t>
      </w:r>
      <w:r>
        <w:rPr>
          <w:rFonts w:ascii="Arial" w:eastAsia="Arial" w:hAnsi="Arial" w:cs="Arial"/>
          <w:spacing w:val="-3"/>
        </w:rPr>
        <w:t>n</w:t>
      </w:r>
      <w:r>
        <w:rPr>
          <w:rFonts w:ascii="Arial" w:eastAsia="Arial" w:hAnsi="Arial" w:cs="Arial"/>
        </w:rPr>
        <w:t>al s</w:t>
      </w:r>
      <w:r>
        <w:rPr>
          <w:rFonts w:ascii="Arial" w:eastAsia="Arial" w:hAnsi="Arial" w:cs="Arial"/>
          <w:spacing w:val="1"/>
        </w:rPr>
        <w:t>t</w:t>
      </w:r>
      <w:r>
        <w:rPr>
          <w:rFonts w:ascii="Arial" w:eastAsia="Arial" w:hAnsi="Arial" w:cs="Arial"/>
          <w:spacing w:val="2"/>
        </w:rPr>
        <w:t>r</w:t>
      </w:r>
      <w:r>
        <w:rPr>
          <w:rFonts w:ascii="Arial" w:eastAsia="Arial" w:hAnsi="Arial" w:cs="Arial"/>
          <w:spacing w:val="-3"/>
        </w:rPr>
        <w:t>e</w:t>
      </w:r>
      <w:r>
        <w:rPr>
          <w:rFonts w:ascii="Arial" w:eastAsia="Arial" w:hAnsi="Arial" w:cs="Arial"/>
        </w:rPr>
        <w:t>ss; and</w:t>
      </w:r>
    </w:p>
    <w:p w:rsidR="000A5570" w:rsidRDefault="00863EB5">
      <w:pPr>
        <w:tabs>
          <w:tab w:val="left" w:pos="1000"/>
        </w:tabs>
        <w:spacing w:before="75" w:after="0" w:line="240" w:lineRule="auto"/>
        <w:ind w:left="659"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D</w:t>
      </w:r>
      <w:r>
        <w:rPr>
          <w:rFonts w:ascii="Arial" w:eastAsia="Arial" w:hAnsi="Arial" w:cs="Arial"/>
        </w:rPr>
        <w:t>e</w:t>
      </w:r>
      <w:r>
        <w:rPr>
          <w:rFonts w:ascii="Arial" w:eastAsia="Arial" w:hAnsi="Arial" w:cs="Arial"/>
          <w:spacing w:val="1"/>
        </w:rPr>
        <w:t>m</w:t>
      </w:r>
      <w:r>
        <w:rPr>
          <w:rFonts w:ascii="Arial" w:eastAsia="Arial" w:hAnsi="Arial" w:cs="Arial"/>
        </w:rPr>
        <w:t>ons</w:t>
      </w:r>
      <w:r>
        <w:rPr>
          <w:rFonts w:ascii="Arial" w:eastAsia="Arial" w:hAnsi="Arial" w:cs="Arial"/>
          <w:spacing w:val="-1"/>
        </w:rPr>
        <w:t>t</w:t>
      </w:r>
      <w:r>
        <w:rPr>
          <w:rFonts w:ascii="Arial" w:eastAsia="Arial" w:hAnsi="Arial" w:cs="Arial"/>
          <w:spacing w:val="1"/>
        </w:rPr>
        <w:t>r</w:t>
      </w:r>
      <w:r>
        <w:rPr>
          <w:rFonts w:ascii="Arial" w:eastAsia="Arial" w:hAnsi="Arial" w:cs="Arial"/>
        </w:rPr>
        <w:t>a</w:t>
      </w:r>
      <w:r>
        <w:rPr>
          <w:rFonts w:ascii="Arial" w:eastAsia="Arial" w:hAnsi="Arial" w:cs="Arial"/>
          <w:spacing w:val="1"/>
        </w:rPr>
        <w:t>t</w:t>
      </w:r>
      <w:r>
        <w:rPr>
          <w:rFonts w:ascii="Arial" w:eastAsia="Arial" w:hAnsi="Arial" w:cs="Arial"/>
        </w:rPr>
        <w:t>e</w:t>
      </w:r>
      <w:r>
        <w:rPr>
          <w:rFonts w:ascii="Arial" w:eastAsia="Arial" w:hAnsi="Arial" w:cs="Arial"/>
          <w:spacing w:val="-2"/>
        </w:rPr>
        <w:t xml:space="preserve"> </w:t>
      </w:r>
      <w:r>
        <w:rPr>
          <w:rFonts w:ascii="Arial" w:eastAsia="Arial" w:hAnsi="Arial" w:cs="Arial"/>
        </w:rPr>
        <w:t>app</w:t>
      </w:r>
      <w:r>
        <w:rPr>
          <w:rFonts w:ascii="Arial" w:eastAsia="Arial" w:hAnsi="Arial" w:cs="Arial"/>
          <w:spacing w:val="1"/>
        </w:rPr>
        <w:t>r</w:t>
      </w:r>
      <w:r>
        <w:rPr>
          <w:rFonts w:ascii="Arial" w:eastAsia="Arial" w:hAnsi="Arial" w:cs="Arial"/>
        </w:rPr>
        <w:t>o</w:t>
      </w:r>
      <w:r>
        <w:rPr>
          <w:rFonts w:ascii="Arial" w:eastAsia="Arial" w:hAnsi="Arial" w:cs="Arial"/>
          <w:spacing w:val="-3"/>
        </w:rPr>
        <w:t>p</w:t>
      </w:r>
      <w:r>
        <w:rPr>
          <w:rFonts w:ascii="Arial" w:eastAsia="Arial" w:hAnsi="Arial" w:cs="Arial"/>
          <w:spacing w:val="1"/>
        </w:rPr>
        <w:t>r</w:t>
      </w:r>
      <w:r>
        <w:rPr>
          <w:rFonts w:ascii="Arial" w:eastAsia="Arial" w:hAnsi="Arial" w:cs="Arial"/>
          <w:spacing w:val="-1"/>
        </w:rPr>
        <w:t>i</w:t>
      </w:r>
      <w:r>
        <w:rPr>
          <w:rFonts w:ascii="Arial" w:eastAsia="Arial" w:hAnsi="Arial" w:cs="Arial"/>
        </w:rPr>
        <w:t>a</w:t>
      </w:r>
      <w:r>
        <w:rPr>
          <w:rFonts w:ascii="Arial" w:eastAsia="Arial" w:hAnsi="Arial" w:cs="Arial"/>
          <w:spacing w:val="1"/>
        </w:rPr>
        <w:t>t</w:t>
      </w:r>
      <w:r>
        <w:rPr>
          <w:rFonts w:ascii="Arial" w:eastAsia="Arial" w:hAnsi="Arial" w:cs="Arial"/>
        </w:rPr>
        <w:t>e</w:t>
      </w:r>
      <w:r>
        <w:rPr>
          <w:rFonts w:ascii="Arial" w:eastAsia="Arial" w:hAnsi="Arial" w:cs="Arial"/>
          <w:spacing w:val="-2"/>
        </w:rPr>
        <w:t xml:space="preserve"> </w:t>
      </w:r>
      <w:r>
        <w:rPr>
          <w:rFonts w:ascii="Arial" w:eastAsia="Arial" w:hAnsi="Arial" w:cs="Arial"/>
        </w:rPr>
        <w:t>co</w:t>
      </w:r>
      <w:r>
        <w:rPr>
          <w:rFonts w:ascii="Arial" w:eastAsia="Arial" w:hAnsi="Arial" w:cs="Arial"/>
          <w:spacing w:val="-2"/>
        </w:rPr>
        <w:t>m</w:t>
      </w:r>
      <w:r>
        <w:rPr>
          <w:rFonts w:ascii="Arial" w:eastAsia="Arial" w:hAnsi="Arial" w:cs="Arial"/>
          <w:spacing w:val="1"/>
        </w:rPr>
        <w:t>m</w:t>
      </w:r>
      <w:r>
        <w:rPr>
          <w:rFonts w:ascii="Arial" w:eastAsia="Arial" w:hAnsi="Arial" w:cs="Arial"/>
        </w:rPr>
        <w:t>un</w:t>
      </w:r>
      <w:r>
        <w:rPr>
          <w:rFonts w:ascii="Arial" w:eastAsia="Arial" w:hAnsi="Arial" w:cs="Arial"/>
          <w:spacing w:val="-1"/>
        </w:rPr>
        <w:t>i</w:t>
      </w:r>
      <w:r>
        <w:rPr>
          <w:rFonts w:ascii="Arial" w:eastAsia="Arial" w:hAnsi="Arial" w:cs="Arial"/>
        </w:rPr>
        <w:t>ca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rPr>
        <w:t>and</w:t>
      </w:r>
      <w:r>
        <w:rPr>
          <w:rFonts w:ascii="Arial" w:eastAsia="Arial" w:hAnsi="Arial" w:cs="Arial"/>
          <w:spacing w:val="1"/>
        </w:rPr>
        <w:t xml:space="preserve"> </w:t>
      </w:r>
      <w:r>
        <w:rPr>
          <w:rFonts w:ascii="Arial" w:eastAsia="Arial" w:hAnsi="Arial" w:cs="Arial"/>
          <w:spacing w:val="-1"/>
        </w:rPr>
        <w:t>li</w:t>
      </w:r>
      <w:r>
        <w:rPr>
          <w:rFonts w:ascii="Arial" w:eastAsia="Arial" w:hAnsi="Arial" w:cs="Arial"/>
          <w:spacing w:val="1"/>
        </w:rPr>
        <w:t>t</w:t>
      </w:r>
      <w:r>
        <w:rPr>
          <w:rFonts w:ascii="Arial" w:eastAsia="Arial" w:hAnsi="Arial" w:cs="Arial"/>
        </w:rPr>
        <w:t>e</w:t>
      </w:r>
      <w:r>
        <w:rPr>
          <w:rFonts w:ascii="Arial" w:eastAsia="Arial" w:hAnsi="Arial" w:cs="Arial"/>
          <w:spacing w:val="-2"/>
        </w:rPr>
        <w:t>r</w:t>
      </w:r>
      <w:r>
        <w:rPr>
          <w:rFonts w:ascii="Arial" w:eastAsia="Arial" w:hAnsi="Arial" w:cs="Arial"/>
        </w:rPr>
        <w:t>acy</w:t>
      </w:r>
      <w:r>
        <w:rPr>
          <w:rFonts w:ascii="Arial" w:eastAsia="Arial" w:hAnsi="Arial" w:cs="Arial"/>
          <w:spacing w:val="-1"/>
        </w:rPr>
        <w:t xml:space="preserve"> </w:t>
      </w:r>
      <w:r>
        <w:rPr>
          <w:rFonts w:ascii="Arial" w:eastAsia="Arial" w:hAnsi="Arial" w:cs="Arial"/>
        </w:rPr>
        <w:t>s</w:t>
      </w:r>
      <w:r>
        <w:rPr>
          <w:rFonts w:ascii="Arial" w:eastAsia="Arial" w:hAnsi="Arial" w:cs="Arial"/>
          <w:spacing w:val="2"/>
        </w:rPr>
        <w:t>k</w:t>
      </w:r>
      <w:r>
        <w:rPr>
          <w:rFonts w:ascii="Arial" w:eastAsia="Arial" w:hAnsi="Arial" w:cs="Arial"/>
          <w:spacing w:val="-1"/>
        </w:rPr>
        <w:t>ill</w:t>
      </w:r>
      <w:r>
        <w:rPr>
          <w:rFonts w:ascii="Arial" w:eastAsia="Arial" w:hAnsi="Arial" w:cs="Arial"/>
        </w:rPr>
        <w:t>s.</w:t>
      </w:r>
    </w:p>
    <w:p w:rsidR="000A5570" w:rsidRDefault="00863EB5">
      <w:pPr>
        <w:spacing w:before="73" w:after="0" w:line="240" w:lineRule="auto"/>
        <w:ind w:left="658" w:right="-20"/>
        <w:rPr>
          <w:rFonts w:ascii="Arial" w:eastAsia="Arial" w:hAnsi="Arial" w:cs="Arial"/>
        </w:rPr>
      </w:pPr>
      <w:r>
        <w:rPr>
          <w:rFonts w:ascii="Times New Roman" w:eastAsia="Times New Roman" w:hAnsi="Times New Roman" w:cs="Times New Roman"/>
          <w:w w:val="131"/>
          <w:highlight w:val="cyan"/>
        </w:rPr>
        <w:t xml:space="preserve">•  </w:t>
      </w:r>
      <w:r>
        <w:rPr>
          <w:rFonts w:ascii="Times New Roman" w:eastAsia="Times New Roman" w:hAnsi="Times New Roman" w:cs="Times New Roman"/>
          <w:spacing w:val="42"/>
          <w:w w:val="131"/>
          <w:highlight w:val="cyan"/>
        </w:rPr>
        <w:t xml:space="preserve"> </w:t>
      </w:r>
      <w:r>
        <w:rPr>
          <w:rFonts w:ascii="Arial" w:eastAsia="Arial" w:hAnsi="Arial" w:cs="Arial"/>
          <w:spacing w:val="-1"/>
          <w:highlight w:val="cyan"/>
        </w:rPr>
        <w:t>S</w:t>
      </w:r>
      <w:r>
        <w:rPr>
          <w:rFonts w:ascii="Arial" w:eastAsia="Arial" w:hAnsi="Arial" w:cs="Arial"/>
          <w:highlight w:val="cyan"/>
        </w:rPr>
        <w:t>upe</w:t>
      </w:r>
      <w:r>
        <w:rPr>
          <w:rFonts w:ascii="Arial" w:eastAsia="Arial" w:hAnsi="Arial" w:cs="Arial"/>
          <w:spacing w:val="1"/>
          <w:highlight w:val="cyan"/>
        </w:rPr>
        <w:t>r</w:t>
      </w:r>
      <w:r>
        <w:rPr>
          <w:rFonts w:ascii="Arial" w:eastAsia="Arial" w:hAnsi="Arial" w:cs="Arial"/>
          <w:spacing w:val="-2"/>
          <w:highlight w:val="cyan"/>
        </w:rPr>
        <w:t>v</w:t>
      </w:r>
      <w:r>
        <w:rPr>
          <w:rFonts w:ascii="Arial" w:eastAsia="Arial" w:hAnsi="Arial" w:cs="Arial"/>
          <w:spacing w:val="-1"/>
          <w:highlight w:val="cyan"/>
        </w:rPr>
        <w:t>i</w:t>
      </w:r>
      <w:r>
        <w:rPr>
          <w:rFonts w:ascii="Arial" w:eastAsia="Arial" w:hAnsi="Arial" w:cs="Arial"/>
          <w:highlight w:val="cyan"/>
        </w:rPr>
        <w:t>so</w:t>
      </w:r>
      <w:r>
        <w:rPr>
          <w:rFonts w:ascii="Arial" w:eastAsia="Arial" w:hAnsi="Arial" w:cs="Arial"/>
          <w:spacing w:val="1"/>
          <w:highlight w:val="cyan"/>
        </w:rPr>
        <w:t>r/</w:t>
      </w:r>
      <w:r>
        <w:rPr>
          <w:rFonts w:ascii="Arial" w:eastAsia="Arial" w:hAnsi="Arial" w:cs="Arial"/>
          <w:spacing w:val="-4"/>
          <w:highlight w:val="cyan"/>
        </w:rPr>
        <w:t>M</w:t>
      </w:r>
      <w:r>
        <w:rPr>
          <w:rFonts w:ascii="Arial" w:eastAsia="Arial" w:hAnsi="Arial" w:cs="Arial"/>
          <w:highlight w:val="cyan"/>
        </w:rPr>
        <w:t>ana</w:t>
      </w:r>
      <w:r>
        <w:rPr>
          <w:rFonts w:ascii="Arial" w:eastAsia="Arial" w:hAnsi="Arial" w:cs="Arial"/>
          <w:spacing w:val="2"/>
          <w:highlight w:val="cyan"/>
        </w:rPr>
        <w:t>g</w:t>
      </w:r>
      <w:r>
        <w:rPr>
          <w:rFonts w:ascii="Arial" w:eastAsia="Arial" w:hAnsi="Arial" w:cs="Arial"/>
          <w:highlight w:val="cyan"/>
        </w:rPr>
        <w:t>er</w:t>
      </w:r>
      <w:r>
        <w:rPr>
          <w:rFonts w:ascii="Arial" w:eastAsia="Arial" w:hAnsi="Arial" w:cs="Arial"/>
          <w:spacing w:val="2"/>
          <w:highlight w:val="cyan"/>
        </w:rPr>
        <w:t xml:space="preserve"> </w:t>
      </w:r>
      <w:r>
        <w:rPr>
          <w:rFonts w:ascii="Arial" w:eastAsia="Arial" w:hAnsi="Arial" w:cs="Arial"/>
          <w:spacing w:val="-2"/>
          <w:highlight w:val="cyan"/>
        </w:rPr>
        <w:t>s</w:t>
      </w:r>
      <w:r>
        <w:rPr>
          <w:rFonts w:ascii="Arial" w:eastAsia="Arial" w:hAnsi="Arial" w:cs="Arial"/>
          <w:spacing w:val="2"/>
          <w:highlight w:val="cyan"/>
        </w:rPr>
        <w:t>k</w:t>
      </w:r>
      <w:r>
        <w:rPr>
          <w:rFonts w:ascii="Arial" w:eastAsia="Arial" w:hAnsi="Arial" w:cs="Arial"/>
          <w:spacing w:val="-1"/>
          <w:highlight w:val="cyan"/>
        </w:rPr>
        <w:t>ill</w:t>
      </w:r>
      <w:r>
        <w:rPr>
          <w:rFonts w:ascii="Arial" w:eastAsia="Arial" w:hAnsi="Arial" w:cs="Arial"/>
          <w:highlight w:val="cyan"/>
        </w:rPr>
        <w:t>s</w:t>
      </w:r>
      <w:r>
        <w:rPr>
          <w:rFonts w:ascii="Arial" w:eastAsia="Arial" w:hAnsi="Arial" w:cs="Arial"/>
          <w:spacing w:val="2"/>
          <w:highlight w:val="cyan"/>
        </w:rPr>
        <w:t xml:space="preserve"> </w:t>
      </w:r>
      <w:r>
        <w:rPr>
          <w:rFonts w:ascii="Arial" w:eastAsia="Arial" w:hAnsi="Arial" w:cs="Arial"/>
          <w:spacing w:val="-4"/>
          <w:highlight w:val="cyan"/>
        </w:rPr>
        <w:t>w</w:t>
      </w:r>
      <w:r>
        <w:rPr>
          <w:rFonts w:ascii="Arial" w:eastAsia="Arial" w:hAnsi="Arial" w:cs="Arial"/>
          <w:highlight w:val="cyan"/>
        </w:rPr>
        <w:t>he</w:t>
      </w:r>
      <w:r>
        <w:rPr>
          <w:rFonts w:ascii="Arial" w:eastAsia="Arial" w:hAnsi="Arial" w:cs="Arial"/>
          <w:spacing w:val="1"/>
          <w:highlight w:val="cyan"/>
        </w:rPr>
        <w:t>r</w:t>
      </w:r>
      <w:r>
        <w:rPr>
          <w:rFonts w:ascii="Arial" w:eastAsia="Arial" w:hAnsi="Arial" w:cs="Arial"/>
          <w:highlight w:val="cyan"/>
        </w:rPr>
        <w:t>e</w:t>
      </w:r>
      <w:r>
        <w:rPr>
          <w:rFonts w:ascii="Arial" w:eastAsia="Arial" w:hAnsi="Arial" w:cs="Arial"/>
          <w:spacing w:val="1"/>
          <w:highlight w:val="cyan"/>
        </w:rPr>
        <w:t xml:space="preserve"> </w:t>
      </w:r>
      <w:r>
        <w:rPr>
          <w:rFonts w:ascii="Arial" w:eastAsia="Arial" w:hAnsi="Arial" w:cs="Arial"/>
          <w:highlight w:val="cyan"/>
        </w:rPr>
        <w:t>app</w:t>
      </w:r>
      <w:r>
        <w:rPr>
          <w:rFonts w:ascii="Arial" w:eastAsia="Arial" w:hAnsi="Arial" w:cs="Arial"/>
          <w:spacing w:val="1"/>
          <w:highlight w:val="cyan"/>
        </w:rPr>
        <w:t>r</w:t>
      </w:r>
      <w:r>
        <w:rPr>
          <w:rFonts w:ascii="Arial" w:eastAsia="Arial" w:hAnsi="Arial" w:cs="Arial"/>
          <w:highlight w:val="cyan"/>
        </w:rPr>
        <w:t>o</w:t>
      </w:r>
      <w:r>
        <w:rPr>
          <w:rFonts w:ascii="Arial" w:eastAsia="Arial" w:hAnsi="Arial" w:cs="Arial"/>
          <w:spacing w:val="-3"/>
          <w:highlight w:val="cyan"/>
        </w:rPr>
        <w:t>p</w:t>
      </w:r>
      <w:r>
        <w:rPr>
          <w:rFonts w:ascii="Arial" w:eastAsia="Arial" w:hAnsi="Arial" w:cs="Arial"/>
          <w:spacing w:val="1"/>
          <w:highlight w:val="cyan"/>
        </w:rPr>
        <w:t>r</w:t>
      </w:r>
      <w:r>
        <w:rPr>
          <w:rFonts w:ascii="Arial" w:eastAsia="Arial" w:hAnsi="Arial" w:cs="Arial"/>
          <w:spacing w:val="-1"/>
          <w:highlight w:val="cyan"/>
        </w:rPr>
        <w:t>i</w:t>
      </w:r>
      <w:r>
        <w:rPr>
          <w:rFonts w:ascii="Arial" w:eastAsia="Arial" w:hAnsi="Arial" w:cs="Arial"/>
          <w:highlight w:val="cyan"/>
        </w:rPr>
        <w:t>a</w:t>
      </w:r>
      <w:r>
        <w:rPr>
          <w:rFonts w:ascii="Arial" w:eastAsia="Arial" w:hAnsi="Arial" w:cs="Arial"/>
          <w:spacing w:val="1"/>
          <w:highlight w:val="cyan"/>
        </w:rPr>
        <w:t>t</w:t>
      </w:r>
      <w:r>
        <w:rPr>
          <w:rFonts w:ascii="Arial" w:eastAsia="Arial" w:hAnsi="Arial" w:cs="Arial"/>
          <w:highlight w:val="cyan"/>
        </w:rPr>
        <w:t>e</w:t>
      </w:r>
    </w:p>
    <w:p w:rsidR="000A5570" w:rsidRDefault="00071E95">
      <w:pPr>
        <w:spacing w:before="60" w:after="0" w:line="353" w:lineRule="auto"/>
        <w:ind w:left="298" w:right="559"/>
        <w:rPr>
          <w:rFonts w:ascii="Arial" w:eastAsia="Arial" w:hAnsi="Arial" w:cs="Arial"/>
        </w:rPr>
      </w:pPr>
      <w:r>
        <w:pict>
          <v:group id="_x0000_s1374" style="position:absolute;left:0;text-align:left;margin-left:62.3pt;margin-top:40.45pt;width:.1pt;height:18.6pt;z-index:-251654656;mso-position-horizontal-relative:page" coordorigin="1246,809" coordsize="2,372">
            <v:shape id="_x0000_s1375" style="position:absolute;left:1246;top:809;width:2;height:372" coordorigin="1246,809" coordsize="0,372" path="m1246,809r,372e" filled="f" strokeweight=".82pt">
              <v:path arrowok="t"/>
            </v:shape>
            <w10:wrap anchorx="page"/>
          </v:group>
        </w:pict>
      </w:r>
      <w:r w:rsidR="00863EB5">
        <w:rPr>
          <w:rFonts w:ascii="Arial" w:eastAsia="Arial" w:hAnsi="Arial" w:cs="Arial"/>
          <w:spacing w:val="2"/>
        </w:rPr>
        <w:t>T</w:t>
      </w:r>
      <w:r w:rsidR="00863EB5">
        <w:rPr>
          <w:rFonts w:ascii="Arial" w:eastAsia="Arial" w:hAnsi="Arial" w:cs="Arial"/>
        </w:rPr>
        <w:t>e</w:t>
      </w:r>
      <w:r w:rsidR="00863EB5">
        <w:rPr>
          <w:rFonts w:ascii="Arial" w:eastAsia="Arial" w:hAnsi="Arial" w:cs="Arial"/>
          <w:spacing w:val="-2"/>
        </w:rPr>
        <w:t>s</w:t>
      </w:r>
      <w:r w:rsidR="00863EB5">
        <w:rPr>
          <w:rFonts w:ascii="Arial" w:eastAsia="Arial" w:hAnsi="Arial" w:cs="Arial"/>
          <w:spacing w:val="1"/>
        </w:rPr>
        <w:t>t</w:t>
      </w:r>
      <w:r w:rsidR="00863EB5">
        <w:rPr>
          <w:rFonts w:ascii="Arial" w:eastAsia="Arial" w:hAnsi="Arial" w:cs="Arial"/>
        </w:rPr>
        <w:t>s</w:t>
      </w:r>
      <w:r w:rsidR="00863EB5">
        <w:rPr>
          <w:rFonts w:ascii="Arial" w:eastAsia="Arial" w:hAnsi="Arial" w:cs="Arial"/>
          <w:spacing w:val="1"/>
        </w:rPr>
        <w:t xml:space="preserve"> </w:t>
      </w:r>
      <w:r w:rsidR="00863EB5">
        <w:rPr>
          <w:rFonts w:ascii="Arial" w:eastAsia="Arial" w:hAnsi="Arial" w:cs="Arial"/>
          <w:spacing w:val="-3"/>
        </w:rPr>
        <w:t>w</w:t>
      </w:r>
      <w:r w:rsidR="00863EB5">
        <w:rPr>
          <w:rFonts w:ascii="Arial" w:eastAsia="Arial" w:hAnsi="Arial" w:cs="Arial"/>
        </w:rPr>
        <w:t>h</w:t>
      </w:r>
      <w:r w:rsidR="00863EB5">
        <w:rPr>
          <w:rFonts w:ascii="Arial" w:eastAsia="Arial" w:hAnsi="Arial" w:cs="Arial"/>
          <w:spacing w:val="-1"/>
        </w:rPr>
        <w:t>i</w:t>
      </w:r>
      <w:r w:rsidR="00863EB5">
        <w:rPr>
          <w:rFonts w:ascii="Arial" w:eastAsia="Arial" w:hAnsi="Arial" w:cs="Arial"/>
        </w:rPr>
        <w:t>ch</w:t>
      </w:r>
      <w:r w:rsidR="00863EB5">
        <w:rPr>
          <w:rFonts w:ascii="Arial" w:eastAsia="Arial" w:hAnsi="Arial" w:cs="Arial"/>
          <w:spacing w:val="1"/>
        </w:rPr>
        <w:t xml:space="preserve"> </w:t>
      </w:r>
      <w:r w:rsidR="00863EB5">
        <w:rPr>
          <w:rFonts w:ascii="Arial" w:eastAsia="Arial" w:hAnsi="Arial" w:cs="Arial"/>
        </w:rPr>
        <w:t>e</w:t>
      </w:r>
      <w:r w:rsidR="00863EB5">
        <w:rPr>
          <w:rFonts w:ascii="Arial" w:eastAsia="Arial" w:hAnsi="Arial" w:cs="Arial"/>
          <w:spacing w:val="1"/>
        </w:rPr>
        <w:t>m</w:t>
      </w:r>
      <w:r w:rsidR="00863EB5">
        <w:rPr>
          <w:rFonts w:ascii="Arial" w:eastAsia="Arial" w:hAnsi="Arial" w:cs="Arial"/>
        </w:rPr>
        <w:t>p</w:t>
      </w:r>
      <w:r w:rsidR="00863EB5">
        <w:rPr>
          <w:rFonts w:ascii="Arial" w:eastAsia="Arial" w:hAnsi="Arial" w:cs="Arial"/>
          <w:spacing w:val="-1"/>
        </w:rPr>
        <w:t>l</w:t>
      </w:r>
      <w:r w:rsidR="00863EB5">
        <w:rPr>
          <w:rFonts w:ascii="Arial" w:eastAsia="Arial" w:hAnsi="Arial" w:cs="Arial"/>
        </w:rPr>
        <w:t>oy</w:t>
      </w:r>
      <w:r w:rsidR="00863EB5">
        <w:rPr>
          <w:rFonts w:ascii="Arial" w:eastAsia="Arial" w:hAnsi="Arial" w:cs="Arial"/>
          <w:spacing w:val="-1"/>
        </w:rPr>
        <w:t xml:space="preserve"> </w:t>
      </w:r>
      <w:r w:rsidR="00863EB5">
        <w:rPr>
          <w:rFonts w:ascii="Arial" w:eastAsia="Arial" w:hAnsi="Arial" w:cs="Arial"/>
        </w:rPr>
        <w:t>s</w:t>
      </w:r>
      <w:r w:rsidR="00863EB5">
        <w:rPr>
          <w:rFonts w:ascii="Arial" w:eastAsia="Arial" w:hAnsi="Arial" w:cs="Arial"/>
          <w:spacing w:val="-1"/>
        </w:rPr>
        <w:t>i</w:t>
      </w:r>
      <w:r w:rsidR="00863EB5">
        <w:rPr>
          <w:rFonts w:ascii="Arial" w:eastAsia="Arial" w:hAnsi="Arial" w:cs="Arial"/>
          <w:spacing w:val="-2"/>
        </w:rPr>
        <w:t>m</w:t>
      </w:r>
      <w:r w:rsidR="00863EB5">
        <w:rPr>
          <w:rFonts w:ascii="Arial" w:eastAsia="Arial" w:hAnsi="Arial" w:cs="Arial"/>
        </w:rPr>
        <w:t>u</w:t>
      </w:r>
      <w:r w:rsidR="00863EB5">
        <w:rPr>
          <w:rFonts w:ascii="Arial" w:eastAsia="Arial" w:hAnsi="Arial" w:cs="Arial"/>
          <w:spacing w:val="-1"/>
        </w:rPr>
        <w:t>l</w:t>
      </w:r>
      <w:r w:rsidR="00863EB5">
        <w:rPr>
          <w:rFonts w:ascii="Arial" w:eastAsia="Arial" w:hAnsi="Arial" w:cs="Arial"/>
        </w:rPr>
        <w:t>a</w:t>
      </w:r>
      <w:r w:rsidR="00863EB5">
        <w:rPr>
          <w:rFonts w:ascii="Arial" w:eastAsia="Arial" w:hAnsi="Arial" w:cs="Arial"/>
          <w:spacing w:val="1"/>
        </w:rPr>
        <w:t>t</w:t>
      </w:r>
      <w:r w:rsidR="00863EB5">
        <w:rPr>
          <w:rFonts w:ascii="Arial" w:eastAsia="Arial" w:hAnsi="Arial" w:cs="Arial"/>
          <w:spacing w:val="-1"/>
        </w:rPr>
        <w:t>i</w:t>
      </w:r>
      <w:r w:rsidR="00863EB5">
        <w:rPr>
          <w:rFonts w:ascii="Arial" w:eastAsia="Arial" w:hAnsi="Arial" w:cs="Arial"/>
        </w:rPr>
        <w:t>on</w:t>
      </w:r>
      <w:r w:rsidR="00863EB5">
        <w:rPr>
          <w:rFonts w:ascii="Arial" w:eastAsia="Arial" w:hAnsi="Arial" w:cs="Arial"/>
          <w:spacing w:val="1"/>
        </w:rPr>
        <w:t xml:space="preserve"> </w:t>
      </w:r>
      <w:r w:rsidR="00863EB5">
        <w:rPr>
          <w:rFonts w:ascii="Arial" w:eastAsia="Arial" w:hAnsi="Arial" w:cs="Arial"/>
          <w:spacing w:val="-3"/>
        </w:rPr>
        <w:t>o</w:t>
      </w:r>
      <w:r w:rsidR="00863EB5">
        <w:rPr>
          <w:rFonts w:ascii="Arial" w:eastAsia="Arial" w:hAnsi="Arial" w:cs="Arial"/>
        </w:rPr>
        <w:t>f</w:t>
      </w:r>
      <w:r w:rsidR="00863EB5">
        <w:rPr>
          <w:rFonts w:ascii="Arial" w:eastAsia="Arial" w:hAnsi="Arial" w:cs="Arial"/>
          <w:spacing w:val="2"/>
        </w:rPr>
        <w:t xml:space="preserve"> </w:t>
      </w:r>
      <w:r w:rsidR="00863EB5">
        <w:rPr>
          <w:rFonts w:ascii="Arial" w:eastAsia="Arial" w:hAnsi="Arial" w:cs="Arial"/>
          <w:spacing w:val="1"/>
        </w:rPr>
        <w:t>tr</w:t>
      </w:r>
      <w:r w:rsidR="00863EB5">
        <w:rPr>
          <w:rFonts w:ascii="Arial" w:eastAsia="Arial" w:hAnsi="Arial" w:cs="Arial"/>
          <w:spacing w:val="-3"/>
        </w:rPr>
        <w:t>a</w:t>
      </w:r>
      <w:r w:rsidR="00863EB5">
        <w:rPr>
          <w:rFonts w:ascii="Arial" w:eastAsia="Arial" w:hAnsi="Arial" w:cs="Arial"/>
          <w:spacing w:val="-1"/>
        </w:rPr>
        <w:t>f</w:t>
      </w:r>
      <w:r w:rsidR="00863EB5">
        <w:rPr>
          <w:rFonts w:ascii="Arial" w:eastAsia="Arial" w:hAnsi="Arial" w:cs="Arial"/>
          <w:spacing w:val="3"/>
        </w:rPr>
        <w:t>f</w:t>
      </w:r>
      <w:r w:rsidR="00863EB5">
        <w:rPr>
          <w:rFonts w:ascii="Arial" w:eastAsia="Arial" w:hAnsi="Arial" w:cs="Arial"/>
          <w:spacing w:val="-1"/>
        </w:rPr>
        <w:t>i</w:t>
      </w:r>
      <w:r w:rsidR="00863EB5">
        <w:rPr>
          <w:rFonts w:ascii="Arial" w:eastAsia="Arial" w:hAnsi="Arial" w:cs="Arial"/>
        </w:rPr>
        <w:t>c</w:t>
      </w:r>
      <w:r w:rsidR="00863EB5">
        <w:rPr>
          <w:rFonts w:ascii="Arial" w:eastAsia="Arial" w:hAnsi="Arial" w:cs="Arial"/>
          <w:spacing w:val="-4"/>
        </w:rPr>
        <w:t xml:space="preserve"> </w:t>
      </w:r>
      <w:r w:rsidR="00863EB5">
        <w:rPr>
          <w:rFonts w:ascii="Arial" w:eastAsia="Arial" w:hAnsi="Arial" w:cs="Arial"/>
          <w:spacing w:val="1"/>
        </w:rPr>
        <w:t>m</w:t>
      </w:r>
      <w:r w:rsidR="00863EB5">
        <w:rPr>
          <w:rFonts w:ascii="Arial" w:eastAsia="Arial" w:hAnsi="Arial" w:cs="Arial"/>
        </w:rPr>
        <w:t>o</w:t>
      </w:r>
      <w:r w:rsidR="00863EB5">
        <w:rPr>
          <w:rFonts w:ascii="Arial" w:eastAsia="Arial" w:hAnsi="Arial" w:cs="Arial"/>
          <w:spacing w:val="-2"/>
        </w:rPr>
        <w:t>v</w:t>
      </w:r>
      <w:r w:rsidR="00863EB5">
        <w:rPr>
          <w:rFonts w:ascii="Arial" w:eastAsia="Arial" w:hAnsi="Arial" w:cs="Arial"/>
        </w:rPr>
        <w:t>e</w:t>
      </w:r>
      <w:r w:rsidR="00863EB5">
        <w:rPr>
          <w:rFonts w:ascii="Arial" w:eastAsia="Arial" w:hAnsi="Arial" w:cs="Arial"/>
          <w:spacing w:val="1"/>
        </w:rPr>
        <w:t>m</w:t>
      </w:r>
      <w:r w:rsidR="00863EB5">
        <w:rPr>
          <w:rFonts w:ascii="Arial" w:eastAsia="Arial" w:hAnsi="Arial" w:cs="Arial"/>
        </w:rPr>
        <w:t>en</w:t>
      </w:r>
      <w:r w:rsidR="00863EB5">
        <w:rPr>
          <w:rFonts w:ascii="Arial" w:eastAsia="Arial" w:hAnsi="Arial" w:cs="Arial"/>
          <w:spacing w:val="1"/>
        </w:rPr>
        <w:t>t</w:t>
      </w:r>
      <w:r w:rsidR="00863EB5">
        <w:rPr>
          <w:rFonts w:ascii="Arial" w:eastAsia="Arial" w:hAnsi="Arial" w:cs="Arial"/>
        </w:rPr>
        <w:t>s</w:t>
      </w:r>
      <w:r w:rsidR="00863EB5">
        <w:rPr>
          <w:rFonts w:ascii="Arial" w:eastAsia="Arial" w:hAnsi="Arial" w:cs="Arial"/>
          <w:spacing w:val="1"/>
        </w:rPr>
        <w:t xml:space="preserve"> </w:t>
      </w:r>
      <w:r w:rsidR="00863EB5">
        <w:rPr>
          <w:rFonts w:ascii="Arial" w:eastAsia="Arial" w:hAnsi="Arial" w:cs="Arial"/>
          <w:spacing w:val="-3"/>
        </w:rPr>
        <w:t>a</w:t>
      </w:r>
      <w:r w:rsidR="00863EB5">
        <w:rPr>
          <w:rFonts w:ascii="Arial" w:eastAsia="Arial" w:hAnsi="Arial" w:cs="Arial"/>
          <w:spacing w:val="1"/>
        </w:rPr>
        <w:t>r</w:t>
      </w:r>
      <w:r w:rsidR="00863EB5">
        <w:rPr>
          <w:rFonts w:ascii="Arial" w:eastAsia="Arial" w:hAnsi="Arial" w:cs="Arial"/>
        </w:rPr>
        <w:t>e</w:t>
      </w:r>
      <w:r w:rsidR="00863EB5">
        <w:rPr>
          <w:rFonts w:ascii="Arial" w:eastAsia="Arial" w:hAnsi="Arial" w:cs="Arial"/>
          <w:spacing w:val="-2"/>
        </w:rPr>
        <w:t xml:space="preserve"> </w:t>
      </w:r>
      <w:r w:rsidR="00863EB5">
        <w:rPr>
          <w:rFonts w:ascii="Arial" w:eastAsia="Arial" w:hAnsi="Arial" w:cs="Arial"/>
          <w:spacing w:val="1"/>
        </w:rPr>
        <w:t>r</w:t>
      </w:r>
      <w:r w:rsidR="00863EB5">
        <w:rPr>
          <w:rFonts w:ascii="Arial" w:eastAsia="Arial" w:hAnsi="Arial" w:cs="Arial"/>
        </w:rPr>
        <w:t>ec</w:t>
      </w:r>
      <w:r w:rsidR="00863EB5">
        <w:rPr>
          <w:rFonts w:ascii="Arial" w:eastAsia="Arial" w:hAnsi="Arial" w:cs="Arial"/>
          <w:spacing w:val="-3"/>
        </w:rPr>
        <w:t>o</w:t>
      </w:r>
      <w:r w:rsidR="00863EB5">
        <w:rPr>
          <w:rFonts w:ascii="Arial" w:eastAsia="Arial" w:hAnsi="Arial" w:cs="Arial"/>
          <w:spacing w:val="1"/>
        </w:rPr>
        <w:t>mm</w:t>
      </w:r>
      <w:r w:rsidR="00863EB5">
        <w:rPr>
          <w:rFonts w:ascii="Arial" w:eastAsia="Arial" w:hAnsi="Arial" w:cs="Arial"/>
        </w:rPr>
        <w:t>ended</w:t>
      </w:r>
      <w:r w:rsidR="00863EB5">
        <w:rPr>
          <w:rFonts w:ascii="Arial" w:eastAsia="Arial" w:hAnsi="Arial" w:cs="Arial"/>
          <w:spacing w:val="-4"/>
        </w:rPr>
        <w:t xml:space="preserve"> </w:t>
      </w:r>
      <w:r w:rsidR="00863EB5">
        <w:rPr>
          <w:rFonts w:ascii="Arial" w:eastAsia="Arial" w:hAnsi="Arial" w:cs="Arial"/>
          <w:spacing w:val="3"/>
        </w:rPr>
        <w:t>f</w:t>
      </w:r>
      <w:r w:rsidR="00863EB5">
        <w:rPr>
          <w:rFonts w:ascii="Arial" w:eastAsia="Arial" w:hAnsi="Arial" w:cs="Arial"/>
          <w:spacing w:val="-3"/>
        </w:rPr>
        <w:t>o</w:t>
      </w:r>
      <w:r w:rsidR="00863EB5">
        <w:rPr>
          <w:rFonts w:ascii="Arial" w:eastAsia="Arial" w:hAnsi="Arial" w:cs="Arial"/>
        </w:rPr>
        <w:t xml:space="preserve">r </w:t>
      </w:r>
      <w:r w:rsidR="00863EB5">
        <w:rPr>
          <w:rFonts w:ascii="Arial" w:eastAsia="Arial" w:hAnsi="Arial" w:cs="Arial"/>
          <w:spacing w:val="1"/>
        </w:rPr>
        <w:t>t</w:t>
      </w:r>
      <w:r w:rsidR="00863EB5">
        <w:rPr>
          <w:rFonts w:ascii="Arial" w:eastAsia="Arial" w:hAnsi="Arial" w:cs="Arial"/>
        </w:rPr>
        <w:t>h</w:t>
      </w:r>
      <w:r w:rsidR="00863EB5">
        <w:rPr>
          <w:rFonts w:ascii="Arial" w:eastAsia="Arial" w:hAnsi="Arial" w:cs="Arial"/>
          <w:spacing w:val="-1"/>
        </w:rPr>
        <w:t>i</w:t>
      </w:r>
      <w:r w:rsidR="00863EB5">
        <w:rPr>
          <w:rFonts w:ascii="Arial" w:eastAsia="Arial" w:hAnsi="Arial" w:cs="Arial"/>
        </w:rPr>
        <w:t>s</w:t>
      </w:r>
      <w:r w:rsidR="00863EB5">
        <w:rPr>
          <w:rFonts w:ascii="Arial" w:eastAsia="Arial" w:hAnsi="Arial" w:cs="Arial"/>
          <w:spacing w:val="1"/>
        </w:rPr>
        <w:t xml:space="preserve"> </w:t>
      </w:r>
      <w:r w:rsidR="00863EB5">
        <w:rPr>
          <w:rFonts w:ascii="Arial" w:eastAsia="Arial" w:hAnsi="Arial" w:cs="Arial"/>
        </w:rPr>
        <w:t>asse</w:t>
      </w:r>
      <w:r w:rsidR="00863EB5">
        <w:rPr>
          <w:rFonts w:ascii="Arial" w:eastAsia="Arial" w:hAnsi="Arial" w:cs="Arial"/>
          <w:spacing w:val="-2"/>
        </w:rPr>
        <w:t>s</w:t>
      </w:r>
      <w:r w:rsidR="00863EB5">
        <w:rPr>
          <w:rFonts w:ascii="Arial" w:eastAsia="Arial" w:hAnsi="Arial" w:cs="Arial"/>
        </w:rPr>
        <w:t>s</w:t>
      </w:r>
      <w:r w:rsidR="00863EB5">
        <w:rPr>
          <w:rFonts w:ascii="Arial" w:eastAsia="Arial" w:hAnsi="Arial" w:cs="Arial"/>
          <w:spacing w:val="1"/>
        </w:rPr>
        <w:t>m</w:t>
      </w:r>
      <w:r w:rsidR="00863EB5">
        <w:rPr>
          <w:rFonts w:ascii="Arial" w:eastAsia="Arial" w:hAnsi="Arial" w:cs="Arial"/>
        </w:rPr>
        <w:t>e</w:t>
      </w:r>
      <w:r w:rsidR="00863EB5">
        <w:rPr>
          <w:rFonts w:ascii="Arial" w:eastAsia="Arial" w:hAnsi="Arial" w:cs="Arial"/>
          <w:spacing w:val="-3"/>
        </w:rPr>
        <w:t>n</w:t>
      </w:r>
      <w:r w:rsidR="00863EB5">
        <w:rPr>
          <w:rFonts w:ascii="Arial" w:eastAsia="Arial" w:hAnsi="Arial" w:cs="Arial"/>
          <w:spacing w:val="1"/>
        </w:rPr>
        <w:t>t</w:t>
      </w:r>
      <w:r w:rsidR="00863EB5">
        <w:rPr>
          <w:rFonts w:ascii="Arial" w:eastAsia="Arial" w:hAnsi="Arial" w:cs="Arial"/>
        </w:rPr>
        <w:t xml:space="preserve">. </w:t>
      </w:r>
      <w:r w:rsidR="00863EB5">
        <w:rPr>
          <w:rFonts w:ascii="Arial" w:eastAsia="Arial" w:hAnsi="Arial" w:cs="Arial"/>
          <w:spacing w:val="-1"/>
        </w:rPr>
        <w:t>A</w:t>
      </w:r>
      <w:r w:rsidR="00863EB5">
        <w:rPr>
          <w:rFonts w:ascii="Arial" w:eastAsia="Arial" w:hAnsi="Arial" w:cs="Arial"/>
        </w:rPr>
        <w:t>n</w:t>
      </w:r>
      <w:r w:rsidR="00863EB5">
        <w:rPr>
          <w:rFonts w:ascii="Arial" w:eastAsia="Arial" w:hAnsi="Arial" w:cs="Arial"/>
          <w:spacing w:val="1"/>
        </w:rPr>
        <w:t xml:space="preserve"> </w:t>
      </w:r>
      <w:r w:rsidR="00863EB5">
        <w:rPr>
          <w:rFonts w:ascii="Arial" w:eastAsia="Arial" w:hAnsi="Arial" w:cs="Arial"/>
        </w:rPr>
        <w:t>e</w:t>
      </w:r>
      <w:r w:rsidR="00863EB5">
        <w:rPr>
          <w:rFonts w:ascii="Arial" w:eastAsia="Arial" w:hAnsi="Arial" w:cs="Arial"/>
          <w:spacing w:val="-2"/>
        </w:rPr>
        <w:t>x</w:t>
      </w:r>
      <w:r w:rsidR="00863EB5">
        <w:rPr>
          <w:rFonts w:ascii="Arial" w:eastAsia="Arial" w:hAnsi="Arial" w:cs="Arial"/>
        </w:rPr>
        <w:t>a</w:t>
      </w:r>
      <w:r w:rsidR="00863EB5">
        <w:rPr>
          <w:rFonts w:ascii="Arial" w:eastAsia="Arial" w:hAnsi="Arial" w:cs="Arial"/>
          <w:spacing w:val="1"/>
        </w:rPr>
        <w:t>m</w:t>
      </w:r>
      <w:r w:rsidR="00863EB5">
        <w:rPr>
          <w:rFonts w:ascii="Arial" w:eastAsia="Arial" w:hAnsi="Arial" w:cs="Arial"/>
        </w:rPr>
        <w:t>p</w:t>
      </w:r>
      <w:r w:rsidR="00863EB5">
        <w:rPr>
          <w:rFonts w:ascii="Arial" w:eastAsia="Arial" w:hAnsi="Arial" w:cs="Arial"/>
          <w:spacing w:val="-1"/>
        </w:rPr>
        <w:t>l</w:t>
      </w:r>
      <w:r w:rsidR="00863EB5">
        <w:rPr>
          <w:rFonts w:ascii="Arial" w:eastAsia="Arial" w:hAnsi="Arial" w:cs="Arial"/>
        </w:rPr>
        <w:t>e</w:t>
      </w:r>
      <w:r w:rsidR="00863EB5">
        <w:rPr>
          <w:rFonts w:ascii="Arial" w:eastAsia="Arial" w:hAnsi="Arial" w:cs="Arial"/>
          <w:spacing w:val="1"/>
        </w:rPr>
        <w:t xml:space="preserve"> </w:t>
      </w:r>
      <w:r w:rsidR="00863EB5">
        <w:rPr>
          <w:rFonts w:ascii="Arial" w:eastAsia="Arial" w:hAnsi="Arial" w:cs="Arial"/>
          <w:spacing w:val="-3"/>
        </w:rPr>
        <w:t>o</w:t>
      </w:r>
      <w:r w:rsidR="00863EB5">
        <w:rPr>
          <w:rFonts w:ascii="Arial" w:eastAsia="Arial" w:hAnsi="Arial" w:cs="Arial"/>
        </w:rPr>
        <w:t>f</w:t>
      </w:r>
      <w:r w:rsidR="00863EB5">
        <w:rPr>
          <w:rFonts w:ascii="Arial" w:eastAsia="Arial" w:hAnsi="Arial" w:cs="Arial"/>
          <w:spacing w:val="2"/>
        </w:rPr>
        <w:t xml:space="preserve"> </w:t>
      </w:r>
      <w:r w:rsidR="00863EB5">
        <w:rPr>
          <w:rFonts w:ascii="Arial" w:eastAsia="Arial" w:hAnsi="Arial" w:cs="Arial"/>
        </w:rPr>
        <w:t>how</w:t>
      </w:r>
      <w:r w:rsidR="00863EB5">
        <w:rPr>
          <w:rFonts w:ascii="Arial" w:eastAsia="Arial" w:hAnsi="Arial" w:cs="Arial"/>
          <w:spacing w:val="-2"/>
        </w:rPr>
        <w:t xml:space="preserve"> </w:t>
      </w:r>
      <w:r w:rsidR="00863EB5">
        <w:rPr>
          <w:rFonts w:ascii="Arial" w:eastAsia="Arial" w:hAnsi="Arial" w:cs="Arial"/>
        </w:rPr>
        <w:t>ap</w:t>
      </w:r>
      <w:r w:rsidR="00863EB5">
        <w:rPr>
          <w:rFonts w:ascii="Arial" w:eastAsia="Arial" w:hAnsi="Arial" w:cs="Arial"/>
          <w:spacing w:val="1"/>
        </w:rPr>
        <w:t>t</w:t>
      </w:r>
      <w:r w:rsidR="00863EB5">
        <w:rPr>
          <w:rFonts w:ascii="Arial" w:eastAsia="Arial" w:hAnsi="Arial" w:cs="Arial"/>
          <w:spacing w:val="-1"/>
        </w:rPr>
        <w:t>it</w:t>
      </w:r>
      <w:r w:rsidR="00863EB5">
        <w:rPr>
          <w:rFonts w:ascii="Arial" w:eastAsia="Arial" w:hAnsi="Arial" w:cs="Arial"/>
        </w:rPr>
        <w:t>ude</w:t>
      </w:r>
      <w:r w:rsidR="00863EB5">
        <w:rPr>
          <w:rFonts w:ascii="Arial" w:eastAsia="Arial" w:hAnsi="Arial" w:cs="Arial"/>
          <w:spacing w:val="1"/>
        </w:rPr>
        <w:t xml:space="preserve"> t</w:t>
      </w:r>
      <w:r w:rsidR="00863EB5">
        <w:rPr>
          <w:rFonts w:ascii="Arial" w:eastAsia="Arial" w:hAnsi="Arial" w:cs="Arial"/>
        </w:rPr>
        <w:t>e</w:t>
      </w:r>
      <w:r w:rsidR="00863EB5">
        <w:rPr>
          <w:rFonts w:ascii="Arial" w:eastAsia="Arial" w:hAnsi="Arial" w:cs="Arial"/>
          <w:spacing w:val="-2"/>
        </w:rPr>
        <w:t>s</w:t>
      </w:r>
      <w:r w:rsidR="00863EB5">
        <w:rPr>
          <w:rFonts w:ascii="Arial" w:eastAsia="Arial" w:hAnsi="Arial" w:cs="Arial"/>
          <w:spacing w:val="1"/>
        </w:rPr>
        <w:t>t</w:t>
      </w:r>
      <w:r w:rsidR="00863EB5">
        <w:rPr>
          <w:rFonts w:ascii="Arial" w:eastAsia="Arial" w:hAnsi="Arial" w:cs="Arial"/>
          <w:spacing w:val="-1"/>
        </w:rPr>
        <w:t>i</w:t>
      </w:r>
      <w:r w:rsidR="00863EB5">
        <w:rPr>
          <w:rFonts w:ascii="Arial" w:eastAsia="Arial" w:hAnsi="Arial" w:cs="Arial"/>
        </w:rPr>
        <w:t>ng</w:t>
      </w:r>
      <w:r w:rsidR="00863EB5">
        <w:rPr>
          <w:rFonts w:ascii="Arial" w:eastAsia="Arial" w:hAnsi="Arial" w:cs="Arial"/>
          <w:spacing w:val="-2"/>
        </w:rPr>
        <w:t xml:space="preserve"> </w:t>
      </w:r>
      <w:r w:rsidR="00863EB5">
        <w:rPr>
          <w:rFonts w:ascii="Arial" w:eastAsia="Arial" w:hAnsi="Arial" w:cs="Arial"/>
          <w:spacing w:val="1"/>
        </w:rPr>
        <w:t>m</w:t>
      </w:r>
      <w:r w:rsidR="00863EB5">
        <w:rPr>
          <w:rFonts w:ascii="Arial" w:eastAsia="Arial" w:hAnsi="Arial" w:cs="Arial"/>
          <w:spacing w:val="-1"/>
        </w:rPr>
        <w:t>i</w:t>
      </w:r>
      <w:r w:rsidR="00863EB5">
        <w:rPr>
          <w:rFonts w:ascii="Arial" w:eastAsia="Arial" w:hAnsi="Arial" w:cs="Arial"/>
          <w:spacing w:val="2"/>
        </w:rPr>
        <w:t>g</w:t>
      </w:r>
      <w:r w:rsidR="00863EB5">
        <w:rPr>
          <w:rFonts w:ascii="Arial" w:eastAsia="Arial" w:hAnsi="Arial" w:cs="Arial"/>
          <w:spacing w:val="-3"/>
        </w:rPr>
        <w:t>h</w:t>
      </w:r>
      <w:r w:rsidR="00863EB5">
        <w:rPr>
          <w:rFonts w:ascii="Arial" w:eastAsia="Arial" w:hAnsi="Arial" w:cs="Arial"/>
        </w:rPr>
        <w:t>t</w:t>
      </w:r>
      <w:r w:rsidR="00863EB5">
        <w:rPr>
          <w:rFonts w:ascii="Arial" w:eastAsia="Arial" w:hAnsi="Arial" w:cs="Arial"/>
          <w:spacing w:val="2"/>
        </w:rPr>
        <w:t xml:space="preserve"> </w:t>
      </w:r>
      <w:r w:rsidR="00863EB5">
        <w:rPr>
          <w:rFonts w:ascii="Arial" w:eastAsia="Arial" w:hAnsi="Arial" w:cs="Arial"/>
        </w:rPr>
        <w:t>be</w:t>
      </w:r>
      <w:r w:rsidR="00863EB5">
        <w:rPr>
          <w:rFonts w:ascii="Arial" w:eastAsia="Arial" w:hAnsi="Arial" w:cs="Arial"/>
          <w:spacing w:val="-2"/>
        </w:rPr>
        <w:t xml:space="preserve"> </w:t>
      </w:r>
      <w:r w:rsidR="00863EB5">
        <w:rPr>
          <w:rFonts w:ascii="Arial" w:eastAsia="Arial" w:hAnsi="Arial" w:cs="Arial"/>
        </w:rPr>
        <w:t>a</w:t>
      </w:r>
      <w:r w:rsidR="00863EB5">
        <w:rPr>
          <w:rFonts w:ascii="Arial" w:eastAsia="Arial" w:hAnsi="Arial" w:cs="Arial"/>
          <w:spacing w:val="-2"/>
        </w:rPr>
        <w:t>r</w:t>
      </w:r>
      <w:r w:rsidR="00863EB5">
        <w:rPr>
          <w:rFonts w:ascii="Arial" w:eastAsia="Arial" w:hAnsi="Arial" w:cs="Arial"/>
          <w:spacing w:val="1"/>
        </w:rPr>
        <w:t>r</w:t>
      </w:r>
      <w:r w:rsidR="00863EB5">
        <w:rPr>
          <w:rFonts w:ascii="Arial" w:eastAsia="Arial" w:hAnsi="Arial" w:cs="Arial"/>
          <w:spacing w:val="-3"/>
        </w:rPr>
        <w:t>a</w:t>
      </w:r>
      <w:r w:rsidR="00863EB5">
        <w:rPr>
          <w:rFonts w:ascii="Arial" w:eastAsia="Arial" w:hAnsi="Arial" w:cs="Arial"/>
        </w:rPr>
        <w:t>n</w:t>
      </w:r>
      <w:r w:rsidR="00863EB5">
        <w:rPr>
          <w:rFonts w:ascii="Arial" w:eastAsia="Arial" w:hAnsi="Arial" w:cs="Arial"/>
          <w:spacing w:val="2"/>
        </w:rPr>
        <w:t>g</w:t>
      </w:r>
      <w:r w:rsidR="00863EB5">
        <w:rPr>
          <w:rFonts w:ascii="Arial" w:eastAsia="Arial" w:hAnsi="Arial" w:cs="Arial"/>
        </w:rPr>
        <w:t>ed</w:t>
      </w:r>
      <w:r w:rsidR="00863EB5">
        <w:rPr>
          <w:rFonts w:ascii="Arial" w:eastAsia="Arial" w:hAnsi="Arial" w:cs="Arial"/>
          <w:spacing w:val="-2"/>
        </w:rPr>
        <w:t xml:space="preserve"> </w:t>
      </w:r>
      <w:r w:rsidR="00863EB5">
        <w:rPr>
          <w:rFonts w:ascii="Arial" w:eastAsia="Arial" w:hAnsi="Arial" w:cs="Arial"/>
          <w:spacing w:val="-1"/>
        </w:rPr>
        <w:t>i</w:t>
      </w:r>
      <w:r w:rsidR="00863EB5">
        <w:rPr>
          <w:rFonts w:ascii="Arial" w:eastAsia="Arial" w:hAnsi="Arial" w:cs="Arial"/>
        </w:rPr>
        <w:t>s</w:t>
      </w:r>
      <w:r w:rsidR="00863EB5">
        <w:rPr>
          <w:rFonts w:ascii="Arial" w:eastAsia="Arial" w:hAnsi="Arial" w:cs="Arial"/>
          <w:spacing w:val="-1"/>
        </w:rPr>
        <w:t xml:space="preserve"> </w:t>
      </w:r>
      <w:r w:rsidR="00863EB5">
        <w:rPr>
          <w:rFonts w:ascii="Arial" w:eastAsia="Arial" w:hAnsi="Arial" w:cs="Arial"/>
          <w:spacing w:val="2"/>
        </w:rPr>
        <w:t>g</w:t>
      </w:r>
      <w:r w:rsidR="00863EB5">
        <w:rPr>
          <w:rFonts w:ascii="Arial" w:eastAsia="Arial" w:hAnsi="Arial" w:cs="Arial"/>
          <w:spacing w:val="-1"/>
        </w:rPr>
        <w:t>i</w:t>
      </w:r>
      <w:r w:rsidR="00863EB5">
        <w:rPr>
          <w:rFonts w:ascii="Arial" w:eastAsia="Arial" w:hAnsi="Arial" w:cs="Arial"/>
          <w:spacing w:val="-2"/>
        </w:rPr>
        <w:t>v</w:t>
      </w:r>
      <w:r w:rsidR="00863EB5">
        <w:rPr>
          <w:rFonts w:ascii="Arial" w:eastAsia="Arial" w:hAnsi="Arial" w:cs="Arial"/>
        </w:rPr>
        <w:t>en</w:t>
      </w:r>
      <w:r w:rsidR="00863EB5">
        <w:rPr>
          <w:rFonts w:ascii="Arial" w:eastAsia="Arial" w:hAnsi="Arial" w:cs="Arial"/>
          <w:spacing w:val="1"/>
        </w:rPr>
        <w:t xml:space="preserve"> </w:t>
      </w:r>
      <w:r w:rsidR="00863EB5">
        <w:rPr>
          <w:rFonts w:ascii="Arial" w:eastAsia="Arial" w:hAnsi="Arial" w:cs="Arial"/>
          <w:spacing w:val="-1"/>
        </w:rPr>
        <w:t>i</w:t>
      </w:r>
      <w:r w:rsidR="00863EB5">
        <w:rPr>
          <w:rFonts w:ascii="Arial" w:eastAsia="Arial" w:hAnsi="Arial" w:cs="Arial"/>
        </w:rPr>
        <w:t>n</w:t>
      </w:r>
      <w:r w:rsidR="00863EB5">
        <w:rPr>
          <w:rFonts w:ascii="Arial" w:eastAsia="Arial" w:hAnsi="Arial" w:cs="Arial"/>
          <w:spacing w:val="1"/>
        </w:rPr>
        <w:t xml:space="preserve"> </w:t>
      </w:r>
      <w:r w:rsidR="00863EB5">
        <w:rPr>
          <w:rFonts w:ascii="Arial" w:eastAsia="Arial" w:hAnsi="Arial" w:cs="Arial"/>
          <w:spacing w:val="-1"/>
        </w:rPr>
        <w:t>APPEND</w:t>
      </w:r>
      <w:r w:rsidR="00863EB5">
        <w:rPr>
          <w:rFonts w:ascii="Arial" w:eastAsia="Arial" w:hAnsi="Arial" w:cs="Arial"/>
          <w:spacing w:val="1"/>
        </w:rPr>
        <w:t>I</w:t>
      </w:r>
      <w:r w:rsidR="00863EB5">
        <w:rPr>
          <w:rFonts w:ascii="Arial" w:eastAsia="Arial" w:hAnsi="Arial" w:cs="Arial"/>
        </w:rPr>
        <w:t xml:space="preserve">X </w:t>
      </w:r>
      <w:r w:rsidR="00863EB5">
        <w:rPr>
          <w:rFonts w:ascii="Arial" w:eastAsia="Arial" w:hAnsi="Arial" w:cs="Arial"/>
          <w:spacing w:val="2"/>
        </w:rPr>
        <w:t>4</w:t>
      </w:r>
      <w:r w:rsidR="00863EB5">
        <w:rPr>
          <w:rFonts w:ascii="Arial" w:eastAsia="Arial" w:hAnsi="Arial" w:cs="Arial"/>
        </w:rPr>
        <w:t>.</w:t>
      </w:r>
    </w:p>
    <w:p w:rsidR="000A5570" w:rsidRDefault="00863EB5">
      <w:pPr>
        <w:spacing w:before="3" w:after="0" w:line="240" w:lineRule="auto"/>
        <w:ind w:left="298" w:right="4828"/>
        <w:jc w:val="both"/>
        <w:rPr>
          <w:rFonts w:ascii="Arial" w:eastAsia="Arial" w:hAnsi="Arial" w:cs="Arial"/>
        </w:rPr>
      </w:pPr>
      <w:r>
        <w:rPr>
          <w:rFonts w:ascii="Arial" w:eastAsia="Arial" w:hAnsi="Arial" w:cs="Arial"/>
          <w:b/>
          <w:bCs/>
          <w:strike/>
          <w:color w:val="818181"/>
        </w:rPr>
        <w:t>4</w:t>
      </w:r>
      <w:r>
        <w:rPr>
          <w:rFonts w:ascii="Arial" w:eastAsia="Arial" w:hAnsi="Arial" w:cs="Arial"/>
          <w:b/>
          <w:bCs/>
          <w:strike/>
          <w:color w:val="818181"/>
          <w:spacing w:val="1"/>
        </w:rPr>
        <w:t>.</w:t>
      </w:r>
      <w:r>
        <w:rPr>
          <w:rFonts w:ascii="Arial" w:eastAsia="Arial" w:hAnsi="Arial" w:cs="Arial"/>
          <w:b/>
          <w:bCs/>
          <w:strike/>
          <w:color w:val="818181"/>
        </w:rPr>
        <w:t>3</w:t>
      </w:r>
      <w:r>
        <w:rPr>
          <w:rFonts w:ascii="Arial" w:eastAsia="Arial" w:hAnsi="Arial" w:cs="Arial"/>
          <w:b/>
          <w:bCs/>
          <w:color w:val="818181"/>
          <w:u w:val="thick" w:color="818181"/>
        </w:rPr>
        <w:t>6</w:t>
      </w:r>
      <w:r>
        <w:rPr>
          <w:rFonts w:ascii="Arial" w:eastAsia="Arial" w:hAnsi="Arial" w:cs="Arial"/>
          <w:b/>
          <w:bCs/>
          <w:color w:val="818181"/>
          <w:spacing w:val="1"/>
          <w:u w:val="thick" w:color="818181"/>
        </w:rPr>
        <w:t>.</w:t>
      </w:r>
      <w:r>
        <w:rPr>
          <w:rFonts w:ascii="Arial" w:eastAsia="Arial" w:hAnsi="Arial" w:cs="Arial"/>
          <w:b/>
          <w:bCs/>
          <w:color w:val="818181"/>
          <w:u w:val="thick" w:color="818181"/>
        </w:rPr>
        <w:t xml:space="preserve">3    </w:t>
      </w:r>
      <w:r>
        <w:rPr>
          <w:rFonts w:ascii="Arial" w:eastAsia="Arial" w:hAnsi="Arial" w:cs="Arial"/>
          <w:b/>
          <w:bCs/>
          <w:color w:val="000000"/>
          <w:spacing w:val="-6"/>
        </w:rPr>
        <w:t>A</w:t>
      </w:r>
      <w:r>
        <w:rPr>
          <w:rFonts w:ascii="Arial" w:eastAsia="Arial" w:hAnsi="Arial" w:cs="Arial"/>
          <w:b/>
          <w:bCs/>
          <w:color w:val="000000"/>
          <w:spacing w:val="2"/>
        </w:rPr>
        <w:t>s</w:t>
      </w:r>
      <w:r>
        <w:rPr>
          <w:rFonts w:ascii="Arial" w:eastAsia="Arial" w:hAnsi="Arial" w:cs="Arial"/>
          <w:b/>
          <w:bCs/>
          <w:color w:val="000000"/>
        </w:rPr>
        <w:t>sessment</w:t>
      </w:r>
      <w:r>
        <w:rPr>
          <w:rFonts w:ascii="Arial" w:eastAsia="Arial" w:hAnsi="Arial" w:cs="Arial"/>
          <w:b/>
          <w:bCs/>
          <w:color w:val="000000"/>
          <w:spacing w:val="2"/>
        </w:rPr>
        <w:t xml:space="preserve"> </w:t>
      </w:r>
      <w:r>
        <w:rPr>
          <w:rFonts w:ascii="Arial" w:eastAsia="Arial" w:hAnsi="Arial" w:cs="Arial"/>
          <w:b/>
          <w:bCs/>
          <w:color w:val="000000"/>
        </w:rPr>
        <w:t>of</w:t>
      </w:r>
      <w:r>
        <w:rPr>
          <w:rFonts w:ascii="Arial" w:eastAsia="Arial" w:hAnsi="Arial" w:cs="Arial"/>
          <w:b/>
          <w:bCs/>
          <w:color w:val="000000"/>
          <w:spacing w:val="2"/>
        </w:rPr>
        <w:t xml:space="preserve"> </w:t>
      </w:r>
      <w:r>
        <w:rPr>
          <w:rFonts w:ascii="Arial" w:eastAsia="Arial" w:hAnsi="Arial" w:cs="Arial"/>
          <w:b/>
          <w:bCs/>
          <w:color w:val="000000"/>
          <w:spacing w:val="-3"/>
        </w:rPr>
        <w:t>P</w:t>
      </w:r>
      <w:r>
        <w:rPr>
          <w:rFonts w:ascii="Arial" w:eastAsia="Arial" w:hAnsi="Arial" w:cs="Arial"/>
          <w:b/>
          <w:bCs/>
          <w:color w:val="000000"/>
        </w:rPr>
        <w:t>r</w:t>
      </w:r>
      <w:r>
        <w:rPr>
          <w:rFonts w:ascii="Arial" w:eastAsia="Arial" w:hAnsi="Arial" w:cs="Arial"/>
          <w:b/>
          <w:bCs/>
          <w:color w:val="000000"/>
          <w:spacing w:val="1"/>
        </w:rPr>
        <w:t>i</w:t>
      </w:r>
      <w:r>
        <w:rPr>
          <w:rFonts w:ascii="Arial" w:eastAsia="Arial" w:hAnsi="Arial" w:cs="Arial"/>
          <w:b/>
          <w:bCs/>
          <w:color w:val="000000"/>
        </w:rPr>
        <w:t>or</w:t>
      </w:r>
      <w:r>
        <w:rPr>
          <w:rFonts w:ascii="Arial" w:eastAsia="Arial" w:hAnsi="Arial" w:cs="Arial"/>
          <w:b/>
          <w:bCs/>
          <w:color w:val="000000"/>
          <w:spacing w:val="-1"/>
        </w:rPr>
        <w:t xml:space="preserve"> </w:t>
      </w:r>
      <w:r>
        <w:rPr>
          <w:rFonts w:ascii="Arial" w:eastAsia="Arial" w:hAnsi="Arial" w:cs="Arial"/>
          <w:b/>
          <w:bCs/>
          <w:color w:val="000000"/>
          <w:spacing w:val="-3"/>
        </w:rPr>
        <w:t>L</w:t>
      </w:r>
      <w:r>
        <w:rPr>
          <w:rFonts w:ascii="Arial" w:eastAsia="Arial" w:hAnsi="Arial" w:cs="Arial"/>
          <w:b/>
          <w:bCs/>
          <w:color w:val="000000"/>
        </w:rPr>
        <w:t>earn</w:t>
      </w:r>
      <w:r>
        <w:rPr>
          <w:rFonts w:ascii="Arial" w:eastAsia="Arial" w:hAnsi="Arial" w:cs="Arial"/>
          <w:b/>
          <w:bCs/>
          <w:color w:val="000000"/>
          <w:spacing w:val="1"/>
        </w:rPr>
        <w:t>i</w:t>
      </w:r>
      <w:r>
        <w:rPr>
          <w:rFonts w:ascii="Arial" w:eastAsia="Arial" w:hAnsi="Arial" w:cs="Arial"/>
          <w:b/>
          <w:bCs/>
          <w:color w:val="000000"/>
        </w:rPr>
        <w:t>ng</w:t>
      </w:r>
      <w:r>
        <w:rPr>
          <w:rFonts w:ascii="Arial" w:eastAsia="Arial" w:hAnsi="Arial" w:cs="Arial"/>
          <w:b/>
          <w:bCs/>
          <w:color w:val="000000"/>
          <w:spacing w:val="-2"/>
        </w:rPr>
        <w:t xml:space="preserve"> </w:t>
      </w:r>
      <w:r>
        <w:rPr>
          <w:rFonts w:ascii="Arial" w:eastAsia="Arial" w:hAnsi="Arial" w:cs="Arial"/>
          <w:b/>
          <w:bCs/>
          <w:color w:val="000000"/>
          <w:spacing w:val="3"/>
        </w:rPr>
        <w:t>(</w:t>
      </w:r>
      <w:r>
        <w:rPr>
          <w:rFonts w:ascii="Arial" w:eastAsia="Arial" w:hAnsi="Arial" w:cs="Arial"/>
          <w:b/>
          <w:bCs/>
          <w:color w:val="000000"/>
          <w:spacing w:val="-8"/>
        </w:rPr>
        <w:t>A</w:t>
      </w:r>
      <w:r>
        <w:rPr>
          <w:rFonts w:ascii="Arial" w:eastAsia="Arial" w:hAnsi="Arial" w:cs="Arial"/>
          <w:b/>
          <w:bCs/>
          <w:color w:val="000000"/>
          <w:spacing w:val="-1"/>
        </w:rPr>
        <w:t>P</w:t>
      </w:r>
      <w:r>
        <w:rPr>
          <w:rFonts w:ascii="Arial" w:eastAsia="Arial" w:hAnsi="Arial" w:cs="Arial"/>
          <w:b/>
          <w:bCs/>
          <w:color w:val="000000"/>
        </w:rPr>
        <w:t>L)</w:t>
      </w:r>
    </w:p>
    <w:p w:rsidR="000A5570" w:rsidRDefault="000A5570">
      <w:pPr>
        <w:spacing w:before="2" w:after="0" w:line="120" w:lineRule="exact"/>
        <w:rPr>
          <w:sz w:val="12"/>
          <w:szCs w:val="12"/>
        </w:rPr>
      </w:pPr>
    </w:p>
    <w:p w:rsidR="000A5570" w:rsidRDefault="00863EB5">
      <w:pPr>
        <w:spacing w:after="0" w:line="239" w:lineRule="auto"/>
        <w:ind w:left="298" w:right="95"/>
        <w:jc w:val="both"/>
        <w:rPr>
          <w:rFonts w:ascii="Arial" w:eastAsia="Arial" w:hAnsi="Arial" w:cs="Arial"/>
        </w:rPr>
      </w:pPr>
      <w:r>
        <w:rPr>
          <w:rFonts w:ascii="Arial" w:eastAsia="Arial" w:hAnsi="Arial" w:cs="Arial"/>
          <w:spacing w:val="-1"/>
        </w:rPr>
        <w:t>D</w:t>
      </w:r>
      <w:r>
        <w:rPr>
          <w:rFonts w:ascii="Arial" w:eastAsia="Arial" w:hAnsi="Arial" w:cs="Arial"/>
        </w:rPr>
        <w:t>epend</w:t>
      </w:r>
      <w:r>
        <w:rPr>
          <w:rFonts w:ascii="Arial" w:eastAsia="Arial" w:hAnsi="Arial" w:cs="Arial"/>
          <w:spacing w:val="-1"/>
        </w:rPr>
        <w:t>i</w:t>
      </w:r>
      <w:r>
        <w:rPr>
          <w:rFonts w:ascii="Arial" w:eastAsia="Arial" w:hAnsi="Arial" w:cs="Arial"/>
        </w:rPr>
        <w:t>ng</w:t>
      </w:r>
      <w:r>
        <w:rPr>
          <w:rFonts w:ascii="Arial" w:eastAsia="Arial" w:hAnsi="Arial" w:cs="Arial"/>
          <w:spacing w:val="5"/>
        </w:rPr>
        <w:t xml:space="preserve"> </w:t>
      </w:r>
      <w:r>
        <w:rPr>
          <w:rFonts w:ascii="Arial" w:eastAsia="Arial" w:hAnsi="Arial" w:cs="Arial"/>
        </w:rPr>
        <w:t>on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r</w:t>
      </w:r>
      <w:r>
        <w:rPr>
          <w:rFonts w:ascii="Arial" w:eastAsia="Arial" w:hAnsi="Arial" w:cs="Arial"/>
        </w:rPr>
        <w:t>ec</w:t>
      </w:r>
      <w:r>
        <w:rPr>
          <w:rFonts w:ascii="Arial" w:eastAsia="Arial" w:hAnsi="Arial" w:cs="Arial"/>
          <w:spacing w:val="1"/>
        </w:rPr>
        <w:t>r</w:t>
      </w:r>
      <w:r>
        <w:rPr>
          <w:rFonts w:ascii="Arial" w:eastAsia="Arial" w:hAnsi="Arial" w:cs="Arial"/>
        </w:rPr>
        <w:t>u</w:t>
      </w:r>
      <w:r>
        <w:rPr>
          <w:rFonts w:ascii="Arial" w:eastAsia="Arial" w:hAnsi="Arial" w:cs="Arial"/>
          <w:spacing w:val="-1"/>
        </w:rPr>
        <w:t>it</w:t>
      </w:r>
      <w:r>
        <w:rPr>
          <w:rFonts w:ascii="Arial" w:eastAsia="Arial" w:hAnsi="Arial" w:cs="Arial"/>
          <w:spacing w:val="1"/>
        </w:rPr>
        <w:t>m</w:t>
      </w:r>
      <w:r>
        <w:rPr>
          <w:rFonts w:ascii="Arial" w:eastAsia="Arial" w:hAnsi="Arial" w:cs="Arial"/>
        </w:rPr>
        <w:t>ent</w:t>
      </w:r>
      <w:r>
        <w:rPr>
          <w:rFonts w:ascii="Arial" w:eastAsia="Arial" w:hAnsi="Arial" w:cs="Arial"/>
          <w:spacing w:val="4"/>
        </w:rPr>
        <w:t xml:space="preserve"> </w:t>
      </w:r>
      <w:r>
        <w:rPr>
          <w:rFonts w:ascii="Arial" w:eastAsia="Arial" w:hAnsi="Arial" w:cs="Arial"/>
          <w:spacing w:val="-1"/>
        </w:rPr>
        <w:t>l</w:t>
      </w:r>
      <w:r>
        <w:rPr>
          <w:rFonts w:ascii="Arial" w:eastAsia="Arial" w:hAnsi="Arial" w:cs="Arial"/>
        </w:rPr>
        <w:t>e</w:t>
      </w:r>
      <w:r>
        <w:rPr>
          <w:rFonts w:ascii="Arial" w:eastAsia="Arial" w:hAnsi="Arial" w:cs="Arial"/>
          <w:spacing w:val="-2"/>
        </w:rPr>
        <w:t>v</w:t>
      </w:r>
      <w:r>
        <w:rPr>
          <w:rFonts w:ascii="Arial" w:eastAsia="Arial" w:hAnsi="Arial" w:cs="Arial"/>
        </w:rPr>
        <w:t>el</w:t>
      </w:r>
      <w:r>
        <w:rPr>
          <w:rFonts w:ascii="Arial" w:eastAsia="Arial" w:hAnsi="Arial" w:cs="Arial"/>
          <w:spacing w:val="1"/>
        </w:rPr>
        <w:t xml:space="preserve"> </w:t>
      </w:r>
      <w:r>
        <w:rPr>
          <w:rFonts w:ascii="Arial" w:eastAsia="Arial" w:hAnsi="Arial" w:cs="Arial"/>
        </w:rPr>
        <w:t>and</w:t>
      </w:r>
      <w:r>
        <w:rPr>
          <w:rFonts w:ascii="Arial" w:eastAsia="Arial" w:hAnsi="Arial" w:cs="Arial"/>
          <w:spacing w:val="2"/>
        </w:rPr>
        <w:t xml:space="preserve"> </w:t>
      </w:r>
      <w:r>
        <w:rPr>
          <w:rFonts w:ascii="Arial" w:eastAsia="Arial" w:hAnsi="Arial" w:cs="Arial"/>
        </w:rPr>
        <w:t>backg</w:t>
      </w:r>
      <w:r>
        <w:rPr>
          <w:rFonts w:ascii="Arial" w:eastAsia="Arial" w:hAnsi="Arial" w:cs="Arial"/>
          <w:spacing w:val="1"/>
        </w:rPr>
        <w:t>r</w:t>
      </w:r>
      <w:r>
        <w:rPr>
          <w:rFonts w:ascii="Arial" w:eastAsia="Arial" w:hAnsi="Arial" w:cs="Arial"/>
        </w:rPr>
        <w:t>o</w:t>
      </w:r>
      <w:r>
        <w:rPr>
          <w:rFonts w:ascii="Arial" w:eastAsia="Arial" w:hAnsi="Arial" w:cs="Arial"/>
          <w:spacing w:val="-3"/>
        </w:rPr>
        <w:t>u</w:t>
      </w:r>
      <w:r>
        <w:rPr>
          <w:rFonts w:ascii="Arial" w:eastAsia="Arial" w:hAnsi="Arial" w:cs="Arial"/>
        </w:rPr>
        <w:t>nd</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6"/>
        </w:rPr>
        <w:t xml:space="preserve"> </w:t>
      </w:r>
      <w:r>
        <w:rPr>
          <w:rFonts w:ascii="Arial" w:eastAsia="Arial" w:hAnsi="Arial" w:cs="Arial"/>
        </w:rPr>
        <w:t>cand</w:t>
      </w:r>
      <w:r>
        <w:rPr>
          <w:rFonts w:ascii="Arial" w:eastAsia="Arial" w:hAnsi="Arial" w:cs="Arial"/>
          <w:spacing w:val="-1"/>
        </w:rPr>
        <w:t>i</w:t>
      </w:r>
      <w:r>
        <w:rPr>
          <w:rFonts w:ascii="Arial" w:eastAsia="Arial" w:hAnsi="Arial" w:cs="Arial"/>
        </w:rPr>
        <w:t>da</w:t>
      </w:r>
      <w:r>
        <w:rPr>
          <w:rFonts w:ascii="Arial" w:eastAsia="Arial" w:hAnsi="Arial" w:cs="Arial"/>
          <w:spacing w:val="1"/>
        </w:rPr>
        <w:t>t</w:t>
      </w:r>
      <w:r>
        <w:rPr>
          <w:rFonts w:ascii="Arial" w:eastAsia="Arial" w:hAnsi="Arial" w:cs="Arial"/>
        </w:rPr>
        <w:t>e</w:t>
      </w:r>
      <w:r>
        <w:rPr>
          <w:rFonts w:ascii="Arial" w:eastAsia="Arial" w:hAnsi="Arial" w:cs="Arial"/>
          <w:spacing w:val="-2"/>
        </w:rPr>
        <w:t>s</w:t>
      </w:r>
      <w:r>
        <w:rPr>
          <w:rFonts w:ascii="Arial" w:eastAsia="Arial" w:hAnsi="Arial" w:cs="Arial"/>
        </w:rPr>
        <w:t>,</w:t>
      </w:r>
      <w:r>
        <w:rPr>
          <w:rFonts w:ascii="Arial" w:eastAsia="Arial" w:hAnsi="Arial" w:cs="Arial"/>
          <w:spacing w:val="4"/>
        </w:rPr>
        <w:t xml:space="preserve"> </w:t>
      </w:r>
      <w:r>
        <w:rPr>
          <w:rFonts w:ascii="Arial" w:eastAsia="Arial" w:hAnsi="Arial" w:cs="Arial"/>
        </w:rPr>
        <w:t>s</w:t>
      </w:r>
      <w:r>
        <w:rPr>
          <w:rFonts w:ascii="Arial" w:eastAsia="Arial" w:hAnsi="Arial" w:cs="Arial"/>
          <w:spacing w:val="-3"/>
        </w:rPr>
        <w:t>o</w:t>
      </w:r>
      <w:r>
        <w:rPr>
          <w:rFonts w:ascii="Arial" w:eastAsia="Arial" w:hAnsi="Arial" w:cs="Arial"/>
          <w:spacing w:val="1"/>
        </w:rPr>
        <w:t>m</w:t>
      </w:r>
      <w:r>
        <w:rPr>
          <w:rFonts w:ascii="Arial" w:eastAsia="Arial" w:hAnsi="Arial" w:cs="Arial"/>
        </w:rPr>
        <w:t>e e</w:t>
      </w:r>
      <w:r>
        <w:rPr>
          <w:rFonts w:ascii="Arial" w:eastAsia="Arial" w:hAnsi="Arial" w:cs="Arial"/>
          <w:spacing w:val="-1"/>
        </w:rPr>
        <w:t>l</w:t>
      </w:r>
      <w:r>
        <w:rPr>
          <w:rFonts w:ascii="Arial" w:eastAsia="Arial" w:hAnsi="Arial" w:cs="Arial"/>
        </w:rPr>
        <w:t>e</w:t>
      </w:r>
      <w:r>
        <w:rPr>
          <w:rFonts w:ascii="Arial" w:eastAsia="Arial" w:hAnsi="Arial" w:cs="Arial"/>
          <w:spacing w:val="1"/>
        </w:rPr>
        <w:t>m</w:t>
      </w:r>
      <w:r>
        <w:rPr>
          <w:rFonts w:ascii="Arial" w:eastAsia="Arial" w:hAnsi="Arial" w:cs="Arial"/>
        </w:rPr>
        <w:t>en</w:t>
      </w:r>
      <w:r>
        <w:rPr>
          <w:rFonts w:ascii="Arial" w:eastAsia="Arial" w:hAnsi="Arial" w:cs="Arial"/>
          <w:spacing w:val="1"/>
        </w:rPr>
        <w:t>t</w:t>
      </w:r>
      <w:r>
        <w:rPr>
          <w:rFonts w:ascii="Arial" w:eastAsia="Arial" w:hAnsi="Arial" w:cs="Arial"/>
        </w:rPr>
        <w:t>s</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 xml:space="preserve">odel </w:t>
      </w:r>
      <w:r>
        <w:rPr>
          <w:rFonts w:ascii="Arial" w:eastAsia="Arial" w:hAnsi="Arial" w:cs="Arial"/>
          <w:spacing w:val="-1"/>
        </w:rPr>
        <w:t>C</w:t>
      </w:r>
      <w:r>
        <w:rPr>
          <w:rFonts w:ascii="Arial" w:eastAsia="Arial" w:hAnsi="Arial" w:cs="Arial"/>
        </w:rPr>
        <w:t>ou</w:t>
      </w:r>
      <w:r>
        <w:rPr>
          <w:rFonts w:ascii="Arial" w:eastAsia="Arial" w:hAnsi="Arial" w:cs="Arial"/>
          <w:spacing w:val="1"/>
        </w:rPr>
        <w:t>r</w:t>
      </w:r>
      <w:r>
        <w:rPr>
          <w:rFonts w:ascii="Arial" w:eastAsia="Arial" w:hAnsi="Arial" w:cs="Arial"/>
        </w:rPr>
        <w:t>se</w:t>
      </w:r>
      <w:r>
        <w:rPr>
          <w:rFonts w:ascii="Arial" w:eastAsia="Arial" w:hAnsi="Arial" w:cs="Arial"/>
          <w:spacing w:val="30"/>
        </w:rPr>
        <w:t xml:space="preserve"> </w:t>
      </w:r>
      <w:r>
        <w:rPr>
          <w:rFonts w:ascii="Arial" w:eastAsia="Arial" w:hAnsi="Arial" w:cs="Arial"/>
        </w:rPr>
        <w:t>cou</w:t>
      </w:r>
      <w:r>
        <w:rPr>
          <w:rFonts w:ascii="Arial" w:eastAsia="Arial" w:hAnsi="Arial" w:cs="Arial"/>
          <w:spacing w:val="-1"/>
        </w:rPr>
        <w:t>l</w:t>
      </w:r>
      <w:r>
        <w:rPr>
          <w:rFonts w:ascii="Arial" w:eastAsia="Arial" w:hAnsi="Arial" w:cs="Arial"/>
        </w:rPr>
        <w:t>d</w:t>
      </w:r>
      <w:r>
        <w:rPr>
          <w:rFonts w:ascii="Arial" w:eastAsia="Arial" w:hAnsi="Arial" w:cs="Arial"/>
          <w:spacing w:val="30"/>
        </w:rPr>
        <w:t xml:space="preserve"> </w:t>
      </w:r>
      <w:r>
        <w:rPr>
          <w:rFonts w:ascii="Arial" w:eastAsia="Arial" w:hAnsi="Arial" w:cs="Arial"/>
        </w:rPr>
        <w:t>be</w:t>
      </w:r>
      <w:r>
        <w:rPr>
          <w:rFonts w:ascii="Arial" w:eastAsia="Arial" w:hAnsi="Arial" w:cs="Arial"/>
          <w:spacing w:val="30"/>
        </w:rPr>
        <w:t xml:space="preserve"> </w:t>
      </w:r>
      <w:r>
        <w:rPr>
          <w:rFonts w:ascii="Arial" w:eastAsia="Arial" w:hAnsi="Arial" w:cs="Arial"/>
        </w:rPr>
        <w:t>ad</w:t>
      </w:r>
      <w:r>
        <w:rPr>
          <w:rFonts w:ascii="Arial" w:eastAsia="Arial" w:hAnsi="Arial" w:cs="Arial"/>
          <w:spacing w:val="-3"/>
        </w:rPr>
        <w:t>d</w:t>
      </w:r>
      <w:r>
        <w:rPr>
          <w:rFonts w:ascii="Arial" w:eastAsia="Arial" w:hAnsi="Arial" w:cs="Arial"/>
          <w:spacing w:val="1"/>
        </w:rPr>
        <w:t>r</w:t>
      </w:r>
      <w:r>
        <w:rPr>
          <w:rFonts w:ascii="Arial" w:eastAsia="Arial" w:hAnsi="Arial" w:cs="Arial"/>
        </w:rPr>
        <w:t>e</w:t>
      </w:r>
      <w:r>
        <w:rPr>
          <w:rFonts w:ascii="Arial" w:eastAsia="Arial" w:hAnsi="Arial" w:cs="Arial"/>
          <w:spacing w:val="-2"/>
        </w:rPr>
        <w:t>s</w:t>
      </w:r>
      <w:r>
        <w:rPr>
          <w:rFonts w:ascii="Arial" w:eastAsia="Arial" w:hAnsi="Arial" w:cs="Arial"/>
        </w:rPr>
        <w:t>sed</w:t>
      </w:r>
      <w:r>
        <w:rPr>
          <w:rFonts w:ascii="Arial" w:eastAsia="Arial" w:hAnsi="Arial" w:cs="Arial"/>
          <w:spacing w:val="30"/>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r</w:t>
      </w:r>
      <w:r>
        <w:rPr>
          <w:rFonts w:ascii="Arial" w:eastAsia="Arial" w:hAnsi="Arial" w:cs="Arial"/>
          <w:spacing w:val="-3"/>
        </w:rPr>
        <w:t>ou</w:t>
      </w:r>
      <w:r>
        <w:rPr>
          <w:rFonts w:ascii="Arial" w:eastAsia="Arial" w:hAnsi="Arial" w:cs="Arial"/>
          <w:spacing w:val="2"/>
        </w:rPr>
        <w:t>g</w:t>
      </w:r>
      <w:r>
        <w:rPr>
          <w:rFonts w:ascii="Arial" w:eastAsia="Arial" w:hAnsi="Arial" w:cs="Arial"/>
        </w:rPr>
        <w:t>h</w:t>
      </w:r>
      <w:r>
        <w:rPr>
          <w:rFonts w:ascii="Arial" w:eastAsia="Arial" w:hAnsi="Arial" w:cs="Arial"/>
          <w:spacing w:val="30"/>
        </w:rPr>
        <w:t xml:space="preserve"> </w:t>
      </w:r>
      <w:r>
        <w:rPr>
          <w:rFonts w:ascii="Arial" w:eastAsia="Arial" w:hAnsi="Arial" w:cs="Arial"/>
        </w:rPr>
        <w:t>an</w:t>
      </w:r>
      <w:r>
        <w:rPr>
          <w:rFonts w:ascii="Arial" w:eastAsia="Arial" w:hAnsi="Arial" w:cs="Arial"/>
          <w:spacing w:val="30"/>
        </w:rPr>
        <w:t xml:space="preserve"> </w:t>
      </w:r>
      <w:r>
        <w:rPr>
          <w:rFonts w:ascii="Arial" w:eastAsia="Arial" w:hAnsi="Arial" w:cs="Arial"/>
          <w:spacing w:val="1"/>
        </w:rPr>
        <w:t>A</w:t>
      </w:r>
      <w:r>
        <w:rPr>
          <w:rFonts w:ascii="Arial" w:eastAsia="Arial" w:hAnsi="Arial" w:cs="Arial"/>
        </w:rPr>
        <w:t>sse</w:t>
      </w:r>
      <w:r>
        <w:rPr>
          <w:rFonts w:ascii="Arial" w:eastAsia="Arial" w:hAnsi="Arial" w:cs="Arial"/>
          <w:spacing w:val="-2"/>
        </w:rPr>
        <w:t>ss</w:t>
      </w:r>
      <w:r>
        <w:rPr>
          <w:rFonts w:ascii="Arial" w:eastAsia="Arial" w:hAnsi="Arial" w:cs="Arial"/>
          <w:spacing w:val="1"/>
        </w:rPr>
        <w:t>m</w:t>
      </w:r>
      <w:r>
        <w:rPr>
          <w:rFonts w:ascii="Arial" w:eastAsia="Arial" w:hAnsi="Arial" w:cs="Arial"/>
        </w:rPr>
        <w:t>ent</w:t>
      </w:r>
      <w:r>
        <w:rPr>
          <w:rFonts w:ascii="Arial" w:eastAsia="Arial" w:hAnsi="Arial" w:cs="Arial"/>
          <w:spacing w:val="3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31"/>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spacing w:val="-1"/>
        </w:rPr>
        <w:t>i</w:t>
      </w:r>
      <w:r>
        <w:rPr>
          <w:rFonts w:ascii="Arial" w:eastAsia="Arial" w:hAnsi="Arial" w:cs="Arial"/>
        </w:rPr>
        <w:t>or</w:t>
      </w:r>
      <w:r>
        <w:rPr>
          <w:rFonts w:ascii="Arial" w:eastAsia="Arial" w:hAnsi="Arial" w:cs="Arial"/>
          <w:spacing w:val="31"/>
        </w:rPr>
        <w:t xml:space="preserve"> </w:t>
      </w:r>
      <w:r>
        <w:rPr>
          <w:rFonts w:ascii="Arial" w:eastAsia="Arial" w:hAnsi="Arial" w:cs="Arial"/>
        </w:rPr>
        <w:t>Le</w:t>
      </w:r>
      <w:r>
        <w:rPr>
          <w:rFonts w:ascii="Arial" w:eastAsia="Arial" w:hAnsi="Arial" w:cs="Arial"/>
          <w:spacing w:val="-3"/>
        </w:rPr>
        <w:t>a</w:t>
      </w:r>
      <w:r>
        <w:rPr>
          <w:rFonts w:ascii="Arial" w:eastAsia="Arial" w:hAnsi="Arial" w:cs="Arial"/>
          <w:spacing w:val="1"/>
        </w:rPr>
        <w:t>r</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30"/>
        </w:rPr>
        <w:t xml:space="preserve"> </w:t>
      </w:r>
      <w:r>
        <w:rPr>
          <w:rFonts w:ascii="Arial" w:eastAsia="Arial" w:hAnsi="Arial" w:cs="Arial"/>
          <w:spacing w:val="-2"/>
        </w:rPr>
        <w:t>(</w:t>
      </w:r>
      <w:r>
        <w:rPr>
          <w:rFonts w:ascii="Arial" w:eastAsia="Arial" w:hAnsi="Arial" w:cs="Arial"/>
          <w:spacing w:val="-1"/>
        </w:rPr>
        <w:t>AP</w:t>
      </w:r>
      <w:r>
        <w:rPr>
          <w:rFonts w:ascii="Arial" w:eastAsia="Arial" w:hAnsi="Arial" w:cs="Arial"/>
        </w:rPr>
        <w:t>L)</w:t>
      </w:r>
      <w:r>
        <w:rPr>
          <w:rFonts w:ascii="Arial" w:eastAsia="Arial" w:hAnsi="Arial" w:cs="Arial"/>
          <w:spacing w:val="31"/>
        </w:rPr>
        <w:t xml:space="preserve"> </w:t>
      </w:r>
      <w:r>
        <w:rPr>
          <w:rFonts w:ascii="Arial" w:eastAsia="Arial" w:hAnsi="Arial" w:cs="Arial"/>
        </w:rPr>
        <w:t>and</w:t>
      </w:r>
      <w:r>
        <w:rPr>
          <w:rFonts w:ascii="Arial" w:eastAsia="Arial" w:hAnsi="Arial" w:cs="Arial"/>
          <w:spacing w:val="30"/>
        </w:rPr>
        <w:t xml:space="preserve"> </w:t>
      </w:r>
      <w:r>
        <w:rPr>
          <w:rFonts w:ascii="Arial" w:eastAsia="Arial" w:hAnsi="Arial" w:cs="Arial"/>
        </w:rPr>
        <w:t>e</w:t>
      </w:r>
      <w:r>
        <w:rPr>
          <w:rFonts w:ascii="Arial" w:eastAsia="Arial" w:hAnsi="Arial" w:cs="Arial"/>
          <w:spacing w:val="-2"/>
        </w:rPr>
        <w:t>x</w:t>
      </w:r>
      <w:r>
        <w:rPr>
          <w:rFonts w:ascii="Arial" w:eastAsia="Arial" w:hAnsi="Arial" w:cs="Arial"/>
        </w:rPr>
        <w:t>pe</w:t>
      </w:r>
      <w:r>
        <w:rPr>
          <w:rFonts w:ascii="Arial" w:eastAsia="Arial" w:hAnsi="Arial" w:cs="Arial"/>
          <w:spacing w:val="1"/>
        </w:rPr>
        <w:t>r</w:t>
      </w:r>
      <w:r>
        <w:rPr>
          <w:rFonts w:ascii="Arial" w:eastAsia="Arial" w:hAnsi="Arial" w:cs="Arial"/>
          <w:spacing w:val="-1"/>
        </w:rPr>
        <w:t>i</w:t>
      </w:r>
      <w:r>
        <w:rPr>
          <w:rFonts w:ascii="Arial" w:eastAsia="Arial" w:hAnsi="Arial" w:cs="Arial"/>
        </w:rPr>
        <w:t xml:space="preserve">ence, </w:t>
      </w:r>
      <w:r>
        <w:rPr>
          <w:rFonts w:ascii="Arial" w:eastAsia="Arial" w:hAnsi="Arial" w:cs="Arial"/>
          <w:spacing w:val="1"/>
        </w:rPr>
        <w:t>r</w:t>
      </w:r>
      <w:r>
        <w:rPr>
          <w:rFonts w:ascii="Arial" w:eastAsia="Arial" w:hAnsi="Arial" w:cs="Arial"/>
          <w:spacing w:val="-3"/>
        </w:rPr>
        <w:t>e</w:t>
      </w:r>
      <w:r>
        <w:rPr>
          <w:rFonts w:ascii="Arial" w:eastAsia="Arial" w:hAnsi="Arial" w:cs="Arial"/>
          <w:spacing w:val="3"/>
        </w:rPr>
        <w:t>f</w:t>
      </w:r>
      <w:r>
        <w:rPr>
          <w:rFonts w:ascii="Arial" w:eastAsia="Arial" w:hAnsi="Arial" w:cs="Arial"/>
          <w:spacing w:val="-1"/>
        </w:rPr>
        <w:t>l</w:t>
      </w:r>
      <w:r>
        <w:rPr>
          <w:rFonts w:ascii="Arial" w:eastAsia="Arial" w:hAnsi="Arial" w:cs="Arial"/>
        </w:rPr>
        <w:t>ec</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rPr>
        <w:t>b</w:t>
      </w:r>
      <w:r>
        <w:rPr>
          <w:rFonts w:ascii="Arial" w:eastAsia="Arial" w:hAnsi="Arial" w:cs="Arial"/>
          <w:spacing w:val="-3"/>
        </w:rPr>
        <w:t>o</w:t>
      </w:r>
      <w:r>
        <w:rPr>
          <w:rFonts w:ascii="Arial" w:eastAsia="Arial" w:hAnsi="Arial" w:cs="Arial"/>
          <w:spacing w:val="1"/>
        </w:rPr>
        <w:t>t</w:t>
      </w:r>
      <w:r>
        <w:rPr>
          <w:rFonts w:ascii="Arial" w:eastAsia="Arial" w:hAnsi="Arial" w:cs="Arial"/>
        </w:rPr>
        <w:t>h</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spacing w:val="1"/>
        </w:rPr>
        <w:t>rm</w:t>
      </w:r>
      <w:r>
        <w:rPr>
          <w:rFonts w:ascii="Arial" w:eastAsia="Arial" w:hAnsi="Arial" w:cs="Arial"/>
        </w:rPr>
        <w:t>al</w:t>
      </w:r>
      <w:r>
        <w:rPr>
          <w:rFonts w:ascii="Arial" w:eastAsia="Arial" w:hAnsi="Arial" w:cs="Arial"/>
          <w:spacing w:val="-2"/>
        </w:rPr>
        <w:t xml:space="preserve">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rPr>
        <w:t>and</w:t>
      </w:r>
      <w:r>
        <w:rPr>
          <w:rFonts w:ascii="Arial" w:eastAsia="Arial" w:hAnsi="Arial" w:cs="Arial"/>
          <w:spacing w:val="1"/>
        </w:rPr>
        <w:t xml:space="preserve"> </w:t>
      </w:r>
      <w:r>
        <w:rPr>
          <w:rFonts w:ascii="Arial" w:eastAsia="Arial" w:hAnsi="Arial" w:cs="Arial"/>
        </w:rPr>
        <w:t>e</w:t>
      </w:r>
      <w:r>
        <w:rPr>
          <w:rFonts w:ascii="Arial" w:eastAsia="Arial" w:hAnsi="Arial" w:cs="Arial"/>
          <w:spacing w:val="-2"/>
        </w:rPr>
        <w:t>x</w:t>
      </w:r>
      <w:r>
        <w:rPr>
          <w:rFonts w:ascii="Arial" w:eastAsia="Arial" w:hAnsi="Arial" w:cs="Arial"/>
        </w:rPr>
        <w:t>pe</w:t>
      </w:r>
      <w:r>
        <w:rPr>
          <w:rFonts w:ascii="Arial" w:eastAsia="Arial" w:hAnsi="Arial" w:cs="Arial"/>
          <w:spacing w:val="1"/>
        </w:rPr>
        <w:t>r</w:t>
      </w:r>
      <w:r>
        <w:rPr>
          <w:rFonts w:ascii="Arial" w:eastAsia="Arial" w:hAnsi="Arial" w:cs="Arial"/>
          <w:spacing w:val="-1"/>
        </w:rPr>
        <w:t>i</w:t>
      </w:r>
      <w:r>
        <w:rPr>
          <w:rFonts w:ascii="Arial" w:eastAsia="Arial" w:hAnsi="Arial" w:cs="Arial"/>
        </w:rPr>
        <w:t>ence</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5"/>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cand</w:t>
      </w:r>
      <w:r>
        <w:rPr>
          <w:rFonts w:ascii="Arial" w:eastAsia="Arial" w:hAnsi="Arial" w:cs="Arial"/>
          <w:spacing w:val="-1"/>
        </w:rPr>
        <w:t>i</w:t>
      </w:r>
      <w:r>
        <w:rPr>
          <w:rFonts w:ascii="Arial" w:eastAsia="Arial" w:hAnsi="Arial" w:cs="Arial"/>
        </w:rPr>
        <w:t>da</w:t>
      </w:r>
      <w:r>
        <w:rPr>
          <w:rFonts w:ascii="Arial" w:eastAsia="Arial" w:hAnsi="Arial" w:cs="Arial"/>
          <w:spacing w:val="1"/>
        </w:rPr>
        <w:t>t</w:t>
      </w:r>
      <w:r>
        <w:rPr>
          <w:rFonts w:ascii="Arial" w:eastAsia="Arial" w:hAnsi="Arial" w:cs="Arial"/>
        </w:rPr>
        <w:t xml:space="preserve">e. </w:t>
      </w:r>
      <w:r>
        <w:rPr>
          <w:rFonts w:ascii="Arial" w:eastAsia="Arial" w:hAnsi="Arial" w:cs="Arial"/>
          <w:spacing w:val="4"/>
        </w:rPr>
        <w:t xml:space="preserve"> </w:t>
      </w:r>
      <w:r>
        <w:rPr>
          <w:rFonts w:ascii="Arial" w:eastAsia="Arial" w:hAnsi="Arial" w:cs="Arial"/>
          <w:spacing w:val="-1"/>
        </w:rPr>
        <w:t>A</w:t>
      </w:r>
      <w:r>
        <w:rPr>
          <w:rFonts w:ascii="Arial" w:eastAsia="Arial" w:hAnsi="Arial" w:cs="Arial"/>
        </w:rPr>
        <w:t>ny</w:t>
      </w:r>
      <w:r>
        <w:rPr>
          <w:rFonts w:ascii="Arial" w:eastAsia="Arial" w:hAnsi="Arial" w:cs="Arial"/>
          <w:spacing w:val="-1"/>
        </w:rPr>
        <w:t xml:space="preserve"> </w:t>
      </w:r>
      <w:r>
        <w:rPr>
          <w:rFonts w:ascii="Arial" w:eastAsia="Arial" w:hAnsi="Arial" w:cs="Arial"/>
        </w:rPr>
        <w:t>such</w:t>
      </w:r>
      <w:r>
        <w:rPr>
          <w:rFonts w:ascii="Arial" w:eastAsia="Arial" w:hAnsi="Arial" w:cs="Arial"/>
          <w:spacing w:val="1"/>
        </w:rPr>
        <w:t xml:space="preserve"> m</w:t>
      </w:r>
      <w:r>
        <w:rPr>
          <w:rFonts w:ascii="Arial" w:eastAsia="Arial" w:hAnsi="Arial" w:cs="Arial"/>
        </w:rPr>
        <w:t>odu</w:t>
      </w:r>
      <w:r>
        <w:rPr>
          <w:rFonts w:ascii="Arial" w:eastAsia="Arial" w:hAnsi="Arial" w:cs="Arial"/>
          <w:spacing w:val="-1"/>
        </w:rPr>
        <w:t>l</w:t>
      </w:r>
      <w:r>
        <w:rPr>
          <w:rFonts w:ascii="Arial" w:eastAsia="Arial" w:hAnsi="Arial" w:cs="Arial"/>
        </w:rPr>
        <w:t>e</w:t>
      </w:r>
      <w:r>
        <w:rPr>
          <w:rFonts w:ascii="Arial" w:eastAsia="Arial" w:hAnsi="Arial" w:cs="Arial"/>
          <w:spacing w:val="1"/>
        </w:rPr>
        <w:t xml:space="preserve"> </w:t>
      </w:r>
      <w:r>
        <w:rPr>
          <w:rFonts w:ascii="Arial" w:eastAsia="Arial" w:hAnsi="Arial" w:cs="Arial"/>
        </w:rPr>
        <w:t>e</w:t>
      </w:r>
      <w:r>
        <w:rPr>
          <w:rFonts w:ascii="Arial" w:eastAsia="Arial" w:hAnsi="Arial" w:cs="Arial"/>
          <w:spacing w:val="-2"/>
        </w:rPr>
        <w:t>x</w:t>
      </w:r>
      <w:r>
        <w:rPr>
          <w:rFonts w:ascii="Arial" w:eastAsia="Arial" w:hAnsi="Arial" w:cs="Arial"/>
        </w:rPr>
        <w:t>e</w:t>
      </w:r>
      <w:r>
        <w:rPr>
          <w:rFonts w:ascii="Arial" w:eastAsia="Arial" w:hAnsi="Arial" w:cs="Arial"/>
          <w:spacing w:val="1"/>
        </w:rPr>
        <w:t>m</w:t>
      </w:r>
      <w:r>
        <w:rPr>
          <w:rFonts w:ascii="Arial" w:eastAsia="Arial" w:hAnsi="Arial" w:cs="Arial"/>
        </w:rPr>
        <w:t>p</w:t>
      </w:r>
      <w:r>
        <w:rPr>
          <w:rFonts w:ascii="Arial" w:eastAsia="Arial" w:hAnsi="Arial" w:cs="Arial"/>
          <w:spacing w:val="1"/>
        </w:rPr>
        <w:t>t</w:t>
      </w:r>
      <w:r>
        <w:rPr>
          <w:rFonts w:ascii="Arial" w:eastAsia="Arial" w:hAnsi="Arial" w:cs="Arial"/>
          <w:spacing w:val="-1"/>
        </w:rPr>
        <w:t>i</w:t>
      </w:r>
      <w:r>
        <w:rPr>
          <w:rFonts w:ascii="Arial" w:eastAsia="Arial" w:hAnsi="Arial" w:cs="Arial"/>
          <w:spacing w:val="-3"/>
        </w:rPr>
        <w:t>o</w:t>
      </w:r>
      <w:r>
        <w:rPr>
          <w:rFonts w:ascii="Arial" w:eastAsia="Arial" w:hAnsi="Arial" w:cs="Arial"/>
        </w:rPr>
        <w:t>n shou</w:t>
      </w:r>
      <w:r>
        <w:rPr>
          <w:rFonts w:ascii="Arial" w:eastAsia="Arial" w:hAnsi="Arial" w:cs="Arial"/>
          <w:spacing w:val="-1"/>
        </w:rPr>
        <w:t>l</w:t>
      </w:r>
      <w:r>
        <w:rPr>
          <w:rFonts w:ascii="Arial" w:eastAsia="Arial" w:hAnsi="Arial" w:cs="Arial"/>
        </w:rPr>
        <w:t>d</w:t>
      </w:r>
      <w:r>
        <w:rPr>
          <w:rFonts w:ascii="Arial" w:eastAsia="Arial" w:hAnsi="Arial" w:cs="Arial"/>
          <w:spacing w:val="1"/>
        </w:rPr>
        <w:t xml:space="preserve"> </w:t>
      </w:r>
      <w:r>
        <w:rPr>
          <w:rFonts w:ascii="Arial" w:eastAsia="Arial" w:hAnsi="Arial" w:cs="Arial"/>
        </w:rPr>
        <w:t>be</w:t>
      </w:r>
      <w:r>
        <w:rPr>
          <w:rFonts w:ascii="Arial" w:eastAsia="Arial" w:hAnsi="Arial" w:cs="Arial"/>
          <w:spacing w:val="1"/>
        </w:rPr>
        <w:t xml:space="preserve"> </w:t>
      </w:r>
      <w:r>
        <w:rPr>
          <w:rFonts w:ascii="Arial" w:eastAsia="Arial" w:hAnsi="Arial" w:cs="Arial"/>
        </w:rPr>
        <w:t>app</w:t>
      </w:r>
      <w:r>
        <w:rPr>
          <w:rFonts w:ascii="Arial" w:eastAsia="Arial" w:hAnsi="Arial" w:cs="Arial"/>
          <w:spacing w:val="1"/>
        </w:rPr>
        <w:t>r</w:t>
      </w:r>
      <w:r>
        <w:rPr>
          <w:rFonts w:ascii="Arial" w:eastAsia="Arial" w:hAnsi="Arial" w:cs="Arial"/>
        </w:rPr>
        <w:t>o</w:t>
      </w:r>
      <w:r>
        <w:rPr>
          <w:rFonts w:ascii="Arial" w:eastAsia="Arial" w:hAnsi="Arial" w:cs="Arial"/>
          <w:spacing w:val="-2"/>
        </w:rPr>
        <w:t>v</w:t>
      </w:r>
      <w:r>
        <w:rPr>
          <w:rFonts w:ascii="Arial" w:eastAsia="Arial" w:hAnsi="Arial" w:cs="Arial"/>
        </w:rPr>
        <w:t>ed</w:t>
      </w:r>
      <w:r>
        <w:rPr>
          <w:rFonts w:ascii="Arial" w:eastAsia="Arial" w:hAnsi="Arial" w:cs="Arial"/>
          <w:spacing w:val="1"/>
        </w:rPr>
        <w:t xml:space="preserve"> </w:t>
      </w:r>
      <w:r>
        <w:rPr>
          <w:rFonts w:ascii="Arial" w:eastAsia="Arial" w:hAnsi="Arial" w:cs="Arial"/>
        </w:rPr>
        <w:t>by</w:t>
      </w:r>
      <w:r>
        <w:rPr>
          <w:rFonts w:ascii="Arial" w:eastAsia="Arial" w:hAnsi="Arial" w:cs="Arial"/>
          <w:spacing w:val="-1"/>
        </w:rPr>
        <w:t xml:space="preserve"> t</w:t>
      </w:r>
      <w:r>
        <w:rPr>
          <w:rFonts w:ascii="Arial" w:eastAsia="Arial" w:hAnsi="Arial" w:cs="Arial"/>
        </w:rPr>
        <w:t>he</w:t>
      </w:r>
      <w:r>
        <w:rPr>
          <w:rFonts w:ascii="Arial" w:eastAsia="Arial" w:hAnsi="Arial" w:cs="Arial"/>
          <w:spacing w:val="1"/>
        </w:rPr>
        <w:t xml:space="preserve"> r</w:t>
      </w:r>
      <w:r>
        <w:rPr>
          <w:rFonts w:ascii="Arial" w:eastAsia="Arial" w:hAnsi="Arial" w:cs="Arial"/>
        </w:rPr>
        <w:t>espe</w:t>
      </w:r>
      <w:r>
        <w:rPr>
          <w:rFonts w:ascii="Arial" w:eastAsia="Arial" w:hAnsi="Arial" w:cs="Arial"/>
          <w:spacing w:val="-2"/>
        </w:rPr>
        <w:t>c</w:t>
      </w:r>
      <w:r>
        <w:rPr>
          <w:rFonts w:ascii="Arial" w:eastAsia="Arial" w:hAnsi="Arial" w:cs="Arial"/>
          <w:spacing w:val="1"/>
        </w:rPr>
        <w:t>t</w:t>
      </w:r>
      <w:r>
        <w:rPr>
          <w:rFonts w:ascii="Arial" w:eastAsia="Arial" w:hAnsi="Arial" w:cs="Arial"/>
          <w:spacing w:val="-1"/>
        </w:rPr>
        <w:t>i</w:t>
      </w:r>
      <w:r>
        <w:rPr>
          <w:rFonts w:ascii="Arial" w:eastAsia="Arial" w:hAnsi="Arial" w:cs="Arial"/>
          <w:spacing w:val="-2"/>
        </w:rPr>
        <w:t>v</w:t>
      </w:r>
      <w:r>
        <w:rPr>
          <w:rFonts w:ascii="Arial" w:eastAsia="Arial" w:hAnsi="Arial" w:cs="Arial"/>
        </w:rPr>
        <w:t>e</w:t>
      </w:r>
      <w:r>
        <w:rPr>
          <w:rFonts w:ascii="Arial" w:eastAsia="Arial" w:hAnsi="Arial" w:cs="Arial"/>
          <w:spacing w:val="1"/>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m</w:t>
      </w:r>
      <w:r>
        <w:rPr>
          <w:rFonts w:ascii="Arial" w:eastAsia="Arial" w:hAnsi="Arial" w:cs="Arial"/>
        </w:rPr>
        <w:t>pe</w:t>
      </w:r>
      <w:r>
        <w:rPr>
          <w:rFonts w:ascii="Arial" w:eastAsia="Arial" w:hAnsi="Arial" w:cs="Arial"/>
          <w:spacing w:val="1"/>
        </w:rPr>
        <w:t>t</w:t>
      </w:r>
      <w:r>
        <w:rPr>
          <w:rFonts w:ascii="Arial" w:eastAsia="Arial" w:hAnsi="Arial" w:cs="Arial"/>
        </w:rPr>
        <w:t>e</w:t>
      </w:r>
      <w:r>
        <w:rPr>
          <w:rFonts w:ascii="Arial" w:eastAsia="Arial" w:hAnsi="Arial" w:cs="Arial"/>
          <w:spacing w:val="-3"/>
        </w:rPr>
        <w:t>n</w:t>
      </w:r>
      <w:r>
        <w:rPr>
          <w:rFonts w:ascii="Arial" w:eastAsia="Arial" w:hAnsi="Arial" w:cs="Arial"/>
        </w:rPr>
        <w:t xml:space="preserve">t </w:t>
      </w:r>
      <w:r>
        <w:rPr>
          <w:rFonts w:ascii="Arial" w:eastAsia="Arial" w:hAnsi="Arial" w:cs="Arial"/>
          <w:spacing w:val="-1"/>
        </w:rPr>
        <w:t>A</w:t>
      </w:r>
      <w:r>
        <w:rPr>
          <w:rFonts w:ascii="Arial" w:eastAsia="Arial" w:hAnsi="Arial" w:cs="Arial"/>
        </w:rPr>
        <w:t>u</w:t>
      </w:r>
      <w:r>
        <w:rPr>
          <w:rFonts w:ascii="Arial" w:eastAsia="Arial" w:hAnsi="Arial" w:cs="Arial"/>
          <w:spacing w:val="1"/>
        </w:rPr>
        <w:t>t</w:t>
      </w:r>
      <w:r>
        <w:rPr>
          <w:rFonts w:ascii="Arial" w:eastAsia="Arial" w:hAnsi="Arial" w:cs="Arial"/>
        </w:rPr>
        <w:t>ho</w:t>
      </w:r>
      <w:r>
        <w:rPr>
          <w:rFonts w:ascii="Arial" w:eastAsia="Arial" w:hAnsi="Arial" w:cs="Arial"/>
          <w:spacing w:val="1"/>
        </w:rPr>
        <w:t>r</w:t>
      </w:r>
      <w:r>
        <w:rPr>
          <w:rFonts w:ascii="Arial" w:eastAsia="Arial" w:hAnsi="Arial" w:cs="Arial"/>
          <w:spacing w:val="-4"/>
        </w:rPr>
        <w:t>i</w:t>
      </w:r>
      <w:r>
        <w:rPr>
          <w:rFonts w:ascii="Arial" w:eastAsia="Arial" w:hAnsi="Arial" w:cs="Arial"/>
          <w:spacing w:val="1"/>
        </w:rPr>
        <w:t>t</w:t>
      </w:r>
      <w:r>
        <w:rPr>
          <w:rFonts w:ascii="Arial" w:eastAsia="Arial" w:hAnsi="Arial" w:cs="Arial"/>
          <w:spacing w:val="-1"/>
        </w:rPr>
        <w:t>i</w:t>
      </w:r>
      <w:r>
        <w:rPr>
          <w:rFonts w:ascii="Arial" w:eastAsia="Arial" w:hAnsi="Arial" w:cs="Arial"/>
        </w:rPr>
        <w:t>es.</w:t>
      </w:r>
    </w:p>
    <w:p w:rsidR="000A5570" w:rsidRDefault="000A5570">
      <w:pPr>
        <w:spacing w:before="6" w:after="0" w:line="120" w:lineRule="exact"/>
        <w:rPr>
          <w:sz w:val="12"/>
          <w:szCs w:val="12"/>
        </w:rPr>
      </w:pPr>
    </w:p>
    <w:p w:rsidR="000A5570" w:rsidRDefault="00863EB5">
      <w:pPr>
        <w:spacing w:after="0" w:line="252" w:lineRule="exact"/>
        <w:ind w:left="298" w:right="96"/>
        <w:jc w:val="both"/>
        <w:rPr>
          <w:rFonts w:ascii="Arial" w:eastAsia="Arial" w:hAnsi="Arial" w:cs="Arial"/>
        </w:rPr>
      </w:pPr>
      <w:r>
        <w:rPr>
          <w:rFonts w:ascii="Arial" w:eastAsia="Arial" w:hAnsi="Arial" w:cs="Arial"/>
        </w:rPr>
        <w:t>A</w:t>
      </w:r>
      <w:r>
        <w:rPr>
          <w:rFonts w:ascii="Arial" w:eastAsia="Arial" w:hAnsi="Arial" w:cs="Arial"/>
          <w:spacing w:val="2"/>
        </w:rPr>
        <w:t xml:space="preserve"> </w:t>
      </w:r>
      <w:r>
        <w:rPr>
          <w:rFonts w:ascii="Arial" w:eastAsia="Arial" w:hAnsi="Arial" w:cs="Arial"/>
          <w:spacing w:val="-2"/>
        </w:rPr>
        <w:t>v</w:t>
      </w:r>
      <w:r>
        <w:rPr>
          <w:rFonts w:ascii="Arial" w:eastAsia="Arial" w:hAnsi="Arial" w:cs="Arial"/>
        </w:rPr>
        <w:t>a</w:t>
      </w:r>
      <w:r>
        <w:rPr>
          <w:rFonts w:ascii="Arial" w:eastAsia="Arial" w:hAnsi="Arial" w:cs="Arial"/>
          <w:spacing w:val="1"/>
        </w:rPr>
        <w:t>r</w:t>
      </w:r>
      <w:r>
        <w:rPr>
          <w:rFonts w:ascii="Arial" w:eastAsia="Arial" w:hAnsi="Arial" w:cs="Arial"/>
          <w:spacing w:val="-1"/>
        </w:rPr>
        <w:t>i</w:t>
      </w:r>
      <w:r>
        <w:rPr>
          <w:rFonts w:ascii="Arial" w:eastAsia="Arial" w:hAnsi="Arial" w:cs="Arial"/>
        </w:rPr>
        <w:t>e</w:t>
      </w:r>
      <w:r>
        <w:rPr>
          <w:rFonts w:ascii="Arial" w:eastAsia="Arial" w:hAnsi="Arial" w:cs="Arial"/>
          <w:spacing w:val="1"/>
        </w:rPr>
        <w:t>t</w:t>
      </w:r>
      <w:r>
        <w:rPr>
          <w:rFonts w:ascii="Arial" w:eastAsia="Arial" w:hAnsi="Arial" w:cs="Arial"/>
        </w:rPr>
        <w:t>y of</w:t>
      </w:r>
      <w:r>
        <w:rPr>
          <w:rFonts w:ascii="Arial" w:eastAsia="Arial" w:hAnsi="Arial" w:cs="Arial"/>
          <w:spacing w:val="6"/>
        </w:rPr>
        <w:t xml:space="preserve"> </w:t>
      </w:r>
      <w:r>
        <w:rPr>
          <w:rFonts w:ascii="Arial" w:eastAsia="Arial" w:hAnsi="Arial" w:cs="Arial"/>
        </w:rPr>
        <w:t>asses</w:t>
      </w:r>
      <w:r>
        <w:rPr>
          <w:rFonts w:ascii="Arial" w:eastAsia="Arial" w:hAnsi="Arial" w:cs="Arial"/>
          <w:spacing w:val="-2"/>
        </w:rPr>
        <w:t>s</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1"/>
        </w:rPr>
        <w:t xml:space="preserve"> m</w:t>
      </w:r>
      <w:r>
        <w:rPr>
          <w:rFonts w:ascii="Arial" w:eastAsia="Arial" w:hAnsi="Arial" w:cs="Arial"/>
        </w:rPr>
        <w:t>e</w:t>
      </w:r>
      <w:r>
        <w:rPr>
          <w:rFonts w:ascii="Arial" w:eastAsia="Arial" w:hAnsi="Arial" w:cs="Arial"/>
          <w:spacing w:val="1"/>
        </w:rPr>
        <w:t>t</w:t>
      </w:r>
      <w:r>
        <w:rPr>
          <w:rFonts w:ascii="Arial" w:eastAsia="Arial" w:hAnsi="Arial" w:cs="Arial"/>
        </w:rPr>
        <w:t>hods</w:t>
      </w:r>
      <w:r>
        <w:rPr>
          <w:rFonts w:ascii="Arial" w:eastAsia="Arial" w:hAnsi="Arial" w:cs="Arial"/>
          <w:spacing w:val="3"/>
        </w:rPr>
        <w:t xml:space="preserve"> </w:t>
      </w:r>
      <w:r>
        <w:rPr>
          <w:rFonts w:ascii="Arial" w:eastAsia="Arial" w:hAnsi="Arial" w:cs="Arial"/>
          <w:spacing w:val="-3"/>
        </w:rPr>
        <w:t>a</w:t>
      </w:r>
      <w:r>
        <w:rPr>
          <w:rFonts w:ascii="Arial" w:eastAsia="Arial" w:hAnsi="Arial" w:cs="Arial"/>
          <w:spacing w:val="1"/>
        </w:rPr>
        <w:t>r</w:t>
      </w:r>
      <w:r>
        <w:rPr>
          <w:rFonts w:ascii="Arial" w:eastAsia="Arial" w:hAnsi="Arial" w:cs="Arial"/>
        </w:rPr>
        <w:t>e</w:t>
      </w:r>
      <w:r>
        <w:rPr>
          <w:rFonts w:ascii="Arial" w:eastAsia="Arial" w:hAnsi="Arial" w:cs="Arial"/>
          <w:spacing w:val="2"/>
        </w:rPr>
        <w:t xml:space="preserve"> </w:t>
      </w:r>
      <w:r>
        <w:rPr>
          <w:rFonts w:ascii="Arial" w:eastAsia="Arial" w:hAnsi="Arial" w:cs="Arial"/>
        </w:rPr>
        <w:t>a</w:t>
      </w:r>
      <w:r>
        <w:rPr>
          <w:rFonts w:ascii="Arial" w:eastAsia="Arial" w:hAnsi="Arial" w:cs="Arial"/>
          <w:spacing w:val="-2"/>
        </w:rPr>
        <w:t>v</w:t>
      </w:r>
      <w:r>
        <w:rPr>
          <w:rFonts w:ascii="Arial" w:eastAsia="Arial" w:hAnsi="Arial" w:cs="Arial"/>
        </w:rPr>
        <w:t>a</w:t>
      </w:r>
      <w:r>
        <w:rPr>
          <w:rFonts w:ascii="Arial" w:eastAsia="Arial" w:hAnsi="Arial" w:cs="Arial"/>
          <w:spacing w:val="-1"/>
        </w:rPr>
        <w:t>il</w:t>
      </w:r>
      <w:r>
        <w:rPr>
          <w:rFonts w:ascii="Arial" w:eastAsia="Arial" w:hAnsi="Arial" w:cs="Arial"/>
        </w:rPr>
        <w:t>ab</w:t>
      </w:r>
      <w:r>
        <w:rPr>
          <w:rFonts w:ascii="Arial" w:eastAsia="Arial" w:hAnsi="Arial" w:cs="Arial"/>
          <w:spacing w:val="-1"/>
        </w:rPr>
        <w:t>l</w:t>
      </w:r>
      <w:r>
        <w:rPr>
          <w:rFonts w:ascii="Arial" w:eastAsia="Arial" w:hAnsi="Arial" w:cs="Arial"/>
        </w:rPr>
        <w:t>e</w:t>
      </w:r>
      <w:r>
        <w:rPr>
          <w:rFonts w:ascii="Arial" w:eastAsia="Arial" w:hAnsi="Arial" w:cs="Arial"/>
          <w:spacing w:val="2"/>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3"/>
        </w:rPr>
        <w:t xml:space="preserve"> </w:t>
      </w:r>
      <w:r>
        <w:rPr>
          <w:rFonts w:ascii="Arial" w:eastAsia="Arial" w:hAnsi="Arial" w:cs="Arial"/>
        </w:rPr>
        <w:t>use</w:t>
      </w:r>
      <w:r>
        <w:rPr>
          <w:rFonts w:ascii="Arial" w:eastAsia="Arial" w:hAnsi="Arial" w:cs="Arial"/>
          <w:spacing w:val="2"/>
        </w:rPr>
        <w:t xml:space="preserve"> </w:t>
      </w:r>
      <w:r>
        <w:rPr>
          <w:rFonts w:ascii="Arial" w:eastAsia="Arial" w:hAnsi="Arial" w:cs="Arial"/>
        </w:rPr>
        <w:t>by a</w:t>
      </w:r>
      <w:r>
        <w:rPr>
          <w:rFonts w:ascii="Arial" w:eastAsia="Arial" w:hAnsi="Arial" w:cs="Arial"/>
          <w:spacing w:val="5"/>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m</w:t>
      </w:r>
      <w:r>
        <w:rPr>
          <w:rFonts w:ascii="Arial" w:eastAsia="Arial" w:hAnsi="Arial" w:cs="Arial"/>
        </w:rPr>
        <w:t>pe</w:t>
      </w:r>
      <w:r>
        <w:rPr>
          <w:rFonts w:ascii="Arial" w:eastAsia="Arial" w:hAnsi="Arial" w:cs="Arial"/>
          <w:spacing w:val="1"/>
        </w:rPr>
        <w:t>t</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4"/>
        </w:rPr>
        <w:t xml:space="preserve"> </w:t>
      </w:r>
      <w:r>
        <w:rPr>
          <w:rFonts w:ascii="Arial" w:eastAsia="Arial" w:hAnsi="Arial" w:cs="Arial"/>
          <w:spacing w:val="-1"/>
        </w:rPr>
        <w:t>A</w:t>
      </w:r>
      <w:r>
        <w:rPr>
          <w:rFonts w:ascii="Arial" w:eastAsia="Arial" w:hAnsi="Arial" w:cs="Arial"/>
          <w:spacing w:val="-3"/>
        </w:rPr>
        <w:t>u</w:t>
      </w:r>
      <w:r>
        <w:rPr>
          <w:rFonts w:ascii="Arial" w:eastAsia="Arial" w:hAnsi="Arial" w:cs="Arial"/>
          <w:spacing w:val="1"/>
        </w:rPr>
        <w:t>t</w:t>
      </w:r>
      <w:r>
        <w:rPr>
          <w:rFonts w:ascii="Arial" w:eastAsia="Arial" w:hAnsi="Arial" w:cs="Arial"/>
        </w:rPr>
        <w:t>ho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2"/>
        </w:rPr>
        <w:t>y</w:t>
      </w:r>
      <w:r>
        <w:rPr>
          <w:rFonts w:ascii="Arial" w:eastAsia="Arial" w:hAnsi="Arial" w:cs="Arial"/>
        </w:rPr>
        <w:t>,</w:t>
      </w:r>
      <w:r>
        <w:rPr>
          <w:rFonts w:ascii="Arial" w:eastAsia="Arial" w:hAnsi="Arial" w:cs="Arial"/>
          <w:spacing w:val="4"/>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A</w:t>
      </w:r>
      <w:r>
        <w:rPr>
          <w:rFonts w:ascii="Arial" w:eastAsia="Arial" w:hAnsi="Arial" w:cs="Arial"/>
        </w:rPr>
        <w:t>u</w:t>
      </w:r>
      <w:r>
        <w:rPr>
          <w:rFonts w:ascii="Arial" w:eastAsia="Arial" w:hAnsi="Arial" w:cs="Arial"/>
          <w:spacing w:val="1"/>
        </w:rPr>
        <w:t>t</w:t>
      </w:r>
      <w:r>
        <w:rPr>
          <w:rFonts w:ascii="Arial" w:eastAsia="Arial" w:hAnsi="Arial" w:cs="Arial"/>
        </w:rPr>
        <w:t>h</w:t>
      </w:r>
      <w:r>
        <w:rPr>
          <w:rFonts w:ascii="Arial" w:eastAsia="Arial" w:hAnsi="Arial" w:cs="Arial"/>
          <w:spacing w:val="-3"/>
        </w:rPr>
        <w:t>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rPr>
        <w:t>y or</w:t>
      </w:r>
      <w:r>
        <w:rPr>
          <w:rFonts w:ascii="Arial" w:eastAsia="Arial" w:hAnsi="Arial" w:cs="Arial"/>
          <w:spacing w:val="14"/>
        </w:rPr>
        <w:t xml:space="preserve"> </w:t>
      </w:r>
      <w:r>
        <w:rPr>
          <w:rFonts w:ascii="Arial" w:eastAsia="Arial" w:hAnsi="Arial" w:cs="Arial"/>
        </w:rPr>
        <w:t>T</w:t>
      </w:r>
      <w:r>
        <w:rPr>
          <w:rFonts w:ascii="Arial" w:eastAsia="Arial" w:hAnsi="Arial" w:cs="Arial"/>
          <w:spacing w:val="1"/>
        </w:rPr>
        <w: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15"/>
        </w:rPr>
        <w:t xml:space="preserve"> </w:t>
      </w:r>
      <w:r>
        <w:rPr>
          <w:rFonts w:ascii="Arial" w:eastAsia="Arial" w:hAnsi="Arial" w:cs="Arial"/>
          <w:spacing w:val="-1"/>
        </w:rPr>
        <w:t>O</w:t>
      </w:r>
      <w:r>
        <w:rPr>
          <w:rFonts w:ascii="Arial" w:eastAsia="Arial" w:hAnsi="Arial" w:cs="Arial"/>
          <w:spacing w:val="-2"/>
        </w:rPr>
        <w:t>r</w:t>
      </w:r>
      <w:r>
        <w:rPr>
          <w:rFonts w:ascii="Arial" w:eastAsia="Arial" w:hAnsi="Arial" w:cs="Arial"/>
          <w:spacing w:val="2"/>
        </w:rPr>
        <w:t>g</w:t>
      </w:r>
      <w:r>
        <w:rPr>
          <w:rFonts w:ascii="Arial" w:eastAsia="Arial" w:hAnsi="Arial" w:cs="Arial"/>
        </w:rPr>
        <w:t>an</w:t>
      </w:r>
      <w:r>
        <w:rPr>
          <w:rFonts w:ascii="Arial" w:eastAsia="Arial" w:hAnsi="Arial" w:cs="Arial"/>
          <w:spacing w:val="-1"/>
        </w:rPr>
        <w:t>i</w:t>
      </w:r>
      <w:r>
        <w:rPr>
          <w:rFonts w:ascii="Arial" w:eastAsia="Arial" w:hAnsi="Arial" w:cs="Arial"/>
        </w:rPr>
        <w:t>sa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1"/>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3"/>
        </w:rPr>
        <w:t xml:space="preserve"> </w:t>
      </w:r>
      <w:r>
        <w:rPr>
          <w:rFonts w:ascii="Arial" w:eastAsia="Arial" w:hAnsi="Arial" w:cs="Arial"/>
        </w:rPr>
        <w:t>p</w:t>
      </w:r>
      <w:r>
        <w:rPr>
          <w:rFonts w:ascii="Arial" w:eastAsia="Arial" w:hAnsi="Arial" w:cs="Arial"/>
          <w:spacing w:val="1"/>
        </w:rPr>
        <w:t>r</w:t>
      </w:r>
      <w:r>
        <w:rPr>
          <w:rFonts w:ascii="Arial" w:eastAsia="Arial" w:hAnsi="Arial" w:cs="Arial"/>
        </w:rPr>
        <w:t>o</w:t>
      </w:r>
      <w:r>
        <w:rPr>
          <w:rFonts w:ascii="Arial" w:eastAsia="Arial" w:hAnsi="Arial" w:cs="Arial"/>
          <w:spacing w:val="-2"/>
        </w:rPr>
        <w:t>v</w:t>
      </w:r>
      <w:r>
        <w:rPr>
          <w:rFonts w:ascii="Arial" w:eastAsia="Arial" w:hAnsi="Arial" w:cs="Arial"/>
          <w:spacing w:val="-1"/>
        </w:rPr>
        <w:t>i</w:t>
      </w:r>
      <w:r>
        <w:rPr>
          <w:rFonts w:ascii="Arial" w:eastAsia="Arial" w:hAnsi="Arial" w:cs="Arial"/>
        </w:rPr>
        <w:t>de</w:t>
      </w:r>
      <w:r>
        <w:rPr>
          <w:rFonts w:ascii="Arial" w:eastAsia="Arial" w:hAnsi="Arial" w:cs="Arial"/>
          <w:spacing w:val="13"/>
        </w:rPr>
        <w:t xml:space="preserve"> </w:t>
      </w:r>
      <w:r>
        <w:rPr>
          <w:rFonts w:ascii="Arial" w:eastAsia="Arial" w:hAnsi="Arial" w:cs="Arial"/>
        </w:rPr>
        <w:t>an</w:t>
      </w:r>
      <w:r>
        <w:rPr>
          <w:rFonts w:ascii="Arial" w:eastAsia="Arial" w:hAnsi="Arial" w:cs="Arial"/>
          <w:spacing w:val="13"/>
        </w:rPr>
        <w:t xml:space="preserve"> </w:t>
      </w:r>
      <w:r>
        <w:rPr>
          <w:rFonts w:ascii="Arial" w:eastAsia="Arial" w:hAnsi="Arial" w:cs="Arial"/>
        </w:rPr>
        <w:t>accu</w:t>
      </w:r>
      <w:r>
        <w:rPr>
          <w:rFonts w:ascii="Arial" w:eastAsia="Arial" w:hAnsi="Arial" w:cs="Arial"/>
          <w:spacing w:val="1"/>
        </w:rPr>
        <w:t>r</w:t>
      </w:r>
      <w:r>
        <w:rPr>
          <w:rFonts w:ascii="Arial" w:eastAsia="Arial" w:hAnsi="Arial" w:cs="Arial"/>
        </w:rPr>
        <w:t>a</w:t>
      </w:r>
      <w:r>
        <w:rPr>
          <w:rFonts w:ascii="Arial" w:eastAsia="Arial" w:hAnsi="Arial" w:cs="Arial"/>
          <w:spacing w:val="1"/>
        </w:rPr>
        <w:t>t</w:t>
      </w:r>
      <w:r>
        <w:rPr>
          <w:rFonts w:ascii="Arial" w:eastAsia="Arial" w:hAnsi="Arial" w:cs="Arial"/>
        </w:rPr>
        <w:t>e</w:t>
      </w:r>
      <w:r>
        <w:rPr>
          <w:rFonts w:ascii="Arial" w:eastAsia="Arial" w:hAnsi="Arial" w:cs="Arial"/>
          <w:spacing w:val="13"/>
        </w:rPr>
        <w:t xml:space="preserve"> </w:t>
      </w:r>
      <w:r>
        <w:rPr>
          <w:rFonts w:ascii="Arial" w:eastAsia="Arial" w:hAnsi="Arial" w:cs="Arial"/>
          <w:spacing w:val="1"/>
        </w:rPr>
        <w:t>m</w:t>
      </w:r>
      <w:r>
        <w:rPr>
          <w:rFonts w:ascii="Arial" w:eastAsia="Arial" w:hAnsi="Arial" w:cs="Arial"/>
        </w:rPr>
        <w:t>easu</w:t>
      </w:r>
      <w:r>
        <w:rPr>
          <w:rFonts w:ascii="Arial" w:eastAsia="Arial" w:hAnsi="Arial" w:cs="Arial"/>
          <w:spacing w:val="1"/>
        </w:rPr>
        <w:t>r</w:t>
      </w:r>
      <w:r>
        <w:rPr>
          <w:rFonts w:ascii="Arial" w:eastAsia="Arial" w:hAnsi="Arial" w:cs="Arial"/>
        </w:rPr>
        <w:t>e</w:t>
      </w:r>
      <w:r>
        <w:rPr>
          <w:rFonts w:ascii="Arial" w:eastAsia="Arial" w:hAnsi="Arial" w:cs="Arial"/>
          <w:spacing w:val="1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1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3"/>
        </w:rPr>
        <w:t xml:space="preserve"> </w:t>
      </w:r>
      <w:r>
        <w:rPr>
          <w:rFonts w:ascii="Arial" w:eastAsia="Arial" w:hAnsi="Arial" w:cs="Arial"/>
        </w:rPr>
        <w:t>p</w:t>
      </w:r>
      <w:r>
        <w:rPr>
          <w:rFonts w:ascii="Arial" w:eastAsia="Arial" w:hAnsi="Arial" w:cs="Arial"/>
          <w:spacing w:val="1"/>
        </w:rPr>
        <w:t>r</w:t>
      </w:r>
      <w:r>
        <w:rPr>
          <w:rFonts w:ascii="Arial" w:eastAsia="Arial" w:hAnsi="Arial" w:cs="Arial"/>
          <w:spacing w:val="-1"/>
        </w:rPr>
        <w:t>i</w:t>
      </w:r>
      <w:r>
        <w:rPr>
          <w:rFonts w:ascii="Arial" w:eastAsia="Arial" w:hAnsi="Arial" w:cs="Arial"/>
        </w:rPr>
        <w:t>or</w:t>
      </w:r>
      <w:r>
        <w:rPr>
          <w:rFonts w:ascii="Arial" w:eastAsia="Arial" w:hAnsi="Arial" w:cs="Arial"/>
          <w:spacing w:val="14"/>
        </w:rPr>
        <w:t xml:space="preserve"> </w:t>
      </w:r>
      <w:r>
        <w:rPr>
          <w:rFonts w:ascii="Arial" w:eastAsia="Arial" w:hAnsi="Arial" w:cs="Arial"/>
          <w:spacing w:val="-1"/>
        </w:rPr>
        <w:t>l</w:t>
      </w:r>
      <w:r>
        <w:rPr>
          <w:rFonts w:ascii="Arial" w:eastAsia="Arial" w:hAnsi="Arial" w:cs="Arial"/>
        </w:rPr>
        <w:t>ea</w:t>
      </w:r>
      <w:r>
        <w:rPr>
          <w:rFonts w:ascii="Arial" w:eastAsia="Arial" w:hAnsi="Arial" w:cs="Arial"/>
          <w:spacing w:val="-2"/>
        </w:rPr>
        <w:t>r</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15"/>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17"/>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3"/>
        </w:rPr>
        <w:t xml:space="preserve"> </w:t>
      </w:r>
      <w:r>
        <w:rPr>
          <w:rFonts w:ascii="Arial" w:eastAsia="Arial" w:hAnsi="Arial" w:cs="Arial"/>
        </w:rPr>
        <w:t>cand</w:t>
      </w:r>
      <w:r>
        <w:rPr>
          <w:rFonts w:ascii="Arial" w:eastAsia="Arial" w:hAnsi="Arial" w:cs="Arial"/>
          <w:spacing w:val="-1"/>
        </w:rPr>
        <w:t>i</w:t>
      </w:r>
      <w:r>
        <w:rPr>
          <w:rFonts w:ascii="Arial" w:eastAsia="Arial" w:hAnsi="Arial" w:cs="Arial"/>
        </w:rPr>
        <w:t>da</w:t>
      </w:r>
      <w:r>
        <w:rPr>
          <w:rFonts w:ascii="Arial" w:eastAsia="Arial" w:hAnsi="Arial" w:cs="Arial"/>
          <w:spacing w:val="-1"/>
        </w:rPr>
        <w:t>t</w:t>
      </w:r>
      <w:r>
        <w:rPr>
          <w:rFonts w:ascii="Arial" w:eastAsia="Arial" w:hAnsi="Arial" w:cs="Arial"/>
          <w:spacing w:val="-3"/>
        </w:rPr>
        <w:t>e</w:t>
      </w:r>
      <w:r>
        <w:rPr>
          <w:rFonts w:ascii="Arial" w:eastAsia="Arial" w:hAnsi="Arial" w:cs="Arial"/>
        </w:rPr>
        <w:t>.</w:t>
      </w:r>
    </w:p>
    <w:p w:rsidR="000A5570" w:rsidRDefault="000A5570">
      <w:pPr>
        <w:spacing w:after="0"/>
        <w:jc w:val="both"/>
        <w:sectPr w:rsidR="000A5570">
          <w:pgSz w:w="11920" w:h="16840"/>
          <w:pgMar w:top="1100" w:right="980" w:bottom="780" w:left="1120" w:header="591" w:footer="596" w:gutter="0"/>
          <w:cols w:space="720"/>
        </w:sectPr>
      </w:pPr>
    </w:p>
    <w:p w:rsidR="000A5570" w:rsidRDefault="000A5570">
      <w:pPr>
        <w:spacing w:before="9" w:after="0" w:line="200" w:lineRule="exact"/>
        <w:rPr>
          <w:sz w:val="20"/>
          <w:szCs w:val="20"/>
        </w:rPr>
      </w:pPr>
    </w:p>
    <w:p w:rsidR="000A5570" w:rsidRDefault="00863EB5">
      <w:pPr>
        <w:spacing w:before="37" w:after="0" w:line="252" w:lineRule="exact"/>
        <w:ind w:left="299" w:right="101"/>
        <w:jc w:val="both"/>
        <w:rPr>
          <w:rFonts w:ascii="Arial" w:eastAsia="Arial" w:hAnsi="Arial" w:cs="Arial"/>
        </w:rPr>
      </w:pPr>
      <w:r>
        <w:rPr>
          <w:rFonts w:ascii="Arial" w:eastAsia="Arial" w:hAnsi="Arial" w:cs="Arial"/>
          <w:spacing w:val="1"/>
        </w:rPr>
        <w:t>I</w:t>
      </w:r>
      <w:r>
        <w:rPr>
          <w:rFonts w:ascii="Arial" w:eastAsia="Arial" w:hAnsi="Arial" w:cs="Arial"/>
        </w:rPr>
        <w:t>t</w:t>
      </w:r>
      <w:r>
        <w:rPr>
          <w:rFonts w:ascii="Arial" w:eastAsia="Arial" w:hAnsi="Arial" w:cs="Arial"/>
          <w:spacing w:val="4"/>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5"/>
        </w:rPr>
        <w:t xml:space="preserve"> </w:t>
      </w:r>
      <w:r>
        <w:rPr>
          <w:rFonts w:ascii="Arial" w:eastAsia="Arial" w:hAnsi="Arial" w:cs="Arial"/>
        </w:rPr>
        <w:t>p</w:t>
      </w:r>
      <w:r>
        <w:rPr>
          <w:rFonts w:ascii="Arial" w:eastAsia="Arial" w:hAnsi="Arial" w:cs="Arial"/>
          <w:spacing w:val="1"/>
        </w:rPr>
        <w:t>r</w:t>
      </w:r>
      <w:r>
        <w:rPr>
          <w:rFonts w:ascii="Arial" w:eastAsia="Arial" w:hAnsi="Arial" w:cs="Arial"/>
        </w:rPr>
        <w:t>obab</w:t>
      </w:r>
      <w:r>
        <w:rPr>
          <w:rFonts w:ascii="Arial" w:eastAsia="Arial" w:hAnsi="Arial" w:cs="Arial"/>
          <w:spacing w:val="-1"/>
        </w:rPr>
        <w:t>l</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3"/>
        </w:rPr>
        <w:t>a</w:t>
      </w:r>
      <w:r>
        <w:rPr>
          <w:rFonts w:ascii="Arial" w:eastAsia="Arial" w:hAnsi="Arial" w:cs="Arial"/>
        </w:rPr>
        <w:t>t</w:t>
      </w:r>
      <w:r>
        <w:rPr>
          <w:rFonts w:ascii="Arial" w:eastAsia="Arial" w:hAnsi="Arial" w:cs="Arial"/>
          <w:spacing w:val="6"/>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rPr>
        <w:t>co</w:t>
      </w:r>
      <w:r>
        <w:rPr>
          <w:rFonts w:ascii="Arial" w:eastAsia="Arial" w:hAnsi="Arial" w:cs="Arial"/>
          <w:spacing w:val="-2"/>
        </w:rPr>
        <w:t>m</w:t>
      </w:r>
      <w:r>
        <w:rPr>
          <w:rFonts w:ascii="Arial" w:eastAsia="Arial" w:hAnsi="Arial" w:cs="Arial"/>
        </w:rPr>
        <w:t>b</w:t>
      </w:r>
      <w:r>
        <w:rPr>
          <w:rFonts w:ascii="Arial" w:eastAsia="Arial" w:hAnsi="Arial" w:cs="Arial"/>
          <w:spacing w:val="-1"/>
        </w:rPr>
        <w:t>i</w:t>
      </w:r>
      <w:r>
        <w:rPr>
          <w:rFonts w:ascii="Arial" w:eastAsia="Arial" w:hAnsi="Arial" w:cs="Arial"/>
        </w:rPr>
        <w:t>na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5"/>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6"/>
        </w:rPr>
        <w:t xml:space="preserve"> </w:t>
      </w:r>
      <w:r>
        <w:rPr>
          <w:rFonts w:ascii="Arial" w:eastAsia="Arial" w:hAnsi="Arial" w:cs="Arial"/>
          <w:spacing w:val="1"/>
        </w:rPr>
        <w:t>m</w:t>
      </w:r>
      <w:r>
        <w:rPr>
          <w:rFonts w:ascii="Arial" w:eastAsia="Arial" w:hAnsi="Arial" w:cs="Arial"/>
          <w:spacing w:val="-3"/>
        </w:rPr>
        <w:t>e</w:t>
      </w:r>
      <w:r>
        <w:rPr>
          <w:rFonts w:ascii="Arial" w:eastAsia="Arial" w:hAnsi="Arial" w:cs="Arial"/>
          <w:spacing w:val="1"/>
        </w:rPr>
        <w:t>t</w:t>
      </w:r>
      <w:r>
        <w:rPr>
          <w:rFonts w:ascii="Arial" w:eastAsia="Arial" w:hAnsi="Arial" w:cs="Arial"/>
        </w:rPr>
        <w:t>hods</w:t>
      </w:r>
      <w:r>
        <w:rPr>
          <w:rFonts w:ascii="Arial" w:eastAsia="Arial" w:hAnsi="Arial" w:cs="Arial"/>
          <w:spacing w:val="3"/>
        </w:rPr>
        <w:t xml:space="preserve"> </w:t>
      </w:r>
      <w:r>
        <w:rPr>
          <w:rFonts w:ascii="Arial" w:eastAsia="Arial" w:hAnsi="Arial" w:cs="Arial"/>
          <w:spacing w:val="1"/>
        </w:rPr>
        <w:t>m</w:t>
      </w:r>
      <w:r>
        <w:rPr>
          <w:rFonts w:ascii="Arial" w:eastAsia="Arial" w:hAnsi="Arial" w:cs="Arial"/>
        </w:rPr>
        <w:t>ay</w:t>
      </w:r>
      <w:r>
        <w:rPr>
          <w:rFonts w:ascii="Arial" w:eastAsia="Arial" w:hAnsi="Arial" w:cs="Arial"/>
          <w:spacing w:val="3"/>
        </w:rPr>
        <w:t xml:space="preserve"> </w:t>
      </w:r>
      <w:r>
        <w:rPr>
          <w:rFonts w:ascii="Arial" w:eastAsia="Arial" w:hAnsi="Arial" w:cs="Arial"/>
        </w:rPr>
        <w:t>need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5"/>
        </w:rPr>
        <w:t xml:space="preserve"> </w:t>
      </w:r>
      <w:r>
        <w:rPr>
          <w:rFonts w:ascii="Arial" w:eastAsia="Arial" w:hAnsi="Arial" w:cs="Arial"/>
        </w:rPr>
        <w:t>be</w:t>
      </w:r>
      <w:r>
        <w:rPr>
          <w:rFonts w:ascii="Arial" w:eastAsia="Arial" w:hAnsi="Arial" w:cs="Arial"/>
          <w:spacing w:val="2"/>
        </w:rPr>
        <w:t xml:space="preserve"> </w:t>
      </w:r>
      <w:r>
        <w:rPr>
          <w:rFonts w:ascii="Arial" w:eastAsia="Arial" w:hAnsi="Arial" w:cs="Arial"/>
        </w:rPr>
        <w:t>used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5"/>
        </w:rPr>
        <w:t xml:space="preserve"> </w:t>
      </w:r>
      <w:r>
        <w:rPr>
          <w:rFonts w:ascii="Arial" w:eastAsia="Arial" w:hAnsi="Arial" w:cs="Arial"/>
        </w:rPr>
        <w:t>en</w:t>
      </w:r>
      <w:r>
        <w:rPr>
          <w:rFonts w:ascii="Arial" w:eastAsia="Arial" w:hAnsi="Arial" w:cs="Arial"/>
          <w:spacing w:val="-2"/>
        </w:rPr>
        <w:t>s</w:t>
      </w:r>
      <w:r>
        <w:rPr>
          <w:rFonts w:ascii="Arial" w:eastAsia="Arial" w:hAnsi="Arial" w:cs="Arial"/>
        </w:rPr>
        <w:t>u</w:t>
      </w:r>
      <w:r>
        <w:rPr>
          <w:rFonts w:ascii="Arial" w:eastAsia="Arial" w:hAnsi="Arial" w:cs="Arial"/>
          <w:spacing w:val="1"/>
        </w:rPr>
        <w:t>r</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hat</w:t>
      </w:r>
      <w:r>
        <w:rPr>
          <w:rFonts w:ascii="Arial" w:eastAsia="Arial" w:hAnsi="Arial" w:cs="Arial"/>
          <w:spacing w:val="4"/>
        </w:rPr>
        <w:t xml:space="preserve"> </w:t>
      </w:r>
      <w:r>
        <w:rPr>
          <w:rFonts w:ascii="Arial" w:eastAsia="Arial" w:hAnsi="Arial" w:cs="Arial"/>
        </w:rPr>
        <w:t>a</w:t>
      </w:r>
      <w:r>
        <w:rPr>
          <w:rFonts w:ascii="Arial" w:eastAsia="Arial" w:hAnsi="Arial" w:cs="Arial"/>
          <w:spacing w:val="-1"/>
        </w:rPr>
        <w:t>l</w:t>
      </w:r>
      <w:r>
        <w:rPr>
          <w:rFonts w:ascii="Arial" w:eastAsia="Arial" w:hAnsi="Arial" w:cs="Arial"/>
        </w:rPr>
        <w:t>l</w:t>
      </w:r>
      <w:r>
        <w:rPr>
          <w:rFonts w:ascii="Arial" w:eastAsia="Arial" w:hAnsi="Arial" w:cs="Arial"/>
          <w:spacing w:val="4"/>
        </w:rPr>
        <w:t xml:space="preserve"> </w:t>
      </w:r>
      <w:r>
        <w:rPr>
          <w:rFonts w:ascii="Arial" w:eastAsia="Arial" w:hAnsi="Arial" w:cs="Arial"/>
        </w:rPr>
        <w:t>aspec</w:t>
      </w:r>
      <w:r>
        <w:rPr>
          <w:rFonts w:ascii="Arial" w:eastAsia="Arial" w:hAnsi="Arial" w:cs="Arial"/>
          <w:spacing w:val="-1"/>
        </w:rPr>
        <w:t>t</w:t>
      </w:r>
      <w:r>
        <w:rPr>
          <w:rFonts w:ascii="Arial" w:eastAsia="Arial" w:hAnsi="Arial" w:cs="Arial"/>
        </w:rPr>
        <w:t xml:space="preserve">s </w:t>
      </w:r>
      <w:r>
        <w:rPr>
          <w:rFonts w:ascii="Arial" w:eastAsia="Arial" w:hAnsi="Arial" w:cs="Arial"/>
          <w:spacing w:val="-3"/>
        </w:rPr>
        <w:t>o</w:t>
      </w:r>
      <w:r>
        <w:rPr>
          <w:rFonts w:ascii="Arial" w:eastAsia="Arial" w:hAnsi="Arial" w:cs="Arial"/>
        </w:rPr>
        <w:t>f p</w:t>
      </w:r>
      <w:r>
        <w:rPr>
          <w:rFonts w:ascii="Arial" w:eastAsia="Arial" w:hAnsi="Arial" w:cs="Arial"/>
          <w:spacing w:val="1"/>
        </w:rPr>
        <w:t>r</w:t>
      </w:r>
      <w:r>
        <w:rPr>
          <w:rFonts w:ascii="Arial" w:eastAsia="Arial" w:hAnsi="Arial" w:cs="Arial"/>
          <w:spacing w:val="-1"/>
        </w:rPr>
        <w:t>i</w:t>
      </w:r>
      <w:r>
        <w:rPr>
          <w:rFonts w:ascii="Arial" w:eastAsia="Arial" w:hAnsi="Arial" w:cs="Arial"/>
        </w:rPr>
        <w:t>or</w:t>
      </w:r>
      <w:r>
        <w:rPr>
          <w:rFonts w:ascii="Arial" w:eastAsia="Arial" w:hAnsi="Arial" w:cs="Arial"/>
          <w:spacing w:val="2"/>
        </w:rPr>
        <w:t xml:space="preserve"> </w:t>
      </w:r>
      <w:r>
        <w:rPr>
          <w:rFonts w:ascii="Arial" w:eastAsia="Arial" w:hAnsi="Arial" w:cs="Arial"/>
          <w:spacing w:val="-1"/>
        </w:rPr>
        <w:t>l</w:t>
      </w:r>
      <w:r>
        <w:rPr>
          <w:rFonts w:ascii="Arial" w:eastAsia="Arial" w:hAnsi="Arial" w:cs="Arial"/>
        </w:rPr>
        <w:t>ea</w:t>
      </w:r>
      <w:r>
        <w:rPr>
          <w:rFonts w:ascii="Arial" w:eastAsia="Arial" w:hAnsi="Arial" w:cs="Arial"/>
          <w:spacing w:val="1"/>
        </w:rPr>
        <w:t>r</w:t>
      </w:r>
      <w:r>
        <w:rPr>
          <w:rFonts w:ascii="Arial" w:eastAsia="Arial" w:hAnsi="Arial" w:cs="Arial"/>
        </w:rPr>
        <w:t>n</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spacing w:val="-3"/>
        </w:rPr>
        <w:t>a</w:t>
      </w:r>
      <w:r>
        <w:rPr>
          <w:rFonts w:ascii="Arial" w:eastAsia="Arial" w:hAnsi="Arial" w:cs="Arial"/>
          <w:spacing w:val="1"/>
        </w:rPr>
        <w:t>r</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3"/>
        </w:rPr>
        <w:t>a</w:t>
      </w:r>
      <w:r>
        <w:rPr>
          <w:rFonts w:ascii="Arial" w:eastAsia="Arial" w:hAnsi="Arial" w:cs="Arial"/>
          <w:spacing w:val="2"/>
        </w:rPr>
        <w:t>k</w:t>
      </w:r>
      <w:r>
        <w:rPr>
          <w:rFonts w:ascii="Arial" w:eastAsia="Arial" w:hAnsi="Arial" w:cs="Arial"/>
        </w:rPr>
        <w:t>en</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rPr>
        <w:t>accou</w:t>
      </w:r>
      <w:r>
        <w:rPr>
          <w:rFonts w:ascii="Arial" w:eastAsia="Arial" w:hAnsi="Arial" w:cs="Arial"/>
          <w:spacing w:val="-3"/>
        </w:rPr>
        <w:t>n</w:t>
      </w:r>
      <w:r>
        <w:rPr>
          <w:rFonts w:ascii="Arial" w:eastAsia="Arial" w:hAnsi="Arial" w:cs="Arial"/>
          <w:spacing w:val="-1"/>
        </w:rPr>
        <w:t>t</w:t>
      </w:r>
      <w:r>
        <w:rPr>
          <w:rFonts w:ascii="Arial" w:eastAsia="Arial" w:hAnsi="Arial" w:cs="Arial"/>
        </w:rPr>
        <w:t>.</w:t>
      </w:r>
    </w:p>
    <w:p w:rsidR="000A5570" w:rsidRDefault="000A5570">
      <w:pPr>
        <w:spacing w:before="8" w:after="0" w:line="110" w:lineRule="exact"/>
        <w:rPr>
          <w:sz w:val="11"/>
          <w:szCs w:val="11"/>
        </w:rPr>
      </w:pPr>
    </w:p>
    <w:p w:rsidR="000A5570" w:rsidRDefault="00863EB5">
      <w:pPr>
        <w:spacing w:after="0" w:line="239" w:lineRule="auto"/>
        <w:ind w:left="299" w:right="98"/>
        <w:jc w:val="both"/>
        <w:rPr>
          <w:rFonts w:ascii="Arial" w:eastAsia="Arial" w:hAnsi="Arial" w:cs="Arial"/>
        </w:rPr>
      </w:pPr>
      <w:r>
        <w:rPr>
          <w:rFonts w:ascii="Arial" w:eastAsia="Arial" w:hAnsi="Arial" w:cs="Arial"/>
          <w:spacing w:val="5"/>
        </w:rPr>
        <w:t>W</w:t>
      </w:r>
      <w:r>
        <w:rPr>
          <w:rFonts w:ascii="Arial" w:eastAsia="Arial" w:hAnsi="Arial" w:cs="Arial"/>
          <w:spacing w:val="-3"/>
        </w:rPr>
        <w:t>he</w:t>
      </w:r>
      <w:r>
        <w:rPr>
          <w:rFonts w:ascii="Arial" w:eastAsia="Arial" w:hAnsi="Arial" w:cs="Arial"/>
        </w:rPr>
        <w:t xml:space="preserve">n  </w:t>
      </w:r>
      <w:r>
        <w:rPr>
          <w:rFonts w:ascii="Arial" w:eastAsia="Arial" w:hAnsi="Arial" w:cs="Arial"/>
          <w:spacing w:val="1"/>
        </w:rPr>
        <w:t>t</w:t>
      </w:r>
      <w:r>
        <w:rPr>
          <w:rFonts w:ascii="Arial" w:eastAsia="Arial" w:hAnsi="Arial" w:cs="Arial"/>
        </w:rPr>
        <w:t>he  asses</w:t>
      </w:r>
      <w:r>
        <w:rPr>
          <w:rFonts w:ascii="Arial" w:eastAsia="Arial" w:hAnsi="Arial" w:cs="Arial"/>
          <w:spacing w:val="-2"/>
        </w:rPr>
        <w:t>s</w:t>
      </w:r>
      <w:r>
        <w:rPr>
          <w:rFonts w:ascii="Arial" w:eastAsia="Arial" w:hAnsi="Arial" w:cs="Arial"/>
          <w:spacing w:val="1"/>
        </w:rPr>
        <w:t>m</w:t>
      </w:r>
      <w:r>
        <w:rPr>
          <w:rFonts w:ascii="Arial" w:eastAsia="Arial" w:hAnsi="Arial" w:cs="Arial"/>
        </w:rPr>
        <w:t xml:space="preserve">ent  </w:t>
      </w:r>
      <w:r>
        <w:rPr>
          <w:rFonts w:ascii="Arial" w:eastAsia="Arial" w:hAnsi="Arial" w:cs="Arial"/>
          <w:spacing w:val="-3"/>
        </w:rPr>
        <w:t>o</w:t>
      </w:r>
      <w:r>
        <w:rPr>
          <w:rFonts w:ascii="Arial" w:eastAsia="Arial" w:hAnsi="Arial" w:cs="Arial"/>
        </w:rPr>
        <w:t xml:space="preserve">f </w:t>
      </w:r>
      <w:r>
        <w:rPr>
          <w:rFonts w:ascii="Arial" w:eastAsia="Arial" w:hAnsi="Arial" w:cs="Arial"/>
          <w:spacing w:val="4"/>
        </w:rPr>
        <w:t xml:space="preserve"> </w:t>
      </w:r>
      <w:r>
        <w:rPr>
          <w:rFonts w:ascii="Arial" w:eastAsia="Arial" w:hAnsi="Arial" w:cs="Arial"/>
        </w:rPr>
        <w:t>p</w:t>
      </w:r>
      <w:r>
        <w:rPr>
          <w:rFonts w:ascii="Arial" w:eastAsia="Arial" w:hAnsi="Arial" w:cs="Arial"/>
          <w:spacing w:val="1"/>
        </w:rPr>
        <w:t>r</w:t>
      </w:r>
      <w:r>
        <w:rPr>
          <w:rFonts w:ascii="Arial" w:eastAsia="Arial" w:hAnsi="Arial" w:cs="Arial"/>
          <w:spacing w:val="-1"/>
        </w:rPr>
        <w:t>i</w:t>
      </w:r>
      <w:r>
        <w:rPr>
          <w:rFonts w:ascii="Arial" w:eastAsia="Arial" w:hAnsi="Arial" w:cs="Arial"/>
        </w:rPr>
        <w:t xml:space="preserve">or </w:t>
      </w:r>
      <w:r>
        <w:rPr>
          <w:rFonts w:ascii="Arial" w:eastAsia="Arial" w:hAnsi="Arial" w:cs="Arial"/>
          <w:spacing w:val="2"/>
        </w:rPr>
        <w:t xml:space="preserve"> </w:t>
      </w:r>
      <w:r>
        <w:rPr>
          <w:rFonts w:ascii="Arial" w:eastAsia="Arial" w:hAnsi="Arial" w:cs="Arial"/>
          <w:spacing w:val="-1"/>
        </w:rPr>
        <w:t>l</w:t>
      </w:r>
      <w:r>
        <w:rPr>
          <w:rFonts w:ascii="Arial" w:eastAsia="Arial" w:hAnsi="Arial" w:cs="Arial"/>
        </w:rPr>
        <w:t>ea</w:t>
      </w:r>
      <w:r>
        <w:rPr>
          <w:rFonts w:ascii="Arial" w:eastAsia="Arial" w:hAnsi="Arial" w:cs="Arial"/>
          <w:spacing w:val="1"/>
        </w:rPr>
        <w:t>r</w:t>
      </w:r>
      <w:r>
        <w:rPr>
          <w:rFonts w:ascii="Arial" w:eastAsia="Arial" w:hAnsi="Arial" w:cs="Arial"/>
        </w:rPr>
        <w:t>n</w:t>
      </w:r>
      <w:r>
        <w:rPr>
          <w:rFonts w:ascii="Arial" w:eastAsia="Arial" w:hAnsi="Arial" w:cs="Arial"/>
          <w:spacing w:val="-1"/>
        </w:rPr>
        <w:t>i</w:t>
      </w:r>
      <w:r>
        <w:rPr>
          <w:rFonts w:ascii="Arial" w:eastAsia="Arial" w:hAnsi="Arial" w:cs="Arial"/>
        </w:rPr>
        <w:t xml:space="preserve">ng </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nd</w:t>
      </w:r>
      <w:r>
        <w:rPr>
          <w:rFonts w:ascii="Arial" w:eastAsia="Arial" w:hAnsi="Arial" w:cs="Arial"/>
          <w:spacing w:val="-1"/>
        </w:rPr>
        <w:t>i</w:t>
      </w:r>
      <w:r>
        <w:rPr>
          <w:rFonts w:ascii="Arial" w:eastAsia="Arial" w:hAnsi="Arial" w:cs="Arial"/>
        </w:rPr>
        <w:t>ca</w:t>
      </w:r>
      <w:r>
        <w:rPr>
          <w:rFonts w:ascii="Arial" w:eastAsia="Arial" w:hAnsi="Arial" w:cs="Arial"/>
          <w:spacing w:val="-1"/>
        </w:rPr>
        <w:t>t</w:t>
      </w:r>
      <w:r>
        <w:rPr>
          <w:rFonts w:ascii="Arial" w:eastAsia="Arial" w:hAnsi="Arial" w:cs="Arial"/>
        </w:rPr>
        <w:t xml:space="preserve">es </w:t>
      </w:r>
      <w:r>
        <w:rPr>
          <w:rFonts w:ascii="Arial" w:eastAsia="Arial" w:hAnsi="Arial" w:cs="Arial"/>
          <w:spacing w:val="1"/>
        </w:rPr>
        <w:t xml:space="preserve"> t</w:t>
      </w:r>
      <w:r>
        <w:rPr>
          <w:rFonts w:ascii="Arial" w:eastAsia="Arial" w:hAnsi="Arial" w:cs="Arial"/>
        </w:rPr>
        <w:t xml:space="preserve">hat </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  cand</w:t>
      </w:r>
      <w:r>
        <w:rPr>
          <w:rFonts w:ascii="Arial" w:eastAsia="Arial" w:hAnsi="Arial" w:cs="Arial"/>
          <w:spacing w:val="-1"/>
        </w:rPr>
        <w:t>i</w:t>
      </w:r>
      <w:r>
        <w:rPr>
          <w:rFonts w:ascii="Arial" w:eastAsia="Arial" w:hAnsi="Arial" w:cs="Arial"/>
        </w:rPr>
        <w:t>da</w:t>
      </w:r>
      <w:r>
        <w:rPr>
          <w:rFonts w:ascii="Arial" w:eastAsia="Arial" w:hAnsi="Arial" w:cs="Arial"/>
          <w:spacing w:val="1"/>
        </w:rPr>
        <w:t>t</w:t>
      </w:r>
      <w:r>
        <w:rPr>
          <w:rFonts w:ascii="Arial" w:eastAsia="Arial" w:hAnsi="Arial" w:cs="Arial"/>
        </w:rPr>
        <w:t xml:space="preserve">e  has </w:t>
      </w:r>
      <w:r>
        <w:rPr>
          <w:rFonts w:ascii="Arial" w:eastAsia="Arial" w:hAnsi="Arial" w:cs="Arial"/>
          <w:spacing w:val="1"/>
        </w:rPr>
        <w:t xml:space="preserve"> t</w:t>
      </w:r>
      <w:r>
        <w:rPr>
          <w:rFonts w:ascii="Arial" w:eastAsia="Arial" w:hAnsi="Arial" w:cs="Arial"/>
        </w:rPr>
        <w:t>he  co</w:t>
      </w:r>
      <w:r>
        <w:rPr>
          <w:rFonts w:ascii="Arial" w:eastAsia="Arial" w:hAnsi="Arial" w:cs="Arial"/>
          <w:spacing w:val="1"/>
        </w:rPr>
        <w:t>m</w:t>
      </w:r>
      <w:r>
        <w:rPr>
          <w:rFonts w:ascii="Arial" w:eastAsia="Arial" w:hAnsi="Arial" w:cs="Arial"/>
        </w:rPr>
        <w:t>pe</w:t>
      </w:r>
      <w:r>
        <w:rPr>
          <w:rFonts w:ascii="Arial" w:eastAsia="Arial" w:hAnsi="Arial" w:cs="Arial"/>
          <w:spacing w:val="1"/>
        </w:rPr>
        <w:t>t</w:t>
      </w:r>
      <w:r>
        <w:rPr>
          <w:rFonts w:ascii="Arial" w:eastAsia="Arial" w:hAnsi="Arial" w:cs="Arial"/>
        </w:rPr>
        <w:t>en</w:t>
      </w:r>
      <w:r>
        <w:rPr>
          <w:rFonts w:ascii="Arial" w:eastAsia="Arial" w:hAnsi="Arial" w:cs="Arial"/>
          <w:spacing w:val="-2"/>
        </w:rPr>
        <w:t>c</w:t>
      </w:r>
      <w:r>
        <w:rPr>
          <w:rFonts w:ascii="Arial" w:eastAsia="Arial" w:hAnsi="Arial" w:cs="Arial"/>
        </w:rPr>
        <w:t xml:space="preserve">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rPr>
        <w:t xml:space="preserve">ed </w:t>
      </w:r>
      <w:r>
        <w:rPr>
          <w:rFonts w:ascii="Arial" w:eastAsia="Arial" w:hAnsi="Arial" w:cs="Arial"/>
          <w:spacing w:val="1"/>
        </w:rPr>
        <w:t>f</w:t>
      </w:r>
      <w:r>
        <w:rPr>
          <w:rFonts w:ascii="Arial" w:eastAsia="Arial" w:hAnsi="Arial" w:cs="Arial"/>
        </w:rPr>
        <w:t>or</w:t>
      </w:r>
      <w:r>
        <w:rPr>
          <w:rFonts w:ascii="Arial" w:eastAsia="Arial" w:hAnsi="Arial" w:cs="Arial"/>
          <w:spacing w:val="1"/>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rPr>
        <w:t>pa</w:t>
      </w:r>
      <w:r>
        <w:rPr>
          <w:rFonts w:ascii="Arial" w:eastAsia="Arial" w:hAnsi="Arial" w:cs="Arial"/>
          <w:spacing w:val="-2"/>
        </w:rPr>
        <w:t>r</w:t>
      </w:r>
      <w:r>
        <w:rPr>
          <w:rFonts w:ascii="Arial" w:eastAsia="Arial" w:hAnsi="Arial" w:cs="Arial"/>
          <w:spacing w:val="1"/>
        </w:rPr>
        <w:t>t</w:t>
      </w:r>
      <w:r>
        <w:rPr>
          <w:rFonts w:ascii="Arial" w:eastAsia="Arial" w:hAnsi="Arial" w:cs="Arial"/>
          <w:spacing w:val="-1"/>
        </w:rPr>
        <w:t>i</w:t>
      </w:r>
      <w:r>
        <w:rPr>
          <w:rFonts w:ascii="Arial" w:eastAsia="Arial" w:hAnsi="Arial" w:cs="Arial"/>
        </w:rPr>
        <w:t>cu</w:t>
      </w:r>
      <w:r>
        <w:rPr>
          <w:rFonts w:ascii="Arial" w:eastAsia="Arial" w:hAnsi="Arial" w:cs="Arial"/>
          <w:spacing w:val="-1"/>
        </w:rPr>
        <w:t>l</w:t>
      </w:r>
      <w:r>
        <w:rPr>
          <w:rFonts w:ascii="Arial" w:eastAsia="Arial" w:hAnsi="Arial" w:cs="Arial"/>
        </w:rPr>
        <w:t>ar</w:t>
      </w:r>
      <w:r>
        <w:rPr>
          <w:rFonts w:ascii="Arial" w:eastAsia="Arial" w:hAnsi="Arial" w:cs="Arial"/>
          <w:spacing w:val="1"/>
        </w:rPr>
        <w:t xml:space="preserve"> </w:t>
      </w:r>
      <w:r>
        <w:rPr>
          <w:rFonts w:ascii="Arial" w:eastAsia="Arial" w:hAnsi="Arial" w:cs="Arial"/>
        </w:rPr>
        <w:t>sub</w:t>
      </w:r>
      <w:r>
        <w:rPr>
          <w:rFonts w:ascii="Arial" w:eastAsia="Arial" w:hAnsi="Arial" w:cs="Arial"/>
          <w:spacing w:val="1"/>
        </w:rPr>
        <w:t>j</w:t>
      </w:r>
      <w:r>
        <w:rPr>
          <w:rFonts w:ascii="Arial" w:eastAsia="Arial" w:hAnsi="Arial" w:cs="Arial"/>
        </w:rPr>
        <w:t>e</w:t>
      </w:r>
      <w:r>
        <w:rPr>
          <w:rFonts w:ascii="Arial" w:eastAsia="Arial" w:hAnsi="Arial" w:cs="Arial"/>
          <w:spacing w:val="-2"/>
        </w:rPr>
        <w:t>c</w:t>
      </w:r>
      <w:r>
        <w:rPr>
          <w:rFonts w:ascii="Arial" w:eastAsia="Arial" w:hAnsi="Arial" w:cs="Arial"/>
          <w:spacing w:val="1"/>
        </w:rPr>
        <w:t>t</w:t>
      </w:r>
      <w:r>
        <w:rPr>
          <w:rFonts w:ascii="Arial" w:eastAsia="Arial" w:hAnsi="Arial" w:cs="Arial"/>
        </w:rPr>
        <w:t>,</w:t>
      </w:r>
      <w:r>
        <w:rPr>
          <w:rFonts w:ascii="Arial" w:eastAsia="Arial" w:hAnsi="Arial" w:cs="Arial"/>
          <w:spacing w:val="1"/>
        </w:rPr>
        <w:t xml:space="preserve"> </w:t>
      </w:r>
      <w:r>
        <w:rPr>
          <w:rFonts w:ascii="Arial" w:eastAsia="Arial" w:hAnsi="Arial" w:cs="Arial"/>
        </w:rPr>
        <w:t>no</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1"/>
        </w:rPr>
        <w: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2"/>
        </w:rPr>
        <w:t xml:space="preserve"> </w:t>
      </w:r>
      <w:r>
        <w:rPr>
          <w:rFonts w:ascii="Arial" w:eastAsia="Arial" w:hAnsi="Arial" w:cs="Arial"/>
        </w:rPr>
        <w:t xml:space="preserve">on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sub</w:t>
      </w:r>
      <w:r>
        <w:rPr>
          <w:rFonts w:ascii="Arial" w:eastAsia="Arial" w:hAnsi="Arial" w:cs="Arial"/>
          <w:spacing w:val="1"/>
        </w:rPr>
        <w:t>j</w:t>
      </w:r>
      <w:r>
        <w:rPr>
          <w:rFonts w:ascii="Arial" w:eastAsia="Arial" w:hAnsi="Arial" w:cs="Arial"/>
        </w:rPr>
        <w:t>e</w:t>
      </w:r>
      <w:r>
        <w:rPr>
          <w:rFonts w:ascii="Arial" w:eastAsia="Arial" w:hAnsi="Arial" w:cs="Arial"/>
          <w:spacing w:val="-2"/>
        </w:rPr>
        <w:t>c</w:t>
      </w:r>
      <w:r>
        <w:rPr>
          <w:rFonts w:ascii="Arial" w:eastAsia="Arial" w:hAnsi="Arial" w:cs="Arial"/>
        </w:rPr>
        <w:t>t</w:t>
      </w:r>
      <w:r>
        <w:rPr>
          <w:rFonts w:ascii="Arial" w:eastAsia="Arial" w:hAnsi="Arial" w:cs="Arial"/>
          <w:spacing w:val="3"/>
        </w:rPr>
        <w:t xml:space="preserve"> </w:t>
      </w:r>
      <w:r>
        <w:rPr>
          <w:rFonts w:ascii="Arial" w:eastAsia="Arial" w:hAnsi="Arial" w:cs="Arial"/>
        </w:rPr>
        <w:t xml:space="preserve">need be </w:t>
      </w:r>
      <w:r>
        <w:rPr>
          <w:rFonts w:ascii="Arial" w:eastAsia="Arial" w:hAnsi="Arial" w:cs="Arial"/>
          <w:spacing w:val="2"/>
        </w:rPr>
        <w:t>g</w:t>
      </w:r>
      <w:r>
        <w:rPr>
          <w:rFonts w:ascii="Arial" w:eastAsia="Arial" w:hAnsi="Arial" w:cs="Arial"/>
          <w:spacing w:val="-1"/>
        </w:rPr>
        <w:t>i</w:t>
      </w:r>
      <w:r>
        <w:rPr>
          <w:rFonts w:ascii="Arial" w:eastAsia="Arial" w:hAnsi="Arial" w:cs="Arial"/>
          <w:spacing w:val="-2"/>
        </w:rPr>
        <w:t>v</w:t>
      </w:r>
      <w:r>
        <w:rPr>
          <w:rFonts w:ascii="Arial" w:eastAsia="Arial" w:hAnsi="Arial" w:cs="Arial"/>
        </w:rPr>
        <w:t>en.</w:t>
      </w:r>
      <w:r>
        <w:rPr>
          <w:rFonts w:ascii="Arial" w:eastAsia="Arial" w:hAnsi="Arial" w:cs="Arial"/>
          <w:spacing w:val="3"/>
        </w:rPr>
        <w:t xml:space="preserve"> </w:t>
      </w:r>
      <w:r>
        <w:rPr>
          <w:rFonts w:ascii="Arial" w:eastAsia="Arial" w:hAnsi="Arial" w:cs="Arial"/>
          <w:spacing w:val="-1"/>
        </w:rPr>
        <w:t>H</w:t>
      </w:r>
      <w:r>
        <w:rPr>
          <w:rFonts w:ascii="Arial" w:eastAsia="Arial" w:hAnsi="Arial" w:cs="Arial"/>
        </w:rPr>
        <w:t>o</w:t>
      </w:r>
      <w:r>
        <w:rPr>
          <w:rFonts w:ascii="Arial" w:eastAsia="Arial" w:hAnsi="Arial" w:cs="Arial"/>
          <w:spacing w:val="-4"/>
        </w:rPr>
        <w:t>w</w:t>
      </w:r>
      <w:r>
        <w:rPr>
          <w:rFonts w:ascii="Arial" w:eastAsia="Arial" w:hAnsi="Arial" w:cs="Arial"/>
        </w:rPr>
        <w:t>e</w:t>
      </w:r>
      <w:r>
        <w:rPr>
          <w:rFonts w:ascii="Arial" w:eastAsia="Arial" w:hAnsi="Arial" w:cs="Arial"/>
          <w:spacing w:val="-2"/>
        </w:rPr>
        <w:t>v</w:t>
      </w:r>
      <w:r>
        <w:rPr>
          <w:rFonts w:ascii="Arial" w:eastAsia="Arial" w:hAnsi="Arial" w:cs="Arial"/>
        </w:rPr>
        <w:t>e</w:t>
      </w:r>
      <w:r>
        <w:rPr>
          <w:rFonts w:ascii="Arial" w:eastAsia="Arial" w:hAnsi="Arial" w:cs="Arial"/>
          <w:spacing w:val="1"/>
        </w:rPr>
        <w:t>r</w:t>
      </w:r>
      <w:r>
        <w:rPr>
          <w:rFonts w:ascii="Arial" w:eastAsia="Arial" w:hAnsi="Arial" w:cs="Arial"/>
        </w:rPr>
        <w:t>,</w:t>
      </w:r>
      <w:r>
        <w:rPr>
          <w:rFonts w:ascii="Arial" w:eastAsia="Arial" w:hAnsi="Arial" w:cs="Arial"/>
          <w:spacing w:val="3"/>
        </w:rPr>
        <w:t xml:space="preserve"> </w:t>
      </w:r>
      <w:r>
        <w:rPr>
          <w:rFonts w:ascii="Arial" w:eastAsia="Arial" w:hAnsi="Arial" w:cs="Arial"/>
          <w:spacing w:val="-3"/>
        </w:rPr>
        <w:t>w</w:t>
      </w:r>
      <w:r>
        <w:rPr>
          <w:rFonts w:ascii="Arial" w:eastAsia="Arial" w:hAnsi="Arial" w:cs="Arial"/>
        </w:rPr>
        <w:t>hen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 assess</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4"/>
        </w:rPr>
        <w:t xml:space="preserve"> </w:t>
      </w:r>
      <w:r>
        <w:rPr>
          <w:rFonts w:ascii="Arial" w:eastAsia="Arial" w:hAnsi="Arial" w:cs="Arial"/>
          <w:spacing w:val="-1"/>
        </w:rPr>
        <w:t>i</w:t>
      </w:r>
      <w:r>
        <w:rPr>
          <w:rFonts w:ascii="Arial" w:eastAsia="Arial" w:hAnsi="Arial" w:cs="Arial"/>
        </w:rPr>
        <w:t>nd</w:t>
      </w:r>
      <w:r>
        <w:rPr>
          <w:rFonts w:ascii="Arial" w:eastAsia="Arial" w:hAnsi="Arial" w:cs="Arial"/>
          <w:spacing w:val="-1"/>
        </w:rPr>
        <w:t>i</w:t>
      </w:r>
      <w:r>
        <w:rPr>
          <w:rFonts w:ascii="Arial" w:eastAsia="Arial" w:hAnsi="Arial" w:cs="Arial"/>
        </w:rPr>
        <w:t>ca</w:t>
      </w:r>
      <w:r>
        <w:rPr>
          <w:rFonts w:ascii="Arial" w:eastAsia="Arial" w:hAnsi="Arial" w:cs="Arial"/>
          <w:spacing w:val="1"/>
        </w:rPr>
        <w:t>t</w:t>
      </w:r>
      <w:r>
        <w:rPr>
          <w:rFonts w:ascii="Arial" w:eastAsia="Arial" w:hAnsi="Arial" w:cs="Arial"/>
        </w:rPr>
        <w:t xml:space="preserve">es </w:t>
      </w:r>
      <w:r>
        <w:rPr>
          <w:rFonts w:ascii="Arial" w:eastAsia="Arial" w:hAnsi="Arial" w:cs="Arial"/>
          <w:spacing w:val="1"/>
        </w:rPr>
        <w:t>t</w:t>
      </w:r>
      <w:r>
        <w:rPr>
          <w:rFonts w:ascii="Arial" w:eastAsia="Arial" w:hAnsi="Arial" w:cs="Arial"/>
          <w:spacing w:val="-3"/>
        </w:rPr>
        <w:t>h</w:t>
      </w:r>
      <w:r>
        <w:rPr>
          <w:rFonts w:ascii="Arial" w:eastAsia="Arial" w:hAnsi="Arial" w:cs="Arial"/>
        </w:rPr>
        <w:t>at</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rPr>
        <w:t>ed</w:t>
      </w:r>
      <w:r>
        <w:rPr>
          <w:rFonts w:ascii="Arial" w:eastAsia="Arial" w:hAnsi="Arial" w:cs="Arial"/>
          <w:spacing w:val="2"/>
        </w:rPr>
        <w:t xml:space="preserve"> </w:t>
      </w:r>
      <w:r>
        <w:rPr>
          <w:rFonts w:ascii="Arial" w:eastAsia="Arial" w:hAnsi="Arial" w:cs="Arial"/>
        </w:rPr>
        <w:t>c</w:t>
      </w:r>
      <w:r>
        <w:rPr>
          <w:rFonts w:ascii="Arial" w:eastAsia="Arial" w:hAnsi="Arial" w:cs="Arial"/>
          <w:spacing w:val="-3"/>
        </w:rPr>
        <w:t>o</w:t>
      </w:r>
      <w:r>
        <w:rPr>
          <w:rFonts w:ascii="Arial" w:eastAsia="Arial" w:hAnsi="Arial" w:cs="Arial"/>
          <w:spacing w:val="1"/>
        </w:rPr>
        <w:t>m</w:t>
      </w:r>
      <w:r>
        <w:rPr>
          <w:rFonts w:ascii="Arial" w:eastAsia="Arial" w:hAnsi="Arial" w:cs="Arial"/>
        </w:rPr>
        <w:t>pe</w:t>
      </w:r>
      <w:r>
        <w:rPr>
          <w:rFonts w:ascii="Arial" w:eastAsia="Arial" w:hAnsi="Arial" w:cs="Arial"/>
          <w:spacing w:val="1"/>
        </w:rPr>
        <w:t>t</w:t>
      </w:r>
      <w:r>
        <w:rPr>
          <w:rFonts w:ascii="Arial" w:eastAsia="Arial" w:hAnsi="Arial" w:cs="Arial"/>
          <w:spacing w:val="-3"/>
        </w:rPr>
        <w:t>e</w:t>
      </w:r>
      <w:r>
        <w:rPr>
          <w:rFonts w:ascii="Arial" w:eastAsia="Arial" w:hAnsi="Arial" w:cs="Arial"/>
        </w:rPr>
        <w:t>nce</w:t>
      </w:r>
      <w:r>
        <w:rPr>
          <w:rFonts w:ascii="Arial" w:eastAsia="Arial" w:hAnsi="Arial" w:cs="Arial"/>
          <w:spacing w:val="2"/>
        </w:rPr>
        <w:t xml:space="preserve"> </w:t>
      </w:r>
      <w:r>
        <w:rPr>
          <w:rFonts w:ascii="Arial" w:eastAsia="Arial" w:hAnsi="Arial" w:cs="Arial"/>
          <w:spacing w:val="-1"/>
        </w:rPr>
        <w:t>l</w:t>
      </w:r>
      <w:r>
        <w:rPr>
          <w:rFonts w:ascii="Arial" w:eastAsia="Arial" w:hAnsi="Arial" w:cs="Arial"/>
        </w:rPr>
        <w:t>e</w:t>
      </w:r>
      <w:r>
        <w:rPr>
          <w:rFonts w:ascii="Arial" w:eastAsia="Arial" w:hAnsi="Arial" w:cs="Arial"/>
          <w:spacing w:val="-2"/>
        </w:rPr>
        <w:t>v</w:t>
      </w:r>
      <w:r>
        <w:rPr>
          <w:rFonts w:ascii="Arial" w:eastAsia="Arial" w:hAnsi="Arial" w:cs="Arial"/>
        </w:rPr>
        <w:t>el</w:t>
      </w:r>
      <w:r>
        <w:rPr>
          <w:rFonts w:ascii="Arial" w:eastAsia="Arial" w:hAnsi="Arial" w:cs="Arial"/>
          <w:spacing w:val="4"/>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2"/>
        </w:rPr>
        <w:t xml:space="preserve"> </w:t>
      </w:r>
      <w:r>
        <w:rPr>
          <w:rFonts w:ascii="Arial" w:eastAsia="Arial" w:hAnsi="Arial" w:cs="Arial"/>
        </w:rPr>
        <w:t>not</w:t>
      </w:r>
      <w:r>
        <w:rPr>
          <w:rFonts w:ascii="Arial" w:eastAsia="Arial" w:hAnsi="Arial" w:cs="Arial"/>
          <w:spacing w:val="4"/>
        </w:rPr>
        <w:t xml:space="preserve"> </w:t>
      </w:r>
      <w:r>
        <w:rPr>
          <w:rFonts w:ascii="Arial" w:eastAsia="Arial" w:hAnsi="Arial" w:cs="Arial"/>
        </w:rPr>
        <w:t>be</w:t>
      </w:r>
      <w:r>
        <w:rPr>
          <w:rFonts w:ascii="Arial" w:eastAsia="Arial" w:hAnsi="Arial" w:cs="Arial"/>
          <w:spacing w:val="-1"/>
        </w:rPr>
        <w:t>i</w:t>
      </w:r>
      <w:r>
        <w:rPr>
          <w:rFonts w:ascii="Arial" w:eastAsia="Arial" w:hAnsi="Arial" w:cs="Arial"/>
        </w:rPr>
        <w:t>ng</w:t>
      </w:r>
      <w:r>
        <w:rPr>
          <w:rFonts w:ascii="Arial" w:eastAsia="Arial" w:hAnsi="Arial" w:cs="Arial"/>
          <w:spacing w:val="2"/>
        </w:rPr>
        <w:t xml:space="preserve"> </w:t>
      </w:r>
      <w:r>
        <w:rPr>
          <w:rFonts w:ascii="Arial" w:eastAsia="Arial" w:hAnsi="Arial" w:cs="Arial"/>
          <w:spacing w:val="-2"/>
        </w:rPr>
        <w:t>m</w:t>
      </w:r>
      <w:r>
        <w:rPr>
          <w:rFonts w:ascii="Arial" w:eastAsia="Arial" w:hAnsi="Arial" w:cs="Arial"/>
        </w:rPr>
        <w:t>et</w:t>
      </w:r>
      <w:r>
        <w:rPr>
          <w:rFonts w:ascii="Arial" w:eastAsia="Arial" w:hAnsi="Arial" w:cs="Arial"/>
          <w:spacing w:val="3"/>
        </w:rPr>
        <w:t xml:space="preserve"> </w:t>
      </w:r>
      <w:r>
        <w:rPr>
          <w:rFonts w:ascii="Arial" w:eastAsia="Arial" w:hAnsi="Arial" w:cs="Arial"/>
        </w:rPr>
        <w:t>app</w:t>
      </w:r>
      <w:r>
        <w:rPr>
          <w:rFonts w:ascii="Arial" w:eastAsia="Arial" w:hAnsi="Arial" w:cs="Arial"/>
          <w:spacing w:val="1"/>
        </w:rPr>
        <w:t>r</w:t>
      </w:r>
      <w:r>
        <w:rPr>
          <w:rFonts w:ascii="Arial" w:eastAsia="Arial" w:hAnsi="Arial" w:cs="Arial"/>
        </w:rPr>
        <w:t>o</w:t>
      </w:r>
      <w:r>
        <w:rPr>
          <w:rFonts w:ascii="Arial" w:eastAsia="Arial" w:hAnsi="Arial" w:cs="Arial"/>
          <w:spacing w:val="-3"/>
        </w:rPr>
        <w:t>p</w:t>
      </w:r>
      <w:r>
        <w:rPr>
          <w:rFonts w:ascii="Arial" w:eastAsia="Arial" w:hAnsi="Arial" w:cs="Arial"/>
          <w:spacing w:val="1"/>
        </w:rPr>
        <w:t>r</w:t>
      </w:r>
      <w:r>
        <w:rPr>
          <w:rFonts w:ascii="Arial" w:eastAsia="Arial" w:hAnsi="Arial" w:cs="Arial"/>
          <w:spacing w:val="-1"/>
        </w:rPr>
        <w:t>i</w:t>
      </w:r>
      <w:r>
        <w:rPr>
          <w:rFonts w:ascii="Arial" w:eastAsia="Arial" w:hAnsi="Arial" w:cs="Arial"/>
        </w:rPr>
        <w:t>a</w:t>
      </w:r>
      <w:r>
        <w:rPr>
          <w:rFonts w:ascii="Arial" w:eastAsia="Arial" w:hAnsi="Arial" w:cs="Arial"/>
          <w:spacing w:val="1"/>
        </w:rPr>
        <w:t>t</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1"/>
        </w:rPr>
        <w: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3"/>
        </w:rPr>
        <w:t>n</w:t>
      </w:r>
      <w:r>
        <w:rPr>
          <w:rFonts w:ascii="Arial" w:eastAsia="Arial" w:hAnsi="Arial" w:cs="Arial"/>
        </w:rPr>
        <w:t>g shou</w:t>
      </w:r>
      <w:r>
        <w:rPr>
          <w:rFonts w:ascii="Arial" w:eastAsia="Arial" w:hAnsi="Arial" w:cs="Arial"/>
          <w:spacing w:val="-1"/>
        </w:rPr>
        <w:t>l</w:t>
      </w:r>
      <w:r>
        <w:rPr>
          <w:rFonts w:ascii="Arial" w:eastAsia="Arial" w:hAnsi="Arial" w:cs="Arial"/>
        </w:rPr>
        <w:t>d</w:t>
      </w:r>
      <w:r>
        <w:rPr>
          <w:rFonts w:ascii="Arial" w:eastAsia="Arial" w:hAnsi="Arial" w:cs="Arial"/>
          <w:spacing w:val="1"/>
        </w:rPr>
        <w:t xml:space="preserve"> </w:t>
      </w:r>
      <w:r>
        <w:rPr>
          <w:rFonts w:ascii="Arial" w:eastAsia="Arial" w:hAnsi="Arial" w:cs="Arial"/>
        </w:rPr>
        <w:t>be</w:t>
      </w:r>
      <w:r>
        <w:rPr>
          <w:rFonts w:ascii="Arial" w:eastAsia="Arial" w:hAnsi="Arial" w:cs="Arial"/>
          <w:spacing w:val="-2"/>
        </w:rPr>
        <w:t xml:space="preserve"> </w:t>
      </w:r>
      <w:r>
        <w:rPr>
          <w:rFonts w:ascii="Arial" w:eastAsia="Arial" w:hAnsi="Arial" w:cs="Arial"/>
          <w:spacing w:val="2"/>
        </w:rPr>
        <w:t>g</w:t>
      </w:r>
      <w:r>
        <w:rPr>
          <w:rFonts w:ascii="Arial" w:eastAsia="Arial" w:hAnsi="Arial" w:cs="Arial"/>
          <w:spacing w:val="-1"/>
        </w:rPr>
        <w:t>i</w:t>
      </w:r>
      <w:r>
        <w:rPr>
          <w:rFonts w:ascii="Arial" w:eastAsia="Arial" w:hAnsi="Arial" w:cs="Arial"/>
          <w:spacing w:val="-2"/>
        </w:rPr>
        <w:t>v</w:t>
      </w:r>
      <w:r>
        <w:rPr>
          <w:rFonts w:ascii="Arial" w:eastAsia="Arial" w:hAnsi="Arial" w:cs="Arial"/>
        </w:rPr>
        <w:t>en</w:t>
      </w:r>
      <w:r>
        <w:rPr>
          <w:rFonts w:ascii="Arial" w:eastAsia="Arial" w:hAnsi="Arial" w:cs="Arial"/>
          <w:spacing w:val="1"/>
        </w:rPr>
        <w:t xml:space="preserve"> t</w:t>
      </w:r>
      <w:r>
        <w:rPr>
          <w:rFonts w:ascii="Arial" w:eastAsia="Arial" w:hAnsi="Arial" w:cs="Arial"/>
        </w:rPr>
        <w:t>o</w:t>
      </w:r>
      <w:r>
        <w:rPr>
          <w:rFonts w:ascii="Arial" w:eastAsia="Arial" w:hAnsi="Arial" w:cs="Arial"/>
          <w:spacing w:val="1"/>
        </w:rPr>
        <w:t xml:space="preserve"> </w:t>
      </w:r>
      <w:r>
        <w:rPr>
          <w:rFonts w:ascii="Arial" w:eastAsia="Arial" w:hAnsi="Arial" w:cs="Arial"/>
        </w:rPr>
        <w:t>e</w:t>
      </w:r>
      <w:r>
        <w:rPr>
          <w:rFonts w:ascii="Arial" w:eastAsia="Arial" w:hAnsi="Arial" w:cs="Arial"/>
          <w:spacing w:val="-3"/>
        </w:rPr>
        <w:t>n</w:t>
      </w:r>
      <w:r>
        <w:rPr>
          <w:rFonts w:ascii="Arial" w:eastAsia="Arial" w:hAnsi="Arial" w:cs="Arial"/>
        </w:rPr>
        <w:t>su</w:t>
      </w:r>
      <w:r>
        <w:rPr>
          <w:rFonts w:ascii="Arial" w:eastAsia="Arial" w:hAnsi="Arial" w:cs="Arial"/>
          <w:spacing w:val="-2"/>
        </w:rPr>
        <w:t>r</w:t>
      </w:r>
      <w:r>
        <w:rPr>
          <w:rFonts w:ascii="Arial" w:eastAsia="Arial" w:hAnsi="Arial" w:cs="Arial"/>
        </w:rPr>
        <w:t>e</w:t>
      </w:r>
      <w:r>
        <w:rPr>
          <w:rFonts w:ascii="Arial" w:eastAsia="Arial" w:hAnsi="Arial" w:cs="Arial"/>
          <w:spacing w:val="1"/>
        </w:rPr>
        <w:t xml:space="preserve"> t</w:t>
      </w:r>
      <w:r>
        <w:rPr>
          <w:rFonts w:ascii="Arial" w:eastAsia="Arial" w:hAnsi="Arial" w:cs="Arial"/>
        </w:rPr>
        <w:t>h</w:t>
      </w:r>
      <w:r>
        <w:rPr>
          <w:rFonts w:ascii="Arial" w:eastAsia="Arial" w:hAnsi="Arial" w:cs="Arial"/>
          <w:spacing w:val="-3"/>
        </w:rPr>
        <w:t>a</w:t>
      </w:r>
      <w:r>
        <w:rPr>
          <w:rFonts w:ascii="Arial" w:eastAsia="Arial" w:hAnsi="Arial" w:cs="Arial"/>
        </w:rPr>
        <w:t xml:space="preserve">t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c</w:t>
      </w:r>
      <w:r>
        <w:rPr>
          <w:rFonts w:ascii="Arial" w:eastAsia="Arial" w:hAnsi="Arial" w:cs="Arial"/>
          <w:spacing w:val="-3"/>
        </w:rPr>
        <w:t>o</w:t>
      </w:r>
      <w:r>
        <w:rPr>
          <w:rFonts w:ascii="Arial" w:eastAsia="Arial" w:hAnsi="Arial" w:cs="Arial"/>
          <w:spacing w:val="1"/>
        </w:rPr>
        <w:t>m</w:t>
      </w:r>
      <w:r>
        <w:rPr>
          <w:rFonts w:ascii="Arial" w:eastAsia="Arial" w:hAnsi="Arial" w:cs="Arial"/>
        </w:rPr>
        <w:t>p</w:t>
      </w:r>
      <w:r>
        <w:rPr>
          <w:rFonts w:ascii="Arial" w:eastAsia="Arial" w:hAnsi="Arial" w:cs="Arial"/>
          <w:spacing w:val="-3"/>
        </w:rPr>
        <w:t>e</w:t>
      </w:r>
      <w:r>
        <w:rPr>
          <w:rFonts w:ascii="Arial" w:eastAsia="Arial" w:hAnsi="Arial" w:cs="Arial"/>
          <w:spacing w:val="1"/>
        </w:rPr>
        <w:t>t</w:t>
      </w:r>
      <w:r>
        <w:rPr>
          <w:rFonts w:ascii="Arial" w:eastAsia="Arial" w:hAnsi="Arial" w:cs="Arial"/>
        </w:rPr>
        <w:t>ence</w:t>
      </w:r>
      <w:r>
        <w:rPr>
          <w:rFonts w:ascii="Arial" w:eastAsia="Arial" w:hAnsi="Arial" w:cs="Arial"/>
          <w:spacing w:val="1"/>
        </w:rPr>
        <w:t xml:space="preserve"> </w:t>
      </w:r>
      <w:r>
        <w:rPr>
          <w:rFonts w:ascii="Arial" w:eastAsia="Arial" w:hAnsi="Arial" w:cs="Arial"/>
          <w:spacing w:val="-1"/>
        </w:rPr>
        <w:t>l</w:t>
      </w:r>
      <w:r>
        <w:rPr>
          <w:rFonts w:ascii="Arial" w:eastAsia="Arial" w:hAnsi="Arial" w:cs="Arial"/>
          <w:spacing w:val="-3"/>
        </w:rPr>
        <w:t>e</w:t>
      </w:r>
      <w:r>
        <w:rPr>
          <w:rFonts w:ascii="Arial" w:eastAsia="Arial" w:hAnsi="Arial" w:cs="Arial"/>
          <w:spacing w:val="-2"/>
        </w:rPr>
        <w:t>v</w:t>
      </w:r>
      <w:r>
        <w:rPr>
          <w:rFonts w:ascii="Arial" w:eastAsia="Arial" w:hAnsi="Arial" w:cs="Arial"/>
        </w:rPr>
        <w:t xml:space="preserve">el </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m</w:t>
      </w:r>
      <w:r>
        <w:rPr>
          <w:rFonts w:ascii="Arial" w:eastAsia="Arial" w:hAnsi="Arial" w:cs="Arial"/>
        </w:rPr>
        <w:t>e</w:t>
      </w:r>
      <w:r>
        <w:rPr>
          <w:rFonts w:ascii="Arial" w:eastAsia="Arial" w:hAnsi="Arial" w:cs="Arial"/>
          <w:spacing w:val="1"/>
        </w:rPr>
        <w:t>t</w:t>
      </w:r>
      <w:r>
        <w:rPr>
          <w:rFonts w:ascii="Arial" w:eastAsia="Arial" w:hAnsi="Arial" w:cs="Arial"/>
        </w:rPr>
        <w:t>.</w:t>
      </w:r>
    </w:p>
    <w:p w:rsidR="000A5570" w:rsidRDefault="000A5570">
      <w:pPr>
        <w:spacing w:before="7" w:after="0" w:line="110" w:lineRule="exact"/>
        <w:rPr>
          <w:sz w:val="11"/>
          <w:szCs w:val="11"/>
        </w:rPr>
      </w:pPr>
    </w:p>
    <w:p w:rsidR="000A5570" w:rsidRDefault="00071E95">
      <w:pPr>
        <w:spacing w:after="0" w:line="240" w:lineRule="auto"/>
        <w:ind w:left="298" w:right="5310"/>
        <w:jc w:val="both"/>
        <w:rPr>
          <w:rFonts w:ascii="Arial" w:eastAsia="Arial" w:hAnsi="Arial" w:cs="Arial"/>
        </w:rPr>
      </w:pPr>
      <w:r>
        <w:pict>
          <v:group id="_x0000_s1372" style="position:absolute;left:0;text-align:left;margin-left:62.3pt;margin-top:.25pt;width:.1pt;height:18.7pt;z-index:-251653632;mso-position-horizontal-relative:page" coordorigin="1246,5" coordsize="2,374">
            <v:shape id="_x0000_s1373" style="position:absolute;left:1246;top:5;width:2;height:374" coordorigin="1246,5" coordsize="0,374" path="m1246,5r,374e" filled="f" strokeweight=".82pt">
              <v:path arrowok="t"/>
            </v:shape>
            <w10:wrap anchorx="page"/>
          </v:group>
        </w:pict>
      </w:r>
      <w:r w:rsidR="00863EB5">
        <w:rPr>
          <w:rFonts w:ascii="Arial" w:eastAsia="Arial" w:hAnsi="Arial" w:cs="Arial"/>
          <w:b/>
          <w:bCs/>
          <w:strike/>
          <w:color w:val="818181"/>
        </w:rPr>
        <w:t>4</w:t>
      </w:r>
      <w:r w:rsidR="00863EB5">
        <w:rPr>
          <w:rFonts w:ascii="Arial" w:eastAsia="Arial" w:hAnsi="Arial" w:cs="Arial"/>
          <w:b/>
          <w:bCs/>
          <w:strike/>
          <w:color w:val="818181"/>
          <w:spacing w:val="1"/>
        </w:rPr>
        <w:t>.</w:t>
      </w:r>
      <w:r w:rsidR="00863EB5">
        <w:rPr>
          <w:rFonts w:ascii="Arial" w:eastAsia="Arial" w:hAnsi="Arial" w:cs="Arial"/>
          <w:b/>
          <w:bCs/>
          <w:strike/>
          <w:color w:val="818181"/>
        </w:rPr>
        <w:t>4</w:t>
      </w:r>
      <w:r w:rsidR="00863EB5">
        <w:rPr>
          <w:rFonts w:ascii="Arial" w:eastAsia="Arial" w:hAnsi="Arial" w:cs="Arial"/>
          <w:b/>
          <w:bCs/>
          <w:color w:val="818181"/>
          <w:u w:val="thick" w:color="818181"/>
        </w:rPr>
        <w:t>6</w:t>
      </w:r>
      <w:r w:rsidR="00863EB5">
        <w:rPr>
          <w:rFonts w:ascii="Arial" w:eastAsia="Arial" w:hAnsi="Arial" w:cs="Arial"/>
          <w:b/>
          <w:bCs/>
          <w:color w:val="818181"/>
          <w:spacing w:val="1"/>
          <w:u w:val="thick" w:color="818181"/>
        </w:rPr>
        <w:t>.</w:t>
      </w:r>
      <w:r w:rsidR="00863EB5">
        <w:rPr>
          <w:rFonts w:ascii="Arial" w:eastAsia="Arial" w:hAnsi="Arial" w:cs="Arial"/>
          <w:b/>
          <w:bCs/>
          <w:color w:val="818181"/>
          <w:u w:val="thick" w:color="818181"/>
        </w:rPr>
        <w:t xml:space="preserve">4    </w:t>
      </w:r>
      <w:r w:rsidR="00863EB5">
        <w:rPr>
          <w:rFonts w:ascii="Arial" w:eastAsia="Arial" w:hAnsi="Arial" w:cs="Arial"/>
          <w:b/>
          <w:bCs/>
          <w:color w:val="000000"/>
          <w:spacing w:val="1"/>
        </w:rPr>
        <w:t>M</w:t>
      </w:r>
      <w:r w:rsidR="00863EB5">
        <w:rPr>
          <w:rFonts w:ascii="Arial" w:eastAsia="Arial" w:hAnsi="Arial" w:cs="Arial"/>
          <w:b/>
          <w:bCs/>
          <w:color w:val="000000"/>
        </w:rPr>
        <w:t>ed</w:t>
      </w:r>
      <w:r w:rsidR="00863EB5">
        <w:rPr>
          <w:rFonts w:ascii="Arial" w:eastAsia="Arial" w:hAnsi="Arial" w:cs="Arial"/>
          <w:b/>
          <w:bCs/>
          <w:color w:val="000000"/>
          <w:spacing w:val="1"/>
        </w:rPr>
        <w:t>i</w:t>
      </w:r>
      <w:r w:rsidR="00863EB5">
        <w:rPr>
          <w:rFonts w:ascii="Arial" w:eastAsia="Arial" w:hAnsi="Arial" w:cs="Arial"/>
          <w:b/>
          <w:bCs/>
          <w:color w:val="000000"/>
        </w:rPr>
        <w:t>c</w:t>
      </w:r>
      <w:r w:rsidR="00863EB5">
        <w:rPr>
          <w:rFonts w:ascii="Arial" w:eastAsia="Arial" w:hAnsi="Arial" w:cs="Arial"/>
          <w:b/>
          <w:bCs/>
          <w:color w:val="000000"/>
          <w:spacing w:val="-3"/>
        </w:rPr>
        <w:t>a</w:t>
      </w:r>
      <w:r w:rsidR="00863EB5">
        <w:rPr>
          <w:rFonts w:ascii="Arial" w:eastAsia="Arial" w:hAnsi="Arial" w:cs="Arial"/>
          <w:b/>
          <w:bCs/>
          <w:color w:val="000000"/>
          <w:spacing w:val="1"/>
        </w:rPr>
        <w:t>l/</w:t>
      </w:r>
      <w:r w:rsidR="00863EB5">
        <w:rPr>
          <w:rFonts w:ascii="Arial" w:eastAsia="Arial" w:hAnsi="Arial" w:cs="Arial"/>
          <w:b/>
          <w:bCs/>
          <w:color w:val="000000"/>
          <w:spacing w:val="-1"/>
        </w:rPr>
        <w:t>P</w:t>
      </w:r>
      <w:r w:rsidR="00863EB5">
        <w:rPr>
          <w:rFonts w:ascii="Arial" w:eastAsia="Arial" w:hAnsi="Arial" w:cs="Arial"/>
          <w:b/>
          <w:bCs/>
          <w:color w:val="000000"/>
        </w:rPr>
        <w:t>h</w:t>
      </w:r>
      <w:r w:rsidR="00863EB5">
        <w:rPr>
          <w:rFonts w:ascii="Arial" w:eastAsia="Arial" w:hAnsi="Arial" w:cs="Arial"/>
          <w:b/>
          <w:bCs/>
          <w:color w:val="000000"/>
          <w:spacing w:val="-5"/>
        </w:rPr>
        <w:t>y</w:t>
      </w:r>
      <w:r w:rsidR="00863EB5">
        <w:rPr>
          <w:rFonts w:ascii="Arial" w:eastAsia="Arial" w:hAnsi="Arial" w:cs="Arial"/>
          <w:b/>
          <w:bCs/>
          <w:color w:val="000000"/>
        </w:rPr>
        <w:t>s</w:t>
      </w:r>
      <w:r w:rsidR="00863EB5">
        <w:rPr>
          <w:rFonts w:ascii="Arial" w:eastAsia="Arial" w:hAnsi="Arial" w:cs="Arial"/>
          <w:b/>
          <w:bCs/>
          <w:color w:val="000000"/>
          <w:spacing w:val="1"/>
        </w:rPr>
        <w:t>i</w:t>
      </w:r>
      <w:r w:rsidR="00863EB5">
        <w:rPr>
          <w:rFonts w:ascii="Arial" w:eastAsia="Arial" w:hAnsi="Arial" w:cs="Arial"/>
          <w:b/>
          <w:bCs/>
          <w:color w:val="000000"/>
        </w:rPr>
        <w:t>cal</w:t>
      </w:r>
      <w:r w:rsidR="00863EB5">
        <w:rPr>
          <w:rFonts w:ascii="Arial" w:eastAsia="Arial" w:hAnsi="Arial" w:cs="Arial"/>
          <w:b/>
          <w:bCs/>
          <w:color w:val="000000"/>
          <w:spacing w:val="2"/>
        </w:rPr>
        <w:t xml:space="preserve"> </w:t>
      </w:r>
      <w:r w:rsidR="00863EB5">
        <w:rPr>
          <w:rFonts w:ascii="Arial" w:eastAsia="Arial" w:hAnsi="Arial" w:cs="Arial"/>
          <w:b/>
          <w:bCs/>
          <w:color w:val="000000"/>
          <w:spacing w:val="-1"/>
        </w:rPr>
        <w:t>R</w:t>
      </w:r>
      <w:r w:rsidR="00863EB5">
        <w:rPr>
          <w:rFonts w:ascii="Arial" w:eastAsia="Arial" w:hAnsi="Arial" w:cs="Arial"/>
          <w:b/>
          <w:bCs/>
          <w:color w:val="000000"/>
        </w:rPr>
        <w:t>equ</w:t>
      </w:r>
      <w:r w:rsidR="00863EB5">
        <w:rPr>
          <w:rFonts w:ascii="Arial" w:eastAsia="Arial" w:hAnsi="Arial" w:cs="Arial"/>
          <w:b/>
          <w:bCs/>
          <w:color w:val="000000"/>
          <w:spacing w:val="-1"/>
        </w:rPr>
        <w:t>i</w:t>
      </w:r>
      <w:r w:rsidR="00863EB5">
        <w:rPr>
          <w:rFonts w:ascii="Arial" w:eastAsia="Arial" w:hAnsi="Arial" w:cs="Arial"/>
          <w:b/>
          <w:bCs/>
          <w:color w:val="000000"/>
        </w:rPr>
        <w:t>remen</w:t>
      </w:r>
      <w:r w:rsidR="00863EB5">
        <w:rPr>
          <w:rFonts w:ascii="Arial" w:eastAsia="Arial" w:hAnsi="Arial" w:cs="Arial"/>
          <w:b/>
          <w:bCs/>
          <w:color w:val="000000"/>
          <w:spacing w:val="1"/>
        </w:rPr>
        <w:t>t</w:t>
      </w:r>
      <w:r w:rsidR="00863EB5">
        <w:rPr>
          <w:rFonts w:ascii="Arial" w:eastAsia="Arial" w:hAnsi="Arial" w:cs="Arial"/>
          <w:b/>
          <w:bCs/>
          <w:color w:val="000000"/>
        </w:rPr>
        <w:t>s</w:t>
      </w:r>
    </w:p>
    <w:p w:rsidR="000A5570" w:rsidRDefault="000A5570">
      <w:pPr>
        <w:spacing w:before="4" w:after="0" w:line="120" w:lineRule="exact"/>
        <w:rPr>
          <w:sz w:val="12"/>
          <w:szCs w:val="12"/>
        </w:rPr>
      </w:pPr>
    </w:p>
    <w:p w:rsidR="000A5570" w:rsidRDefault="00863EB5">
      <w:pPr>
        <w:spacing w:after="0" w:line="240" w:lineRule="auto"/>
        <w:ind w:left="298" w:right="102"/>
        <w:jc w:val="both"/>
        <w:rPr>
          <w:rFonts w:ascii="Arial" w:eastAsia="Arial" w:hAnsi="Arial" w:cs="Arial"/>
        </w:rPr>
      </w:pPr>
      <w:r>
        <w:rPr>
          <w:rFonts w:ascii="Arial" w:eastAsia="Arial" w:hAnsi="Arial" w:cs="Arial"/>
          <w:spacing w:val="-1"/>
        </w:rPr>
        <w:t>C</w:t>
      </w:r>
      <w:r>
        <w:rPr>
          <w:rFonts w:ascii="Arial" w:eastAsia="Arial" w:hAnsi="Arial" w:cs="Arial"/>
        </w:rPr>
        <w:t>and</w:t>
      </w:r>
      <w:r>
        <w:rPr>
          <w:rFonts w:ascii="Arial" w:eastAsia="Arial" w:hAnsi="Arial" w:cs="Arial"/>
          <w:spacing w:val="-1"/>
        </w:rPr>
        <w:t>i</w:t>
      </w:r>
      <w:r>
        <w:rPr>
          <w:rFonts w:ascii="Arial" w:eastAsia="Arial" w:hAnsi="Arial" w:cs="Arial"/>
        </w:rPr>
        <w:t>da</w:t>
      </w:r>
      <w:r>
        <w:rPr>
          <w:rFonts w:ascii="Arial" w:eastAsia="Arial" w:hAnsi="Arial" w:cs="Arial"/>
          <w:spacing w:val="1"/>
        </w:rPr>
        <w:t>t</w:t>
      </w:r>
      <w:r>
        <w:rPr>
          <w:rFonts w:ascii="Arial" w:eastAsia="Arial" w:hAnsi="Arial" w:cs="Arial"/>
        </w:rPr>
        <w:t>es</w:t>
      </w:r>
      <w:r>
        <w:rPr>
          <w:rFonts w:ascii="Arial" w:eastAsia="Arial" w:hAnsi="Arial" w:cs="Arial"/>
          <w:spacing w:val="23"/>
        </w:rPr>
        <w:t xml:space="preserve"> </w:t>
      </w:r>
      <w:r>
        <w:rPr>
          <w:rFonts w:ascii="Arial" w:eastAsia="Arial" w:hAnsi="Arial" w:cs="Arial"/>
        </w:rPr>
        <w:t>shou</w:t>
      </w:r>
      <w:r>
        <w:rPr>
          <w:rFonts w:ascii="Arial" w:eastAsia="Arial" w:hAnsi="Arial" w:cs="Arial"/>
          <w:spacing w:val="-1"/>
        </w:rPr>
        <w:t>l</w:t>
      </w:r>
      <w:r>
        <w:rPr>
          <w:rFonts w:ascii="Arial" w:eastAsia="Arial" w:hAnsi="Arial" w:cs="Arial"/>
        </w:rPr>
        <w:t>d</w:t>
      </w:r>
      <w:r>
        <w:rPr>
          <w:rFonts w:ascii="Arial" w:eastAsia="Arial" w:hAnsi="Arial" w:cs="Arial"/>
          <w:spacing w:val="22"/>
        </w:rPr>
        <w:t xml:space="preserve"> </w:t>
      </w:r>
      <w:r>
        <w:rPr>
          <w:rFonts w:ascii="Arial" w:eastAsia="Arial" w:hAnsi="Arial" w:cs="Arial"/>
          <w:spacing w:val="1"/>
        </w:rPr>
        <w:t>m</w:t>
      </w:r>
      <w:r>
        <w:rPr>
          <w:rFonts w:ascii="Arial" w:eastAsia="Arial" w:hAnsi="Arial" w:cs="Arial"/>
        </w:rPr>
        <w:t>eet</w:t>
      </w:r>
      <w:r>
        <w:rPr>
          <w:rFonts w:ascii="Arial" w:eastAsia="Arial" w:hAnsi="Arial" w:cs="Arial"/>
          <w:spacing w:val="2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2"/>
        </w:rPr>
        <w:t xml:space="preserve"> </w:t>
      </w:r>
      <w:r>
        <w:rPr>
          <w:rFonts w:ascii="Arial" w:eastAsia="Arial" w:hAnsi="Arial" w:cs="Arial"/>
          <w:spacing w:val="1"/>
        </w:rPr>
        <w:t>m</w:t>
      </w:r>
      <w:r>
        <w:rPr>
          <w:rFonts w:ascii="Arial" w:eastAsia="Arial" w:hAnsi="Arial" w:cs="Arial"/>
        </w:rPr>
        <w:t>ed</w:t>
      </w:r>
      <w:r>
        <w:rPr>
          <w:rFonts w:ascii="Arial" w:eastAsia="Arial" w:hAnsi="Arial" w:cs="Arial"/>
          <w:spacing w:val="-1"/>
        </w:rPr>
        <w:t>i</w:t>
      </w:r>
      <w:r>
        <w:rPr>
          <w:rFonts w:ascii="Arial" w:eastAsia="Arial" w:hAnsi="Arial" w:cs="Arial"/>
        </w:rPr>
        <w:t>ca</w:t>
      </w:r>
      <w:r>
        <w:rPr>
          <w:rFonts w:ascii="Arial" w:eastAsia="Arial" w:hAnsi="Arial" w:cs="Arial"/>
          <w:spacing w:val="-1"/>
        </w:rPr>
        <w:t>l</w:t>
      </w:r>
      <w:r>
        <w:rPr>
          <w:rFonts w:ascii="Arial" w:eastAsia="Arial" w:hAnsi="Arial" w:cs="Arial"/>
        </w:rPr>
        <w:t>,</w:t>
      </w:r>
      <w:r>
        <w:rPr>
          <w:rFonts w:ascii="Arial" w:eastAsia="Arial" w:hAnsi="Arial" w:cs="Arial"/>
          <w:spacing w:val="24"/>
        </w:rPr>
        <w:t xml:space="preserve"> </w:t>
      </w:r>
      <w:r>
        <w:rPr>
          <w:rFonts w:ascii="Arial" w:eastAsia="Arial" w:hAnsi="Arial" w:cs="Arial"/>
          <w:spacing w:val="-1"/>
        </w:rPr>
        <w:t>i</w:t>
      </w:r>
      <w:r>
        <w:rPr>
          <w:rFonts w:ascii="Arial" w:eastAsia="Arial" w:hAnsi="Arial" w:cs="Arial"/>
        </w:rPr>
        <w:t>nc</w:t>
      </w:r>
      <w:r>
        <w:rPr>
          <w:rFonts w:ascii="Arial" w:eastAsia="Arial" w:hAnsi="Arial" w:cs="Arial"/>
          <w:spacing w:val="-1"/>
        </w:rPr>
        <w:t>l</w:t>
      </w:r>
      <w:r>
        <w:rPr>
          <w:rFonts w:ascii="Arial" w:eastAsia="Arial" w:hAnsi="Arial" w:cs="Arial"/>
        </w:rPr>
        <w:t>ud</w:t>
      </w:r>
      <w:r>
        <w:rPr>
          <w:rFonts w:ascii="Arial" w:eastAsia="Arial" w:hAnsi="Arial" w:cs="Arial"/>
          <w:spacing w:val="-1"/>
        </w:rPr>
        <w:t>i</w:t>
      </w:r>
      <w:r>
        <w:rPr>
          <w:rFonts w:ascii="Arial" w:eastAsia="Arial" w:hAnsi="Arial" w:cs="Arial"/>
        </w:rPr>
        <w:t>ng</w:t>
      </w:r>
      <w:r>
        <w:rPr>
          <w:rFonts w:ascii="Arial" w:eastAsia="Arial" w:hAnsi="Arial" w:cs="Arial"/>
          <w:spacing w:val="25"/>
        </w:rPr>
        <w:t xml:space="preserve"> </w:t>
      </w:r>
      <w:r>
        <w:rPr>
          <w:rFonts w:ascii="Arial" w:eastAsia="Arial" w:hAnsi="Arial" w:cs="Arial"/>
          <w:spacing w:val="-3"/>
        </w:rPr>
        <w:t>o</w:t>
      </w:r>
      <w:r>
        <w:rPr>
          <w:rFonts w:ascii="Arial" w:eastAsia="Arial" w:hAnsi="Arial" w:cs="Arial"/>
        </w:rPr>
        <w:t>p</w:t>
      </w:r>
      <w:r>
        <w:rPr>
          <w:rFonts w:ascii="Arial" w:eastAsia="Arial" w:hAnsi="Arial" w:cs="Arial"/>
          <w:spacing w:val="1"/>
        </w:rPr>
        <w:t>t</w:t>
      </w:r>
      <w:r>
        <w:rPr>
          <w:rFonts w:ascii="Arial" w:eastAsia="Arial" w:hAnsi="Arial" w:cs="Arial"/>
          <w:spacing w:val="-1"/>
        </w:rPr>
        <w:t>i</w:t>
      </w:r>
      <w:r>
        <w:rPr>
          <w:rFonts w:ascii="Arial" w:eastAsia="Arial" w:hAnsi="Arial" w:cs="Arial"/>
        </w:rPr>
        <w:t>ca</w:t>
      </w:r>
      <w:r>
        <w:rPr>
          <w:rFonts w:ascii="Arial" w:eastAsia="Arial" w:hAnsi="Arial" w:cs="Arial"/>
          <w:spacing w:val="-1"/>
        </w:rPr>
        <w:t>l</w:t>
      </w:r>
      <w:r>
        <w:rPr>
          <w:rFonts w:ascii="Arial" w:eastAsia="Arial" w:hAnsi="Arial" w:cs="Arial"/>
        </w:rPr>
        <w:t>,</w:t>
      </w:r>
      <w:r>
        <w:rPr>
          <w:rFonts w:ascii="Arial" w:eastAsia="Arial" w:hAnsi="Arial" w:cs="Arial"/>
          <w:spacing w:val="24"/>
        </w:rPr>
        <w:t xml:space="preserve"> </w:t>
      </w:r>
      <w:r>
        <w:rPr>
          <w:rFonts w:ascii="Arial" w:eastAsia="Arial" w:hAnsi="Arial" w:cs="Arial"/>
        </w:rPr>
        <w:t>s</w:t>
      </w:r>
      <w:r>
        <w:rPr>
          <w:rFonts w:ascii="Arial" w:eastAsia="Arial" w:hAnsi="Arial" w:cs="Arial"/>
          <w:spacing w:val="1"/>
        </w:rPr>
        <w:t>t</w:t>
      </w:r>
      <w:r>
        <w:rPr>
          <w:rFonts w:ascii="Arial" w:eastAsia="Arial" w:hAnsi="Arial" w:cs="Arial"/>
        </w:rPr>
        <w:t>and</w:t>
      </w:r>
      <w:r>
        <w:rPr>
          <w:rFonts w:ascii="Arial" w:eastAsia="Arial" w:hAnsi="Arial" w:cs="Arial"/>
          <w:spacing w:val="-3"/>
        </w:rPr>
        <w:t>a</w:t>
      </w:r>
      <w:r>
        <w:rPr>
          <w:rFonts w:ascii="Arial" w:eastAsia="Arial" w:hAnsi="Arial" w:cs="Arial"/>
          <w:spacing w:val="1"/>
        </w:rPr>
        <w:t>r</w:t>
      </w:r>
      <w:r>
        <w:rPr>
          <w:rFonts w:ascii="Arial" w:eastAsia="Arial" w:hAnsi="Arial" w:cs="Arial"/>
        </w:rPr>
        <w:t>ds</w:t>
      </w:r>
      <w:r>
        <w:rPr>
          <w:rFonts w:ascii="Arial" w:eastAsia="Arial" w:hAnsi="Arial" w:cs="Arial"/>
          <w:spacing w:val="2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6"/>
        </w:rPr>
        <w:t xml:space="preserve"> </w:t>
      </w:r>
      <w:r>
        <w:rPr>
          <w:rFonts w:ascii="Arial" w:eastAsia="Arial" w:hAnsi="Arial" w:cs="Arial"/>
        </w:rPr>
        <w:t>hea</w:t>
      </w:r>
      <w:r>
        <w:rPr>
          <w:rFonts w:ascii="Arial" w:eastAsia="Arial" w:hAnsi="Arial" w:cs="Arial"/>
          <w:spacing w:val="-1"/>
        </w:rPr>
        <w:t>lt</w:t>
      </w:r>
      <w:r>
        <w:rPr>
          <w:rFonts w:ascii="Arial" w:eastAsia="Arial" w:hAnsi="Arial" w:cs="Arial"/>
        </w:rPr>
        <w:t>h</w:t>
      </w:r>
      <w:r>
        <w:rPr>
          <w:rFonts w:ascii="Arial" w:eastAsia="Arial" w:hAnsi="Arial" w:cs="Arial"/>
          <w:spacing w:val="22"/>
        </w:rPr>
        <w:t xml:space="preserve"> </w:t>
      </w:r>
      <w:r>
        <w:rPr>
          <w:rFonts w:ascii="Arial" w:eastAsia="Arial" w:hAnsi="Arial" w:cs="Arial"/>
        </w:rPr>
        <w:t>es</w:t>
      </w:r>
      <w:r>
        <w:rPr>
          <w:rFonts w:ascii="Arial" w:eastAsia="Arial" w:hAnsi="Arial" w:cs="Arial"/>
          <w:spacing w:val="1"/>
        </w:rPr>
        <w:t>t</w:t>
      </w:r>
      <w:r>
        <w:rPr>
          <w:rFonts w:ascii="Arial" w:eastAsia="Arial" w:hAnsi="Arial" w:cs="Arial"/>
        </w:rPr>
        <w:t>ab</w:t>
      </w:r>
      <w:r>
        <w:rPr>
          <w:rFonts w:ascii="Arial" w:eastAsia="Arial" w:hAnsi="Arial" w:cs="Arial"/>
          <w:spacing w:val="-1"/>
        </w:rPr>
        <w:t>li</w:t>
      </w:r>
      <w:r>
        <w:rPr>
          <w:rFonts w:ascii="Arial" w:eastAsia="Arial" w:hAnsi="Arial" w:cs="Arial"/>
        </w:rPr>
        <w:t>shed</w:t>
      </w:r>
      <w:r>
        <w:rPr>
          <w:rFonts w:ascii="Arial" w:eastAsia="Arial" w:hAnsi="Arial" w:cs="Arial"/>
          <w:spacing w:val="22"/>
        </w:rPr>
        <w:t xml:space="preserve"> </w:t>
      </w:r>
      <w:r>
        <w:rPr>
          <w:rFonts w:ascii="Arial" w:eastAsia="Arial" w:hAnsi="Arial" w:cs="Arial"/>
        </w:rPr>
        <w:t>by</w:t>
      </w:r>
      <w:r>
        <w:rPr>
          <w:rFonts w:ascii="Arial" w:eastAsia="Arial" w:hAnsi="Arial" w:cs="Arial"/>
          <w:spacing w:val="20"/>
        </w:rPr>
        <w:t xml:space="preserve"> </w:t>
      </w:r>
      <w:r>
        <w:rPr>
          <w:rFonts w:ascii="Arial" w:eastAsia="Arial" w:hAnsi="Arial" w:cs="Arial"/>
          <w:spacing w:val="1"/>
        </w:rPr>
        <w:t>t</w:t>
      </w:r>
      <w:r>
        <w:rPr>
          <w:rFonts w:ascii="Arial" w:eastAsia="Arial" w:hAnsi="Arial" w:cs="Arial"/>
        </w:rPr>
        <w:t>he</w:t>
      </w:r>
    </w:p>
    <w:p w:rsidR="000A5570" w:rsidRDefault="00863EB5" w:rsidP="00FC4E85">
      <w:pPr>
        <w:spacing w:after="0" w:line="252" w:lineRule="exact"/>
        <w:ind w:left="298" w:right="2732"/>
        <w:jc w:val="both"/>
        <w:rPr>
          <w:rFonts w:ascii="Arial" w:eastAsia="Arial" w:hAnsi="Arial" w:cs="Arial"/>
        </w:rPr>
      </w:pPr>
      <w:r>
        <w:rPr>
          <w:rFonts w:ascii="Arial" w:eastAsia="Arial" w:hAnsi="Arial" w:cs="Arial"/>
          <w:spacing w:val="-1"/>
        </w:rPr>
        <w:t>C</w:t>
      </w:r>
      <w:r>
        <w:rPr>
          <w:rFonts w:ascii="Arial" w:eastAsia="Arial" w:hAnsi="Arial" w:cs="Arial"/>
        </w:rPr>
        <w:t>o</w:t>
      </w:r>
      <w:r>
        <w:rPr>
          <w:rFonts w:ascii="Arial" w:eastAsia="Arial" w:hAnsi="Arial" w:cs="Arial"/>
          <w:spacing w:val="1"/>
        </w:rPr>
        <w:t>m</w:t>
      </w:r>
      <w:r>
        <w:rPr>
          <w:rFonts w:ascii="Arial" w:eastAsia="Arial" w:hAnsi="Arial" w:cs="Arial"/>
        </w:rPr>
        <w:t>pe</w:t>
      </w:r>
      <w:r>
        <w:rPr>
          <w:rFonts w:ascii="Arial" w:eastAsia="Arial" w:hAnsi="Arial" w:cs="Arial"/>
          <w:spacing w:val="1"/>
        </w:rPr>
        <w:t>t</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A</w:t>
      </w:r>
      <w:r>
        <w:rPr>
          <w:rFonts w:ascii="Arial" w:eastAsia="Arial" w:hAnsi="Arial" w:cs="Arial"/>
        </w:rPr>
        <w:t>u</w:t>
      </w:r>
      <w:r>
        <w:rPr>
          <w:rFonts w:ascii="Arial" w:eastAsia="Arial" w:hAnsi="Arial" w:cs="Arial"/>
          <w:spacing w:val="-1"/>
        </w:rPr>
        <w:t>t</w:t>
      </w:r>
      <w:r>
        <w:rPr>
          <w:rFonts w:ascii="Arial" w:eastAsia="Arial" w:hAnsi="Arial" w:cs="Arial"/>
        </w:rPr>
        <w:t>ho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2"/>
        </w:rPr>
        <w:t>y</w:t>
      </w:r>
      <w:ins w:id="144" w:author="Kerrie Abercrombie" w:date="2016-02-17T15:28:00Z">
        <w:r w:rsidR="003661FB">
          <w:rPr>
            <w:rFonts w:ascii="Arial" w:eastAsia="Arial" w:hAnsi="Arial" w:cs="Arial"/>
            <w:spacing w:val="-2"/>
          </w:rPr>
          <w:t xml:space="preserve"> </w:t>
        </w:r>
        <w:commentRangeStart w:id="145"/>
        <w:r w:rsidR="003661FB">
          <w:rPr>
            <w:rFonts w:ascii="Arial" w:eastAsia="Arial" w:hAnsi="Arial" w:cs="Arial"/>
            <w:spacing w:val="-2"/>
          </w:rPr>
          <w:t>/ VTS Authority</w:t>
        </w:r>
        <w:commentRangeEnd w:id="145"/>
        <w:r w:rsidR="003661FB">
          <w:rPr>
            <w:rStyle w:val="CommentReference"/>
          </w:rPr>
          <w:commentReference w:id="145"/>
        </w:r>
      </w:ins>
      <w:r>
        <w:rPr>
          <w:rFonts w:ascii="Arial" w:eastAsia="Arial" w:hAnsi="Arial" w:cs="Arial"/>
        </w:rPr>
        <w:t>.</w:t>
      </w:r>
    </w:p>
    <w:p w:rsidR="000A5570" w:rsidRDefault="000A5570">
      <w:pPr>
        <w:spacing w:before="9" w:after="0" w:line="110" w:lineRule="exact"/>
        <w:rPr>
          <w:sz w:val="11"/>
          <w:szCs w:val="11"/>
        </w:rPr>
      </w:pPr>
    </w:p>
    <w:p w:rsidR="000A5570" w:rsidRDefault="00071E95">
      <w:pPr>
        <w:spacing w:after="0" w:line="240" w:lineRule="auto"/>
        <w:ind w:left="298" w:right="6570"/>
        <w:jc w:val="both"/>
        <w:rPr>
          <w:rFonts w:ascii="Arial" w:eastAsia="Arial" w:hAnsi="Arial" w:cs="Arial"/>
        </w:rPr>
      </w:pPr>
      <w:r>
        <w:pict>
          <v:group id="_x0000_s1370" style="position:absolute;left:0;text-align:left;margin-left:62.3pt;margin-top:.25pt;width:.1pt;height:18.6pt;z-index:-251652608;mso-position-horizontal-relative:page" coordorigin="1246,5" coordsize="2,372">
            <v:shape id="_x0000_s1371" style="position:absolute;left:1246;top:5;width:2;height:372" coordorigin="1246,5" coordsize="0,372" path="m1246,5r,372e" filled="f" strokeweight=".82pt">
              <v:path arrowok="t"/>
            </v:shape>
            <w10:wrap anchorx="page"/>
          </v:group>
        </w:pict>
      </w:r>
      <w:r w:rsidR="00863EB5">
        <w:rPr>
          <w:rFonts w:ascii="Arial" w:eastAsia="Arial" w:hAnsi="Arial" w:cs="Arial"/>
          <w:b/>
          <w:bCs/>
          <w:strike/>
          <w:color w:val="818181"/>
        </w:rPr>
        <w:t>4</w:t>
      </w:r>
      <w:r w:rsidR="00863EB5">
        <w:rPr>
          <w:rFonts w:ascii="Arial" w:eastAsia="Arial" w:hAnsi="Arial" w:cs="Arial"/>
          <w:b/>
          <w:bCs/>
          <w:strike/>
          <w:color w:val="818181"/>
          <w:spacing w:val="1"/>
        </w:rPr>
        <w:t>.</w:t>
      </w:r>
      <w:r w:rsidR="00863EB5">
        <w:rPr>
          <w:rFonts w:ascii="Arial" w:eastAsia="Arial" w:hAnsi="Arial" w:cs="Arial"/>
          <w:b/>
          <w:bCs/>
          <w:strike/>
          <w:color w:val="818181"/>
        </w:rPr>
        <w:t>5</w:t>
      </w:r>
      <w:r w:rsidR="00863EB5">
        <w:rPr>
          <w:rFonts w:ascii="Arial" w:eastAsia="Arial" w:hAnsi="Arial" w:cs="Arial"/>
          <w:b/>
          <w:bCs/>
          <w:color w:val="818181"/>
          <w:u w:val="thick" w:color="818181"/>
        </w:rPr>
        <w:t>6</w:t>
      </w:r>
      <w:r w:rsidR="00863EB5">
        <w:rPr>
          <w:rFonts w:ascii="Arial" w:eastAsia="Arial" w:hAnsi="Arial" w:cs="Arial"/>
          <w:b/>
          <w:bCs/>
          <w:color w:val="818181"/>
          <w:spacing w:val="1"/>
          <w:u w:val="thick" w:color="818181"/>
        </w:rPr>
        <w:t>.</w:t>
      </w:r>
      <w:r w:rsidR="00863EB5">
        <w:rPr>
          <w:rFonts w:ascii="Arial" w:eastAsia="Arial" w:hAnsi="Arial" w:cs="Arial"/>
          <w:b/>
          <w:bCs/>
          <w:color w:val="818181"/>
          <w:u w:val="thick" w:color="818181"/>
        </w:rPr>
        <w:t xml:space="preserve">5    </w:t>
      </w:r>
      <w:r w:rsidR="00863EB5">
        <w:rPr>
          <w:rFonts w:ascii="Arial" w:eastAsia="Arial" w:hAnsi="Arial" w:cs="Arial"/>
          <w:b/>
          <w:bCs/>
          <w:color w:val="000000"/>
          <w:spacing w:val="-1"/>
        </w:rPr>
        <w:t>P</w:t>
      </w:r>
      <w:r w:rsidR="00863EB5">
        <w:rPr>
          <w:rFonts w:ascii="Arial" w:eastAsia="Arial" w:hAnsi="Arial" w:cs="Arial"/>
          <w:b/>
          <w:bCs/>
          <w:color w:val="000000"/>
        </w:rPr>
        <w:t>ersonal</w:t>
      </w:r>
      <w:r w:rsidR="00863EB5">
        <w:rPr>
          <w:rFonts w:ascii="Arial" w:eastAsia="Arial" w:hAnsi="Arial" w:cs="Arial"/>
          <w:b/>
          <w:bCs/>
          <w:color w:val="000000"/>
          <w:spacing w:val="5"/>
        </w:rPr>
        <w:t xml:space="preserve"> </w:t>
      </w:r>
      <w:r w:rsidR="00863EB5">
        <w:rPr>
          <w:rFonts w:ascii="Arial" w:eastAsia="Arial" w:hAnsi="Arial" w:cs="Arial"/>
          <w:b/>
          <w:bCs/>
          <w:color w:val="000000"/>
          <w:spacing w:val="-8"/>
        </w:rPr>
        <w:t>A</w:t>
      </w:r>
      <w:r w:rsidR="00863EB5">
        <w:rPr>
          <w:rFonts w:ascii="Arial" w:eastAsia="Arial" w:hAnsi="Arial" w:cs="Arial"/>
          <w:b/>
          <w:bCs/>
          <w:color w:val="000000"/>
          <w:spacing w:val="1"/>
        </w:rPr>
        <w:t>tt</w:t>
      </w:r>
      <w:r w:rsidR="00863EB5">
        <w:rPr>
          <w:rFonts w:ascii="Arial" w:eastAsia="Arial" w:hAnsi="Arial" w:cs="Arial"/>
          <w:b/>
          <w:bCs/>
          <w:color w:val="000000"/>
        </w:rPr>
        <w:t>r</w:t>
      </w:r>
      <w:r w:rsidR="00863EB5">
        <w:rPr>
          <w:rFonts w:ascii="Arial" w:eastAsia="Arial" w:hAnsi="Arial" w:cs="Arial"/>
          <w:b/>
          <w:bCs/>
          <w:color w:val="000000"/>
          <w:spacing w:val="1"/>
        </w:rPr>
        <w:t>i</w:t>
      </w:r>
      <w:r w:rsidR="00863EB5">
        <w:rPr>
          <w:rFonts w:ascii="Arial" w:eastAsia="Arial" w:hAnsi="Arial" w:cs="Arial"/>
          <w:b/>
          <w:bCs/>
          <w:color w:val="000000"/>
        </w:rPr>
        <w:t>bu</w:t>
      </w:r>
      <w:r w:rsidR="00863EB5">
        <w:rPr>
          <w:rFonts w:ascii="Arial" w:eastAsia="Arial" w:hAnsi="Arial" w:cs="Arial"/>
          <w:b/>
          <w:bCs/>
          <w:color w:val="000000"/>
          <w:spacing w:val="1"/>
        </w:rPr>
        <w:t>t</w:t>
      </w:r>
      <w:r w:rsidR="00863EB5">
        <w:rPr>
          <w:rFonts w:ascii="Arial" w:eastAsia="Arial" w:hAnsi="Arial" w:cs="Arial"/>
          <w:b/>
          <w:bCs/>
          <w:color w:val="000000"/>
        </w:rPr>
        <w:t>es</w:t>
      </w:r>
    </w:p>
    <w:p w:rsidR="000A5570" w:rsidRDefault="000A5570">
      <w:pPr>
        <w:spacing w:before="2" w:after="0" w:line="120" w:lineRule="exact"/>
        <w:rPr>
          <w:sz w:val="12"/>
          <w:szCs w:val="12"/>
        </w:rPr>
      </w:pPr>
    </w:p>
    <w:p w:rsidR="000A5570" w:rsidRDefault="00863EB5">
      <w:pPr>
        <w:spacing w:after="0" w:line="239" w:lineRule="auto"/>
        <w:ind w:left="298" w:right="95"/>
        <w:jc w:val="both"/>
        <w:rPr>
          <w:rFonts w:ascii="Arial" w:eastAsia="Arial" w:hAnsi="Arial" w:cs="Arial"/>
        </w:rPr>
      </w:pPr>
      <w:r>
        <w:rPr>
          <w:rFonts w:ascii="Arial" w:eastAsia="Arial" w:hAnsi="Arial" w:cs="Arial"/>
          <w:spacing w:val="-1"/>
        </w:rPr>
        <w:t>P</w:t>
      </w:r>
      <w:r>
        <w:rPr>
          <w:rFonts w:ascii="Arial" w:eastAsia="Arial" w:hAnsi="Arial" w:cs="Arial"/>
        </w:rPr>
        <w:t>e</w:t>
      </w:r>
      <w:r>
        <w:rPr>
          <w:rFonts w:ascii="Arial" w:eastAsia="Arial" w:hAnsi="Arial" w:cs="Arial"/>
          <w:spacing w:val="1"/>
        </w:rPr>
        <w:t>r</w:t>
      </w:r>
      <w:r>
        <w:rPr>
          <w:rFonts w:ascii="Arial" w:eastAsia="Arial" w:hAnsi="Arial" w:cs="Arial"/>
        </w:rPr>
        <w:t>sonal</w:t>
      </w:r>
      <w:r>
        <w:rPr>
          <w:rFonts w:ascii="Arial" w:eastAsia="Arial" w:hAnsi="Arial" w:cs="Arial"/>
          <w:spacing w:val="55"/>
        </w:rPr>
        <w:t xml:space="preserve"> </w:t>
      </w:r>
      <w:r>
        <w:rPr>
          <w:rFonts w:ascii="Arial" w:eastAsia="Arial" w:hAnsi="Arial" w:cs="Arial"/>
        </w:rPr>
        <w:t>a</w:t>
      </w:r>
      <w:r>
        <w:rPr>
          <w:rFonts w:ascii="Arial" w:eastAsia="Arial" w:hAnsi="Arial" w:cs="Arial"/>
          <w:spacing w:val="1"/>
        </w:rPr>
        <w:t>ttr</w:t>
      </w:r>
      <w:r>
        <w:rPr>
          <w:rFonts w:ascii="Arial" w:eastAsia="Arial" w:hAnsi="Arial" w:cs="Arial"/>
          <w:spacing w:val="-1"/>
        </w:rPr>
        <w:t>i</w:t>
      </w:r>
      <w:r>
        <w:rPr>
          <w:rFonts w:ascii="Arial" w:eastAsia="Arial" w:hAnsi="Arial" w:cs="Arial"/>
        </w:rPr>
        <w:t>b</w:t>
      </w:r>
      <w:r>
        <w:rPr>
          <w:rFonts w:ascii="Arial" w:eastAsia="Arial" w:hAnsi="Arial" w:cs="Arial"/>
          <w:spacing w:val="-3"/>
        </w:rPr>
        <w:t>u</w:t>
      </w:r>
      <w:r>
        <w:rPr>
          <w:rFonts w:ascii="Arial" w:eastAsia="Arial" w:hAnsi="Arial" w:cs="Arial"/>
          <w:spacing w:val="1"/>
        </w:rPr>
        <w:t>t</w:t>
      </w:r>
      <w:r>
        <w:rPr>
          <w:rFonts w:ascii="Arial" w:eastAsia="Arial" w:hAnsi="Arial" w:cs="Arial"/>
        </w:rPr>
        <w:t>es</w:t>
      </w:r>
      <w:r>
        <w:rPr>
          <w:rFonts w:ascii="Arial" w:eastAsia="Arial" w:hAnsi="Arial" w:cs="Arial"/>
          <w:spacing w:val="56"/>
        </w:rPr>
        <w:t xml:space="preserve"> </w:t>
      </w:r>
      <w:r>
        <w:rPr>
          <w:rFonts w:ascii="Arial" w:eastAsia="Arial" w:hAnsi="Arial" w:cs="Arial"/>
        </w:rPr>
        <w:t>a</w:t>
      </w:r>
      <w:r>
        <w:rPr>
          <w:rFonts w:ascii="Arial" w:eastAsia="Arial" w:hAnsi="Arial" w:cs="Arial"/>
          <w:spacing w:val="1"/>
        </w:rPr>
        <w:t>r</w:t>
      </w:r>
      <w:r>
        <w:rPr>
          <w:rFonts w:ascii="Arial" w:eastAsia="Arial" w:hAnsi="Arial" w:cs="Arial"/>
        </w:rPr>
        <w:t>e</w:t>
      </w:r>
      <w:r>
        <w:rPr>
          <w:rFonts w:ascii="Arial" w:eastAsia="Arial" w:hAnsi="Arial" w:cs="Arial"/>
          <w:spacing w:val="53"/>
        </w:rPr>
        <w:t xml:space="preserve"> </w:t>
      </w:r>
      <w:r>
        <w:rPr>
          <w:rFonts w:ascii="Arial" w:eastAsia="Arial" w:hAnsi="Arial" w:cs="Arial"/>
          <w:spacing w:val="-1"/>
        </w:rPr>
        <w:t>i</w:t>
      </w:r>
      <w:r>
        <w:rPr>
          <w:rFonts w:ascii="Arial" w:eastAsia="Arial" w:hAnsi="Arial" w:cs="Arial"/>
          <w:spacing w:val="1"/>
        </w:rPr>
        <w:t>m</w:t>
      </w:r>
      <w:r>
        <w:rPr>
          <w:rFonts w:ascii="Arial" w:eastAsia="Arial" w:hAnsi="Arial" w:cs="Arial"/>
        </w:rPr>
        <w:t>po</w:t>
      </w:r>
      <w:r>
        <w:rPr>
          <w:rFonts w:ascii="Arial" w:eastAsia="Arial" w:hAnsi="Arial" w:cs="Arial"/>
          <w:spacing w:val="1"/>
        </w:rPr>
        <w:t>rt</w:t>
      </w:r>
      <w:r>
        <w:rPr>
          <w:rFonts w:ascii="Arial" w:eastAsia="Arial" w:hAnsi="Arial" w:cs="Arial"/>
        </w:rPr>
        <w:t>a</w:t>
      </w:r>
      <w:r>
        <w:rPr>
          <w:rFonts w:ascii="Arial" w:eastAsia="Arial" w:hAnsi="Arial" w:cs="Arial"/>
          <w:spacing w:val="-3"/>
        </w:rPr>
        <w:t>n</w:t>
      </w:r>
      <w:r>
        <w:rPr>
          <w:rFonts w:ascii="Arial" w:eastAsia="Arial" w:hAnsi="Arial" w:cs="Arial"/>
        </w:rPr>
        <w:t>t</w:t>
      </w:r>
      <w:r>
        <w:rPr>
          <w:rFonts w:ascii="Arial" w:eastAsia="Arial" w:hAnsi="Arial" w:cs="Arial"/>
          <w:spacing w:val="55"/>
        </w:rPr>
        <w:t xml:space="preserve"> </w:t>
      </w:r>
      <w:r>
        <w:rPr>
          <w:rFonts w:ascii="Arial" w:eastAsia="Arial" w:hAnsi="Arial" w:cs="Arial"/>
          <w:spacing w:val="3"/>
        </w:rPr>
        <w:t>f</w:t>
      </w:r>
      <w:r>
        <w:rPr>
          <w:rFonts w:ascii="Arial" w:eastAsia="Arial" w:hAnsi="Arial" w:cs="Arial"/>
        </w:rPr>
        <w:t>a</w:t>
      </w:r>
      <w:r>
        <w:rPr>
          <w:rFonts w:ascii="Arial" w:eastAsia="Arial" w:hAnsi="Arial" w:cs="Arial"/>
          <w:spacing w:val="-2"/>
        </w:rPr>
        <w:t>c</w:t>
      </w:r>
      <w:r>
        <w:rPr>
          <w:rFonts w:ascii="Arial" w:eastAsia="Arial" w:hAnsi="Arial" w:cs="Arial"/>
          <w:spacing w:val="1"/>
        </w:rPr>
        <w:t>t</w:t>
      </w:r>
      <w:r>
        <w:rPr>
          <w:rFonts w:ascii="Arial" w:eastAsia="Arial" w:hAnsi="Arial" w:cs="Arial"/>
        </w:rPr>
        <w:t>o</w:t>
      </w:r>
      <w:r>
        <w:rPr>
          <w:rFonts w:ascii="Arial" w:eastAsia="Arial" w:hAnsi="Arial" w:cs="Arial"/>
          <w:spacing w:val="-2"/>
        </w:rPr>
        <w:t>r</w:t>
      </w:r>
      <w:r>
        <w:rPr>
          <w:rFonts w:ascii="Arial" w:eastAsia="Arial" w:hAnsi="Arial" w:cs="Arial"/>
        </w:rPr>
        <w:t>s</w:t>
      </w:r>
      <w:r>
        <w:rPr>
          <w:rFonts w:ascii="Arial" w:eastAsia="Arial" w:hAnsi="Arial" w:cs="Arial"/>
          <w:spacing w:val="56"/>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56"/>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56"/>
        </w:rPr>
        <w:t xml:space="preserve"> </w:t>
      </w:r>
      <w:r>
        <w:rPr>
          <w:rFonts w:ascii="Arial" w:eastAsia="Arial" w:hAnsi="Arial" w:cs="Arial"/>
        </w:rPr>
        <w:t>se</w:t>
      </w:r>
      <w:r>
        <w:rPr>
          <w:rFonts w:ascii="Arial" w:eastAsia="Arial" w:hAnsi="Arial" w:cs="Arial"/>
          <w:spacing w:val="-1"/>
        </w:rPr>
        <w:t>l</w:t>
      </w:r>
      <w:r>
        <w:rPr>
          <w:rFonts w:ascii="Arial" w:eastAsia="Arial" w:hAnsi="Arial" w:cs="Arial"/>
        </w:rPr>
        <w:t>ec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56"/>
        </w:rPr>
        <w:t xml:space="preserve"> </w:t>
      </w:r>
      <w:r>
        <w:rPr>
          <w:rFonts w:ascii="Arial" w:eastAsia="Arial" w:hAnsi="Arial" w:cs="Arial"/>
        </w:rPr>
        <w:t>c</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rPr>
        <w:t>e</w:t>
      </w:r>
      <w:r>
        <w:rPr>
          <w:rFonts w:ascii="Arial" w:eastAsia="Arial" w:hAnsi="Arial" w:cs="Arial"/>
          <w:spacing w:val="1"/>
        </w:rPr>
        <w:t>r</w:t>
      </w:r>
      <w:r>
        <w:rPr>
          <w:rFonts w:ascii="Arial" w:eastAsia="Arial" w:hAnsi="Arial" w:cs="Arial"/>
          <w:spacing w:val="-1"/>
        </w:rPr>
        <w:t>i</w:t>
      </w:r>
      <w:r>
        <w:rPr>
          <w:rFonts w:ascii="Arial" w:eastAsia="Arial" w:hAnsi="Arial" w:cs="Arial"/>
        </w:rPr>
        <w:t xml:space="preserve">a.  </w:t>
      </w:r>
      <w:r>
        <w:rPr>
          <w:rFonts w:ascii="Arial" w:eastAsia="Arial" w:hAnsi="Arial" w:cs="Arial"/>
          <w:spacing w:val="53"/>
        </w:rPr>
        <w:t xml:space="preserve"> </w:t>
      </w:r>
      <w:r>
        <w:rPr>
          <w:rFonts w:ascii="Arial" w:eastAsia="Arial" w:hAnsi="Arial" w:cs="Arial"/>
        </w:rPr>
        <w:t>A</w:t>
      </w:r>
      <w:r>
        <w:rPr>
          <w:rFonts w:ascii="Arial" w:eastAsia="Arial" w:hAnsi="Arial" w:cs="Arial"/>
          <w:spacing w:val="55"/>
        </w:rPr>
        <w:t xml:space="preserve"> </w:t>
      </w:r>
      <w:r>
        <w:rPr>
          <w:rFonts w:ascii="Arial" w:eastAsia="Arial" w:hAnsi="Arial" w:cs="Arial"/>
          <w:spacing w:val="-2"/>
        </w:rPr>
        <w:t>c</w:t>
      </w:r>
      <w:r>
        <w:rPr>
          <w:rFonts w:ascii="Arial" w:eastAsia="Arial" w:hAnsi="Arial" w:cs="Arial"/>
        </w:rPr>
        <w:t>on</w:t>
      </w:r>
      <w:r>
        <w:rPr>
          <w:rFonts w:ascii="Arial" w:eastAsia="Arial" w:hAnsi="Arial" w:cs="Arial"/>
          <w:spacing w:val="1"/>
        </w:rPr>
        <w:t>t</w:t>
      </w:r>
      <w:r>
        <w:rPr>
          <w:rFonts w:ascii="Arial" w:eastAsia="Arial" w:hAnsi="Arial" w:cs="Arial"/>
          <w:spacing w:val="-1"/>
        </w:rPr>
        <w:t>i</w:t>
      </w:r>
      <w:r>
        <w:rPr>
          <w:rFonts w:ascii="Arial" w:eastAsia="Arial" w:hAnsi="Arial" w:cs="Arial"/>
        </w:rPr>
        <w:t>nual</w:t>
      </w:r>
      <w:r>
        <w:rPr>
          <w:rFonts w:ascii="Arial" w:eastAsia="Arial" w:hAnsi="Arial" w:cs="Arial"/>
          <w:spacing w:val="55"/>
        </w:rPr>
        <w:t xml:space="preserve"> </w:t>
      </w:r>
      <w:r>
        <w:rPr>
          <w:rFonts w:ascii="Arial" w:eastAsia="Arial" w:hAnsi="Arial" w:cs="Arial"/>
        </w:rPr>
        <w:t>assess</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rPr>
        <w:t>t shou</w:t>
      </w:r>
      <w:r>
        <w:rPr>
          <w:rFonts w:ascii="Arial" w:eastAsia="Arial" w:hAnsi="Arial" w:cs="Arial"/>
          <w:spacing w:val="-1"/>
        </w:rPr>
        <w:t>l</w:t>
      </w:r>
      <w:r>
        <w:rPr>
          <w:rFonts w:ascii="Arial" w:eastAsia="Arial" w:hAnsi="Arial" w:cs="Arial"/>
        </w:rPr>
        <w:t>d</w:t>
      </w:r>
      <w:r>
        <w:rPr>
          <w:rFonts w:ascii="Arial" w:eastAsia="Arial" w:hAnsi="Arial" w:cs="Arial"/>
          <w:spacing w:val="4"/>
        </w:rPr>
        <w:t xml:space="preserve"> </w:t>
      </w:r>
      <w:r>
        <w:rPr>
          <w:rFonts w:ascii="Arial" w:eastAsia="Arial" w:hAnsi="Arial" w:cs="Arial"/>
        </w:rPr>
        <w:t>be</w:t>
      </w:r>
      <w:r>
        <w:rPr>
          <w:rFonts w:ascii="Arial" w:eastAsia="Arial" w:hAnsi="Arial" w:cs="Arial"/>
          <w:spacing w:val="4"/>
        </w:rPr>
        <w:t xml:space="preserve"> </w:t>
      </w:r>
      <w:r>
        <w:rPr>
          <w:rFonts w:ascii="Arial" w:eastAsia="Arial" w:hAnsi="Arial" w:cs="Arial"/>
          <w:spacing w:val="1"/>
        </w:rPr>
        <w:t>m</w:t>
      </w:r>
      <w:r>
        <w:rPr>
          <w:rFonts w:ascii="Arial" w:eastAsia="Arial" w:hAnsi="Arial" w:cs="Arial"/>
        </w:rPr>
        <w:t>ade</w:t>
      </w:r>
      <w:r>
        <w:rPr>
          <w:rFonts w:ascii="Arial" w:eastAsia="Arial" w:hAnsi="Arial" w:cs="Arial"/>
          <w:spacing w:val="4"/>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6"/>
        </w:rPr>
        <w:t xml:space="preserve"> </w:t>
      </w:r>
      <w:r>
        <w:rPr>
          <w:rFonts w:ascii="Arial" w:eastAsia="Arial" w:hAnsi="Arial" w:cs="Arial"/>
          <w:spacing w:val="1"/>
        </w:rPr>
        <w:t>t</w:t>
      </w:r>
      <w:r>
        <w:rPr>
          <w:rFonts w:ascii="Arial" w:eastAsia="Arial" w:hAnsi="Arial" w:cs="Arial"/>
        </w:rPr>
        <w:t>he cand</w:t>
      </w:r>
      <w:r>
        <w:rPr>
          <w:rFonts w:ascii="Arial" w:eastAsia="Arial" w:hAnsi="Arial" w:cs="Arial"/>
          <w:spacing w:val="-1"/>
        </w:rPr>
        <w:t>i</w:t>
      </w:r>
      <w:r>
        <w:rPr>
          <w:rFonts w:ascii="Arial" w:eastAsia="Arial" w:hAnsi="Arial" w:cs="Arial"/>
        </w:rPr>
        <w:t>da</w:t>
      </w:r>
      <w:r>
        <w:rPr>
          <w:rFonts w:ascii="Arial" w:eastAsia="Arial" w:hAnsi="Arial" w:cs="Arial"/>
          <w:spacing w:val="1"/>
        </w:rPr>
        <w:t>t</w:t>
      </w:r>
      <w:r>
        <w:rPr>
          <w:rFonts w:ascii="Arial" w:eastAsia="Arial" w:hAnsi="Arial" w:cs="Arial"/>
        </w:rPr>
        <w:t>es’</w:t>
      </w:r>
      <w:r>
        <w:rPr>
          <w:rFonts w:ascii="Arial" w:eastAsia="Arial" w:hAnsi="Arial" w:cs="Arial"/>
          <w:spacing w:val="4"/>
        </w:rPr>
        <w:t xml:space="preserve"> </w:t>
      </w:r>
      <w:r>
        <w:rPr>
          <w:rFonts w:ascii="Arial" w:eastAsia="Arial" w:hAnsi="Arial" w:cs="Arial"/>
        </w:rPr>
        <w:t>su</w:t>
      </w:r>
      <w:r>
        <w:rPr>
          <w:rFonts w:ascii="Arial" w:eastAsia="Arial" w:hAnsi="Arial" w:cs="Arial"/>
          <w:spacing w:val="-1"/>
        </w:rPr>
        <w:t>i</w:t>
      </w:r>
      <w:r>
        <w:rPr>
          <w:rFonts w:ascii="Arial" w:eastAsia="Arial" w:hAnsi="Arial" w:cs="Arial"/>
          <w:spacing w:val="1"/>
        </w:rPr>
        <w:t>t</w:t>
      </w:r>
      <w:r>
        <w:rPr>
          <w:rFonts w:ascii="Arial" w:eastAsia="Arial" w:hAnsi="Arial" w:cs="Arial"/>
        </w:rPr>
        <w:t>ab</w:t>
      </w:r>
      <w:r>
        <w:rPr>
          <w:rFonts w:ascii="Arial" w:eastAsia="Arial" w:hAnsi="Arial" w:cs="Arial"/>
          <w:spacing w:val="-1"/>
        </w:rPr>
        <w:t>ili</w:t>
      </w:r>
      <w:r>
        <w:rPr>
          <w:rFonts w:ascii="Arial" w:eastAsia="Arial" w:hAnsi="Arial" w:cs="Arial"/>
          <w:spacing w:val="1"/>
        </w:rPr>
        <w:t>t</w:t>
      </w:r>
      <w:r>
        <w:rPr>
          <w:rFonts w:ascii="Arial" w:eastAsia="Arial" w:hAnsi="Arial" w:cs="Arial"/>
        </w:rPr>
        <w:t>y</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r</w:t>
      </w:r>
      <w:r>
        <w:rPr>
          <w:rFonts w:ascii="Arial" w:eastAsia="Arial" w:hAnsi="Arial" w:cs="Arial"/>
        </w:rPr>
        <w:t>o</w:t>
      </w:r>
      <w:r>
        <w:rPr>
          <w:rFonts w:ascii="Arial" w:eastAsia="Arial" w:hAnsi="Arial" w:cs="Arial"/>
          <w:spacing w:val="-3"/>
        </w:rPr>
        <w:t>u</w:t>
      </w:r>
      <w:r>
        <w:rPr>
          <w:rFonts w:ascii="Arial" w:eastAsia="Arial" w:hAnsi="Arial" w:cs="Arial"/>
          <w:spacing w:val="2"/>
        </w:rPr>
        <w:t>g</w:t>
      </w:r>
      <w:r>
        <w:rPr>
          <w:rFonts w:ascii="Arial" w:eastAsia="Arial" w:hAnsi="Arial" w:cs="Arial"/>
        </w:rPr>
        <w:t>hout</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4"/>
        </w:rPr>
        <w:t xml:space="preserve"> </w:t>
      </w:r>
      <w:r>
        <w:rPr>
          <w:rFonts w:ascii="Arial" w:eastAsia="Arial" w:hAnsi="Arial" w:cs="Arial"/>
        </w:rPr>
        <w:t>se</w:t>
      </w:r>
      <w:r>
        <w:rPr>
          <w:rFonts w:ascii="Arial" w:eastAsia="Arial" w:hAnsi="Arial" w:cs="Arial"/>
          <w:spacing w:val="-1"/>
        </w:rPr>
        <w:t>l</w:t>
      </w:r>
      <w:r>
        <w:rPr>
          <w:rFonts w:ascii="Arial" w:eastAsia="Arial" w:hAnsi="Arial" w:cs="Arial"/>
        </w:rPr>
        <w:t>e</w:t>
      </w:r>
      <w:r>
        <w:rPr>
          <w:rFonts w:ascii="Arial" w:eastAsia="Arial" w:hAnsi="Arial" w:cs="Arial"/>
          <w:spacing w:val="-2"/>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4"/>
        </w:rPr>
        <w:t xml:space="preserve"> </w:t>
      </w:r>
      <w:r>
        <w:rPr>
          <w:rFonts w:ascii="Arial" w:eastAsia="Arial" w:hAnsi="Arial" w:cs="Arial"/>
        </w:rPr>
        <w:t>p</w:t>
      </w:r>
      <w:r>
        <w:rPr>
          <w:rFonts w:ascii="Arial" w:eastAsia="Arial" w:hAnsi="Arial" w:cs="Arial"/>
          <w:spacing w:val="1"/>
        </w:rPr>
        <w:t>r</w:t>
      </w:r>
      <w:r>
        <w:rPr>
          <w:rFonts w:ascii="Arial" w:eastAsia="Arial" w:hAnsi="Arial" w:cs="Arial"/>
        </w:rPr>
        <w:t>oces</w:t>
      </w:r>
      <w:r>
        <w:rPr>
          <w:rFonts w:ascii="Arial" w:eastAsia="Arial" w:hAnsi="Arial" w:cs="Arial"/>
          <w:spacing w:val="-2"/>
        </w:rPr>
        <w:t>s</w:t>
      </w:r>
      <w:r>
        <w:rPr>
          <w:rFonts w:ascii="Arial" w:eastAsia="Arial" w:hAnsi="Arial" w:cs="Arial"/>
        </w:rPr>
        <w:t xml:space="preserve">. </w:t>
      </w:r>
      <w:r>
        <w:rPr>
          <w:rFonts w:ascii="Arial" w:eastAsia="Arial" w:hAnsi="Arial" w:cs="Arial"/>
          <w:spacing w:val="48"/>
        </w:rPr>
        <w:t xml:space="preserve"> </w:t>
      </w:r>
      <w:r>
        <w:rPr>
          <w:rFonts w:ascii="Arial" w:eastAsia="Arial" w:hAnsi="Arial" w:cs="Arial"/>
          <w:spacing w:val="-1"/>
        </w:rPr>
        <w:t>C</w:t>
      </w:r>
      <w:r>
        <w:rPr>
          <w:rFonts w:ascii="Arial" w:eastAsia="Arial" w:hAnsi="Arial" w:cs="Arial"/>
        </w:rPr>
        <w:t>and</w:t>
      </w:r>
      <w:r>
        <w:rPr>
          <w:rFonts w:ascii="Arial" w:eastAsia="Arial" w:hAnsi="Arial" w:cs="Arial"/>
          <w:spacing w:val="-1"/>
        </w:rPr>
        <w:t>i</w:t>
      </w:r>
      <w:r>
        <w:rPr>
          <w:rFonts w:ascii="Arial" w:eastAsia="Arial" w:hAnsi="Arial" w:cs="Arial"/>
        </w:rPr>
        <w:t>da</w:t>
      </w:r>
      <w:r>
        <w:rPr>
          <w:rFonts w:ascii="Arial" w:eastAsia="Arial" w:hAnsi="Arial" w:cs="Arial"/>
          <w:spacing w:val="1"/>
        </w:rPr>
        <w:t>t</w:t>
      </w:r>
      <w:r>
        <w:rPr>
          <w:rFonts w:ascii="Arial" w:eastAsia="Arial" w:hAnsi="Arial" w:cs="Arial"/>
          <w:spacing w:val="-3"/>
        </w:rPr>
        <w:t>e</w:t>
      </w:r>
      <w:r>
        <w:rPr>
          <w:rFonts w:ascii="Arial" w:eastAsia="Arial" w:hAnsi="Arial" w:cs="Arial"/>
        </w:rPr>
        <w:t>s shou</w:t>
      </w:r>
      <w:r>
        <w:rPr>
          <w:rFonts w:ascii="Arial" w:eastAsia="Arial" w:hAnsi="Arial" w:cs="Arial"/>
          <w:spacing w:val="-1"/>
        </w:rPr>
        <w:t>l</w:t>
      </w:r>
      <w:r>
        <w:rPr>
          <w:rFonts w:ascii="Arial" w:eastAsia="Arial" w:hAnsi="Arial" w:cs="Arial"/>
        </w:rPr>
        <w:t>d</w:t>
      </w:r>
      <w:r>
        <w:rPr>
          <w:rFonts w:ascii="Arial" w:eastAsia="Arial" w:hAnsi="Arial" w:cs="Arial"/>
          <w:spacing w:val="2"/>
        </w:rPr>
        <w:t xml:space="preserve"> </w:t>
      </w:r>
      <w:r>
        <w:rPr>
          <w:rFonts w:ascii="Arial" w:eastAsia="Arial" w:hAnsi="Arial" w:cs="Arial"/>
        </w:rPr>
        <w:t>at</w:t>
      </w:r>
      <w:r>
        <w:rPr>
          <w:rFonts w:ascii="Arial" w:eastAsia="Arial" w:hAnsi="Arial" w:cs="Arial"/>
          <w:spacing w:val="4"/>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spacing w:val="1"/>
        </w:rPr>
        <w:t>m</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1"/>
        </w:rPr>
        <w:t>m</w:t>
      </w:r>
      <w:r>
        <w:rPr>
          <w:rFonts w:ascii="Arial" w:eastAsia="Arial" w:hAnsi="Arial" w:cs="Arial"/>
          <w:spacing w:val="-3"/>
        </w:rPr>
        <w:t>u</w:t>
      </w:r>
      <w:r>
        <w:rPr>
          <w:rFonts w:ascii="Arial" w:eastAsia="Arial" w:hAnsi="Arial" w:cs="Arial"/>
        </w:rPr>
        <w:t>m</w:t>
      </w:r>
      <w:r>
        <w:rPr>
          <w:rFonts w:ascii="Arial" w:eastAsia="Arial" w:hAnsi="Arial" w:cs="Arial"/>
          <w:spacing w:val="4"/>
        </w:rPr>
        <w:t xml:space="preserve"> </w:t>
      </w:r>
      <w:r>
        <w:rPr>
          <w:rFonts w:ascii="Arial" w:eastAsia="Arial" w:hAnsi="Arial" w:cs="Arial"/>
          <w:spacing w:val="-3"/>
        </w:rPr>
        <w:t>h</w:t>
      </w:r>
      <w:r>
        <w:rPr>
          <w:rFonts w:ascii="Arial" w:eastAsia="Arial" w:hAnsi="Arial" w:cs="Arial"/>
        </w:rPr>
        <w:t>a</w:t>
      </w:r>
      <w:r>
        <w:rPr>
          <w:rFonts w:ascii="Arial" w:eastAsia="Arial" w:hAnsi="Arial" w:cs="Arial"/>
          <w:spacing w:val="-2"/>
        </w:rPr>
        <w:t>v</w:t>
      </w:r>
      <w:r>
        <w:rPr>
          <w:rFonts w:ascii="Arial" w:eastAsia="Arial" w:hAnsi="Arial" w:cs="Arial"/>
        </w:rPr>
        <w:t>e</w:t>
      </w:r>
      <w:r>
        <w:rPr>
          <w:rFonts w:ascii="Arial" w:eastAsia="Arial" w:hAnsi="Arial" w:cs="Arial"/>
          <w:spacing w:val="2"/>
        </w:rPr>
        <w:t xml:space="preserve"> </w:t>
      </w:r>
      <w:r>
        <w:rPr>
          <w:rFonts w:ascii="Arial" w:eastAsia="Arial" w:hAnsi="Arial" w:cs="Arial"/>
        </w:rPr>
        <w:t>an</w:t>
      </w:r>
      <w:r>
        <w:rPr>
          <w:rFonts w:ascii="Arial" w:eastAsia="Arial" w:hAnsi="Arial" w:cs="Arial"/>
          <w:spacing w:val="2"/>
        </w:rPr>
        <w:t xml:space="preserve"> </w:t>
      </w:r>
      <w:r>
        <w:rPr>
          <w:rFonts w:ascii="Arial" w:eastAsia="Arial" w:hAnsi="Arial" w:cs="Arial"/>
        </w:rPr>
        <w:t>app</w:t>
      </w:r>
      <w:r>
        <w:rPr>
          <w:rFonts w:ascii="Arial" w:eastAsia="Arial" w:hAnsi="Arial" w:cs="Arial"/>
          <w:spacing w:val="1"/>
        </w:rPr>
        <w:t>r</w:t>
      </w:r>
      <w:r>
        <w:rPr>
          <w:rFonts w:ascii="Arial" w:eastAsia="Arial" w:hAnsi="Arial" w:cs="Arial"/>
        </w:rPr>
        <w:t>op</w:t>
      </w:r>
      <w:r>
        <w:rPr>
          <w:rFonts w:ascii="Arial" w:eastAsia="Arial" w:hAnsi="Arial" w:cs="Arial"/>
          <w:spacing w:val="1"/>
        </w:rPr>
        <w:t>r</w:t>
      </w:r>
      <w:r>
        <w:rPr>
          <w:rFonts w:ascii="Arial" w:eastAsia="Arial" w:hAnsi="Arial" w:cs="Arial"/>
          <w:spacing w:val="-1"/>
        </w:rPr>
        <w:t>i</w:t>
      </w:r>
      <w:r>
        <w:rPr>
          <w:rFonts w:ascii="Arial" w:eastAsia="Arial" w:hAnsi="Arial" w:cs="Arial"/>
        </w:rPr>
        <w:t>a</w:t>
      </w:r>
      <w:r>
        <w:rPr>
          <w:rFonts w:ascii="Arial" w:eastAsia="Arial" w:hAnsi="Arial" w:cs="Arial"/>
          <w:spacing w:val="1"/>
        </w:rPr>
        <w:t>t</w:t>
      </w:r>
      <w:r>
        <w:rPr>
          <w:rFonts w:ascii="Arial" w:eastAsia="Arial" w:hAnsi="Arial" w:cs="Arial"/>
        </w:rPr>
        <w:t>e</w:t>
      </w:r>
      <w:r>
        <w:rPr>
          <w:rFonts w:ascii="Arial" w:eastAsia="Arial" w:hAnsi="Arial" w:cs="Arial"/>
          <w:spacing w:val="2"/>
        </w:rPr>
        <w:t xml:space="preserve"> </w:t>
      </w:r>
      <w:r>
        <w:rPr>
          <w:rFonts w:ascii="Arial" w:eastAsia="Arial" w:hAnsi="Arial" w:cs="Arial"/>
        </w:rPr>
        <w:t>se</w:t>
      </w:r>
      <w:r>
        <w:rPr>
          <w:rFonts w:ascii="Arial" w:eastAsia="Arial" w:hAnsi="Arial" w:cs="Arial"/>
          <w:spacing w:val="-3"/>
        </w:rPr>
        <w:t>n</w:t>
      </w:r>
      <w:r>
        <w:rPr>
          <w:rFonts w:ascii="Arial" w:eastAsia="Arial" w:hAnsi="Arial" w:cs="Arial"/>
        </w:rPr>
        <w:t>se</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6"/>
        </w:rPr>
        <w:t xml:space="preserve"> </w:t>
      </w:r>
      <w:r>
        <w:rPr>
          <w:rFonts w:ascii="Arial" w:eastAsia="Arial" w:hAnsi="Arial" w:cs="Arial"/>
          <w:spacing w:val="1"/>
        </w:rPr>
        <w:t>r</w:t>
      </w:r>
      <w:r>
        <w:rPr>
          <w:rFonts w:ascii="Arial" w:eastAsia="Arial" w:hAnsi="Arial" w:cs="Arial"/>
        </w:rPr>
        <w:t>espo</w:t>
      </w:r>
      <w:r>
        <w:rPr>
          <w:rFonts w:ascii="Arial" w:eastAsia="Arial" w:hAnsi="Arial" w:cs="Arial"/>
          <w:spacing w:val="-3"/>
        </w:rPr>
        <w:t>n</w:t>
      </w:r>
      <w:r>
        <w:rPr>
          <w:rFonts w:ascii="Arial" w:eastAsia="Arial" w:hAnsi="Arial" w:cs="Arial"/>
        </w:rPr>
        <w:t>s</w:t>
      </w:r>
      <w:r>
        <w:rPr>
          <w:rFonts w:ascii="Arial" w:eastAsia="Arial" w:hAnsi="Arial" w:cs="Arial"/>
          <w:spacing w:val="-1"/>
        </w:rPr>
        <w:t>i</w:t>
      </w:r>
      <w:r>
        <w:rPr>
          <w:rFonts w:ascii="Arial" w:eastAsia="Arial" w:hAnsi="Arial" w:cs="Arial"/>
        </w:rPr>
        <w:t>b</w:t>
      </w:r>
      <w:r>
        <w:rPr>
          <w:rFonts w:ascii="Arial" w:eastAsia="Arial" w:hAnsi="Arial" w:cs="Arial"/>
          <w:spacing w:val="-1"/>
        </w:rPr>
        <w:t>ili</w:t>
      </w:r>
      <w:r>
        <w:rPr>
          <w:rFonts w:ascii="Arial" w:eastAsia="Arial" w:hAnsi="Arial" w:cs="Arial"/>
          <w:spacing w:val="1"/>
        </w:rPr>
        <w:t>t</w:t>
      </w:r>
      <w:r>
        <w:rPr>
          <w:rFonts w:ascii="Arial" w:eastAsia="Arial" w:hAnsi="Arial" w:cs="Arial"/>
          <w:spacing w:val="-2"/>
        </w:rPr>
        <w:t>y</w:t>
      </w:r>
      <w:r>
        <w:rPr>
          <w:rFonts w:ascii="Arial" w:eastAsia="Arial" w:hAnsi="Arial" w:cs="Arial"/>
        </w:rPr>
        <w:t>,</w:t>
      </w:r>
      <w:r>
        <w:rPr>
          <w:rFonts w:ascii="Arial" w:eastAsia="Arial" w:hAnsi="Arial" w:cs="Arial"/>
          <w:spacing w:val="4"/>
        </w:rPr>
        <w:t xml:space="preserve"> </w:t>
      </w:r>
      <w:r>
        <w:rPr>
          <w:rFonts w:ascii="Arial" w:eastAsia="Arial" w:hAnsi="Arial" w:cs="Arial"/>
        </w:rPr>
        <w:t>ab</w:t>
      </w:r>
      <w:r>
        <w:rPr>
          <w:rFonts w:ascii="Arial" w:eastAsia="Arial" w:hAnsi="Arial" w:cs="Arial"/>
          <w:spacing w:val="-1"/>
        </w:rPr>
        <w:t>i</w:t>
      </w:r>
      <w:r>
        <w:rPr>
          <w:rFonts w:ascii="Arial" w:eastAsia="Arial" w:hAnsi="Arial" w:cs="Arial"/>
          <w:spacing w:val="1"/>
        </w:rPr>
        <w:t>lit</w:t>
      </w:r>
      <w:r>
        <w:rPr>
          <w:rFonts w:ascii="Arial" w:eastAsia="Arial" w:hAnsi="Arial" w:cs="Arial"/>
        </w:rPr>
        <w:t>y</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rPr>
        <w:t>adopt</w:t>
      </w:r>
      <w:r>
        <w:rPr>
          <w:rFonts w:ascii="Arial" w:eastAsia="Arial" w:hAnsi="Arial" w:cs="Arial"/>
          <w:spacing w:val="4"/>
        </w:rPr>
        <w:t xml:space="preserve"> </w:t>
      </w:r>
      <w:r>
        <w:rPr>
          <w:rFonts w:ascii="Arial" w:eastAsia="Arial" w:hAnsi="Arial" w:cs="Arial"/>
        </w:rPr>
        <w:t xml:space="preserve">and </w:t>
      </w:r>
      <w:r>
        <w:rPr>
          <w:rFonts w:ascii="Arial" w:eastAsia="Arial" w:hAnsi="Arial" w:cs="Arial"/>
          <w:spacing w:val="3"/>
        </w:rPr>
        <w:t>f</w:t>
      </w:r>
      <w:r>
        <w:rPr>
          <w:rFonts w:ascii="Arial" w:eastAsia="Arial" w:hAnsi="Arial" w:cs="Arial"/>
        </w:rPr>
        <w:t>o</w:t>
      </w:r>
      <w:r>
        <w:rPr>
          <w:rFonts w:ascii="Arial" w:eastAsia="Arial" w:hAnsi="Arial" w:cs="Arial"/>
          <w:spacing w:val="-1"/>
        </w:rPr>
        <w:t>ll</w:t>
      </w:r>
      <w:r>
        <w:rPr>
          <w:rFonts w:ascii="Arial" w:eastAsia="Arial" w:hAnsi="Arial" w:cs="Arial"/>
        </w:rPr>
        <w:t>ow p</w:t>
      </w:r>
      <w:r>
        <w:rPr>
          <w:rFonts w:ascii="Arial" w:eastAsia="Arial" w:hAnsi="Arial" w:cs="Arial"/>
          <w:spacing w:val="1"/>
        </w:rPr>
        <w:t>r</w:t>
      </w:r>
      <w:r>
        <w:rPr>
          <w:rFonts w:ascii="Arial" w:eastAsia="Arial" w:hAnsi="Arial" w:cs="Arial"/>
        </w:rPr>
        <w:t>ocedu</w:t>
      </w:r>
      <w:r>
        <w:rPr>
          <w:rFonts w:ascii="Arial" w:eastAsia="Arial" w:hAnsi="Arial" w:cs="Arial"/>
          <w:spacing w:val="1"/>
        </w:rPr>
        <w:t>r</w:t>
      </w:r>
      <w:r>
        <w:rPr>
          <w:rFonts w:ascii="Arial" w:eastAsia="Arial" w:hAnsi="Arial" w:cs="Arial"/>
        </w:rPr>
        <w:t>e</w:t>
      </w:r>
      <w:r>
        <w:rPr>
          <w:rFonts w:ascii="Arial" w:eastAsia="Arial" w:hAnsi="Arial" w:cs="Arial"/>
          <w:spacing w:val="-2"/>
        </w:rPr>
        <w:t>s</w:t>
      </w:r>
      <w:r>
        <w:rPr>
          <w:rFonts w:ascii="Arial" w:eastAsia="Arial" w:hAnsi="Arial" w:cs="Arial"/>
        </w:rPr>
        <w:t>,</w:t>
      </w:r>
      <w:r>
        <w:rPr>
          <w:rFonts w:ascii="Arial" w:eastAsia="Arial" w:hAnsi="Arial" w:cs="Arial"/>
          <w:spacing w:val="2"/>
        </w:rPr>
        <w:t xml:space="preserve"> </w:t>
      </w:r>
      <w:r>
        <w:rPr>
          <w:rFonts w:ascii="Arial" w:eastAsia="Arial" w:hAnsi="Arial" w:cs="Arial"/>
          <w:spacing w:val="-3"/>
        </w:rPr>
        <w:t>a</w:t>
      </w:r>
      <w:r>
        <w:rPr>
          <w:rFonts w:ascii="Arial" w:eastAsia="Arial" w:hAnsi="Arial" w:cs="Arial"/>
        </w:rPr>
        <w:t>s</w:t>
      </w:r>
      <w:r>
        <w:rPr>
          <w:rFonts w:ascii="Arial" w:eastAsia="Arial" w:hAnsi="Arial" w:cs="Arial"/>
          <w:spacing w:val="1"/>
        </w:rPr>
        <w:t xml:space="preserve"> </w:t>
      </w:r>
      <w:r>
        <w:rPr>
          <w:rFonts w:ascii="Arial" w:eastAsia="Arial" w:hAnsi="Arial" w:cs="Arial"/>
          <w:spacing w:val="-4"/>
        </w:rPr>
        <w:t>w</w:t>
      </w:r>
      <w:r>
        <w:rPr>
          <w:rFonts w:ascii="Arial" w:eastAsia="Arial" w:hAnsi="Arial" w:cs="Arial"/>
        </w:rPr>
        <w:t>e</w:t>
      </w:r>
      <w:r>
        <w:rPr>
          <w:rFonts w:ascii="Arial" w:eastAsia="Arial" w:hAnsi="Arial" w:cs="Arial"/>
          <w:spacing w:val="-1"/>
        </w:rPr>
        <w:t>l</w:t>
      </w:r>
      <w:r>
        <w:rPr>
          <w:rFonts w:ascii="Arial" w:eastAsia="Arial" w:hAnsi="Arial" w:cs="Arial"/>
        </w:rPr>
        <w:t>l as</w:t>
      </w:r>
      <w:r>
        <w:rPr>
          <w:rFonts w:ascii="Arial" w:eastAsia="Arial" w:hAnsi="Arial" w:cs="Arial"/>
          <w:spacing w:val="1"/>
        </w:rPr>
        <w:t xml:space="preserve"> </w:t>
      </w:r>
      <w:r>
        <w:rPr>
          <w:rFonts w:ascii="Arial" w:eastAsia="Arial" w:hAnsi="Arial" w:cs="Arial"/>
        </w:rPr>
        <w:t>ha</w:t>
      </w:r>
      <w:r>
        <w:rPr>
          <w:rFonts w:ascii="Arial" w:eastAsia="Arial" w:hAnsi="Arial" w:cs="Arial"/>
          <w:spacing w:val="-2"/>
        </w:rPr>
        <w:t>v</w:t>
      </w:r>
      <w:r>
        <w:rPr>
          <w:rFonts w:ascii="Arial" w:eastAsia="Arial" w:hAnsi="Arial" w:cs="Arial"/>
          <w:spacing w:val="-1"/>
        </w:rPr>
        <w:t>i</w:t>
      </w:r>
      <w:r>
        <w:rPr>
          <w:rFonts w:ascii="Arial" w:eastAsia="Arial" w:hAnsi="Arial" w:cs="Arial"/>
        </w:rPr>
        <w:t>ng</w:t>
      </w:r>
      <w:r>
        <w:rPr>
          <w:rFonts w:ascii="Arial" w:eastAsia="Arial" w:hAnsi="Arial" w:cs="Arial"/>
          <w:spacing w:val="3"/>
        </w:rPr>
        <w:t xml:space="preserve"> </w:t>
      </w:r>
      <w:r>
        <w:rPr>
          <w:rFonts w:ascii="Arial" w:eastAsia="Arial" w:hAnsi="Arial" w:cs="Arial"/>
        </w:rPr>
        <w:t>a</w:t>
      </w:r>
      <w:r>
        <w:rPr>
          <w:rFonts w:ascii="Arial" w:eastAsia="Arial" w:hAnsi="Arial" w:cs="Arial"/>
          <w:spacing w:val="1"/>
        </w:rPr>
        <w:t xml:space="preserve"> </w:t>
      </w:r>
      <w:r>
        <w:rPr>
          <w:rFonts w:ascii="Arial" w:eastAsia="Arial" w:hAnsi="Arial" w:cs="Arial"/>
          <w:spacing w:val="-4"/>
        </w:rPr>
        <w:t>w</w:t>
      </w:r>
      <w:r>
        <w:rPr>
          <w:rFonts w:ascii="Arial" w:eastAsia="Arial" w:hAnsi="Arial" w:cs="Arial"/>
          <w:spacing w:val="-1"/>
        </w:rPr>
        <w:t>il</w:t>
      </w:r>
      <w:r>
        <w:rPr>
          <w:rFonts w:ascii="Arial" w:eastAsia="Arial" w:hAnsi="Arial" w:cs="Arial"/>
          <w:spacing w:val="1"/>
        </w:rPr>
        <w:t>l</w:t>
      </w:r>
      <w:r>
        <w:rPr>
          <w:rFonts w:ascii="Arial" w:eastAsia="Arial" w:hAnsi="Arial" w:cs="Arial"/>
          <w:spacing w:val="-1"/>
        </w:rPr>
        <w:t>i</w:t>
      </w:r>
      <w:r>
        <w:rPr>
          <w:rFonts w:ascii="Arial" w:eastAsia="Arial" w:hAnsi="Arial" w:cs="Arial"/>
        </w:rPr>
        <w:t>n</w:t>
      </w:r>
      <w:r>
        <w:rPr>
          <w:rFonts w:ascii="Arial" w:eastAsia="Arial" w:hAnsi="Arial" w:cs="Arial"/>
          <w:spacing w:val="2"/>
        </w:rPr>
        <w:t>g</w:t>
      </w:r>
      <w:r>
        <w:rPr>
          <w:rFonts w:ascii="Arial" w:eastAsia="Arial" w:hAnsi="Arial" w:cs="Arial"/>
        </w:rPr>
        <w:t>ness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
        </w:rPr>
        <w:t xml:space="preserve"> </w:t>
      </w:r>
      <w:r>
        <w:rPr>
          <w:rFonts w:ascii="Arial" w:eastAsia="Arial" w:hAnsi="Arial" w:cs="Arial"/>
        </w:rPr>
        <w:t>c</w:t>
      </w:r>
      <w:r>
        <w:rPr>
          <w:rFonts w:ascii="Arial" w:eastAsia="Arial" w:hAnsi="Arial" w:cs="Arial"/>
          <w:spacing w:val="-2"/>
        </w:rPr>
        <w:t>o-</w:t>
      </w:r>
      <w:r>
        <w:rPr>
          <w:rFonts w:ascii="Arial" w:eastAsia="Arial" w:hAnsi="Arial" w:cs="Arial"/>
        </w:rPr>
        <w:t>ope</w:t>
      </w:r>
      <w:r>
        <w:rPr>
          <w:rFonts w:ascii="Arial" w:eastAsia="Arial" w:hAnsi="Arial" w:cs="Arial"/>
          <w:spacing w:val="1"/>
        </w:rPr>
        <w:t>r</w:t>
      </w:r>
      <w:r>
        <w:rPr>
          <w:rFonts w:ascii="Arial" w:eastAsia="Arial" w:hAnsi="Arial" w:cs="Arial"/>
        </w:rPr>
        <w:t>a</w:t>
      </w:r>
      <w:r>
        <w:rPr>
          <w:rFonts w:ascii="Arial" w:eastAsia="Arial" w:hAnsi="Arial" w:cs="Arial"/>
          <w:spacing w:val="1"/>
        </w:rPr>
        <w:t>t</w:t>
      </w:r>
      <w:r>
        <w:rPr>
          <w:rFonts w:ascii="Arial" w:eastAsia="Arial" w:hAnsi="Arial" w:cs="Arial"/>
        </w:rPr>
        <w:t>e</w:t>
      </w:r>
      <w:r>
        <w:rPr>
          <w:rFonts w:ascii="Arial" w:eastAsia="Arial" w:hAnsi="Arial" w:cs="Arial"/>
          <w:spacing w:val="-2"/>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1"/>
        </w:rPr>
        <w:t xml:space="preserve"> </w:t>
      </w:r>
      <w:r>
        <w:rPr>
          <w:rFonts w:ascii="Arial" w:eastAsia="Arial" w:hAnsi="Arial" w:cs="Arial"/>
        </w:rPr>
        <w:t>o</w:t>
      </w:r>
      <w:r>
        <w:rPr>
          <w:rFonts w:ascii="Arial" w:eastAsia="Arial" w:hAnsi="Arial" w:cs="Arial"/>
          <w:spacing w:val="1"/>
        </w:rPr>
        <w:t>t</w:t>
      </w:r>
      <w:r>
        <w:rPr>
          <w:rFonts w:ascii="Arial" w:eastAsia="Arial" w:hAnsi="Arial" w:cs="Arial"/>
        </w:rPr>
        <w:t>he</w:t>
      </w:r>
      <w:r>
        <w:rPr>
          <w:rFonts w:ascii="Arial" w:eastAsia="Arial" w:hAnsi="Arial" w:cs="Arial"/>
          <w:spacing w:val="1"/>
        </w:rPr>
        <w:t>r</w:t>
      </w:r>
      <w:r>
        <w:rPr>
          <w:rFonts w:ascii="Arial" w:eastAsia="Arial" w:hAnsi="Arial" w:cs="Arial"/>
        </w:rPr>
        <w:t>s</w:t>
      </w:r>
      <w:r>
        <w:rPr>
          <w:rFonts w:ascii="Arial" w:eastAsia="Arial" w:hAnsi="Arial" w:cs="Arial"/>
          <w:spacing w:val="-1"/>
        </w:rPr>
        <w:t xml:space="preserve"> </w:t>
      </w:r>
      <w:r>
        <w:rPr>
          <w:rFonts w:ascii="Arial" w:eastAsia="Arial" w:hAnsi="Arial" w:cs="Arial"/>
        </w:rPr>
        <w:t>as</w:t>
      </w:r>
      <w:r>
        <w:rPr>
          <w:rFonts w:ascii="Arial" w:eastAsia="Arial" w:hAnsi="Arial" w:cs="Arial"/>
          <w:spacing w:val="-1"/>
        </w:rPr>
        <w:t xml:space="preserve"> </w:t>
      </w:r>
      <w:r>
        <w:rPr>
          <w:rFonts w:ascii="Arial" w:eastAsia="Arial" w:hAnsi="Arial" w:cs="Arial"/>
          <w:spacing w:val="-3"/>
        </w:rPr>
        <w:t>p</w:t>
      </w:r>
      <w:r>
        <w:rPr>
          <w:rFonts w:ascii="Arial" w:eastAsia="Arial" w:hAnsi="Arial" w:cs="Arial"/>
        </w:rPr>
        <w:t>a</w:t>
      </w:r>
      <w:r>
        <w:rPr>
          <w:rFonts w:ascii="Arial" w:eastAsia="Arial" w:hAnsi="Arial" w:cs="Arial"/>
          <w:spacing w:val="1"/>
        </w:rPr>
        <w:t>r</w:t>
      </w:r>
      <w:r>
        <w:rPr>
          <w:rFonts w:ascii="Arial" w:eastAsia="Arial" w:hAnsi="Arial" w:cs="Arial"/>
        </w:rPr>
        <w:t xml:space="preserve">t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ea</w:t>
      </w:r>
      <w:r>
        <w:rPr>
          <w:rFonts w:ascii="Arial" w:eastAsia="Arial" w:hAnsi="Arial" w:cs="Arial"/>
          <w:spacing w:val="-2"/>
        </w:rPr>
        <w:t>m</w:t>
      </w:r>
      <w:r>
        <w:rPr>
          <w:rFonts w:ascii="Arial" w:eastAsia="Arial" w:hAnsi="Arial" w:cs="Arial"/>
        </w:rPr>
        <w:t>.</w:t>
      </w:r>
    </w:p>
    <w:p w:rsidR="000A5570" w:rsidRDefault="000A5570">
      <w:pPr>
        <w:spacing w:before="10" w:after="0" w:line="200" w:lineRule="exact"/>
        <w:rPr>
          <w:sz w:val="20"/>
          <w:szCs w:val="20"/>
        </w:rPr>
      </w:pPr>
    </w:p>
    <w:p w:rsidR="000A5570" w:rsidRDefault="00071E95">
      <w:pPr>
        <w:tabs>
          <w:tab w:val="left" w:pos="860"/>
        </w:tabs>
        <w:spacing w:before="29" w:after="0" w:line="271" w:lineRule="exact"/>
        <w:ind w:left="298" w:right="-20"/>
        <w:rPr>
          <w:rFonts w:ascii="Arial" w:eastAsia="Arial" w:hAnsi="Arial" w:cs="Arial"/>
          <w:sz w:val="24"/>
          <w:szCs w:val="24"/>
        </w:rPr>
      </w:pPr>
      <w:r>
        <w:pict>
          <v:group id="_x0000_s1368" style="position:absolute;left:0;text-align:left;margin-left:62.3pt;margin-top:-4.35pt;width:.1pt;height:50.4pt;z-index:-251651584;mso-position-horizontal-relative:page" coordorigin="1246,-87" coordsize="2,1008">
            <v:shape id="_x0000_s1369" style="position:absolute;left:1246;top:-87;width:2;height:1008" coordorigin="1246,-87" coordsize="0,1008" path="m1246,-87r,1008e" filled="f" strokeweight=".82pt">
              <v:path arrowok="t"/>
            </v:shape>
            <w10:wrap anchorx="page"/>
          </v:group>
        </w:pict>
      </w:r>
      <w:r w:rsidR="00863EB5">
        <w:rPr>
          <w:rFonts w:ascii="Arial" w:eastAsia="Arial" w:hAnsi="Arial" w:cs="Arial"/>
          <w:b/>
          <w:bCs/>
          <w:strike/>
          <w:color w:val="818181"/>
          <w:spacing w:val="1"/>
          <w:position w:val="-1"/>
          <w:sz w:val="24"/>
          <w:szCs w:val="24"/>
        </w:rPr>
        <w:t>5</w:t>
      </w:r>
      <w:r w:rsidR="00863EB5">
        <w:rPr>
          <w:rFonts w:ascii="Arial" w:eastAsia="Arial" w:hAnsi="Arial" w:cs="Arial"/>
          <w:b/>
          <w:bCs/>
          <w:color w:val="818181"/>
          <w:position w:val="-1"/>
          <w:sz w:val="24"/>
          <w:szCs w:val="24"/>
          <w:u w:val="thick" w:color="818181"/>
        </w:rPr>
        <w:t xml:space="preserve">7 </w:t>
      </w:r>
      <w:r w:rsidR="00863EB5">
        <w:rPr>
          <w:rFonts w:ascii="Arial" w:eastAsia="Arial" w:hAnsi="Arial" w:cs="Arial"/>
          <w:b/>
          <w:bCs/>
          <w:color w:val="818181"/>
          <w:position w:val="-1"/>
          <w:sz w:val="24"/>
          <w:szCs w:val="24"/>
          <w:u w:val="thick" w:color="818181"/>
        </w:rPr>
        <w:tab/>
      </w:r>
      <w:r w:rsidR="00863EB5">
        <w:rPr>
          <w:rFonts w:ascii="Arial" w:eastAsia="Arial" w:hAnsi="Arial" w:cs="Arial"/>
          <w:b/>
          <w:bCs/>
          <w:color w:val="000000"/>
          <w:position w:val="-1"/>
          <w:sz w:val="24"/>
          <w:szCs w:val="24"/>
        </w:rPr>
        <w:t>Q</w:t>
      </w:r>
      <w:r w:rsidR="00863EB5">
        <w:rPr>
          <w:rFonts w:ascii="Arial" w:eastAsia="Arial" w:hAnsi="Arial" w:cs="Arial"/>
          <w:b/>
          <w:bCs/>
          <w:color w:val="000000"/>
          <w:spacing w:val="2"/>
          <w:position w:val="-1"/>
          <w:sz w:val="24"/>
          <w:szCs w:val="24"/>
        </w:rPr>
        <w:t>U</w:t>
      </w:r>
      <w:r w:rsidR="00863EB5">
        <w:rPr>
          <w:rFonts w:ascii="Arial" w:eastAsia="Arial" w:hAnsi="Arial" w:cs="Arial"/>
          <w:b/>
          <w:bCs/>
          <w:color w:val="000000"/>
          <w:spacing w:val="-5"/>
          <w:position w:val="-1"/>
          <w:sz w:val="24"/>
          <w:szCs w:val="24"/>
        </w:rPr>
        <w:t>A</w:t>
      </w:r>
      <w:r w:rsidR="00863EB5">
        <w:rPr>
          <w:rFonts w:ascii="Arial" w:eastAsia="Arial" w:hAnsi="Arial" w:cs="Arial"/>
          <w:b/>
          <w:bCs/>
          <w:color w:val="000000"/>
          <w:position w:val="-1"/>
          <w:sz w:val="24"/>
          <w:szCs w:val="24"/>
        </w:rPr>
        <w:t>LIFI</w:t>
      </w:r>
      <w:r w:rsidR="00863EB5">
        <w:rPr>
          <w:rFonts w:ascii="Arial" w:eastAsia="Arial" w:hAnsi="Arial" w:cs="Arial"/>
          <w:b/>
          <w:bCs/>
          <w:color w:val="000000"/>
          <w:spacing w:val="4"/>
          <w:position w:val="-1"/>
          <w:sz w:val="24"/>
          <w:szCs w:val="24"/>
        </w:rPr>
        <w:t>C</w:t>
      </w:r>
      <w:r w:rsidR="00863EB5">
        <w:rPr>
          <w:rFonts w:ascii="Arial" w:eastAsia="Arial" w:hAnsi="Arial" w:cs="Arial"/>
          <w:b/>
          <w:bCs/>
          <w:color w:val="000000"/>
          <w:spacing w:val="-5"/>
          <w:position w:val="-1"/>
          <w:sz w:val="24"/>
          <w:szCs w:val="24"/>
        </w:rPr>
        <w:t>A</w:t>
      </w:r>
      <w:r w:rsidR="00863EB5">
        <w:rPr>
          <w:rFonts w:ascii="Arial" w:eastAsia="Arial" w:hAnsi="Arial" w:cs="Arial"/>
          <w:b/>
          <w:bCs/>
          <w:color w:val="000000"/>
          <w:position w:val="-1"/>
          <w:sz w:val="24"/>
          <w:szCs w:val="24"/>
        </w:rPr>
        <w:t>TION</w:t>
      </w:r>
      <w:r w:rsidR="00863EB5">
        <w:rPr>
          <w:rFonts w:ascii="Arial" w:eastAsia="Arial" w:hAnsi="Arial" w:cs="Arial"/>
          <w:b/>
          <w:bCs/>
          <w:color w:val="000000"/>
          <w:spacing w:val="5"/>
          <w:position w:val="-1"/>
          <w:sz w:val="24"/>
          <w:szCs w:val="24"/>
        </w:rPr>
        <w:t xml:space="preserve"> </w:t>
      </w:r>
      <w:r w:rsidR="00863EB5">
        <w:rPr>
          <w:rFonts w:ascii="Arial" w:eastAsia="Arial" w:hAnsi="Arial" w:cs="Arial"/>
          <w:b/>
          <w:bCs/>
          <w:color w:val="000000"/>
          <w:spacing w:val="-5"/>
          <w:position w:val="-1"/>
          <w:sz w:val="24"/>
          <w:szCs w:val="24"/>
        </w:rPr>
        <w:t>A</w:t>
      </w:r>
      <w:r w:rsidR="00863EB5">
        <w:rPr>
          <w:rFonts w:ascii="Arial" w:eastAsia="Arial" w:hAnsi="Arial" w:cs="Arial"/>
          <w:b/>
          <w:bCs/>
          <w:color w:val="000000"/>
          <w:spacing w:val="4"/>
          <w:position w:val="-1"/>
          <w:sz w:val="24"/>
          <w:szCs w:val="24"/>
        </w:rPr>
        <w:t>N</w:t>
      </w:r>
      <w:r w:rsidR="00863EB5">
        <w:rPr>
          <w:rFonts w:ascii="Arial" w:eastAsia="Arial" w:hAnsi="Arial" w:cs="Arial"/>
          <w:b/>
          <w:bCs/>
          <w:color w:val="000000"/>
          <w:position w:val="-1"/>
          <w:sz w:val="24"/>
          <w:szCs w:val="24"/>
        </w:rPr>
        <w:t>D C</w:t>
      </w:r>
      <w:r w:rsidR="00863EB5">
        <w:rPr>
          <w:rFonts w:ascii="Arial" w:eastAsia="Arial" w:hAnsi="Arial" w:cs="Arial"/>
          <w:b/>
          <w:bCs/>
          <w:color w:val="000000"/>
          <w:spacing w:val="1"/>
          <w:position w:val="-1"/>
          <w:sz w:val="24"/>
          <w:szCs w:val="24"/>
        </w:rPr>
        <w:t>E</w:t>
      </w:r>
      <w:r w:rsidR="00863EB5">
        <w:rPr>
          <w:rFonts w:ascii="Arial" w:eastAsia="Arial" w:hAnsi="Arial" w:cs="Arial"/>
          <w:b/>
          <w:bCs/>
          <w:color w:val="000000"/>
          <w:position w:val="-1"/>
          <w:sz w:val="24"/>
          <w:szCs w:val="24"/>
        </w:rPr>
        <w:t>RTIFI</w:t>
      </w:r>
      <w:r w:rsidR="00863EB5">
        <w:rPr>
          <w:rFonts w:ascii="Arial" w:eastAsia="Arial" w:hAnsi="Arial" w:cs="Arial"/>
          <w:b/>
          <w:bCs/>
          <w:color w:val="000000"/>
          <w:spacing w:val="2"/>
          <w:position w:val="-1"/>
          <w:sz w:val="24"/>
          <w:szCs w:val="24"/>
        </w:rPr>
        <w:t>C</w:t>
      </w:r>
      <w:r w:rsidR="00863EB5">
        <w:rPr>
          <w:rFonts w:ascii="Arial" w:eastAsia="Arial" w:hAnsi="Arial" w:cs="Arial"/>
          <w:b/>
          <w:bCs/>
          <w:color w:val="000000"/>
          <w:spacing w:val="-5"/>
          <w:position w:val="-1"/>
          <w:sz w:val="24"/>
          <w:szCs w:val="24"/>
        </w:rPr>
        <w:t>A</w:t>
      </w:r>
      <w:r w:rsidR="00863EB5">
        <w:rPr>
          <w:rFonts w:ascii="Arial" w:eastAsia="Arial" w:hAnsi="Arial" w:cs="Arial"/>
          <w:b/>
          <w:bCs/>
          <w:color w:val="000000"/>
          <w:position w:val="-1"/>
          <w:sz w:val="24"/>
          <w:szCs w:val="24"/>
        </w:rPr>
        <w:t>TION</w:t>
      </w:r>
    </w:p>
    <w:p w:rsidR="000A5570" w:rsidRDefault="000A5570">
      <w:pPr>
        <w:spacing w:before="12" w:after="0" w:line="200" w:lineRule="exact"/>
        <w:rPr>
          <w:sz w:val="20"/>
          <w:szCs w:val="20"/>
        </w:rPr>
      </w:pPr>
    </w:p>
    <w:p w:rsidR="000A5570" w:rsidRDefault="00863EB5">
      <w:pPr>
        <w:spacing w:before="32" w:after="0" w:line="240" w:lineRule="auto"/>
        <w:ind w:left="298" w:right="7268"/>
        <w:jc w:val="both"/>
        <w:rPr>
          <w:rFonts w:ascii="Arial" w:eastAsia="Arial" w:hAnsi="Arial" w:cs="Arial"/>
        </w:rPr>
      </w:pPr>
      <w:r>
        <w:rPr>
          <w:rFonts w:ascii="Arial" w:eastAsia="Arial" w:hAnsi="Arial" w:cs="Arial"/>
          <w:b/>
          <w:bCs/>
          <w:strike/>
          <w:color w:val="818181"/>
        </w:rPr>
        <w:t>5</w:t>
      </w:r>
      <w:r>
        <w:rPr>
          <w:rFonts w:ascii="Arial" w:eastAsia="Arial" w:hAnsi="Arial" w:cs="Arial"/>
          <w:b/>
          <w:bCs/>
          <w:strike/>
          <w:color w:val="818181"/>
          <w:spacing w:val="1"/>
        </w:rPr>
        <w:t>.</w:t>
      </w:r>
      <w:r>
        <w:rPr>
          <w:rFonts w:ascii="Arial" w:eastAsia="Arial" w:hAnsi="Arial" w:cs="Arial"/>
          <w:b/>
          <w:bCs/>
          <w:strike/>
          <w:color w:val="818181"/>
        </w:rPr>
        <w:t>1</w:t>
      </w:r>
      <w:r>
        <w:rPr>
          <w:rFonts w:ascii="Arial" w:eastAsia="Arial" w:hAnsi="Arial" w:cs="Arial"/>
          <w:b/>
          <w:bCs/>
          <w:color w:val="818181"/>
          <w:u w:val="thick" w:color="818181"/>
        </w:rPr>
        <w:t>7</w:t>
      </w:r>
      <w:r>
        <w:rPr>
          <w:rFonts w:ascii="Arial" w:eastAsia="Arial" w:hAnsi="Arial" w:cs="Arial"/>
          <w:b/>
          <w:bCs/>
          <w:color w:val="818181"/>
          <w:spacing w:val="1"/>
          <w:u w:val="thick" w:color="818181"/>
        </w:rPr>
        <w:t>.</w:t>
      </w:r>
      <w:r>
        <w:rPr>
          <w:rFonts w:ascii="Arial" w:eastAsia="Arial" w:hAnsi="Arial" w:cs="Arial"/>
          <w:b/>
          <w:bCs/>
          <w:color w:val="818181"/>
          <w:u w:val="thick" w:color="818181"/>
        </w:rPr>
        <w:t xml:space="preserve">1    </w:t>
      </w:r>
      <w:r>
        <w:rPr>
          <w:rFonts w:ascii="Arial" w:eastAsia="Arial" w:hAnsi="Arial" w:cs="Arial"/>
          <w:b/>
          <w:bCs/>
          <w:color w:val="000000"/>
          <w:spacing w:val="1"/>
        </w:rPr>
        <w:t>Q</w:t>
      </w:r>
      <w:r>
        <w:rPr>
          <w:rFonts w:ascii="Arial" w:eastAsia="Arial" w:hAnsi="Arial" w:cs="Arial"/>
          <w:b/>
          <w:bCs/>
          <w:color w:val="000000"/>
        </w:rPr>
        <w:t>ua</w:t>
      </w:r>
      <w:r>
        <w:rPr>
          <w:rFonts w:ascii="Arial" w:eastAsia="Arial" w:hAnsi="Arial" w:cs="Arial"/>
          <w:b/>
          <w:bCs/>
          <w:color w:val="000000"/>
          <w:spacing w:val="-1"/>
        </w:rPr>
        <w:t>l</w:t>
      </w:r>
      <w:r>
        <w:rPr>
          <w:rFonts w:ascii="Arial" w:eastAsia="Arial" w:hAnsi="Arial" w:cs="Arial"/>
          <w:b/>
          <w:bCs/>
          <w:color w:val="000000"/>
          <w:spacing w:val="1"/>
        </w:rPr>
        <w:t>i</w:t>
      </w:r>
      <w:r>
        <w:rPr>
          <w:rFonts w:ascii="Arial" w:eastAsia="Arial" w:hAnsi="Arial" w:cs="Arial"/>
          <w:b/>
          <w:bCs/>
          <w:color w:val="000000"/>
          <w:spacing w:val="-2"/>
        </w:rPr>
        <w:t>f</w:t>
      </w:r>
      <w:r>
        <w:rPr>
          <w:rFonts w:ascii="Arial" w:eastAsia="Arial" w:hAnsi="Arial" w:cs="Arial"/>
          <w:b/>
          <w:bCs/>
          <w:color w:val="000000"/>
          <w:spacing w:val="1"/>
        </w:rPr>
        <w:t>i</w:t>
      </w:r>
      <w:r>
        <w:rPr>
          <w:rFonts w:ascii="Arial" w:eastAsia="Arial" w:hAnsi="Arial" w:cs="Arial"/>
          <w:b/>
          <w:bCs/>
          <w:color w:val="000000"/>
        </w:rPr>
        <w:t>ca</w:t>
      </w:r>
      <w:r>
        <w:rPr>
          <w:rFonts w:ascii="Arial" w:eastAsia="Arial" w:hAnsi="Arial" w:cs="Arial"/>
          <w:b/>
          <w:bCs/>
          <w:color w:val="000000"/>
          <w:spacing w:val="-2"/>
        </w:rPr>
        <w:t>t</w:t>
      </w:r>
      <w:r>
        <w:rPr>
          <w:rFonts w:ascii="Arial" w:eastAsia="Arial" w:hAnsi="Arial" w:cs="Arial"/>
          <w:b/>
          <w:bCs/>
          <w:color w:val="000000"/>
          <w:spacing w:val="1"/>
        </w:rPr>
        <w:t>i</w:t>
      </w:r>
      <w:r>
        <w:rPr>
          <w:rFonts w:ascii="Arial" w:eastAsia="Arial" w:hAnsi="Arial" w:cs="Arial"/>
          <w:b/>
          <w:bCs/>
          <w:color w:val="000000"/>
        </w:rPr>
        <w:t>on</w:t>
      </w:r>
    </w:p>
    <w:p w:rsidR="000A5570" w:rsidRDefault="000A5570">
      <w:pPr>
        <w:spacing w:before="1" w:after="0" w:line="120" w:lineRule="exact"/>
        <w:rPr>
          <w:sz w:val="12"/>
          <w:szCs w:val="12"/>
        </w:rPr>
      </w:pPr>
    </w:p>
    <w:p w:rsidR="000A5570" w:rsidRDefault="00863EB5">
      <w:pPr>
        <w:spacing w:after="0" w:line="240" w:lineRule="auto"/>
        <w:ind w:left="298" w:right="95"/>
        <w:jc w:val="both"/>
        <w:rPr>
          <w:rFonts w:ascii="Arial" w:eastAsia="Arial" w:hAnsi="Arial" w:cs="Arial"/>
        </w:rPr>
      </w:pPr>
      <w:r>
        <w:rPr>
          <w:rFonts w:ascii="Arial" w:eastAsia="Arial" w:hAnsi="Arial" w:cs="Arial"/>
          <w:spacing w:val="1"/>
        </w:rPr>
        <w:t>Q</w:t>
      </w:r>
      <w:r>
        <w:rPr>
          <w:rFonts w:ascii="Arial" w:eastAsia="Arial" w:hAnsi="Arial" w:cs="Arial"/>
        </w:rPr>
        <w:t>ua</w:t>
      </w:r>
      <w:r>
        <w:rPr>
          <w:rFonts w:ascii="Arial" w:eastAsia="Arial" w:hAnsi="Arial" w:cs="Arial"/>
          <w:spacing w:val="-1"/>
        </w:rPr>
        <w:t>l</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t</w:t>
      </w:r>
      <w:r>
        <w:rPr>
          <w:rFonts w:ascii="Arial" w:eastAsia="Arial" w:hAnsi="Arial" w:cs="Arial"/>
        </w:rPr>
        <w:t>he</w:t>
      </w:r>
      <w:r>
        <w:rPr>
          <w:rFonts w:ascii="Arial" w:eastAsia="Arial" w:hAnsi="Arial" w:cs="Arial"/>
          <w:spacing w:val="1"/>
        </w:rPr>
        <w:t xml:space="preserve"> </w:t>
      </w:r>
      <w:r>
        <w:rPr>
          <w:rFonts w:ascii="Arial" w:eastAsia="Arial" w:hAnsi="Arial" w:cs="Arial"/>
        </w:rPr>
        <w:t>educa</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2"/>
        </w:rPr>
        <w:t>k</w:t>
      </w:r>
      <w:r>
        <w:rPr>
          <w:rFonts w:ascii="Arial" w:eastAsia="Arial" w:hAnsi="Arial" w:cs="Arial"/>
        </w:rPr>
        <w:t>no</w:t>
      </w:r>
      <w:r>
        <w:rPr>
          <w:rFonts w:ascii="Arial" w:eastAsia="Arial" w:hAnsi="Arial" w:cs="Arial"/>
          <w:spacing w:val="-4"/>
        </w:rPr>
        <w:t>w</w:t>
      </w:r>
      <w:r>
        <w:rPr>
          <w:rFonts w:ascii="Arial" w:eastAsia="Arial" w:hAnsi="Arial" w:cs="Arial"/>
          <w:spacing w:val="-1"/>
        </w:rPr>
        <w:t>l</w:t>
      </w:r>
      <w:r>
        <w:rPr>
          <w:rFonts w:ascii="Arial" w:eastAsia="Arial" w:hAnsi="Arial" w:cs="Arial"/>
        </w:rPr>
        <w:t>ed</w:t>
      </w:r>
      <w:r>
        <w:rPr>
          <w:rFonts w:ascii="Arial" w:eastAsia="Arial" w:hAnsi="Arial" w:cs="Arial"/>
          <w:spacing w:val="2"/>
        </w:rPr>
        <w:t>g</w:t>
      </w:r>
      <w:r>
        <w:rPr>
          <w:rFonts w:ascii="Arial" w:eastAsia="Arial" w:hAnsi="Arial" w:cs="Arial"/>
        </w:rPr>
        <w:t>e,</w:t>
      </w:r>
      <w:r>
        <w:rPr>
          <w:rFonts w:ascii="Arial" w:eastAsia="Arial" w:hAnsi="Arial" w:cs="Arial"/>
          <w:spacing w:val="2"/>
        </w:rPr>
        <w:t xml:space="preserve"> </w:t>
      </w:r>
      <w:r>
        <w:rPr>
          <w:rFonts w:ascii="Arial" w:eastAsia="Arial" w:hAnsi="Arial" w:cs="Arial"/>
          <w:spacing w:val="-2"/>
        </w:rPr>
        <w:t>s</w:t>
      </w:r>
      <w:r>
        <w:rPr>
          <w:rFonts w:ascii="Arial" w:eastAsia="Arial" w:hAnsi="Arial" w:cs="Arial"/>
          <w:spacing w:val="2"/>
        </w:rPr>
        <w:t>k</w:t>
      </w:r>
      <w:r>
        <w:rPr>
          <w:rFonts w:ascii="Arial" w:eastAsia="Arial" w:hAnsi="Arial" w:cs="Arial"/>
          <w:spacing w:val="-1"/>
        </w:rPr>
        <w:t>ill</w:t>
      </w:r>
      <w:r>
        <w:rPr>
          <w:rFonts w:ascii="Arial" w:eastAsia="Arial" w:hAnsi="Arial" w:cs="Arial"/>
        </w:rPr>
        <w:t>,</w:t>
      </w:r>
      <w:r>
        <w:rPr>
          <w:rFonts w:ascii="Arial" w:eastAsia="Arial" w:hAnsi="Arial" w:cs="Arial"/>
          <w:spacing w:val="2"/>
        </w:rPr>
        <w:t xml:space="preserve"> </w:t>
      </w:r>
      <w:r>
        <w:rPr>
          <w:rFonts w:ascii="Arial" w:eastAsia="Arial" w:hAnsi="Arial" w:cs="Arial"/>
        </w:rPr>
        <w:t>e</w:t>
      </w:r>
      <w:r>
        <w:rPr>
          <w:rFonts w:ascii="Arial" w:eastAsia="Arial" w:hAnsi="Arial" w:cs="Arial"/>
          <w:spacing w:val="-2"/>
        </w:rPr>
        <w:t>x</w:t>
      </w:r>
      <w:r>
        <w:rPr>
          <w:rFonts w:ascii="Arial" w:eastAsia="Arial" w:hAnsi="Arial" w:cs="Arial"/>
        </w:rPr>
        <w:t>pe</w:t>
      </w:r>
      <w:r>
        <w:rPr>
          <w:rFonts w:ascii="Arial" w:eastAsia="Arial" w:hAnsi="Arial" w:cs="Arial"/>
          <w:spacing w:val="1"/>
        </w:rPr>
        <w:t>r</w:t>
      </w:r>
      <w:r>
        <w:rPr>
          <w:rFonts w:ascii="Arial" w:eastAsia="Arial" w:hAnsi="Arial" w:cs="Arial"/>
          <w:spacing w:val="-1"/>
        </w:rPr>
        <w:t>i</w:t>
      </w:r>
      <w:r>
        <w:rPr>
          <w:rFonts w:ascii="Arial" w:eastAsia="Arial" w:hAnsi="Arial" w:cs="Arial"/>
        </w:rPr>
        <w:t>ence</w:t>
      </w:r>
      <w:r>
        <w:rPr>
          <w:rFonts w:ascii="Arial" w:eastAsia="Arial" w:hAnsi="Arial" w:cs="Arial"/>
          <w:spacing w:val="1"/>
        </w:rPr>
        <w:t xml:space="preserve"> </w:t>
      </w:r>
      <w:r>
        <w:rPr>
          <w:rFonts w:ascii="Arial" w:eastAsia="Arial" w:hAnsi="Arial" w:cs="Arial"/>
        </w:rPr>
        <w:t>or</w:t>
      </w:r>
      <w:r>
        <w:rPr>
          <w:rFonts w:ascii="Arial" w:eastAsia="Arial" w:hAnsi="Arial" w:cs="Arial"/>
          <w:spacing w:val="2"/>
        </w:rPr>
        <w:t xml:space="preserve"> </w:t>
      </w:r>
      <w:r>
        <w:rPr>
          <w:rFonts w:ascii="Arial" w:eastAsia="Arial" w:hAnsi="Arial" w:cs="Arial"/>
        </w:rPr>
        <w:t>any</w:t>
      </w:r>
      <w:r>
        <w:rPr>
          <w:rFonts w:ascii="Arial" w:eastAsia="Arial" w:hAnsi="Arial" w:cs="Arial"/>
          <w:spacing w:val="1"/>
        </w:rPr>
        <w:t xml:space="preserve"> </w:t>
      </w:r>
      <w:r>
        <w:rPr>
          <w:rFonts w:ascii="Arial" w:eastAsia="Arial" w:hAnsi="Arial" w:cs="Arial"/>
        </w:rPr>
        <w:t>o</w:t>
      </w:r>
      <w:r>
        <w:rPr>
          <w:rFonts w:ascii="Arial" w:eastAsia="Arial" w:hAnsi="Arial" w:cs="Arial"/>
          <w:spacing w:val="1"/>
        </w:rPr>
        <w:t>t</w:t>
      </w:r>
      <w:r>
        <w:rPr>
          <w:rFonts w:ascii="Arial" w:eastAsia="Arial" w:hAnsi="Arial" w:cs="Arial"/>
        </w:rPr>
        <w:t>her</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t</w:t>
      </w:r>
      <w:r>
        <w:rPr>
          <w:rFonts w:ascii="Arial" w:eastAsia="Arial" w:hAnsi="Arial" w:cs="Arial"/>
          <w:spacing w:val="-1"/>
        </w:rPr>
        <w:t>t</w:t>
      </w:r>
      <w:r>
        <w:rPr>
          <w:rFonts w:ascii="Arial" w:eastAsia="Arial" w:hAnsi="Arial" w:cs="Arial"/>
          <w:spacing w:val="1"/>
        </w:rPr>
        <w:t>r</w:t>
      </w:r>
      <w:r>
        <w:rPr>
          <w:rFonts w:ascii="Arial" w:eastAsia="Arial" w:hAnsi="Arial" w:cs="Arial"/>
          <w:spacing w:val="-1"/>
        </w:rPr>
        <w:t>i</w:t>
      </w:r>
      <w:r>
        <w:rPr>
          <w:rFonts w:ascii="Arial" w:eastAsia="Arial" w:hAnsi="Arial" w:cs="Arial"/>
        </w:rPr>
        <w:t>bu</w:t>
      </w:r>
      <w:r>
        <w:rPr>
          <w:rFonts w:ascii="Arial" w:eastAsia="Arial" w:hAnsi="Arial" w:cs="Arial"/>
          <w:spacing w:val="1"/>
        </w:rPr>
        <w:t>t</w:t>
      </w:r>
      <w:r>
        <w:rPr>
          <w:rFonts w:ascii="Arial" w:eastAsia="Arial" w:hAnsi="Arial" w:cs="Arial"/>
        </w:rPr>
        <w:t>e</w:t>
      </w:r>
      <w:r>
        <w:rPr>
          <w:rFonts w:ascii="Arial" w:eastAsia="Arial" w:hAnsi="Arial" w:cs="Arial"/>
          <w:spacing w:val="1"/>
        </w:rPr>
        <w:t xml:space="preserve"> </w:t>
      </w:r>
      <w:r>
        <w:rPr>
          <w:rFonts w:ascii="Arial" w:eastAsia="Arial" w:hAnsi="Arial" w:cs="Arial"/>
          <w:spacing w:val="-4"/>
        </w:rPr>
        <w:t>w</w:t>
      </w:r>
      <w:r>
        <w:rPr>
          <w:rFonts w:ascii="Arial" w:eastAsia="Arial" w:hAnsi="Arial" w:cs="Arial"/>
        </w:rPr>
        <w:t>h</w:t>
      </w:r>
      <w:r>
        <w:rPr>
          <w:rFonts w:ascii="Arial" w:eastAsia="Arial" w:hAnsi="Arial" w:cs="Arial"/>
          <w:spacing w:val="-1"/>
        </w:rPr>
        <w:t>i</w:t>
      </w:r>
      <w:r>
        <w:rPr>
          <w:rFonts w:ascii="Arial" w:eastAsia="Arial" w:hAnsi="Arial" w:cs="Arial"/>
        </w:rPr>
        <w:t>ch</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C</w:t>
      </w:r>
      <w:r>
        <w:rPr>
          <w:rFonts w:ascii="Arial" w:eastAsia="Arial" w:hAnsi="Arial" w:cs="Arial"/>
        </w:rPr>
        <w:t>o</w:t>
      </w:r>
      <w:r>
        <w:rPr>
          <w:rFonts w:ascii="Arial" w:eastAsia="Arial" w:hAnsi="Arial" w:cs="Arial"/>
          <w:spacing w:val="1"/>
        </w:rPr>
        <w:t>m</w:t>
      </w:r>
      <w:r>
        <w:rPr>
          <w:rFonts w:ascii="Arial" w:eastAsia="Arial" w:hAnsi="Arial" w:cs="Arial"/>
        </w:rPr>
        <w:t>pe</w:t>
      </w:r>
      <w:r>
        <w:rPr>
          <w:rFonts w:ascii="Arial" w:eastAsia="Arial" w:hAnsi="Arial" w:cs="Arial"/>
          <w:spacing w:val="1"/>
        </w:rPr>
        <w:t>t</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31"/>
        </w:rPr>
        <w:t xml:space="preserve"> </w:t>
      </w:r>
      <w:r>
        <w:rPr>
          <w:rFonts w:ascii="Arial" w:eastAsia="Arial" w:hAnsi="Arial" w:cs="Arial"/>
        </w:rPr>
        <w:t>and</w:t>
      </w:r>
      <w:r>
        <w:rPr>
          <w:rFonts w:ascii="Arial" w:eastAsia="Arial" w:hAnsi="Arial" w:cs="Arial"/>
          <w:spacing w:val="1"/>
        </w:rPr>
        <w:t>/</w:t>
      </w:r>
      <w:r>
        <w:rPr>
          <w:rFonts w:ascii="Arial" w:eastAsia="Arial" w:hAnsi="Arial" w:cs="Arial"/>
          <w:spacing w:val="-3"/>
        </w:rPr>
        <w:t>o</w:t>
      </w:r>
      <w:r>
        <w:rPr>
          <w:rFonts w:ascii="Arial" w:eastAsia="Arial" w:hAnsi="Arial" w:cs="Arial"/>
        </w:rPr>
        <w:t>r</w:t>
      </w:r>
      <w:r>
        <w:rPr>
          <w:rFonts w:ascii="Arial" w:eastAsia="Arial" w:hAnsi="Arial" w:cs="Arial"/>
          <w:spacing w:val="31"/>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27"/>
        </w:rPr>
        <w:t xml:space="preserve"> </w:t>
      </w:r>
      <w:r>
        <w:rPr>
          <w:rFonts w:ascii="Arial" w:eastAsia="Arial" w:hAnsi="Arial" w:cs="Arial"/>
          <w:spacing w:val="-1"/>
        </w:rPr>
        <w:t>A</w:t>
      </w:r>
      <w:r>
        <w:rPr>
          <w:rFonts w:ascii="Arial" w:eastAsia="Arial" w:hAnsi="Arial" w:cs="Arial"/>
        </w:rPr>
        <w:t>u</w:t>
      </w:r>
      <w:r>
        <w:rPr>
          <w:rFonts w:ascii="Arial" w:eastAsia="Arial" w:hAnsi="Arial" w:cs="Arial"/>
          <w:spacing w:val="1"/>
        </w:rPr>
        <w:t>t</w:t>
      </w:r>
      <w:r>
        <w:rPr>
          <w:rFonts w:ascii="Arial" w:eastAsia="Arial" w:hAnsi="Arial" w:cs="Arial"/>
        </w:rPr>
        <w:t>ho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28"/>
        </w:rPr>
        <w:t xml:space="preserve"> </w:t>
      </w:r>
      <w:r>
        <w:rPr>
          <w:rFonts w:ascii="Arial" w:eastAsia="Arial" w:hAnsi="Arial" w:cs="Arial"/>
          <w:spacing w:val="1"/>
        </w:rPr>
        <w:t>m</w:t>
      </w:r>
      <w:r>
        <w:rPr>
          <w:rFonts w:ascii="Arial" w:eastAsia="Arial" w:hAnsi="Arial" w:cs="Arial"/>
        </w:rPr>
        <w:t>ay</w:t>
      </w:r>
      <w:r>
        <w:rPr>
          <w:rFonts w:ascii="Arial" w:eastAsia="Arial" w:hAnsi="Arial" w:cs="Arial"/>
          <w:spacing w:val="28"/>
        </w:rPr>
        <w:t xml:space="preserve"> </w:t>
      </w:r>
      <w:r>
        <w:rPr>
          <w:rFonts w:ascii="Arial" w:eastAsia="Arial" w:hAnsi="Arial" w:cs="Arial"/>
        </w:rPr>
        <w:t>ha</w:t>
      </w:r>
      <w:r>
        <w:rPr>
          <w:rFonts w:ascii="Arial" w:eastAsia="Arial" w:hAnsi="Arial" w:cs="Arial"/>
          <w:spacing w:val="-2"/>
        </w:rPr>
        <w:t>v</w:t>
      </w:r>
      <w:r>
        <w:rPr>
          <w:rFonts w:ascii="Arial" w:eastAsia="Arial" w:hAnsi="Arial" w:cs="Arial"/>
        </w:rPr>
        <w:t>e</w:t>
      </w:r>
      <w:r>
        <w:rPr>
          <w:rFonts w:ascii="Arial" w:eastAsia="Arial" w:hAnsi="Arial" w:cs="Arial"/>
          <w:spacing w:val="30"/>
        </w:rPr>
        <w:t xml:space="preserve"> </w:t>
      </w:r>
      <w:r>
        <w:rPr>
          <w:rFonts w:ascii="Arial" w:eastAsia="Arial" w:hAnsi="Arial" w:cs="Arial"/>
        </w:rPr>
        <w:t>de</w:t>
      </w:r>
      <w:r>
        <w:rPr>
          <w:rFonts w:ascii="Arial" w:eastAsia="Arial" w:hAnsi="Arial" w:cs="Arial"/>
          <w:spacing w:val="-1"/>
        </w:rPr>
        <w:t>t</w:t>
      </w:r>
      <w:r>
        <w:rPr>
          <w:rFonts w:ascii="Arial" w:eastAsia="Arial" w:hAnsi="Arial" w:cs="Arial"/>
        </w:rPr>
        <w:t>e</w:t>
      </w:r>
      <w:r>
        <w:rPr>
          <w:rFonts w:ascii="Arial" w:eastAsia="Arial" w:hAnsi="Arial" w:cs="Arial"/>
          <w:spacing w:val="1"/>
        </w:rPr>
        <w:t>rm</w:t>
      </w:r>
      <w:r>
        <w:rPr>
          <w:rFonts w:ascii="Arial" w:eastAsia="Arial" w:hAnsi="Arial" w:cs="Arial"/>
          <w:spacing w:val="-1"/>
        </w:rPr>
        <w:t>i</w:t>
      </w:r>
      <w:r>
        <w:rPr>
          <w:rFonts w:ascii="Arial" w:eastAsia="Arial" w:hAnsi="Arial" w:cs="Arial"/>
        </w:rPr>
        <w:t>ned</w:t>
      </w:r>
      <w:r>
        <w:rPr>
          <w:rFonts w:ascii="Arial" w:eastAsia="Arial" w:hAnsi="Arial" w:cs="Arial"/>
          <w:spacing w:val="30"/>
        </w:rPr>
        <w:t xml:space="preserve"> </w:t>
      </w:r>
      <w:r>
        <w:rPr>
          <w:rFonts w:ascii="Arial" w:eastAsia="Arial" w:hAnsi="Arial" w:cs="Arial"/>
        </w:rPr>
        <w:t>des</w:t>
      </w:r>
      <w:r>
        <w:rPr>
          <w:rFonts w:ascii="Arial" w:eastAsia="Arial" w:hAnsi="Arial" w:cs="Arial"/>
          <w:spacing w:val="-1"/>
        </w:rPr>
        <w:t>i</w:t>
      </w:r>
      <w:r>
        <w:rPr>
          <w:rFonts w:ascii="Arial" w:eastAsia="Arial" w:hAnsi="Arial" w:cs="Arial"/>
          <w:spacing w:val="1"/>
        </w:rPr>
        <w:t>r</w:t>
      </w:r>
      <w:r>
        <w:rPr>
          <w:rFonts w:ascii="Arial" w:eastAsia="Arial" w:hAnsi="Arial" w:cs="Arial"/>
        </w:rPr>
        <w:t>ab</w:t>
      </w:r>
      <w:r>
        <w:rPr>
          <w:rFonts w:ascii="Arial" w:eastAsia="Arial" w:hAnsi="Arial" w:cs="Arial"/>
          <w:spacing w:val="-1"/>
        </w:rPr>
        <w:t>l</w:t>
      </w:r>
      <w:r>
        <w:rPr>
          <w:rFonts w:ascii="Arial" w:eastAsia="Arial" w:hAnsi="Arial" w:cs="Arial"/>
        </w:rPr>
        <w:t>e</w:t>
      </w:r>
      <w:r>
        <w:rPr>
          <w:rFonts w:ascii="Arial" w:eastAsia="Arial" w:hAnsi="Arial" w:cs="Arial"/>
          <w:spacing w:val="27"/>
        </w:rPr>
        <w:t xml:space="preserve"> </w:t>
      </w:r>
      <w:r>
        <w:rPr>
          <w:rFonts w:ascii="Arial" w:eastAsia="Arial" w:hAnsi="Arial" w:cs="Arial"/>
          <w:spacing w:val="1"/>
        </w:rPr>
        <w:t>f</w:t>
      </w:r>
      <w:r>
        <w:rPr>
          <w:rFonts w:ascii="Arial" w:eastAsia="Arial" w:hAnsi="Arial" w:cs="Arial"/>
        </w:rPr>
        <w:t>or</w:t>
      </w:r>
      <w:r>
        <w:rPr>
          <w:rFonts w:ascii="Arial" w:eastAsia="Arial" w:hAnsi="Arial" w:cs="Arial"/>
          <w:spacing w:val="28"/>
        </w:rPr>
        <w:t xml:space="preserve"> </w:t>
      </w:r>
      <w:r>
        <w:rPr>
          <w:rFonts w:ascii="Arial" w:eastAsia="Arial" w:hAnsi="Arial" w:cs="Arial"/>
          <w:spacing w:val="-3"/>
        </w:rPr>
        <w:t>p</w:t>
      </w:r>
      <w:r>
        <w:rPr>
          <w:rFonts w:ascii="Arial" w:eastAsia="Arial" w:hAnsi="Arial" w:cs="Arial"/>
        </w:rPr>
        <w:t>e</w:t>
      </w:r>
      <w:r>
        <w:rPr>
          <w:rFonts w:ascii="Arial" w:eastAsia="Arial" w:hAnsi="Arial" w:cs="Arial"/>
          <w:spacing w:val="-2"/>
        </w:rPr>
        <w:t>r</w:t>
      </w:r>
      <w:r>
        <w:rPr>
          <w:rFonts w:ascii="Arial" w:eastAsia="Arial" w:hAnsi="Arial" w:cs="Arial"/>
          <w:spacing w:val="3"/>
        </w:rPr>
        <w:t>f</w:t>
      </w:r>
      <w:r>
        <w:rPr>
          <w:rFonts w:ascii="Arial" w:eastAsia="Arial" w:hAnsi="Arial" w:cs="Arial"/>
          <w:spacing w:val="-3"/>
        </w:rPr>
        <w:t>o</w:t>
      </w:r>
      <w:r>
        <w:rPr>
          <w:rFonts w:ascii="Arial" w:eastAsia="Arial" w:hAnsi="Arial" w:cs="Arial"/>
          <w:spacing w:val="1"/>
        </w:rPr>
        <w:t>rm</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30"/>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0"/>
        </w:rPr>
        <w:t xml:space="preserve"> </w:t>
      </w:r>
      <w:r>
        <w:rPr>
          <w:rFonts w:ascii="Arial" w:eastAsia="Arial" w:hAnsi="Arial" w:cs="Arial"/>
        </w:rPr>
        <w:t>du</w:t>
      </w:r>
      <w:r>
        <w:rPr>
          <w:rFonts w:ascii="Arial" w:eastAsia="Arial" w:hAnsi="Arial" w:cs="Arial"/>
          <w:spacing w:val="1"/>
        </w:rPr>
        <w:t>t</w:t>
      </w:r>
      <w:r>
        <w:rPr>
          <w:rFonts w:ascii="Arial" w:eastAsia="Arial" w:hAnsi="Arial" w:cs="Arial"/>
          <w:spacing w:val="-1"/>
        </w:rPr>
        <w:t>i</w:t>
      </w:r>
      <w:r>
        <w:rPr>
          <w:rFonts w:ascii="Arial" w:eastAsia="Arial" w:hAnsi="Arial" w:cs="Arial"/>
        </w:rPr>
        <w:t>es</w:t>
      </w:r>
      <w:r>
        <w:rPr>
          <w:rFonts w:ascii="Arial" w:eastAsia="Arial" w:hAnsi="Arial" w:cs="Arial"/>
          <w:spacing w:val="28"/>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l</w:t>
      </w:r>
      <w:r>
        <w:rPr>
          <w:rFonts w:ascii="Arial" w:eastAsia="Arial" w:hAnsi="Arial" w:cs="Arial"/>
        </w:rPr>
        <w:t>e</w:t>
      </w:r>
      <w:r>
        <w:rPr>
          <w:rFonts w:ascii="Arial" w:eastAsia="Arial" w:hAnsi="Arial" w:cs="Arial"/>
          <w:spacing w:val="-2"/>
        </w:rPr>
        <w:t>v</w:t>
      </w:r>
      <w:r>
        <w:rPr>
          <w:rFonts w:ascii="Arial" w:eastAsia="Arial" w:hAnsi="Arial" w:cs="Arial"/>
        </w:rPr>
        <w:t>ant</w:t>
      </w:r>
      <w:r>
        <w:rPr>
          <w:rFonts w:ascii="Arial" w:eastAsia="Arial" w:hAnsi="Arial" w:cs="Arial"/>
          <w:spacing w:val="3"/>
        </w:rPr>
        <w:t xml:space="preserve"> </w:t>
      </w:r>
      <w:r>
        <w:rPr>
          <w:rFonts w:ascii="Arial" w:eastAsia="Arial" w:hAnsi="Arial" w:cs="Arial"/>
        </w:rPr>
        <w:t>pos</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on.</w:t>
      </w:r>
    </w:p>
    <w:p w:rsidR="000A5570" w:rsidRDefault="000A5570">
      <w:pPr>
        <w:spacing w:before="9" w:after="0" w:line="110" w:lineRule="exact"/>
        <w:rPr>
          <w:sz w:val="11"/>
          <w:szCs w:val="11"/>
        </w:rPr>
      </w:pPr>
    </w:p>
    <w:p w:rsidR="000A5570" w:rsidRDefault="00071E95">
      <w:pPr>
        <w:spacing w:after="0" w:line="240" w:lineRule="auto"/>
        <w:ind w:left="298" w:right="96"/>
        <w:jc w:val="both"/>
        <w:rPr>
          <w:rFonts w:ascii="Arial" w:eastAsia="Arial" w:hAnsi="Arial" w:cs="Arial"/>
        </w:rPr>
      </w:pPr>
      <w:r>
        <w:pict>
          <v:group id="_x0000_s1363" style="position:absolute;left:0;text-align:left;margin-left:111.3pt;margin-top:24.2pt;width:44pt;height:15.2pt;z-index:-251650560;mso-position-horizontal-relative:page" coordorigin="2226,484" coordsize="880,304">
            <v:group id="_x0000_s1366" style="position:absolute;left:2251;top:509;width:2;height:254" coordorigin="2251,509" coordsize="2,254">
              <v:shape id="_x0000_s1367" style="position:absolute;left:2251;top:509;width:2;height:254" coordorigin="2251,509" coordsize="0,254" path="m2251,509r,254e" filled="f" strokecolor="lime" strokeweight="2.5pt">
                <v:path arrowok="t"/>
              </v:shape>
            </v:group>
            <v:group id="_x0000_s1364" style="position:absolute;left:2275;top:509;width:821;height:254" coordorigin="2275,509" coordsize="821,254">
              <v:shape id="_x0000_s1365" style="position:absolute;left:2275;top:509;width:821;height:254" coordorigin="2275,509" coordsize="821,254" path="m2275,763r821,l3096,509r-821,l2275,763e" fillcolor="aqua" stroked="f">
                <v:path arrowok="t"/>
              </v:shape>
            </v:group>
            <w10:wrap anchorx="page"/>
          </v:group>
        </w:pict>
      </w:r>
      <w:r w:rsidR="00863EB5">
        <w:rPr>
          <w:rFonts w:ascii="Arial" w:eastAsia="Arial" w:hAnsi="Arial" w:cs="Arial"/>
          <w:spacing w:val="-1"/>
        </w:rPr>
        <w:t>V</w:t>
      </w:r>
      <w:r w:rsidR="00863EB5">
        <w:rPr>
          <w:rFonts w:ascii="Arial" w:eastAsia="Arial" w:hAnsi="Arial" w:cs="Arial"/>
          <w:spacing w:val="2"/>
        </w:rPr>
        <w:t>T</w:t>
      </w:r>
      <w:r w:rsidR="00863EB5">
        <w:rPr>
          <w:rFonts w:ascii="Arial" w:eastAsia="Arial" w:hAnsi="Arial" w:cs="Arial"/>
        </w:rPr>
        <w:t>S</w:t>
      </w:r>
      <w:r w:rsidR="00863EB5">
        <w:rPr>
          <w:rFonts w:ascii="Arial" w:eastAsia="Arial" w:hAnsi="Arial" w:cs="Arial"/>
          <w:spacing w:val="2"/>
        </w:rPr>
        <w:t xml:space="preserve"> </w:t>
      </w:r>
      <w:r w:rsidR="00863EB5">
        <w:rPr>
          <w:rFonts w:ascii="Arial" w:eastAsia="Arial" w:hAnsi="Arial" w:cs="Arial"/>
          <w:spacing w:val="1"/>
          <w:highlight w:val="yellow"/>
        </w:rPr>
        <w:t>O</w:t>
      </w:r>
      <w:r w:rsidR="00863EB5">
        <w:rPr>
          <w:rFonts w:ascii="Arial" w:eastAsia="Arial" w:hAnsi="Arial" w:cs="Arial"/>
          <w:highlight w:val="yellow"/>
        </w:rPr>
        <w:t>p</w:t>
      </w:r>
      <w:r w:rsidR="00863EB5">
        <w:rPr>
          <w:rFonts w:ascii="Arial" w:eastAsia="Arial" w:hAnsi="Arial" w:cs="Arial"/>
          <w:spacing w:val="-3"/>
          <w:highlight w:val="yellow"/>
        </w:rPr>
        <w:t>e</w:t>
      </w:r>
      <w:r w:rsidR="00863EB5">
        <w:rPr>
          <w:rFonts w:ascii="Arial" w:eastAsia="Arial" w:hAnsi="Arial" w:cs="Arial"/>
          <w:spacing w:val="1"/>
          <w:highlight w:val="yellow"/>
        </w:rPr>
        <w:t>r</w:t>
      </w:r>
      <w:r w:rsidR="00863EB5">
        <w:rPr>
          <w:rFonts w:ascii="Arial" w:eastAsia="Arial" w:hAnsi="Arial" w:cs="Arial"/>
          <w:highlight w:val="yellow"/>
        </w:rPr>
        <w:t>a</w:t>
      </w:r>
      <w:r w:rsidR="00863EB5">
        <w:rPr>
          <w:rFonts w:ascii="Arial" w:eastAsia="Arial" w:hAnsi="Arial" w:cs="Arial"/>
          <w:spacing w:val="1"/>
          <w:highlight w:val="yellow"/>
        </w:rPr>
        <w:t>t</w:t>
      </w:r>
      <w:r w:rsidR="00863EB5">
        <w:rPr>
          <w:rFonts w:ascii="Arial" w:eastAsia="Arial" w:hAnsi="Arial" w:cs="Arial"/>
          <w:spacing w:val="-3"/>
          <w:highlight w:val="yellow"/>
        </w:rPr>
        <w:t>or</w:t>
      </w:r>
      <w:r w:rsidR="00863EB5">
        <w:rPr>
          <w:rFonts w:ascii="Arial" w:eastAsia="Arial" w:hAnsi="Arial" w:cs="Arial"/>
          <w:spacing w:val="7"/>
          <w:highlight w:val="yellow"/>
        </w:rPr>
        <w:t xml:space="preserve"> </w:t>
      </w:r>
      <w:r w:rsidR="00863EB5">
        <w:rPr>
          <w:rFonts w:ascii="Arial" w:eastAsia="Arial" w:hAnsi="Arial" w:cs="Arial"/>
          <w:spacing w:val="1"/>
          <w:highlight w:val="yellow"/>
        </w:rPr>
        <w:t>(</w:t>
      </w:r>
      <w:r w:rsidR="00863EB5">
        <w:rPr>
          <w:rFonts w:ascii="Arial" w:eastAsia="Arial" w:hAnsi="Arial" w:cs="Arial"/>
          <w:highlight w:val="yellow"/>
        </w:rPr>
        <w:t>de</w:t>
      </w:r>
      <w:r w:rsidR="00863EB5">
        <w:rPr>
          <w:rFonts w:ascii="Arial" w:eastAsia="Arial" w:hAnsi="Arial" w:cs="Arial"/>
          <w:spacing w:val="-1"/>
          <w:highlight w:val="yellow"/>
        </w:rPr>
        <w:t>l</w:t>
      </w:r>
      <w:r w:rsidR="00863EB5">
        <w:rPr>
          <w:rFonts w:ascii="Arial" w:eastAsia="Arial" w:hAnsi="Arial" w:cs="Arial"/>
          <w:highlight w:val="yellow"/>
        </w:rPr>
        <w:t>e</w:t>
      </w:r>
      <w:r w:rsidR="00863EB5">
        <w:rPr>
          <w:rFonts w:ascii="Arial" w:eastAsia="Arial" w:hAnsi="Arial" w:cs="Arial"/>
          <w:spacing w:val="1"/>
          <w:highlight w:val="yellow"/>
        </w:rPr>
        <w:t>t</w:t>
      </w:r>
      <w:r w:rsidR="00863EB5">
        <w:rPr>
          <w:rFonts w:ascii="Arial" w:eastAsia="Arial" w:hAnsi="Arial" w:cs="Arial"/>
          <w:spacing w:val="-3"/>
          <w:highlight w:val="yellow"/>
        </w:rPr>
        <w:t>e</w:t>
      </w:r>
      <w:r w:rsidR="00863EB5">
        <w:rPr>
          <w:rFonts w:ascii="Arial" w:eastAsia="Arial" w:hAnsi="Arial" w:cs="Arial"/>
          <w:highlight w:val="yellow"/>
        </w:rPr>
        <w:t>)</w:t>
      </w:r>
      <w:r w:rsidR="00863EB5">
        <w:rPr>
          <w:rFonts w:ascii="Arial" w:eastAsia="Arial" w:hAnsi="Arial" w:cs="Arial"/>
          <w:spacing w:val="1"/>
        </w:rPr>
        <w:t xml:space="preserve"> </w:t>
      </w:r>
      <w:r w:rsidR="00863EB5">
        <w:rPr>
          <w:rFonts w:ascii="Arial" w:eastAsia="Arial" w:hAnsi="Arial" w:cs="Arial"/>
        </w:rPr>
        <w:t>qua</w:t>
      </w:r>
      <w:r w:rsidR="00863EB5">
        <w:rPr>
          <w:rFonts w:ascii="Arial" w:eastAsia="Arial" w:hAnsi="Arial" w:cs="Arial"/>
          <w:spacing w:val="-1"/>
        </w:rPr>
        <w:t>li</w:t>
      </w:r>
      <w:r w:rsidR="00863EB5">
        <w:rPr>
          <w:rFonts w:ascii="Arial" w:eastAsia="Arial" w:hAnsi="Arial" w:cs="Arial"/>
          <w:spacing w:val="3"/>
        </w:rPr>
        <w:t>f</w:t>
      </w:r>
      <w:r w:rsidR="00863EB5">
        <w:rPr>
          <w:rFonts w:ascii="Arial" w:eastAsia="Arial" w:hAnsi="Arial" w:cs="Arial"/>
          <w:spacing w:val="-1"/>
        </w:rPr>
        <w:t>i</w:t>
      </w:r>
      <w:r w:rsidR="00863EB5">
        <w:rPr>
          <w:rFonts w:ascii="Arial" w:eastAsia="Arial" w:hAnsi="Arial" w:cs="Arial"/>
        </w:rPr>
        <w:t>ca</w:t>
      </w:r>
      <w:r w:rsidR="00863EB5">
        <w:rPr>
          <w:rFonts w:ascii="Arial" w:eastAsia="Arial" w:hAnsi="Arial" w:cs="Arial"/>
          <w:spacing w:val="1"/>
        </w:rPr>
        <w:t>t</w:t>
      </w:r>
      <w:r w:rsidR="00863EB5">
        <w:rPr>
          <w:rFonts w:ascii="Arial" w:eastAsia="Arial" w:hAnsi="Arial" w:cs="Arial"/>
          <w:spacing w:val="-1"/>
        </w:rPr>
        <w:t>i</w:t>
      </w:r>
      <w:r w:rsidR="00863EB5">
        <w:rPr>
          <w:rFonts w:ascii="Arial" w:eastAsia="Arial" w:hAnsi="Arial" w:cs="Arial"/>
        </w:rPr>
        <w:t>ons</w:t>
      </w:r>
      <w:r w:rsidR="00863EB5">
        <w:rPr>
          <w:rFonts w:ascii="Arial" w:eastAsia="Arial" w:hAnsi="Arial" w:cs="Arial"/>
          <w:spacing w:val="3"/>
        </w:rPr>
        <w:t xml:space="preserve"> </w:t>
      </w:r>
      <w:r w:rsidR="00863EB5">
        <w:rPr>
          <w:rFonts w:ascii="Arial" w:eastAsia="Arial" w:hAnsi="Arial" w:cs="Arial"/>
        </w:rPr>
        <w:t>shou</w:t>
      </w:r>
      <w:r w:rsidR="00863EB5">
        <w:rPr>
          <w:rFonts w:ascii="Arial" w:eastAsia="Arial" w:hAnsi="Arial" w:cs="Arial"/>
          <w:spacing w:val="-1"/>
        </w:rPr>
        <w:t>l</w:t>
      </w:r>
      <w:r w:rsidR="00863EB5">
        <w:rPr>
          <w:rFonts w:ascii="Arial" w:eastAsia="Arial" w:hAnsi="Arial" w:cs="Arial"/>
        </w:rPr>
        <w:t>d</w:t>
      </w:r>
      <w:r w:rsidR="00863EB5">
        <w:rPr>
          <w:rFonts w:ascii="Arial" w:eastAsia="Arial" w:hAnsi="Arial" w:cs="Arial"/>
          <w:spacing w:val="2"/>
        </w:rPr>
        <w:t xml:space="preserve"> </w:t>
      </w:r>
      <w:r w:rsidR="00863EB5">
        <w:rPr>
          <w:rFonts w:ascii="Arial" w:eastAsia="Arial" w:hAnsi="Arial" w:cs="Arial"/>
        </w:rPr>
        <w:t>p</w:t>
      </w:r>
      <w:r w:rsidR="00863EB5">
        <w:rPr>
          <w:rFonts w:ascii="Arial" w:eastAsia="Arial" w:hAnsi="Arial" w:cs="Arial"/>
          <w:spacing w:val="1"/>
        </w:rPr>
        <w:t>r</w:t>
      </w:r>
      <w:r w:rsidR="00863EB5">
        <w:rPr>
          <w:rFonts w:ascii="Arial" w:eastAsia="Arial" w:hAnsi="Arial" w:cs="Arial"/>
          <w:spacing w:val="-1"/>
        </w:rPr>
        <w:t>i</w:t>
      </w:r>
      <w:r w:rsidR="00863EB5">
        <w:rPr>
          <w:rFonts w:ascii="Arial" w:eastAsia="Arial" w:hAnsi="Arial" w:cs="Arial"/>
          <w:spacing w:val="-2"/>
        </w:rPr>
        <w:t>m</w:t>
      </w:r>
      <w:r w:rsidR="00863EB5">
        <w:rPr>
          <w:rFonts w:ascii="Arial" w:eastAsia="Arial" w:hAnsi="Arial" w:cs="Arial"/>
        </w:rPr>
        <w:t>a</w:t>
      </w:r>
      <w:r w:rsidR="00863EB5">
        <w:rPr>
          <w:rFonts w:ascii="Arial" w:eastAsia="Arial" w:hAnsi="Arial" w:cs="Arial"/>
          <w:spacing w:val="1"/>
        </w:rPr>
        <w:t>r</w:t>
      </w:r>
      <w:r w:rsidR="00863EB5">
        <w:rPr>
          <w:rFonts w:ascii="Arial" w:eastAsia="Arial" w:hAnsi="Arial" w:cs="Arial"/>
          <w:spacing w:val="-1"/>
        </w:rPr>
        <w:t>il</w:t>
      </w:r>
      <w:r w:rsidR="00863EB5">
        <w:rPr>
          <w:rFonts w:ascii="Arial" w:eastAsia="Arial" w:hAnsi="Arial" w:cs="Arial"/>
        </w:rPr>
        <w:t>y be</w:t>
      </w:r>
      <w:r w:rsidR="00863EB5">
        <w:rPr>
          <w:rFonts w:ascii="Arial" w:eastAsia="Arial" w:hAnsi="Arial" w:cs="Arial"/>
          <w:spacing w:val="2"/>
        </w:rPr>
        <w:t xml:space="preserve"> </w:t>
      </w:r>
      <w:r w:rsidR="00863EB5">
        <w:rPr>
          <w:rFonts w:ascii="Arial" w:eastAsia="Arial" w:hAnsi="Arial" w:cs="Arial"/>
        </w:rPr>
        <w:t>based</w:t>
      </w:r>
      <w:r w:rsidR="00863EB5">
        <w:rPr>
          <w:rFonts w:ascii="Arial" w:eastAsia="Arial" w:hAnsi="Arial" w:cs="Arial"/>
          <w:spacing w:val="2"/>
        </w:rPr>
        <w:t xml:space="preserve"> </w:t>
      </w:r>
      <w:r w:rsidR="00863EB5">
        <w:rPr>
          <w:rFonts w:ascii="Arial" w:eastAsia="Arial" w:hAnsi="Arial" w:cs="Arial"/>
        </w:rPr>
        <w:t>on</w:t>
      </w:r>
      <w:r w:rsidR="00863EB5">
        <w:rPr>
          <w:rFonts w:ascii="Arial" w:eastAsia="Arial" w:hAnsi="Arial" w:cs="Arial"/>
          <w:spacing w:val="2"/>
        </w:rPr>
        <w:t xml:space="preserve"> </w:t>
      </w:r>
      <w:r w:rsidR="00863EB5">
        <w:rPr>
          <w:rFonts w:ascii="Arial" w:eastAsia="Arial" w:hAnsi="Arial" w:cs="Arial"/>
          <w:spacing w:val="1"/>
        </w:rPr>
        <w:t>t</w:t>
      </w:r>
      <w:r w:rsidR="00863EB5">
        <w:rPr>
          <w:rFonts w:ascii="Arial" w:eastAsia="Arial" w:hAnsi="Arial" w:cs="Arial"/>
        </w:rPr>
        <w:t>he</w:t>
      </w:r>
      <w:r w:rsidR="00863EB5">
        <w:rPr>
          <w:rFonts w:ascii="Arial" w:eastAsia="Arial" w:hAnsi="Arial" w:cs="Arial"/>
          <w:spacing w:val="2"/>
        </w:rPr>
        <w:t xml:space="preserve"> </w:t>
      </w:r>
      <w:r w:rsidR="00863EB5">
        <w:rPr>
          <w:rFonts w:ascii="Arial" w:eastAsia="Arial" w:hAnsi="Arial" w:cs="Arial"/>
        </w:rPr>
        <w:t>p</w:t>
      </w:r>
      <w:r w:rsidR="00863EB5">
        <w:rPr>
          <w:rFonts w:ascii="Arial" w:eastAsia="Arial" w:hAnsi="Arial" w:cs="Arial"/>
          <w:spacing w:val="1"/>
        </w:rPr>
        <w:t>ri</w:t>
      </w:r>
      <w:r w:rsidR="00863EB5">
        <w:rPr>
          <w:rFonts w:ascii="Arial" w:eastAsia="Arial" w:hAnsi="Arial" w:cs="Arial"/>
        </w:rPr>
        <w:t>nc</w:t>
      </w:r>
      <w:r w:rsidR="00863EB5">
        <w:rPr>
          <w:rFonts w:ascii="Arial" w:eastAsia="Arial" w:hAnsi="Arial" w:cs="Arial"/>
          <w:spacing w:val="-1"/>
        </w:rPr>
        <w:t>i</w:t>
      </w:r>
      <w:r w:rsidR="00863EB5">
        <w:rPr>
          <w:rFonts w:ascii="Arial" w:eastAsia="Arial" w:hAnsi="Arial" w:cs="Arial"/>
        </w:rPr>
        <w:t>p</w:t>
      </w:r>
      <w:r w:rsidR="00863EB5">
        <w:rPr>
          <w:rFonts w:ascii="Arial" w:eastAsia="Arial" w:hAnsi="Arial" w:cs="Arial"/>
          <w:spacing w:val="-1"/>
        </w:rPr>
        <w:t>l</w:t>
      </w:r>
      <w:r w:rsidR="00863EB5">
        <w:rPr>
          <w:rFonts w:ascii="Arial" w:eastAsia="Arial" w:hAnsi="Arial" w:cs="Arial"/>
        </w:rPr>
        <w:t>e</w:t>
      </w:r>
      <w:r w:rsidR="00863EB5">
        <w:rPr>
          <w:rFonts w:ascii="Arial" w:eastAsia="Arial" w:hAnsi="Arial" w:cs="Arial"/>
          <w:spacing w:val="2"/>
        </w:rPr>
        <w:t xml:space="preserve"> </w:t>
      </w:r>
      <w:r w:rsidR="00863EB5">
        <w:rPr>
          <w:rFonts w:ascii="Arial" w:eastAsia="Arial" w:hAnsi="Arial" w:cs="Arial"/>
          <w:spacing w:val="1"/>
        </w:rPr>
        <w:t>t</w:t>
      </w:r>
      <w:r w:rsidR="00863EB5">
        <w:rPr>
          <w:rFonts w:ascii="Arial" w:eastAsia="Arial" w:hAnsi="Arial" w:cs="Arial"/>
        </w:rPr>
        <w:t>hat</w:t>
      </w:r>
      <w:r w:rsidR="00863EB5">
        <w:rPr>
          <w:rFonts w:ascii="Arial" w:eastAsia="Arial" w:hAnsi="Arial" w:cs="Arial"/>
          <w:spacing w:val="4"/>
        </w:rPr>
        <w:t xml:space="preserve"> </w:t>
      </w:r>
      <w:r w:rsidR="00863EB5">
        <w:rPr>
          <w:rFonts w:ascii="Arial" w:eastAsia="Arial" w:hAnsi="Arial" w:cs="Arial"/>
        </w:rPr>
        <w:t>sa</w:t>
      </w:r>
      <w:r w:rsidR="00863EB5">
        <w:rPr>
          <w:rFonts w:ascii="Arial" w:eastAsia="Arial" w:hAnsi="Arial" w:cs="Arial"/>
          <w:spacing w:val="1"/>
        </w:rPr>
        <w:t>t</w:t>
      </w:r>
      <w:r w:rsidR="00863EB5">
        <w:rPr>
          <w:rFonts w:ascii="Arial" w:eastAsia="Arial" w:hAnsi="Arial" w:cs="Arial"/>
          <w:spacing w:val="-1"/>
        </w:rPr>
        <w:t>i</w:t>
      </w:r>
      <w:r w:rsidR="00863EB5">
        <w:rPr>
          <w:rFonts w:ascii="Arial" w:eastAsia="Arial" w:hAnsi="Arial" w:cs="Arial"/>
          <w:spacing w:val="-2"/>
        </w:rPr>
        <w:t>s</w:t>
      </w:r>
      <w:r w:rsidR="00863EB5">
        <w:rPr>
          <w:rFonts w:ascii="Arial" w:eastAsia="Arial" w:hAnsi="Arial" w:cs="Arial"/>
          <w:spacing w:val="3"/>
        </w:rPr>
        <w:t>f</w:t>
      </w:r>
      <w:r w:rsidR="00863EB5">
        <w:rPr>
          <w:rFonts w:ascii="Arial" w:eastAsia="Arial" w:hAnsi="Arial" w:cs="Arial"/>
          <w:spacing w:val="-3"/>
        </w:rPr>
        <w:t>a</w:t>
      </w:r>
      <w:r w:rsidR="00863EB5">
        <w:rPr>
          <w:rFonts w:ascii="Arial" w:eastAsia="Arial" w:hAnsi="Arial" w:cs="Arial"/>
        </w:rPr>
        <w:t>c</w:t>
      </w:r>
      <w:r w:rsidR="00863EB5">
        <w:rPr>
          <w:rFonts w:ascii="Arial" w:eastAsia="Arial" w:hAnsi="Arial" w:cs="Arial"/>
          <w:spacing w:val="1"/>
        </w:rPr>
        <w:t>t</w:t>
      </w:r>
      <w:r w:rsidR="00863EB5">
        <w:rPr>
          <w:rFonts w:ascii="Arial" w:eastAsia="Arial" w:hAnsi="Arial" w:cs="Arial"/>
          <w:spacing w:val="-3"/>
        </w:rPr>
        <w:t>o</w:t>
      </w:r>
      <w:r w:rsidR="00863EB5">
        <w:rPr>
          <w:rFonts w:ascii="Arial" w:eastAsia="Arial" w:hAnsi="Arial" w:cs="Arial"/>
          <w:spacing w:val="1"/>
        </w:rPr>
        <w:t>r</w:t>
      </w:r>
      <w:r w:rsidR="00863EB5">
        <w:rPr>
          <w:rFonts w:ascii="Arial" w:eastAsia="Arial" w:hAnsi="Arial" w:cs="Arial"/>
        </w:rPr>
        <w:t xml:space="preserve">y </w:t>
      </w:r>
      <w:r w:rsidR="00863EB5">
        <w:rPr>
          <w:rFonts w:ascii="Arial" w:eastAsia="Arial" w:hAnsi="Arial" w:cs="Arial"/>
          <w:spacing w:val="1"/>
        </w:rPr>
        <w:t>r</w:t>
      </w:r>
      <w:r w:rsidR="00863EB5">
        <w:rPr>
          <w:rFonts w:ascii="Arial" w:eastAsia="Arial" w:hAnsi="Arial" w:cs="Arial"/>
        </w:rPr>
        <w:t>esu</w:t>
      </w:r>
      <w:r w:rsidR="00863EB5">
        <w:rPr>
          <w:rFonts w:ascii="Arial" w:eastAsia="Arial" w:hAnsi="Arial" w:cs="Arial"/>
          <w:spacing w:val="-1"/>
        </w:rPr>
        <w:t>l</w:t>
      </w:r>
      <w:r w:rsidR="00863EB5">
        <w:rPr>
          <w:rFonts w:ascii="Arial" w:eastAsia="Arial" w:hAnsi="Arial" w:cs="Arial"/>
          <w:spacing w:val="1"/>
        </w:rPr>
        <w:t>t</w:t>
      </w:r>
      <w:r w:rsidR="00863EB5">
        <w:rPr>
          <w:rFonts w:ascii="Arial" w:eastAsia="Arial" w:hAnsi="Arial" w:cs="Arial"/>
        </w:rPr>
        <w:t xml:space="preserve">s </w:t>
      </w:r>
      <w:r w:rsidR="00863EB5">
        <w:rPr>
          <w:rFonts w:ascii="Arial" w:eastAsia="Arial" w:hAnsi="Arial" w:cs="Arial"/>
          <w:spacing w:val="2"/>
        </w:rPr>
        <w:t xml:space="preserve"> </w:t>
      </w:r>
      <w:r w:rsidR="00863EB5">
        <w:rPr>
          <w:rFonts w:ascii="Arial" w:eastAsia="Arial" w:hAnsi="Arial" w:cs="Arial"/>
        </w:rPr>
        <w:t>a</w:t>
      </w:r>
      <w:r w:rsidR="00863EB5">
        <w:rPr>
          <w:rFonts w:ascii="Arial" w:eastAsia="Arial" w:hAnsi="Arial" w:cs="Arial"/>
          <w:spacing w:val="1"/>
        </w:rPr>
        <w:t>r</w:t>
      </w:r>
      <w:r w:rsidR="00863EB5">
        <w:rPr>
          <w:rFonts w:ascii="Arial" w:eastAsia="Arial" w:hAnsi="Arial" w:cs="Arial"/>
        </w:rPr>
        <w:t xml:space="preserve">e </w:t>
      </w:r>
      <w:r w:rsidR="00863EB5">
        <w:rPr>
          <w:rFonts w:ascii="Arial" w:eastAsia="Arial" w:hAnsi="Arial" w:cs="Arial"/>
          <w:spacing w:val="1"/>
        </w:rPr>
        <w:t xml:space="preserve"> </w:t>
      </w:r>
      <w:r w:rsidR="00863EB5">
        <w:rPr>
          <w:rFonts w:ascii="Arial" w:eastAsia="Arial" w:hAnsi="Arial" w:cs="Arial"/>
        </w:rPr>
        <w:t>o</w:t>
      </w:r>
      <w:r w:rsidR="00863EB5">
        <w:rPr>
          <w:rFonts w:ascii="Arial" w:eastAsia="Arial" w:hAnsi="Arial" w:cs="Arial"/>
          <w:spacing w:val="-3"/>
        </w:rPr>
        <w:t>b</w:t>
      </w:r>
      <w:r w:rsidR="00863EB5">
        <w:rPr>
          <w:rFonts w:ascii="Arial" w:eastAsia="Arial" w:hAnsi="Arial" w:cs="Arial"/>
          <w:spacing w:val="1"/>
        </w:rPr>
        <w:t>t</w:t>
      </w:r>
      <w:r w:rsidR="00863EB5">
        <w:rPr>
          <w:rFonts w:ascii="Arial" w:eastAsia="Arial" w:hAnsi="Arial" w:cs="Arial"/>
        </w:rPr>
        <w:t>a</w:t>
      </w:r>
      <w:r w:rsidR="00863EB5">
        <w:rPr>
          <w:rFonts w:ascii="Arial" w:eastAsia="Arial" w:hAnsi="Arial" w:cs="Arial"/>
          <w:spacing w:val="-1"/>
        </w:rPr>
        <w:t>i</w:t>
      </w:r>
      <w:r w:rsidR="00863EB5">
        <w:rPr>
          <w:rFonts w:ascii="Arial" w:eastAsia="Arial" w:hAnsi="Arial" w:cs="Arial"/>
        </w:rPr>
        <w:t xml:space="preserve">ned </w:t>
      </w:r>
      <w:r w:rsidR="00863EB5">
        <w:rPr>
          <w:rFonts w:ascii="Arial" w:eastAsia="Arial" w:hAnsi="Arial" w:cs="Arial"/>
          <w:spacing w:val="1"/>
        </w:rPr>
        <w:t xml:space="preserve"> </w:t>
      </w:r>
      <w:r w:rsidR="00863EB5">
        <w:rPr>
          <w:rFonts w:ascii="Arial" w:eastAsia="Arial" w:hAnsi="Arial" w:cs="Arial"/>
        </w:rPr>
        <w:t>d</w:t>
      </w:r>
      <w:r w:rsidR="00863EB5">
        <w:rPr>
          <w:rFonts w:ascii="Arial" w:eastAsia="Arial" w:hAnsi="Arial" w:cs="Arial"/>
          <w:spacing w:val="-3"/>
        </w:rPr>
        <w:t>u</w:t>
      </w:r>
      <w:r w:rsidR="00863EB5">
        <w:rPr>
          <w:rFonts w:ascii="Arial" w:eastAsia="Arial" w:hAnsi="Arial" w:cs="Arial"/>
          <w:spacing w:val="1"/>
        </w:rPr>
        <w:t>r</w:t>
      </w:r>
      <w:r w:rsidR="00863EB5">
        <w:rPr>
          <w:rFonts w:ascii="Arial" w:eastAsia="Arial" w:hAnsi="Arial" w:cs="Arial"/>
          <w:spacing w:val="-1"/>
        </w:rPr>
        <w:t>i</w:t>
      </w:r>
      <w:r w:rsidR="00863EB5">
        <w:rPr>
          <w:rFonts w:ascii="Arial" w:eastAsia="Arial" w:hAnsi="Arial" w:cs="Arial"/>
        </w:rPr>
        <w:t xml:space="preserve">ng </w:t>
      </w:r>
      <w:r w:rsidR="00863EB5">
        <w:rPr>
          <w:rFonts w:ascii="Arial" w:eastAsia="Arial" w:hAnsi="Arial" w:cs="Arial"/>
          <w:spacing w:val="4"/>
        </w:rPr>
        <w:t xml:space="preserve"> </w:t>
      </w:r>
      <w:r w:rsidR="00863EB5">
        <w:rPr>
          <w:rFonts w:ascii="Arial" w:eastAsia="Arial" w:hAnsi="Arial" w:cs="Arial"/>
        </w:rPr>
        <w:t>b</w:t>
      </w:r>
      <w:r w:rsidR="00863EB5">
        <w:rPr>
          <w:rFonts w:ascii="Arial" w:eastAsia="Arial" w:hAnsi="Arial" w:cs="Arial"/>
          <w:spacing w:val="-3"/>
        </w:rPr>
        <w:t>o</w:t>
      </w:r>
      <w:r w:rsidR="00863EB5">
        <w:rPr>
          <w:rFonts w:ascii="Arial" w:eastAsia="Arial" w:hAnsi="Arial" w:cs="Arial"/>
          <w:spacing w:val="1"/>
        </w:rPr>
        <w:t>t</w:t>
      </w:r>
      <w:r w:rsidR="00863EB5">
        <w:rPr>
          <w:rFonts w:ascii="Arial" w:eastAsia="Arial" w:hAnsi="Arial" w:cs="Arial"/>
        </w:rPr>
        <w:t xml:space="preserve">h </w:t>
      </w:r>
      <w:r w:rsidR="00863EB5">
        <w:rPr>
          <w:rFonts w:ascii="Arial" w:eastAsia="Arial" w:hAnsi="Arial" w:cs="Arial"/>
          <w:spacing w:val="1"/>
        </w:rPr>
        <w:t xml:space="preserve"> t</w:t>
      </w:r>
      <w:r w:rsidR="00863EB5">
        <w:rPr>
          <w:rFonts w:ascii="Arial" w:eastAsia="Arial" w:hAnsi="Arial" w:cs="Arial"/>
        </w:rPr>
        <w:t xml:space="preserve">he </w:t>
      </w:r>
      <w:r w:rsidR="00863EB5">
        <w:rPr>
          <w:rFonts w:ascii="Arial" w:eastAsia="Arial" w:hAnsi="Arial" w:cs="Arial"/>
          <w:spacing w:val="1"/>
        </w:rPr>
        <w:t xml:space="preserve"> </w:t>
      </w:r>
      <w:r w:rsidR="00863EB5">
        <w:rPr>
          <w:rFonts w:ascii="Arial" w:eastAsia="Arial" w:hAnsi="Arial" w:cs="Arial"/>
          <w:spacing w:val="-3"/>
        </w:rPr>
        <w:t>V</w:t>
      </w:r>
      <w:r w:rsidR="00863EB5">
        <w:rPr>
          <w:rFonts w:ascii="Arial" w:eastAsia="Arial" w:hAnsi="Arial" w:cs="Arial"/>
          <w:spacing w:val="2"/>
        </w:rPr>
        <w:t>T</w:t>
      </w:r>
      <w:r w:rsidR="00863EB5">
        <w:rPr>
          <w:rFonts w:ascii="Arial" w:eastAsia="Arial" w:hAnsi="Arial" w:cs="Arial"/>
        </w:rPr>
        <w:t xml:space="preserve">S </w:t>
      </w:r>
      <w:r w:rsidR="00863EB5">
        <w:rPr>
          <w:rFonts w:ascii="Arial" w:eastAsia="Arial" w:hAnsi="Arial" w:cs="Arial"/>
          <w:spacing w:val="1"/>
        </w:rPr>
        <w:t xml:space="preserve"> </w:t>
      </w:r>
      <w:r w:rsidR="00863EB5">
        <w:rPr>
          <w:rFonts w:ascii="Arial" w:eastAsia="Arial" w:hAnsi="Arial" w:cs="Arial"/>
          <w:spacing w:val="1"/>
          <w:highlight w:val="yellow"/>
        </w:rPr>
        <w:t>O</w:t>
      </w:r>
      <w:r w:rsidR="00863EB5">
        <w:rPr>
          <w:rFonts w:ascii="Arial" w:eastAsia="Arial" w:hAnsi="Arial" w:cs="Arial"/>
          <w:spacing w:val="-3"/>
          <w:highlight w:val="yellow"/>
        </w:rPr>
        <w:t>p</w:t>
      </w:r>
      <w:r w:rsidR="00863EB5">
        <w:rPr>
          <w:rFonts w:ascii="Arial" w:eastAsia="Arial" w:hAnsi="Arial" w:cs="Arial"/>
          <w:highlight w:val="yellow"/>
        </w:rPr>
        <w:t>e</w:t>
      </w:r>
      <w:r w:rsidR="00863EB5">
        <w:rPr>
          <w:rFonts w:ascii="Arial" w:eastAsia="Arial" w:hAnsi="Arial" w:cs="Arial"/>
          <w:spacing w:val="1"/>
          <w:highlight w:val="yellow"/>
        </w:rPr>
        <w:t>r</w:t>
      </w:r>
      <w:r w:rsidR="00863EB5">
        <w:rPr>
          <w:rFonts w:ascii="Arial" w:eastAsia="Arial" w:hAnsi="Arial" w:cs="Arial"/>
          <w:highlight w:val="yellow"/>
        </w:rPr>
        <w:t>a</w:t>
      </w:r>
      <w:r w:rsidR="00863EB5">
        <w:rPr>
          <w:rFonts w:ascii="Arial" w:eastAsia="Arial" w:hAnsi="Arial" w:cs="Arial"/>
          <w:spacing w:val="1"/>
          <w:highlight w:val="yellow"/>
        </w:rPr>
        <w:t>t</w:t>
      </w:r>
      <w:r w:rsidR="00863EB5">
        <w:rPr>
          <w:rFonts w:ascii="Arial" w:eastAsia="Arial" w:hAnsi="Arial" w:cs="Arial"/>
          <w:spacing w:val="-3"/>
          <w:highlight w:val="yellow"/>
        </w:rPr>
        <w:t>or</w:t>
      </w:r>
      <w:r w:rsidR="00863EB5">
        <w:rPr>
          <w:rFonts w:ascii="Arial" w:eastAsia="Arial" w:hAnsi="Arial" w:cs="Arial"/>
          <w:highlight w:val="yellow"/>
        </w:rPr>
        <w:t xml:space="preserve"> </w:t>
      </w:r>
      <w:r w:rsidR="00863EB5">
        <w:rPr>
          <w:rFonts w:ascii="Arial" w:eastAsia="Arial" w:hAnsi="Arial" w:cs="Arial"/>
          <w:spacing w:val="7"/>
          <w:highlight w:val="yellow"/>
        </w:rPr>
        <w:t xml:space="preserve"> </w:t>
      </w:r>
      <w:r w:rsidR="00863EB5">
        <w:rPr>
          <w:rFonts w:ascii="Arial" w:eastAsia="Arial" w:hAnsi="Arial" w:cs="Arial"/>
          <w:spacing w:val="1"/>
          <w:highlight w:val="yellow"/>
        </w:rPr>
        <w:t>(</w:t>
      </w:r>
      <w:r w:rsidR="00863EB5">
        <w:rPr>
          <w:rFonts w:ascii="Arial" w:eastAsia="Arial" w:hAnsi="Arial" w:cs="Arial"/>
          <w:highlight w:val="yellow"/>
        </w:rPr>
        <w:t>de</w:t>
      </w:r>
      <w:r w:rsidR="00863EB5">
        <w:rPr>
          <w:rFonts w:ascii="Arial" w:eastAsia="Arial" w:hAnsi="Arial" w:cs="Arial"/>
          <w:spacing w:val="-1"/>
          <w:highlight w:val="yellow"/>
        </w:rPr>
        <w:t>l</w:t>
      </w:r>
      <w:r w:rsidR="00863EB5">
        <w:rPr>
          <w:rFonts w:ascii="Arial" w:eastAsia="Arial" w:hAnsi="Arial" w:cs="Arial"/>
          <w:highlight w:val="yellow"/>
        </w:rPr>
        <w:t>e</w:t>
      </w:r>
      <w:r w:rsidR="00863EB5">
        <w:rPr>
          <w:rFonts w:ascii="Arial" w:eastAsia="Arial" w:hAnsi="Arial" w:cs="Arial"/>
          <w:spacing w:val="1"/>
          <w:highlight w:val="yellow"/>
        </w:rPr>
        <w:t>t</w:t>
      </w:r>
      <w:r w:rsidR="00863EB5">
        <w:rPr>
          <w:rFonts w:ascii="Arial" w:eastAsia="Arial" w:hAnsi="Arial" w:cs="Arial"/>
          <w:spacing w:val="-3"/>
          <w:highlight w:val="yellow"/>
        </w:rPr>
        <w:t>e</w:t>
      </w:r>
      <w:r w:rsidR="00863EB5">
        <w:rPr>
          <w:rFonts w:ascii="Arial" w:eastAsia="Arial" w:hAnsi="Arial" w:cs="Arial"/>
          <w:highlight w:val="yellow"/>
        </w:rPr>
        <w:t>)</w:t>
      </w:r>
      <w:r w:rsidR="00863EB5">
        <w:rPr>
          <w:rFonts w:ascii="Arial" w:eastAsia="Arial" w:hAnsi="Arial" w:cs="Arial"/>
        </w:rPr>
        <w:t xml:space="preserve"> </w:t>
      </w:r>
      <w:r w:rsidR="00863EB5">
        <w:rPr>
          <w:rFonts w:ascii="Arial" w:eastAsia="Arial" w:hAnsi="Arial" w:cs="Arial"/>
          <w:spacing w:val="3"/>
        </w:rPr>
        <w:t xml:space="preserve"> </w:t>
      </w:r>
      <w:r w:rsidR="00863EB5">
        <w:rPr>
          <w:rFonts w:ascii="Arial" w:eastAsia="Arial" w:hAnsi="Arial" w:cs="Arial"/>
          <w:spacing w:val="-1"/>
        </w:rPr>
        <w:t>C</w:t>
      </w:r>
      <w:r w:rsidR="00863EB5">
        <w:rPr>
          <w:rFonts w:ascii="Arial" w:eastAsia="Arial" w:hAnsi="Arial" w:cs="Arial"/>
        </w:rPr>
        <w:t>ou</w:t>
      </w:r>
      <w:r w:rsidR="00863EB5">
        <w:rPr>
          <w:rFonts w:ascii="Arial" w:eastAsia="Arial" w:hAnsi="Arial" w:cs="Arial"/>
          <w:spacing w:val="1"/>
        </w:rPr>
        <w:t>r</w:t>
      </w:r>
      <w:r w:rsidR="00863EB5">
        <w:rPr>
          <w:rFonts w:ascii="Arial" w:eastAsia="Arial" w:hAnsi="Arial" w:cs="Arial"/>
        </w:rPr>
        <w:t xml:space="preserve">ses  </w:t>
      </w:r>
      <w:r w:rsidR="00863EB5">
        <w:rPr>
          <w:rFonts w:ascii="Arial" w:eastAsia="Arial" w:hAnsi="Arial" w:cs="Arial"/>
          <w:spacing w:val="1"/>
          <w:highlight w:val="yellow"/>
        </w:rPr>
        <w:t>(</w:t>
      </w:r>
      <w:r w:rsidR="00863EB5">
        <w:rPr>
          <w:rFonts w:ascii="Arial" w:eastAsia="Arial" w:hAnsi="Arial" w:cs="Arial"/>
          <w:spacing w:val="-1"/>
          <w:highlight w:val="yellow"/>
        </w:rPr>
        <w:t>V</w:t>
      </w:r>
      <w:r w:rsidR="00863EB5">
        <w:rPr>
          <w:rFonts w:ascii="Arial" w:eastAsia="Arial" w:hAnsi="Arial" w:cs="Arial"/>
          <w:spacing w:val="1"/>
          <w:highlight w:val="yellow"/>
        </w:rPr>
        <w:t>-</w:t>
      </w:r>
      <w:r w:rsidR="00863EB5">
        <w:rPr>
          <w:rFonts w:ascii="Arial" w:eastAsia="Arial" w:hAnsi="Arial" w:cs="Arial"/>
          <w:highlight w:val="yellow"/>
        </w:rPr>
        <w:t>103</w:t>
      </w:r>
      <w:r w:rsidR="00863EB5">
        <w:rPr>
          <w:rFonts w:ascii="Arial" w:eastAsia="Arial" w:hAnsi="Arial" w:cs="Arial"/>
          <w:spacing w:val="1"/>
          <w:highlight w:val="yellow"/>
        </w:rPr>
        <w:t>/</w:t>
      </w:r>
      <w:r w:rsidR="00863EB5">
        <w:rPr>
          <w:rFonts w:ascii="Arial" w:eastAsia="Arial" w:hAnsi="Arial" w:cs="Arial"/>
          <w:spacing w:val="-3"/>
          <w:highlight w:val="yellow"/>
        </w:rPr>
        <w:t>1</w:t>
      </w:r>
      <w:r w:rsidR="00863EB5">
        <w:rPr>
          <w:rFonts w:ascii="Arial" w:eastAsia="Arial" w:hAnsi="Arial" w:cs="Arial"/>
          <w:spacing w:val="1"/>
          <w:highlight w:val="yellow"/>
        </w:rPr>
        <w:t>)</w:t>
      </w:r>
      <w:r w:rsidR="00863EB5">
        <w:rPr>
          <w:rFonts w:ascii="Arial" w:eastAsia="Arial" w:hAnsi="Arial" w:cs="Arial"/>
          <w:highlight w:val="yellow"/>
        </w:rPr>
        <w:t>de</w:t>
      </w:r>
      <w:r w:rsidR="00863EB5">
        <w:rPr>
          <w:rFonts w:ascii="Arial" w:eastAsia="Arial" w:hAnsi="Arial" w:cs="Arial"/>
          <w:spacing w:val="-1"/>
          <w:highlight w:val="yellow"/>
        </w:rPr>
        <w:t>l</w:t>
      </w:r>
      <w:r w:rsidR="00863EB5">
        <w:rPr>
          <w:rFonts w:ascii="Arial" w:eastAsia="Arial" w:hAnsi="Arial" w:cs="Arial"/>
          <w:highlight w:val="yellow"/>
        </w:rPr>
        <w:t>e</w:t>
      </w:r>
      <w:r w:rsidR="00863EB5">
        <w:rPr>
          <w:rFonts w:ascii="Arial" w:eastAsia="Arial" w:hAnsi="Arial" w:cs="Arial"/>
          <w:spacing w:val="1"/>
          <w:highlight w:val="yellow"/>
        </w:rPr>
        <w:t>t</w:t>
      </w:r>
      <w:r w:rsidR="00863EB5">
        <w:rPr>
          <w:rFonts w:ascii="Arial" w:eastAsia="Arial" w:hAnsi="Arial" w:cs="Arial"/>
          <w:highlight w:val="yellow"/>
        </w:rPr>
        <w:t>e</w:t>
      </w:r>
      <w:r w:rsidR="00863EB5">
        <w:rPr>
          <w:rFonts w:ascii="Arial" w:eastAsia="Arial" w:hAnsi="Arial" w:cs="Arial"/>
        </w:rPr>
        <w:t xml:space="preserve"> </w:t>
      </w:r>
      <w:r w:rsidR="00863EB5">
        <w:rPr>
          <w:rFonts w:ascii="Arial" w:eastAsia="Arial" w:hAnsi="Arial" w:cs="Arial"/>
          <w:spacing w:val="1"/>
        </w:rPr>
        <w:t xml:space="preserve"> </w:t>
      </w:r>
      <w:r w:rsidR="00863EB5">
        <w:rPr>
          <w:rFonts w:ascii="Arial" w:eastAsia="Arial" w:hAnsi="Arial" w:cs="Arial"/>
          <w:highlight w:val="yellow"/>
        </w:rPr>
        <w:t>a</w:t>
      </w:r>
      <w:r w:rsidR="00863EB5">
        <w:rPr>
          <w:rFonts w:ascii="Arial" w:eastAsia="Arial" w:hAnsi="Arial" w:cs="Arial"/>
          <w:spacing w:val="-3"/>
          <w:highlight w:val="yellow"/>
        </w:rPr>
        <w:t>nd</w:t>
      </w:r>
      <w:r w:rsidR="00863EB5">
        <w:rPr>
          <w:rFonts w:ascii="Arial" w:eastAsia="Arial" w:hAnsi="Arial" w:cs="Arial"/>
          <w:spacing w:val="-3"/>
        </w:rPr>
        <w:t xml:space="preserve"> </w:t>
      </w:r>
      <w:r w:rsidR="00863EB5">
        <w:rPr>
          <w:rFonts w:ascii="Arial" w:eastAsia="Arial" w:hAnsi="Arial" w:cs="Arial"/>
          <w:spacing w:val="1"/>
        </w:rPr>
        <w:t>(</w:t>
      </w:r>
      <w:r w:rsidR="00863EB5">
        <w:rPr>
          <w:rFonts w:ascii="Arial" w:eastAsia="Arial" w:hAnsi="Arial" w:cs="Arial"/>
        </w:rPr>
        <w:t>de</w:t>
      </w:r>
      <w:r w:rsidR="00863EB5">
        <w:rPr>
          <w:rFonts w:ascii="Arial" w:eastAsia="Arial" w:hAnsi="Arial" w:cs="Arial"/>
          <w:spacing w:val="-1"/>
        </w:rPr>
        <w:t>l</w:t>
      </w:r>
      <w:r w:rsidR="00863EB5">
        <w:rPr>
          <w:rFonts w:ascii="Arial" w:eastAsia="Arial" w:hAnsi="Arial" w:cs="Arial"/>
        </w:rPr>
        <w:t>e</w:t>
      </w:r>
      <w:r w:rsidR="00863EB5">
        <w:rPr>
          <w:rFonts w:ascii="Arial" w:eastAsia="Arial" w:hAnsi="Arial" w:cs="Arial"/>
          <w:spacing w:val="1"/>
        </w:rPr>
        <w:t>t</w:t>
      </w:r>
      <w:r w:rsidR="00863EB5">
        <w:rPr>
          <w:rFonts w:ascii="Arial" w:eastAsia="Arial" w:hAnsi="Arial" w:cs="Arial"/>
        </w:rPr>
        <w:t xml:space="preserve">e) </w:t>
      </w:r>
      <w:r w:rsidR="00863EB5">
        <w:rPr>
          <w:rFonts w:ascii="Arial" w:eastAsia="Arial" w:hAnsi="Arial" w:cs="Arial"/>
          <w:spacing w:val="-1"/>
        </w:rPr>
        <w:t>i</w:t>
      </w:r>
      <w:r w:rsidR="00863EB5">
        <w:rPr>
          <w:rFonts w:ascii="Arial" w:eastAsia="Arial" w:hAnsi="Arial" w:cs="Arial"/>
        </w:rPr>
        <w:t>nc</w:t>
      </w:r>
      <w:r w:rsidR="00863EB5">
        <w:rPr>
          <w:rFonts w:ascii="Arial" w:eastAsia="Arial" w:hAnsi="Arial" w:cs="Arial"/>
          <w:spacing w:val="-1"/>
        </w:rPr>
        <w:t>l</w:t>
      </w:r>
      <w:r w:rsidR="00863EB5">
        <w:rPr>
          <w:rFonts w:ascii="Arial" w:eastAsia="Arial" w:hAnsi="Arial" w:cs="Arial"/>
        </w:rPr>
        <w:t>ud</w:t>
      </w:r>
      <w:r w:rsidR="00863EB5">
        <w:rPr>
          <w:rFonts w:ascii="Arial" w:eastAsia="Arial" w:hAnsi="Arial" w:cs="Arial"/>
          <w:spacing w:val="-1"/>
        </w:rPr>
        <w:t>i</w:t>
      </w:r>
      <w:r w:rsidR="00863EB5">
        <w:rPr>
          <w:rFonts w:ascii="Arial" w:eastAsia="Arial" w:hAnsi="Arial" w:cs="Arial"/>
        </w:rPr>
        <w:t>ng</w:t>
      </w:r>
      <w:r w:rsidR="00863EB5">
        <w:rPr>
          <w:rFonts w:ascii="Arial" w:eastAsia="Arial" w:hAnsi="Arial" w:cs="Arial"/>
          <w:spacing w:val="1"/>
        </w:rPr>
        <w:t xml:space="preserve"> O</w:t>
      </w:r>
      <w:r w:rsidR="00863EB5">
        <w:rPr>
          <w:rFonts w:ascii="Arial" w:eastAsia="Arial" w:hAnsi="Arial" w:cs="Arial"/>
          <w:spacing w:val="-3"/>
        </w:rPr>
        <w:t>n</w:t>
      </w:r>
      <w:r w:rsidR="00863EB5">
        <w:rPr>
          <w:rFonts w:ascii="Arial" w:eastAsia="Arial" w:hAnsi="Arial" w:cs="Arial"/>
          <w:spacing w:val="1"/>
        </w:rPr>
        <w:t>-t</w:t>
      </w:r>
      <w:r w:rsidR="00863EB5">
        <w:rPr>
          <w:rFonts w:ascii="Arial" w:eastAsia="Arial" w:hAnsi="Arial" w:cs="Arial"/>
        </w:rPr>
        <w:t>h</w:t>
      </w:r>
      <w:r w:rsidR="00863EB5">
        <w:rPr>
          <w:rFonts w:ascii="Arial" w:eastAsia="Arial" w:hAnsi="Arial" w:cs="Arial"/>
          <w:spacing w:val="-3"/>
        </w:rPr>
        <w:t>e</w:t>
      </w:r>
      <w:r w:rsidR="00863EB5">
        <w:rPr>
          <w:rFonts w:ascii="Arial" w:eastAsia="Arial" w:hAnsi="Arial" w:cs="Arial"/>
          <w:spacing w:val="1"/>
        </w:rPr>
        <w:t>-</w:t>
      </w:r>
      <w:r w:rsidR="00863EB5">
        <w:rPr>
          <w:rFonts w:ascii="Arial" w:eastAsia="Arial" w:hAnsi="Arial" w:cs="Arial"/>
        </w:rPr>
        <w:t>Job</w:t>
      </w:r>
      <w:r w:rsidR="00863EB5">
        <w:rPr>
          <w:rFonts w:ascii="Arial" w:eastAsia="Arial" w:hAnsi="Arial" w:cs="Arial"/>
          <w:spacing w:val="-2"/>
        </w:rPr>
        <w:t xml:space="preserve"> </w:t>
      </w:r>
      <w:r w:rsidR="00863EB5">
        <w:rPr>
          <w:rFonts w:ascii="Arial" w:eastAsia="Arial" w:hAnsi="Arial" w:cs="Arial"/>
        </w:rPr>
        <w:t>T</w:t>
      </w:r>
      <w:r w:rsidR="00863EB5">
        <w:rPr>
          <w:rFonts w:ascii="Arial" w:eastAsia="Arial" w:hAnsi="Arial" w:cs="Arial"/>
          <w:spacing w:val="1"/>
        </w:rPr>
        <w:t>r</w:t>
      </w:r>
      <w:r w:rsidR="00863EB5">
        <w:rPr>
          <w:rFonts w:ascii="Arial" w:eastAsia="Arial" w:hAnsi="Arial" w:cs="Arial"/>
        </w:rPr>
        <w:t>a</w:t>
      </w:r>
      <w:r w:rsidR="00863EB5">
        <w:rPr>
          <w:rFonts w:ascii="Arial" w:eastAsia="Arial" w:hAnsi="Arial" w:cs="Arial"/>
          <w:spacing w:val="-1"/>
        </w:rPr>
        <w:t>i</w:t>
      </w:r>
      <w:r w:rsidR="00863EB5">
        <w:rPr>
          <w:rFonts w:ascii="Arial" w:eastAsia="Arial" w:hAnsi="Arial" w:cs="Arial"/>
        </w:rPr>
        <w:t>n</w:t>
      </w:r>
      <w:r w:rsidR="00863EB5">
        <w:rPr>
          <w:rFonts w:ascii="Arial" w:eastAsia="Arial" w:hAnsi="Arial" w:cs="Arial"/>
          <w:spacing w:val="-1"/>
        </w:rPr>
        <w:t>i</w:t>
      </w:r>
      <w:r w:rsidR="00863EB5">
        <w:rPr>
          <w:rFonts w:ascii="Arial" w:eastAsia="Arial" w:hAnsi="Arial" w:cs="Arial"/>
        </w:rPr>
        <w:t>ng</w:t>
      </w:r>
      <w:r w:rsidR="00863EB5">
        <w:rPr>
          <w:rFonts w:ascii="Arial" w:eastAsia="Arial" w:hAnsi="Arial" w:cs="Arial"/>
          <w:spacing w:val="1"/>
        </w:rPr>
        <w:t xml:space="preserve"> (</w:t>
      </w:r>
      <w:r w:rsidR="00863EB5">
        <w:rPr>
          <w:rFonts w:ascii="Arial" w:eastAsia="Arial" w:hAnsi="Arial" w:cs="Arial"/>
        </w:rPr>
        <w:t>V</w:t>
      </w:r>
      <w:r w:rsidR="00863EB5">
        <w:rPr>
          <w:rFonts w:ascii="Arial" w:eastAsia="Arial" w:hAnsi="Arial" w:cs="Arial"/>
          <w:spacing w:val="1"/>
        </w:rPr>
        <w:t>-</w:t>
      </w:r>
      <w:r w:rsidR="00863EB5">
        <w:rPr>
          <w:rFonts w:ascii="Arial" w:eastAsia="Arial" w:hAnsi="Arial" w:cs="Arial"/>
        </w:rPr>
        <w:t>10</w:t>
      </w:r>
      <w:r w:rsidR="00863EB5">
        <w:rPr>
          <w:rFonts w:ascii="Arial" w:eastAsia="Arial" w:hAnsi="Arial" w:cs="Arial"/>
          <w:spacing w:val="-3"/>
        </w:rPr>
        <w:t>3</w:t>
      </w:r>
      <w:r w:rsidR="00863EB5">
        <w:rPr>
          <w:rFonts w:ascii="Arial" w:eastAsia="Arial" w:hAnsi="Arial" w:cs="Arial"/>
          <w:spacing w:val="1"/>
        </w:rPr>
        <w:t>/</w:t>
      </w:r>
      <w:r w:rsidR="00863EB5">
        <w:rPr>
          <w:rFonts w:ascii="Arial" w:eastAsia="Arial" w:hAnsi="Arial" w:cs="Arial"/>
        </w:rPr>
        <w:t>3</w:t>
      </w:r>
      <w:r w:rsidR="00863EB5">
        <w:rPr>
          <w:rFonts w:ascii="Arial" w:eastAsia="Arial" w:hAnsi="Arial" w:cs="Arial"/>
          <w:spacing w:val="-2"/>
        </w:rPr>
        <w:t>)</w:t>
      </w:r>
      <w:r w:rsidR="00863EB5">
        <w:rPr>
          <w:rFonts w:ascii="Arial" w:eastAsia="Arial" w:hAnsi="Arial" w:cs="Arial"/>
        </w:rPr>
        <w:t>.</w:t>
      </w:r>
    </w:p>
    <w:p w:rsidR="000A5570" w:rsidRDefault="000A5570">
      <w:pPr>
        <w:spacing w:before="1" w:after="0" w:line="120" w:lineRule="exact"/>
        <w:rPr>
          <w:sz w:val="12"/>
          <w:szCs w:val="12"/>
        </w:rPr>
      </w:pPr>
    </w:p>
    <w:p w:rsidR="000A5570" w:rsidRDefault="00863EB5">
      <w:pPr>
        <w:spacing w:after="0" w:line="240" w:lineRule="auto"/>
        <w:ind w:left="298" w:right="3231"/>
        <w:jc w:val="both"/>
        <w:rPr>
          <w:rFonts w:ascii="Arial" w:eastAsia="Arial" w:hAnsi="Arial" w:cs="Arial"/>
        </w:rPr>
      </w:pPr>
      <w:r>
        <w:rPr>
          <w:rFonts w:ascii="Arial" w:eastAsia="Arial" w:hAnsi="Arial" w:cs="Arial"/>
          <w:spacing w:val="2"/>
        </w:rPr>
        <w:t>T</w:t>
      </w:r>
      <w:r>
        <w:rPr>
          <w:rFonts w:ascii="Arial" w:eastAsia="Arial" w:hAnsi="Arial" w:cs="Arial"/>
        </w:rPr>
        <w:t>he</w:t>
      </w:r>
      <w:r>
        <w:rPr>
          <w:rFonts w:ascii="Arial" w:eastAsia="Arial" w:hAnsi="Arial" w:cs="Arial"/>
          <w:spacing w:val="-4"/>
        </w:rPr>
        <w:t xml:space="preserve"> </w:t>
      </w:r>
      <w:r>
        <w:rPr>
          <w:rFonts w:ascii="Arial" w:eastAsia="Arial" w:hAnsi="Arial" w:cs="Arial"/>
          <w:spacing w:val="3"/>
        </w:rPr>
        <w:t>f</w:t>
      </w:r>
      <w:r>
        <w:rPr>
          <w:rFonts w:ascii="Arial" w:eastAsia="Arial" w:hAnsi="Arial" w:cs="Arial"/>
        </w:rPr>
        <w:t>o</w:t>
      </w:r>
      <w:r>
        <w:rPr>
          <w:rFonts w:ascii="Arial" w:eastAsia="Arial" w:hAnsi="Arial" w:cs="Arial"/>
          <w:spacing w:val="-1"/>
        </w:rPr>
        <w:t>ll</w:t>
      </w:r>
      <w:r>
        <w:rPr>
          <w:rFonts w:ascii="Arial" w:eastAsia="Arial" w:hAnsi="Arial" w:cs="Arial"/>
        </w:rPr>
        <w:t>o</w:t>
      </w:r>
      <w:r>
        <w:rPr>
          <w:rFonts w:ascii="Arial" w:eastAsia="Arial" w:hAnsi="Arial" w:cs="Arial"/>
          <w:spacing w:val="-4"/>
        </w:rPr>
        <w:t>w</w:t>
      </w:r>
      <w:r>
        <w:rPr>
          <w:rFonts w:ascii="Arial" w:eastAsia="Arial" w:hAnsi="Arial" w:cs="Arial"/>
          <w:spacing w:val="-1"/>
        </w:rPr>
        <w:t>i</w:t>
      </w:r>
      <w:r>
        <w:rPr>
          <w:rFonts w:ascii="Arial" w:eastAsia="Arial" w:hAnsi="Arial" w:cs="Arial"/>
        </w:rPr>
        <w:t>ng</w:t>
      </w:r>
      <w:r>
        <w:rPr>
          <w:rFonts w:ascii="Arial" w:eastAsia="Arial" w:hAnsi="Arial" w:cs="Arial"/>
          <w:spacing w:val="3"/>
        </w:rPr>
        <w:t xml:space="preserve"> </w:t>
      </w:r>
      <w:r>
        <w:rPr>
          <w:rFonts w:ascii="Arial" w:eastAsia="Arial" w:hAnsi="Arial" w:cs="Arial"/>
        </w:rPr>
        <w:t>s</w:t>
      </w:r>
      <w:r>
        <w:rPr>
          <w:rFonts w:ascii="Arial" w:eastAsia="Arial" w:hAnsi="Arial" w:cs="Arial"/>
          <w:spacing w:val="1"/>
        </w:rPr>
        <w:t>t</w:t>
      </w:r>
      <w:r>
        <w:rPr>
          <w:rFonts w:ascii="Arial" w:eastAsia="Arial" w:hAnsi="Arial" w:cs="Arial"/>
        </w:rPr>
        <w:t>eps</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r</w:t>
      </w:r>
      <w:r>
        <w:rPr>
          <w:rFonts w:ascii="Arial" w:eastAsia="Arial" w:hAnsi="Arial" w:cs="Arial"/>
        </w:rPr>
        <w:t>e</w:t>
      </w:r>
      <w:r>
        <w:rPr>
          <w:rFonts w:ascii="Arial" w:eastAsia="Arial" w:hAnsi="Arial" w:cs="Arial"/>
          <w:spacing w:val="-2"/>
        </w:rPr>
        <w:t xml:space="preserve"> r</w:t>
      </w:r>
      <w:r>
        <w:rPr>
          <w:rFonts w:ascii="Arial" w:eastAsia="Arial" w:hAnsi="Arial" w:cs="Arial"/>
        </w:rPr>
        <w:t>eco</w:t>
      </w:r>
      <w:r>
        <w:rPr>
          <w:rFonts w:ascii="Arial" w:eastAsia="Arial" w:hAnsi="Arial" w:cs="Arial"/>
          <w:spacing w:val="1"/>
        </w:rPr>
        <w:t>mm</w:t>
      </w:r>
      <w:r>
        <w:rPr>
          <w:rFonts w:ascii="Arial" w:eastAsia="Arial" w:hAnsi="Arial" w:cs="Arial"/>
        </w:rPr>
        <w:t>e</w:t>
      </w:r>
      <w:r>
        <w:rPr>
          <w:rFonts w:ascii="Arial" w:eastAsia="Arial" w:hAnsi="Arial" w:cs="Arial"/>
          <w:spacing w:val="-3"/>
        </w:rPr>
        <w:t>n</w:t>
      </w:r>
      <w:r>
        <w:rPr>
          <w:rFonts w:ascii="Arial" w:eastAsia="Arial" w:hAnsi="Arial" w:cs="Arial"/>
        </w:rPr>
        <w:t>ded</w:t>
      </w:r>
      <w:r>
        <w:rPr>
          <w:rFonts w:ascii="Arial" w:eastAsia="Arial" w:hAnsi="Arial" w:cs="Arial"/>
          <w:spacing w:val="-2"/>
        </w:rPr>
        <w:t xml:space="preserve"> </w:t>
      </w:r>
      <w:r>
        <w:rPr>
          <w:rFonts w:ascii="Arial" w:eastAsia="Arial" w:hAnsi="Arial" w:cs="Arial"/>
          <w:spacing w:val="1"/>
        </w:rPr>
        <w:t>f</w:t>
      </w:r>
      <w:r>
        <w:rPr>
          <w:rFonts w:ascii="Arial" w:eastAsia="Arial" w:hAnsi="Arial" w:cs="Arial"/>
        </w:rPr>
        <w:t>or a</w:t>
      </w:r>
      <w:r>
        <w:rPr>
          <w:rFonts w:ascii="Arial" w:eastAsia="Arial" w:hAnsi="Arial" w:cs="Arial"/>
          <w:spacing w:val="-1"/>
        </w:rPr>
        <w:t>t</w:t>
      </w:r>
      <w:r>
        <w:rPr>
          <w:rFonts w:ascii="Arial" w:eastAsia="Arial" w:hAnsi="Arial" w:cs="Arial"/>
          <w:spacing w:val="1"/>
        </w:rPr>
        <w:t>t</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2"/>
        </w:rPr>
        <w:t xml:space="preserve"> </w:t>
      </w:r>
      <w:r>
        <w:rPr>
          <w:rFonts w:ascii="Arial" w:eastAsia="Arial" w:hAnsi="Arial" w:cs="Arial"/>
          <w:spacing w:val="2"/>
        </w:rPr>
        <w:t>q</w:t>
      </w:r>
      <w:r>
        <w:rPr>
          <w:rFonts w:ascii="Arial" w:eastAsia="Arial" w:hAnsi="Arial" w:cs="Arial"/>
        </w:rPr>
        <w:t>ua</w:t>
      </w:r>
      <w:r>
        <w:rPr>
          <w:rFonts w:ascii="Arial" w:eastAsia="Arial" w:hAnsi="Arial" w:cs="Arial"/>
          <w:spacing w:val="-1"/>
        </w:rPr>
        <w:t>li</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p>
    <w:p w:rsidR="000A5570" w:rsidRDefault="000A5570">
      <w:pPr>
        <w:spacing w:before="4" w:after="0" w:line="120" w:lineRule="exact"/>
        <w:rPr>
          <w:sz w:val="12"/>
          <w:szCs w:val="12"/>
        </w:rPr>
      </w:pPr>
    </w:p>
    <w:p w:rsidR="000A5570" w:rsidRDefault="00863EB5">
      <w:pPr>
        <w:tabs>
          <w:tab w:val="left" w:pos="860"/>
        </w:tabs>
        <w:spacing w:after="0" w:line="252" w:lineRule="exact"/>
        <w:ind w:left="865" w:right="96" w:hanging="566"/>
        <w:jc w:val="both"/>
        <w:rPr>
          <w:rFonts w:ascii="Arial" w:eastAsia="Arial" w:hAnsi="Arial" w:cs="Arial"/>
        </w:rPr>
      </w:pPr>
      <w:r>
        <w:rPr>
          <w:rFonts w:ascii="Arial" w:eastAsia="Arial" w:hAnsi="Arial" w:cs="Arial"/>
        </w:rPr>
        <w:t>1</w:t>
      </w:r>
      <w:r>
        <w:rPr>
          <w:rFonts w:ascii="Arial" w:eastAsia="Arial" w:hAnsi="Arial" w:cs="Arial"/>
        </w:rPr>
        <w:tab/>
      </w:r>
      <w:r>
        <w:rPr>
          <w:rFonts w:ascii="Arial" w:eastAsia="Arial" w:hAnsi="Arial" w:cs="Arial"/>
          <w:spacing w:val="2"/>
        </w:rPr>
        <w:t>T</w:t>
      </w:r>
      <w:r>
        <w:rPr>
          <w:rFonts w:ascii="Arial" w:eastAsia="Arial" w:hAnsi="Arial" w:cs="Arial"/>
        </w:rPr>
        <w:t>he</w:t>
      </w:r>
      <w:r>
        <w:rPr>
          <w:rFonts w:ascii="Arial" w:eastAsia="Arial" w:hAnsi="Arial" w:cs="Arial"/>
          <w:spacing w:val="18"/>
        </w:rPr>
        <w:t xml:space="preserve"> </w:t>
      </w:r>
      <w:r>
        <w:rPr>
          <w:rFonts w:ascii="Arial" w:eastAsia="Arial" w:hAnsi="Arial" w:cs="Arial"/>
          <w:highlight w:val="yellow"/>
        </w:rPr>
        <w:t>cand</w:t>
      </w:r>
      <w:r>
        <w:rPr>
          <w:rFonts w:ascii="Arial" w:eastAsia="Arial" w:hAnsi="Arial" w:cs="Arial"/>
          <w:spacing w:val="-1"/>
          <w:highlight w:val="yellow"/>
        </w:rPr>
        <w:t>i</w:t>
      </w:r>
      <w:r>
        <w:rPr>
          <w:rFonts w:ascii="Arial" w:eastAsia="Arial" w:hAnsi="Arial" w:cs="Arial"/>
          <w:highlight w:val="yellow"/>
        </w:rPr>
        <w:t>da</w:t>
      </w:r>
      <w:r>
        <w:rPr>
          <w:rFonts w:ascii="Arial" w:eastAsia="Arial" w:hAnsi="Arial" w:cs="Arial"/>
          <w:spacing w:val="1"/>
          <w:highlight w:val="yellow"/>
        </w:rPr>
        <w:t>t</w:t>
      </w:r>
      <w:r>
        <w:rPr>
          <w:rFonts w:ascii="Arial" w:eastAsia="Arial" w:hAnsi="Arial" w:cs="Arial"/>
          <w:highlight w:val="yellow"/>
        </w:rPr>
        <w:t>e</w:t>
      </w:r>
      <w:r>
        <w:rPr>
          <w:rFonts w:ascii="Arial" w:eastAsia="Arial" w:hAnsi="Arial" w:cs="Arial"/>
          <w:spacing w:val="18"/>
        </w:rPr>
        <w:t xml:space="preserve"> </w:t>
      </w:r>
      <w:r>
        <w:rPr>
          <w:rFonts w:ascii="Arial" w:eastAsia="Arial" w:hAnsi="Arial" w:cs="Arial"/>
          <w:spacing w:val="-3"/>
          <w:highlight w:val="yellow"/>
        </w:rPr>
        <w:t>V</w:t>
      </w:r>
      <w:r>
        <w:rPr>
          <w:rFonts w:ascii="Arial" w:eastAsia="Arial" w:hAnsi="Arial" w:cs="Arial"/>
          <w:spacing w:val="2"/>
          <w:highlight w:val="yellow"/>
        </w:rPr>
        <w:t>T</w:t>
      </w:r>
      <w:r>
        <w:rPr>
          <w:rFonts w:ascii="Arial" w:eastAsia="Arial" w:hAnsi="Arial" w:cs="Arial"/>
          <w:spacing w:val="-1"/>
          <w:highlight w:val="yellow"/>
        </w:rPr>
        <w:t>S</w:t>
      </w:r>
      <w:r>
        <w:rPr>
          <w:rFonts w:ascii="Arial" w:eastAsia="Arial" w:hAnsi="Arial" w:cs="Arial"/>
          <w:highlight w:val="yellow"/>
        </w:rPr>
        <w:t>O</w:t>
      </w:r>
      <w:r>
        <w:rPr>
          <w:rFonts w:ascii="Arial" w:eastAsia="Arial" w:hAnsi="Arial" w:cs="Arial"/>
          <w:spacing w:val="19"/>
          <w:highlight w:val="yellow"/>
        </w:rPr>
        <w:t xml:space="preserve"> </w:t>
      </w:r>
      <w:r>
        <w:rPr>
          <w:rFonts w:ascii="Arial" w:eastAsia="Arial" w:hAnsi="Arial" w:cs="Arial"/>
          <w:highlight w:val="yellow"/>
        </w:rPr>
        <w:t>d</w:t>
      </w:r>
      <w:r>
        <w:rPr>
          <w:rFonts w:ascii="Arial" w:eastAsia="Arial" w:hAnsi="Arial" w:cs="Arial"/>
          <w:spacing w:val="-3"/>
          <w:highlight w:val="yellow"/>
        </w:rPr>
        <w:t>e</w:t>
      </w:r>
      <w:r>
        <w:rPr>
          <w:rFonts w:ascii="Arial" w:eastAsia="Arial" w:hAnsi="Arial" w:cs="Arial"/>
          <w:spacing w:val="-1"/>
          <w:highlight w:val="yellow"/>
        </w:rPr>
        <w:t>l</w:t>
      </w:r>
      <w:r>
        <w:rPr>
          <w:rFonts w:ascii="Arial" w:eastAsia="Arial" w:hAnsi="Arial" w:cs="Arial"/>
          <w:highlight w:val="yellow"/>
        </w:rPr>
        <w:t>e</w:t>
      </w:r>
      <w:r>
        <w:rPr>
          <w:rFonts w:ascii="Arial" w:eastAsia="Arial" w:hAnsi="Arial" w:cs="Arial"/>
          <w:spacing w:val="1"/>
          <w:highlight w:val="yellow"/>
        </w:rPr>
        <w:t>t</w:t>
      </w:r>
      <w:r>
        <w:rPr>
          <w:rFonts w:ascii="Arial" w:eastAsia="Arial" w:hAnsi="Arial" w:cs="Arial"/>
          <w:highlight w:val="yellow"/>
        </w:rPr>
        <w:t>e</w:t>
      </w:r>
      <w:r>
        <w:rPr>
          <w:rFonts w:ascii="Arial" w:eastAsia="Arial" w:hAnsi="Arial" w:cs="Arial"/>
          <w:spacing w:val="18"/>
        </w:rPr>
        <w:t xml:space="preserve"> </w:t>
      </w:r>
      <w:r>
        <w:rPr>
          <w:rFonts w:ascii="Arial" w:eastAsia="Arial" w:hAnsi="Arial" w:cs="Arial"/>
          <w:spacing w:val="-1"/>
          <w:highlight w:val="cyan"/>
        </w:rPr>
        <w:t>V</w:t>
      </w:r>
      <w:r>
        <w:rPr>
          <w:rFonts w:ascii="Arial" w:eastAsia="Arial" w:hAnsi="Arial" w:cs="Arial"/>
          <w:spacing w:val="2"/>
          <w:highlight w:val="cyan"/>
        </w:rPr>
        <w:t>T</w:t>
      </w:r>
      <w:r>
        <w:rPr>
          <w:rFonts w:ascii="Arial" w:eastAsia="Arial" w:hAnsi="Arial" w:cs="Arial"/>
          <w:highlight w:val="cyan"/>
        </w:rPr>
        <w:t>S</w:t>
      </w:r>
      <w:r>
        <w:rPr>
          <w:rFonts w:ascii="Arial" w:eastAsia="Arial" w:hAnsi="Arial" w:cs="Arial"/>
          <w:spacing w:val="17"/>
          <w:highlight w:val="cyan"/>
        </w:rPr>
        <w:t xml:space="preserve"> </w:t>
      </w:r>
      <w:r>
        <w:rPr>
          <w:rFonts w:ascii="Arial" w:eastAsia="Arial" w:hAnsi="Arial" w:cs="Arial"/>
          <w:highlight w:val="cyan"/>
        </w:rPr>
        <w:t>cand</w:t>
      </w:r>
      <w:r>
        <w:rPr>
          <w:rFonts w:ascii="Arial" w:eastAsia="Arial" w:hAnsi="Arial" w:cs="Arial"/>
          <w:spacing w:val="-1"/>
          <w:highlight w:val="cyan"/>
        </w:rPr>
        <w:t>i</w:t>
      </w:r>
      <w:r>
        <w:rPr>
          <w:rFonts w:ascii="Arial" w:eastAsia="Arial" w:hAnsi="Arial" w:cs="Arial"/>
          <w:highlight w:val="cyan"/>
        </w:rPr>
        <w:t>da</w:t>
      </w:r>
      <w:r>
        <w:rPr>
          <w:rFonts w:ascii="Arial" w:eastAsia="Arial" w:hAnsi="Arial" w:cs="Arial"/>
          <w:spacing w:val="1"/>
          <w:highlight w:val="cyan"/>
        </w:rPr>
        <w:t>t</w:t>
      </w:r>
      <w:r>
        <w:rPr>
          <w:rFonts w:ascii="Arial" w:eastAsia="Arial" w:hAnsi="Arial" w:cs="Arial"/>
          <w:highlight w:val="cyan"/>
        </w:rPr>
        <w:t>e</w:t>
      </w:r>
      <w:r>
        <w:rPr>
          <w:rFonts w:ascii="Arial" w:eastAsia="Arial" w:hAnsi="Arial" w:cs="Arial"/>
          <w:spacing w:val="18"/>
        </w:rPr>
        <w:t xml:space="preserve"> </w:t>
      </w:r>
      <w:r>
        <w:rPr>
          <w:rFonts w:ascii="Arial" w:eastAsia="Arial" w:hAnsi="Arial" w:cs="Arial"/>
        </w:rPr>
        <w:t>has</w:t>
      </w:r>
      <w:r>
        <w:rPr>
          <w:rFonts w:ascii="Arial" w:eastAsia="Arial" w:hAnsi="Arial" w:cs="Arial"/>
          <w:spacing w:val="18"/>
        </w:rPr>
        <w:t xml:space="preserve"> </w:t>
      </w:r>
      <w:r>
        <w:rPr>
          <w:rFonts w:ascii="Arial" w:eastAsia="Arial" w:hAnsi="Arial" w:cs="Arial"/>
        </w:rPr>
        <w:t>been</w:t>
      </w:r>
      <w:r>
        <w:rPr>
          <w:rFonts w:ascii="Arial" w:eastAsia="Arial" w:hAnsi="Arial" w:cs="Arial"/>
          <w:spacing w:val="18"/>
        </w:rPr>
        <w:t xml:space="preserve"> </w:t>
      </w:r>
      <w:r>
        <w:rPr>
          <w:rFonts w:ascii="Arial" w:eastAsia="Arial" w:hAnsi="Arial" w:cs="Arial"/>
        </w:rPr>
        <w:t>se</w:t>
      </w:r>
      <w:r>
        <w:rPr>
          <w:rFonts w:ascii="Arial" w:eastAsia="Arial" w:hAnsi="Arial" w:cs="Arial"/>
          <w:spacing w:val="-1"/>
        </w:rPr>
        <w:t>l</w:t>
      </w:r>
      <w:r>
        <w:rPr>
          <w:rFonts w:ascii="Arial" w:eastAsia="Arial" w:hAnsi="Arial" w:cs="Arial"/>
        </w:rPr>
        <w:t>ec</w:t>
      </w:r>
      <w:r>
        <w:rPr>
          <w:rFonts w:ascii="Arial" w:eastAsia="Arial" w:hAnsi="Arial" w:cs="Arial"/>
          <w:spacing w:val="1"/>
        </w:rPr>
        <w:t>t</w:t>
      </w:r>
      <w:r>
        <w:rPr>
          <w:rFonts w:ascii="Arial" w:eastAsia="Arial" w:hAnsi="Arial" w:cs="Arial"/>
        </w:rPr>
        <w:t>ed</w:t>
      </w:r>
      <w:r>
        <w:rPr>
          <w:rFonts w:ascii="Arial" w:eastAsia="Arial" w:hAnsi="Arial" w:cs="Arial"/>
          <w:spacing w:val="18"/>
        </w:rPr>
        <w:t xml:space="preserve"> </w:t>
      </w:r>
      <w:r>
        <w:rPr>
          <w:rFonts w:ascii="Arial" w:eastAsia="Arial" w:hAnsi="Arial" w:cs="Arial"/>
        </w:rPr>
        <w:t>and</w:t>
      </w:r>
      <w:r>
        <w:rPr>
          <w:rFonts w:ascii="Arial" w:eastAsia="Arial" w:hAnsi="Arial" w:cs="Arial"/>
          <w:spacing w:val="18"/>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8"/>
        </w:rPr>
        <w:t xml:space="preserve"> </w:t>
      </w:r>
      <w:r>
        <w:rPr>
          <w:rFonts w:ascii="Arial" w:eastAsia="Arial" w:hAnsi="Arial" w:cs="Arial"/>
        </w:rPr>
        <w:t>set</w:t>
      </w:r>
      <w:r>
        <w:rPr>
          <w:rFonts w:ascii="Arial" w:eastAsia="Arial" w:hAnsi="Arial" w:cs="Arial"/>
          <w:spacing w:val="19"/>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rPr>
        <w:t>e</w:t>
      </w:r>
      <w:r>
        <w:rPr>
          <w:rFonts w:ascii="Arial" w:eastAsia="Arial" w:hAnsi="Arial" w:cs="Arial"/>
          <w:spacing w:val="-2"/>
        </w:rPr>
        <w:t>m</w:t>
      </w:r>
      <w:r>
        <w:rPr>
          <w:rFonts w:ascii="Arial" w:eastAsia="Arial" w:hAnsi="Arial" w:cs="Arial"/>
        </w:rPr>
        <w:t>en</w:t>
      </w:r>
      <w:r>
        <w:rPr>
          <w:rFonts w:ascii="Arial" w:eastAsia="Arial" w:hAnsi="Arial" w:cs="Arial"/>
          <w:spacing w:val="-1"/>
        </w:rPr>
        <w:t>t</w:t>
      </w:r>
      <w:r>
        <w:rPr>
          <w:rFonts w:ascii="Arial" w:eastAsia="Arial" w:hAnsi="Arial" w:cs="Arial"/>
        </w:rPr>
        <w:t>s as</w:t>
      </w:r>
      <w:r>
        <w:rPr>
          <w:rFonts w:ascii="Arial" w:eastAsia="Arial" w:hAnsi="Arial" w:cs="Arial"/>
          <w:spacing w:val="1"/>
        </w:rPr>
        <w:t xml:space="preserve"> r</w:t>
      </w:r>
      <w:r>
        <w:rPr>
          <w:rFonts w:ascii="Arial" w:eastAsia="Arial" w:hAnsi="Arial" w:cs="Arial"/>
          <w:spacing w:val="-3"/>
        </w:rPr>
        <w:t>e</w:t>
      </w:r>
      <w:r>
        <w:rPr>
          <w:rFonts w:ascii="Arial" w:eastAsia="Arial" w:hAnsi="Arial" w:cs="Arial"/>
          <w:spacing w:val="2"/>
        </w:rPr>
        <w:t>g</w:t>
      </w:r>
      <w:r>
        <w:rPr>
          <w:rFonts w:ascii="Arial" w:eastAsia="Arial" w:hAnsi="Arial" w:cs="Arial"/>
          <w:spacing w:val="-3"/>
        </w:rPr>
        <w:t>a</w:t>
      </w:r>
      <w:r>
        <w:rPr>
          <w:rFonts w:ascii="Arial" w:eastAsia="Arial" w:hAnsi="Arial" w:cs="Arial"/>
          <w:spacing w:val="1"/>
        </w:rPr>
        <w:t>r</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rPr>
        <w:t>e</w:t>
      </w:r>
      <w:r>
        <w:rPr>
          <w:rFonts w:ascii="Arial" w:eastAsia="Arial" w:hAnsi="Arial" w:cs="Arial"/>
          <w:spacing w:val="1"/>
        </w:rPr>
        <w:t>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rPr>
        <w:t>si</w:t>
      </w:r>
      <w:r>
        <w:rPr>
          <w:rFonts w:ascii="Arial" w:eastAsia="Arial" w:hAnsi="Arial" w:cs="Arial"/>
          <w:spacing w:val="1"/>
        </w:rPr>
        <w:t>t</w:t>
      </w:r>
      <w:r>
        <w:rPr>
          <w:rFonts w:ascii="Arial" w:eastAsia="Arial" w:hAnsi="Arial" w:cs="Arial"/>
          <w:spacing w:val="-3"/>
        </w:rPr>
        <w:t>e</w:t>
      </w:r>
      <w:r>
        <w:rPr>
          <w:rFonts w:ascii="Arial" w:eastAsia="Arial" w:hAnsi="Arial" w:cs="Arial"/>
        </w:rPr>
        <w:t>s</w:t>
      </w:r>
      <w:r>
        <w:rPr>
          <w:rFonts w:ascii="Arial" w:eastAsia="Arial" w:hAnsi="Arial" w:cs="Arial"/>
          <w:spacing w:val="1"/>
        </w:rPr>
        <w:t xml:space="preserve"> </w:t>
      </w:r>
      <w:r>
        <w:rPr>
          <w:rFonts w:ascii="Arial" w:eastAsia="Arial" w:hAnsi="Arial" w:cs="Arial"/>
        </w:rPr>
        <w:t>and</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ed</w:t>
      </w:r>
      <w:r>
        <w:rPr>
          <w:rFonts w:ascii="Arial" w:eastAsia="Arial" w:hAnsi="Arial" w:cs="Arial"/>
          <w:spacing w:val="-1"/>
        </w:rPr>
        <w:t>i</w:t>
      </w:r>
      <w:r>
        <w:rPr>
          <w:rFonts w:ascii="Arial" w:eastAsia="Arial" w:hAnsi="Arial" w:cs="Arial"/>
        </w:rPr>
        <w:t>ca</w:t>
      </w:r>
      <w:r>
        <w:rPr>
          <w:rFonts w:ascii="Arial" w:eastAsia="Arial" w:hAnsi="Arial" w:cs="Arial"/>
          <w:spacing w:val="-1"/>
        </w:rPr>
        <w:t>l</w:t>
      </w:r>
      <w:r>
        <w:rPr>
          <w:rFonts w:ascii="Arial" w:eastAsia="Arial" w:hAnsi="Arial" w:cs="Arial"/>
          <w:spacing w:val="1"/>
        </w:rPr>
        <w:t>/</w:t>
      </w:r>
      <w:r>
        <w:rPr>
          <w:rFonts w:ascii="Arial" w:eastAsia="Arial" w:hAnsi="Arial" w:cs="Arial"/>
        </w:rPr>
        <w:t>ph</w:t>
      </w:r>
      <w:r>
        <w:rPr>
          <w:rFonts w:ascii="Arial" w:eastAsia="Arial" w:hAnsi="Arial" w:cs="Arial"/>
          <w:spacing w:val="-2"/>
        </w:rPr>
        <w:t>y</w:t>
      </w:r>
      <w:r>
        <w:rPr>
          <w:rFonts w:ascii="Arial" w:eastAsia="Arial" w:hAnsi="Arial" w:cs="Arial"/>
        </w:rPr>
        <w:t>s</w:t>
      </w:r>
      <w:r>
        <w:rPr>
          <w:rFonts w:ascii="Arial" w:eastAsia="Arial" w:hAnsi="Arial" w:cs="Arial"/>
          <w:spacing w:val="-1"/>
        </w:rPr>
        <w:t>i</w:t>
      </w:r>
      <w:r>
        <w:rPr>
          <w:rFonts w:ascii="Arial" w:eastAsia="Arial" w:hAnsi="Arial" w:cs="Arial"/>
        </w:rPr>
        <w:t xml:space="preserve">cal </w:t>
      </w:r>
      <w:r>
        <w:rPr>
          <w:rFonts w:ascii="Arial" w:eastAsia="Arial" w:hAnsi="Arial" w:cs="Arial"/>
          <w:spacing w:val="-2"/>
        </w:rPr>
        <w:t>r</w:t>
      </w:r>
      <w:r>
        <w:rPr>
          <w:rFonts w:ascii="Arial" w:eastAsia="Arial" w:hAnsi="Arial" w:cs="Arial"/>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spacing w:val="-3"/>
        </w:rPr>
        <w:t>e</w:t>
      </w:r>
      <w:r>
        <w:rPr>
          <w:rFonts w:ascii="Arial" w:eastAsia="Arial" w:hAnsi="Arial" w:cs="Arial"/>
          <w:spacing w:val="1"/>
        </w:rPr>
        <w:t>m</w:t>
      </w:r>
      <w:r>
        <w:rPr>
          <w:rFonts w:ascii="Arial" w:eastAsia="Arial" w:hAnsi="Arial" w:cs="Arial"/>
        </w:rPr>
        <w:t>en</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a</w:t>
      </w:r>
      <w:r>
        <w:rPr>
          <w:rFonts w:ascii="Arial" w:eastAsia="Arial" w:hAnsi="Arial" w:cs="Arial"/>
          <w:spacing w:val="1"/>
        </w:rPr>
        <w:t>r</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f</w:t>
      </w:r>
      <w:r>
        <w:rPr>
          <w:rFonts w:ascii="Arial" w:eastAsia="Arial" w:hAnsi="Arial" w:cs="Arial"/>
        </w:rPr>
        <w:t>u</w:t>
      </w:r>
      <w:r>
        <w:rPr>
          <w:rFonts w:ascii="Arial" w:eastAsia="Arial" w:hAnsi="Arial" w:cs="Arial"/>
          <w:spacing w:val="-4"/>
        </w:rPr>
        <w:t>l</w:t>
      </w:r>
      <w:r>
        <w:rPr>
          <w:rFonts w:ascii="Arial" w:eastAsia="Arial" w:hAnsi="Arial" w:cs="Arial"/>
          <w:spacing w:val="3"/>
        </w:rPr>
        <w:t>f</w:t>
      </w:r>
      <w:r>
        <w:rPr>
          <w:rFonts w:ascii="Arial" w:eastAsia="Arial" w:hAnsi="Arial" w:cs="Arial"/>
          <w:spacing w:val="-1"/>
        </w:rPr>
        <w:t>ill</w:t>
      </w:r>
      <w:r>
        <w:rPr>
          <w:rFonts w:ascii="Arial" w:eastAsia="Arial" w:hAnsi="Arial" w:cs="Arial"/>
        </w:rPr>
        <w:t>ed.</w:t>
      </w:r>
    </w:p>
    <w:p w:rsidR="000A5570" w:rsidRDefault="000A5570">
      <w:pPr>
        <w:spacing w:before="8" w:after="0" w:line="110" w:lineRule="exact"/>
        <w:rPr>
          <w:sz w:val="11"/>
          <w:szCs w:val="11"/>
        </w:rPr>
      </w:pPr>
    </w:p>
    <w:p w:rsidR="000A5570" w:rsidRDefault="00863EB5">
      <w:pPr>
        <w:spacing w:after="0" w:line="240" w:lineRule="auto"/>
        <w:ind w:left="298" w:right="94"/>
        <w:jc w:val="both"/>
        <w:rPr>
          <w:rFonts w:ascii="Arial" w:eastAsia="Arial" w:hAnsi="Arial" w:cs="Arial"/>
        </w:rPr>
      </w:pPr>
      <w:r>
        <w:rPr>
          <w:rFonts w:ascii="Arial" w:eastAsia="Arial" w:hAnsi="Arial" w:cs="Arial"/>
        </w:rPr>
        <w:t xml:space="preserve">2      </w:t>
      </w:r>
      <w:r>
        <w:rPr>
          <w:rFonts w:ascii="Arial" w:eastAsia="Arial" w:hAnsi="Arial" w:cs="Arial"/>
          <w:spacing w:val="15"/>
        </w:rPr>
        <w:t xml:space="preserve"> </w:t>
      </w:r>
      <w:r>
        <w:rPr>
          <w:rFonts w:ascii="Arial" w:eastAsia="Arial" w:hAnsi="Arial" w:cs="Arial"/>
          <w:spacing w:val="1"/>
        </w:rPr>
        <w:t>O</w:t>
      </w:r>
      <w:r>
        <w:rPr>
          <w:rFonts w:ascii="Arial" w:eastAsia="Arial" w:hAnsi="Arial" w:cs="Arial"/>
        </w:rPr>
        <w:t>n</w:t>
      </w:r>
      <w:r>
        <w:rPr>
          <w:rFonts w:ascii="Arial" w:eastAsia="Arial" w:hAnsi="Arial" w:cs="Arial"/>
          <w:spacing w:val="34"/>
        </w:rPr>
        <w:t xml:space="preserve"> </w:t>
      </w:r>
      <w:r>
        <w:rPr>
          <w:rFonts w:ascii="Arial" w:eastAsia="Arial" w:hAnsi="Arial" w:cs="Arial"/>
        </w:rPr>
        <w:t>suc</w:t>
      </w:r>
      <w:r>
        <w:rPr>
          <w:rFonts w:ascii="Arial" w:eastAsia="Arial" w:hAnsi="Arial" w:cs="Arial"/>
          <w:spacing w:val="-2"/>
        </w:rPr>
        <w:t>c</w:t>
      </w:r>
      <w:r>
        <w:rPr>
          <w:rFonts w:ascii="Arial" w:eastAsia="Arial" w:hAnsi="Arial" w:cs="Arial"/>
        </w:rPr>
        <w:t>es</w:t>
      </w:r>
      <w:r>
        <w:rPr>
          <w:rFonts w:ascii="Arial" w:eastAsia="Arial" w:hAnsi="Arial" w:cs="Arial"/>
          <w:spacing w:val="-2"/>
        </w:rPr>
        <w:t>s</w:t>
      </w:r>
      <w:r>
        <w:rPr>
          <w:rFonts w:ascii="Arial" w:eastAsia="Arial" w:hAnsi="Arial" w:cs="Arial"/>
          <w:spacing w:val="3"/>
        </w:rPr>
        <w:t>f</w:t>
      </w:r>
      <w:r>
        <w:rPr>
          <w:rFonts w:ascii="Arial" w:eastAsia="Arial" w:hAnsi="Arial" w:cs="Arial"/>
        </w:rPr>
        <w:t>ul</w:t>
      </w:r>
      <w:r>
        <w:rPr>
          <w:rFonts w:ascii="Arial" w:eastAsia="Arial" w:hAnsi="Arial" w:cs="Arial"/>
          <w:spacing w:val="34"/>
        </w:rPr>
        <w:t xml:space="preserve"> </w:t>
      </w:r>
      <w:r>
        <w:rPr>
          <w:rFonts w:ascii="Arial" w:eastAsia="Arial" w:hAnsi="Arial" w:cs="Arial"/>
        </w:rPr>
        <w:t>c</w:t>
      </w:r>
      <w:r>
        <w:rPr>
          <w:rFonts w:ascii="Arial" w:eastAsia="Arial" w:hAnsi="Arial" w:cs="Arial"/>
          <w:spacing w:val="-3"/>
        </w:rPr>
        <w:t>o</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e</w:t>
      </w:r>
      <w:r>
        <w:rPr>
          <w:rFonts w:ascii="Arial" w:eastAsia="Arial" w:hAnsi="Arial" w:cs="Arial"/>
          <w:spacing w:val="1"/>
        </w:rPr>
        <w:t>t</w:t>
      </w:r>
      <w:r>
        <w:rPr>
          <w:rFonts w:ascii="Arial" w:eastAsia="Arial" w:hAnsi="Arial" w:cs="Arial"/>
          <w:spacing w:val="-1"/>
        </w:rPr>
        <w:t>i</w:t>
      </w:r>
      <w:r>
        <w:rPr>
          <w:rFonts w:ascii="Arial" w:eastAsia="Arial" w:hAnsi="Arial" w:cs="Arial"/>
          <w:spacing w:val="-3"/>
        </w:rPr>
        <w:t>o</w:t>
      </w:r>
      <w:r>
        <w:rPr>
          <w:rFonts w:ascii="Arial" w:eastAsia="Arial" w:hAnsi="Arial" w:cs="Arial"/>
        </w:rPr>
        <w:t>n</w:t>
      </w:r>
      <w:r>
        <w:rPr>
          <w:rFonts w:ascii="Arial" w:eastAsia="Arial" w:hAnsi="Arial" w:cs="Arial"/>
          <w:spacing w:val="34"/>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38"/>
        </w:rPr>
        <w:t xml:space="preserve"> </w:t>
      </w:r>
      <w:r>
        <w:rPr>
          <w:rFonts w:ascii="Arial" w:eastAsia="Arial" w:hAnsi="Arial" w:cs="Arial"/>
        </w:rPr>
        <w:t>an</w:t>
      </w:r>
      <w:r>
        <w:rPr>
          <w:rFonts w:ascii="Arial" w:eastAsia="Arial" w:hAnsi="Arial" w:cs="Arial"/>
          <w:spacing w:val="34"/>
        </w:rPr>
        <w:t xml:space="preserve"> </w:t>
      </w:r>
      <w:r>
        <w:rPr>
          <w:rFonts w:ascii="Arial" w:eastAsia="Arial" w:hAnsi="Arial" w:cs="Arial"/>
          <w:highlight w:val="cyan"/>
        </w:rPr>
        <w:t>ap</w:t>
      </w:r>
      <w:r>
        <w:rPr>
          <w:rFonts w:ascii="Arial" w:eastAsia="Arial" w:hAnsi="Arial" w:cs="Arial"/>
          <w:spacing w:val="-3"/>
          <w:highlight w:val="cyan"/>
        </w:rPr>
        <w:t>p</w:t>
      </w:r>
      <w:r>
        <w:rPr>
          <w:rFonts w:ascii="Arial" w:eastAsia="Arial" w:hAnsi="Arial" w:cs="Arial"/>
          <w:spacing w:val="1"/>
          <w:highlight w:val="cyan"/>
        </w:rPr>
        <w:t>r</w:t>
      </w:r>
      <w:r>
        <w:rPr>
          <w:rFonts w:ascii="Arial" w:eastAsia="Arial" w:hAnsi="Arial" w:cs="Arial"/>
          <w:highlight w:val="cyan"/>
        </w:rPr>
        <w:t>o</w:t>
      </w:r>
      <w:r>
        <w:rPr>
          <w:rFonts w:ascii="Arial" w:eastAsia="Arial" w:hAnsi="Arial" w:cs="Arial"/>
          <w:spacing w:val="-2"/>
          <w:highlight w:val="cyan"/>
        </w:rPr>
        <w:t>v</w:t>
      </w:r>
      <w:r>
        <w:rPr>
          <w:rFonts w:ascii="Arial" w:eastAsia="Arial" w:hAnsi="Arial" w:cs="Arial"/>
          <w:highlight w:val="cyan"/>
        </w:rPr>
        <w:t>ed</w:t>
      </w:r>
      <w:r>
        <w:rPr>
          <w:rFonts w:ascii="Arial" w:eastAsia="Arial" w:hAnsi="Arial" w:cs="Arial"/>
          <w:spacing w:val="36"/>
        </w:rPr>
        <w:t xml:space="preserve"> </w:t>
      </w:r>
      <w:r>
        <w:rPr>
          <w:rFonts w:ascii="Arial" w:eastAsia="Arial" w:hAnsi="Arial" w:cs="Arial"/>
          <w:highlight w:val="yellow"/>
        </w:rPr>
        <w:t>acc</w:t>
      </w:r>
      <w:r>
        <w:rPr>
          <w:rFonts w:ascii="Arial" w:eastAsia="Arial" w:hAnsi="Arial" w:cs="Arial"/>
          <w:spacing w:val="1"/>
          <w:highlight w:val="yellow"/>
        </w:rPr>
        <w:t>r</w:t>
      </w:r>
      <w:r>
        <w:rPr>
          <w:rFonts w:ascii="Arial" w:eastAsia="Arial" w:hAnsi="Arial" w:cs="Arial"/>
          <w:spacing w:val="-3"/>
          <w:highlight w:val="yellow"/>
        </w:rPr>
        <w:t>e</w:t>
      </w:r>
      <w:r>
        <w:rPr>
          <w:rFonts w:ascii="Arial" w:eastAsia="Arial" w:hAnsi="Arial" w:cs="Arial"/>
          <w:highlight w:val="yellow"/>
        </w:rPr>
        <w:t>d</w:t>
      </w:r>
      <w:r>
        <w:rPr>
          <w:rFonts w:ascii="Arial" w:eastAsia="Arial" w:hAnsi="Arial" w:cs="Arial"/>
          <w:spacing w:val="-1"/>
          <w:highlight w:val="yellow"/>
        </w:rPr>
        <w:t>i</w:t>
      </w:r>
      <w:r>
        <w:rPr>
          <w:rFonts w:ascii="Arial" w:eastAsia="Arial" w:hAnsi="Arial" w:cs="Arial"/>
          <w:spacing w:val="1"/>
          <w:highlight w:val="yellow"/>
        </w:rPr>
        <w:t>t</w:t>
      </w:r>
      <w:r>
        <w:rPr>
          <w:rFonts w:ascii="Arial" w:eastAsia="Arial" w:hAnsi="Arial" w:cs="Arial"/>
          <w:highlight w:val="yellow"/>
        </w:rPr>
        <w:t>ed</w:t>
      </w:r>
      <w:r>
        <w:rPr>
          <w:rFonts w:ascii="Arial" w:eastAsia="Arial" w:hAnsi="Arial" w:cs="Arial"/>
          <w:spacing w:val="35"/>
        </w:rPr>
        <w:t xml:space="preserve"> </w:t>
      </w:r>
      <w:r>
        <w:rPr>
          <w:rFonts w:ascii="Arial" w:eastAsia="Arial" w:hAnsi="Arial" w:cs="Arial"/>
        </w:rPr>
        <w:t>cou</w:t>
      </w:r>
      <w:r>
        <w:rPr>
          <w:rFonts w:ascii="Arial" w:eastAsia="Arial" w:hAnsi="Arial" w:cs="Arial"/>
          <w:spacing w:val="1"/>
        </w:rPr>
        <w:t>r</w:t>
      </w:r>
      <w:r>
        <w:rPr>
          <w:rFonts w:ascii="Arial" w:eastAsia="Arial" w:hAnsi="Arial" w:cs="Arial"/>
        </w:rPr>
        <w:t>se</w:t>
      </w:r>
      <w:r>
        <w:rPr>
          <w:rFonts w:ascii="Arial" w:eastAsia="Arial" w:hAnsi="Arial" w:cs="Arial"/>
          <w:spacing w:val="3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36"/>
        </w:rPr>
        <w:t xml:space="preserve">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3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5"/>
        </w:rPr>
        <w:t xml:space="preserve"> </w:t>
      </w:r>
      <w:r>
        <w:rPr>
          <w:rFonts w:ascii="Arial" w:eastAsia="Arial" w:hAnsi="Arial" w:cs="Arial"/>
          <w:spacing w:val="-3"/>
          <w:highlight w:val="yellow"/>
        </w:rPr>
        <w:t>V</w:t>
      </w:r>
      <w:r>
        <w:rPr>
          <w:rFonts w:ascii="Arial" w:eastAsia="Arial" w:hAnsi="Arial" w:cs="Arial"/>
          <w:spacing w:val="2"/>
          <w:highlight w:val="yellow"/>
        </w:rPr>
        <w:t>T</w:t>
      </w:r>
      <w:r>
        <w:rPr>
          <w:rFonts w:ascii="Arial" w:eastAsia="Arial" w:hAnsi="Arial" w:cs="Arial"/>
          <w:spacing w:val="-1"/>
          <w:highlight w:val="yellow"/>
        </w:rPr>
        <w:t>S</w:t>
      </w:r>
      <w:r>
        <w:rPr>
          <w:rFonts w:ascii="Arial" w:eastAsia="Arial" w:hAnsi="Arial" w:cs="Arial"/>
          <w:highlight w:val="yellow"/>
        </w:rPr>
        <w:t>O</w:t>
      </w:r>
      <w:r>
        <w:rPr>
          <w:rFonts w:ascii="Arial" w:eastAsia="Arial" w:hAnsi="Arial" w:cs="Arial"/>
          <w:spacing w:val="34"/>
        </w:rPr>
        <w:t xml:space="preserve"> </w:t>
      </w:r>
      <w:r>
        <w:rPr>
          <w:rFonts w:ascii="Arial" w:eastAsia="Arial" w:hAnsi="Arial" w:cs="Arial"/>
          <w:spacing w:val="-1"/>
          <w:highlight w:val="cyan"/>
        </w:rPr>
        <w:t>V</w:t>
      </w:r>
      <w:r>
        <w:rPr>
          <w:rFonts w:ascii="Arial" w:eastAsia="Arial" w:hAnsi="Arial" w:cs="Arial"/>
          <w:highlight w:val="cyan"/>
        </w:rPr>
        <w:t>TS</w:t>
      </w:r>
    </w:p>
    <w:p w:rsidR="000A5570" w:rsidRDefault="00863EB5">
      <w:pPr>
        <w:spacing w:after="0" w:line="252" w:lineRule="exact"/>
        <w:ind w:left="865" w:right="-20"/>
        <w:rPr>
          <w:rFonts w:ascii="Arial" w:eastAsia="Arial" w:hAnsi="Arial" w:cs="Arial"/>
        </w:rPr>
      </w:pP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nee</w:t>
      </w:r>
      <w:r>
        <w:rPr>
          <w:rFonts w:ascii="Arial" w:eastAsia="Arial" w:hAnsi="Arial" w:cs="Arial"/>
          <w:spacing w:val="1"/>
        </w:rPr>
        <w:t xml:space="preserve"> </w:t>
      </w:r>
      <w:r>
        <w:rPr>
          <w:rFonts w:ascii="Arial" w:eastAsia="Arial" w:hAnsi="Arial" w:cs="Arial"/>
        </w:rPr>
        <w:t>shou</w:t>
      </w:r>
      <w:r>
        <w:rPr>
          <w:rFonts w:ascii="Arial" w:eastAsia="Arial" w:hAnsi="Arial" w:cs="Arial"/>
          <w:spacing w:val="-1"/>
        </w:rPr>
        <w:t>l</w:t>
      </w:r>
      <w:r>
        <w:rPr>
          <w:rFonts w:ascii="Arial" w:eastAsia="Arial" w:hAnsi="Arial" w:cs="Arial"/>
        </w:rPr>
        <w:t>d</w:t>
      </w:r>
      <w:r>
        <w:rPr>
          <w:rFonts w:ascii="Arial" w:eastAsia="Arial" w:hAnsi="Arial" w:cs="Arial"/>
          <w:spacing w:val="-1"/>
        </w:rPr>
        <w:t xml:space="preserve"> </w:t>
      </w:r>
      <w:r>
        <w:rPr>
          <w:rFonts w:ascii="Arial" w:eastAsia="Arial" w:hAnsi="Arial" w:cs="Arial"/>
          <w:spacing w:val="1"/>
        </w:rPr>
        <w:t>r</w:t>
      </w:r>
      <w:r>
        <w:rPr>
          <w:rFonts w:ascii="Arial" w:eastAsia="Arial" w:hAnsi="Arial" w:cs="Arial"/>
        </w:rPr>
        <w:t>ece</w:t>
      </w:r>
      <w:r>
        <w:rPr>
          <w:rFonts w:ascii="Arial" w:eastAsia="Arial" w:hAnsi="Arial" w:cs="Arial"/>
          <w:spacing w:val="-1"/>
        </w:rPr>
        <w:t>i</w:t>
      </w:r>
      <w:r>
        <w:rPr>
          <w:rFonts w:ascii="Arial" w:eastAsia="Arial" w:hAnsi="Arial" w:cs="Arial"/>
          <w:spacing w:val="-2"/>
        </w:rPr>
        <w:t>v</w:t>
      </w:r>
      <w:r>
        <w:rPr>
          <w:rFonts w:ascii="Arial" w:eastAsia="Arial" w:hAnsi="Arial" w:cs="Arial"/>
        </w:rPr>
        <w:t>e</w:t>
      </w:r>
      <w:r>
        <w:rPr>
          <w:rFonts w:ascii="Arial" w:eastAsia="Arial" w:hAnsi="Arial" w:cs="Arial"/>
          <w:spacing w:val="1"/>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rPr>
        <w:t>cou</w:t>
      </w:r>
      <w:r>
        <w:rPr>
          <w:rFonts w:ascii="Arial" w:eastAsia="Arial" w:hAnsi="Arial" w:cs="Arial"/>
          <w:spacing w:val="1"/>
        </w:rPr>
        <w:t>r</w:t>
      </w:r>
      <w:r>
        <w:rPr>
          <w:rFonts w:ascii="Arial" w:eastAsia="Arial" w:hAnsi="Arial" w:cs="Arial"/>
        </w:rPr>
        <w:t>se</w:t>
      </w:r>
      <w:r>
        <w:rPr>
          <w:rFonts w:ascii="Arial" w:eastAsia="Arial" w:hAnsi="Arial" w:cs="Arial"/>
          <w:spacing w:val="-2"/>
        </w:rPr>
        <w:t xml:space="preserve"> </w:t>
      </w:r>
      <w:r>
        <w:rPr>
          <w:rFonts w:ascii="Arial" w:eastAsia="Arial" w:hAnsi="Arial" w:cs="Arial"/>
        </w:rPr>
        <w:t>ce</w:t>
      </w:r>
      <w:r>
        <w:rPr>
          <w:rFonts w:ascii="Arial" w:eastAsia="Arial" w:hAnsi="Arial" w:cs="Arial"/>
          <w:spacing w:val="-2"/>
        </w:rPr>
        <w:t>r</w:t>
      </w:r>
      <w:r>
        <w:rPr>
          <w:rFonts w:ascii="Arial" w:eastAsia="Arial" w:hAnsi="Arial" w:cs="Arial"/>
          <w:spacing w:val="1"/>
        </w:rPr>
        <w:t>t</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ca</w:t>
      </w:r>
      <w:r>
        <w:rPr>
          <w:rFonts w:ascii="Arial" w:eastAsia="Arial" w:hAnsi="Arial" w:cs="Arial"/>
          <w:spacing w:val="1"/>
        </w:rPr>
        <w:t>t</w:t>
      </w:r>
      <w:r>
        <w:rPr>
          <w:rFonts w:ascii="Arial" w:eastAsia="Arial" w:hAnsi="Arial" w:cs="Arial"/>
          <w:spacing w:val="-3"/>
        </w:rPr>
        <w:t>e</w:t>
      </w:r>
      <w:r>
        <w:rPr>
          <w:rFonts w:ascii="Arial" w:eastAsia="Arial" w:hAnsi="Arial" w:cs="Arial"/>
        </w:rPr>
        <w:t>.</w:t>
      </w:r>
    </w:p>
    <w:p w:rsidR="000A5570" w:rsidRDefault="000A5570">
      <w:pPr>
        <w:spacing w:before="6" w:after="0" w:line="120" w:lineRule="exact"/>
        <w:rPr>
          <w:sz w:val="12"/>
          <w:szCs w:val="12"/>
        </w:rPr>
      </w:pPr>
    </w:p>
    <w:p w:rsidR="000A5570" w:rsidRDefault="00863EB5">
      <w:pPr>
        <w:tabs>
          <w:tab w:val="left" w:pos="860"/>
        </w:tabs>
        <w:spacing w:after="0" w:line="252" w:lineRule="exact"/>
        <w:ind w:left="865" w:right="96" w:hanging="566"/>
        <w:jc w:val="both"/>
        <w:rPr>
          <w:rFonts w:ascii="Arial" w:eastAsia="Arial" w:hAnsi="Arial" w:cs="Arial"/>
        </w:rPr>
      </w:pPr>
      <w:r>
        <w:rPr>
          <w:rFonts w:ascii="Arial" w:eastAsia="Arial" w:hAnsi="Arial" w:cs="Arial"/>
        </w:rPr>
        <w:t>3</w:t>
      </w:r>
      <w:r>
        <w:rPr>
          <w:rFonts w:ascii="Arial" w:eastAsia="Arial" w:hAnsi="Arial" w:cs="Arial"/>
        </w:rPr>
        <w:tab/>
      </w:r>
      <w:r>
        <w:rPr>
          <w:rFonts w:ascii="Arial" w:eastAsia="Arial" w:hAnsi="Arial" w:cs="Arial"/>
          <w:spacing w:val="2"/>
        </w:rPr>
        <w:t>T</w:t>
      </w:r>
      <w:r>
        <w:rPr>
          <w:rFonts w:ascii="Arial" w:eastAsia="Arial" w:hAnsi="Arial" w:cs="Arial"/>
        </w:rPr>
        <w:t>he</w:t>
      </w:r>
      <w:r>
        <w:rPr>
          <w:rFonts w:ascii="Arial" w:eastAsia="Arial" w:hAnsi="Arial" w:cs="Arial"/>
          <w:spacing w:val="37"/>
        </w:rPr>
        <w:t xml:space="preserve"> </w:t>
      </w:r>
      <w:r>
        <w:rPr>
          <w:rFonts w:ascii="Arial" w:eastAsia="Arial" w:hAnsi="Arial" w:cs="Arial"/>
        </w:rPr>
        <w:t>co</w:t>
      </w:r>
      <w:r>
        <w:rPr>
          <w:rFonts w:ascii="Arial" w:eastAsia="Arial" w:hAnsi="Arial" w:cs="Arial"/>
          <w:spacing w:val="-3"/>
        </w:rPr>
        <w:t>u</w:t>
      </w:r>
      <w:r>
        <w:rPr>
          <w:rFonts w:ascii="Arial" w:eastAsia="Arial" w:hAnsi="Arial" w:cs="Arial"/>
          <w:spacing w:val="1"/>
        </w:rPr>
        <w:t>r</w:t>
      </w:r>
      <w:r>
        <w:rPr>
          <w:rFonts w:ascii="Arial" w:eastAsia="Arial" w:hAnsi="Arial" w:cs="Arial"/>
        </w:rPr>
        <w:t>se</w:t>
      </w:r>
      <w:r>
        <w:rPr>
          <w:rFonts w:ascii="Arial" w:eastAsia="Arial" w:hAnsi="Arial" w:cs="Arial"/>
          <w:spacing w:val="37"/>
        </w:rPr>
        <w:t xml:space="preserve"> </w:t>
      </w:r>
      <w:r>
        <w:rPr>
          <w:rFonts w:ascii="Arial" w:eastAsia="Arial" w:hAnsi="Arial" w:cs="Arial"/>
        </w:rPr>
        <w:t>c</w:t>
      </w:r>
      <w:r>
        <w:rPr>
          <w:rFonts w:ascii="Arial" w:eastAsia="Arial" w:hAnsi="Arial" w:cs="Arial"/>
          <w:spacing w:val="-3"/>
        </w:rPr>
        <w:t>e</w:t>
      </w:r>
      <w:r>
        <w:rPr>
          <w:rFonts w:ascii="Arial" w:eastAsia="Arial" w:hAnsi="Arial" w:cs="Arial"/>
          <w:spacing w:val="1"/>
        </w:rPr>
        <w:t>rt</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3"/>
        </w:rPr>
        <w:t>a</w:t>
      </w:r>
      <w:r>
        <w:rPr>
          <w:rFonts w:ascii="Arial" w:eastAsia="Arial" w:hAnsi="Arial" w:cs="Arial"/>
          <w:spacing w:val="1"/>
        </w:rPr>
        <w:t>t</w:t>
      </w:r>
      <w:r>
        <w:rPr>
          <w:rFonts w:ascii="Arial" w:eastAsia="Arial" w:hAnsi="Arial" w:cs="Arial"/>
        </w:rPr>
        <w:t>e</w:t>
      </w:r>
      <w:r>
        <w:rPr>
          <w:rFonts w:ascii="Arial" w:eastAsia="Arial" w:hAnsi="Arial" w:cs="Arial"/>
          <w:spacing w:val="37"/>
        </w:rPr>
        <w:t xml:space="preserve"> </w:t>
      </w:r>
      <w:r>
        <w:rPr>
          <w:rFonts w:ascii="Arial" w:eastAsia="Arial" w:hAnsi="Arial" w:cs="Arial"/>
          <w:spacing w:val="-2"/>
        </w:rPr>
        <w:t>s</w:t>
      </w:r>
      <w:r>
        <w:rPr>
          <w:rFonts w:ascii="Arial" w:eastAsia="Arial" w:hAnsi="Arial" w:cs="Arial"/>
        </w:rPr>
        <w:t>hou</w:t>
      </w:r>
      <w:r>
        <w:rPr>
          <w:rFonts w:ascii="Arial" w:eastAsia="Arial" w:hAnsi="Arial" w:cs="Arial"/>
          <w:spacing w:val="-1"/>
        </w:rPr>
        <w:t>l</w:t>
      </w:r>
      <w:r>
        <w:rPr>
          <w:rFonts w:ascii="Arial" w:eastAsia="Arial" w:hAnsi="Arial" w:cs="Arial"/>
        </w:rPr>
        <w:t>d</w:t>
      </w:r>
      <w:r>
        <w:rPr>
          <w:rFonts w:ascii="Arial" w:eastAsia="Arial" w:hAnsi="Arial" w:cs="Arial"/>
          <w:spacing w:val="37"/>
        </w:rPr>
        <w:t xml:space="preserve"> </w:t>
      </w:r>
      <w:r>
        <w:rPr>
          <w:rFonts w:ascii="Arial" w:eastAsia="Arial" w:hAnsi="Arial" w:cs="Arial"/>
          <w:spacing w:val="1"/>
        </w:rPr>
        <w:t>t</w:t>
      </w:r>
      <w:r>
        <w:rPr>
          <w:rFonts w:ascii="Arial" w:eastAsia="Arial" w:hAnsi="Arial" w:cs="Arial"/>
        </w:rPr>
        <w:t>hen</w:t>
      </w:r>
      <w:r>
        <w:rPr>
          <w:rFonts w:ascii="Arial" w:eastAsia="Arial" w:hAnsi="Arial" w:cs="Arial"/>
          <w:spacing w:val="37"/>
        </w:rPr>
        <w:t xml:space="preserve"> </w:t>
      </w:r>
      <w:r>
        <w:rPr>
          <w:rFonts w:ascii="Arial" w:eastAsia="Arial" w:hAnsi="Arial" w:cs="Arial"/>
        </w:rPr>
        <w:t>be</w:t>
      </w:r>
      <w:r>
        <w:rPr>
          <w:rFonts w:ascii="Arial" w:eastAsia="Arial" w:hAnsi="Arial" w:cs="Arial"/>
          <w:spacing w:val="37"/>
        </w:rPr>
        <w:t xml:space="preserve"> </w:t>
      </w:r>
      <w:r>
        <w:rPr>
          <w:rFonts w:ascii="Arial" w:eastAsia="Arial" w:hAnsi="Arial" w:cs="Arial"/>
        </w:rPr>
        <w:t>sub</w:t>
      </w:r>
      <w:r>
        <w:rPr>
          <w:rFonts w:ascii="Arial" w:eastAsia="Arial" w:hAnsi="Arial" w:cs="Arial"/>
          <w:spacing w:val="1"/>
        </w:rPr>
        <w:t>m</w:t>
      </w:r>
      <w:r>
        <w:rPr>
          <w:rFonts w:ascii="Arial" w:eastAsia="Arial" w:hAnsi="Arial" w:cs="Arial"/>
          <w:spacing w:val="-1"/>
        </w:rPr>
        <w:t>it</w:t>
      </w:r>
      <w:r>
        <w:rPr>
          <w:rFonts w:ascii="Arial" w:eastAsia="Arial" w:hAnsi="Arial" w:cs="Arial"/>
          <w:spacing w:val="1"/>
        </w:rPr>
        <w:t>t</w:t>
      </w:r>
      <w:r>
        <w:rPr>
          <w:rFonts w:ascii="Arial" w:eastAsia="Arial" w:hAnsi="Arial" w:cs="Arial"/>
          <w:spacing w:val="-3"/>
        </w:rPr>
        <w:t>e</w:t>
      </w:r>
      <w:r>
        <w:rPr>
          <w:rFonts w:ascii="Arial" w:eastAsia="Arial" w:hAnsi="Arial" w:cs="Arial"/>
        </w:rPr>
        <w:t>d</w:t>
      </w:r>
      <w:r>
        <w:rPr>
          <w:rFonts w:ascii="Arial" w:eastAsia="Arial" w:hAnsi="Arial" w:cs="Arial"/>
          <w:spacing w:val="37"/>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37"/>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7"/>
        </w:rPr>
        <w:t xml:space="preserve"> </w:t>
      </w:r>
      <w:r>
        <w:rPr>
          <w:rFonts w:ascii="Arial" w:eastAsia="Arial" w:hAnsi="Arial" w:cs="Arial"/>
        </w:rPr>
        <w:t>ap</w:t>
      </w:r>
      <w:r>
        <w:rPr>
          <w:rFonts w:ascii="Arial" w:eastAsia="Arial" w:hAnsi="Arial" w:cs="Arial"/>
          <w:spacing w:val="-3"/>
        </w:rPr>
        <w:t>p</w:t>
      </w:r>
      <w:r>
        <w:rPr>
          <w:rFonts w:ascii="Arial" w:eastAsia="Arial" w:hAnsi="Arial" w:cs="Arial"/>
          <w:spacing w:val="1"/>
        </w:rPr>
        <w:t>r</w:t>
      </w:r>
      <w:r>
        <w:rPr>
          <w:rFonts w:ascii="Arial" w:eastAsia="Arial" w:hAnsi="Arial" w:cs="Arial"/>
        </w:rPr>
        <w:t>op</w:t>
      </w:r>
      <w:r>
        <w:rPr>
          <w:rFonts w:ascii="Arial" w:eastAsia="Arial" w:hAnsi="Arial" w:cs="Arial"/>
          <w:spacing w:val="1"/>
        </w:rPr>
        <w:t>r</w:t>
      </w:r>
      <w:r>
        <w:rPr>
          <w:rFonts w:ascii="Arial" w:eastAsia="Arial" w:hAnsi="Arial" w:cs="Arial"/>
          <w:spacing w:val="-1"/>
        </w:rPr>
        <w:t>i</w:t>
      </w:r>
      <w:r>
        <w:rPr>
          <w:rFonts w:ascii="Arial" w:eastAsia="Arial" w:hAnsi="Arial" w:cs="Arial"/>
        </w:rPr>
        <w:t>a</w:t>
      </w:r>
      <w:r>
        <w:rPr>
          <w:rFonts w:ascii="Arial" w:eastAsia="Arial" w:hAnsi="Arial" w:cs="Arial"/>
          <w:spacing w:val="1"/>
        </w:rPr>
        <w:t>t</w:t>
      </w:r>
      <w:r>
        <w:rPr>
          <w:rFonts w:ascii="Arial" w:eastAsia="Arial" w:hAnsi="Arial" w:cs="Arial"/>
        </w:rPr>
        <w:t>e</w:t>
      </w:r>
      <w:r>
        <w:rPr>
          <w:rFonts w:ascii="Arial" w:eastAsia="Arial" w:hAnsi="Arial" w:cs="Arial"/>
          <w:spacing w:val="37"/>
        </w:rPr>
        <w:t xml:space="preserve"> </w:t>
      </w:r>
      <w:r>
        <w:rPr>
          <w:rFonts w:ascii="Arial" w:eastAsia="Arial" w:hAnsi="Arial" w:cs="Arial"/>
        </w:rPr>
        <w:t>a</w:t>
      </w:r>
      <w:r>
        <w:rPr>
          <w:rFonts w:ascii="Arial" w:eastAsia="Arial" w:hAnsi="Arial" w:cs="Arial"/>
          <w:spacing w:val="-3"/>
        </w:rPr>
        <w:t>u</w:t>
      </w:r>
      <w:r>
        <w:rPr>
          <w:rFonts w:ascii="Arial" w:eastAsia="Arial" w:hAnsi="Arial" w:cs="Arial"/>
          <w:spacing w:val="-1"/>
        </w:rPr>
        <w:t>t</w:t>
      </w:r>
      <w:r>
        <w:rPr>
          <w:rFonts w:ascii="Arial" w:eastAsia="Arial" w:hAnsi="Arial" w:cs="Arial"/>
        </w:rPr>
        <w:t>ho</w:t>
      </w:r>
      <w:r>
        <w:rPr>
          <w:rFonts w:ascii="Arial" w:eastAsia="Arial" w:hAnsi="Arial" w:cs="Arial"/>
          <w:spacing w:val="1"/>
        </w:rPr>
        <w:t>rit</w:t>
      </w:r>
      <w:r>
        <w:rPr>
          <w:rFonts w:ascii="Arial" w:eastAsia="Arial" w:hAnsi="Arial" w:cs="Arial"/>
        </w:rPr>
        <w:t>y</w:t>
      </w:r>
      <w:r>
        <w:rPr>
          <w:rFonts w:ascii="Arial" w:eastAsia="Arial" w:hAnsi="Arial" w:cs="Arial"/>
          <w:spacing w:val="35"/>
        </w:rPr>
        <w:t xml:space="preserve"> </w:t>
      </w:r>
      <w:r>
        <w:rPr>
          <w:rFonts w:ascii="Arial" w:eastAsia="Arial" w:hAnsi="Arial" w:cs="Arial"/>
          <w:spacing w:val="-4"/>
        </w:rPr>
        <w:t>w</w:t>
      </w:r>
      <w:r>
        <w:rPr>
          <w:rFonts w:ascii="Arial" w:eastAsia="Arial" w:hAnsi="Arial" w:cs="Arial"/>
        </w:rPr>
        <w:t>ho,</w:t>
      </w:r>
      <w:r>
        <w:rPr>
          <w:rFonts w:ascii="Arial" w:eastAsia="Arial" w:hAnsi="Arial" w:cs="Arial"/>
          <w:spacing w:val="38"/>
        </w:rPr>
        <w:t xml:space="preserve"> </w:t>
      </w:r>
      <w:r>
        <w:rPr>
          <w:rFonts w:ascii="Arial" w:eastAsia="Arial" w:hAnsi="Arial" w:cs="Arial"/>
        </w:rPr>
        <w:t>a</w:t>
      </w:r>
      <w:r>
        <w:rPr>
          <w:rFonts w:ascii="Arial" w:eastAsia="Arial" w:hAnsi="Arial" w:cs="Arial"/>
          <w:spacing w:val="3"/>
        </w:rPr>
        <w:t>f</w:t>
      </w:r>
      <w:r>
        <w:rPr>
          <w:rFonts w:ascii="Arial" w:eastAsia="Arial" w:hAnsi="Arial" w:cs="Arial"/>
          <w:spacing w:val="1"/>
        </w:rPr>
        <w:t>t</w:t>
      </w:r>
      <w:r>
        <w:rPr>
          <w:rFonts w:ascii="Arial" w:eastAsia="Arial" w:hAnsi="Arial" w:cs="Arial"/>
          <w:spacing w:val="-3"/>
        </w:rPr>
        <w:t>e</w:t>
      </w:r>
      <w:r>
        <w:rPr>
          <w:rFonts w:ascii="Arial" w:eastAsia="Arial" w:hAnsi="Arial" w:cs="Arial"/>
        </w:rPr>
        <w:t xml:space="preserve">r </w:t>
      </w:r>
      <w:r>
        <w:rPr>
          <w:rFonts w:ascii="Arial" w:eastAsia="Arial" w:hAnsi="Arial" w:cs="Arial"/>
          <w:spacing w:val="-2"/>
        </w:rPr>
        <w:t>v</w:t>
      </w:r>
      <w:r>
        <w:rPr>
          <w:rFonts w:ascii="Arial" w:eastAsia="Arial" w:hAnsi="Arial" w:cs="Arial"/>
        </w:rPr>
        <w:t>a</w:t>
      </w:r>
      <w:r>
        <w:rPr>
          <w:rFonts w:ascii="Arial" w:eastAsia="Arial" w:hAnsi="Arial" w:cs="Arial"/>
          <w:spacing w:val="1"/>
        </w:rPr>
        <w:t>l</w:t>
      </w:r>
      <w:r>
        <w:rPr>
          <w:rFonts w:ascii="Arial" w:eastAsia="Arial" w:hAnsi="Arial" w:cs="Arial"/>
          <w:spacing w:val="-1"/>
        </w:rPr>
        <w:t>i</w:t>
      </w:r>
      <w:r>
        <w:rPr>
          <w:rFonts w:ascii="Arial" w:eastAsia="Arial" w:hAnsi="Arial" w:cs="Arial"/>
        </w:rPr>
        <w:t>da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rPr>
        <w:t>shou</w:t>
      </w:r>
      <w:r>
        <w:rPr>
          <w:rFonts w:ascii="Arial" w:eastAsia="Arial" w:hAnsi="Arial" w:cs="Arial"/>
          <w:spacing w:val="-1"/>
        </w:rPr>
        <w:t>l</w:t>
      </w:r>
      <w:r>
        <w:rPr>
          <w:rFonts w:ascii="Arial" w:eastAsia="Arial" w:hAnsi="Arial" w:cs="Arial"/>
        </w:rPr>
        <w:t>d</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ssue</w:t>
      </w:r>
      <w:r>
        <w:rPr>
          <w:rFonts w:ascii="Arial" w:eastAsia="Arial" w:hAnsi="Arial" w:cs="Arial"/>
          <w:spacing w:val="-4"/>
        </w:rPr>
        <w:t xml:space="preserve"> </w:t>
      </w:r>
      <w:r>
        <w:rPr>
          <w:rFonts w:ascii="Arial" w:eastAsia="Arial" w:hAnsi="Arial" w:cs="Arial"/>
        </w:rPr>
        <w:t>a</w:t>
      </w:r>
      <w:r>
        <w:rPr>
          <w:rFonts w:ascii="Arial" w:eastAsia="Arial" w:hAnsi="Arial" w:cs="Arial"/>
          <w:spacing w:val="1"/>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C</w:t>
      </w:r>
      <w:r>
        <w:rPr>
          <w:rFonts w:ascii="Arial" w:eastAsia="Arial" w:hAnsi="Arial" w:cs="Arial"/>
        </w:rPr>
        <w:t>e</w:t>
      </w:r>
      <w:r>
        <w:rPr>
          <w:rFonts w:ascii="Arial" w:eastAsia="Arial" w:hAnsi="Arial" w:cs="Arial"/>
          <w:spacing w:val="-2"/>
        </w:rPr>
        <w:t>r</w:t>
      </w:r>
      <w:r>
        <w:rPr>
          <w:rFonts w:ascii="Arial" w:eastAsia="Arial" w:hAnsi="Arial" w:cs="Arial"/>
          <w:spacing w:val="1"/>
        </w:rPr>
        <w:t>t</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rPr>
        <w:t>L</w:t>
      </w:r>
      <w:r>
        <w:rPr>
          <w:rFonts w:ascii="Arial" w:eastAsia="Arial" w:hAnsi="Arial" w:cs="Arial"/>
          <w:spacing w:val="-3"/>
        </w:rPr>
        <w:t>o</w:t>
      </w:r>
      <w:r>
        <w:rPr>
          <w:rFonts w:ascii="Arial" w:eastAsia="Arial" w:hAnsi="Arial" w:cs="Arial"/>
        </w:rPr>
        <w:t>g</w:t>
      </w:r>
      <w:r>
        <w:rPr>
          <w:rFonts w:ascii="Arial" w:eastAsia="Arial" w:hAnsi="Arial" w:cs="Arial"/>
          <w:spacing w:val="1"/>
        </w:rPr>
        <w:t xml:space="preserve"> </w:t>
      </w:r>
      <w:r>
        <w:rPr>
          <w:rFonts w:ascii="Arial" w:eastAsia="Arial" w:hAnsi="Arial" w:cs="Arial"/>
          <w:spacing w:val="-3"/>
        </w:rPr>
        <w:t>b</w:t>
      </w:r>
      <w:r>
        <w:rPr>
          <w:rFonts w:ascii="Arial" w:eastAsia="Arial" w:hAnsi="Arial" w:cs="Arial"/>
        </w:rPr>
        <w:t>ook.</w:t>
      </w:r>
    </w:p>
    <w:p w:rsidR="000A5570" w:rsidRDefault="000A5570">
      <w:pPr>
        <w:spacing w:before="5" w:after="0" w:line="110" w:lineRule="exact"/>
        <w:rPr>
          <w:sz w:val="11"/>
          <w:szCs w:val="11"/>
        </w:rPr>
      </w:pPr>
    </w:p>
    <w:p w:rsidR="000A5570" w:rsidRDefault="00863EB5">
      <w:pPr>
        <w:tabs>
          <w:tab w:val="left" w:pos="860"/>
        </w:tabs>
        <w:spacing w:after="0" w:line="241" w:lineRule="auto"/>
        <w:ind w:left="865" w:right="96" w:hanging="567"/>
        <w:jc w:val="both"/>
        <w:rPr>
          <w:rFonts w:ascii="Arial" w:eastAsia="Arial" w:hAnsi="Arial" w:cs="Arial"/>
        </w:rPr>
      </w:pPr>
      <w:r>
        <w:rPr>
          <w:rFonts w:ascii="Arial" w:eastAsia="Arial" w:hAnsi="Arial" w:cs="Arial"/>
        </w:rPr>
        <w:t>4</w:t>
      </w:r>
      <w:r>
        <w:rPr>
          <w:rFonts w:ascii="Arial" w:eastAsia="Arial" w:hAnsi="Arial" w:cs="Arial"/>
        </w:rPr>
        <w:tab/>
      </w:r>
      <w:r>
        <w:rPr>
          <w:rFonts w:ascii="Arial" w:eastAsia="Arial" w:hAnsi="Arial" w:cs="Arial"/>
          <w:spacing w:val="2"/>
        </w:rPr>
        <w:t>T</w:t>
      </w:r>
      <w:r>
        <w:rPr>
          <w:rFonts w:ascii="Arial" w:eastAsia="Arial" w:hAnsi="Arial" w:cs="Arial"/>
        </w:rPr>
        <w:t>he</w:t>
      </w:r>
      <w:r>
        <w:rPr>
          <w:rFonts w:ascii="Arial" w:eastAsia="Arial" w:hAnsi="Arial" w:cs="Arial"/>
          <w:spacing w:val="56"/>
        </w:rPr>
        <w:t xml:space="preserve"> </w:t>
      </w:r>
      <w:r>
        <w:rPr>
          <w:rFonts w:ascii="Arial" w:eastAsia="Arial" w:hAnsi="Arial" w:cs="Arial"/>
          <w:spacing w:val="-3"/>
          <w:highlight w:val="yellow"/>
        </w:rPr>
        <w:t>V</w:t>
      </w:r>
      <w:r>
        <w:rPr>
          <w:rFonts w:ascii="Arial" w:eastAsia="Arial" w:hAnsi="Arial" w:cs="Arial"/>
          <w:spacing w:val="2"/>
          <w:highlight w:val="yellow"/>
        </w:rPr>
        <w:t>T</w:t>
      </w:r>
      <w:r>
        <w:rPr>
          <w:rFonts w:ascii="Arial" w:eastAsia="Arial" w:hAnsi="Arial" w:cs="Arial"/>
          <w:spacing w:val="-3"/>
          <w:highlight w:val="yellow"/>
        </w:rPr>
        <w:t>S</w:t>
      </w:r>
      <w:r>
        <w:rPr>
          <w:rFonts w:ascii="Arial" w:eastAsia="Arial" w:hAnsi="Arial" w:cs="Arial"/>
          <w:highlight w:val="yellow"/>
        </w:rPr>
        <w:t>O</w:t>
      </w:r>
      <w:r>
        <w:rPr>
          <w:rFonts w:ascii="Arial" w:eastAsia="Arial" w:hAnsi="Arial" w:cs="Arial"/>
          <w:spacing w:val="61"/>
        </w:rPr>
        <w:t xml:space="preserve"> </w:t>
      </w:r>
      <w:r>
        <w:rPr>
          <w:rFonts w:ascii="Arial" w:eastAsia="Arial" w:hAnsi="Arial" w:cs="Arial"/>
          <w:spacing w:val="-3"/>
          <w:highlight w:val="cyan"/>
        </w:rPr>
        <w:t>V</w:t>
      </w:r>
      <w:r>
        <w:rPr>
          <w:rFonts w:ascii="Arial" w:eastAsia="Arial" w:hAnsi="Arial" w:cs="Arial"/>
          <w:spacing w:val="2"/>
          <w:highlight w:val="cyan"/>
        </w:rPr>
        <w:t>T</w:t>
      </w:r>
      <w:r>
        <w:rPr>
          <w:rFonts w:ascii="Arial" w:eastAsia="Arial" w:hAnsi="Arial" w:cs="Arial"/>
          <w:highlight w:val="cyan"/>
        </w:rPr>
        <w:t>S</w:t>
      </w:r>
      <w:r>
        <w:rPr>
          <w:rFonts w:ascii="Arial" w:eastAsia="Arial" w:hAnsi="Arial" w:cs="Arial"/>
          <w:spacing w:val="56"/>
        </w:rPr>
        <w:t xml:space="preserve"> </w:t>
      </w:r>
      <w:r>
        <w:rPr>
          <w:rFonts w:ascii="Arial" w:eastAsia="Arial" w:hAnsi="Arial" w:cs="Arial"/>
          <w:spacing w:val="-1"/>
        </w:rPr>
        <w:t>t</w:t>
      </w:r>
      <w:r>
        <w:rPr>
          <w:rFonts w:ascii="Arial" w:eastAsia="Arial" w:hAnsi="Arial" w:cs="Arial"/>
          <w:spacing w:val="1"/>
        </w:rPr>
        <w:t>r</w:t>
      </w:r>
      <w:r>
        <w:rPr>
          <w:rFonts w:ascii="Arial" w:eastAsia="Arial" w:hAnsi="Arial" w:cs="Arial"/>
        </w:rPr>
        <w:t>a</w:t>
      </w:r>
      <w:r>
        <w:rPr>
          <w:rFonts w:ascii="Arial" w:eastAsia="Arial" w:hAnsi="Arial" w:cs="Arial"/>
          <w:spacing w:val="-1"/>
        </w:rPr>
        <w:t>i</w:t>
      </w:r>
      <w:r>
        <w:rPr>
          <w:rFonts w:ascii="Arial" w:eastAsia="Arial" w:hAnsi="Arial" w:cs="Arial"/>
        </w:rPr>
        <w:t>nee</w:t>
      </w:r>
      <w:r>
        <w:rPr>
          <w:rFonts w:ascii="Arial" w:eastAsia="Arial" w:hAnsi="Arial" w:cs="Arial"/>
          <w:spacing w:val="56"/>
        </w:rPr>
        <w:t xml:space="preserve"> </w:t>
      </w:r>
      <w:r>
        <w:rPr>
          <w:rFonts w:ascii="Arial" w:eastAsia="Arial" w:hAnsi="Arial" w:cs="Arial"/>
          <w:spacing w:val="-4"/>
        </w:rPr>
        <w:t>w</w:t>
      </w:r>
      <w:r>
        <w:rPr>
          <w:rFonts w:ascii="Arial" w:eastAsia="Arial" w:hAnsi="Arial" w:cs="Arial"/>
          <w:spacing w:val="1"/>
        </w:rPr>
        <w:t>i</w:t>
      </w:r>
      <w:r>
        <w:rPr>
          <w:rFonts w:ascii="Arial" w:eastAsia="Arial" w:hAnsi="Arial" w:cs="Arial"/>
          <w:spacing w:val="-1"/>
        </w:rPr>
        <w:t>l</w:t>
      </w:r>
      <w:r>
        <w:rPr>
          <w:rFonts w:ascii="Arial" w:eastAsia="Arial" w:hAnsi="Arial" w:cs="Arial"/>
        </w:rPr>
        <w:t>l</w:t>
      </w:r>
      <w:r>
        <w:rPr>
          <w:rFonts w:ascii="Arial" w:eastAsia="Arial" w:hAnsi="Arial" w:cs="Arial"/>
          <w:spacing w:val="55"/>
        </w:rPr>
        <w:t xml:space="preserve"> </w:t>
      </w:r>
      <w:r>
        <w:rPr>
          <w:rFonts w:ascii="Arial" w:eastAsia="Arial" w:hAnsi="Arial" w:cs="Arial"/>
          <w:spacing w:val="1"/>
        </w:rPr>
        <w:t>t</w:t>
      </w:r>
      <w:r>
        <w:rPr>
          <w:rFonts w:ascii="Arial" w:eastAsia="Arial" w:hAnsi="Arial" w:cs="Arial"/>
        </w:rPr>
        <w:t>hen</w:t>
      </w:r>
      <w:r>
        <w:rPr>
          <w:rFonts w:ascii="Arial" w:eastAsia="Arial" w:hAnsi="Arial" w:cs="Arial"/>
          <w:spacing w:val="56"/>
        </w:rPr>
        <w:t xml:space="preserve"> </w:t>
      </w:r>
      <w:r>
        <w:rPr>
          <w:rFonts w:ascii="Arial" w:eastAsia="Arial" w:hAnsi="Arial" w:cs="Arial"/>
        </w:rPr>
        <w:t>ca</w:t>
      </w:r>
      <w:r>
        <w:rPr>
          <w:rFonts w:ascii="Arial" w:eastAsia="Arial" w:hAnsi="Arial" w:cs="Arial"/>
          <w:spacing w:val="1"/>
        </w:rPr>
        <w:t>rr</w:t>
      </w:r>
      <w:r>
        <w:rPr>
          <w:rFonts w:ascii="Arial" w:eastAsia="Arial" w:hAnsi="Arial" w:cs="Arial"/>
        </w:rPr>
        <w:t>y</w:t>
      </w:r>
      <w:r>
        <w:rPr>
          <w:rFonts w:ascii="Arial" w:eastAsia="Arial" w:hAnsi="Arial" w:cs="Arial"/>
          <w:spacing w:val="54"/>
        </w:rPr>
        <w:t xml:space="preserve"> </w:t>
      </w:r>
      <w:r>
        <w:rPr>
          <w:rFonts w:ascii="Arial" w:eastAsia="Arial" w:hAnsi="Arial" w:cs="Arial"/>
        </w:rPr>
        <w:t>out</w:t>
      </w:r>
      <w:r>
        <w:rPr>
          <w:rFonts w:ascii="Arial" w:eastAsia="Arial" w:hAnsi="Arial" w:cs="Arial"/>
          <w:spacing w:val="55"/>
        </w:rPr>
        <w:t xml:space="preserve"> </w:t>
      </w:r>
      <w:r>
        <w:rPr>
          <w:rFonts w:ascii="Arial" w:eastAsia="Arial" w:hAnsi="Arial" w:cs="Arial"/>
          <w:spacing w:val="1"/>
        </w:rPr>
        <w:t>O</w:t>
      </w:r>
      <w:r>
        <w:rPr>
          <w:rFonts w:ascii="Arial" w:eastAsia="Arial" w:hAnsi="Arial" w:cs="Arial"/>
          <w:spacing w:val="-2"/>
        </w:rPr>
        <w:t>J</w:t>
      </w:r>
      <w:r>
        <w:rPr>
          <w:rFonts w:ascii="Arial" w:eastAsia="Arial" w:hAnsi="Arial" w:cs="Arial"/>
        </w:rPr>
        <w:t>T</w:t>
      </w:r>
      <w:r>
        <w:rPr>
          <w:rFonts w:ascii="Arial" w:eastAsia="Arial" w:hAnsi="Arial" w:cs="Arial"/>
          <w:spacing w:val="58"/>
        </w:rPr>
        <w:t xml:space="preserve"> </w:t>
      </w:r>
      <w:r>
        <w:rPr>
          <w:rFonts w:ascii="Arial" w:eastAsia="Arial" w:hAnsi="Arial" w:cs="Arial"/>
          <w:spacing w:val="-3"/>
        </w:rPr>
        <w:t>a</w:t>
      </w:r>
      <w:r>
        <w:rPr>
          <w:rFonts w:ascii="Arial" w:eastAsia="Arial" w:hAnsi="Arial" w:cs="Arial"/>
        </w:rPr>
        <w:t>t</w:t>
      </w:r>
      <w:r>
        <w:rPr>
          <w:rFonts w:ascii="Arial" w:eastAsia="Arial" w:hAnsi="Arial" w:cs="Arial"/>
          <w:spacing w:val="57"/>
        </w:rPr>
        <w:t xml:space="preserve"> </w:t>
      </w:r>
      <w:r>
        <w:rPr>
          <w:rFonts w:ascii="Arial" w:eastAsia="Arial" w:hAnsi="Arial" w:cs="Arial"/>
        </w:rPr>
        <w:t>a</w:t>
      </w:r>
      <w:r>
        <w:rPr>
          <w:rFonts w:ascii="Arial" w:eastAsia="Arial" w:hAnsi="Arial" w:cs="Arial"/>
          <w:spacing w:val="56"/>
        </w:rPr>
        <w:t xml:space="preserve"> </w:t>
      </w:r>
      <w:r>
        <w:rPr>
          <w:rFonts w:ascii="Arial" w:eastAsia="Arial" w:hAnsi="Arial" w:cs="Arial"/>
        </w:rPr>
        <w:t>sp</w:t>
      </w:r>
      <w:r>
        <w:rPr>
          <w:rFonts w:ascii="Arial" w:eastAsia="Arial" w:hAnsi="Arial" w:cs="Arial"/>
          <w:spacing w:val="-3"/>
        </w:rPr>
        <w:t>e</w:t>
      </w:r>
      <w:r>
        <w:rPr>
          <w:rFonts w:ascii="Arial" w:eastAsia="Arial" w:hAnsi="Arial" w:cs="Arial"/>
        </w:rPr>
        <w:t>c</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56"/>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55"/>
        </w:rPr>
        <w:t xml:space="preserve"> </w:t>
      </w:r>
      <w:r>
        <w:rPr>
          <w:rFonts w:ascii="Arial" w:eastAsia="Arial" w:hAnsi="Arial" w:cs="Arial"/>
        </w:rPr>
        <w:t>c</w:t>
      </w:r>
      <w:r>
        <w:rPr>
          <w:rFonts w:ascii="Arial" w:eastAsia="Arial" w:hAnsi="Arial" w:cs="Arial"/>
          <w:spacing w:val="-3"/>
        </w:rPr>
        <w:t>e</w:t>
      </w:r>
      <w:r>
        <w:rPr>
          <w:rFonts w:ascii="Arial" w:eastAsia="Arial" w:hAnsi="Arial" w:cs="Arial"/>
        </w:rPr>
        <w:t>n</w:t>
      </w:r>
      <w:r>
        <w:rPr>
          <w:rFonts w:ascii="Arial" w:eastAsia="Arial" w:hAnsi="Arial" w:cs="Arial"/>
          <w:spacing w:val="1"/>
        </w:rPr>
        <w:t>tr</w:t>
      </w:r>
      <w:r>
        <w:rPr>
          <w:rFonts w:ascii="Arial" w:eastAsia="Arial" w:hAnsi="Arial" w:cs="Arial"/>
          <w:spacing w:val="-3"/>
        </w:rPr>
        <w:t>e</w:t>
      </w:r>
      <w:r>
        <w:rPr>
          <w:rFonts w:ascii="Arial" w:eastAsia="Arial" w:hAnsi="Arial" w:cs="Arial"/>
        </w:rPr>
        <w:t>,</w:t>
      </w:r>
      <w:r>
        <w:rPr>
          <w:rFonts w:ascii="Arial" w:eastAsia="Arial" w:hAnsi="Arial" w:cs="Arial"/>
          <w:spacing w:val="57"/>
        </w:rPr>
        <w:t xml:space="preserve"> </w:t>
      </w:r>
      <w:r>
        <w:rPr>
          <w:rFonts w:ascii="Arial" w:eastAsia="Arial" w:hAnsi="Arial" w:cs="Arial"/>
        </w:rPr>
        <w:t>under</w:t>
      </w:r>
      <w:r>
        <w:rPr>
          <w:rFonts w:ascii="Arial" w:eastAsia="Arial" w:hAnsi="Arial" w:cs="Arial"/>
          <w:spacing w:val="55"/>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e supe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rPr>
        <w:t>of</w:t>
      </w:r>
      <w:r>
        <w:rPr>
          <w:rFonts w:ascii="Arial" w:eastAsia="Arial" w:hAnsi="Arial" w:cs="Arial"/>
          <w:spacing w:val="2"/>
        </w:rPr>
        <w:t xml:space="preserve"> </w:t>
      </w:r>
      <w:r>
        <w:rPr>
          <w:rFonts w:ascii="Arial" w:eastAsia="Arial" w:hAnsi="Arial" w:cs="Arial"/>
        </w:rPr>
        <w:t>an</w:t>
      </w:r>
      <w:r>
        <w:rPr>
          <w:rFonts w:ascii="Arial" w:eastAsia="Arial" w:hAnsi="Arial" w:cs="Arial"/>
          <w:spacing w:val="-2"/>
        </w:rPr>
        <w:t xml:space="preserve"> </w:t>
      </w:r>
      <w:r>
        <w:rPr>
          <w:rFonts w:ascii="Arial" w:eastAsia="Arial" w:hAnsi="Arial" w:cs="Arial"/>
          <w:spacing w:val="1"/>
        </w:rPr>
        <w:t>O</w:t>
      </w:r>
      <w:r>
        <w:rPr>
          <w:rFonts w:ascii="Arial" w:eastAsia="Arial" w:hAnsi="Arial" w:cs="Arial"/>
          <w:spacing w:val="-2"/>
        </w:rPr>
        <w:t>J</w:t>
      </w:r>
      <w:r>
        <w:rPr>
          <w:rFonts w:ascii="Arial" w:eastAsia="Arial" w:hAnsi="Arial" w:cs="Arial"/>
        </w:rPr>
        <w:t>T</w:t>
      </w:r>
      <w:r>
        <w:rPr>
          <w:rFonts w:ascii="Arial" w:eastAsia="Arial" w:hAnsi="Arial" w:cs="Arial"/>
          <w:spacing w:val="1"/>
        </w:rPr>
        <w:t xml:space="preserve"> I</w:t>
      </w:r>
      <w:r>
        <w:rPr>
          <w:rFonts w:ascii="Arial" w:eastAsia="Arial" w:hAnsi="Arial" w:cs="Arial"/>
          <w:spacing w:val="-3"/>
        </w:rPr>
        <w:t>n</w:t>
      </w:r>
      <w:r>
        <w:rPr>
          <w:rFonts w:ascii="Arial" w:eastAsia="Arial" w:hAnsi="Arial" w:cs="Arial"/>
        </w:rPr>
        <w:t>s</w:t>
      </w:r>
      <w:r>
        <w:rPr>
          <w:rFonts w:ascii="Arial" w:eastAsia="Arial" w:hAnsi="Arial" w:cs="Arial"/>
          <w:spacing w:val="1"/>
        </w:rPr>
        <w:t>tr</w:t>
      </w:r>
      <w:r>
        <w:rPr>
          <w:rFonts w:ascii="Arial" w:eastAsia="Arial" w:hAnsi="Arial" w:cs="Arial"/>
        </w:rPr>
        <w:t>u</w:t>
      </w:r>
      <w:r>
        <w:rPr>
          <w:rFonts w:ascii="Arial" w:eastAsia="Arial" w:hAnsi="Arial" w:cs="Arial"/>
          <w:spacing w:val="-2"/>
        </w:rPr>
        <w:t>c</w:t>
      </w:r>
      <w:r>
        <w:rPr>
          <w:rFonts w:ascii="Arial" w:eastAsia="Arial" w:hAnsi="Arial" w:cs="Arial"/>
          <w:spacing w:val="1"/>
        </w:rPr>
        <w:t>t</w:t>
      </w:r>
      <w:r>
        <w:rPr>
          <w:rFonts w:ascii="Arial" w:eastAsia="Arial" w:hAnsi="Arial" w:cs="Arial"/>
        </w:rPr>
        <w:t>o</w:t>
      </w:r>
      <w:r>
        <w:rPr>
          <w:rFonts w:ascii="Arial" w:eastAsia="Arial" w:hAnsi="Arial" w:cs="Arial"/>
          <w:spacing w:val="-2"/>
        </w:rPr>
        <w:t>r</w:t>
      </w:r>
      <w:r>
        <w:rPr>
          <w:rFonts w:ascii="Arial" w:eastAsia="Arial" w:hAnsi="Arial" w:cs="Arial"/>
        </w:rPr>
        <w:t>.</w:t>
      </w:r>
    </w:p>
    <w:p w:rsidR="000A5570" w:rsidRDefault="000A5570">
      <w:pPr>
        <w:spacing w:before="8" w:after="0" w:line="110" w:lineRule="exact"/>
        <w:rPr>
          <w:sz w:val="11"/>
          <w:szCs w:val="11"/>
        </w:rPr>
      </w:pPr>
    </w:p>
    <w:p w:rsidR="000A5570" w:rsidRDefault="00863EB5">
      <w:pPr>
        <w:tabs>
          <w:tab w:val="left" w:pos="860"/>
        </w:tabs>
        <w:spacing w:after="0" w:line="241" w:lineRule="auto"/>
        <w:ind w:left="865" w:right="97" w:hanging="566"/>
        <w:jc w:val="both"/>
        <w:rPr>
          <w:rFonts w:ascii="Arial" w:eastAsia="Arial" w:hAnsi="Arial" w:cs="Arial"/>
        </w:rPr>
      </w:pPr>
      <w:r>
        <w:rPr>
          <w:rFonts w:ascii="Arial" w:eastAsia="Arial" w:hAnsi="Arial" w:cs="Arial"/>
        </w:rPr>
        <w:t>5</w:t>
      </w:r>
      <w:r>
        <w:rPr>
          <w:rFonts w:ascii="Arial" w:eastAsia="Arial" w:hAnsi="Arial" w:cs="Arial"/>
        </w:rPr>
        <w:tab/>
      </w:r>
      <w:r>
        <w:rPr>
          <w:rFonts w:ascii="Arial" w:eastAsia="Arial" w:hAnsi="Arial" w:cs="Arial"/>
          <w:spacing w:val="1"/>
        </w:rPr>
        <w:t>O</w:t>
      </w:r>
      <w:r>
        <w:rPr>
          <w:rFonts w:ascii="Arial" w:eastAsia="Arial" w:hAnsi="Arial" w:cs="Arial"/>
        </w:rPr>
        <w:t>n</w:t>
      </w:r>
      <w:r>
        <w:rPr>
          <w:rFonts w:ascii="Arial" w:eastAsia="Arial" w:hAnsi="Arial" w:cs="Arial"/>
          <w:spacing w:val="15"/>
        </w:rPr>
        <w:t xml:space="preserve"> </w:t>
      </w:r>
      <w:r>
        <w:rPr>
          <w:rFonts w:ascii="Arial" w:eastAsia="Arial" w:hAnsi="Arial" w:cs="Arial"/>
        </w:rPr>
        <w:t>succes</w:t>
      </w:r>
      <w:r>
        <w:rPr>
          <w:rFonts w:ascii="Arial" w:eastAsia="Arial" w:hAnsi="Arial" w:cs="Arial"/>
          <w:spacing w:val="-2"/>
        </w:rPr>
        <w:t>s</w:t>
      </w:r>
      <w:r>
        <w:rPr>
          <w:rFonts w:ascii="Arial" w:eastAsia="Arial" w:hAnsi="Arial" w:cs="Arial"/>
          <w:spacing w:val="1"/>
        </w:rPr>
        <w:t>f</w:t>
      </w:r>
      <w:r>
        <w:rPr>
          <w:rFonts w:ascii="Arial" w:eastAsia="Arial" w:hAnsi="Arial" w:cs="Arial"/>
        </w:rPr>
        <w:t>ul</w:t>
      </w:r>
      <w:r>
        <w:rPr>
          <w:rFonts w:ascii="Arial" w:eastAsia="Arial" w:hAnsi="Arial" w:cs="Arial"/>
          <w:spacing w:val="15"/>
        </w:rPr>
        <w:t xml:space="preserve"> </w:t>
      </w:r>
      <w:r>
        <w:rPr>
          <w:rFonts w:ascii="Arial" w:eastAsia="Arial" w:hAnsi="Arial" w:cs="Arial"/>
        </w:rPr>
        <w:t>co</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e</w:t>
      </w:r>
      <w:r>
        <w:rPr>
          <w:rFonts w:ascii="Arial" w:eastAsia="Arial" w:hAnsi="Arial" w:cs="Arial"/>
          <w:spacing w:val="1"/>
        </w:rPr>
        <w:t>t</w:t>
      </w:r>
      <w:r>
        <w:rPr>
          <w:rFonts w:ascii="Arial" w:eastAsia="Arial" w:hAnsi="Arial" w:cs="Arial"/>
          <w:spacing w:val="-1"/>
        </w:rPr>
        <w:t>i</w:t>
      </w:r>
      <w:r>
        <w:rPr>
          <w:rFonts w:ascii="Arial" w:eastAsia="Arial" w:hAnsi="Arial" w:cs="Arial"/>
          <w:spacing w:val="-3"/>
        </w:rPr>
        <w:t>o</w:t>
      </w:r>
      <w:r>
        <w:rPr>
          <w:rFonts w:ascii="Arial" w:eastAsia="Arial" w:hAnsi="Arial" w:cs="Arial"/>
        </w:rPr>
        <w:t>n</w:t>
      </w:r>
      <w:r>
        <w:rPr>
          <w:rFonts w:ascii="Arial" w:eastAsia="Arial" w:hAnsi="Arial" w:cs="Arial"/>
          <w:spacing w:val="15"/>
        </w:rPr>
        <w:t xml:space="preserve"> </w:t>
      </w:r>
      <w:r>
        <w:rPr>
          <w:rFonts w:ascii="Arial" w:eastAsia="Arial" w:hAnsi="Arial" w:cs="Arial"/>
        </w:rPr>
        <w:t>of</w:t>
      </w:r>
      <w:r>
        <w:rPr>
          <w:rFonts w:ascii="Arial" w:eastAsia="Arial" w:hAnsi="Arial" w:cs="Arial"/>
          <w:spacing w:val="17"/>
        </w:rPr>
        <w:t xml:space="preserve"> </w:t>
      </w:r>
      <w:r>
        <w:rPr>
          <w:rFonts w:ascii="Arial" w:eastAsia="Arial" w:hAnsi="Arial" w:cs="Arial"/>
          <w:spacing w:val="1"/>
        </w:rPr>
        <w:t>O</w:t>
      </w:r>
      <w:r>
        <w:rPr>
          <w:rFonts w:ascii="Arial" w:eastAsia="Arial" w:hAnsi="Arial" w:cs="Arial"/>
          <w:spacing w:val="-2"/>
        </w:rPr>
        <w:t>J</w:t>
      </w:r>
      <w:r>
        <w:rPr>
          <w:rFonts w:ascii="Arial" w:eastAsia="Arial" w:hAnsi="Arial" w:cs="Arial"/>
        </w:rPr>
        <w:t>T</w:t>
      </w:r>
      <w:r>
        <w:rPr>
          <w:rFonts w:ascii="Arial" w:eastAsia="Arial" w:hAnsi="Arial" w:cs="Arial"/>
          <w:spacing w:val="18"/>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5"/>
        </w:rPr>
        <w:t xml:space="preserve"> </w:t>
      </w:r>
      <w:r>
        <w:rPr>
          <w:rFonts w:ascii="Arial" w:eastAsia="Arial" w:hAnsi="Arial" w:cs="Arial"/>
        </w:rPr>
        <w:t>ap</w:t>
      </w:r>
      <w:r>
        <w:rPr>
          <w:rFonts w:ascii="Arial" w:eastAsia="Arial" w:hAnsi="Arial" w:cs="Arial"/>
          <w:spacing w:val="-3"/>
        </w:rPr>
        <w:t>p</w:t>
      </w:r>
      <w:r>
        <w:rPr>
          <w:rFonts w:ascii="Arial" w:eastAsia="Arial" w:hAnsi="Arial" w:cs="Arial"/>
          <w:spacing w:val="1"/>
        </w:rPr>
        <w:t>r</w:t>
      </w:r>
      <w:r>
        <w:rPr>
          <w:rFonts w:ascii="Arial" w:eastAsia="Arial" w:hAnsi="Arial" w:cs="Arial"/>
        </w:rPr>
        <w:t>op</w:t>
      </w:r>
      <w:r>
        <w:rPr>
          <w:rFonts w:ascii="Arial" w:eastAsia="Arial" w:hAnsi="Arial" w:cs="Arial"/>
          <w:spacing w:val="1"/>
        </w:rPr>
        <w:t>r</w:t>
      </w:r>
      <w:r>
        <w:rPr>
          <w:rFonts w:ascii="Arial" w:eastAsia="Arial" w:hAnsi="Arial" w:cs="Arial"/>
          <w:spacing w:val="-1"/>
        </w:rPr>
        <w:t>i</w:t>
      </w:r>
      <w:r>
        <w:rPr>
          <w:rFonts w:ascii="Arial" w:eastAsia="Arial" w:hAnsi="Arial" w:cs="Arial"/>
        </w:rPr>
        <w:t>a</w:t>
      </w:r>
      <w:r>
        <w:rPr>
          <w:rFonts w:ascii="Arial" w:eastAsia="Arial" w:hAnsi="Arial" w:cs="Arial"/>
          <w:spacing w:val="1"/>
        </w:rPr>
        <w:t>t</w:t>
      </w:r>
      <w:r>
        <w:rPr>
          <w:rFonts w:ascii="Arial" w:eastAsia="Arial" w:hAnsi="Arial" w:cs="Arial"/>
        </w:rPr>
        <w:t>e</w:t>
      </w:r>
      <w:r>
        <w:rPr>
          <w:rFonts w:ascii="Arial" w:eastAsia="Arial" w:hAnsi="Arial" w:cs="Arial"/>
          <w:spacing w:val="13"/>
        </w:rPr>
        <w:t xml:space="preserve"> </w:t>
      </w:r>
      <w:r>
        <w:rPr>
          <w:rFonts w:ascii="Arial" w:eastAsia="Arial" w:hAnsi="Arial" w:cs="Arial"/>
        </w:rPr>
        <w:t>au</w:t>
      </w:r>
      <w:r>
        <w:rPr>
          <w:rFonts w:ascii="Arial" w:eastAsia="Arial" w:hAnsi="Arial" w:cs="Arial"/>
          <w:spacing w:val="1"/>
        </w:rPr>
        <w:t>t</w:t>
      </w:r>
      <w:r>
        <w:rPr>
          <w:rFonts w:ascii="Arial" w:eastAsia="Arial" w:hAnsi="Arial" w:cs="Arial"/>
        </w:rPr>
        <w:t>ho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13"/>
        </w:rPr>
        <w:t xml:space="preserve"> </w:t>
      </w:r>
      <w:r>
        <w:rPr>
          <w:rFonts w:ascii="Arial" w:eastAsia="Arial" w:hAnsi="Arial" w:cs="Arial"/>
        </w:rPr>
        <w:t>shou</w:t>
      </w:r>
      <w:r>
        <w:rPr>
          <w:rFonts w:ascii="Arial" w:eastAsia="Arial" w:hAnsi="Arial" w:cs="Arial"/>
          <w:spacing w:val="-1"/>
        </w:rPr>
        <w:t>l</w:t>
      </w:r>
      <w:r>
        <w:rPr>
          <w:rFonts w:ascii="Arial" w:eastAsia="Arial" w:hAnsi="Arial" w:cs="Arial"/>
        </w:rPr>
        <w:t>d</w:t>
      </w:r>
      <w:r>
        <w:rPr>
          <w:rFonts w:ascii="Arial" w:eastAsia="Arial" w:hAnsi="Arial" w:cs="Arial"/>
          <w:spacing w:val="15"/>
        </w:rPr>
        <w:t xml:space="preserve"> </w:t>
      </w:r>
      <w:r>
        <w:rPr>
          <w:rFonts w:ascii="Arial" w:eastAsia="Arial" w:hAnsi="Arial" w:cs="Arial"/>
          <w:spacing w:val="-1"/>
        </w:rPr>
        <w:t>i</w:t>
      </w:r>
      <w:r>
        <w:rPr>
          <w:rFonts w:ascii="Arial" w:eastAsia="Arial" w:hAnsi="Arial" w:cs="Arial"/>
        </w:rPr>
        <w:t>ssue</w:t>
      </w:r>
      <w:r>
        <w:rPr>
          <w:rFonts w:ascii="Arial" w:eastAsia="Arial" w:hAnsi="Arial" w:cs="Arial"/>
          <w:spacing w:val="17"/>
        </w:rPr>
        <w:t xml:space="preserve"> </w:t>
      </w:r>
      <w:r>
        <w:rPr>
          <w:rFonts w:ascii="Arial" w:eastAsia="Arial" w:hAnsi="Arial" w:cs="Arial"/>
          <w:spacing w:val="2"/>
          <w:highlight w:val="cyan"/>
        </w:rPr>
        <w:t>a</w:t>
      </w:r>
      <w:r>
        <w:rPr>
          <w:rFonts w:ascii="Arial" w:eastAsia="Arial" w:hAnsi="Arial" w:cs="Arial"/>
          <w:highlight w:val="cyan"/>
        </w:rPr>
        <w:t>n</w:t>
      </w:r>
      <w:r>
        <w:rPr>
          <w:rFonts w:ascii="Arial" w:eastAsia="Arial" w:hAnsi="Arial" w:cs="Arial"/>
          <w:spacing w:val="15"/>
          <w:highlight w:val="cyan"/>
        </w:rPr>
        <w:t xml:space="preserve"> </w:t>
      </w:r>
      <w:r>
        <w:rPr>
          <w:rFonts w:ascii="Arial" w:eastAsia="Arial" w:hAnsi="Arial" w:cs="Arial"/>
          <w:highlight w:val="cyan"/>
        </w:rPr>
        <w:t>endo</w:t>
      </w:r>
      <w:r>
        <w:rPr>
          <w:rFonts w:ascii="Arial" w:eastAsia="Arial" w:hAnsi="Arial" w:cs="Arial"/>
          <w:spacing w:val="1"/>
          <w:highlight w:val="cyan"/>
        </w:rPr>
        <w:t>r</w:t>
      </w:r>
      <w:r>
        <w:rPr>
          <w:rFonts w:ascii="Arial" w:eastAsia="Arial" w:hAnsi="Arial" w:cs="Arial"/>
          <w:highlight w:val="cyan"/>
        </w:rPr>
        <w:t>se</w:t>
      </w:r>
      <w:r>
        <w:rPr>
          <w:rFonts w:ascii="Arial" w:eastAsia="Arial" w:hAnsi="Arial" w:cs="Arial"/>
          <w:spacing w:val="1"/>
          <w:highlight w:val="cyan"/>
        </w:rPr>
        <w:t>m</w:t>
      </w:r>
      <w:r>
        <w:rPr>
          <w:rFonts w:ascii="Arial" w:eastAsia="Arial" w:hAnsi="Arial" w:cs="Arial"/>
          <w:spacing w:val="-3"/>
          <w:highlight w:val="cyan"/>
        </w:rPr>
        <w:t>en</w:t>
      </w:r>
      <w:r>
        <w:rPr>
          <w:rFonts w:ascii="Arial" w:eastAsia="Arial" w:hAnsi="Arial" w:cs="Arial"/>
          <w:highlight w:val="cyan"/>
        </w:rPr>
        <w:t>t</w:t>
      </w:r>
      <w:r>
        <w:rPr>
          <w:rFonts w:ascii="Arial" w:eastAsia="Arial" w:hAnsi="Arial" w:cs="Arial"/>
        </w:rPr>
        <w:t xml:space="preserve"> a</w:t>
      </w:r>
      <w:r>
        <w:rPr>
          <w:rFonts w:ascii="Arial" w:eastAsia="Arial" w:hAnsi="Arial" w:cs="Arial"/>
          <w:spacing w:val="1"/>
        </w:rPr>
        <w:t xml:space="preserve"> </w:t>
      </w:r>
      <w:r>
        <w:rPr>
          <w:rFonts w:ascii="Arial" w:eastAsia="Arial" w:hAnsi="Arial" w:cs="Arial"/>
          <w:highlight w:val="yellow"/>
        </w:rPr>
        <w:t>ce</w:t>
      </w:r>
      <w:r>
        <w:rPr>
          <w:rFonts w:ascii="Arial" w:eastAsia="Arial" w:hAnsi="Arial" w:cs="Arial"/>
          <w:spacing w:val="-2"/>
          <w:highlight w:val="yellow"/>
        </w:rPr>
        <w:t>r</w:t>
      </w:r>
      <w:r>
        <w:rPr>
          <w:rFonts w:ascii="Arial" w:eastAsia="Arial" w:hAnsi="Arial" w:cs="Arial"/>
          <w:spacing w:val="1"/>
          <w:highlight w:val="yellow"/>
        </w:rPr>
        <w:t>t</w:t>
      </w:r>
      <w:r>
        <w:rPr>
          <w:rFonts w:ascii="Arial" w:eastAsia="Arial" w:hAnsi="Arial" w:cs="Arial"/>
          <w:spacing w:val="-3"/>
          <w:highlight w:val="yellow"/>
        </w:rPr>
        <w:t>i</w:t>
      </w:r>
      <w:r>
        <w:rPr>
          <w:rFonts w:ascii="Arial" w:eastAsia="Arial" w:hAnsi="Arial" w:cs="Arial"/>
          <w:spacing w:val="3"/>
          <w:highlight w:val="yellow"/>
        </w:rPr>
        <w:t>f</w:t>
      </w:r>
      <w:r>
        <w:rPr>
          <w:rFonts w:ascii="Arial" w:eastAsia="Arial" w:hAnsi="Arial" w:cs="Arial"/>
          <w:spacing w:val="-1"/>
          <w:highlight w:val="yellow"/>
        </w:rPr>
        <w:t>i</w:t>
      </w:r>
      <w:r>
        <w:rPr>
          <w:rFonts w:ascii="Arial" w:eastAsia="Arial" w:hAnsi="Arial" w:cs="Arial"/>
          <w:highlight w:val="yellow"/>
        </w:rPr>
        <w:t>ca</w:t>
      </w:r>
      <w:r>
        <w:rPr>
          <w:rFonts w:ascii="Arial" w:eastAsia="Arial" w:hAnsi="Arial" w:cs="Arial"/>
          <w:spacing w:val="1"/>
          <w:highlight w:val="yellow"/>
        </w:rPr>
        <w:t>t</w:t>
      </w:r>
      <w:r>
        <w:rPr>
          <w:rFonts w:ascii="Arial" w:eastAsia="Arial" w:hAnsi="Arial" w:cs="Arial"/>
          <w:highlight w:val="yellow"/>
        </w:rPr>
        <w:t>e</w:t>
      </w:r>
      <w:r>
        <w:rPr>
          <w:rFonts w:ascii="Arial" w:eastAsia="Arial" w:hAnsi="Arial" w:cs="Arial"/>
          <w:spacing w:val="-1"/>
        </w:rPr>
        <w:t xml:space="preserve"> </w:t>
      </w:r>
      <w:r>
        <w:rPr>
          <w:rFonts w:ascii="Arial" w:eastAsia="Arial" w:hAnsi="Arial" w:cs="Arial"/>
        </w:rPr>
        <w:t>enab</w:t>
      </w:r>
      <w:r>
        <w:rPr>
          <w:rFonts w:ascii="Arial" w:eastAsia="Arial" w:hAnsi="Arial" w:cs="Arial"/>
          <w:spacing w:val="-1"/>
        </w:rPr>
        <w:t>li</w:t>
      </w:r>
      <w:r>
        <w:rPr>
          <w:rFonts w:ascii="Arial" w:eastAsia="Arial" w:hAnsi="Arial" w:cs="Arial"/>
        </w:rPr>
        <w:t>ng</w:t>
      </w:r>
      <w:r>
        <w:rPr>
          <w:rFonts w:ascii="Arial" w:eastAsia="Arial" w:hAnsi="Arial" w:cs="Arial"/>
          <w:spacing w:val="1"/>
        </w:rPr>
        <w:t xml:space="preserve"> t</w:t>
      </w:r>
      <w:r>
        <w:rPr>
          <w:rFonts w:ascii="Arial" w:eastAsia="Arial" w:hAnsi="Arial" w:cs="Arial"/>
        </w:rPr>
        <w:t>he</w:t>
      </w:r>
      <w:r>
        <w:rPr>
          <w:rFonts w:ascii="Arial" w:eastAsia="Arial" w:hAnsi="Arial" w:cs="Arial"/>
          <w:spacing w:val="-4"/>
        </w:rPr>
        <w:t xml:space="preserve">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nee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
        </w:rPr>
        <w:t xml:space="preserve"> </w:t>
      </w:r>
      <w:r>
        <w:rPr>
          <w:rFonts w:ascii="Arial" w:eastAsia="Arial" w:hAnsi="Arial" w:cs="Arial"/>
        </w:rPr>
        <w:t>op</w:t>
      </w:r>
      <w:r>
        <w:rPr>
          <w:rFonts w:ascii="Arial" w:eastAsia="Arial" w:hAnsi="Arial" w:cs="Arial"/>
          <w:spacing w:val="-3"/>
        </w:rPr>
        <w:t>e</w:t>
      </w:r>
      <w:r>
        <w:rPr>
          <w:rFonts w:ascii="Arial" w:eastAsia="Arial" w:hAnsi="Arial" w:cs="Arial"/>
          <w:spacing w:val="1"/>
        </w:rPr>
        <w:t>r</w:t>
      </w:r>
      <w:r>
        <w:rPr>
          <w:rFonts w:ascii="Arial" w:eastAsia="Arial" w:hAnsi="Arial" w:cs="Arial"/>
        </w:rPr>
        <w:t>a</w:t>
      </w:r>
      <w:r>
        <w:rPr>
          <w:rFonts w:ascii="Arial" w:eastAsia="Arial" w:hAnsi="Arial" w:cs="Arial"/>
          <w:spacing w:val="1"/>
        </w:rPr>
        <w:t>t</w:t>
      </w:r>
      <w:r>
        <w:rPr>
          <w:rFonts w:ascii="Arial" w:eastAsia="Arial" w:hAnsi="Arial" w:cs="Arial"/>
        </w:rPr>
        <w:t>e</w:t>
      </w:r>
      <w:r>
        <w:rPr>
          <w:rFonts w:ascii="Arial" w:eastAsia="Arial" w:hAnsi="Arial" w:cs="Arial"/>
          <w:spacing w:val="-2"/>
        </w:rPr>
        <w:t xml:space="preserve"> </w:t>
      </w:r>
      <w:r>
        <w:rPr>
          <w:rFonts w:ascii="Arial" w:eastAsia="Arial" w:hAnsi="Arial" w:cs="Arial"/>
          <w:highlight w:val="yellow"/>
        </w:rPr>
        <w:t>as</w:t>
      </w:r>
      <w:r>
        <w:rPr>
          <w:rFonts w:ascii="Arial" w:eastAsia="Arial" w:hAnsi="Arial" w:cs="Arial"/>
          <w:spacing w:val="-1"/>
          <w:highlight w:val="yellow"/>
        </w:rPr>
        <w:t xml:space="preserve"> </w:t>
      </w:r>
      <w:r>
        <w:rPr>
          <w:rFonts w:ascii="Arial" w:eastAsia="Arial" w:hAnsi="Arial" w:cs="Arial"/>
          <w:highlight w:val="yellow"/>
        </w:rPr>
        <w:t>a</w:t>
      </w:r>
      <w:r>
        <w:rPr>
          <w:rFonts w:ascii="Arial" w:eastAsia="Arial" w:hAnsi="Arial" w:cs="Arial"/>
          <w:spacing w:val="-2"/>
          <w:highlight w:val="yellow"/>
        </w:rPr>
        <w:t xml:space="preserve"> </w:t>
      </w:r>
      <w:r>
        <w:rPr>
          <w:rFonts w:ascii="Arial" w:eastAsia="Arial" w:hAnsi="Arial" w:cs="Arial"/>
          <w:highlight w:val="yellow"/>
        </w:rPr>
        <w:t>qua</w:t>
      </w:r>
      <w:r>
        <w:rPr>
          <w:rFonts w:ascii="Arial" w:eastAsia="Arial" w:hAnsi="Arial" w:cs="Arial"/>
          <w:spacing w:val="-1"/>
          <w:highlight w:val="yellow"/>
        </w:rPr>
        <w:t>li</w:t>
      </w:r>
      <w:r>
        <w:rPr>
          <w:rFonts w:ascii="Arial" w:eastAsia="Arial" w:hAnsi="Arial" w:cs="Arial"/>
          <w:spacing w:val="3"/>
          <w:highlight w:val="yellow"/>
        </w:rPr>
        <w:t>f</w:t>
      </w:r>
      <w:r>
        <w:rPr>
          <w:rFonts w:ascii="Arial" w:eastAsia="Arial" w:hAnsi="Arial" w:cs="Arial"/>
          <w:spacing w:val="-1"/>
          <w:highlight w:val="yellow"/>
        </w:rPr>
        <w:t>i</w:t>
      </w:r>
      <w:r>
        <w:rPr>
          <w:rFonts w:ascii="Arial" w:eastAsia="Arial" w:hAnsi="Arial" w:cs="Arial"/>
          <w:highlight w:val="yellow"/>
        </w:rPr>
        <w:t>ed</w:t>
      </w:r>
      <w:r>
        <w:rPr>
          <w:rFonts w:ascii="Arial" w:eastAsia="Arial" w:hAnsi="Arial" w:cs="Arial"/>
          <w:spacing w:val="1"/>
          <w:highlight w:val="yellow"/>
        </w:rPr>
        <w:t xml:space="preserve"> </w:t>
      </w:r>
      <w:r>
        <w:rPr>
          <w:rFonts w:ascii="Arial" w:eastAsia="Arial" w:hAnsi="Arial" w:cs="Arial"/>
          <w:spacing w:val="-3"/>
          <w:highlight w:val="yellow"/>
        </w:rPr>
        <w:t>V</w:t>
      </w:r>
      <w:r>
        <w:rPr>
          <w:rFonts w:ascii="Arial" w:eastAsia="Arial" w:hAnsi="Arial" w:cs="Arial"/>
          <w:spacing w:val="2"/>
          <w:highlight w:val="yellow"/>
        </w:rPr>
        <w:t>T</w:t>
      </w:r>
      <w:r>
        <w:rPr>
          <w:rFonts w:ascii="Arial" w:eastAsia="Arial" w:hAnsi="Arial" w:cs="Arial"/>
          <w:spacing w:val="-1"/>
          <w:highlight w:val="yellow"/>
        </w:rPr>
        <w:t>S</w:t>
      </w:r>
      <w:r>
        <w:rPr>
          <w:rFonts w:ascii="Arial" w:eastAsia="Arial" w:hAnsi="Arial" w:cs="Arial"/>
          <w:highlight w:val="yellow"/>
        </w:rPr>
        <w:t>O</w:t>
      </w:r>
      <w:r>
        <w:rPr>
          <w:rFonts w:ascii="Arial" w:eastAsia="Arial" w:hAnsi="Arial" w:cs="Arial"/>
        </w:rPr>
        <w:t>.</w:t>
      </w:r>
    </w:p>
    <w:p w:rsidR="000A5570" w:rsidRDefault="000A5570">
      <w:pPr>
        <w:spacing w:before="8" w:after="0" w:line="110" w:lineRule="exact"/>
        <w:rPr>
          <w:sz w:val="11"/>
          <w:szCs w:val="11"/>
        </w:rPr>
      </w:pPr>
    </w:p>
    <w:p w:rsidR="000A5570" w:rsidRDefault="00863EB5">
      <w:pPr>
        <w:tabs>
          <w:tab w:val="left" w:pos="860"/>
        </w:tabs>
        <w:spacing w:after="0" w:line="240" w:lineRule="auto"/>
        <w:ind w:left="865" w:right="96" w:hanging="566"/>
        <w:jc w:val="both"/>
        <w:rPr>
          <w:rFonts w:ascii="Arial" w:eastAsia="Arial" w:hAnsi="Arial" w:cs="Arial"/>
        </w:rPr>
      </w:pPr>
      <w:r>
        <w:rPr>
          <w:rFonts w:ascii="Arial" w:eastAsia="Arial" w:hAnsi="Arial" w:cs="Arial"/>
        </w:rPr>
        <w:t>6</w:t>
      </w:r>
      <w:r>
        <w:rPr>
          <w:rFonts w:ascii="Arial" w:eastAsia="Arial" w:hAnsi="Arial" w:cs="Arial"/>
        </w:rPr>
        <w:tab/>
      </w:r>
      <w:r>
        <w:rPr>
          <w:rFonts w:ascii="Arial" w:eastAsia="Arial" w:hAnsi="Arial" w:cs="Arial"/>
          <w:spacing w:val="-1"/>
        </w:rPr>
        <w:t>A</w:t>
      </w:r>
      <w:r>
        <w:rPr>
          <w:rFonts w:ascii="Arial" w:eastAsia="Arial" w:hAnsi="Arial" w:cs="Arial"/>
        </w:rPr>
        <w:t>ny</w:t>
      </w:r>
      <w:r>
        <w:rPr>
          <w:rFonts w:ascii="Arial" w:eastAsia="Arial" w:hAnsi="Arial" w:cs="Arial"/>
          <w:spacing w:val="47"/>
        </w:rPr>
        <w:t xml:space="preserve"> </w:t>
      </w:r>
      <w:r>
        <w:rPr>
          <w:rFonts w:ascii="Arial" w:eastAsia="Arial" w:hAnsi="Arial" w:cs="Arial"/>
        </w:rPr>
        <w:t>add</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onal</w:t>
      </w:r>
      <w:r>
        <w:rPr>
          <w:rFonts w:ascii="Arial" w:eastAsia="Arial" w:hAnsi="Arial" w:cs="Arial"/>
          <w:spacing w:val="48"/>
        </w:rPr>
        <w:t xml:space="preserve"> </w:t>
      </w:r>
      <w:r>
        <w:rPr>
          <w:rFonts w:ascii="Arial" w:eastAsia="Arial" w:hAnsi="Arial" w:cs="Arial"/>
        </w:rPr>
        <w:t>succes</w:t>
      </w:r>
      <w:r>
        <w:rPr>
          <w:rFonts w:ascii="Arial" w:eastAsia="Arial" w:hAnsi="Arial" w:cs="Arial"/>
          <w:spacing w:val="-2"/>
        </w:rPr>
        <w:t>s</w:t>
      </w:r>
      <w:r>
        <w:rPr>
          <w:rFonts w:ascii="Arial" w:eastAsia="Arial" w:hAnsi="Arial" w:cs="Arial"/>
          <w:spacing w:val="1"/>
        </w:rPr>
        <w:t>f</w:t>
      </w:r>
      <w:r>
        <w:rPr>
          <w:rFonts w:ascii="Arial" w:eastAsia="Arial" w:hAnsi="Arial" w:cs="Arial"/>
        </w:rPr>
        <w:t>ul</w:t>
      </w:r>
      <w:r>
        <w:rPr>
          <w:rFonts w:ascii="Arial" w:eastAsia="Arial" w:hAnsi="Arial" w:cs="Arial"/>
          <w:spacing w:val="48"/>
        </w:rPr>
        <w:t xml:space="preserve"> </w:t>
      </w:r>
      <w:r>
        <w:rPr>
          <w:rFonts w:ascii="Arial" w:eastAsia="Arial" w:hAnsi="Arial" w:cs="Arial"/>
        </w:rPr>
        <w:t>co</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e</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49"/>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50"/>
        </w:rPr>
        <w:t xml:space="preserve"> </w:t>
      </w:r>
      <w:r>
        <w:rPr>
          <w:rFonts w:ascii="Arial" w:eastAsia="Arial" w:hAnsi="Arial" w:cs="Arial"/>
          <w:highlight w:val="cyan"/>
        </w:rPr>
        <w:t>ap</w:t>
      </w:r>
      <w:r>
        <w:rPr>
          <w:rFonts w:ascii="Arial" w:eastAsia="Arial" w:hAnsi="Arial" w:cs="Arial"/>
          <w:spacing w:val="-3"/>
          <w:highlight w:val="cyan"/>
        </w:rPr>
        <w:t>p</w:t>
      </w:r>
      <w:r>
        <w:rPr>
          <w:rFonts w:ascii="Arial" w:eastAsia="Arial" w:hAnsi="Arial" w:cs="Arial"/>
          <w:spacing w:val="1"/>
          <w:highlight w:val="cyan"/>
        </w:rPr>
        <w:t>r</w:t>
      </w:r>
      <w:r>
        <w:rPr>
          <w:rFonts w:ascii="Arial" w:eastAsia="Arial" w:hAnsi="Arial" w:cs="Arial"/>
          <w:highlight w:val="cyan"/>
        </w:rPr>
        <w:t>o</w:t>
      </w:r>
      <w:r>
        <w:rPr>
          <w:rFonts w:ascii="Arial" w:eastAsia="Arial" w:hAnsi="Arial" w:cs="Arial"/>
          <w:spacing w:val="-2"/>
          <w:highlight w:val="cyan"/>
        </w:rPr>
        <w:t>v</w:t>
      </w:r>
      <w:r>
        <w:rPr>
          <w:rFonts w:ascii="Arial" w:eastAsia="Arial" w:hAnsi="Arial" w:cs="Arial"/>
          <w:highlight w:val="cyan"/>
        </w:rPr>
        <w:t>ed</w:t>
      </w:r>
      <w:r>
        <w:rPr>
          <w:rFonts w:ascii="Arial" w:eastAsia="Arial" w:hAnsi="Arial" w:cs="Arial"/>
          <w:spacing w:val="51"/>
        </w:rPr>
        <w:t xml:space="preserve"> </w:t>
      </w:r>
      <w:r>
        <w:rPr>
          <w:rFonts w:ascii="Arial" w:eastAsia="Arial" w:hAnsi="Arial" w:cs="Arial"/>
          <w:highlight w:val="yellow"/>
        </w:rPr>
        <w:t>acc</w:t>
      </w:r>
      <w:r>
        <w:rPr>
          <w:rFonts w:ascii="Arial" w:eastAsia="Arial" w:hAnsi="Arial" w:cs="Arial"/>
          <w:spacing w:val="1"/>
          <w:highlight w:val="yellow"/>
        </w:rPr>
        <w:t>r</w:t>
      </w:r>
      <w:r>
        <w:rPr>
          <w:rFonts w:ascii="Arial" w:eastAsia="Arial" w:hAnsi="Arial" w:cs="Arial"/>
          <w:highlight w:val="yellow"/>
        </w:rPr>
        <w:t>ed</w:t>
      </w:r>
      <w:r>
        <w:rPr>
          <w:rFonts w:ascii="Arial" w:eastAsia="Arial" w:hAnsi="Arial" w:cs="Arial"/>
          <w:spacing w:val="-1"/>
          <w:highlight w:val="yellow"/>
        </w:rPr>
        <w:t>i</w:t>
      </w:r>
      <w:r>
        <w:rPr>
          <w:rFonts w:ascii="Arial" w:eastAsia="Arial" w:hAnsi="Arial" w:cs="Arial"/>
          <w:spacing w:val="1"/>
          <w:highlight w:val="yellow"/>
        </w:rPr>
        <w:t>t</w:t>
      </w:r>
      <w:r>
        <w:rPr>
          <w:rFonts w:ascii="Arial" w:eastAsia="Arial" w:hAnsi="Arial" w:cs="Arial"/>
          <w:highlight w:val="yellow"/>
        </w:rPr>
        <w:t>ed</w:t>
      </w:r>
      <w:r>
        <w:rPr>
          <w:rFonts w:ascii="Arial" w:eastAsia="Arial" w:hAnsi="Arial" w:cs="Arial"/>
          <w:spacing w:val="47"/>
        </w:rPr>
        <w:t xml:space="preserve"> </w:t>
      </w:r>
      <w:r>
        <w:rPr>
          <w:rFonts w:ascii="Arial" w:eastAsia="Arial" w:hAnsi="Arial" w:cs="Arial"/>
        </w:rPr>
        <w:t>cou</w:t>
      </w:r>
      <w:r>
        <w:rPr>
          <w:rFonts w:ascii="Arial" w:eastAsia="Arial" w:hAnsi="Arial" w:cs="Arial"/>
          <w:spacing w:val="-2"/>
        </w:rPr>
        <w:t>r</w:t>
      </w:r>
      <w:r>
        <w:rPr>
          <w:rFonts w:ascii="Arial" w:eastAsia="Arial" w:hAnsi="Arial" w:cs="Arial"/>
        </w:rPr>
        <w:t>ses</w:t>
      </w:r>
      <w:r>
        <w:rPr>
          <w:rFonts w:ascii="Arial" w:eastAsia="Arial" w:hAnsi="Arial" w:cs="Arial"/>
          <w:spacing w:val="47"/>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52"/>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46"/>
        </w:rPr>
        <w:t xml:space="preserve">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 xml:space="preserve">ng, such as </w:t>
      </w:r>
      <w:r>
        <w:rPr>
          <w:rFonts w:ascii="Arial" w:eastAsia="Arial" w:hAnsi="Arial" w:cs="Arial"/>
          <w:spacing w:val="-1"/>
        </w:rPr>
        <w:t>S</w:t>
      </w:r>
      <w:r>
        <w:rPr>
          <w:rFonts w:ascii="Arial" w:eastAsia="Arial" w:hAnsi="Arial" w:cs="Arial"/>
        </w:rPr>
        <w:t>upe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sor</w:t>
      </w:r>
      <w:r>
        <w:rPr>
          <w:rFonts w:ascii="Arial" w:eastAsia="Arial" w:hAnsi="Arial" w:cs="Arial"/>
          <w:spacing w:val="1"/>
        </w:rPr>
        <w:t xml:space="preserve"> </w:t>
      </w:r>
      <w:r>
        <w:rPr>
          <w:rFonts w:ascii="Arial" w:eastAsia="Arial" w:hAnsi="Arial" w:cs="Arial"/>
        </w:rPr>
        <w:t>and</w:t>
      </w:r>
      <w:r>
        <w:rPr>
          <w:rFonts w:ascii="Arial" w:eastAsia="Arial" w:hAnsi="Arial" w:cs="Arial"/>
          <w:spacing w:val="1"/>
        </w:rPr>
        <w:t>/</w:t>
      </w:r>
      <w:r>
        <w:rPr>
          <w:rFonts w:ascii="Arial" w:eastAsia="Arial" w:hAnsi="Arial" w:cs="Arial"/>
        </w:rPr>
        <w:t>or</w:t>
      </w:r>
      <w:r>
        <w:rPr>
          <w:rFonts w:ascii="Arial" w:eastAsia="Arial" w:hAnsi="Arial" w:cs="Arial"/>
          <w:spacing w:val="1"/>
        </w:rPr>
        <w:t xml:space="preserve"> r</w:t>
      </w:r>
      <w:r>
        <w:rPr>
          <w:rFonts w:ascii="Arial" w:eastAsia="Arial" w:hAnsi="Arial" w:cs="Arial"/>
          <w:spacing w:val="-3"/>
        </w:rPr>
        <w:t>e</w:t>
      </w:r>
      <w:r>
        <w:rPr>
          <w:rFonts w:ascii="Arial" w:eastAsia="Arial" w:hAnsi="Arial" w:cs="Arial"/>
          <w:spacing w:val="1"/>
        </w:rPr>
        <w:t>fr</w:t>
      </w:r>
      <w:r>
        <w:rPr>
          <w:rFonts w:ascii="Arial" w:eastAsia="Arial" w:hAnsi="Arial" w:cs="Arial"/>
        </w:rPr>
        <w:t>esh</w:t>
      </w:r>
      <w:r>
        <w:rPr>
          <w:rFonts w:ascii="Arial" w:eastAsia="Arial" w:hAnsi="Arial" w:cs="Arial"/>
          <w:spacing w:val="-3"/>
        </w:rPr>
        <w:t>e</w:t>
      </w:r>
      <w:r>
        <w:rPr>
          <w:rFonts w:ascii="Arial" w:eastAsia="Arial" w:hAnsi="Arial" w:cs="Arial"/>
        </w:rPr>
        <w:t>r</w:t>
      </w:r>
      <w:r>
        <w:rPr>
          <w:rFonts w:ascii="Arial" w:eastAsia="Arial" w:hAnsi="Arial" w:cs="Arial"/>
          <w:spacing w:val="1"/>
        </w:rPr>
        <w:t xml:space="preserve"> </w:t>
      </w:r>
      <w:r>
        <w:rPr>
          <w:rFonts w:ascii="Arial" w:eastAsia="Arial" w:hAnsi="Arial" w:cs="Arial"/>
          <w:spacing w:val="-1"/>
        </w:rPr>
        <w:t>t</w:t>
      </w:r>
      <w:r>
        <w:rPr>
          <w:rFonts w:ascii="Arial" w:eastAsia="Arial" w:hAnsi="Arial" w:cs="Arial"/>
          <w:spacing w:val="1"/>
        </w:rPr>
        <w: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w:t>
      </w:r>
      <w:r>
        <w:rPr>
          <w:rFonts w:ascii="Arial" w:eastAsia="Arial" w:hAnsi="Arial" w:cs="Arial"/>
        </w:rPr>
        <w:t>shou</w:t>
      </w:r>
      <w:r>
        <w:rPr>
          <w:rFonts w:ascii="Arial" w:eastAsia="Arial" w:hAnsi="Arial" w:cs="Arial"/>
          <w:spacing w:val="-1"/>
        </w:rPr>
        <w:t>l</w:t>
      </w:r>
      <w:r>
        <w:rPr>
          <w:rFonts w:ascii="Arial" w:eastAsia="Arial" w:hAnsi="Arial" w:cs="Arial"/>
        </w:rPr>
        <w:t>d a</w:t>
      </w:r>
      <w:r>
        <w:rPr>
          <w:rFonts w:ascii="Arial" w:eastAsia="Arial" w:hAnsi="Arial" w:cs="Arial"/>
          <w:spacing w:val="-1"/>
        </w:rPr>
        <w:t>l</w:t>
      </w:r>
      <w:r>
        <w:rPr>
          <w:rFonts w:ascii="Arial" w:eastAsia="Arial" w:hAnsi="Arial" w:cs="Arial"/>
        </w:rPr>
        <w:t>so be en</w:t>
      </w:r>
      <w:r>
        <w:rPr>
          <w:rFonts w:ascii="Arial" w:eastAsia="Arial" w:hAnsi="Arial" w:cs="Arial"/>
          <w:spacing w:val="1"/>
        </w:rPr>
        <w:t>t</w:t>
      </w:r>
      <w:r>
        <w:rPr>
          <w:rFonts w:ascii="Arial" w:eastAsia="Arial" w:hAnsi="Arial" w:cs="Arial"/>
        </w:rPr>
        <w:t>e</w:t>
      </w:r>
      <w:r>
        <w:rPr>
          <w:rFonts w:ascii="Arial" w:eastAsia="Arial" w:hAnsi="Arial" w:cs="Arial"/>
          <w:spacing w:val="1"/>
        </w:rPr>
        <w:t>r</w:t>
      </w:r>
      <w:r>
        <w:rPr>
          <w:rFonts w:ascii="Arial" w:eastAsia="Arial" w:hAnsi="Arial" w:cs="Arial"/>
        </w:rPr>
        <w:t xml:space="preserve">ed </w:t>
      </w:r>
      <w:r>
        <w:rPr>
          <w:rFonts w:ascii="Arial" w:eastAsia="Arial" w:hAnsi="Arial" w:cs="Arial"/>
          <w:spacing w:val="-1"/>
        </w:rPr>
        <w:t>i</w:t>
      </w:r>
      <w:r>
        <w:rPr>
          <w:rFonts w:ascii="Arial" w:eastAsia="Arial" w:hAnsi="Arial" w:cs="Arial"/>
        </w:rPr>
        <w:t>n</w:t>
      </w:r>
      <w:r>
        <w:rPr>
          <w:rFonts w:ascii="Arial" w:eastAsia="Arial" w:hAnsi="Arial" w:cs="Arial"/>
          <w:spacing w:val="1"/>
        </w:rPr>
        <w:t>t</w:t>
      </w:r>
      <w:r>
        <w:rPr>
          <w:rFonts w:ascii="Arial" w:eastAsia="Arial" w:hAnsi="Arial" w:cs="Arial"/>
        </w:rPr>
        <w:t xml:space="preserve">o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V</w:t>
      </w:r>
      <w:r>
        <w:rPr>
          <w:rFonts w:ascii="Arial" w:eastAsia="Arial" w:hAnsi="Arial" w:cs="Arial"/>
          <w:spacing w:val="2"/>
        </w:rPr>
        <w:t>T</w:t>
      </w:r>
      <w:r>
        <w:rPr>
          <w:rFonts w:ascii="Arial" w:eastAsia="Arial" w:hAnsi="Arial" w:cs="Arial"/>
        </w:rPr>
        <w:t xml:space="preserve">S </w:t>
      </w:r>
      <w:r>
        <w:rPr>
          <w:rFonts w:ascii="Arial" w:eastAsia="Arial" w:hAnsi="Arial" w:cs="Arial"/>
          <w:spacing w:val="-1"/>
        </w:rPr>
        <w:t>C</w:t>
      </w:r>
      <w:r>
        <w:rPr>
          <w:rFonts w:ascii="Arial" w:eastAsia="Arial" w:hAnsi="Arial" w:cs="Arial"/>
        </w:rPr>
        <w:t>e</w:t>
      </w:r>
      <w:r>
        <w:rPr>
          <w:rFonts w:ascii="Arial" w:eastAsia="Arial" w:hAnsi="Arial" w:cs="Arial"/>
          <w:spacing w:val="1"/>
        </w:rPr>
        <w:t>rt</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rPr>
        <w:t>L</w:t>
      </w:r>
      <w:r>
        <w:rPr>
          <w:rFonts w:ascii="Arial" w:eastAsia="Arial" w:hAnsi="Arial" w:cs="Arial"/>
          <w:spacing w:val="-3"/>
        </w:rPr>
        <w:t>o</w:t>
      </w:r>
      <w:r>
        <w:rPr>
          <w:rFonts w:ascii="Arial" w:eastAsia="Arial" w:hAnsi="Arial" w:cs="Arial"/>
        </w:rPr>
        <w:t>g</w:t>
      </w:r>
      <w:r>
        <w:rPr>
          <w:rFonts w:ascii="Arial" w:eastAsia="Arial" w:hAnsi="Arial" w:cs="Arial"/>
          <w:spacing w:val="3"/>
        </w:rPr>
        <w:t xml:space="preserve"> </w:t>
      </w:r>
      <w:r>
        <w:rPr>
          <w:rFonts w:ascii="Arial" w:eastAsia="Arial" w:hAnsi="Arial" w:cs="Arial"/>
        </w:rPr>
        <w:t>bo</w:t>
      </w:r>
      <w:r>
        <w:rPr>
          <w:rFonts w:ascii="Arial" w:eastAsia="Arial" w:hAnsi="Arial" w:cs="Arial"/>
          <w:spacing w:val="-3"/>
        </w:rPr>
        <w:t>o</w:t>
      </w:r>
      <w:r>
        <w:rPr>
          <w:rFonts w:ascii="Arial" w:eastAsia="Arial" w:hAnsi="Arial" w:cs="Arial"/>
        </w:rPr>
        <w:t>k.</w:t>
      </w:r>
    </w:p>
    <w:p w:rsidR="000A5570" w:rsidRDefault="000A5570">
      <w:pPr>
        <w:spacing w:before="9" w:after="0" w:line="110" w:lineRule="exact"/>
        <w:rPr>
          <w:sz w:val="11"/>
          <w:szCs w:val="11"/>
        </w:rPr>
      </w:pPr>
    </w:p>
    <w:p w:rsidR="000A5570" w:rsidRDefault="00071E95">
      <w:pPr>
        <w:spacing w:after="0" w:line="240" w:lineRule="auto"/>
        <w:ind w:left="298" w:right="7754"/>
        <w:jc w:val="both"/>
        <w:rPr>
          <w:rFonts w:ascii="Arial" w:eastAsia="Arial" w:hAnsi="Arial" w:cs="Arial"/>
        </w:rPr>
      </w:pPr>
      <w:r>
        <w:pict>
          <v:group id="_x0000_s1361" style="position:absolute;left:0;text-align:left;margin-left:62.3pt;margin-top:.1pt;width:.1pt;height:18.7pt;z-index:-251649536;mso-position-horizontal-relative:page" coordorigin="1246,2" coordsize="2,374">
            <v:shape id="_x0000_s1362" style="position:absolute;left:1246;top:2;width:2;height:374" coordorigin="1246,2" coordsize="0,374" path="m1246,2r,375e" filled="f" strokeweight=".82pt">
              <v:path arrowok="t"/>
            </v:shape>
            <w10:wrap anchorx="page"/>
          </v:group>
        </w:pict>
      </w:r>
      <w:r w:rsidR="00863EB5">
        <w:rPr>
          <w:rFonts w:ascii="Arial" w:eastAsia="Arial" w:hAnsi="Arial" w:cs="Arial"/>
          <w:strike/>
          <w:color w:val="818181"/>
        </w:rPr>
        <w:t>5</w:t>
      </w:r>
      <w:r w:rsidR="00863EB5">
        <w:rPr>
          <w:rFonts w:ascii="Arial" w:eastAsia="Arial" w:hAnsi="Arial" w:cs="Arial"/>
          <w:strike/>
          <w:color w:val="818181"/>
          <w:spacing w:val="1"/>
        </w:rPr>
        <w:t>.</w:t>
      </w:r>
      <w:r w:rsidR="00863EB5">
        <w:rPr>
          <w:rFonts w:ascii="Arial" w:eastAsia="Arial" w:hAnsi="Arial" w:cs="Arial"/>
          <w:strike/>
          <w:color w:val="818181"/>
        </w:rPr>
        <w:t>1</w:t>
      </w:r>
      <w:r w:rsidR="00863EB5">
        <w:rPr>
          <w:rFonts w:ascii="Arial" w:eastAsia="Arial" w:hAnsi="Arial" w:cs="Arial"/>
          <w:strike/>
          <w:color w:val="818181"/>
          <w:spacing w:val="1"/>
        </w:rPr>
        <w:t>.</w:t>
      </w:r>
      <w:r w:rsidR="00863EB5">
        <w:rPr>
          <w:rFonts w:ascii="Arial" w:eastAsia="Arial" w:hAnsi="Arial" w:cs="Arial"/>
          <w:strike/>
          <w:color w:val="818181"/>
        </w:rPr>
        <w:t>1</w:t>
      </w:r>
      <w:r w:rsidR="00863EB5">
        <w:rPr>
          <w:rFonts w:ascii="Arial" w:eastAsia="Arial" w:hAnsi="Arial" w:cs="Arial"/>
          <w:color w:val="818181"/>
          <w:spacing w:val="-3"/>
          <w:u w:val="single" w:color="818181"/>
        </w:rPr>
        <w:t>7</w:t>
      </w:r>
      <w:r w:rsidR="00863EB5">
        <w:rPr>
          <w:rFonts w:ascii="Arial" w:eastAsia="Arial" w:hAnsi="Arial" w:cs="Arial"/>
          <w:color w:val="818181"/>
          <w:spacing w:val="1"/>
          <w:u w:val="single" w:color="818181"/>
        </w:rPr>
        <w:t>.</w:t>
      </w:r>
      <w:r w:rsidR="00863EB5">
        <w:rPr>
          <w:rFonts w:ascii="Arial" w:eastAsia="Arial" w:hAnsi="Arial" w:cs="Arial"/>
          <w:color w:val="818181"/>
          <w:u w:val="single" w:color="818181"/>
        </w:rPr>
        <w:t>1</w:t>
      </w:r>
      <w:r w:rsidR="00863EB5">
        <w:rPr>
          <w:rFonts w:ascii="Arial" w:eastAsia="Arial" w:hAnsi="Arial" w:cs="Arial"/>
          <w:color w:val="818181"/>
          <w:spacing w:val="1"/>
          <w:u w:val="single" w:color="818181"/>
        </w:rPr>
        <w:t>.</w:t>
      </w:r>
      <w:r w:rsidR="00863EB5">
        <w:rPr>
          <w:rFonts w:ascii="Arial" w:eastAsia="Arial" w:hAnsi="Arial" w:cs="Arial"/>
          <w:color w:val="818181"/>
          <w:spacing w:val="9"/>
          <w:u w:val="single" w:color="818181"/>
        </w:rPr>
        <w:t>1</w:t>
      </w:r>
      <w:commentRangeStart w:id="146"/>
      <w:r w:rsidR="00863EB5">
        <w:rPr>
          <w:rFonts w:ascii="Arial" w:eastAsia="Arial" w:hAnsi="Arial" w:cs="Arial"/>
          <w:color w:val="000000"/>
          <w:spacing w:val="-1"/>
        </w:rPr>
        <w:t>V</w:t>
      </w:r>
      <w:r w:rsidR="00863EB5">
        <w:rPr>
          <w:rFonts w:ascii="Arial" w:eastAsia="Arial" w:hAnsi="Arial" w:cs="Arial"/>
          <w:color w:val="000000"/>
        </w:rPr>
        <w:t>a</w:t>
      </w:r>
      <w:r w:rsidR="00863EB5">
        <w:rPr>
          <w:rFonts w:ascii="Arial" w:eastAsia="Arial" w:hAnsi="Arial" w:cs="Arial"/>
          <w:color w:val="000000"/>
          <w:spacing w:val="-1"/>
        </w:rPr>
        <w:t>li</w:t>
      </w:r>
      <w:r w:rsidR="00863EB5">
        <w:rPr>
          <w:rFonts w:ascii="Arial" w:eastAsia="Arial" w:hAnsi="Arial" w:cs="Arial"/>
          <w:color w:val="000000"/>
        </w:rPr>
        <w:t>d</w:t>
      </w:r>
      <w:r w:rsidR="00863EB5">
        <w:rPr>
          <w:rFonts w:ascii="Arial" w:eastAsia="Arial" w:hAnsi="Arial" w:cs="Arial"/>
          <w:color w:val="000000"/>
          <w:spacing w:val="-1"/>
        </w:rPr>
        <w:t>i</w:t>
      </w:r>
      <w:r w:rsidR="00863EB5">
        <w:rPr>
          <w:rFonts w:ascii="Arial" w:eastAsia="Arial" w:hAnsi="Arial" w:cs="Arial"/>
          <w:color w:val="000000"/>
          <w:spacing w:val="3"/>
        </w:rPr>
        <w:t>t</w:t>
      </w:r>
      <w:r w:rsidR="00863EB5">
        <w:rPr>
          <w:rFonts w:ascii="Arial" w:eastAsia="Arial" w:hAnsi="Arial" w:cs="Arial"/>
          <w:color w:val="000000"/>
        </w:rPr>
        <w:t>y</w:t>
      </w:r>
      <w:commentRangeEnd w:id="146"/>
      <w:r w:rsidR="00F365AC">
        <w:rPr>
          <w:rStyle w:val="CommentReference"/>
        </w:rPr>
        <w:commentReference w:id="146"/>
      </w:r>
    </w:p>
    <w:p w:rsidR="000A5570" w:rsidRDefault="000A5570">
      <w:pPr>
        <w:spacing w:before="1" w:after="0" w:line="120" w:lineRule="exact"/>
        <w:rPr>
          <w:sz w:val="12"/>
          <w:szCs w:val="12"/>
        </w:rPr>
      </w:pPr>
    </w:p>
    <w:p w:rsidR="000A5570" w:rsidRDefault="00863EB5">
      <w:pPr>
        <w:spacing w:after="0" w:line="240" w:lineRule="auto"/>
        <w:ind w:left="298" w:right="3402"/>
        <w:jc w:val="both"/>
        <w:rPr>
          <w:rFonts w:ascii="Arial" w:eastAsia="Arial" w:hAnsi="Arial" w:cs="Arial"/>
        </w:rPr>
      </w:pPr>
      <w:r>
        <w:rPr>
          <w:rFonts w:ascii="Arial" w:eastAsia="Arial" w:hAnsi="Arial" w:cs="Arial"/>
          <w:spacing w:val="-1"/>
          <w:highlight w:val="cyan"/>
        </w:rPr>
        <w:t>A</w:t>
      </w:r>
      <w:r>
        <w:rPr>
          <w:rFonts w:ascii="Arial" w:eastAsia="Arial" w:hAnsi="Arial" w:cs="Arial"/>
          <w:highlight w:val="cyan"/>
        </w:rPr>
        <w:t>n</w:t>
      </w:r>
      <w:r>
        <w:rPr>
          <w:rFonts w:ascii="Arial" w:eastAsia="Arial" w:hAnsi="Arial" w:cs="Arial"/>
          <w:spacing w:val="1"/>
          <w:highlight w:val="cyan"/>
        </w:rPr>
        <w:t xml:space="preserve"> </w:t>
      </w:r>
      <w:r>
        <w:rPr>
          <w:rFonts w:ascii="Arial" w:eastAsia="Arial" w:hAnsi="Arial" w:cs="Arial"/>
          <w:highlight w:val="cyan"/>
        </w:rPr>
        <w:t>endo</w:t>
      </w:r>
      <w:r>
        <w:rPr>
          <w:rFonts w:ascii="Arial" w:eastAsia="Arial" w:hAnsi="Arial" w:cs="Arial"/>
          <w:spacing w:val="1"/>
          <w:highlight w:val="cyan"/>
        </w:rPr>
        <w:t>r</w:t>
      </w:r>
      <w:r>
        <w:rPr>
          <w:rFonts w:ascii="Arial" w:eastAsia="Arial" w:hAnsi="Arial" w:cs="Arial"/>
          <w:highlight w:val="cyan"/>
        </w:rPr>
        <w:t>s</w:t>
      </w:r>
      <w:r>
        <w:rPr>
          <w:rFonts w:ascii="Arial" w:eastAsia="Arial" w:hAnsi="Arial" w:cs="Arial"/>
          <w:spacing w:val="-3"/>
          <w:highlight w:val="cyan"/>
        </w:rPr>
        <w:t>e</w:t>
      </w:r>
      <w:r>
        <w:rPr>
          <w:rFonts w:ascii="Arial" w:eastAsia="Arial" w:hAnsi="Arial" w:cs="Arial"/>
          <w:spacing w:val="1"/>
          <w:highlight w:val="cyan"/>
        </w:rPr>
        <w:t>m</w:t>
      </w:r>
      <w:r>
        <w:rPr>
          <w:rFonts w:ascii="Arial" w:eastAsia="Arial" w:hAnsi="Arial" w:cs="Arial"/>
          <w:highlight w:val="cyan"/>
        </w:rPr>
        <w:t>ent</w:t>
      </w:r>
      <w:r>
        <w:rPr>
          <w:rFonts w:ascii="Arial" w:eastAsia="Arial" w:hAnsi="Arial" w:cs="Arial"/>
        </w:rPr>
        <w:t xml:space="preserve"> </w:t>
      </w:r>
      <w:r>
        <w:rPr>
          <w:rFonts w:ascii="Arial" w:eastAsia="Arial" w:hAnsi="Arial" w:cs="Arial"/>
          <w:spacing w:val="2"/>
        </w:rPr>
        <w:t xml:space="preserve"> </w:t>
      </w:r>
      <w:r>
        <w:rPr>
          <w:rFonts w:ascii="Arial" w:eastAsia="Arial" w:hAnsi="Arial" w:cs="Arial"/>
          <w:spacing w:val="-3"/>
          <w:highlight w:val="yellow"/>
        </w:rPr>
        <w:t>V</w:t>
      </w:r>
      <w:r>
        <w:rPr>
          <w:rFonts w:ascii="Arial" w:eastAsia="Arial" w:hAnsi="Arial" w:cs="Arial"/>
          <w:spacing w:val="2"/>
          <w:highlight w:val="yellow"/>
        </w:rPr>
        <w:t>T</w:t>
      </w:r>
      <w:r>
        <w:rPr>
          <w:rFonts w:ascii="Arial" w:eastAsia="Arial" w:hAnsi="Arial" w:cs="Arial"/>
          <w:highlight w:val="yellow"/>
        </w:rPr>
        <w:t>S</w:t>
      </w:r>
      <w:r>
        <w:rPr>
          <w:rFonts w:ascii="Arial" w:eastAsia="Arial" w:hAnsi="Arial" w:cs="Arial"/>
          <w:spacing w:val="-5"/>
          <w:highlight w:val="yellow"/>
        </w:rPr>
        <w:t xml:space="preserve"> </w:t>
      </w:r>
      <w:r>
        <w:rPr>
          <w:rFonts w:ascii="Arial" w:eastAsia="Arial" w:hAnsi="Arial" w:cs="Arial"/>
          <w:highlight w:val="yellow"/>
        </w:rPr>
        <w:t>qua</w:t>
      </w:r>
      <w:r>
        <w:rPr>
          <w:rFonts w:ascii="Arial" w:eastAsia="Arial" w:hAnsi="Arial" w:cs="Arial"/>
          <w:spacing w:val="-1"/>
          <w:highlight w:val="yellow"/>
        </w:rPr>
        <w:t>li</w:t>
      </w:r>
      <w:r>
        <w:rPr>
          <w:rFonts w:ascii="Arial" w:eastAsia="Arial" w:hAnsi="Arial" w:cs="Arial"/>
          <w:spacing w:val="3"/>
          <w:highlight w:val="yellow"/>
        </w:rPr>
        <w:t>f</w:t>
      </w:r>
      <w:r>
        <w:rPr>
          <w:rFonts w:ascii="Arial" w:eastAsia="Arial" w:hAnsi="Arial" w:cs="Arial"/>
          <w:spacing w:val="-1"/>
          <w:highlight w:val="yellow"/>
        </w:rPr>
        <w:t>i</w:t>
      </w:r>
      <w:r>
        <w:rPr>
          <w:rFonts w:ascii="Arial" w:eastAsia="Arial" w:hAnsi="Arial" w:cs="Arial"/>
          <w:highlight w:val="yellow"/>
        </w:rPr>
        <w:t>ca</w:t>
      </w:r>
      <w:r>
        <w:rPr>
          <w:rFonts w:ascii="Arial" w:eastAsia="Arial" w:hAnsi="Arial" w:cs="Arial"/>
          <w:spacing w:val="1"/>
          <w:highlight w:val="yellow"/>
        </w:rPr>
        <w:t>t</w:t>
      </w:r>
      <w:r>
        <w:rPr>
          <w:rFonts w:ascii="Arial" w:eastAsia="Arial" w:hAnsi="Arial" w:cs="Arial"/>
          <w:spacing w:val="-1"/>
          <w:highlight w:val="yellow"/>
        </w:rPr>
        <w:t>i</w:t>
      </w:r>
      <w:r>
        <w:rPr>
          <w:rFonts w:ascii="Arial" w:eastAsia="Arial" w:hAnsi="Arial" w:cs="Arial"/>
          <w:highlight w:val="yellow"/>
        </w:rPr>
        <w:t>on</w:t>
      </w:r>
      <w:r>
        <w:rPr>
          <w:rFonts w:ascii="Arial" w:eastAsia="Arial" w:hAnsi="Arial" w:cs="Arial"/>
          <w:spacing w:val="-2"/>
        </w:rPr>
        <w:t xml:space="preserve"> </w:t>
      </w:r>
      <w:r>
        <w:rPr>
          <w:rFonts w:ascii="Arial" w:eastAsia="Arial" w:hAnsi="Arial" w:cs="Arial"/>
        </w:rPr>
        <w:t>shou</w:t>
      </w:r>
      <w:r>
        <w:rPr>
          <w:rFonts w:ascii="Arial" w:eastAsia="Arial" w:hAnsi="Arial" w:cs="Arial"/>
          <w:spacing w:val="-1"/>
        </w:rPr>
        <w:t>l</w:t>
      </w:r>
      <w:r>
        <w:rPr>
          <w:rFonts w:ascii="Arial" w:eastAsia="Arial" w:hAnsi="Arial" w:cs="Arial"/>
        </w:rPr>
        <w:t>d</w:t>
      </w:r>
      <w:r>
        <w:rPr>
          <w:rFonts w:ascii="Arial" w:eastAsia="Arial" w:hAnsi="Arial" w:cs="Arial"/>
          <w:spacing w:val="1"/>
        </w:rPr>
        <w:t xml:space="preserve"> </w:t>
      </w:r>
      <w:r>
        <w:rPr>
          <w:rFonts w:ascii="Arial" w:eastAsia="Arial" w:hAnsi="Arial" w:cs="Arial"/>
        </w:rPr>
        <w:t>be</w:t>
      </w:r>
      <w:r>
        <w:rPr>
          <w:rFonts w:ascii="Arial" w:eastAsia="Arial" w:hAnsi="Arial" w:cs="Arial"/>
          <w:spacing w:val="1"/>
        </w:rPr>
        <w:t xml:space="preserve"> </w:t>
      </w:r>
      <w:r>
        <w:rPr>
          <w:rFonts w:ascii="Arial" w:eastAsia="Arial" w:hAnsi="Arial" w:cs="Arial"/>
          <w:spacing w:val="-2"/>
        </w:rPr>
        <w:t>v</w:t>
      </w:r>
      <w:r>
        <w:rPr>
          <w:rFonts w:ascii="Arial" w:eastAsia="Arial" w:hAnsi="Arial" w:cs="Arial"/>
        </w:rPr>
        <w:t>a</w:t>
      </w:r>
      <w:r>
        <w:rPr>
          <w:rFonts w:ascii="Arial" w:eastAsia="Arial" w:hAnsi="Arial" w:cs="Arial"/>
          <w:spacing w:val="-1"/>
        </w:rPr>
        <w:t>li</w:t>
      </w:r>
      <w:r>
        <w:rPr>
          <w:rFonts w:ascii="Arial" w:eastAsia="Arial" w:hAnsi="Arial" w:cs="Arial"/>
        </w:rPr>
        <w:t>d</w:t>
      </w:r>
      <w:r>
        <w:rPr>
          <w:rFonts w:ascii="Arial" w:eastAsia="Arial" w:hAnsi="Arial" w:cs="Arial"/>
          <w:spacing w:val="1"/>
        </w:rPr>
        <w:t xml:space="preserve"> </w:t>
      </w:r>
      <w:r>
        <w:rPr>
          <w:rFonts w:ascii="Arial" w:eastAsia="Arial" w:hAnsi="Arial" w:cs="Arial"/>
        </w:rPr>
        <w:t>un</w:t>
      </w:r>
      <w:r>
        <w:rPr>
          <w:rFonts w:ascii="Arial" w:eastAsia="Arial" w:hAnsi="Arial" w:cs="Arial"/>
          <w:spacing w:val="1"/>
        </w:rPr>
        <w:t>t</w:t>
      </w:r>
      <w:r>
        <w:rPr>
          <w:rFonts w:ascii="Arial" w:eastAsia="Arial" w:hAnsi="Arial" w:cs="Arial"/>
          <w:spacing w:val="-1"/>
        </w:rPr>
        <w:t>i</w:t>
      </w:r>
      <w:r>
        <w:rPr>
          <w:rFonts w:ascii="Arial" w:eastAsia="Arial" w:hAnsi="Arial" w:cs="Arial"/>
        </w:rPr>
        <w:t>l e</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3"/>
        </w:rPr>
        <w:t>e</w:t>
      </w:r>
      <w:r>
        <w:rPr>
          <w:rFonts w:ascii="Arial" w:eastAsia="Arial" w:hAnsi="Arial" w:cs="Arial"/>
          <w:spacing w:val="1"/>
        </w:rPr>
        <w:t>r</w:t>
      </w:r>
      <w:r>
        <w:rPr>
          <w:rFonts w:ascii="Arial" w:eastAsia="Arial" w:hAnsi="Arial" w:cs="Arial"/>
        </w:rPr>
        <w:t>:</w:t>
      </w:r>
    </w:p>
    <w:p w:rsidR="000A5570" w:rsidRDefault="000A5570">
      <w:pPr>
        <w:spacing w:before="4" w:after="0" w:line="130" w:lineRule="exact"/>
        <w:rPr>
          <w:sz w:val="13"/>
          <w:szCs w:val="13"/>
        </w:rPr>
      </w:pPr>
    </w:p>
    <w:p w:rsidR="000A5570" w:rsidRDefault="00863EB5">
      <w:pPr>
        <w:tabs>
          <w:tab w:val="left" w:pos="1000"/>
        </w:tabs>
        <w:spacing w:after="0" w:line="239" w:lineRule="auto"/>
        <w:ind w:left="1018" w:right="95" w:hanging="360"/>
        <w:jc w:val="both"/>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rPr>
        <w:t xml:space="preserve">an </w:t>
      </w:r>
      <w:r>
        <w:rPr>
          <w:rFonts w:ascii="Arial" w:eastAsia="Arial" w:hAnsi="Arial" w:cs="Arial"/>
          <w:spacing w:val="4"/>
        </w:rPr>
        <w:t xml:space="preserve"> </w:t>
      </w:r>
      <w:r>
        <w:rPr>
          <w:rFonts w:ascii="Arial" w:eastAsia="Arial" w:hAnsi="Arial" w:cs="Arial"/>
        </w:rPr>
        <w:t>assess</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rPr>
        <w:t xml:space="preserve">t </w:t>
      </w:r>
      <w:r>
        <w:rPr>
          <w:rFonts w:ascii="Arial" w:eastAsia="Arial" w:hAnsi="Arial" w:cs="Arial"/>
          <w:spacing w:val="6"/>
        </w:rPr>
        <w:t xml:space="preserve"> </w:t>
      </w:r>
      <w:r>
        <w:rPr>
          <w:rFonts w:ascii="Arial" w:eastAsia="Arial" w:hAnsi="Arial" w:cs="Arial"/>
          <w:spacing w:val="-1"/>
        </w:rPr>
        <w:t>i</w:t>
      </w:r>
      <w:r>
        <w:rPr>
          <w:rFonts w:ascii="Arial" w:eastAsia="Arial" w:hAnsi="Arial" w:cs="Arial"/>
        </w:rPr>
        <w:t>nd</w:t>
      </w:r>
      <w:r>
        <w:rPr>
          <w:rFonts w:ascii="Arial" w:eastAsia="Arial" w:hAnsi="Arial" w:cs="Arial"/>
          <w:spacing w:val="-1"/>
        </w:rPr>
        <w:t>i</w:t>
      </w:r>
      <w:r>
        <w:rPr>
          <w:rFonts w:ascii="Arial" w:eastAsia="Arial" w:hAnsi="Arial" w:cs="Arial"/>
        </w:rPr>
        <w:t>ca</w:t>
      </w:r>
      <w:r>
        <w:rPr>
          <w:rFonts w:ascii="Arial" w:eastAsia="Arial" w:hAnsi="Arial" w:cs="Arial"/>
          <w:spacing w:val="1"/>
        </w:rPr>
        <w:t>t</w:t>
      </w:r>
      <w:r>
        <w:rPr>
          <w:rFonts w:ascii="Arial" w:eastAsia="Arial" w:hAnsi="Arial" w:cs="Arial"/>
        </w:rPr>
        <w:t xml:space="preserve">es </w:t>
      </w:r>
      <w:r>
        <w:rPr>
          <w:rFonts w:ascii="Arial" w:eastAsia="Arial" w:hAnsi="Arial" w:cs="Arial"/>
          <w:spacing w:val="5"/>
        </w:rPr>
        <w:t xml:space="preserve"> </w:t>
      </w:r>
      <w:r>
        <w:rPr>
          <w:rFonts w:ascii="Arial" w:eastAsia="Arial" w:hAnsi="Arial" w:cs="Arial"/>
          <w:spacing w:val="1"/>
        </w:rPr>
        <w:t>t</w:t>
      </w:r>
      <w:r>
        <w:rPr>
          <w:rFonts w:ascii="Arial" w:eastAsia="Arial" w:hAnsi="Arial" w:cs="Arial"/>
        </w:rPr>
        <w:t xml:space="preserve">hat </w:t>
      </w:r>
      <w:r>
        <w:rPr>
          <w:rFonts w:ascii="Arial" w:eastAsia="Arial" w:hAnsi="Arial" w:cs="Arial"/>
          <w:spacing w:val="6"/>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4"/>
        </w:rPr>
        <w:t xml:space="preserve"> </w:t>
      </w:r>
      <w:r>
        <w:rPr>
          <w:rFonts w:ascii="Arial" w:eastAsia="Arial" w:hAnsi="Arial" w:cs="Arial"/>
        </w:rPr>
        <w:t>ho</w:t>
      </w:r>
      <w:r>
        <w:rPr>
          <w:rFonts w:ascii="Arial" w:eastAsia="Arial" w:hAnsi="Arial" w:cs="Arial"/>
          <w:spacing w:val="-1"/>
        </w:rPr>
        <w:t>l</w:t>
      </w:r>
      <w:r>
        <w:rPr>
          <w:rFonts w:ascii="Arial" w:eastAsia="Arial" w:hAnsi="Arial" w:cs="Arial"/>
        </w:rPr>
        <w:t xml:space="preserve">der </w:t>
      </w:r>
      <w:r>
        <w:rPr>
          <w:rFonts w:ascii="Arial" w:eastAsia="Arial" w:hAnsi="Arial" w:cs="Arial"/>
          <w:spacing w:val="6"/>
        </w:rPr>
        <w:t xml:space="preserve"> </w:t>
      </w:r>
      <w:r>
        <w:rPr>
          <w:rFonts w:ascii="Arial" w:eastAsia="Arial" w:hAnsi="Arial" w:cs="Arial"/>
        </w:rPr>
        <w:t xml:space="preserve">has </w:t>
      </w:r>
      <w:r>
        <w:rPr>
          <w:rFonts w:ascii="Arial" w:eastAsia="Arial" w:hAnsi="Arial" w:cs="Arial"/>
          <w:spacing w:val="2"/>
        </w:rPr>
        <w:t xml:space="preserve"> </w:t>
      </w:r>
      <w:r>
        <w:rPr>
          <w:rFonts w:ascii="Arial" w:eastAsia="Arial" w:hAnsi="Arial" w:cs="Arial"/>
          <w:spacing w:val="1"/>
        </w:rPr>
        <w:t>f</w:t>
      </w:r>
      <w:r>
        <w:rPr>
          <w:rFonts w:ascii="Arial" w:eastAsia="Arial" w:hAnsi="Arial" w:cs="Arial"/>
        </w:rPr>
        <w:t>a</w:t>
      </w:r>
      <w:r>
        <w:rPr>
          <w:rFonts w:ascii="Arial" w:eastAsia="Arial" w:hAnsi="Arial" w:cs="Arial"/>
          <w:spacing w:val="-1"/>
        </w:rPr>
        <w:t>ll</w:t>
      </w:r>
      <w:r>
        <w:rPr>
          <w:rFonts w:ascii="Arial" w:eastAsia="Arial" w:hAnsi="Arial" w:cs="Arial"/>
        </w:rPr>
        <w:t xml:space="preserve">en </w:t>
      </w:r>
      <w:r>
        <w:rPr>
          <w:rFonts w:ascii="Arial" w:eastAsia="Arial" w:hAnsi="Arial" w:cs="Arial"/>
          <w:spacing w:val="4"/>
        </w:rPr>
        <w:t xml:space="preserve"> </w:t>
      </w:r>
      <w:r>
        <w:rPr>
          <w:rFonts w:ascii="Arial" w:eastAsia="Arial" w:hAnsi="Arial" w:cs="Arial"/>
        </w:rPr>
        <w:t>be</w:t>
      </w:r>
      <w:r>
        <w:rPr>
          <w:rFonts w:ascii="Arial" w:eastAsia="Arial" w:hAnsi="Arial" w:cs="Arial"/>
          <w:spacing w:val="-1"/>
        </w:rPr>
        <w:t>l</w:t>
      </w:r>
      <w:r>
        <w:rPr>
          <w:rFonts w:ascii="Arial" w:eastAsia="Arial" w:hAnsi="Arial" w:cs="Arial"/>
          <w:spacing w:val="2"/>
        </w:rPr>
        <w:t>o</w:t>
      </w:r>
      <w:r>
        <w:rPr>
          <w:rFonts w:ascii="Arial" w:eastAsia="Arial" w:hAnsi="Arial" w:cs="Arial"/>
        </w:rPr>
        <w:t xml:space="preserve">w </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4"/>
        </w:rPr>
        <w:t xml:space="preserve"> </w:t>
      </w:r>
      <w:r>
        <w:rPr>
          <w:rFonts w:ascii="Arial" w:eastAsia="Arial" w:hAnsi="Arial" w:cs="Arial"/>
        </w:rPr>
        <w:t>s</w:t>
      </w:r>
      <w:r>
        <w:rPr>
          <w:rFonts w:ascii="Arial" w:eastAsia="Arial" w:hAnsi="Arial" w:cs="Arial"/>
          <w:spacing w:val="1"/>
        </w:rPr>
        <w:t>t</w:t>
      </w:r>
      <w:r>
        <w:rPr>
          <w:rFonts w:ascii="Arial" w:eastAsia="Arial" w:hAnsi="Arial" w:cs="Arial"/>
        </w:rPr>
        <w:t>anda</w:t>
      </w:r>
      <w:r>
        <w:rPr>
          <w:rFonts w:ascii="Arial" w:eastAsia="Arial" w:hAnsi="Arial" w:cs="Arial"/>
          <w:spacing w:val="1"/>
        </w:rPr>
        <w:t>r</w:t>
      </w:r>
      <w:r>
        <w:rPr>
          <w:rFonts w:ascii="Arial" w:eastAsia="Arial" w:hAnsi="Arial" w:cs="Arial"/>
        </w:rPr>
        <w:t xml:space="preserve">ds, </w:t>
      </w:r>
      <w:r>
        <w:rPr>
          <w:rFonts w:ascii="Arial" w:eastAsia="Arial" w:hAnsi="Arial" w:cs="Arial"/>
          <w:spacing w:val="6"/>
        </w:rPr>
        <w:t xml:space="preserve"> </w:t>
      </w:r>
      <w:r>
        <w:rPr>
          <w:rFonts w:ascii="Arial" w:eastAsia="Arial" w:hAnsi="Arial" w:cs="Arial"/>
          <w:spacing w:val="-1"/>
        </w:rPr>
        <w:t>i</w:t>
      </w:r>
      <w:r>
        <w:rPr>
          <w:rFonts w:ascii="Arial" w:eastAsia="Arial" w:hAnsi="Arial" w:cs="Arial"/>
        </w:rPr>
        <w:t>nc</w:t>
      </w:r>
      <w:r>
        <w:rPr>
          <w:rFonts w:ascii="Arial" w:eastAsia="Arial" w:hAnsi="Arial" w:cs="Arial"/>
          <w:spacing w:val="-1"/>
        </w:rPr>
        <w:t>l</w:t>
      </w:r>
      <w:r>
        <w:rPr>
          <w:rFonts w:ascii="Arial" w:eastAsia="Arial" w:hAnsi="Arial" w:cs="Arial"/>
        </w:rPr>
        <w:t>ud</w:t>
      </w:r>
      <w:r>
        <w:rPr>
          <w:rFonts w:ascii="Arial" w:eastAsia="Arial" w:hAnsi="Arial" w:cs="Arial"/>
          <w:spacing w:val="-4"/>
        </w:rPr>
        <w:t>i</w:t>
      </w:r>
      <w:r>
        <w:rPr>
          <w:rFonts w:ascii="Arial" w:eastAsia="Arial" w:hAnsi="Arial" w:cs="Arial"/>
          <w:spacing w:val="-3"/>
        </w:rPr>
        <w:t>n</w:t>
      </w:r>
      <w:r>
        <w:rPr>
          <w:rFonts w:ascii="Arial" w:eastAsia="Arial" w:hAnsi="Arial" w:cs="Arial"/>
        </w:rPr>
        <w:t xml:space="preserve">g </w:t>
      </w:r>
      <w:r>
        <w:rPr>
          <w:rFonts w:ascii="Arial" w:eastAsia="Arial" w:hAnsi="Arial" w:cs="Arial"/>
          <w:spacing w:val="1"/>
        </w:rPr>
        <w:t>m</w:t>
      </w:r>
      <w:r>
        <w:rPr>
          <w:rFonts w:ascii="Arial" w:eastAsia="Arial" w:hAnsi="Arial" w:cs="Arial"/>
        </w:rPr>
        <w:t>ed</w:t>
      </w:r>
      <w:r>
        <w:rPr>
          <w:rFonts w:ascii="Arial" w:eastAsia="Arial" w:hAnsi="Arial" w:cs="Arial"/>
          <w:spacing w:val="-1"/>
        </w:rPr>
        <w:t>i</w:t>
      </w:r>
      <w:r>
        <w:rPr>
          <w:rFonts w:ascii="Arial" w:eastAsia="Arial" w:hAnsi="Arial" w:cs="Arial"/>
        </w:rPr>
        <w:t xml:space="preserve">cal </w:t>
      </w:r>
      <w:r>
        <w:rPr>
          <w:rFonts w:ascii="Arial" w:eastAsia="Arial" w:hAnsi="Arial" w:cs="Arial"/>
          <w:spacing w:val="6"/>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spacing w:val="-3"/>
        </w:rPr>
        <w:t>e</w:t>
      </w:r>
      <w:r>
        <w:rPr>
          <w:rFonts w:ascii="Arial" w:eastAsia="Arial" w:hAnsi="Arial" w:cs="Arial"/>
          <w:spacing w:val="1"/>
        </w:rPr>
        <w:t>m</w:t>
      </w:r>
      <w:r>
        <w:rPr>
          <w:rFonts w:ascii="Arial" w:eastAsia="Arial" w:hAnsi="Arial" w:cs="Arial"/>
        </w:rPr>
        <w:t>en</w:t>
      </w:r>
      <w:r>
        <w:rPr>
          <w:rFonts w:ascii="Arial" w:eastAsia="Arial" w:hAnsi="Arial" w:cs="Arial"/>
          <w:spacing w:val="-1"/>
        </w:rPr>
        <w:t>t</w:t>
      </w:r>
      <w:r>
        <w:rPr>
          <w:rFonts w:ascii="Arial" w:eastAsia="Arial" w:hAnsi="Arial" w:cs="Arial"/>
        </w:rPr>
        <w:t xml:space="preserve">s, </w:t>
      </w:r>
      <w:r>
        <w:rPr>
          <w:rFonts w:ascii="Arial" w:eastAsia="Arial" w:hAnsi="Arial" w:cs="Arial"/>
          <w:spacing w:val="4"/>
        </w:rPr>
        <w:t xml:space="preserve"> </w:t>
      </w:r>
      <w:r>
        <w:rPr>
          <w:rFonts w:ascii="Arial" w:eastAsia="Arial" w:hAnsi="Arial" w:cs="Arial"/>
        </w:rPr>
        <w:t xml:space="preserve">set </w:t>
      </w:r>
      <w:r>
        <w:rPr>
          <w:rFonts w:ascii="Arial" w:eastAsia="Arial" w:hAnsi="Arial" w:cs="Arial"/>
          <w:spacing w:val="8"/>
        </w:rPr>
        <w:t xml:space="preserve"> </w:t>
      </w:r>
      <w:r>
        <w:rPr>
          <w:rFonts w:ascii="Arial" w:eastAsia="Arial" w:hAnsi="Arial" w:cs="Arial"/>
        </w:rPr>
        <w:t xml:space="preserve">by </w:t>
      </w:r>
      <w:r>
        <w:rPr>
          <w:rFonts w:ascii="Arial" w:eastAsia="Arial" w:hAnsi="Arial" w:cs="Arial"/>
          <w:spacing w:val="5"/>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4"/>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m</w:t>
      </w:r>
      <w:r>
        <w:rPr>
          <w:rFonts w:ascii="Arial" w:eastAsia="Arial" w:hAnsi="Arial" w:cs="Arial"/>
        </w:rPr>
        <w:t>p</w:t>
      </w:r>
      <w:r>
        <w:rPr>
          <w:rFonts w:ascii="Arial" w:eastAsia="Arial" w:hAnsi="Arial" w:cs="Arial"/>
          <w:spacing w:val="-3"/>
        </w:rPr>
        <w:t>e</w:t>
      </w:r>
      <w:r>
        <w:rPr>
          <w:rFonts w:ascii="Arial" w:eastAsia="Arial" w:hAnsi="Arial" w:cs="Arial"/>
          <w:spacing w:val="1"/>
        </w:rPr>
        <w:t>t</w:t>
      </w:r>
      <w:r>
        <w:rPr>
          <w:rFonts w:ascii="Arial" w:eastAsia="Arial" w:hAnsi="Arial" w:cs="Arial"/>
        </w:rPr>
        <w:t xml:space="preserve">ent </w:t>
      </w:r>
      <w:r>
        <w:rPr>
          <w:rFonts w:ascii="Arial" w:eastAsia="Arial" w:hAnsi="Arial" w:cs="Arial"/>
          <w:spacing w:val="4"/>
        </w:rPr>
        <w:t xml:space="preserve"> </w:t>
      </w:r>
      <w:r>
        <w:rPr>
          <w:rFonts w:ascii="Arial" w:eastAsia="Arial" w:hAnsi="Arial" w:cs="Arial"/>
          <w:spacing w:val="-1"/>
        </w:rPr>
        <w:t>A</w:t>
      </w:r>
      <w:r>
        <w:rPr>
          <w:rFonts w:ascii="Arial" w:eastAsia="Arial" w:hAnsi="Arial" w:cs="Arial"/>
        </w:rPr>
        <w:t>u</w:t>
      </w:r>
      <w:r>
        <w:rPr>
          <w:rFonts w:ascii="Arial" w:eastAsia="Arial" w:hAnsi="Arial" w:cs="Arial"/>
          <w:spacing w:val="1"/>
        </w:rPr>
        <w:t>t</w:t>
      </w:r>
      <w:r>
        <w:rPr>
          <w:rFonts w:ascii="Arial" w:eastAsia="Arial" w:hAnsi="Arial" w:cs="Arial"/>
        </w:rPr>
        <w:t>ho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rPr>
        <w:t xml:space="preserve">y </w:t>
      </w:r>
      <w:r>
        <w:rPr>
          <w:rFonts w:ascii="Arial" w:eastAsia="Arial" w:hAnsi="Arial" w:cs="Arial"/>
          <w:spacing w:val="2"/>
        </w:rPr>
        <w:t xml:space="preserve"> </w:t>
      </w:r>
      <w:r>
        <w:rPr>
          <w:rFonts w:ascii="Arial" w:eastAsia="Arial" w:hAnsi="Arial" w:cs="Arial"/>
          <w:spacing w:val="5"/>
        </w:rPr>
        <w:t>f</w:t>
      </w:r>
      <w:r>
        <w:rPr>
          <w:rFonts w:ascii="Arial" w:eastAsia="Arial" w:hAnsi="Arial" w:cs="Arial"/>
          <w:spacing w:val="-3"/>
        </w:rPr>
        <w:t>o</w:t>
      </w:r>
      <w:r>
        <w:rPr>
          <w:rFonts w:ascii="Arial" w:eastAsia="Arial" w:hAnsi="Arial" w:cs="Arial"/>
        </w:rPr>
        <w:t xml:space="preserve">r </w:t>
      </w:r>
      <w:r>
        <w:rPr>
          <w:rFonts w:ascii="Arial" w:eastAsia="Arial" w:hAnsi="Arial" w:cs="Arial"/>
          <w:spacing w:val="8"/>
        </w:rPr>
        <w:t xml:space="preserve"> </w:t>
      </w:r>
      <w:r>
        <w:rPr>
          <w:rFonts w:ascii="Arial" w:eastAsia="Arial" w:hAnsi="Arial" w:cs="Arial"/>
          <w:highlight w:val="yellow"/>
        </w:rPr>
        <w:t>op</w:t>
      </w:r>
      <w:r>
        <w:rPr>
          <w:rFonts w:ascii="Arial" w:eastAsia="Arial" w:hAnsi="Arial" w:cs="Arial"/>
          <w:spacing w:val="-3"/>
          <w:highlight w:val="yellow"/>
        </w:rPr>
        <w:t>e</w:t>
      </w:r>
      <w:r>
        <w:rPr>
          <w:rFonts w:ascii="Arial" w:eastAsia="Arial" w:hAnsi="Arial" w:cs="Arial"/>
          <w:spacing w:val="1"/>
          <w:highlight w:val="yellow"/>
        </w:rPr>
        <w:t>r</w:t>
      </w:r>
      <w:r>
        <w:rPr>
          <w:rFonts w:ascii="Arial" w:eastAsia="Arial" w:hAnsi="Arial" w:cs="Arial"/>
          <w:highlight w:val="yellow"/>
        </w:rPr>
        <w:t>a</w:t>
      </w:r>
      <w:r>
        <w:rPr>
          <w:rFonts w:ascii="Arial" w:eastAsia="Arial" w:hAnsi="Arial" w:cs="Arial"/>
          <w:spacing w:val="1"/>
          <w:highlight w:val="yellow"/>
        </w:rPr>
        <w:t>t</w:t>
      </w:r>
      <w:r>
        <w:rPr>
          <w:rFonts w:ascii="Arial" w:eastAsia="Arial" w:hAnsi="Arial" w:cs="Arial"/>
          <w:spacing w:val="-3"/>
          <w:highlight w:val="yellow"/>
        </w:rPr>
        <w:t>o</w:t>
      </w:r>
      <w:r>
        <w:rPr>
          <w:rFonts w:ascii="Arial" w:eastAsia="Arial" w:hAnsi="Arial" w:cs="Arial"/>
          <w:highlight w:val="yellow"/>
        </w:rPr>
        <w:t>r</w:t>
      </w:r>
      <w:r>
        <w:rPr>
          <w:rFonts w:ascii="Arial" w:eastAsia="Arial" w:hAnsi="Arial" w:cs="Arial"/>
        </w:rPr>
        <w:t xml:space="preserve"> </w:t>
      </w:r>
      <w:r>
        <w:rPr>
          <w:rFonts w:ascii="Arial" w:eastAsia="Arial" w:hAnsi="Arial" w:cs="Arial"/>
          <w:spacing w:val="6"/>
        </w:rPr>
        <w:t xml:space="preserve"> </w:t>
      </w:r>
      <w:r>
        <w:rPr>
          <w:rFonts w:ascii="Arial" w:eastAsia="Arial" w:hAnsi="Arial" w:cs="Arial"/>
          <w:spacing w:val="-1"/>
          <w:highlight w:val="yellow"/>
        </w:rPr>
        <w:t>V</w:t>
      </w:r>
      <w:r>
        <w:rPr>
          <w:rFonts w:ascii="Arial" w:eastAsia="Arial" w:hAnsi="Arial" w:cs="Arial"/>
          <w:spacing w:val="2"/>
          <w:highlight w:val="yellow"/>
        </w:rPr>
        <w:t>T</w:t>
      </w:r>
      <w:r>
        <w:rPr>
          <w:rFonts w:ascii="Arial" w:eastAsia="Arial" w:hAnsi="Arial" w:cs="Arial"/>
          <w:highlight w:val="yellow"/>
        </w:rPr>
        <w:t xml:space="preserve">S </w:t>
      </w:r>
      <w:r>
        <w:rPr>
          <w:rFonts w:ascii="Arial" w:eastAsia="Arial" w:hAnsi="Arial" w:cs="Arial"/>
          <w:spacing w:val="6"/>
          <w:highlight w:val="yellow"/>
        </w:rPr>
        <w:t xml:space="preserve"> </w:t>
      </w:r>
      <w:r>
        <w:rPr>
          <w:rFonts w:ascii="Arial" w:eastAsia="Arial" w:hAnsi="Arial" w:cs="Arial"/>
          <w:highlight w:val="yellow"/>
        </w:rPr>
        <w:t>p</w:t>
      </w:r>
      <w:r>
        <w:rPr>
          <w:rFonts w:ascii="Arial" w:eastAsia="Arial" w:hAnsi="Arial" w:cs="Arial"/>
          <w:spacing w:val="-3"/>
          <w:highlight w:val="yellow"/>
        </w:rPr>
        <w:t>e</w:t>
      </w:r>
      <w:r>
        <w:rPr>
          <w:rFonts w:ascii="Arial" w:eastAsia="Arial" w:hAnsi="Arial" w:cs="Arial"/>
          <w:spacing w:val="1"/>
          <w:highlight w:val="yellow"/>
        </w:rPr>
        <w:t>r</w:t>
      </w:r>
      <w:r>
        <w:rPr>
          <w:rFonts w:ascii="Arial" w:eastAsia="Arial" w:hAnsi="Arial" w:cs="Arial"/>
          <w:highlight w:val="yellow"/>
        </w:rPr>
        <w:t>sonnel</w:t>
      </w:r>
      <w:r>
        <w:rPr>
          <w:rFonts w:ascii="Arial" w:eastAsia="Arial" w:hAnsi="Arial" w:cs="Arial"/>
        </w:rPr>
        <w:t xml:space="preserve"> </w:t>
      </w:r>
      <w:r>
        <w:rPr>
          <w:rFonts w:ascii="Arial" w:eastAsia="Arial" w:hAnsi="Arial" w:cs="Arial"/>
          <w:spacing w:val="2"/>
        </w:rPr>
        <w:t>q</w:t>
      </w:r>
      <w:r>
        <w:rPr>
          <w:rFonts w:ascii="Arial" w:eastAsia="Arial" w:hAnsi="Arial" w:cs="Arial"/>
        </w:rPr>
        <w:t>ua</w:t>
      </w:r>
      <w:r>
        <w:rPr>
          <w:rFonts w:ascii="Arial" w:eastAsia="Arial" w:hAnsi="Arial" w:cs="Arial"/>
          <w:spacing w:val="-1"/>
        </w:rPr>
        <w:t>l</w:t>
      </w:r>
      <w:r>
        <w:rPr>
          <w:rFonts w:ascii="Arial" w:eastAsia="Arial" w:hAnsi="Arial" w:cs="Arial"/>
          <w:spacing w:val="-3"/>
        </w:rPr>
        <w:t>i</w:t>
      </w:r>
      <w:r>
        <w:rPr>
          <w:rFonts w:ascii="Arial" w:eastAsia="Arial" w:hAnsi="Arial" w:cs="Arial"/>
          <w:spacing w:val="3"/>
        </w:rPr>
        <w:t>f</w:t>
      </w:r>
      <w:r>
        <w:rPr>
          <w:rFonts w:ascii="Arial" w:eastAsia="Arial" w:hAnsi="Arial" w:cs="Arial"/>
          <w:spacing w:val="-1"/>
        </w:rPr>
        <w:t>i</w:t>
      </w:r>
      <w:r>
        <w:rPr>
          <w:rFonts w:ascii="Arial" w:eastAsia="Arial" w:hAnsi="Arial" w:cs="Arial"/>
        </w:rPr>
        <w:t>ca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s</w:t>
      </w:r>
      <w:r>
        <w:rPr>
          <w:rFonts w:ascii="Arial" w:eastAsia="Arial" w:hAnsi="Arial" w:cs="Arial"/>
        </w:rPr>
        <w:t>;</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r</w:t>
      </w:r>
    </w:p>
    <w:p w:rsidR="000A5570" w:rsidRDefault="00071E95">
      <w:pPr>
        <w:tabs>
          <w:tab w:val="left" w:pos="1000"/>
        </w:tabs>
        <w:spacing w:before="73" w:after="0" w:line="240" w:lineRule="auto"/>
        <w:ind w:left="1019" w:right="92" w:hanging="360"/>
        <w:jc w:val="both"/>
        <w:rPr>
          <w:rFonts w:ascii="Arial" w:eastAsia="Arial" w:hAnsi="Arial" w:cs="Arial"/>
        </w:rPr>
      </w:pPr>
      <w:r>
        <w:pict>
          <v:group id="_x0000_s1359" style="position:absolute;left:0;text-align:left;margin-left:62.3pt;margin-top:32.1pt;width:.1pt;height:21.7pt;z-index:-251648512;mso-position-horizontal-relative:page" coordorigin="1246,642" coordsize="2,434">
            <v:shape id="_x0000_s1360" style="position:absolute;left:1246;top:642;width:2;height:434" coordorigin="1246,642" coordsize="0,434" path="m1246,642r,434e" filled="f" strokeweight=".82pt">
              <v:path arrowok="t"/>
            </v:shape>
            <w10:wrap anchorx="page"/>
          </v:group>
        </w:pict>
      </w:r>
      <w:r w:rsidR="00863EB5">
        <w:rPr>
          <w:rFonts w:ascii="Times New Roman" w:eastAsia="Times New Roman" w:hAnsi="Times New Roman" w:cs="Times New Roman"/>
          <w:w w:val="131"/>
        </w:rPr>
        <w:t>•</w:t>
      </w:r>
      <w:r w:rsidR="00863EB5">
        <w:rPr>
          <w:rFonts w:ascii="Times New Roman" w:eastAsia="Times New Roman" w:hAnsi="Times New Roman" w:cs="Times New Roman"/>
        </w:rPr>
        <w:tab/>
      </w:r>
      <w:proofErr w:type="gramStart"/>
      <w:r w:rsidR="00863EB5">
        <w:rPr>
          <w:rFonts w:ascii="Arial" w:eastAsia="Arial" w:hAnsi="Arial" w:cs="Arial"/>
          <w:spacing w:val="1"/>
        </w:rPr>
        <w:t>t</w:t>
      </w:r>
      <w:r w:rsidR="00863EB5">
        <w:rPr>
          <w:rFonts w:ascii="Arial" w:eastAsia="Arial" w:hAnsi="Arial" w:cs="Arial"/>
        </w:rPr>
        <w:t>he</w:t>
      </w:r>
      <w:r w:rsidR="00863EB5">
        <w:rPr>
          <w:rFonts w:ascii="Arial" w:eastAsia="Arial" w:hAnsi="Arial" w:cs="Arial"/>
          <w:spacing w:val="1"/>
        </w:rPr>
        <w:t>r</w:t>
      </w:r>
      <w:r w:rsidR="00863EB5">
        <w:rPr>
          <w:rFonts w:ascii="Arial" w:eastAsia="Arial" w:hAnsi="Arial" w:cs="Arial"/>
        </w:rPr>
        <w:t>e</w:t>
      </w:r>
      <w:proofErr w:type="gramEnd"/>
      <w:r w:rsidR="00863EB5">
        <w:rPr>
          <w:rFonts w:ascii="Arial" w:eastAsia="Arial" w:hAnsi="Arial" w:cs="Arial"/>
          <w:spacing w:val="18"/>
        </w:rPr>
        <w:t xml:space="preserve"> </w:t>
      </w:r>
      <w:r w:rsidR="00863EB5">
        <w:rPr>
          <w:rFonts w:ascii="Arial" w:eastAsia="Arial" w:hAnsi="Arial" w:cs="Arial"/>
          <w:spacing w:val="-1"/>
        </w:rPr>
        <w:t>i</w:t>
      </w:r>
      <w:r w:rsidR="00863EB5">
        <w:rPr>
          <w:rFonts w:ascii="Arial" w:eastAsia="Arial" w:hAnsi="Arial" w:cs="Arial"/>
        </w:rPr>
        <w:t>s</w:t>
      </w:r>
      <w:r w:rsidR="00863EB5">
        <w:rPr>
          <w:rFonts w:ascii="Arial" w:eastAsia="Arial" w:hAnsi="Arial" w:cs="Arial"/>
          <w:spacing w:val="18"/>
        </w:rPr>
        <w:t xml:space="preserve"> </w:t>
      </w:r>
      <w:r w:rsidR="00863EB5">
        <w:rPr>
          <w:rFonts w:ascii="Arial" w:eastAsia="Arial" w:hAnsi="Arial" w:cs="Arial"/>
        </w:rPr>
        <w:t>a</w:t>
      </w:r>
      <w:r w:rsidR="00863EB5">
        <w:rPr>
          <w:rFonts w:ascii="Arial" w:eastAsia="Arial" w:hAnsi="Arial" w:cs="Arial"/>
          <w:spacing w:val="18"/>
        </w:rPr>
        <w:t xml:space="preserve"> </w:t>
      </w:r>
      <w:commentRangeStart w:id="147"/>
      <w:r w:rsidR="00863EB5">
        <w:rPr>
          <w:rFonts w:ascii="Arial" w:eastAsia="Arial" w:hAnsi="Arial" w:cs="Arial"/>
          <w:spacing w:val="-3"/>
        </w:rPr>
        <w:t>b</w:t>
      </w:r>
      <w:r w:rsidR="00863EB5">
        <w:rPr>
          <w:rFonts w:ascii="Arial" w:eastAsia="Arial" w:hAnsi="Arial" w:cs="Arial"/>
          <w:spacing w:val="1"/>
        </w:rPr>
        <w:t>r</w:t>
      </w:r>
      <w:r w:rsidR="00863EB5">
        <w:rPr>
          <w:rFonts w:ascii="Arial" w:eastAsia="Arial" w:hAnsi="Arial" w:cs="Arial"/>
        </w:rPr>
        <w:t>e</w:t>
      </w:r>
      <w:r w:rsidR="00863EB5">
        <w:rPr>
          <w:rFonts w:ascii="Arial" w:eastAsia="Arial" w:hAnsi="Arial" w:cs="Arial"/>
          <w:spacing w:val="-3"/>
        </w:rPr>
        <w:t>a</w:t>
      </w:r>
      <w:r w:rsidR="00863EB5">
        <w:rPr>
          <w:rFonts w:ascii="Arial" w:eastAsia="Arial" w:hAnsi="Arial" w:cs="Arial"/>
        </w:rPr>
        <w:t>k</w:t>
      </w:r>
      <w:r w:rsidR="00863EB5">
        <w:rPr>
          <w:rFonts w:ascii="Arial" w:eastAsia="Arial" w:hAnsi="Arial" w:cs="Arial"/>
          <w:spacing w:val="21"/>
        </w:rPr>
        <w:t xml:space="preserve"> </w:t>
      </w:r>
      <w:r w:rsidR="00863EB5">
        <w:rPr>
          <w:rFonts w:ascii="Arial" w:eastAsia="Arial" w:hAnsi="Arial" w:cs="Arial"/>
          <w:spacing w:val="-1"/>
        </w:rPr>
        <w:t>i</w:t>
      </w:r>
      <w:r w:rsidR="00863EB5">
        <w:rPr>
          <w:rFonts w:ascii="Arial" w:eastAsia="Arial" w:hAnsi="Arial" w:cs="Arial"/>
        </w:rPr>
        <w:t>n</w:t>
      </w:r>
      <w:r w:rsidR="00863EB5">
        <w:rPr>
          <w:rFonts w:ascii="Arial" w:eastAsia="Arial" w:hAnsi="Arial" w:cs="Arial"/>
          <w:spacing w:val="18"/>
        </w:rPr>
        <w:t xml:space="preserve"> </w:t>
      </w:r>
      <w:r w:rsidR="00863EB5">
        <w:rPr>
          <w:rFonts w:ascii="Arial" w:eastAsia="Arial" w:hAnsi="Arial" w:cs="Arial"/>
        </w:rPr>
        <w:t>c</w:t>
      </w:r>
      <w:r w:rsidR="00863EB5">
        <w:rPr>
          <w:rFonts w:ascii="Arial" w:eastAsia="Arial" w:hAnsi="Arial" w:cs="Arial"/>
          <w:spacing w:val="-3"/>
        </w:rPr>
        <w:t>a</w:t>
      </w:r>
      <w:r w:rsidR="00863EB5">
        <w:rPr>
          <w:rFonts w:ascii="Arial" w:eastAsia="Arial" w:hAnsi="Arial" w:cs="Arial"/>
          <w:spacing w:val="1"/>
        </w:rPr>
        <w:t>rr</w:t>
      </w:r>
      <w:r w:rsidR="00863EB5">
        <w:rPr>
          <w:rFonts w:ascii="Arial" w:eastAsia="Arial" w:hAnsi="Arial" w:cs="Arial"/>
          <w:spacing w:val="-2"/>
        </w:rPr>
        <w:t>y</w:t>
      </w:r>
      <w:r w:rsidR="00863EB5">
        <w:rPr>
          <w:rFonts w:ascii="Arial" w:eastAsia="Arial" w:hAnsi="Arial" w:cs="Arial"/>
          <w:spacing w:val="-1"/>
        </w:rPr>
        <w:t>i</w:t>
      </w:r>
      <w:r w:rsidR="00863EB5">
        <w:rPr>
          <w:rFonts w:ascii="Arial" w:eastAsia="Arial" w:hAnsi="Arial" w:cs="Arial"/>
        </w:rPr>
        <w:t>ng</w:t>
      </w:r>
      <w:r w:rsidR="00863EB5">
        <w:rPr>
          <w:rFonts w:ascii="Arial" w:eastAsia="Arial" w:hAnsi="Arial" w:cs="Arial"/>
          <w:spacing w:val="20"/>
        </w:rPr>
        <w:t xml:space="preserve"> </w:t>
      </w:r>
      <w:r w:rsidR="00863EB5">
        <w:rPr>
          <w:rFonts w:ascii="Arial" w:eastAsia="Arial" w:hAnsi="Arial" w:cs="Arial"/>
        </w:rPr>
        <w:t>o</w:t>
      </w:r>
      <w:r w:rsidR="00863EB5">
        <w:rPr>
          <w:rFonts w:ascii="Arial" w:eastAsia="Arial" w:hAnsi="Arial" w:cs="Arial"/>
          <w:spacing w:val="-3"/>
        </w:rPr>
        <w:t>u</w:t>
      </w:r>
      <w:r w:rsidR="00863EB5">
        <w:rPr>
          <w:rFonts w:ascii="Arial" w:eastAsia="Arial" w:hAnsi="Arial" w:cs="Arial"/>
        </w:rPr>
        <w:t>t</w:t>
      </w:r>
      <w:r w:rsidR="00863EB5">
        <w:rPr>
          <w:rFonts w:ascii="Arial" w:eastAsia="Arial" w:hAnsi="Arial" w:cs="Arial"/>
          <w:spacing w:val="17"/>
        </w:rPr>
        <w:t xml:space="preserve"> </w:t>
      </w:r>
      <w:r w:rsidR="00863EB5">
        <w:rPr>
          <w:rFonts w:ascii="Arial" w:eastAsia="Arial" w:hAnsi="Arial" w:cs="Arial"/>
          <w:spacing w:val="1"/>
        </w:rPr>
        <w:t>t</w:t>
      </w:r>
      <w:r w:rsidR="00863EB5">
        <w:rPr>
          <w:rFonts w:ascii="Arial" w:eastAsia="Arial" w:hAnsi="Arial" w:cs="Arial"/>
        </w:rPr>
        <w:t>he</w:t>
      </w:r>
      <w:r w:rsidR="00863EB5">
        <w:rPr>
          <w:rFonts w:ascii="Arial" w:eastAsia="Arial" w:hAnsi="Arial" w:cs="Arial"/>
          <w:spacing w:val="18"/>
        </w:rPr>
        <w:t xml:space="preserve"> </w:t>
      </w:r>
      <w:r w:rsidR="00863EB5">
        <w:rPr>
          <w:rFonts w:ascii="Arial" w:eastAsia="Arial" w:hAnsi="Arial" w:cs="Arial"/>
        </w:rPr>
        <w:t>du</w:t>
      </w:r>
      <w:r w:rsidR="00863EB5">
        <w:rPr>
          <w:rFonts w:ascii="Arial" w:eastAsia="Arial" w:hAnsi="Arial" w:cs="Arial"/>
          <w:spacing w:val="1"/>
        </w:rPr>
        <w:t>t</w:t>
      </w:r>
      <w:r w:rsidR="00863EB5">
        <w:rPr>
          <w:rFonts w:ascii="Arial" w:eastAsia="Arial" w:hAnsi="Arial" w:cs="Arial"/>
          <w:spacing w:val="-1"/>
        </w:rPr>
        <w:t>i</w:t>
      </w:r>
      <w:r w:rsidR="00863EB5">
        <w:rPr>
          <w:rFonts w:ascii="Arial" w:eastAsia="Arial" w:hAnsi="Arial" w:cs="Arial"/>
        </w:rPr>
        <w:t>e</w:t>
      </w:r>
      <w:r w:rsidR="00863EB5">
        <w:rPr>
          <w:rFonts w:ascii="Arial" w:eastAsia="Arial" w:hAnsi="Arial" w:cs="Arial"/>
          <w:spacing w:val="-2"/>
        </w:rPr>
        <w:t>s</w:t>
      </w:r>
      <w:commentRangeEnd w:id="147"/>
      <w:r w:rsidR="00823D42">
        <w:rPr>
          <w:rStyle w:val="CommentReference"/>
        </w:rPr>
        <w:commentReference w:id="147"/>
      </w:r>
      <w:r w:rsidR="00863EB5">
        <w:rPr>
          <w:rFonts w:ascii="Arial" w:eastAsia="Arial" w:hAnsi="Arial" w:cs="Arial"/>
        </w:rPr>
        <w:t>,</w:t>
      </w:r>
      <w:r w:rsidR="00863EB5">
        <w:rPr>
          <w:rFonts w:ascii="Arial" w:eastAsia="Arial" w:hAnsi="Arial" w:cs="Arial"/>
          <w:spacing w:val="17"/>
        </w:rPr>
        <w:t xml:space="preserve"> </w:t>
      </w:r>
      <w:r w:rsidR="00863EB5">
        <w:rPr>
          <w:rFonts w:ascii="Arial" w:eastAsia="Arial" w:hAnsi="Arial" w:cs="Arial"/>
          <w:spacing w:val="3"/>
        </w:rPr>
        <w:t>f</w:t>
      </w:r>
      <w:r w:rsidR="00863EB5">
        <w:rPr>
          <w:rFonts w:ascii="Arial" w:eastAsia="Arial" w:hAnsi="Arial" w:cs="Arial"/>
          <w:spacing w:val="-3"/>
        </w:rPr>
        <w:t>o</w:t>
      </w:r>
      <w:r w:rsidR="00863EB5">
        <w:rPr>
          <w:rFonts w:ascii="Arial" w:eastAsia="Arial" w:hAnsi="Arial" w:cs="Arial"/>
        </w:rPr>
        <w:t>r</w:t>
      </w:r>
      <w:r w:rsidR="00863EB5">
        <w:rPr>
          <w:rFonts w:ascii="Arial" w:eastAsia="Arial" w:hAnsi="Arial" w:cs="Arial"/>
          <w:spacing w:val="19"/>
        </w:rPr>
        <w:t xml:space="preserve"> </w:t>
      </w:r>
      <w:r w:rsidR="00863EB5">
        <w:rPr>
          <w:rFonts w:ascii="Arial" w:eastAsia="Arial" w:hAnsi="Arial" w:cs="Arial"/>
          <w:spacing w:val="-4"/>
        </w:rPr>
        <w:t>w</w:t>
      </w:r>
      <w:r w:rsidR="00863EB5">
        <w:rPr>
          <w:rFonts w:ascii="Arial" w:eastAsia="Arial" w:hAnsi="Arial" w:cs="Arial"/>
        </w:rPr>
        <w:t>ha</w:t>
      </w:r>
      <w:r w:rsidR="00863EB5">
        <w:rPr>
          <w:rFonts w:ascii="Arial" w:eastAsia="Arial" w:hAnsi="Arial" w:cs="Arial"/>
          <w:spacing w:val="1"/>
        </w:rPr>
        <w:t>t</w:t>
      </w:r>
      <w:r w:rsidR="00863EB5">
        <w:rPr>
          <w:rFonts w:ascii="Arial" w:eastAsia="Arial" w:hAnsi="Arial" w:cs="Arial"/>
        </w:rPr>
        <w:t>e</w:t>
      </w:r>
      <w:r w:rsidR="00863EB5">
        <w:rPr>
          <w:rFonts w:ascii="Arial" w:eastAsia="Arial" w:hAnsi="Arial" w:cs="Arial"/>
          <w:spacing w:val="-2"/>
        </w:rPr>
        <w:t>v</w:t>
      </w:r>
      <w:r w:rsidR="00863EB5">
        <w:rPr>
          <w:rFonts w:ascii="Arial" w:eastAsia="Arial" w:hAnsi="Arial" w:cs="Arial"/>
        </w:rPr>
        <w:t>er</w:t>
      </w:r>
      <w:r w:rsidR="00863EB5">
        <w:rPr>
          <w:rFonts w:ascii="Arial" w:eastAsia="Arial" w:hAnsi="Arial" w:cs="Arial"/>
          <w:spacing w:val="19"/>
        </w:rPr>
        <w:t xml:space="preserve"> </w:t>
      </w:r>
      <w:r w:rsidR="00863EB5">
        <w:rPr>
          <w:rFonts w:ascii="Arial" w:eastAsia="Arial" w:hAnsi="Arial" w:cs="Arial"/>
          <w:spacing w:val="1"/>
        </w:rPr>
        <w:t>r</w:t>
      </w:r>
      <w:r w:rsidR="00863EB5">
        <w:rPr>
          <w:rFonts w:ascii="Arial" w:eastAsia="Arial" w:hAnsi="Arial" w:cs="Arial"/>
        </w:rPr>
        <w:t>easo</w:t>
      </w:r>
      <w:r w:rsidR="00863EB5">
        <w:rPr>
          <w:rFonts w:ascii="Arial" w:eastAsia="Arial" w:hAnsi="Arial" w:cs="Arial"/>
          <w:spacing w:val="-3"/>
        </w:rPr>
        <w:t>n</w:t>
      </w:r>
      <w:r w:rsidR="00863EB5">
        <w:rPr>
          <w:rFonts w:ascii="Arial" w:eastAsia="Arial" w:hAnsi="Arial" w:cs="Arial"/>
        </w:rPr>
        <w:t>,</w:t>
      </w:r>
      <w:r w:rsidR="00863EB5">
        <w:rPr>
          <w:rFonts w:ascii="Arial" w:eastAsia="Arial" w:hAnsi="Arial" w:cs="Arial"/>
          <w:spacing w:val="17"/>
        </w:rPr>
        <w:t xml:space="preserve"> </w:t>
      </w:r>
      <w:r w:rsidR="00863EB5">
        <w:rPr>
          <w:rFonts w:ascii="Arial" w:eastAsia="Arial" w:hAnsi="Arial" w:cs="Arial"/>
          <w:spacing w:val="3"/>
        </w:rPr>
        <w:t>f</w:t>
      </w:r>
      <w:r w:rsidR="00863EB5">
        <w:rPr>
          <w:rFonts w:ascii="Arial" w:eastAsia="Arial" w:hAnsi="Arial" w:cs="Arial"/>
          <w:spacing w:val="-3"/>
        </w:rPr>
        <w:t>o</w:t>
      </w:r>
      <w:r w:rsidR="00863EB5">
        <w:rPr>
          <w:rFonts w:ascii="Arial" w:eastAsia="Arial" w:hAnsi="Arial" w:cs="Arial"/>
        </w:rPr>
        <w:t>r</w:t>
      </w:r>
      <w:r w:rsidR="00863EB5">
        <w:rPr>
          <w:rFonts w:ascii="Arial" w:eastAsia="Arial" w:hAnsi="Arial" w:cs="Arial"/>
          <w:spacing w:val="19"/>
        </w:rPr>
        <w:t xml:space="preserve"> </w:t>
      </w:r>
      <w:r w:rsidR="00863EB5">
        <w:rPr>
          <w:rFonts w:ascii="Arial" w:eastAsia="Arial" w:hAnsi="Arial" w:cs="Arial"/>
        </w:rPr>
        <w:t>a</w:t>
      </w:r>
      <w:r w:rsidR="00863EB5">
        <w:rPr>
          <w:rFonts w:ascii="Arial" w:eastAsia="Arial" w:hAnsi="Arial" w:cs="Arial"/>
          <w:spacing w:val="18"/>
        </w:rPr>
        <w:t xml:space="preserve"> </w:t>
      </w:r>
      <w:r w:rsidR="00863EB5">
        <w:rPr>
          <w:rFonts w:ascii="Arial" w:eastAsia="Arial" w:hAnsi="Arial" w:cs="Arial"/>
        </w:rPr>
        <w:t>p</w:t>
      </w:r>
      <w:r w:rsidR="00863EB5">
        <w:rPr>
          <w:rFonts w:ascii="Arial" w:eastAsia="Arial" w:hAnsi="Arial" w:cs="Arial"/>
          <w:spacing w:val="-3"/>
        </w:rPr>
        <w:t>e</w:t>
      </w:r>
      <w:r w:rsidR="00863EB5">
        <w:rPr>
          <w:rFonts w:ascii="Arial" w:eastAsia="Arial" w:hAnsi="Arial" w:cs="Arial"/>
          <w:spacing w:val="1"/>
        </w:rPr>
        <w:t>r</w:t>
      </w:r>
      <w:r w:rsidR="00863EB5">
        <w:rPr>
          <w:rFonts w:ascii="Arial" w:eastAsia="Arial" w:hAnsi="Arial" w:cs="Arial"/>
          <w:spacing w:val="-1"/>
        </w:rPr>
        <w:t>i</w:t>
      </w:r>
      <w:r w:rsidR="00863EB5">
        <w:rPr>
          <w:rFonts w:ascii="Arial" w:eastAsia="Arial" w:hAnsi="Arial" w:cs="Arial"/>
        </w:rPr>
        <w:t>od</w:t>
      </w:r>
      <w:r w:rsidR="00863EB5">
        <w:rPr>
          <w:rFonts w:ascii="Arial" w:eastAsia="Arial" w:hAnsi="Arial" w:cs="Arial"/>
          <w:spacing w:val="18"/>
        </w:rPr>
        <w:t xml:space="preserve"> </w:t>
      </w:r>
      <w:r w:rsidR="00863EB5">
        <w:rPr>
          <w:rFonts w:ascii="Arial" w:eastAsia="Arial" w:hAnsi="Arial" w:cs="Arial"/>
        </w:rPr>
        <w:t>d</w:t>
      </w:r>
      <w:r w:rsidR="00863EB5">
        <w:rPr>
          <w:rFonts w:ascii="Arial" w:eastAsia="Arial" w:hAnsi="Arial" w:cs="Arial"/>
          <w:spacing w:val="-3"/>
        </w:rPr>
        <w:t>e</w:t>
      </w:r>
      <w:r w:rsidR="00863EB5">
        <w:rPr>
          <w:rFonts w:ascii="Arial" w:eastAsia="Arial" w:hAnsi="Arial" w:cs="Arial"/>
          <w:spacing w:val="3"/>
        </w:rPr>
        <w:t>f</w:t>
      </w:r>
      <w:r w:rsidR="00863EB5">
        <w:rPr>
          <w:rFonts w:ascii="Arial" w:eastAsia="Arial" w:hAnsi="Arial" w:cs="Arial"/>
          <w:spacing w:val="-1"/>
        </w:rPr>
        <w:t>i</w:t>
      </w:r>
      <w:r w:rsidR="00863EB5">
        <w:rPr>
          <w:rFonts w:ascii="Arial" w:eastAsia="Arial" w:hAnsi="Arial" w:cs="Arial"/>
        </w:rPr>
        <w:t>ned</w:t>
      </w:r>
      <w:r w:rsidR="00863EB5">
        <w:rPr>
          <w:rFonts w:ascii="Arial" w:eastAsia="Arial" w:hAnsi="Arial" w:cs="Arial"/>
          <w:spacing w:val="20"/>
        </w:rPr>
        <w:t xml:space="preserve"> </w:t>
      </w:r>
      <w:r w:rsidR="00863EB5">
        <w:rPr>
          <w:rFonts w:ascii="Arial" w:eastAsia="Arial" w:hAnsi="Arial" w:cs="Arial"/>
        </w:rPr>
        <w:t xml:space="preserve">by </w:t>
      </w:r>
      <w:r w:rsidR="00863EB5">
        <w:rPr>
          <w:rFonts w:ascii="Arial" w:eastAsia="Arial" w:hAnsi="Arial" w:cs="Arial"/>
          <w:spacing w:val="1"/>
        </w:rPr>
        <w:t>t</w:t>
      </w:r>
      <w:r w:rsidR="00863EB5">
        <w:rPr>
          <w:rFonts w:ascii="Arial" w:eastAsia="Arial" w:hAnsi="Arial" w:cs="Arial"/>
        </w:rPr>
        <w:t>he</w:t>
      </w:r>
      <w:r w:rsidR="00863EB5">
        <w:rPr>
          <w:rFonts w:ascii="Arial" w:eastAsia="Arial" w:hAnsi="Arial" w:cs="Arial"/>
          <w:spacing w:val="1"/>
        </w:rPr>
        <w:t xml:space="preserve"> </w:t>
      </w:r>
      <w:r w:rsidR="00863EB5">
        <w:rPr>
          <w:rFonts w:ascii="Arial" w:eastAsia="Arial" w:hAnsi="Arial" w:cs="Arial"/>
          <w:spacing w:val="-1"/>
        </w:rPr>
        <w:t>C</w:t>
      </w:r>
      <w:r w:rsidR="00863EB5">
        <w:rPr>
          <w:rFonts w:ascii="Arial" w:eastAsia="Arial" w:hAnsi="Arial" w:cs="Arial"/>
          <w:spacing w:val="-3"/>
        </w:rPr>
        <w:t>o</w:t>
      </w:r>
      <w:r w:rsidR="00863EB5">
        <w:rPr>
          <w:rFonts w:ascii="Arial" w:eastAsia="Arial" w:hAnsi="Arial" w:cs="Arial"/>
          <w:spacing w:val="1"/>
        </w:rPr>
        <w:t>m</w:t>
      </w:r>
      <w:r w:rsidR="00863EB5">
        <w:rPr>
          <w:rFonts w:ascii="Arial" w:eastAsia="Arial" w:hAnsi="Arial" w:cs="Arial"/>
        </w:rPr>
        <w:t>pe</w:t>
      </w:r>
      <w:r w:rsidR="00863EB5">
        <w:rPr>
          <w:rFonts w:ascii="Arial" w:eastAsia="Arial" w:hAnsi="Arial" w:cs="Arial"/>
          <w:spacing w:val="1"/>
        </w:rPr>
        <w:t>t</w:t>
      </w:r>
      <w:r w:rsidR="00863EB5">
        <w:rPr>
          <w:rFonts w:ascii="Arial" w:eastAsia="Arial" w:hAnsi="Arial" w:cs="Arial"/>
        </w:rPr>
        <w:t>e</w:t>
      </w:r>
      <w:r w:rsidR="00863EB5">
        <w:rPr>
          <w:rFonts w:ascii="Arial" w:eastAsia="Arial" w:hAnsi="Arial" w:cs="Arial"/>
          <w:spacing w:val="-3"/>
        </w:rPr>
        <w:t>n</w:t>
      </w:r>
      <w:r w:rsidR="00863EB5">
        <w:rPr>
          <w:rFonts w:ascii="Arial" w:eastAsia="Arial" w:hAnsi="Arial" w:cs="Arial"/>
        </w:rPr>
        <w:t>t</w:t>
      </w:r>
      <w:r w:rsidR="00863EB5">
        <w:rPr>
          <w:rFonts w:ascii="Arial" w:eastAsia="Arial" w:hAnsi="Arial" w:cs="Arial"/>
          <w:spacing w:val="2"/>
        </w:rPr>
        <w:t xml:space="preserve"> </w:t>
      </w:r>
      <w:r w:rsidR="00863EB5">
        <w:rPr>
          <w:rFonts w:ascii="Arial" w:eastAsia="Arial" w:hAnsi="Arial" w:cs="Arial"/>
          <w:spacing w:val="-1"/>
        </w:rPr>
        <w:t>A</w:t>
      </w:r>
      <w:r w:rsidR="00863EB5">
        <w:rPr>
          <w:rFonts w:ascii="Arial" w:eastAsia="Arial" w:hAnsi="Arial" w:cs="Arial"/>
          <w:spacing w:val="-3"/>
        </w:rPr>
        <w:t>u</w:t>
      </w:r>
      <w:r w:rsidR="00863EB5">
        <w:rPr>
          <w:rFonts w:ascii="Arial" w:eastAsia="Arial" w:hAnsi="Arial" w:cs="Arial"/>
          <w:spacing w:val="1"/>
        </w:rPr>
        <w:t>t</w:t>
      </w:r>
      <w:r w:rsidR="00863EB5">
        <w:rPr>
          <w:rFonts w:ascii="Arial" w:eastAsia="Arial" w:hAnsi="Arial" w:cs="Arial"/>
        </w:rPr>
        <w:t>ho</w:t>
      </w:r>
      <w:r w:rsidR="00863EB5">
        <w:rPr>
          <w:rFonts w:ascii="Arial" w:eastAsia="Arial" w:hAnsi="Arial" w:cs="Arial"/>
          <w:spacing w:val="1"/>
        </w:rPr>
        <w:t>r</w:t>
      </w:r>
      <w:r w:rsidR="00863EB5">
        <w:rPr>
          <w:rFonts w:ascii="Arial" w:eastAsia="Arial" w:hAnsi="Arial" w:cs="Arial"/>
          <w:spacing w:val="-1"/>
        </w:rPr>
        <w:t>i</w:t>
      </w:r>
      <w:r w:rsidR="00863EB5">
        <w:rPr>
          <w:rFonts w:ascii="Arial" w:eastAsia="Arial" w:hAnsi="Arial" w:cs="Arial"/>
          <w:spacing w:val="1"/>
        </w:rPr>
        <w:t>t</w:t>
      </w:r>
      <w:r w:rsidR="00863EB5">
        <w:rPr>
          <w:rFonts w:ascii="Arial" w:eastAsia="Arial" w:hAnsi="Arial" w:cs="Arial"/>
          <w:spacing w:val="-2"/>
        </w:rPr>
        <w:t>y</w:t>
      </w:r>
      <w:commentRangeStart w:id="148"/>
      <w:ins w:id="149" w:author="Kerrie Abercrombie" w:date="2016-02-17T15:29:00Z">
        <w:r w:rsidR="00FC4E85">
          <w:rPr>
            <w:rFonts w:ascii="Arial" w:eastAsia="Arial" w:hAnsi="Arial" w:cs="Arial"/>
            <w:spacing w:val="-2"/>
          </w:rPr>
          <w:t xml:space="preserve"> / VTS Authority</w:t>
        </w:r>
      </w:ins>
      <w:r w:rsidR="00863EB5">
        <w:rPr>
          <w:rFonts w:ascii="Arial" w:eastAsia="Arial" w:hAnsi="Arial" w:cs="Arial"/>
        </w:rPr>
        <w:t>.</w:t>
      </w:r>
      <w:commentRangeEnd w:id="148"/>
      <w:r w:rsidR="00FC4E85">
        <w:rPr>
          <w:rStyle w:val="CommentReference"/>
        </w:rPr>
        <w:commentReference w:id="148"/>
      </w:r>
    </w:p>
    <w:p w:rsidR="000A5570" w:rsidRDefault="000A5570">
      <w:pPr>
        <w:spacing w:before="6" w:after="0" w:line="110" w:lineRule="exact"/>
        <w:rPr>
          <w:sz w:val="11"/>
          <w:szCs w:val="11"/>
        </w:rPr>
      </w:pPr>
    </w:p>
    <w:p w:rsidR="000A5570" w:rsidRDefault="00863EB5">
      <w:pPr>
        <w:spacing w:after="0" w:line="240" w:lineRule="auto"/>
        <w:ind w:left="298" w:right="7316"/>
        <w:jc w:val="both"/>
        <w:rPr>
          <w:rFonts w:ascii="Arial" w:eastAsia="Arial" w:hAnsi="Arial" w:cs="Arial"/>
        </w:rPr>
      </w:pPr>
      <w:r>
        <w:rPr>
          <w:rFonts w:ascii="Arial" w:eastAsia="Arial" w:hAnsi="Arial" w:cs="Arial"/>
          <w:b/>
          <w:bCs/>
          <w:strike/>
          <w:color w:val="818181"/>
        </w:rPr>
        <w:t>5</w:t>
      </w:r>
      <w:r>
        <w:rPr>
          <w:rFonts w:ascii="Arial" w:eastAsia="Arial" w:hAnsi="Arial" w:cs="Arial"/>
          <w:b/>
          <w:bCs/>
          <w:strike/>
          <w:color w:val="818181"/>
          <w:spacing w:val="1"/>
        </w:rPr>
        <w:t>.</w:t>
      </w:r>
      <w:r>
        <w:rPr>
          <w:rFonts w:ascii="Arial" w:eastAsia="Arial" w:hAnsi="Arial" w:cs="Arial"/>
          <w:b/>
          <w:bCs/>
          <w:strike/>
          <w:color w:val="818181"/>
        </w:rPr>
        <w:t>2</w:t>
      </w:r>
      <w:r>
        <w:rPr>
          <w:rFonts w:ascii="Arial" w:eastAsia="Arial" w:hAnsi="Arial" w:cs="Arial"/>
          <w:b/>
          <w:bCs/>
          <w:color w:val="818181"/>
          <w:u w:val="thick" w:color="818181"/>
        </w:rPr>
        <w:t>7</w:t>
      </w:r>
      <w:r>
        <w:rPr>
          <w:rFonts w:ascii="Arial" w:eastAsia="Arial" w:hAnsi="Arial" w:cs="Arial"/>
          <w:b/>
          <w:bCs/>
          <w:color w:val="818181"/>
          <w:spacing w:val="1"/>
          <w:u w:val="thick" w:color="818181"/>
        </w:rPr>
        <w:t>.</w:t>
      </w:r>
      <w:r>
        <w:rPr>
          <w:rFonts w:ascii="Arial" w:eastAsia="Arial" w:hAnsi="Arial" w:cs="Arial"/>
          <w:b/>
          <w:bCs/>
          <w:color w:val="818181"/>
          <w:u w:val="thick" w:color="818181"/>
        </w:rPr>
        <w:t xml:space="preserve">2    </w:t>
      </w:r>
      <w:r>
        <w:rPr>
          <w:rFonts w:ascii="Arial" w:eastAsia="Arial" w:hAnsi="Arial" w:cs="Arial"/>
          <w:b/>
          <w:bCs/>
          <w:color w:val="000000"/>
          <w:spacing w:val="-1"/>
        </w:rPr>
        <w:t>C</w:t>
      </w:r>
      <w:r>
        <w:rPr>
          <w:rFonts w:ascii="Arial" w:eastAsia="Arial" w:hAnsi="Arial" w:cs="Arial"/>
          <w:b/>
          <w:bCs/>
          <w:color w:val="000000"/>
        </w:rPr>
        <w:t>er</w:t>
      </w:r>
      <w:r>
        <w:rPr>
          <w:rFonts w:ascii="Arial" w:eastAsia="Arial" w:hAnsi="Arial" w:cs="Arial"/>
          <w:b/>
          <w:bCs/>
          <w:color w:val="000000"/>
          <w:spacing w:val="1"/>
        </w:rPr>
        <w:t>t</w:t>
      </w:r>
      <w:r>
        <w:rPr>
          <w:rFonts w:ascii="Arial" w:eastAsia="Arial" w:hAnsi="Arial" w:cs="Arial"/>
          <w:b/>
          <w:bCs/>
          <w:color w:val="000000"/>
          <w:spacing w:val="-1"/>
        </w:rPr>
        <w:t>i</w:t>
      </w:r>
      <w:r>
        <w:rPr>
          <w:rFonts w:ascii="Arial" w:eastAsia="Arial" w:hAnsi="Arial" w:cs="Arial"/>
          <w:b/>
          <w:bCs/>
          <w:color w:val="000000"/>
          <w:spacing w:val="1"/>
        </w:rPr>
        <w:t>fi</w:t>
      </w:r>
      <w:r>
        <w:rPr>
          <w:rFonts w:ascii="Arial" w:eastAsia="Arial" w:hAnsi="Arial" w:cs="Arial"/>
          <w:b/>
          <w:bCs/>
          <w:color w:val="000000"/>
        </w:rPr>
        <w:t>c</w:t>
      </w:r>
      <w:r>
        <w:rPr>
          <w:rFonts w:ascii="Arial" w:eastAsia="Arial" w:hAnsi="Arial" w:cs="Arial"/>
          <w:b/>
          <w:bCs/>
          <w:color w:val="000000"/>
          <w:spacing w:val="-3"/>
        </w:rPr>
        <w:t>a</w:t>
      </w:r>
      <w:r>
        <w:rPr>
          <w:rFonts w:ascii="Arial" w:eastAsia="Arial" w:hAnsi="Arial" w:cs="Arial"/>
          <w:b/>
          <w:bCs/>
          <w:color w:val="000000"/>
          <w:spacing w:val="1"/>
        </w:rPr>
        <w:t>ti</w:t>
      </w:r>
      <w:r>
        <w:rPr>
          <w:rFonts w:ascii="Arial" w:eastAsia="Arial" w:hAnsi="Arial" w:cs="Arial"/>
          <w:b/>
          <w:bCs/>
          <w:color w:val="000000"/>
        </w:rPr>
        <w:t>on</w:t>
      </w:r>
    </w:p>
    <w:p w:rsidR="000A5570" w:rsidRDefault="000A5570">
      <w:pPr>
        <w:spacing w:after="0"/>
        <w:jc w:val="both"/>
        <w:sectPr w:rsidR="000A5570">
          <w:pgSz w:w="11920" w:h="16840"/>
          <w:pgMar w:top="1100" w:right="980" w:bottom="780" w:left="1120" w:header="591" w:footer="596" w:gutter="0"/>
          <w:cols w:space="720"/>
        </w:sectPr>
      </w:pPr>
    </w:p>
    <w:p w:rsidR="000A5570" w:rsidRDefault="000A5570">
      <w:pPr>
        <w:spacing w:before="9" w:after="0" w:line="200" w:lineRule="exact"/>
        <w:rPr>
          <w:sz w:val="20"/>
          <w:szCs w:val="20"/>
        </w:rPr>
      </w:pPr>
    </w:p>
    <w:p w:rsidR="000A5570" w:rsidRDefault="00071E95">
      <w:pPr>
        <w:spacing w:before="32" w:after="0" w:line="240" w:lineRule="auto"/>
        <w:ind w:left="298" w:right="5284"/>
        <w:jc w:val="both"/>
        <w:rPr>
          <w:rFonts w:ascii="Arial" w:eastAsia="Arial" w:hAnsi="Arial" w:cs="Arial"/>
        </w:rPr>
      </w:pPr>
      <w:r>
        <w:pict>
          <v:group id="_x0000_s1357" style="position:absolute;left:0;text-align:left;margin-left:62.3pt;margin-top:1.7pt;width:.1pt;height:18.6pt;z-index:-251647488;mso-position-horizontal-relative:page" coordorigin="1246,34" coordsize="2,372">
            <v:shape id="_x0000_s1358" style="position:absolute;left:1246;top:34;width:2;height:372" coordorigin="1246,34" coordsize="0,372" path="m1246,34r,372e" filled="f" strokeweight=".82pt">
              <v:path arrowok="t"/>
            </v:shape>
            <w10:wrap anchorx="page"/>
          </v:group>
        </w:pict>
      </w:r>
      <w:r w:rsidR="00863EB5">
        <w:rPr>
          <w:rFonts w:ascii="Arial" w:eastAsia="Arial" w:hAnsi="Arial" w:cs="Arial"/>
          <w:strike/>
          <w:color w:val="818181"/>
        </w:rPr>
        <w:t>5</w:t>
      </w:r>
      <w:r w:rsidR="00863EB5">
        <w:rPr>
          <w:rFonts w:ascii="Arial" w:eastAsia="Arial" w:hAnsi="Arial" w:cs="Arial"/>
          <w:strike/>
          <w:color w:val="818181"/>
          <w:spacing w:val="1"/>
        </w:rPr>
        <w:t>.</w:t>
      </w:r>
      <w:r w:rsidR="00863EB5">
        <w:rPr>
          <w:rFonts w:ascii="Arial" w:eastAsia="Arial" w:hAnsi="Arial" w:cs="Arial"/>
          <w:strike/>
          <w:color w:val="818181"/>
        </w:rPr>
        <w:t>2</w:t>
      </w:r>
      <w:r w:rsidR="00863EB5">
        <w:rPr>
          <w:rFonts w:ascii="Arial" w:eastAsia="Arial" w:hAnsi="Arial" w:cs="Arial"/>
          <w:strike/>
          <w:color w:val="818181"/>
          <w:spacing w:val="1"/>
        </w:rPr>
        <w:t>.</w:t>
      </w:r>
      <w:r w:rsidR="00863EB5">
        <w:rPr>
          <w:rFonts w:ascii="Arial" w:eastAsia="Arial" w:hAnsi="Arial" w:cs="Arial"/>
          <w:strike/>
          <w:color w:val="818181"/>
        </w:rPr>
        <w:t>1</w:t>
      </w:r>
      <w:r w:rsidR="00863EB5">
        <w:rPr>
          <w:rFonts w:ascii="Arial" w:eastAsia="Arial" w:hAnsi="Arial" w:cs="Arial"/>
          <w:color w:val="818181"/>
          <w:spacing w:val="-3"/>
          <w:u w:val="single" w:color="818181"/>
        </w:rPr>
        <w:t>7</w:t>
      </w:r>
      <w:r w:rsidR="00863EB5">
        <w:rPr>
          <w:rFonts w:ascii="Arial" w:eastAsia="Arial" w:hAnsi="Arial" w:cs="Arial"/>
          <w:color w:val="818181"/>
          <w:spacing w:val="1"/>
          <w:u w:val="single" w:color="818181"/>
        </w:rPr>
        <w:t>.</w:t>
      </w:r>
      <w:r w:rsidR="00863EB5">
        <w:rPr>
          <w:rFonts w:ascii="Arial" w:eastAsia="Arial" w:hAnsi="Arial" w:cs="Arial"/>
          <w:color w:val="818181"/>
          <w:u w:val="single" w:color="818181"/>
        </w:rPr>
        <w:t>2</w:t>
      </w:r>
      <w:r w:rsidR="00863EB5">
        <w:rPr>
          <w:rFonts w:ascii="Arial" w:eastAsia="Arial" w:hAnsi="Arial" w:cs="Arial"/>
          <w:color w:val="818181"/>
          <w:spacing w:val="1"/>
          <w:u w:val="single" w:color="818181"/>
        </w:rPr>
        <w:t>.</w:t>
      </w:r>
      <w:r w:rsidR="00863EB5">
        <w:rPr>
          <w:rFonts w:ascii="Arial" w:eastAsia="Arial" w:hAnsi="Arial" w:cs="Arial"/>
          <w:color w:val="818181"/>
          <w:spacing w:val="9"/>
          <w:u w:val="single" w:color="818181"/>
        </w:rPr>
        <w:t>1</w:t>
      </w:r>
      <w:r w:rsidR="00863EB5">
        <w:rPr>
          <w:rFonts w:ascii="Arial" w:eastAsia="Arial" w:hAnsi="Arial" w:cs="Arial"/>
          <w:color w:val="000000"/>
          <w:spacing w:val="-1"/>
        </w:rPr>
        <w:t>V</w:t>
      </w:r>
      <w:r w:rsidR="00863EB5">
        <w:rPr>
          <w:rFonts w:ascii="Arial" w:eastAsia="Arial" w:hAnsi="Arial" w:cs="Arial"/>
          <w:color w:val="000000"/>
          <w:spacing w:val="2"/>
        </w:rPr>
        <w:t>T</w:t>
      </w:r>
      <w:r w:rsidR="00863EB5">
        <w:rPr>
          <w:rFonts w:ascii="Arial" w:eastAsia="Arial" w:hAnsi="Arial" w:cs="Arial"/>
          <w:color w:val="000000"/>
        </w:rPr>
        <w:t>S</w:t>
      </w:r>
      <w:r w:rsidR="00863EB5">
        <w:rPr>
          <w:rFonts w:ascii="Arial" w:eastAsia="Arial" w:hAnsi="Arial" w:cs="Arial"/>
          <w:color w:val="000000"/>
          <w:spacing w:val="-2"/>
        </w:rPr>
        <w:t xml:space="preserve"> </w:t>
      </w:r>
      <w:r w:rsidR="00863EB5">
        <w:rPr>
          <w:rFonts w:ascii="Arial" w:eastAsia="Arial" w:hAnsi="Arial" w:cs="Arial"/>
          <w:color w:val="000000"/>
          <w:spacing w:val="1"/>
          <w:highlight w:val="yellow"/>
        </w:rPr>
        <w:t>O</w:t>
      </w:r>
      <w:r w:rsidR="00863EB5">
        <w:rPr>
          <w:rFonts w:ascii="Arial" w:eastAsia="Arial" w:hAnsi="Arial" w:cs="Arial"/>
          <w:color w:val="000000"/>
          <w:highlight w:val="yellow"/>
        </w:rPr>
        <w:t>pe</w:t>
      </w:r>
      <w:r w:rsidR="00863EB5">
        <w:rPr>
          <w:rFonts w:ascii="Arial" w:eastAsia="Arial" w:hAnsi="Arial" w:cs="Arial"/>
          <w:color w:val="000000"/>
          <w:spacing w:val="1"/>
          <w:highlight w:val="yellow"/>
        </w:rPr>
        <w:t>r</w:t>
      </w:r>
      <w:r w:rsidR="00863EB5">
        <w:rPr>
          <w:rFonts w:ascii="Arial" w:eastAsia="Arial" w:hAnsi="Arial" w:cs="Arial"/>
          <w:color w:val="000000"/>
          <w:spacing w:val="-3"/>
          <w:highlight w:val="yellow"/>
        </w:rPr>
        <w:t>a</w:t>
      </w:r>
      <w:r w:rsidR="00863EB5">
        <w:rPr>
          <w:rFonts w:ascii="Arial" w:eastAsia="Arial" w:hAnsi="Arial" w:cs="Arial"/>
          <w:color w:val="000000"/>
          <w:spacing w:val="1"/>
          <w:highlight w:val="yellow"/>
        </w:rPr>
        <w:t>t</w:t>
      </w:r>
      <w:r w:rsidR="00863EB5">
        <w:rPr>
          <w:rFonts w:ascii="Arial" w:eastAsia="Arial" w:hAnsi="Arial" w:cs="Arial"/>
          <w:color w:val="000000"/>
          <w:highlight w:val="yellow"/>
        </w:rPr>
        <w:t>or</w:t>
      </w:r>
      <w:r w:rsidR="00863EB5">
        <w:rPr>
          <w:rFonts w:ascii="Arial" w:eastAsia="Arial" w:hAnsi="Arial" w:cs="Arial"/>
          <w:color w:val="000000"/>
        </w:rPr>
        <w:t xml:space="preserve"> </w:t>
      </w:r>
      <w:r w:rsidR="00863EB5">
        <w:rPr>
          <w:rFonts w:ascii="Arial" w:eastAsia="Arial" w:hAnsi="Arial" w:cs="Arial"/>
          <w:color w:val="000000"/>
          <w:spacing w:val="-1"/>
        </w:rPr>
        <w:t>C</w:t>
      </w:r>
      <w:r w:rsidR="00863EB5">
        <w:rPr>
          <w:rFonts w:ascii="Arial" w:eastAsia="Arial" w:hAnsi="Arial" w:cs="Arial"/>
          <w:color w:val="000000"/>
        </w:rPr>
        <w:t>ou</w:t>
      </w:r>
      <w:r w:rsidR="00863EB5">
        <w:rPr>
          <w:rFonts w:ascii="Arial" w:eastAsia="Arial" w:hAnsi="Arial" w:cs="Arial"/>
          <w:color w:val="000000"/>
          <w:spacing w:val="1"/>
        </w:rPr>
        <w:t>r</w:t>
      </w:r>
      <w:r w:rsidR="00863EB5">
        <w:rPr>
          <w:rFonts w:ascii="Arial" w:eastAsia="Arial" w:hAnsi="Arial" w:cs="Arial"/>
          <w:color w:val="000000"/>
        </w:rPr>
        <w:t>se</w:t>
      </w:r>
      <w:r w:rsidR="00863EB5">
        <w:rPr>
          <w:rFonts w:ascii="Arial" w:eastAsia="Arial" w:hAnsi="Arial" w:cs="Arial"/>
          <w:color w:val="000000"/>
          <w:spacing w:val="-1"/>
        </w:rPr>
        <w:t xml:space="preserve"> </w:t>
      </w:r>
      <w:r w:rsidR="00863EB5">
        <w:rPr>
          <w:rFonts w:ascii="Arial" w:eastAsia="Arial" w:hAnsi="Arial" w:cs="Arial"/>
          <w:color w:val="000000"/>
          <w:spacing w:val="-4"/>
        </w:rPr>
        <w:t>C</w:t>
      </w:r>
      <w:r w:rsidR="00863EB5">
        <w:rPr>
          <w:rFonts w:ascii="Arial" w:eastAsia="Arial" w:hAnsi="Arial" w:cs="Arial"/>
          <w:color w:val="000000"/>
        </w:rPr>
        <w:t>e</w:t>
      </w:r>
      <w:r w:rsidR="00863EB5">
        <w:rPr>
          <w:rFonts w:ascii="Arial" w:eastAsia="Arial" w:hAnsi="Arial" w:cs="Arial"/>
          <w:color w:val="000000"/>
          <w:spacing w:val="1"/>
        </w:rPr>
        <w:t>rt</w:t>
      </w:r>
      <w:r w:rsidR="00863EB5">
        <w:rPr>
          <w:rFonts w:ascii="Arial" w:eastAsia="Arial" w:hAnsi="Arial" w:cs="Arial"/>
          <w:color w:val="000000"/>
          <w:spacing w:val="-4"/>
        </w:rPr>
        <w:t>i</w:t>
      </w:r>
      <w:r w:rsidR="00863EB5">
        <w:rPr>
          <w:rFonts w:ascii="Arial" w:eastAsia="Arial" w:hAnsi="Arial" w:cs="Arial"/>
          <w:color w:val="000000"/>
          <w:spacing w:val="3"/>
        </w:rPr>
        <w:t>f</w:t>
      </w:r>
      <w:r w:rsidR="00863EB5">
        <w:rPr>
          <w:rFonts w:ascii="Arial" w:eastAsia="Arial" w:hAnsi="Arial" w:cs="Arial"/>
          <w:color w:val="000000"/>
          <w:spacing w:val="-1"/>
        </w:rPr>
        <w:t>i</w:t>
      </w:r>
      <w:r w:rsidR="00863EB5">
        <w:rPr>
          <w:rFonts w:ascii="Arial" w:eastAsia="Arial" w:hAnsi="Arial" w:cs="Arial"/>
          <w:color w:val="000000"/>
        </w:rPr>
        <w:t>c</w:t>
      </w:r>
      <w:r w:rsidR="00863EB5">
        <w:rPr>
          <w:rFonts w:ascii="Arial" w:eastAsia="Arial" w:hAnsi="Arial" w:cs="Arial"/>
          <w:color w:val="000000"/>
          <w:spacing w:val="-3"/>
        </w:rPr>
        <w:t>a</w:t>
      </w:r>
      <w:r w:rsidR="00863EB5">
        <w:rPr>
          <w:rFonts w:ascii="Arial" w:eastAsia="Arial" w:hAnsi="Arial" w:cs="Arial"/>
          <w:color w:val="000000"/>
          <w:spacing w:val="1"/>
        </w:rPr>
        <w:t>t</w:t>
      </w:r>
      <w:r w:rsidR="00863EB5">
        <w:rPr>
          <w:rFonts w:ascii="Arial" w:eastAsia="Arial" w:hAnsi="Arial" w:cs="Arial"/>
          <w:color w:val="000000"/>
        </w:rPr>
        <w:t>e</w:t>
      </w:r>
    </w:p>
    <w:p w:rsidR="000A5570" w:rsidRDefault="000A5570">
      <w:pPr>
        <w:spacing w:before="9" w:after="0" w:line="110" w:lineRule="exact"/>
        <w:rPr>
          <w:sz w:val="11"/>
          <w:szCs w:val="11"/>
        </w:rPr>
      </w:pPr>
    </w:p>
    <w:p w:rsidR="000A5570" w:rsidRDefault="00863EB5">
      <w:pPr>
        <w:spacing w:after="0" w:line="240" w:lineRule="auto"/>
        <w:ind w:left="298" w:right="96"/>
        <w:jc w:val="both"/>
        <w:rPr>
          <w:rFonts w:ascii="Arial" w:eastAsia="Arial" w:hAnsi="Arial" w:cs="Arial"/>
        </w:rPr>
      </w:pPr>
      <w:r>
        <w:rPr>
          <w:rFonts w:ascii="Arial" w:eastAsia="Arial" w:hAnsi="Arial" w:cs="Arial"/>
        </w:rPr>
        <w:t>A</w:t>
      </w:r>
      <w:r>
        <w:rPr>
          <w:rFonts w:ascii="Arial" w:eastAsia="Arial" w:hAnsi="Arial" w:cs="Arial"/>
          <w:spacing w:val="2"/>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 xml:space="preserve">S </w:t>
      </w:r>
      <w:r>
        <w:rPr>
          <w:rFonts w:ascii="Arial" w:eastAsia="Arial" w:hAnsi="Arial" w:cs="Arial"/>
          <w:spacing w:val="1"/>
          <w:highlight w:val="yellow"/>
        </w:rPr>
        <w:t>O</w:t>
      </w:r>
      <w:r>
        <w:rPr>
          <w:rFonts w:ascii="Arial" w:eastAsia="Arial" w:hAnsi="Arial" w:cs="Arial"/>
          <w:highlight w:val="yellow"/>
        </w:rPr>
        <w:t>pe</w:t>
      </w:r>
      <w:r>
        <w:rPr>
          <w:rFonts w:ascii="Arial" w:eastAsia="Arial" w:hAnsi="Arial" w:cs="Arial"/>
          <w:spacing w:val="1"/>
          <w:highlight w:val="yellow"/>
        </w:rPr>
        <w:t>r</w:t>
      </w:r>
      <w:r>
        <w:rPr>
          <w:rFonts w:ascii="Arial" w:eastAsia="Arial" w:hAnsi="Arial" w:cs="Arial"/>
          <w:spacing w:val="-3"/>
          <w:highlight w:val="yellow"/>
        </w:rPr>
        <w:t>a</w:t>
      </w:r>
      <w:r>
        <w:rPr>
          <w:rFonts w:ascii="Arial" w:eastAsia="Arial" w:hAnsi="Arial" w:cs="Arial"/>
          <w:spacing w:val="1"/>
          <w:highlight w:val="yellow"/>
        </w:rPr>
        <w:t>t</w:t>
      </w:r>
      <w:r>
        <w:rPr>
          <w:rFonts w:ascii="Arial" w:eastAsia="Arial" w:hAnsi="Arial" w:cs="Arial"/>
          <w:highlight w:val="yellow"/>
        </w:rPr>
        <w:t>or</w:t>
      </w:r>
      <w:r>
        <w:rPr>
          <w:rFonts w:ascii="Arial" w:eastAsia="Arial" w:hAnsi="Arial" w:cs="Arial"/>
          <w:spacing w:val="2"/>
        </w:rPr>
        <w:t xml:space="preserve"> </w:t>
      </w:r>
      <w:r>
        <w:rPr>
          <w:rFonts w:ascii="Arial" w:eastAsia="Arial" w:hAnsi="Arial" w:cs="Arial"/>
          <w:spacing w:val="-1"/>
        </w:rPr>
        <w:t>C</w:t>
      </w:r>
      <w:r>
        <w:rPr>
          <w:rFonts w:ascii="Arial" w:eastAsia="Arial" w:hAnsi="Arial" w:cs="Arial"/>
        </w:rPr>
        <w:t>ou</w:t>
      </w:r>
      <w:r>
        <w:rPr>
          <w:rFonts w:ascii="Arial" w:eastAsia="Arial" w:hAnsi="Arial" w:cs="Arial"/>
          <w:spacing w:val="1"/>
        </w:rPr>
        <w:t>r</w:t>
      </w:r>
      <w:r>
        <w:rPr>
          <w:rFonts w:ascii="Arial" w:eastAsia="Arial" w:hAnsi="Arial" w:cs="Arial"/>
        </w:rPr>
        <w:t xml:space="preserve">se </w:t>
      </w:r>
      <w:r>
        <w:rPr>
          <w:rFonts w:ascii="Arial" w:eastAsia="Arial" w:hAnsi="Arial" w:cs="Arial"/>
          <w:spacing w:val="-1"/>
        </w:rPr>
        <w:t>C</w:t>
      </w:r>
      <w:r>
        <w:rPr>
          <w:rFonts w:ascii="Arial" w:eastAsia="Arial" w:hAnsi="Arial" w:cs="Arial"/>
        </w:rPr>
        <w:t>e</w:t>
      </w:r>
      <w:r>
        <w:rPr>
          <w:rFonts w:ascii="Arial" w:eastAsia="Arial" w:hAnsi="Arial" w:cs="Arial"/>
          <w:spacing w:val="1"/>
        </w:rPr>
        <w:t>rt</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3"/>
        </w:rPr>
        <w:t>a</w:t>
      </w:r>
      <w:r>
        <w:rPr>
          <w:rFonts w:ascii="Arial" w:eastAsia="Arial" w:hAnsi="Arial" w:cs="Arial"/>
          <w:spacing w:val="1"/>
        </w:rPr>
        <w:t>t</w:t>
      </w:r>
      <w:r>
        <w:rPr>
          <w:rFonts w:ascii="Arial" w:eastAsia="Arial" w:hAnsi="Arial" w:cs="Arial"/>
        </w:rPr>
        <w:t>e</w:t>
      </w:r>
      <w:r>
        <w:rPr>
          <w:rFonts w:ascii="Arial" w:eastAsia="Arial" w:hAnsi="Arial" w:cs="Arial"/>
          <w:spacing w:val="3"/>
        </w:rPr>
        <w:t xml:space="preserve"> </w:t>
      </w:r>
      <w:r>
        <w:rPr>
          <w:rFonts w:ascii="Arial" w:eastAsia="Arial" w:hAnsi="Arial" w:cs="Arial"/>
        </w:rPr>
        <w:t>shou</w:t>
      </w:r>
      <w:r>
        <w:rPr>
          <w:rFonts w:ascii="Arial" w:eastAsia="Arial" w:hAnsi="Arial" w:cs="Arial"/>
          <w:spacing w:val="-1"/>
        </w:rPr>
        <w:t>l</w:t>
      </w:r>
      <w:r>
        <w:rPr>
          <w:rFonts w:ascii="Arial" w:eastAsia="Arial" w:hAnsi="Arial" w:cs="Arial"/>
        </w:rPr>
        <w:t>d</w:t>
      </w:r>
      <w:r>
        <w:rPr>
          <w:rFonts w:ascii="Arial" w:eastAsia="Arial" w:hAnsi="Arial" w:cs="Arial"/>
          <w:spacing w:val="3"/>
        </w:rPr>
        <w:t xml:space="preserve"> </w:t>
      </w:r>
      <w:r>
        <w:rPr>
          <w:rFonts w:ascii="Arial" w:eastAsia="Arial" w:hAnsi="Arial" w:cs="Arial"/>
        </w:rPr>
        <w:t xml:space="preserve">be </w:t>
      </w:r>
      <w:r>
        <w:rPr>
          <w:rFonts w:ascii="Arial" w:eastAsia="Arial" w:hAnsi="Arial" w:cs="Arial"/>
          <w:spacing w:val="-3"/>
        </w:rPr>
        <w:t>a</w:t>
      </w:r>
      <w:r>
        <w:rPr>
          <w:rFonts w:ascii="Arial" w:eastAsia="Arial" w:hAnsi="Arial" w:cs="Arial"/>
          <w:spacing w:val="-4"/>
        </w:rPr>
        <w:t>w</w:t>
      </w:r>
      <w:r>
        <w:rPr>
          <w:rFonts w:ascii="Arial" w:eastAsia="Arial" w:hAnsi="Arial" w:cs="Arial"/>
        </w:rPr>
        <w:t>a</w:t>
      </w:r>
      <w:r>
        <w:rPr>
          <w:rFonts w:ascii="Arial" w:eastAsia="Arial" w:hAnsi="Arial" w:cs="Arial"/>
          <w:spacing w:val="1"/>
        </w:rPr>
        <w:t>r</w:t>
      </w:r>
      <w:r>
        <w:rPr>
          <w:rFonts w:ascii="Arial" w:eastAsia="Arial" w:hAnsi="Arial" w:cs="Arial"/>
        </w:rPr>
        <w:t>ded</w:t>
      </w:r>
      <w:r>
        <w:rPr>
          <w:rFonts w:ascii="Arial" w:eastAsia="Arial" w:hAnsi="Arial" w:cs="Arial"/>
          <w:spacing w:val="3"/>
        </w:rPr>
        <w:t xml:space="preserve"> </w:t>
      </w:r>
      <w:r>
        <w:rPr>
          <w:rFonts w:ascii="Arial" w:eastAsia="Arial" w:hAnsi="Arial" w:cs="Arial"/>
        </w:rPr>
        <w:t>by</w:t>
      </w:r>
      <w:r>
        <w:rPr>
          <w:rFonts w:ascii="Arial" w:eastAsia="Arial" w:hAnsi="Arial" w:cs="Arial"/>
          <w:spacing w:val="1"/>
        </w:rPr>
        <w:t xml:space="preserve"> t</w:t>
      </w:r>
      <w:r>
        <w:rPr>
          <w:rFonts w:ascii="Arial" w:eastAsia="Arial" w:hAnsi="Arial" w:cs="Arial"/>
        </w:rPr>
        <w:t>he</w:t>
      </w:r>
      <w:r>
        <w:rPr>
          <w:rFonts w:ascii="Arial" w:eastAsia="Arial" w:hAnsi="Arial" w:cs="Arial"/>
          <w:spacing w:val="3"/>
        </w:rPr>
        <w:t xml:space="preserve"> </w:t>
      </w:r>
      <w:r>
        <w:rPr>
          <w:rFonts w:ascii="Arial" w:eastAsia="Arial" w:hAnsi="Arial" w:cs="Arial"/>
          <w:highlight w:val="cyan"/>
        </w:rPr>
        <w:t>acc</w:t>
      </w:r>
      <w:r>
        <w:rPr>
          <w:rFonts w:ascii="Arial" w:eastAsia="Arial" w:hAnsi="Arial" w:cs="Arial"/>
          <w:spacing w:val="1"/>
          <w:highlight w:val="cyan"/>
        </w:rPr>
        <w:t>r</w:t>
      </w:r>
      <w:r>
        <w:rPr>
          <w:rFonts w:ascii="Arial" w:eastAsia="Arial" w:hAnsi="Arial" w:cs="Arial"/>
          <w:highlight w:val="cyan"/>
        </w:rPr>
        <w:t>ed</w:t>
      </w:r>
      <w:r>
        <w:rPr>
          <w:rFonts w:ascii="Arial" w:eastAsia="Arial" w:hAnsi="Arial" w:cs="Arial"/>
          <w:spacing w:val="-1"/>
          <w:highlight w:val="cyan"/>
        </w:rPr>
        <w:t>i</w:t>
      </w:r>
      <w:r>
        <w:rPr>
          <w:rFonts w:ascii="Arial" w:eastAsia="Arial" w:hAnsi="Arial" w:cs="Arial"/>
          <w:spacing w:val="1"/>
          <w:highlight w:val="cyan"/>
        </w:rPr>
        <w:t>t</w:t>
      </w:r>
      <w:r>
        <w:rPr>
          <w:rFonts w:ascii="Arial" w:eastAsia="Arial" w:hAnsi="Arial" w:cs="Arial"/>
          <w:spacing w:val="-3"/>
          <w:highlight w:val="cyan"/>
        </w:rPr>
        <w:t>e</w:t>
      </w:r>
      <w:r>
        <w:rPr>
          <w:rFonts w:ascii="Arial" w:eastAsia="Arial" w:hAnsi="Arial" w:cs="Arial"/>
          <w:highlight w:val="cyan"/>
        </w:rPr>
        <w:t>d</w:t>
      </w:r>
      <w:r>
        <w:rPr>
          <w:rFonts w:ascii="Arial" w:eastAsia="Arial" w:hAnsi="Arial" w:cs="Arial"/>
          <w:spacing w:val="5"/>
        </w:rPr>
        <w:t xml:space="preserve">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5"/>
        </w:rPr>
        <w:t xml:space="preserve"> </w:t>
      </w:r>
      <w:r>
        <w:rPr>
          <w:rFonts w:ascii="Arial" w:eastAsia="Arial" w:hAnsi="Arial" w:cs="Arial"/>
          <w:spacing w:val="-3"/>
        </w:rPr>
        <w:t>o</w:t>
      </w:r>
      <w:r>
        <w:rPr>
          <w:rFonts w:ascii="Arial" w:eastAsia="Arial" w:hAnsi="Arial" w:cs="Arial"/>
          <w:spacing w:val="-1"/>
        </w:rPr>
        <w:t>r</w:t>
      </w:r>
      <w:r>
        <w:rPr>
          <w:rFonts w:ascii="Arial" w:eastAsia="Arial" w:hAnsi="Arial" w:cs="Arial"/>
          <w:spacing w:val="2"/>
        </w:rPr>
        <w:t>g</w:t>
      </w:r>
      <w:r>
        <w:rPr>
          <w:rFonts w:ascii="Arial" w:eastAsia="Arial" w:hAnsi="Arial" w:cs="Arial"/>
        </w:rPr>
        <w:t>an</w:t>
      </w:r>
      <w:r>
        <w:rPr>
          <w:rFonts w:ascii="Arial" w:eastAsia="Arial" w:hAnsi="Arial" w:cs="Arial"/>
          <w:spacing w:val="-1"/>
        </w:rPr>
        <w:t>i</w:t>
      </w:r>
      <w:r>
        <w:rPr>
          <w:rFonts w:ascii="Arial" w:eastAsia="Arial" w:hAnsi="Arial" w:cs="Arial"/>
        </w:rPr>
        <w:t>sa</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3"/>
        </w:rPr>
        <w:t>n</w:t>
      </w:r>
      <w:r>
        <w:rPr>
          <w:rFonts w:ascii="Arial" w:eastAsia="Arial" w:hAnsi="Arial" w:cs="Arial"/>
        </w:rPr>
        <w:t xml:space="preserve">, </w:t>
      </w:r>
      <w:r>
        <w:rPr>
          <w:rFonts w:ascii="Arial" w:eastAsia="Arial" w:hAnsi="Arial" w:cs="Arial"/>
          <w:spacing w:val="-4"/>
        </w:rPr>
        <w:t>w</w:t>
      </w:r>
      <w:r>
        <w:rPr>
          <w:rFonts w:ascii="Arial" w:eastAsia="Arial" w:hAnsi="Arial" w:cs="Arial"/>
          <w:spacing w:val="2"/>
        </w:rPr>
        <w:t>h</w:t>
      </w:r>
      <w:r>
        <w:rPr>
          <w:rFonts w:ascii="Arial" w:eastAsia="Arial" w:hAnsi="Arial" w:cs="Arial"/>
          <w:spacing w:val="-1"/>
        </w:rPr>
        <w:t>i</w:t>
      </w:r>
      <w:r>
        <w:rPr>
          <w:rFonts w:ascii="Arial" w:eastAsia="Arial" w:hAnsi="Arial" w:cs="Arial"/>
        </w:rPr>
        <w:t>ch</w:t>
      </w:r>
      <w:r>
        <w:rPr>
          <w:rFonts w:ascii="Arial" w:eastAsia="Arial" w:hAnsi="Arial" w:cs="Arial"/>
          <w:spacing w:val="3"/>
        </w:rPr>
        <w:t xml:space="preserve"> </w:t>
      </w:r>
      <w:r>
        <w:rPr>
          <w:rFonts w:ascii="Arial" w:eastAsia="Arial" w:hAnsi="Arial" w:cs="Arial"/>
        </w:rPr>
        <w:t>p</w:t>
      </w:r>
      <w:r>
        <w:rPr>
          <w:rFonts w:ascii="Arial" w:eastAsia="Arial" w:hAnsi="Arial" w:cs="Arial"/>
          <w:spacing w:val="1"/>
        </w:rPr>
        <w:t>r</w:t>
      </w:r>
      <w:r>
        <w:rPr>
          <w:rFonts w:ascii="Arial" w:eastAsia="Arial" w:hAnsi="Arial" w:cs="Arial"/>
        </w:rPr>
        <w:t>o</w:t>
      </w:r>
      <w:r>
        <w:rPr>
          <w:rFonts w:ascii="Arial" w:eastAsia="Arial" w:hAnsi="Arial" w:cs="Arial"/>
          <w:spacing w:val="-2"/>
        </w:rPr>
        <w:t>v</w:t>
      </w:r>
      <w:r>
        <w:rPr>
          <w:rFonts w:ascii="Arial" w:eastAsia="Arial" w:hAnsi="Arial" w:cs="Arial"/>
          <w:spacing w:val="-1"/>
        </w:rPr>
        <w:t>i</w:t>
      </w:r>
      <w:r>
        <w:rPr>
          <w:rFonts w:ascii="Arial" w:eastAsia="Arial" w:hAnsi="Arial" w:cs="Arial"/>
        </w:rPr>
        <w:t>des</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highlight w:val="yellow"/>
        </w:rPr>
        <w:t>acc</w:t>
      </w:r>
      <w:r>
        <w:rPr>
          <w:rFonts w:ascii="Arial" w:eastAsia="Arial" w:hAnsi="Arial" w:cs="Arial"/>
          <w:spacing w:val="-2"/>
          <w:highlight w:val="yellow"/>
        </w:rPr>
        <w:t>r</w:t>
      </w:r>
      <w:r>
        <w:rPr>
          <w:rFonts w:ascii="Arial" w:eastAsia="Arial" w:hAnsi="Arial" w:cs="Arial"/>
          <w:highlight w:val="yellow"/>
        </w:rPr>
        <w:t>ed</w:t>
      </w:r>
      <w:r>
        <w:rPr>
          <w:rFonts w:ascii="Arial" w:eastAsia="Arial" w:hAnsi="Arial" w:cs="Arial"/>
          <w:spacing w:val="-1"/>
          <w:highlight w:val="yellow"/>
        </w:rPr>
        <w:t>i</w:t>
      </w:r>
      <w:r>
        <w:rPr>
          <w:rFonts w:ascii="Arial" w:eastAsia="Arial" w:hAnsi="Arial" w:cs="Arial"/>
          <w:spacing w:val="1"/>
          <w:highlight w:val="yellow"/>
        </w:rPr>
        <w:t>t</w:t>
      </w:r>
      <w:r>
        <w:rPr>
          <w:rFonts w:ascii="Arial" w:eastAsia="Arial" w:hAnsi="Arial" w:cs="Arial"/>
          <w:highlight w:val="yellow"/>
        </w:rPr>
        <w:t>ed</w:t>
      </w:r>
      <w:r>
        <w:rPr>
          <w:rFonts w:ascii="Arial" w:eastAsia="Arial" w:hAnsi="Arial" w:cs="Arial"/>
          <w:spacing w:val="4"/>
        </w:rPr>
        <w:t xml:space="preserve"> </w:t>
      </w:r>
      <w:r>
        <w:rPr>
          <w:rFonts w:ascii="Arial" w:eastAsia="Arial" w:hAnsi="Arial" w:cs="Arial"/>
          <w:highlight w:val="cyan"/>
        </w:rPr>
        <w:t>app</w:t>
      </w:r>
      <w:r>
        <w:rPr>
          <w:rFonts w:ascii="Arial" w:eastAsia="Arial" w:hAnsi="Arial" w:cs="Arial"/>
          <w:spacing w:val="1"/>
          <w:highlight w:val="cyan"/>
        </w:rPr>
        <w:t>r</w:t>
      </w:r>
      <w:r>
        <w:rPr>
          <w:rFonts w:ascii="Arial" w:eastAsia="Arial" w:hAnsi="Arial" w:cs="Arial"/>
          <w:highlight w:val="cyan"/>
        </w:rPr>
        <w:t>o</w:t>
      </w:r>
      <w:r>
        <w:rPr>
          <w:rFonts w:ascii="Arial" w:eastAsia="Arial" w:hAnsi="Arial" w:cs="Arial"/>
          <w:spacing w:val="-2"/>
          <w:highlight w:val="cyan"/>
        </w:rPr>
        <w:t>v</w:t>
      </w:r>
      <w:r>
        <w:rPr>
          <w:rFonts w:ascii="Arial" w:eastAsia="Arial" w:hAnsi="Arial" w:cs="Arial"/>
          <w:highlight w:val="cyan"/>
        </w:rPr>
        <w:t>ed</w:t>
      </w:r>
      <w:r>
        <w:rPr>
          <w:rFonts w:ascii="Arial" w:eastAsia="Arial" w:hAnsi="Arial" w:cs="Arial"/>
          <w:spacing w:val="4"/>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 xml:space="preserve">S </w:t>
      </w:r>
      <w:r>
        <w:rPr>
          <w:rFonts w:ascii="Arial" w:eastAsia="Arial" w:hAnsi="Arial" w:cs="Arial"/>
          <w:spacing w:val="1"/>
        </w:rPr>
        <w:t>tr</w:t>
      </w:r>
      <w:r>
        <w:rPr>
          <w:rFonts w:ascii="Arial" w:eastAsia="Arial" w:hAnsi="Arial" w:cs="Arial"/>
          <w:spacing w:val="-3"/>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w:t>
      </w:r>
      <w:r>
        <w:rPr>
          <w:rFonts w:ascii="Arial" w:eastAsia="Arial" w:hAnsi="Arial" w:cs="Arial"/>
          <w:spacing w:val="2"/>
        </w:rPr>
        <w:t>g</w:t>
      </w:r>
      <w:r>
        <w:rPr>
          <w:rFonts w:ascii="Arial" w:eastAsia="Arial" w:hAnsi="Arial" w:cs="Arial"/>
        </w:rPr>
        <w:t>,</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 xml:space="preserve">o </w:t>
      </w:r>
      <w:r>
        <w:rPr>
          <w:rFonts w:ascii="Arial" w:eastAsia="Arial" w:hAnsi="Arial" w:cs="Arial"/>
          <w:spacing w:val="-1"/>
        </w:rPr>
        <w:t>t</w:t>
      </w:r>
      <w:r>
        <w:rPr>
          <w:rFonts w:ascii="Arial" w:eastAsia="Arial" w:hAnsi="Arial" w:cs="Arial"/>
          <w:spacing w:val="1"/>
        </w:rPr>
        <w:t>r</w:t>
      </w:r>
      <w:r>
        <w:rPr>
          <w:rFonts w:ascii="Arial" w:eastAsia="Arial" w:hAnsi="Arial" w:cs="Arial"/>
        </w:rPr>
        <w:t>a</w:t>
      </w:r>
      <w:r>
        <w:rPr>
          <w:rFonts w:ascii="Arial" w:eastAsia="Arial" w:hAnsi="Arial" w:cs="Arial"/>
          <w:spacing w:val="-1"/>
        </w:rPr>
        <w:t>i</w:t>
      </w:r>
      <w:r>
        <w:rPr>
          <w:rFonts w:ascii="Arial" w:eastAsia="Arial" w:hAnsi="Arial" w:cs="Arial"/>
        </w:rPr>
        <w:t>nees</w:t>
      </w:r>
      <w:r>
        <w:rPr>
          <w:rFonts w:ascii="Arial" w:eastAsia="Arial" w:hAnsi="Arial" w:cs="Arial"/>
          <w:spacing w:val="3"/>
        </w:rPr>
        <w:t xml:space="preserve"> </w:t>
      </w:r>
      <w:r>
        <w:rPr>
          <w:rFonts w:ascii="Arial" w:eastAsia="Arial" w:hAnsi="Arial" w:cs="Arial"/>
        </w:rPr>
        <w:t>on</w:t>
      </w:r>
      <w:r>
        <w:rPr>
          <w:rFonts w:ascii="Arial" w:eastAsia="Arial" w:hAnsi="Arial" w:cs="Arial"/>
          <w:spacing w:val="3"/>
        </w:rPr>
        <w:t xml:space="preserve"> </w:t>
      </w:r>
      <w:r>
        <w:rPr>
          <w:rFonts w:ascii="Arial" w:eastAsia="Arial" w:hAnsi="Arial" w:cs="Arial"/>
        </w:rPr>
        <w:t>c</w:t>
      </w:r>
      <w:r>
        <w:rPr>
          <w:rFonts w:ascii="Arial" w:eastAsia="Arial" w:hAnsi="Arial" w:cs="Arial"/>
          <w:spacing w:val="-3"/>
        </w:rPr>
        <w:t>o</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e</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i</w:t>
      </w:r>
      <w:r>
        <w:rPr>
          <w:rFonts w:ascii="Arial" w:eastAsia="Arial" w:hAnsi="Arial" w:cs="Arial"/>
        </w:rPr>
        <w:t>r</w:t>
      </w:r>
      <w:r>
        <w:rPr>
          <w:rFonts w:ascii="Arial" w:eastAsia="Arial" w:hAnsi="Arial" w:cs="Arial"/>
          <w:spacing w:val="4"/>
        </w:rPr>
        <w:t xml:space="preserve"> </w:t>
      </w:r>
      <w:r>
        <w:rPr>
          <w:rFonts w:ascii="Arial" w:eastAsia="Arial" w:hAnsi="Arial" w:cs="Arial"/>
          <w:spacing w:val="-3"/>
          <w:highlight w:val="yellow"/>
        </w:rPr>
        <w:t>V</w:t>
      </w:r>
      <w:r>
        <w:rPr>
          <w:rFonts w:ascii="Arial" w:eastAsia="Arial" w:hAnsi="Arial" w:cs="Arial"/>
          <w:spacing w:val="2"/>
          <w:highlight w:val="yellow"/>
        </w:rPr>
        <w:t>T</w:t>
      </w:r>
      <w:r>
        <w:rPr>
          <w:rFonts w:ascii="Arial" w:eastAsia="Arial" w:hAnsi="Arial" w:cs="Arial"/>
          <w:spacing w:val="-3"/>
          <w:highlight w:val="yellow"/>
        </w:rPr>
        <w:t>SO</w:t>
      </w:r>
      <w:r>
        <w:rPr>
          <w:rFonts w:ascii="Arial" w:eastAsia="Arial" w:hAnsi="Arial" w:cs="Arial"/>
          <w:spacing w:val="-3"/>
        </w:rPr>
        <w:t xml:space="preserve"> </w:t>
      </w:r>
      <w:r>
        <w:rPr>
          <w:rFonts w:ascii="Arial" w:eastAsia="Arial" w:hAnsi="Arial" w:cs="Arial"/>
          <w:spacing w:val="-1"/>
          <w:highlight w:val="cyan"/>
        </w:rPr>
        <w:t>V</w:t>
      </w:r>
      <w:r>
        <w:rPr>
          <w:rFonts w:ascii="Arial" w:eastAsia="Arial" w:hAnsi="Arial" w:cs="Arial"/>
          <w:spacing w:val="2"/>
          <w:highlight w:val="cyan"/>
        </w:rPr>
        <w:t>T</w:t>
      </w:r>
      <w:r>
        <w:rPr>
          <w:rFonts w:ascii="Arial" w:eastAsia="Arial" w:hAnsi="Arial" w:cs="Arial"/>
          <w:highlight w:val="cyan"/>
        </w:rPr>
        <w:t>S</w:t>
      </w:r>
      <w:r>
        <w:rPr>
          <w:rFonts w:ascii="Arial" w:eastAsia="Arial" w:hAnsi="Arial" w:cs="Arial"/>
          <w:spacing w:val="-2"/>
        </w:rPr>
        <w:t xml:space="preserve">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3"/>
        </w:rPr>
        <w:t>n</w:t>
      </w:r>
      <w:r>
        <w:rPr>
          <w:rFonts w:ascii="Arial" w:eastAsia="Arial" w:hAnsi="Arial" w:cs="Arial"/>
          <w:spacing w:val="2"/>
        </w:rPr>
        <w:t>g</w:t>
      </w:r>
      <w:r>
        <w:rPr>
          <w:rFonts w:ascii="Arial" w:eastAsia="Arial" w:hAnsi="Arial" w:cs="Arial"/>
        </w:rPr>
        <w:t>.</w:t>
      </w:r>
      <w:r>
        <w:rPr>
          <w:rFonts w:ascii="Arial" w:eastAsia="Arial" w:hAnsi="Arial" w:cs="Arial"/>
          <w:spacing w:val="60"/>
        </w:rPr>
        <w:t xml:space="preserve"> </w:t>
      </w: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rPr>
        <w:t>cou</w:t>
      </w:r>
      <w:r>
        <w:rPr>
          <w:rFonts w:ascii="Arial" w:eastAsia="Arial" w:hAnsi="Arial" w:cs="Arial"/>
          <w:spacing w:val="-2"/>
        </w:rPr>
        <w:t>rs</w:t>
      </w:r>
      <w:r>
        <w:rPr>
          <w:rFonts w:ascii="Arial" w:eastAsia="Arial" w:hAnsi="Arial" w:cs="Arial"/>
        </w:rPr>
        <w:t>e</w:t>
      </w:r>
      <w:r>
        <w:rPr>
          <w:rFonts w:ascii="Arial" w:eastAsia="Arial" w:hAnsi="Arial" w:cs="Arial"/>
          <w:spacing w:val="1"/>
        </w:rPr>
        <w:t xml:space="preserve"> </w:t>
      </w:r>
      <w:r>
        <w:rPr>
          <w:rFonts w:ascii="Arial" w:eastAsia="Arial" w:hAnsi="Arial" w:cs="Arial"/>
        </w:rPr>
        <w:t>ce</w:t>
      </w:r>
      <w:r>
        <w:rPr>
          <w:rFonts w:ascii="Arial" w:eastAsia="Arial" w:hAnsi="Arial" w:cs="Arial"/>
          <w:spacing w:val="-2"/>
        </w:rPr>
        <w:t>r</w:t>
      </w:r>
      <w:r>
        <w:rPr>
          <w:rFonts w:ascii="Arial" w:eastAsia="Arial" w:hAnsi="Arial" w:cs="Arial"/>
          <w:spacing w:val="1"/>
        </w:rPr>
        <w:t>t</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ca</w:t>
      </w:r>
      <w:r>
        <w:rPr>
          <w:rFonts w:ascii="Arial" w:eastAsia="Arial" w:hAnsi="Arial" w:cs="Arial"/>
          <w:spacing w:val="1"/>
        </w:rPr>
        <w:t>t</w:t>
      </w:r>
      <w:r>
        <w:rPr>
          <w:rFonts w:ascii="Arial" w:eastAsia="Arial" w:hAnsi="Arial" w:cs="Arial"/>
        </w:rPr>
        <w:t>e</w:t>
      </w:r>
      <w:r>
        <w:rPr>
          <w:rFonts w:ascii="Arial" w:eastAsia="Arial" w:hAnsi="Arial" w:cs="Arial"/>
          <w:spacing w:val="-2"/>
        </w:rPr>
        <w:t xml:space="preserve"> </w:t>
      </w:r>
      <w:r>
        <w:rPr>
          <w:rFonts w:ascii="Arial" w:eastAsia="Arial" w:hAnsi="Arial" w:cs="Arial"/>
        </w:rPr>
        <w:t>shou</w:t>
      </w:r>
      <w:r>
        <w:rPr>
          <w:rFonts w:ascii="Arial" w:eastAsia="Arial" w:hAnsi="Arial" w:cs="Arial"/>
          <w:spacing w:val="-1"/>
        </w:rPr>
        <w:t>l</w:t>
      </w:r>
      <w:r>
        <w:rPr>
          <w:rFonts w:ascii="Arial" w:eastAsia="Arial" w:hAnsi="Arial" w:cs="Arial"/>
        </w:rPr>
        <w:t>d</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nc</w:t>
      </w:r>
      <w:r>
        <w:rPr>
          <w:rFonts w:ascii="Arial" w:eastAsia="Arial" w:hAnsi="Arial" w:cs="Arial"/>
          <w:spacing w:val="-1"/>
        </w:rPr>
        <w:t>l</w:t>
      </w:r>
      <w:r>
        <w:rPr>
          <w:rFonts w:ascii="Arial" w:eastAsia="Arial" w:hAnsi="Arial" w:cs="Arial"/>
          <w:spacing w:val="-3"/>
        </w:rPr>
        <w:t>u</w:t>
      </w:r>
      <w:r>
        <w:rPr>
          <w:rFonts w:ascii="Arial" w:eastAsia="Arial" w:hAnsi="Arial" w:cs="Arial"/>
        </w:rPr>
        <w:t>de:</w:t>
      </w:r>
    </w:p>
    <w:p w:rsidR="000A5570" w:rsidRDefault="000A5570">
      <w:pPr>
        <w:spacing w:before="6" w:after="0" w:line="130" w:lineRule="exact"/>
        <w:rPr>
          <w:sz w:val="13"/>
          <w:szCs w:val="13"/>
        </w:rPr>
      </w:pPr>
    </w:p>
    <w:p w:rsidR="000A5570" w:rsidRDefault="00863EB5">
      <w:pPr>
        <w:tabs>
          <w:tab w:val="left" w:pos="1000"/>
        </w:tabs>
        <w:spacing w:after="0" w:line="240" w:lineRule="auto"/>
        <w:ind w:left="658"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cand</w:t>
      </w:r>
      <w:r>
        <w:rPr>
          <w:rFonts w:ascii="Arial" w:eastAsia="Arial" w:hAnsi="Arial" w:cs="Arial"/>
          <w:spacing w:val="-1"/>
        </w:rPr>
        <w:t>i</w:t>
      </w:r>
      <w:r>
        <w:rPr>
          <w:rFonts w:ascii="Arial" w:eastAsia="Arial" w:hAnsi="Arial" w:cs="Arial"/>
        </w:rPr>
        <w:t>da</w:t>
      </w:r>
      <w:r>
        <w:rPr>
          <w:rFonts w:ascii="Arial" w:eastAsia="Arial" w:hAnsi="Arial" w:cs="Arial"/>
          <w:spacing w:val="-1"/>
        </w:rPr>
        <w:t>t</w:t>
      </w:r>
      <w:r>
        <w:rPr>
          <w:rFonts w:ascii="Arial" w:eastAsia="Arial" w:hAnsi="Arial" w:cs="Arial"/>
        </w:rPr>
        <w:t>e</w:t>
      </w:r>
      <w:r>
        <w:rPr>
          <w:rFonts w:ascii="Arial" w:eastAsia="Arial" w:hAnsi="Arial" w:cs="Arial"/>
          <w:spacing w:val="-1"/>
        </w:rPr>
        <w:t>’</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f</w:t>
      </w:r>
      <w:r>
        <w:rPr>
          <w:rFonts w:ascii="Arial" w:eastAsia="Arial" w:hAnsi="Arial" w:cs="Arial"/>
        </w:rPr>
        <w:t>u</w:t>
      </w:r>
      <w:r>
        <w:rPr>
          <w:rFonts w:ascii="Arial" w:eastAsia="Arial" w:hAnsi="Arial" w:cs="Arial"/>
          <w:spacing w:val="-1"/>
        </w:rPr>
        <w:t>l</w:t>
      </w:r>
      <w:r>
        <w:rPr>
          <w:rFonts w:ascii="Arial" w:eastAsia="Arial" w:hAnsi="Arial" w:cs="Arial"/>
        </w:rPr>
        <w:t>l n</w:t>
      </w:r>
      <w:r>
        <w:rPr>
          <w:rFonts w:ascii="Arial" w:eastAsia="Arial" w:hAnsi="Arial" w:cs="Arial"/>
          <w:spacing w:val="-3"/>
        </w:rPr>
        <w:t>a</w:t>
      </w:r>
      <w:r>
        <w:rPr>
          <w:rFonts w:ascii="Arial" w:eastAsia="Arial" w:hAnsi="Arial" w:cs="Arial"/>
          <w:spacing w:val="1"/>
        </w:rPr>
        <w:t>m</w:t>
      </w:r>
      <w:r>
        <w:rPr>
          <w:rFonts w:ascii="Arial" w:eastAsia="Arial" w:hAnsi="Arial" w:cs="Arial"/>
          <w:spacing w:val="-3"/>
        </w:rPr>
        <w:t>e</w:t>
      </w:r>
      <w:r>
        <w:rPr>
          <w:rFonts w:ascii="Arial" w:eastAsia="Arial" w:hAnsi="Arial" w:cs="Arial"/>
        </w:rPr>
        <w:t>;</w:t>
      </w:r>
    </w:p>
    <w:p w:rsidR="000A5570" w:rsidRDefault="00863EB5">
      <w:pPr>
        <w:tabs>
          <w:tab w:val="left" w:pos="1000"/>
        </w:tabs>
        <w:spacing w:before="72" w:after="0" w:line="240" w:lineRule="auto"/>
        <w:ind w:left="658"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cou</w:t>
      </w:r>
      <w:r>
        <w:rPr>
          <w:rFonts w:ascii="Arial" w:eastAsia="Arial" w:hAnsi="Arial" w:cs="Arial"/>
          <w:spacing w:val="-3"/>
        </w:rPr>
        <w:t>n</w:t>
      </w:r>
      <w:r>
        <w:rPr>
          <w:rFonts w:ascii="Arial" w:eastAsia="Arial" w:hAnsi="Arial" w:cs="Arial"/>
          <w:spacing w:val="1"/>
        </w:rPr>
        <w:t>tr</w:t>
      </w:r>
      <w:r>
        <w:rPr>
          <w:rFonts w:ascii="Arial" w:eastAsia="Arial" w:hAnsi="Arial" w:cs="Arial"/>
        </w:rPr>
        <w:t>y</w:t>
      </w:r>
      <w:r>
        <w:rPr>
          <w:rFonts w:ascii="Arial" w:eastAsia="Arial" w:hAnsi="Arial" w:cs="Arial"/>
          <w:spacing w:val="-1"/>
        </w:rPr>
        <w:t xml:space="preserve"> i</w:t>
      </w:r>
      <w:r>
        <w:rPr>
          <w:rFonts w:ascii="Arial" w:eastAsia="Arial" w:hAnsi="Arial" w:cs="Arial"/>
        </w:rPr>
        <w:t>n</w:t>
      </w:r>
      <w:r>
        <w:rPr>
          <w:rFonts w:ascii="Arial" w:eastAsia="Arial" w:hAnsi="Arial" w:cs="Arial"/>
          <w:spacing w:val="1"/>
        </w:rPr>
        <w:t xml:space="preserve"> </w:t>
      </w:r>
      <w:r>
        <w:rPr>
          <w:rFonts w:ascii="Arial" w:eastAsia="Arial" w:hAnsi="Arial" w:cs="Arial"/>
          <w:spacing w:val="-4"/>
        </w:rPr>
        <w:t>w</w:t>
      </w:r>
      <w:r>
        <w:rPr>
          <w:rFonts w:ascii="Arial" w:eastAsia="Arial" w:hAnsi="Arial" w:cs="Arial"/>
        </w:rPr>
        <w:t>h</w:t>
      </w:r>
      <w:r>
        <w:rPr>
          <w:rFonts w:ascii="Arial" w:eastAsia="Arial" w:hAnsi="Arial" w:cs="Arial"/>
          <w:spacing w:val="-1"/>
        </w:rPr>
        <w:t>i</w:t>
      </w:r>
      <w:r>
        <w:rPr>
          <w:rFonts w:ascii="Arial" w:eastAsia="Arial" w:hAnsi="Arial" w:cs="Arial"/>
        </w:rPr>
        <w:t>ch</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t</w:t>
      </w:r>
      <w:r>
        <w:rPr>
          <w:rFonts w:ascii="Arial" w:eastAsia="Arial" w:hAnsi="Arial" w:cs="Arial"/>
          <w:spacing w:val="2"/>
        </w:rPr>
        <w:t xml:space="preserve"> </w:t>
      </w:r>
      <w:r>
        <w:rPr>
          <w:rFonts w:ascii="Arial" w:eastAsia="Arial" w:hAnsi="Arial" w:cs="Arial"/>
          <w:spacing w:val="-4"/>
        </w:rPr>
        <w:t>w</w:t>
      </w:r>
      <w:r>
        <w:rPr>
          <w:rFonts w:ascii="Arial" w:eastAsia="Arial" w:hAnsi="Arial" w:cs="Arial"/>
        </w:rPr>
        <w:t>as</w:t>
      </w:r>
      <w:r>
        <w:rPr>
          <w:rFonts w:ascii="Arial" w:eastAsia="Arial" w:hAnsi="Arial" w:cs="Arial"/>
          <w:spacing w:val="1"/>
        </w:rPr>
        <w:t xml:space="preserve"> </w:t>
      </w:r>
      <w:r>
        <w:rPr>
          <w:rFonts w:ascii="Arial" w:eastAsia="Arial" w:hAnsi="Arial" w:cs="Arial"/>
        </w:rPr>
        <w:t>a</w:t>
      </w:r>
      <w:r>
        <w:rPr>
          <w:rFonts w:ascii="Arial" w:eastAsia="Arial" w:hAnsi="Arial" w:cs="Arial"/>
          <w:spacing w:val="-3"/>
        </w:rPr>
        <w:t>w</w:t>
      </w:r>
      <w:r>
        <w:rPr>
          <w:rFonts w:ascii="Arial" w:eastAsia="Arial" w:hAnsi="Arial" w:cs="Arial"/>
        </w:rPr>
        <w:t>a</w:t>
      </w:r>
      <w:r>
        <w:rPr>
          <w:rFonts w:ascii="Arial" w:eastAsia="Arial" w:hAnsi="Arial" w:cs="Arial"/>
          <w:spacing w:val="1"/>
        </w:rPr>
        <w:t>r</w:t>
      </w:r>
      <w:r>
        <w:rPr>
          <w:rFonts w:ascii="Arial" w:eastAsia="Arial" w:hAnsi="Arial" w:cs="Arial"/>
        </w:rPr>
        <w:t>ded;</w:t>
      </w:r>
    </w:p>
    <w:p w:rsidR="000A5570" w:rsidRDefault="00863EB5">
      <w:pPr>
        <w:tabs>
          <w:tab w:val="left" w:pos="1000"/>
        </w:tabs>
        <w:spacing w:before="75" w:after="0" w:line="240" w:lineRule="auto"/>
        <w:ind w:left="659"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rPr>
        <w:t>s</w:t>
      </w:r>
      <w:r>
        <w:rPr>
          <w:rFonts w:ascii="Arial" w:eastAsia="Arial" w:hAnsi="Arial" w:cs="Arial"/>
          <w:spacing w:val="-1"/>
        </w:rPr>
        <w:t>i</w:t>
      </w:r>
      <w:r>
        <w:rPr>
          <w:rFonts w:ascii="Arial" w:eastAsia="Arial" w:hAnsi="Arial" w:cs="Arial"/>
          <w:spacing w:val="2"/>
        </w:rPr>
        <w:t>g</w:t>
      </w:r>
      <w:r>
        <w:rPr>
          <w:rFonts w:ascii="Arial" w:eastAsia="Arial" w:hAnsi="Arial" w:cs="Arial"/>
        </w:rPr>
        <w:t>na</w:t>
      </w:r>
      <w:r>
        <w:rPr>
          <w:rFonts w:ascii="Arial" w:eastAsia="Arial" w:hAnsi="Arial" w:cs="Arial"/>
          <w:spacing w:val="1"/>
        </w:rPr>
        <w:t>t</w:t>
      </w:r>
      <w:r>
        <w:rPr>
          <w:rFonts w:ascii="Arial" w:eastAsia="Arial" w:hAnsi="Arial" w:cs="Arial"/>
          <w:spacing w:val="-3"/>
        </w:rPr>
        <w:t>u</w:t>
      </w:r>
      <w:r>
        <w:rPr>
          <w:rFonts w:ascii="Arial" w:eastAsia="Arial" w:hAnsi="Arial" w:cs="Arial"/>
          <w:spacing w:val="1"/>
        </w:rPr>
        <w:t>r</w:t>
      </w:r>
      <w:r>
        <w:rPr>
          <w:rFonts w:ascii="Arial" w:eastAsia="Arial" w:hAnsi="Arial" w:cs="Arial"/>
        </w:rPr>
        <w:t>e</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ssu</w:t>
      </w:r>
      <w:r>
        <w:rPr>
          <w:rFonts w:ascii="Arial" w:eastAsia="Arial" w:hAnsi="Arial" w:cs="Arial"/>
          <w:spacing w:val="-1"/>
        </w:rPr>
        <w:t>i</w:t>
      </w:r>
      <w:r>
        <w:rPr>
          <w:rFonts w:ascii="Arial" w:eastAsia="Arial" w:hAnsi="Arial" w:cs="Arial"/>
        </w:rPr>
        <w:t>ng</w:t>
      </w:r>
      <w:r>
        <w:rPr>
          <w:rFonts w:ascii="Arial" w:eastAsia="Arial" w:hAnsi="Arial" w:cs="Arial"/>
          <w:spacing w:val="-2"/>
        </w:rPr>
        <w:t xml:space="preserve"> </w:t>
      </w:r>
      <w:r>
        <w:rPr>
          <w:rFonts w:ascii="Arial" w:eastAsia="Arial" w:hAnsi="Arial" w:cs="Arial"/>
          <w:spacing w:val="-1"/>
        </w:rPr>
        <w:t>A</w:t>
      </w:r>
      <w:r>
        <w:rPr>
          <w:rFonts w:ascii="Arial" w:eastAsia="Arial" w:hAnsi="Arial" w:cs="Arial"/>
        </w:rPr>
        <w:t>u</w:t>
      </w:r>
      <w:r>
        <w:rPr>
          <w:rFonts w:ascii="Arial" w:eastAsia="Arial" w:hAnsi="Arial" w:cs="Arial"/>
          <w:spacing w:val="1"/>
        </w:rPr>
        <w:t>t</w:t>
      </w:r>
      <w:r>
        <w:rPr>
          <w:rFonts w:ascii="Arial" w:eastAsia="Arial" w:hAnsi="Arial" w:cs="Arial"/>
        </w:rPr>
        <w:t>ho</w:t>
      </w:r>
      <w:r>
        <w:rPr>
          <w:rFonts w:ascii="Arial" w:eastAsia="Arial" w:hAnsi="Arial" w:cs="Arial"/>
          <w:spacing w:val="1"/>
        </w:rPr>
        <w:t>r</w:t>
      </w:r>
      <w:r>
        <w:rPr>
          <w:rFonts w:ascii="Arial" w:eastAsia="Arial" w:hAnsi="Arial" w:cs="Arial"/>
          <w:spacing w:val="-1"/>
        </w:rPr>
        <w:t>i</w:t>
      </w:r>
      <w:r>
        <w:rPr>
          <w:rFonts w:ascii="Arial" w:eastAsia="Arial" w:hAnsi="Arial" w:cs="Arial"/>
          <w:spacing w:val="2"/>
        </w:rPr>
        <w:t>t</w:t>
      </w:r>
      <w:r>
        <w:rPr>
          <w:rFonts w:ascii="Arial" w:eastAsia="Arial" w:hAnsi="Arial" w:cs="Arial"/>
        </w:rPr>
        <w:t>y</w:t>
      </w:r>
      <w:r>
        <w:rPr>
          <w:rFonts w:ascii="Arial" w:eastAsia="Arial" w:hAnsi="Arial" w:cs="Arial"/>
          <w:spacing w:val="-1"/>
        </w:rPr>
        <w:t xml:space="preserve"> </w:t>
      </w:r>
      <w:r>
        <w:rPr>
          <w:rFonts w:ascii="Arial" w:eastAsia="Arial" w:hAnsi="Arial" w:cs="Arial"/>
        </w:rPr>
        <w:t>and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1"/>
        </w:rPr>
        <w:t xml:space="preserve"> </w:t>
      </w:r>
      <w:r>
        <w:rPr>
          <w:rFonts w:ascii="Arial" w:eastAsia="Arial" w:hAnsi="Arial" w:cs="Arial"/>
        </w:rPr>
        <w:t>o</w:t>
      </w:r>
      <w:r>
        <w:rPr>
          <w:rFonts w:ascii="Arial" w:eastAsia="Arial" w:hAnsi="Arial" w:cs="Arial"/>
          <w:spacing w:val="-2"/>
        </w:rPr>
        <w:t>r</w:t>
      </w:r>
      <w:r>
        <w:rPr>
          <w:rFonts w:ascii="Arial" w:eastAsia="Arial" w:hAnsi="Arial" w:cs="Arial"/>
          <w:spacing w:val="2"/>
        </w:rPr>
        <w:t>g</w:t>
      </w:r>
      <w:r>
        <w:rPr>
          <w:rFonts w:ascii="Arial" w:eastAsia="Arial" w:hAnsi="Arial" w:cs="Arial"/>
        </w:rPr>
        <w:t>an</w:t>
      </w:r>
      <w:r>
        <w:rPr>
          <w:rFonts w:ascii="Arial" w:eastAsia="Arial" w:hAnsi="Arial" w:cs="Arial"/>
          <w:spacing w:val="-1"/>
        </w:rPr>
        <w:t>i</w:t>
      </w:r>
      <w:r>
        <w:rPr>
          <w:rFonts w:ascii="Arial" w:eastAsia="Arial" w:hAnsi="Arial" w:cs="Arial"/>
        </w:rPr>
        <w:t>sa</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3"/>
        </w:rPr>
        <w:t>n</w:t>
      </w:r>
      <w:r>
        <w:rPr>
          <w:rFonts w:ascii="Arial" w:eastAsia="Arial" w:hAnsi="Arial" w:cs="Arial"/>
        </w:rPr>
        <w:t>;</w:t>
      </w:r>
    </w:p>
    <w:p w:rsidR="000A5570" w:rsidRDefault="00071E95">
      <w:pPr>
        <w:spacing w:before="72" w:after="0" w:line="240" w:lineRule="auto"/>
        <w:ind w:left="658" w:right="-20"/>
        <w:rPr>
          <w:rFonts w:ascii="Arial" w:eastAsia="Arial" w:hAnsi="Arial" w:cs="Arial"/>
        </w:rPr>
      </w:pPr>
      <w:r>
        <w:pict>
          <v:group id="_x0000_s1355" style="position:absolute;left:0;text-align:left;margin-left:62.3pt;margin-top:3pt;width:.1pt;height:32.9pt;z-index:-251646464;mso-position-horizontal-relative:page" coordorigin="1246,60" coordsize="2,658">
            <v:shape id="_x0000_s1356" style="position:absolute;left:1246;top:60;width:2;height:658" coordorigin="1246,60" coordsize="0,658" path="m1246,60r,658e" filled="f" strokeweight=".82pt">
              <v:path arrowok="t"/>
            </v:shape>
            <w10:wrap anchorx="page"/>
          </v:group>
        </w:pict>
      </w:r>
      <w:r w:rsidR="00863EB5">
        <w:rPr>
          <w:rFonts w:ascii="Times New Roman" w:eastAsia="Times New Roman" w:hAnsi="Times New Roman" w:cs="Times New Roman"/>
          <w:color w:val="800080"/>
          <w:w w:val="131"/>
          <w:u w:val="single" w:color="800080"/>
        </w:rPr>
        <w:t xml:space="preserve">•  </w:t>
      </w:r>
      <w:r w:rsidR="00863EB5">
        <w:rPr>
          <w:rFonts w:ascii="Times New Roman" w:eastAsia="Times New Roman" w:hAnsi="Times New Roman" w:cs="Times New Roman"/>
          <w:color w:val="800080"/>
          <w:spacing w:val="15"/>
          <w:w w:val="131"/>
          <w:u w:val="single" w:color="800080"/>
        </w:rPr>
        <w:t xml:space="preserve"> </w:t>
      </w:r>
      <w:r w:rsidR="00863EB5">
        <w:rPr>
          <w:rFonts w:ascii="Times New Roman" w:eastAsia="Times New Roman" w:hAnsi="Times New Roman" w:cs="Times New Roman"/>
          <w:color w:val="800080"/>
          <w:spacing w:val="-45"/>
          <w:w w:val="131"/>
        </w:rPr>
        <w:t xml:space="preserve"> </w:t>
      </w:r>
      <w:r w:rsidR="00863EB5">
        <w:rPr>
          <w:rFonts w:ascii="Arial" w:eastAsia="Arial" w:hAnsi="Arial" w:cs="Arial"/>
          <w:color w:val="000000"/>
          <w:spacing w:val="1"/>
        </w:rPr>
        <w:t>t</w:t>
      </w:r>
      <w:r w:rsidR="00863EB5">
        <w:rPr>
          <w:rFonts w:ascii="Arial" w:eastAsia="Arial" w:hAnsi="Arial" w:cs="Arial"/>
          <w:color w:val="000000"/>
        </w:rPr>
        <w:t>he</w:t>
      </w:r>
      <w:r w:rsidR="00863EB5">
        <w:rPr>
          <w:rFonts w:ascii="Arial" w:eastAsia="Arial" w:hAnsi="Arial" w:cs="Arial"/>
          <w:color w:val="000000"/>
          <w:spacing w:val="-2"/>
        </w:rPr>
        <w:t xml:space="preserve"> </w:t>
      </w:r>
      <w:r w:rsidR="00863EB5">
        <w:rPr>
          <w:rFonts w:ascii="Arial" w:eastAsia="Arial" w:hAnsi="Arial" w:cs="Arial"/>
          <w:color w:val="000000"/>
          <w:spacing w:val="1"/>
        </w:rPr>
        <w:t>r</w:t>
      </w:r>
      <w:r w:rsidR="00863EB5">
        <w:rPr>
          <w:rFonts w:ascii="Arial" w:eastAsia="Arial" w:hAnsi="Arial" w:cs="Arial"/>
          <w:color w:val="000000"/>
        </w:rPr>
        <w:t>e</w:t>
      </w:r>
      <w:r w:rsidR="00863EB5">
        <w:rPr>
          <w:rFonts w:ascii="Arial" w:eastAsia="Arial" w:hAnsi="Arial" w:cs="Arial"/>
          <w:color w:val="000000"/>
          <w:spacing w:val="-1"/>
        </w:rPr>
        <w:t>l</w:t>
      </w:r>
      <w:r w:rsidR="00863EB5">
        <w:rPr>
          <w:rFonts w:ascii="Arial" w:eastAsia="Arial" w:hAnsi="Arial" w:cs="Arial"/>
          <w:color w:val="000000"/>
        </w:rPr>
        <w:t>e</w:t>
      </w:r>
      <w:r w:rsidR="00863EB5">
        <w:rPr>
          <w:rFonts w:ascii="Arial" w:eastAsia="Arial" w:hAnsi="Arial" w:cs="Arial"/>
          <w:color w:val="000000"/>
          <w:spacing w:val="-2"/>
        </w:rPr>
        <w:t>v</w:t>
      </w:r>
      <w:r w:rsidR="00863EB5">
        <w:rPr>
          <w:rFonts w:ascii="Arial" w:eastAsia="Arial" w:hAnsi="Arial" w:cs="Arial"/>
          <w:color w:val="000000"/>
        </w:rPr>
        <w:t>ant</w:t>
      </w:r>
      <w:r w:rsidR="00863EB5">
        <w:rPr>
          <w:rFonts w:ascii="Arial" w:eastAsia="Arial" w:hAnsi="Arial" w:cs="Arial"/>
          <w:color w:val="000000"/>
          <w:spacing w:val="2"/>
        </w:rPr>
        <w:t xml:space="preserve"> </w:t>
      </w:r>
      <w:r w:rsidR="00863EB5">
        <w:rPr>
          <w:rFonts w:ascii="Arial" w:eastAsia="Arial" w:hAnsi="Arial" w:cs="Arial"/>
          <w:color w:val="000000"/>
        </w:rPr>
        <w:t>cou</w:t>
      </w:r>
      <w:r w:rsidR="00863EB5">
        <w:rPr>
          <w:rFonts w:ascii="Arial" w:eastAsia="Arial" w:hAnsi="Arial" w:cs="Arial"/>
          <w:color w:val="000000"/>
          <w:spacing w:val="1"/>
        </w:rPr>
        <w:t>r</w:t>
      </w:r>
      <w:r w:rsidR="00863EB5">
        <w:rPr>
          <w:rFonts w:ascii="Arial" w:eastAsia="Arial" w:hAnsi="Arial" w:cs="Arial"/>
          <w:color w:val="000000"/>
        </w:rPr>
        <w:t>s</w:t>
      </w:r>
      <w:r w:rsidR="00863EB5">
        <w:rPr>
          <w:rFonts w:ascii="Arial" w:eastAsia="Arial" w:hAnsi="Arial" w:cs="Arial"/>
          <w:color w:val="000000"/>
          <w:spacing w:val="-3"/>
        </w:rPr>
        <w:t>e</w:t>
      </w:r>
      <w:r w:rsidR="00863EB5">
        <w:rPr>
          <w:rFonts w:ascii="Arial" w:eastAsia="Arial" w:hAnsi="Arial" w:cs="Arial"/>
          <w:color w:val="000000"/>
        </w:rPr>
        <w:t>;</w:t>
      </w:r>
    </w:p>
    <w:p w:rsidR="000A5570" w:rsidRDefault="00863EB5">
      <w:pPr>
        <w:tabs>
          <w:tab w:val="left" w:pos="1000"/>
        </w:tabs>
        <w:spacing w:before="75" w:after="0" w:line="240" w:lineRule="auto"/>
        <w:ind w:left="658"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color w:val="800080"/>
          <w:u w:val="single" w:color="800080"/>
        </w:rPr>
        <w:t>da</w:t>
      </w:r>
      <w:r>
        <w:rPr>
          <w:rFonts w:ascii="Arial" w:eastAsia="Arial" w:hAnsi="Arial" w:cs="Arial"/>
          <w:color w:val="800080"/>
          <w:spacing w:val="1"/>
          <w:u w:val="single" w:color="800080"/>
        </w:rPr>
        <w:t>t</w:t>
      </w:r>
      <w:r>
        <w:rPr>
          <w:rFonts w:ascii="Arial" w:eastAsia="Arial" w:hAnsi="Arial" w:cs="Arial"/>
          <w:color w:val="800080"/>
          <w:u w:val="single" w:color="800080"/>
        </w:rPr>
        <w:t>e</w:t>
      </w:r>
      <w:r>
        <w:rPr>
          <w:rFonts w:ascii="Arial" w:eastAsia="Arial" w:hAnsi="Arial" w:cs="Arial"/>
          <w:color w:val="800080"/>
          <w:spacing w:val="1"/>
          <w:u w:val="single" w:color="800080"/>
        </w:rPr>
        <w:t xml:space="preserve"> </w:t>
      </w:r>
      <w:r>
        <w:rPr>
          <w:rFonts w:ascii="Arial" w:eastAsia="Arial" w:hAnsi="Arial" w:cs="Arial"/>
          <w:color w:val="800080"/>
          <w:spacing w:val="-3"/>
          <w:u w:val="single" w:color="800080"/>
        </w:rPr>
        <w:t>o</w:t>
      </w:r>
      <w:r>
        <w:rPr>
          <w:rFonts w:ascii="Arial" w:eastAsia="Arial" w:hAnsi="Arial" w:cs="Arial"/>
          <w:color w:val="800080"/>
          <w:u w:val="single" w:color="800080"/>
        </w:rPr>
        <w:t>f</w:t>
      </w:r>
      <w:r>
        <w:rPr>
          <w:rFonts w:ascii="Arial" w:eastAsia="Arial" w:hAnsi="Arial" w:cs="Arial"/>
          <w:color w:val="800080"/>
          <w:spacing w:val="2"/>
          <w:u w:val="single" w:color="800080"/>
        </w:rPr>
        <w:t xml:space="preserve"> </w:t>
      </w:r>
      <w:r>
        <w:rPr>
          <w:rFonts w:ascii="Arial" w:eastAsia="Arial" w:hAnsi="Arial" w:cs="Arial"/>
          <w:color w:val="800080"/>
          <w:u w:val="single" w:color="800080"/>
        </w:rPr>
        <w:t>b</w:t>
      </w:r>
      <w:r>
        <w:rPr>
          <w:rFonts w:ascii="Arial" w:eastAsia="Arial" w:hAnsi="Arial" w:cs="Arial"/>
          <w:color w:val="800080"/>
          <w:spacing w:val="-1"/>
          <w:u w:val="single" w:color="800080"/>
        </w:rPr>
        <w:t>i</w:t>
      </w:r>
      <w:r>
        <w:rPr>
          <w:rFonts w:ascii="Arial" w:eastAsia="Arial" w:hAnsi="Arial" w:cs="Arial"/>
          <w:color w:val="800080"/>
          <w:spacing w:val="-2"/>
          <w:u w:val="single" w:color="800080"/>
        </w:rPr>
        <w:t>r</w:t>
      </w:r>
      <w:r>
        <w:rPr>
          <w:rFonts w:ascii="Arial" w:eastAsia="Arial" w:hAnsi="Arial" w:cs="Arial"/>
          <w:color w:val="800080"/>
          <w:spacing w:val="1"/>
          <w:u w:val="single" w:color="800080"/>
        </w:rPr>
        <w:t>t</w:t>
      </w:r>
      <w:r>
        <w:rPr>
          <w:rFonts w:ascii="Arial" w:eastAsia="Arial" w:hAnsi="Arial" w:cs="Arial"/>
          <w:color w:val="800080"/>
          <w:u w:val="single" w:color="800080"/>
        </w:rPr>
        <w:t>h</w:t>
      </w:r>
    </w:p>
    <w:p w:rsidR="000A5570" w:rsidRDefault="00863EB5">
      <w:pPr>
        <w:tabs>
          <w:tab w:val="left" w:pos="1000"/>
        </w:tabs>
        <w:spacing w:before="75" w:after="0" w:line="240" w:lineRule="auto"/>
        <w:ind w:left="658"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d</w:t>
      </w:r>
      <w:r>
        <w:rPr>
          <w:rFonts w:ascii="Arial" w:eastAsia="Arial" w:hAnsi="Arial" w:cs="Arial"/>
          <w:spacing w:val="-3"/>
        </w:rPr>
        <w:t>a</w:t>
      </w:r>
      <w:r>
        <w:rPr>
          <w:rFonts w:ascii="Arial" w:eastAsia="Arial" w:hAnsi="Arial" w:cs="Arial"/>
          <w:spacing w:val="1"/>
        </w:rPr>
        <w:t>t</w:t>
      </w:r>
      <w:r>
        <w:rPr>
          <w:rFonts w:ascii="Arial" w:eastAsia="Arial" w:hAnsi="Arial" w:cs="Arial"/>
        </w:rPr>
        <w:t>e</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a</w:t>
      </w:r>
      <w:r>
        <w:rPr>
          <w:rFonts w:ascii="Arial" w:eastAsia="Arial" w:hAnsi="Arial" w:cs="Arial"/>
          <w:spacing w:val="-4"/>
        </w:rPr>
        <w:t>w</w:t>
      </w:r>
      <w:r>
        <w:rPr>
          <w:rFonts w:ascii="Arial" w:eastAsia="Arial" w:hAnsi="Arial" w:cs="Arial"/>
        </w:rPr>
        <w:t>a</w:t>
      </w:r>
      <w:r>
        <w:rPr>
          <w:rFonts w:ascii="Arial" w:eastAsia="Arial" w:hAnsi="Arial" w:cs="Arial"/>
          <w:spacing w:val="1"/>
        </w:rPr>
        <w:t>r</w:t>
      </w:r>
      <w:r>
        <w:rPr>
          <w:rFonts w:ascii="Arial" w:eastAsia="Arial" w:hAnsi="Arial" w:cs="Arial"/>
        </w:rPr>
        <w:t>d; and,</w:t>
      </w:r>
    </w:p>
    <w:p w:rsidR="000A5570" w:rsidRDefault="00863EB5">
      <w:pPr>
        <w:tabs>
          <w:tab w:val="left" w:pos="1000"/>
        </w:tabs>
        <w:spacing w:before="72" w:after="0" w:line="240" w:lineRule="auto"/>
        <w:ind w:left="659"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s</w:t>
      </w:r>
      <w:r>
        <w:rPr>
          <w:rFonts w:ascii="Arial" w:eastAsia="Arial" w:hAnsi="Arial" w:cs="Arial"/>
          <w:spacing w:val="-3"/>
        </w:rPr>
        <w:t>e</w:t>
      </w:r>
      <w:r>
        <w:rPr>
          <w:rFonts w:ascii="Arial" w:eastAsia="Arial" w:hAnsi="Arial" w:cs="Arial"/>
          <w:spacing w:val="1"/>
        </w:rPr>
        <w:t>r</w:t>
      </w:r>
      <w:r>
        <w:rPr>
          <w:rFonts w:ascii="Arial" w:eastAsia="Arial" w:hAnsi="Arial" w:cs="Arial"/>
          <w:spacing w:val="-1"/>
        </w:rPr>
        <w:t>i</w:t>
      </w:r>
      <w:r>
        <w:rPr>
          <w:rFonts w:ascii="Arial" w:eastAsia="Arial" w:hAnsi="Arial" w:cs="Arial"/>
        </w:rPr>
        <w:t>al nu</w:t>
      </w:r>
      <w:r>
        <w:rPr>
          <w:rFonts w:ascii="Arial" w:eastAsia="Arial" w:hAnsi="Arial" w:cs="Arial"/>
          <w:spacing w:val="1"/>
        </w:rPr>
        <w:t>m</w:t>
      </w:r>
      <w:r>
        <w:rPr>
          <w:rFonts w:ascii="Arial" w:eastAsia="Arial" w:hAnsi="Arial" w:cs="Arial"/>
        </w:rPr>
        <w:t>b</w:t>
      </w:r>
      <w:r>
        <w:rPr>
          <w:rFonts w:ascii="Arial" w:eastAsia="Arial" w:hAnsi="Arial" w:cs="Arial"/>
          <w:spacing w:val="-3"/>
        </w:rPr>
        <w:t>e</w:t>
      </w:r>
      <w:r>
        <w:rPr>
          <w:rFonts w:ascii="Arial" w:eastAsia="Arial" w:hAnsi="Arial" w:cs="Arial"/>
        </w:rPr>
        <w:t>r</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cou</w:t>
      </w:r>
      <w:r>
        <w:rPr>
          <w:rFonts w:ascii="Arial" w:eastAsia="Arial" w:hAnsi="Arial" w:cs="Arial"/>
          <w:spacing w:val="1"/>
        </w:rPr>
        <w:t>r</w:t>
      </w:r>
      <w:r>
        <w:rPr>
          <w:rFonts w:ascii="Arial" w:eastAsia="Arial" w:hAnsi="Arial" w:cs="Arial"/>
        </w:rPr>
        <w:t>se</w:t>
      </w:r>
      <w:r>
        <w:rPr>
          <w:rFonts w:ascii="Arial" w:eastAsia="Arial" w:hAnsi="Arial" w:cs="Arial"/>
          <w:spacing w:val="-2"/>
        </w:rPr>
        <w:t xml:space="preserve"> </w:t>
      </w:r>
      <w:r>
        <w:rPr>
          <w:rFonts w:ascii="Arial" w:eastAsia="Arial" w:hAnsi="Arial" w:cs="Arial"/>
        </w:rPr>
        <w:t>ce</w:t>
      </w:r>
      <w:r>
        <w:rPr>
          <w:rFonts w:ascii="Arial" w:eastAsia="Arial" w:hAnsi="Arial" w:cs="Arial"/>
          <w:spacing w:val="-2"/>
        </w:rPr>
        <w:t>r</w:t>
      </w:r>
      <w:r>
        <w:rPr>
          <w:rFonts w:ascii="Arial" w:eastAsia="Arial" w:hAnsi="Arial" w:cs="Arial"/>
          <w:spacing w:val="1"/>
        </w:rPr>
        <w:t>t</w:t>
      </w:r>
      <w:r>
        <w:rPr>
          <w:rFonts w:ascii="Arial" w:eastAsia="Arial" w:hAnsi="Arial" w:cs="Arial"/>
          <w:spacing w:val="-3"/>
        </w:rPr>
        <w:t>i</w:t>
      </w:r>
      <w:r>
        <w:rPr>
          <w:rFonts w:ascii="Arial" w:eastAsia="Arial" w:hAnsi="Arial" w:cs="Arial"/>
          <w:spacing w:val="3"/>
        </w:rPr>
        <w:t>f</w:t>
      </w:r>
      <w:r>
        <w:rPr>
          <w:rFonts w:ascii="Arial" w:eastAsia="Arial" w:hAnsi="Arial" w:cs="Arial"/>
          <w:spacing w:val="-1"/>
        </w:rPr>
        <w:t>i</w:t>
      </w:r>
      <w:r>
        <w:rPr>
          <w:rFonts w:ascii="Arial" w:eastAsia="Arial" w:hAnsi="Arial" w:cs="Arial"/>
        </w:rPr>
        <w:t>ca</w:t>
      </w:r>
      <w:r>
        <w:rPr>
          <w:rFonts w:ascii="Arial" w:eastAsia="Arial" w:hAnsi="Arial" w:cs="Arial"/>
          <w:spacing w:val="1"/>
        </w:rPr>
        <w:t>t</w:t>
      </w:r>
      <w:r>
        <w:rPr>
          <w:rFonts w:ascii="Arial" w:eastAsia="Arial" w:hAnsi="Arial" w:cs="Arial"/>
          <w:spacing w:val="-3"/>
        </w:rPr>
        <w:t>e</w:t>
      </w:r>
      <w:r>
        <w:rPr>
          <w:rFonts w:ascii="Arial" w:eastAsia="Arial" w:hAnsi="Arial" w:cs="Arial"/>
        </w:rPr>
        <w:t>.</w:t>
      </w:r>
    </w:p>
    <w:p w:rsidR="000A5570" w:rsidRDefault="00863EB5">
      <w:pPr>
        <w:spacing w:before="60" w:after="0" w:line="240" w:lineRule="auto"/>
        <w:ind w:left="299" w:right="794"/>
        <w:jc w:val="both"/>
        <w:rPr>
          <w:rFonts w:ascii="Arial" w:eastAsia="Arial" w:hAnsi="Arial" w:cs="Arial"/>
        </w:rPr>
      </w:pP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rPr>
        <w:t>cou</w:t>
      </w:r>
      <w:r>
        <w:rPr>
          <w:rFonts w:ascii="Arial" w:eastAsia="Arial" w:hAnsi="Arial" w:cs="Arial"/>
          <w:spacing w:val="1"/>
        </w:rPr>
        <w:t>r</w:t>
      </w:r>
      <w:r>
        <w:rPr>
          <w:rFonts w:ascii="Arial" w:eastAsia="Arial" w:hAnsi="Arial" w:cs="Arial"/>
        </w:rPr>
        <w:t>se</w:t>
      </w:r>
      <w:r>
        <w:rPr>
          <w:rFonts w:ascii="Arial" w:eastAsia="Arial" w:hAnsi="Arial" w:cs="Arial"/>
          <w:spacing w:val="-2"/>
        </w:rPr>
        <w:t xml:space="preserve"> </w:t>
      </w:r>
      <w:r>
        <w:rPr>
          <w:rFonts w:ascii="Arial" w:eastAsia="Arial" w:hAnsi="Arial" w:cs="Arial"/>
        </w:rPr>
        <w:t>c</w:t>
      </w:r>
      <w:r>
        <w:rPr>
          <w:rFonts w:ascii="Arial" w:eastAsia="Arial" w:hAnsi="Arial" w:cs="Arial"/>
          <w:spacing w:val="-3"/>
        </w:rPr>
        <w:t>e</w:t>
      </w:r>
      <w:r>
        <w:rPr>
          <w:rFonts w:ascii="Arial" w:eastAsia="Arial" w:hAnsi="Arial" w:cs="Arial"/>
          <w:spacing w:val="1"/>
        </w:rPr>
        <w:t>rt</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3"/>
        </w:rPr>
        <w:t>a</w:t>
      </w:r>
      <w:r>
        <w:rPr>
          <w:rFonts w:ascii="Arial" w:eastAsia="Arial" w:hAnsi="Arial" w:cs="Arial"/>
          <w:spacing w:val="1"/>
        </w:rPr>
        <w:t>t</w:t>
      </w:r>
      <w:r>
        <w:rPr>
          <w:rFonts w:ascii="Arial" w:eastAsia="Arial" w:hAnsi="Arial" w:cs="Arial"/>
        </w:rPr>
        <w:t>e</w:t>
      </w:r>
      <w:r>
        <w:rPr>
          <w:rFonts w:ascii="Arial" w:eastAsia="Arial" w:hAnsi="Arial" w:cs="Arial"/>
          <w:spacing w:val="1"/>
        </w:rPr>
        <w:t xml:space="preserve"> </w:t>
      </w:r>
      <w:r>
        <w:rPr>
          <w:rFonts w:ascii="Arial" w:eastAsia="Arial" w:hAnsi="Arial" w:cs="Arial"/>
        </w:rPr>
        <w:t>s</w:t>
      </w:r>
      <w:r>
        <w:rPr>
          <w:rFonts w:ascii="Arial" w:eastAsia="Arial" w:hAnsi="Arial" w:cs="Arial"/>
          <w:spacing w:val="-3"/>
        </w:rPr>
        <w:t>h</w:t>
      </w:r>
      <w:r>
        <w:rPr>
          <w:rFonts w:ascii="Arial" w:eastAsia="Arial" w:hAnsi="Arial" w:cs="Arial"/>
        </w:rPr>
        <w:t>ou</w:t>
      </w:r>
      <w:r>
        <w:rPr>
          <w:rFonts w:ascii="Arial" w:eastAsia="Arial" w:hAnsi="Arial" w:cs="Arial"/>
          <w:spacing w:val="-1"/>
        </w:rPr>
        <w:t>l</w:t>
      </w:r>
      <w:r>
        <w:rPr>
          <w:rFonts w:ascii="Arial" w:eastAsia="Arial" w:hAnsi="Arial" w:cs="Arial"/>
        </w:rPr>
        <w:t>d</w:t>
      </w:r>
      <w:r>
        <w:rPr>
          <w:rFonts w:ascii="Arial" w:eastAsia="Arial" w:hAnsi="Arial" w:cs="Arial"/>
          <w:spacing w:val="1"/>
        </w:rPr>
        <w:t xml:space="preserve"> </w:t>
      </w:r>
      <w:r>
        <w:rPr>
          <w:rFonts w:ascii="Arial" w:eastAsia="Arial" w:hAnsi="Arial" w:cs="Arial"/>
        </w:rPr>
        <w:t>be</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spacing w:val="1"/>
        </w:rPr>
        <w:t>f</w:t>
      </w:r>
      <w:r>
        <w:rPr>
          <w:rFonts w:ascii="Arial" w:eastAsia="Arial" w:hAnsi="Arial" w:cs="Arial"/>
          <w:spacing w:val="-3"/>
        </w:rPr>
        <w:t>o</w:t>
      </w:r>
      <w:r>
        <w:rPr>
          <w:rFonts w:ascii="Arial" w:eastAsia="Arial" w:hAnsi="Arial" w:cs="Arial"/>
          <w:spacing w:val="1"/>
        </w:rPr>
        <w:t>rm</w:t>
      </w:r>
      <w:r>
        <w:rPr>
          <w:rFonts w:ascii="Arial" w:eastAsia="Arial" w:hAnsi="Arial" w:cs="Arial"/>
          <w:spacing w:val="-3"/>
        </w:rPr>
        <w:t>a</w:t>
      </w:r>
      <w:r>
        <w:rPr>
          <w:rFonts w:ascii="Arial" w:eastAsia="Arial" w:hAnsi="Arial" w:cs="Arial"/>
        </w:rPr>
        <w:t>t</w:t>
      </w:r>
      <w:r>
        <w:rPr>
          <w:rFonts w:ascii="Arial" w:eastAsia="Arial" w:hAnsi="Arial" w:cs="Arial"/>
          <w:spacing w:val="2"/>
        </w:rPr>
        <w:t xml:space="preserve"> </w:t>
      </w:r>
      <w:r>
        <w:rPr>
          <w:rFonts w:ascii="Arial" w:eastAsia="Arial" w:hAnsi="Arial" w:cs="Arial"/>
        </w:rPr>
        <w:t>s</w:t>
      </w:r>
      <w:r>
        <w:rPr>
          <w:rFonts w:ascii="Arial" w:eastAsia="Arial" w:hAnsi="Arial" w:cs="Arial"/>
          <w:spacing w:val="-4"/>
        </w:rPr>
        <w:t>i</w:t>
      </w:r>
      <w:r>
        <w:rPr>
          <w:rFonts w:ascii="Arial" w:eastAsia="Arial" w:hAnsi="Arial" w:cs="Arial"/>
          <w:spacing w:val="1"/>
        </w:rPr>
        <w:t>m</w:t>
      </w:r>
      <w:r>
        <w:rPr>
          <w:rFonts w:ascii="Arial" w:eastAsia="Arial" w:hAnsi="Arial" w:cs="Arial"/>
          <w:spacing w:val="-1"/>
        </w:rPr>
        <w:t>il</w:t>
      </w:r>
      <w:r>
        <w:rPr>
          <w:rFonts w:ascii="Arial" w:eastAsia="Arial" w:hAnsi="Arial" w:cs="Arial"/>
        </w:rPr>
        <w:t xml:space="preserve">ar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e</w:t>
      </w:r>
      <w:r>
        <w:rPr>
          <w:rFonts w:ascii="Arial" w:eastAsia="Arial" w:hAnsi="Arial" w:cs="Arial"/>
          <w:spacing w:val="-2"/>
        </w:rPr>
        <w:t>x</w:t>
      </w:r>
      <w:r>
        <w:rPr>
          <w:rFonts w:ascii="Arial" w:eastAsia="Arial" w:hAnsi="Arial" w:cs="Arial"/>
        </w:rPr>
        <w:t>a</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e</w:t>
      </w:r>
      <w:r>
        <w:rPr>
          <w:rFonts w:ascii="Arial" w:eastAsia="Arial" w:hAnsi="Arial" w:cs="Arial"/>
          <w:spacing w:val="-2"/>
        </w:rPr>
        <w:t xml:space="preserve"> </w:t>
      </w:r>
      <w:r>
        <w:rPr>
          <w:rFonts w:ascii="Arial" w:eastAsia="Arial" w:hAnsi="Arial" w:cs="Arial"/>
          <w:spacing w:val="2"/>
        </w:rPr>
        <w:t>g</w:t>
      </w:r>
      <w:r>
        <w:rPr>
          <w:rFonts w:ascii="Arial" w:eastAsia="Arial" w:hAnsi="Arial" w:cs="Arial"/>
          <w:spacing w:val="-1"/>
        </w:rPr>
        <w:t>i</w:t>
      </w:r>
      <w:r>
        <w:rPr>
          <w:rFonts w:ascii="Arial" w:eastAsia="Arial" w:hAnsi="Arial" w:cs="Arial"/>
          <w:spacing w:val="-2"/>
        </w:rPr>
        <w:t>v</w:t>
      </w:r>
      <w:r>
        <w:rPr>
          <w:rFonts w:ascii="Arial" w:eastAsia="Arial" w:hAnsi="Arial" w:cs="Arial"/>
        </w:rPr>
        <w:t>en</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w:t>
      </w:r>
      <w:r>
        <w:rPr>
          <w:rFonts w:ascii="Arial" w:eastAsia="Arial" w:hAnsi="Arial" w:cs="Arial"/>
          <w:spacing w:val="-1"/>
        </w:rPr>
        <w:t>APPEND</w:t>
      </w:r>
      <w:r>
        <w:rPr>
          <w:rFonts w:ascii="Arial" w:eastAsia="Arial" w:hAnsi="Arial" w:cs="Arial"/>
          <w:spacing w:val="1"/>
        </w:rPr>
        <w:t>I</w:t>
      </w:r>
      <w:r>
        <w:rPr>
          <w:rFonts w:ascii="Arial" w:eastAsia="Arial" w:hAnsi="Arial" w:cs="Arial"/>
        </w:rPr>
        <w:t>X</w:t>
      </w:r>
      <w:r>
        <w:rPr>
          <w:rFonts w:ascii="Arial" w:eastAsia="Arial" w:hAnsi="Arial" w:cs="Arial"/>
          <w:spacing w:val="3"/>
        </w:rPr>
        <w:t xml:space="preserve"> </w:t>
      </w:r>
      <w:r>
        <w:rPr>
          <w:rFonts w:ascii="Arial" w:eastAsia="Arial" w:hAnsi="Arial" w:cs="Arial"/>
          <w:spacing w:val="-1"/>
        </w:rPr>
        <w:t>5</w:t>
      </w:r>
      <w:r>
        <w:rPr>
          <w:rFonts w:ascii="Arial" w:eastAsia="Arial" w:hAnsi="Arial" w:cs="Arial"/>
        </w:rPr>
        <w:t>.</w:t>
      </w:r>
    </w:p>
    <w:p w:rsidR="000A5570" w:rsidRDefault="000A5570">
      <w:pPr>
        <w:spacing w:before="9" w:after="0" w:line="110" w:lineRule="exact"/>
        <w:rPr>
          <w:sz w:val="11"/>
          <w:szCs w:val="11"/>
        </w:rPr>
      </w:pPr>
    </w:p>
    <w:p w:rsidR="000A5570" w:rsidRDefault="00071E95">
      <w:pPr>
        <w:spacing w:after="0" w:line="240" w:lineRule="auto"/>
        <w:ind w:left="298" w:right="6388"/>
        <w:jc w:val="both"/>
        <w:rPr>
          <w:rFonts w:ascii="Arial" w:eastAsia="Arial" w:hAnsi="Arial" w:cs="Arial"/>
        </w:rPr>
      </w:pPr>
      <w:r>
        <w:pict>
          <v:group id="_x0000_s1353" style="position:absolute;left:0;text-align:left;margin-left:62.3pt;margin-top:.1pt;width:.1pt;height:18.7pt;z-index:-251645440;mso-position-horizontal-relative:page" coordorigin="1246,2" coordsize="2,374">
            <v:shape id="_x0000_s1354" style="position:absolute;left:1246;top:2;width:2;height:374" coordorigin="1246,2" coordsize="0,374" path="m1246,2r,375e" filled="f" strokeweight=".82pt">
              <v:path arrowok="t"/>
            </v:shape>
            <w10:wrap anchorx="page"/>
          </v:group>
        </w:pict>
      </w:r>
      <w:r w:rsidR="00863EB5">
        <w:rPr>
          <w:rFonts w:ascii="Arial" w:eastAsia="Arial" w:hAnsi="Arial" w:cs="Arial"/>
          <w:strike/>
          <w:color w:val="818181"/>
        </w:rPr>
        <w:t>5</w:t>
      </w:r>
      <w:r w:rsidR="00863EB5">
        <w:rPr>
          <w:rFonts w:ascii="Arial" w:eastAsia="Arial" w:hAnsi="Arial" w:cs="Arial"/>
          <w:strike/>
          <w:color w:val="818181"/>
          <w:spacing w:val="1"/>
        </w:rPr>
        <w:t>.</w:t>
      </w:r>
      <w:r w:rsidR="00863EB5">
        <w:rPr>
          <w:rFonts w:ascii="Arial" w:eastAsia="Arial" w:hAnsi="Arial" w:cs="Arial"/>
          <w:strike/>
          <w:color w:val="818181"/>
        </w:rPr>
        <w:t>2</w:t>
      </w:r>
      <w:r w:rsidR="00863EB5">
        <w:rPr>
          <w:rFonts w:ascii="Arial" w:eastAsia="Arial" w:hAnsi="Arial" w:cs="Arial"/>
          <w:strike/>
          <w:color w:val="818181"/>
          <w:spacing w:val="1"/>
        </w:rPr>
        <w:t>.</w:t>
      </w:r>
      <w:r w:rsidR="00863EB5">
        <w:rPr>
          <w:rFonts w:ascii="Arial" w:eastAsia="Arial" w:hAnsi="Arial" w:cs="Arial"/>
          <w:strike/>
          <w:color w:val="818181"/>
        </w:rPr>
        <w:t>2</w:t>
      </w:r>
      <w:r w:rsidR="00863EB5">
        <w:rPr>
          <w:rFonts w:ascii="Arial" w:eastAsia="Arial" w:hAnsi="Arial" w:cs="Arial"/>
          <w:color w:val="818181"/>
          <w:spacing w:val="-3"/>
          <w:u w:val="single" w:color="818181"/>
        </w:rPr>
        <w:t>7</w:t>
      </w:r>
      <w:r w:rsidR="00863EB5">
        <w:rPr>
          <w:rFonts w:ascii="Arial" w:eastAsia="Arial" w:hAnsi="Arial" w:cs="Arial"/>
          <w:color w:val="818181"/>
          <w:spacing w:val="1"/>
          <w:u w:val="single" w:color="818181"/>
        </w:rPr>
        <w:t>.</w:t>
      </w:r>
      <w:r w:rsidR="00863EB5">
        <w:rPr>
          <w:rFonts w:ascii="Arial" w:eastAsia="Arial" w:hAnsi="Arial" w:cs="Arial"/>
          <w:color w:val="818181"/>
          <w:u w:val="single" w:color="818181"/>
        </w:rPr>
        <w:t>2</w:t>
      </w:r>
      <w:r w:rsidR="00863EB5">
        <w:rPr>
          <w:rFonts w:ascii="Arial" w:eastAsia="Arial" w:hAnsi="Arial" w:cs="Arial"/>
          <w:color w:val="818181"/>
          <w:spacing w:val="1"/>
          <w:u w:val="single" w:color="818181"/>
        </w:rPr>
        <w:t>.</w:t>
      </w:r>
      <w:r w:rsidR="00863EB5">
        <w:rPr>
          <w:rFonts w:ascii="Arial" w:eastAsia="Arial" w:hAnsi="Arial" w:cs="Arial"/>
          <w:color w:val="818181"/>
          <w:spacing w:val="9"/>
          <w:u w:val="single" w:color="818181"/>
        </w:rPr>
        <w:t>2</w:t>
      </w:r>
      <w:r w:rsidR="00863EB5">
        <w:rPr>
          <w:rFonts w:ascii="Arial" w:eastAsia="Arial" w:hAnsi="Arial" w:cs="Arial"/>
          <w:color w:val="000000"/>
          <w:spacing w:val="-1"/>
        </w:rPr>
        <w:t>V</w:t>
      </w:r>
      <w:r w:rsidR="00863EB5">
        <w:rPr>
          <w:rFonts w:ascii="Arial" w:eastAsia="Arial" w:hAnsi="Arial" w:cs="Arial"/>
          <w:color w:val="000000"/>
          <w:spacing w:val="2"/>
        </w:rPr>
        <w:t>T</w:t>
      </w:r>
      <w:r w:rsidR="00863EB5">
        <w:rPr>
          <w:rFonts w:ascii="Arial" w:eastAsia="Arial" w:hAnsi="Arial" w:cs="Arial"/>
          <w:color w:val="000000"/>
        </w:rPr>
        <w:t xml:space="preserve">S </w:t>
      </w:r>
      <w:r w:rsidR="00863EB5">
        <w:rPr>
          <w:rFonts w:ascii="Arial" w:eastAsia="Arial" w:hAnsi="Arial" w:cs="Arial"/>
          <w:color w:val="000000"/>
          <w:spacing w:val="-1"/>
        </w:rPr>
        <w:t>C</w:t>
      </w:r>
      <w:r w:rsidR="00863EB5">
        <w:rPr>
          <w:rFonts w:ascii="Arial" w:eastAsia="Arial" w:hAnsi="Arial" w:cs="Arial"/>
          <w:color w:val="000000"/>
          <w:spacing w:val="-3"/>
        </w:rPr>
        <w:t>e</w:t>
      </w:r>
      <w:r w:rsidR="00863EB5">
        <w:rPr>
          <w:rFonts w:ascii="Arial" w:eastAsia="Arial" w:hAnsi="Arial" w:cs="Arial"/>
          <w:color w:val="000000"/>
          <w:spacing w:val="1"/>
        </w:rPr>
        <w:t>rt</w:t>
      </w:r>
      <w:r w:rsidR="00863EB5">
        <w:rPr>
          <w:rFonts w:ascii="Arial" w:eastAsia="Arial" w:hAnsi="Arial" w:cs="Arial"/>
          <w:color w:val="000000"/>
          <w:spacing w:val="-4"/>
        </w:rPr>
        <w:t>i</w:t>
      </w:r>
      <w:r w:rsidR="00863EB5">
        <w:rPr>
          <w:rFonts w:ascii="Arial" w:eastAsia="Arial" w:hAnsi="Arial" w:cs="Arial"/>
          <w:color w:val="000000"/>
          <w:spacing w:val="3"/>
        </w:rPr>
        <w:t>f</w:t>
      </w:r>
      <w:r w:rsidR="00863EB5">
        <w:rPr>
          <w:rFonts w:ascii="Arial" w:eastAsia="Arial" w:hAnsi="Arial" w:cs="Arial"/>
          <w:color w:val="000000"/>
          <w:spacing w:val="-1"/>
        </w:rPr>
        <w:t>i</w:t>
      </w:r>
      <w:r w:rsidR="00863EB5">
        <w:rPr>
          <w:rFonts w:ascii="Arial" w:eastAsia="Arial" w:hAnsi="Arial" w:cs="Arial"/>
          <w:color w:val="000000"/>
        </w:rPr>
        <w:t>c</w:t>
      </w:r>
      <w:r w:rsidR="00863EB5">
        <w:rPr>
          <w:rFonts w:ascii="Arial" w:eastAsia="Arial" w:hAnsi="Arial" w:cs="Arial"/>
          <w:color w:val="000000"/>
          <w:spacing w:val="-3"/>
        </w:rPr>
        <w:t>a</w:t>
      </w:r>
      <w:r w:rsidR="00863EB5">
        <w:rPr>
          <w:rFonts w:ascii="Arial" w:eastAsia="Arial" w:hAnsi="Arial" w:cs="Arial"/>
          <w:color w:val="000000"/>
          <w:spacing w:val="1"/>
        </w:rPr>
        <w:t>t</w:t>
      </w:r>
      <w:r w:rsidR="00863EB5">
        <w:rPr>
          <w:rFonts w:ascii="Arial" w:eastAsia="Arial" w:hAnsi="Arial" w:cs="Arial"/>
          <w:color w:val="000000"/>
          <w:spacing w:val="-1"/>
        </w:rPr>
        <w:t>i</w:t>
      </w:r>
      <w:r w:rsidR="00863EB5">
        <w:rPr>
          <w:rFonts w:ascii="Arial" w:eastAsia="Arial" w:hAnsi="Arial" w:cs="Arial"/>
          <w:color w:val="000000"/>
        </w:rPr>
        <w:t>on</w:t>
      </w:r>
      <w:r w:rsidR="00863EB5">
        <w:rPr>
          <w:rFonts w:ascii="Arial" w:eastAsia="Arial" w:hAnsi="Arial" w:cs="Arial"/>
          <w:color w:val="000000"/>
          <w:spacing w:val="1"/>
        </w:rPr>
        <w:t xml:space="preserve"> </w:t>
      </w:r>
      <w:r w:rsidR="00863EB5">
        <w:rPr>
          <w:rFonts w:ascii="Arial" w:eastAsia="Arial" w:hAnsi="Arial" w:cs="Arial"/>
          <w:color w:val="000000"/>
        </w:rPr>
        <w:t>L</w:t>
      </w:r>
      <w:r w:rsidR="00863EB5">
        <w:rPr>
          <w:rFonts w:ascii="Arial" w:eastAsia="Arial" w:hAnsi="Arial" w:cs="Arial"/>
          <w:color w:val="000000"/>
          <w:spacing w:val="-3"/>
        </w:rPr>
        <w:t>og</w:t>
      </w:r>
    </w:p>
    <w:p w:rsidR="000A5570" w:rsidRDefault="000A5570">
      <w:pPr>
        <w:spacing w:before="6" w:after="0" w:line="120" w:lineRule="exact"/>
        <w:rPr>
          <w:sz w:val="12"/>
          <w:szCs w:val="12"/>
        </w:rPr>
      </w:pPr>
    </w:p>
    <w:p w:rsidR="000A5570" w:rsidRDefault="00863EB5">
      <w:pPr>
        <w:spacing w:after="0" w:line="252" w:lineRule="exact"/>
        <w:ind w:left="298" w:right="97"/>
        <w:jc w:val="both"/>
        <w:rPr>
          <w:rFonts w:ascii="Arial" w:eastAsia="Arial" w:hAnsi="Arial" w:cs="Arial"/>
        </w:rPr>
      </w:pPr>
      <w:r>
        <w:rPr>
          <w:rFonts w:ascii="Arial" w:eastAsia="Arial" w:hAnsi="Arial" w:cs="Arial"/>
        </w:rPr>
        <w:t>A</w:t>
      </w:r>
      <w:r>
        <w:rPr>
          <w:rFonts w:ascii="Arial" w:eastAsia="Arial" w:hAnsi="Arial" w:cs="Arial"/>
          <w:spacing w:val="3"/>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 xml:space="preserve">S </w:t>
      </w:r>
      <w:r>
        <w:rPr>
          <w:rFonts w:ascii="Arial" w:eastAsia="Arial" w:hAnsi="Arial" w:cs="Arial"/>
          <w:spacing w:val="-1"/>
        </w:rPr>
        <w:t>C</w:t>
      </w:r>
      <w:r>
        <w:rPr>
          <w:rFonts w:ascii="Arial" w:eastAsia="Arial" w:hAnsi="Arial" w:cs="Arial"/>
        </w:rPr>
        <w:t>e</w:t>
      </w:r>
      <w:r>
        <w:rPr>
          <w:rFonts w:ascii="Arial" w:eastAsia="Arial" w:hAnsi="Arial" w:cs="Arial"/>
          <w:spacing w:val="1"/>
        </w:rPr>
        <w:t>rt</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3"/>
        </w:rPr>
        <w:t xml:space="preserve"> </w:t>
      </w:r>
      <w:r>
        <w:rPr>
          <w:rFonts w:ascii="Arial" w:eastAsia="Arial" w:hAnsi="Arial" w:cs="Arial"/>
        </w:rPr>
        <w:t>L</w:t>
      </w:r>
      <w:r>
        <w:rPr>
          <w:rFonts w:ascii="Arial" w:eastAsia="Arial" w:hAnsi="Arial" w:cs="Arial"/>
          <w:spacing w:val="-3"/>
        </w:rPr>
        <w:t>o</w:t>
      </w:r>
      <w:r>
        <w:rPr>
          <w:rFonts w:ascii="Arial" w:eastAsia="Arial" w:hAnsi="Arial" w:cs="Arial"/>
        </w:rPr>
        <w:t>g</w:t>
      </w:r>
      <w:r>
        <w:rPr>
          <w:rFonts w:ascii="Arial" w:eastAsia="Arial" w:hAnsi="Arial" w:cs="Arial"/>
          <w:spacing w:val="3"/>
        </w:rPr>
        <w:t xml:space="preserve"> </w:t>
      </w:r>
      <w:r>
        <w:rPr>
          <w:rFonts w:ascii="Arial" w:eastAsia="Arial" w:hAnsi="Arial" w:cs="Arial"/>
        </w:rPr>
        <w:t>shou</w:t>
      </w:r>
      <w:r>
        <w:rPr>
          <w:rFonts w:ascii="Arial" w:eastAsia="Arial" w:hAnsi="Arial" w:cs="Arial"/>
          <w:spacing w:val="-1"/>
        </w:rPr>
        <w:t>l</w:t>
      </w:r>
      <w:r>
        <w:rPr>
          <w:rFonts w:ascii="Arial" w:eastAsia="Arial" w:hAnsi="Arial" w:cs="Arial"/>
        </w:rPr>
        <w:t>d</w:t>
      </w:r>
      <w:r>
        <w:rPr>
          <w:rFonts w:ascii="Arial" w:eastAsia="Arial" w:hAnsi="Arial" w:cs="Arial"/>
          <w:spacing w:val="3"/>
        </w:rPr>
        <w:t xml:space="preserve"> </w:t>
      </w:r>
      <w:r>
        <w:rPr>
          <w:rFonts w:ascii="Arial" w:eastAsia="Arial" w:hAnsi="Arial" w:cs="Arial"/>
        </w:rPr>
        <w:t>be</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ssued</w:t>
      </w:r>
      <w:r>
        <w:rPr>
          <w:rFonts w:ascii="Arial" w:eastAsia="Arial" w:hAnsi="Arial" w:cs="Arial"/>
          <w:spacing w:val="3"/>
        </w:rPr>
        <w:t xml:space="preserve"> </w:t>
      </w:r>
      <w:r>
        <w:rPr>
          <w:rFonts w:ascii="Arial" w:eastAsia="Arial" w:hAnsi="Arial" w:cs="Arial"/>
        </w:rPr>
        <w:t>by</w:t>
      </w:r>
      <w:r>
        <w:rPr>
          <w:rFonts w:ascii="Arial" w:eastAsia="Arial" w:hAnsi="Arial" w:cs="Arial"/>
          <w:spacing w:val="1"/>
        </w:rPr>
        <w:t xml:space="preserve"> t</w:t>
      </w:r>
      <w:r>
        <w:rPr>
          <w:rFonts w:ascii="Arial" w:eastAsia="Arial" w:hAnsi="Arial" w:cs="Arial"/>
          <w:spacing w:val="-3"/>
        </w:rPr>
        <w:t>h</w:t>
      </w:r>
      <w:r>
        <w:rPr>
          <w:rFonts w:ascii="Arial" w:eastAsia="Arial" w:hAnsi="Arial" w:cs="Arial"/>
        </w:rPr>
        <w:t>e</w:t>
      </w:r>
      <w:r>
        <w:rPr>
          <w:rFonts w:ascii="Arial" w:eastAsia="Arial" w:hAnsi="Arial" w:cs="Arial"/>
          <w:spacing w:val="1"/>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m</w:t>
      </w:r>
      <w:r>
        <w:rPr>
          <w:rFonts w:ascii="Arial" w:eastAsia="Arial" w:hAnsi="Arial" w:cs="Arial"/>
        </w:rPr>
        <w:t>pe</w:t>
      </w:r>
      <w:r>
        <w:rPr>
          <w:rFonts w:ascii="Arial" w:eastAsia="Arial" w:hAnsi="Arial" w:cs="Arial"/>
          <w:spacing w:val="1"/>
        </w:rPr>
        <w:t>t</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3"/>
        </w:rPr>
        <w:t xml:space="preserve"> </w:t>
      </w:r>
      <w:r>
        <w:rPr>
          <w:rFonts w:ascii="Arial" w:eastAsia="Arial" w:hAnsi="Arial" w:cs="Arial"/>
          <w:spacing w:val="-1"/>
        </w:rPr>
        <w:t>A</w:t>
      </w:r>
      <w:r>
        <w:rPr>
          <w:rFonts w:ascii="Arial" w:eastAsia="Arial" w:hAnsi="Arial" w:cs="Arial"/>
          <w:spacing w:val="-3"/>
        </w:rPr>
        <w:t>u</w:t>
      </w:r>
      <w:r>
        <w:rPr>
          <w:rFonts w:ascii="Arial" w:eastAsia="Arial" w:hAnsi="Arial" w:cs="Arial"/>
          <w:spacing w:val="1"/>
        </w:rPr>
        <w:t>t</w:t>
      </w:r>
      <w:r>
        <w:rPr>
          <w:rFonts w:ascii="Arial" w:eastAsia="Arial" w:hAnsi="Arial" w:cs="Arial"/>
        </w:rPr>
        <w:t>ho</w:t>
      </w:r>
      <w:r>
        <w:rPr>
          <w:rFonts w:ascii="Arial" w:eastAsia="Arial" w:hAnsi="Arial" w:cs="Arial"/>
          <w:spacing w:val="1"/>
        </w:rPr>
        <w:t>r</w:t>
      </w:r>
      <w:r>
        <w:rPr>
          <w:rFonts w:ascii="Arial" w:eastAsia="Arial" w:hAnsi="Arial" w:cs="Arial"/>
          <w:spacing w:val="-1"/>
        </w:rPr>
        <w:t>it</w:t>
      </w:r>
      <w:r>
        <w:rPr>
          <w:rFonts w:ascii="Arial" w:eastAsia="Arial" w:hAnsi="Arial" w:cs="Arial"/>
        </w:rPr>
        <w:t>y</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ft</w:t>
      </w:r>
      <w:r>
        <w:rPr>
          <w:rFonts w:ascii="Arial" w:eastAsia="Arial" w:hAnsi="Arial" w:cs="Arial"/>
        </w:rPr>
        <w:t>er</w:t>
      </w:r>
      <w:r>
        <w:rPr>
          <w:rFonts w:ascii="Arial" w:eastAsia="Arial" w:hAnsi="Arial" w:cs="Arial"/>
          <w:spacing w:val="2"/>
        </w:rPr>
        <w:t xml:space="preserve"> </w:t>
      </w:r>
      <w:r>
        <w:rPr>
          <w:rFonts w:ascii="Arial" w:eastAsia="Arial" w:hAnsi="Arial" w:cs="Arial"/>
          <w:spacing w:val="-2"/>
        </w:rPr>
        <w:t>v</w:t>
      </w:r>
      <w:r>
        <w:rPr>
          <w:rFonts w:ascii="Arial" w:eastAsia="Arial" w:hAnsi="Arial" w:cs="Arial"/>
        </w:rPr>
        <w:t>a</w:t>
      </w:r>
      <w:r>
        <w:rPr>
          <w:rFonts w:ascii="Arial" w:eastAsia="Arial" w:hAnsi="Arial" w:cs="Arial"/>
          <w:spacing w:val="-1"/>
        </w:rPr>
        <w:t>li</w:t>
      </w:r>
      <w:r>
        <w:rPr>
          <w:rFonts w:ascii="Arial" w:eastAsia="Arial" w:hAnsi="Arial" w:cs="Arial"/>
        </w:rPr>
        <w:t>da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3"/>
        </w:rPr>
        <w:t xml:space="preserve"> </w:t>
      </w:r>
      <w:r>
        <w:rPr>
          <w:rFonts w:ascii="Arial" w:eastAsia="Arial" w:hAnsi="Arial" w:cs="Arial"/>
        </w:rPr>
        <w:t>of</w:t>
      </w:r>
      <w:r>
        <w:rPr>
          <w:rFonts w:ascii="Arial" w:eastAsia="Arial" w:hAnsi="Arial" w:cs="Arial"/>
          <w:spacing w:val="5"/>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e cou</w:t>
      </w:r>
      <w:r>
        <w:rPr>
          <w:rFonts w:ascii="Arial" w:eastAsia="Arial" w:hAnsi="Arial" w:cs="Arial"/>
          <w:spacing w:val="1"/>
        </w:rPr>
        <w:t>r</w:t>
      </w:r>
      <w:r>
        <w:rPr>
          <w:rFonts w:ascii="Arial" w:eastAsia="Arial" w:hAnsi="Arial" w:cs="Arial"/>
        </w:rPr>
        <w:t>se</w:t>
      </w:r>
      <w:r>
        <w:rPr>
          <w:rFonts w:ascii="Arial" w:eastAsia="Arial" w:hAnsi="Arial" w:cs="Arial"/>
          <w:spacing w:val="32"/>
        </w:rPr>
        <w:t xml:space="preserve"> </w:t>
      </w:r>
      <w:r>
        <w:rPr>
          <w:rFonts w:ascii="Arial" w:eastAsia="Arial" w:hAnsi="Arial" w:cs="Arial"/>
        </w:rPr>
        <w:t>c</w:t>
      </w:r>
      <w:r>
        <w:rPr>
          <w:rFonts w:ascii="Arial" w:eastAsia="Arial" w:hAnsi="Arial" w:cs="Arial"/>
          <w:spacing w:val="-3"/>
        </w:rPr>
        <w:t>e</w:t>
      </w:r>
      <w:r>
        <w:rPr>
          <w:rFonts w:ascii="Arial" w:eastAsia="Arial" w:hAnsi="Arial" w:cs="Arial"/>
          <w:spacing w:val="1"/>
        </w:rPr>
        <w:t>rt</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3"/>
        </w:rPr>
        <w:t>a</w:t>
      </w:r>
      <w:r>
        <w:rPr>
          <w:rFonts w:ascii="Arial" w:eastAsia="Arial" w:hAnsi="Arial" w:cs="Arial"/>
          <w:spacing w:val="1"/>
        </w:rPr>
        <w:t>t</w:t>
      </w:r>
      <w:r>
        <w:rPr>
          <w:rFonts w:ascii="Arial" w:eastAsia="Arial" w:hAnsi="Arial" w:cs="Arial"/>
        </w:rPr>
        <w:t xml:space="preserve">e.  </w:t>
      </w:r>
      <w:r>
        <w:rPr>
          <w:rFonts w:ascii="Arial" w:eastAsia="Arial" w:hAnsi="Arial" w:cs="Arial"/>
          <w:spacing w:val="2"/>
        </w:rPr>
        <w:t xml:space="preserve"> 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30"/>
        </w:rPr>
        <w:t xml:space="preserve"> </w:t>
      </w:r>
      <w:r>
        <w:rPr>
          <w:rFonts w:ascii="Arial" w:eastAsia="Arial" w:hAnsi="Arial" w:cs="Arial"/>
          <w:spacing w:val="-1"/>
        </w:rPr>
        <w:t>l</w:t>
      </w:r>
      <w:r>
        <w:rPr>
          <w:rFonts w:ascii="Arial" w:eastAsia="Arial" w:hAnsi="Arial" w:cs="Arial"/>
        </w:rPr>
        <w:t>og</w:t>
      </w:r>
      <w:r>
        <w:rPr>
          <w:rFonts w:ascii="Arial" w:eastAsia="Arial" w:hAnsi="Arial" w:cs="Arial"/>
          <w:spacing w:val="34"/>
        </w:rPr>
        <w:t xml:space="preserve"> </w:t>
      </w:r>
      <w:r>
        <w:rPr>
          <w:rFonts w:ascii="Arial" w:eastAsia="Arial" w:hAnsi="Arial" w:cs="Arial"/>
        </w:rPr>
        <w:t>shou</w:t>
      </w:r>
      <w:r>
        <w:rPr>
          <w:rFonts w:ascii="Arial" w:eastAsia="Arial" w:hAnsi="Arial" w:cs="Arial"/>
          <w:spacing w:val="-1"/>
        </w:rPr>
        <w:t>l</w:t>
      </w:r>
      <w:r>
        <w:rPr>
          <w:rFonts w:ascii="Arial" w:eastAsia="Arial" w:hAnsi="Arial" w:cs="Arial"/>
        </w:rPr>
        <w:t>d</w:t>
      </w:r>
      <w:r>
        <w:rPr>
          <w:rFonts w:ascii="Arial" w:eastAsia="Arial" w:hAnsi="Arial" w:cs="Arial"/>
          <w:spacing w:val="32"/>
        </w:rPr>
        <w:t xml:space="preserve"> </w:t>
      </w:r>
      <w:r>
        <w:rPr>
          <w:rFonts w:ascii="Arial" w:eastAsia="Arial" w:hAnsi="Arial" w:cs="Arial"/>
        </w:rPr>
        <w:t>be</w:t>
      </w:r>
      <w:r>
        <w:rPr>
          <w:rFonts w:ascii="Arial" w:eastAsia="Arial" w:hAnsi="Arial" w:cs="Arial"/>
          <w:spacing w:val="3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0"/>
        </w:rPr>
        <w:t xml:space="preserve"> </w:t>
      </w:r>
      <w:r>
        <w:rPr>
          <w:rFonts w:ascii="Arial" w:eastAsia="Arial" w:hAnsi="Arial" w:cs="Arial"/>
          <w:spacing w:val="1"/>
        </w:rPr>
        <w:t>f</w:t>
      </w:r>
      <w:r>
        <w:rPr>
          <w:rFonts w:ascii="Arial" w:eastAsia="Arial" w:hAnsi="Arial" w:cs="Arial"/>
        </w:rPr>
        <w:t>o</w:t>
      </w:r>
      <w:r>
        <w:rPr>
          <w:rFonts w:ascii="Arial" w:eastAsia="Arial" w:hAnsi="Arial" w:cs="Arial"/>
          <w:spacing w:val="-2"/>
        </w:rPr>
        <w:t>r</w:t>
      </w:r>
      <w:r>
        <w:rPr>
          <w:rFonts w:ascii="Arial" w:eastAsia="Arial" w:hAnsi="Arial" w:cs="Arial"/>
          <w:spacing w:val="1"/>
        </w:rPr>
        <w:t>m</w:t>
      </w:r>
      <w:r>
        <w:rPr>
          <w:rFonts w:ascii="Arial" w:eastAsia="Arial" w:hAnsi="Arial" w:cs="Arial"/>
        </w:rPr>
        <w:t>at</w:t>
      </w:r>
      <w:r>
        <w:rPr>
          <w:rFonts w:ascii="Arial" w:eastAsia="Arial" w:hAnsi="Arial" w:cs="Arial"/>
          <w:spacing w:val="3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33"/>
        </w:rPr>
        <w:t xml:space="preserve"> </w:t>
      </w:r>
      <w:r>
        <w:rPr>
          <w:rFonts w:ascii="Arial" w:eastAsia="Arial" w:hAnsi="Arial" w:cs="Arial"/>
        </w:rPr>
        <w:t>a</w:t>
      </w:r>
      <w:r>
        <w:rPr>
          <w:rFonts w:ascii="Arial" w:eastAsia="Arial" w:hAnsi="Arial" w:cs="Arial"/>
          <w:spacing w:val="32"/>
        </w:rPr>
        <w:t xml:space="preserve"> </w:t>
      </w:r>
      <w:r>
        <w:rPr>
          <w:rFonts w:ascii="Arial" w:eastAsia="Arial" w:hAnsi="Arial" w:cs="Arial"/>
        </w:rPr>
        <w:t>L</w:t>
      </w:r>
      <w:r>
        <w:rPr>
          <w:rFonts w:ascii="Arial" w:eastAsia="Arial" w:hAnsi="Arial" w:cs="Arial"/>
          <w:spacing w:val="-3"/>
        </w:rPr>
        <w:t>o</w:t>
      </w:r>
      <w:r>
        <w:rPr>
          <w:rFonts w:ascii="Arial" w:eastAsia="Arial" w:hAnsi="Arial" w:cs="Arial"/>
        </w:rPr>
        <w:t>g</w:t>
      </w:r>
      <w:r>
        <w:rPr>
          <w:rFonts w:ascii="Arial" w:eastAsia="Arial" w:hAnsi="Arial" w:cs="Arial"/>
          <w:spacing w:val="34"/>
        </w:rPr>
        <w:t xml:space="preserve"> </w:t>
      </w:r>
      <w:r>
        <w:rPr>
          <w:rFonts w:ascii="Arial" w:eastAsia="Arial" w:hAnsi="Arial" w:cs="Arial"/>
          <w:spacing w:val="-1"/>
        </w:rPr>
        <w:t>B</w:t>
      </w:r>
      <w:r>
        <w:rPr>
          <w:rFonts w:ascii="Arial" w:eastAsia="Arial" w:hAnsi="Arial" w:cs="Arial"/>
        </w:rPr>
        <w:t>o</w:t>
      </w:r>
      <w:r>
        <w:rPr>
          <w:rFonts w:ascii="Arial" w:eastAsia="Arial" w:hAnsi="Arial" w:cs="Arial"/>
          <w:spacing w:val="-3"/>
        </w:rPr>
        <w:t>o</w:t>
      </w:r>
      <w:r>
        <w:rPr>
          <w:rFonts w:ascii="Arial" w:eastAsia="Arial" w:hAnsi="Arial" w:cs="Arial"/>
        </w:rPr>
        <w:t>k</w:t>
      </w:r>
      <w:r>
        <w:rPr>
          <w:rFonts w:ascii="Arial" w:eastAsia="Arial" w:hAnsi="Arial" w:cs="Arial"/>
          <w:spacing w:val="35"/>
        </w:rPr>
        <w:t xml:space="preserve"> </w:t>
      </w:r>
      <w:r>
        <w:rPr>
          <w:rFonts w:ascii="Arial" w:eastAsia="Arial" w:hAnsi="Arial" w:cs="Arial"/>
          <w:spacing w:val="-3"/>
        </w:rPr>
        <w:t>o</w:t>
      </w:r>
      <w:r>
        <w:rPr>
          <w:rFonts w:ascii="Arial" w:eastAsia="Arial" w:hAnsi="Arial" w:cs="Arial"/>
        </w:rPr>
        <w:t>r</w:t>
      </w:r>
      <w:r>
        <w:rPr>
          <w:rFonts w:ascii="Arial" w:eastAsia="Arial" w:hAnsi="Arial" w:cs="Arial"/>
          <w:spacing w:val="33"/>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2"/>
        </w:rPr>
        <w:t xml:space="preserve"> </w:t>
      </w:r>
      <w:r>
        <w:rPr>
          <w:rFonts w:ascii="Arial" w:eastAsia="Arial" w:hAnsi="Arial" w:cs="Arial"/>
        </w:rPr>
        <w:t>ano</w:t>
      </w:r>
      <w:r>
        <w:rPr>
          <w:rFonts w:ascii="Arial" w:eastAsia="Arial" w:hAnsi="Arial" w:cs="Arial"/>
          <w:spacing w:val="1"/>
        </w:rPr>
        <w:t>t</w:t>
      </w:r>
      <w:r>
        <w:rPr>
          <w:rFonts w:ascii="Arial" w:eastAsia="Arial" w:hAnsi="Arial" w:cs="Arial"/>
        </w:rPr>
        <w:t>her</w:t>
      </w:r>
      <w:r>
        <w:rPr>
          <w:rFonts w:ascii="Arial" w:eastAsia="Arial" w:hAnsi="Arial" w:cs="Arial"/>
          <w:spacing w:val="33"/>
        </w:rPr>
        <w:t xml:space="preserve"> </w:t>
      </w:r>
      <w:r>
        <w:rPr>
          <w:rFonts w:ascii="Arial" w:eastAsia="Arial" w:hAnsi="Arial" w:cs="Arial"/>
        </w:rPr>
        <w:t>ap</w:t>
      </w:r>
      <w:r>
        <w:rPr>
          <w:rFonts w:ascii="Arial" w:eastAsia="Arial" w:hAnsi="Arial" w:cs="Arial"/>
          <w:spacing w:val="-3"/>
        </w:rPr>
        <w:t>p</w:t>
      </w:r>
      <w:r>
        <w:rPr>
          <w:rFonts w:ascii="Arial" w:eastAsia="Arial" w:hAnsi="Arial" w:cs="Arial"/>
          <w:spacing w:val="1"/>
        </w:rPr>
        <w:t>r</w:t>
      </w:r>
      <w:r>
        <w:rPr>
          <w:rFonts w:ascii="Arial" w:eastAsia="Arial" w:hAnsi="Arial" w:cs="Arial"/>
        </w:rPr>
        <w:t>op</w:t>
      </w:r>
      <w:r>
        <w:rPr>
          <w:rFonts w:ascii="Arial" w:eastAsia="Arial" w:hAnsi="Arial" w:cs="Arial"/>
          <w:spacing w:val="1"/>
        </w:rPr>
        <w:t>r</w:t>
      </w:r>
      <w:r>
        <w:rPr>
          <w:rFonts w:ascii="Arial" w:eastAsia="Arial" w:hAnsi="Arial" w:cs="Arial"/>
          <w:spacing w:val="-1"/>
        </w:rPr>
        <w:t>i</w:t>
      </w:r>
      <w:r>
        <w:rPr>
          <w:rFonts w:ascii="Arial" w:eastAsia="Arial" w:hAnsi="Arial" w:cs="Arial"/>
          <w:spacing w:val="-3"/>
        </w:rPr>
        <w:t>a</w:t>
      </w:r>
      <w:r>
        <w:rPr>
          <w:rFonts w:ascii="Arial" w:eastAsia="Arial" w:hAnsi="Arial" w:cs="Arial"/>
          <w:spacing w:val="-1"/>
        </w:rPr>
        <w:t>t</w:t>
      </w:r>
      <w:r>
        <w:rPr>
          <w:rFonts w:ascii="Arial" w:eastAsia="Arial" w:hAnsi="Arial" w:cs="Arial"/>
        </w:rPr>
        <w:t xml:space="preserve">e </w:t>
      </w:r>
      <w:r>
        <w:rPr>
          <w:rFonts w:ascii="Arial" w:eastAsia="Arial" w:hAnsi="Arial" w:cs="Arial"/>
          <w:spacing w:val="1"/>
        </w:rPr>
        <w:t>f</w:t>
      </w:r>
      <w:r>
        <w:rPr>
          <w:rFonts w:ascii="Arial" w:eastAsia="Arial" w:hAnsi="Arial" w:cs="Arial"/>
        </w:rPr>
        <w:t>o</w:t>
      </w:r>
      <w:r>
        <w:rPr>
          <w:rFonts w:ascii="Arial" w:eastAsia="Arial" w:hAnsi="Arial" w:cs="Arial"/>
          <w:spacing w:val="-2"/>
        </w:rPr>
        <w:t>r</w:t>
      </w:r>
      <w:r>
        <w:rPr>
          <w:rFonts w:ascii="Arial" w:eastAsia="Arial" w:hAnsi="Arial" w:cs="Arial"/>
          <w:spacing w:val="1"/>
        </w:rPr>
        <w:t>m</w:t>
      </w:r>
      <w:r>
        <w:rPr>
          <w:rFonts w:ascii="Arial" w:eastAsia="Arial" w:hAnsi="Arial" w:cs="Arial"/>
        </w:rPr>
        <w:t>at set by</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m</w:t>
      </w:r>
      <w:r>
        <w:rPr>
          <w:rFonts w:ascii="Arial" w:eastAsia="Arial" w:hAnsi="Arial" w:cs="Arial"/>
        </w:rPr>
        <w:t>p</w:t>
      </w:r>
      <w:r>
        <w:rPr>
          <w:rFonts w:ascii="Arial" w:eastAsia="Arial" w:hAnsi="Arial" w:cs="Arial"/>
          <w:spacing w:val="-3"/>
        </w:rPr>
        <w:t>e</w:t>
      </w:r>
      <w:r>
        <w:rPr>
          <w:rFonts w:ascii="Arial" w:eastAsia="Arial" w:hAnsi="Arial" w:cs="Arial"/>
          <w:spacing w:val="1"/>
        </w:rPr>
        <w:t>t</w:t>
      </w:r>
      <w:r>
        <w:rPr>
          <w:rFonts w:ascii="Arial" w:eastAsia="Arial" w:hAnsi="Arial" w:cs="Arial"/>
        </w:rPr>
        <w:t xml:space="preserve">ent </w:t>
      </w:r>
      <w:r>
        <w:rPr>
          <w:rFonts w:ascii="Arial" w:eastAsia="Arial" w:hAnsi="Arial" w:cs="Arial"/>
          <w:spacing w:val="-1"/>
        </w:rPr>
        <w:t>A</w:t>
      </w:r>
      <w:r>
        <w:rPr>
          <w:rFonts w:ascii="Arial" w:eastAsia="Arial" w:hAnsi="Arial" w:cs="Arial"/>
        </w:rPr>
        <w:t>u</w:t>
      </w:r>
      <w:r>
        <w:rPr>
          <w:rFonts w:ascii="Arial" w:eastAsia="Arial" w:hAnsi="Arial" w:cs="Arial"/>
          <w:spacing w:val="1"/>
        </w:rPr>
        <w:t>t</w:t>
      </w:r>
      <w:r>
        <w:rPr>
          <w:rFonts w:ascii="Arial" w:eastAsia="Arial" w:hAnsi="Arial" w:cs="Arial"/>
        </w:rPr>
        <w:t>h</w:t>
      </w:r>
      <w:r>
        <w:rPr>
          <w:rFonts w:ascii="Arial" w:eastAsia="Arial" w:hAnsi="Arial" w:cs="Arial"/>
          <w:spacing w:val="-3"/>
        </w:rPr>
        <w:t>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2"/>
        </w:rPr>
        <w:t>y</w:t>
      </w:r>
      <w:r>
        <w:rPr>
          <w:rFonts w:ascii="Arial" w:eastAsia="Arial" w:hAnsi="Arial" w:cs="Arial"/>
        </w:rPr>
        <w:t xml:space="preserve">. </w:t>
      </w:r>
      <w:r>
        <w:rPr>
          <w:rFonts w:ascii="Arial" w:eastAsia="Arial" w:hAnsi="Arial" w:cs="Arial"/>
          <w:spacing w:val="1"/>
        </w:rPr>
        <w:t xml:space="preserve"> </w:t>
      </w: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l</w:t>
      </w:r>
      <w:r>
        <w:rPr>
          <w:rFonts w:ascii="Arial" w:eastAsia="Arial" w:hAnsi="Arial" w:cs="Arial"/>
          <w:spacing w:val="-3"/>
        </w:rPr>
        <w:t>o</w:t>
      </w:r>
      <w:r>
        <w:rPr>
          <w:rFonts w:ascii="Arial" w:eastAsia="Arial" w:hAnsi="Arial" w:cs="Arial"/>
        </w:rPr>
        <w:t>g</w:t>
      </w:r>
      <w:r>
        <w:rPr>
          <w:rFonts w:ascii="Arial" w:eastAsia="Arial" w:hAnsi="Arial" w:cs="Arial"/>
          <w:spacing w:val="3"/>
        </w:rPr>
        <w:t xml:space="preserve"> </w:t>
      </w:r>
      <w:r>
        <w:rPr>
          <w:rFonts w:ascii="Arial" w:eastAsia="Arial" w:hAnsi="Arial" w:cs="Arial"/>
          <w:spacing w:val="-2"/>
        </w:rPr>
        <w:t>s</w:t>
      </w:r>
      <w:r>
        <w:rPr>
          <w:rFonts w:ascii="Arial" w:eastAsia="Arial" w:hAnsi="Arial" w:cs="Arial"/>
        </w:rPr>
        <w:t>hou</w:t>
      </w:r>
      <w:r>
        <w:rPr>
          <w:rFonts w:ascii="Arial" w:eastAsia="Arial" w:hAnsi="Arial" w:cs="Arial"/>
          <w:spacing w:val="-1"/>
        </w:rPr>
        <w:t>l</w:t>
      </w:r>
      <w:r>
        <w:rPr>
          <w:rFonts w:ascii="Arial" w:eastAsia="Arial" w:hAnsi="Arial" w:cs="Arial"/>
        </w:rPr>
        <w:t>d</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nc</w:t>
      </w:r>
      <w:r>
        <w:rPr>
          <w:rFonts w:ascii="Arial" w:eastAsia="Arial" w:hAnsi="Arial" w:cs="Arial"/>
          <w:spacing w:val="-1"/>
        </w:rPr>
        <w:t>l</w:t>
      </w:r>
      <w:r>
        <w:rPr>
          <w:rFonts w:ascii="Arial" w:eastAsia="Arial" w:hAnsi="Arial" w:cs="Arial"/>
        </w:rPr>
        <w:t>ude:</w:t>
      </w:r>
    </w:p>
    <w:p w:rsidR="000A5570" w:rsidRDefault="000A5570">
      <w:pPr>
        <w:spacing w:before="2" w:after="0" w:line="130" w:lineRule="exact"/>
        <w:rPr>
          <w:sz w:val="13"/>
          <w:szCs w:val="13"/>
        </w:rPr>
      </w:pPr>
    </w:p>
    <w:p w:rsidR="000A5570" w:rsidRDefault="00863EB5">
      <w:pPr>
        <w:tabs>
          <w:tab w:val="left" w:pos="1000"/>
        </w:tabs>
        <w:spacing w:after="0" w:line="240" w:lineRule="auto"/>
        <w:ind w:left="659"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rPr>
        <w:t>na</w:t>
      </w:r>
      <w:r>
        <w:rPr>
          <w:rFonts w:ascii="Arial" w:eastAsia="Arial" w:hAnsi="Arial" w:cs="Arial"/>
          <w:spacing w:val="1"/>
        </w:rPr>
        <w:t>m</w:t>
      </w:r>
      <w:r>
        <w:rPr>
          <w:rFonts w:ascii="Arial" w:eastAsia="Arial" w:hAnsi="Arial" w:cs="Arial"/>
        </w:rPr>
        <w:t>e</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1"/>
        </w:rPr>
        <w:t>r</w:t>
      </w:r>
      <w:r>
        <w:rPr>
          <w:rFonts w:ascii="Arial" w:eastAsia="Arial" w:hAnsi="Arial" w:cs="Arial"/>
        </w:rPr>
        <w:t>a</w:t>
      </w:r>
      <w:r>
        <w:rPr>
          <w:rFonts w:ascii="Arial" w:eastAsia="Arial" w:hAnsi="Arial" w:cs="Arial"/>
          <w:spacing w:val="-1"/>
        </w:rPr>
        <w:t>i</w:t>
      </w:r>
      <w:r>
        <w:rPr>
          <w:rFonts w:ascii="Arial" w:eastAsia="Arial" w:hAnsi="Arial" w:cs="Arial"/>
        </w:rPr>
        <w:t>nee</w:t>
      </w:r>
      <w:r>
        <w:rPr>
          <w:rFonts w:ascii="Arial" w:eastAsia="Arial" w:hAnsi="Arial" w:cs="Arial"/>
          <w:spacing w:val="-2"/>
        </w:rPr>
        <w:t xml:space="preserve"> </w:t>
      </w:r>
      <w:r>
        <w:rPr>
          <w:rFonts w:ascii="Arial" w:eastAsia="Arial" w:hAnsi="Arial" w:cs="Arial"/>
        </w:rPr>
        <w:t>;</w:t>
      </w:r>
    </w:p>
    <w:p w:rsidR="000A5570" w:rsidRDefault="00863EB5">
      <w:pPr>
        <w:tabs>
          <w:tab w:val="left" w:pos="1000"/>
        </w:tabs>
        <w:spacing w:before="72" w:after="0" w:line="297" w:lineRule="auto"/>
        <w:ind w:left="299" w:right="1686" w:firstLine="36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B</w:t>
      </w:r>
      <w:r>
        <w:rPr>
          <w:rFonts w:ascii="Arial" w:eastAsia="Arial" w:hAnsi="Arial" w:cs="Arial"/>
          <w:spacing w:val="1"/>
        </w:rPr>
        <w:t>r</w:t>
      </w:r>
      <w:r>
        <w:rPr>
          <w:rFonts w:ascii="Arial" w:eastAsia="Arial" w:hAnsi="Arial" w:cs="Arial"/>
          <w:spacing w:val="-1"/>
        </w:rPr>
        <w:t>i</w:t>
      </w:r>
      <w:r>
        <w:rPr>
          <w:rFonts w:ascii="Arial" w:eastAsia="Arial" w:hAnsi="Arial" w:cs="Arial"/>
          <w:spacing w:val="-3"/>
        </w:rPr>
        <w:t>e</w:t>
      </w:r>
      <w:r>
        <w:rPr>
          <w:rFonts w:ascii="Arial" w:eastAsia="Arial" w:hAnsi="Arial" w:cs="Arial"/>
        </w:rPr>
        <w:t>f</w:t>
      </w:r>
      <w:r>
        <w:rPr>
          <w:rFonts w:ascii="Arial" w:eastAsia="Arial" w:hAnsi="Arial" w:cs="Arial"/>
          <w:spacing w:val="5"/>
        </w:rPr>
        <w:t xml:space="preserve"> </w:t>
      </w:r>
      <w:r>
        <w:rPr>
          <w:rFonts w:ascii="Arial" w:eastAsia="Arial" w:hAnsi="Arial" w:cs="Arial"/>
        </w:rPr>
        <w:t>d</w:t>
      </w:r>
      <w:r>
        <w:rPr>
          <w:rFonts w:ascii="Arial" w:eastAsia="Arial" w:hAnsi="Arial" w:cs="Arial"/>
          <w:spacing w:val="-3"/>
        </w:rPr>
        <w:t>e</w:t>
      </w:r>
      <w:r>
        <w:rPr>
          <w:rFonts w:ascii="Arial" w:eastAsia="Arial" w:hAnsi="Arial" w:cs="Arial"/>
          <w:spacing w:val="1"/>
        </w:rPr>
        <w:t>t</w:t>
      </w:r>
      <w:r>
        <w:rPr>
          <w:rFonts w:ascii="Arial" w:eastAsia="Arial" w:hAnsi="Arial" w:cs="Arial"/>
        </w:rPr>
        <w:t>a</w:t>
      </w:r>
      <w:r>
        <w:rPr>
          <w:rFonts w:ascii="Arial" w:eastAsia="Arial" w:hAnsi="Arial" w:cs="Arial"/>
          <w:spacing w:val="-1"/>
        </w:rPr>
        <w:t>il</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O</w:t>
      </w:r>
      <w:r>
        <w:rPr>
          <w:rFonts w:ascii="Arial" w:eastAsia="Arial" w:hAnsi="Arial" w:cs="Arial"/>
        </w:rPr>
        <w:t>pe</w:t>
      </w:r>
      <w:r>
        <w:rPr>
          <w:rFonts w:ascii="Arial" w:eastAsia="Arial" w:hAnsi="Arial" w:cs="Arial"/>
          <w:spacing w:val="1"/>
        </w:rPr>
        <w:t>r</w:t>
      </w:r>
      <w:r>
        <w:rPr>
          <w:rFonts w:ascii="Arial" w:eastAsia="Arial" w:hAnsi="Arial" w:cs="Arial"/>
          <w:spacing w:val="-3"/>
        </w:rPr>
        <w:t>a</w:t>
      </w:r>
      <w:r>
        <w:rPr>
          <w:rFonts w:ascii="Arial" w:eastAsia="Arial" w:hAnsi="Arial" w:cs="Arial"/>
          <w:spacing w:val="1"/>
        </w:rPr>
        <w:t>t</w:t>
      </w:r>
      <w:r>
        <w:rPr>
          <w:rFonts w:ascii="Arial" w:eastAsia="Arial" w:hAnsi="Arial" w:cs="Arial"/>
        </w:rPr>
        <w:t>or cou</w:t>
      </w:r>
      <w:r>
        <w:rPr>
          <w:rFonts w:ascii="Arial" w:eastAsia="Arial" w:hAnsi="Arial" w:cs="Arial"/>
          <w:spacing w:val="-2"/>
        </w:rPr>
        <w:t>r</w:t>
      </w:r>
      <w:r>
        <w:rPr>
          <w:rFonts w:ascii="Arial" w:eastAsia="Arial" w:hAnsi="Arial" w:cs="Arial"/>
        </w:rPr>
        <w:t>se</w:t>
      </w:r>
      <w:r>
        <w:rPr>
          <w:rFonts w:ascii="Arial" w:eastAsia="Arial" w:hAnsi="Arial" w:cs="Arial"/>
          <w:spacing w:val="1"/>
        </w:rPr>
        <w:t xml:space="preserve"> </w:t>
      </w:r>
      <w:r>
        <w:rPr>
          <w:rFonts w:ascii="Arial" w:eastAsia="Arial" w:hAnsi="Arial" w:cs="Arial"/>
        </w:rPr>
        <w:t>c</w:t>
      </w:r>
      <w:r>
        <w:rPr>
          <w:rFonts w:ascii="Arial" w:eastAsia="Arial" w:hAnsi="Arial" w:cs="Arial"/>
          <w:spacing w:val="-3"/>
        </w:rPr>
        <w:t>e</w:t>
      </w:r>
      <w:r>
        <w:rPr>
          <w:rFonts w:ascii="Arial" w:eastAsia="Arial" w:hAnsi="Arial" w:cs="Arial"/>
          <w:spacing w:val="1"/>
        </w:rPr>
        <w:t>rt</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3"/>
        </w:rPr>
        <w:t>a</w:t>
      </w:r>
      <w:r>
        <w:rPr>
          <w:rFonts w:ascii="Arial" w:eastAsia="Arial" w:hAnsi="Arial" w:cs="Arial"/>
          <w:spacing w:val="1"/>
        </w:rPr>
        <w:t>t</w:t>
      </w:r>
      <w:r>
        <w:rPr>
          <w:rFonts w:ascii="Arial" w:eastAsia="Arial" w:hAnsi="Arial" w:cs="Arial"/>
        </w:rPr>
        <w:t xml:space="preserve">e, </w:t>
      </w:r>
      <w:r>
        <w:rPr>
          <w:rFonts w:ascii="Arial" w:eastAsia="Arial" w:hAnsi="Arial" w:cs="Arial"/>
          <w:spacing w:val="-1"/>
        </w:rPr>
        <w:t>i</w:t>
      </w:r>
      <w:r>
        <w:rPr>
          <w:rFonts w:ascii="Arial" w:eastAsia="Arial" w:hAnsi="Arial" w:cs="Arial"/>
        </w:rPr>
        <w:t>nc</w:t>
      </w:r>
      <w:r>
        <w:rPr>
          <w:rFonts w:ascii="Arial" w:eastAsia="Arial" w:hAnsi="Arial" w:cs="Arial"/>
          <w:spacing w:val="-1"/>
        </w:rPr>
        <w:t>l</w:t>
      </w:r>
      <w:r>
        <w:rPr>
          <w:rFonts w:ascii="Arial" w:eastAsia="Arial" w:hAnsi="Arial" w:cs="Arial"/>
        </w:rPr>
        <w:t>ud</w:t>
      </w:r>
      <w:r>
        <w:rPr>
          <w:rFonts w:ascii="Arial" w:eastAsia="Arial" w:hAnsi="Arial" w:cs="Arial"/>
          <w:spacing w:val="-1"/>
        </w:rPr>
        <w:t>i</w:t>
      </w:r>
      <w:r>
        <w:rPr>
          <w:rFonts w:ascii="Arial" w:eastAsia="Arial" w:hAnsi="Arial" w:cs="Arial"/>
        </w:rPr>
        <w:t>ng</w:t>
      </w:r>
      <w:r>
        <w:rPr>
          <w:rFonts w:ascii="Arial" w:eastAsia="Arial" w:hAnsi="Arial" w:cs="Arial"/>
          <w:spacing w:val="3"/>
        </w:rPr>
        <w:t xml:space="preserve"> </w:t>
      </w:r>
      <w:r>
        <w:rPr>
          <w:rFonts w:ascii="Arial" w:eastAsia="Arial" w:hAnsi="Arial" w:cs="Arial"/>
          <w:spacing w:val="-1"/>
        </w:rPr>
        <w:t>it</w:t>
      </w:r>
      <w:r>
        <w:rPr>
          <w:rFonts w:ascii="Arial" w:eastAsia="Arial" w:hAnsi="Arial" w:cs="Arial"/>
        </w:rPr>
        <w:t>s</w:t>
      </w:r>
      <w:r>
        <w:rPr>
          <w:rFonts w:ascii="Arial" w:eastAsia="Arial" w:hAnsi="Arial" w:cs="Arial"/>
          <w:spacing w:val="1"/>
        </w:rPr>
        <w:t xml:space="preserve"> </w:t>
      </w:r>
      <w:r>
        <w:rPr>
          <w:rFonts w:ascii="Arial" w:eastAsia="Arial" w:hAnsi="Arial" w:cs="Arial"/>
        </w:rPr>
        <w:t>n</w:t>
      </w:r>
      <w:r>
        <w:rPr>
          <w:rFonts w:ascii="Arial" w:eastAsia="Arial" w:hAnsi="Arial" w:cs="Arial"/>
          <w:spacing w:val="-3"/>
        </w:rPr>
        <w:t>u</w:t>
      </w:r>
      <w:r>
        <w:rPr>
          <w:rFonts w:ascii="Arial" w:eastAsia="Arial" w:hAnsi="Arial" w:cs="Arial"/>
          <w:spacing w:val="1"/>
        </w:rPr>
        <w:t>m</w:t>
      </w:r>
      <w:r>
        <w:rPr>
          <w:rFonts w:ascii="Arial" w:eastAsia="Arial" w:hAnsi="Arial" w:cs="Arial"/>
        </w:rPr>
        <w:t>be</w:t>
      </w:r>
      <w:r>
        <w:rPr>
          <w:rFonts w:ascii="Arial" w:eastAsia="Arial" w:hAnsi="Arial" w:cs="Arial"/>
          <w:spacing w:val="-2"/>
        </w:rPr>
        <w:t>r</w:t>
      </w:r>
      <w:r>
        <w:rPr>
          <w:rFonts w:ascii="Arial" w:eastAsia="Arial" w:hAnsi="Arial" w:cs="Arial"/>
        </w:rPr>
        <w:t xml:space="preserve">; </w:t>
      </w: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l</w:t>
      </w:r>
      <w:r>
        <w:rPr>
          <w:rFonts w:ascii="Arial" w:eastAsia="Arial" w:hAnsi="Arial" w:cs="Arial"/>
        </w:rPr>
        <w:t>og</w:t>
      </w:r>
      <w:r>
        <w:rPr>
          <w:rFonts w:ascii="Arial" w:eastAsia="Arial" w:hAnsi="Arial" w:cs="Arial"/>
          <w:spacing w:val="1"/>
        </w:rPr>
        <w:t xml:space="preserve"> </w:t>
      </w:r>
      <w:r>
        <w:rPr>
          <w:rFonts w:ascii="Arial" w:eastAsia="Arial" w:hAnsi="Arial" w:cs="Arial"/>
        </w:rPr>
        <w:t>shou</w:t>
      </w:r>
      <w:r>
        <w:rPr>
          <w:rFonts w:ascii="Arial" w:eastAsia="Arial" w:hAnsi="Arial" w:cs="Arial"/>
          <w:spacing w:val="-1"/>
        </w:rPr>
        <w:t>l</w:t>
      </w:r>
      <w:r>
        <w:rPr>
          <w:rFonts w:ascii="Arial" w:eastAsia="Arial" w:hAnsi="Arial" w:cs="Arial"/>
        </w:rPr>
        <w:t>d</w:t>
      </w:r>
      <w:r>
        <w:rPr>
          <w:rFonts w:ascii="Arial" w:eastAsia="Arial" w:hAnsi="Arial" w:cs="Arial"/>
          <w:spacing w:val="1"/>
        </w:rPr>
        <w:t xml:space="preserve"> </w:t>
      </w:r>
      <w:r>
        <w:rPr>
          <w:rFonts w:ascii="Arial" w:eastAsia="Arial" w:hAnsi="Arial" w:cs="Arial"/>
        </w:rPr>
        <w:t>be</w:t>
      </w:r>
      <w:r>
        <w:rPr>
          <w:rFonts w:ascii="Arial" w:eastAsia="Arial" w:hAnsi="Arial" w:cs="Arial"/>
          <w:spacing w:val="-2"/>
        </w:rPr>
        <w:t xml:space="preserve"> </w:t>
      </w:r>
      <w:r>
        <w:rPr>
          <w:rFonts w:ascii="Arial" w:eastAsia="Arial" w:hAnsi="Arial" w:cs="Arial"/>
        </w:rPr>
        <w:t>used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
        </w:rPr>
        <w:t xml:space="preserve"> r</w:t>
      </w:r>
      <w:r>
        <w:rPr>
          <w:rFonts w:ascii="Arial" w:eastAsia="Arial" w:hAnsi="Arial" w:cs="Arial"/>
        </w:rPr>
        <w:t>ec</w:t>
      </w:r>
      <w:r>
        <w:rPr>
          <w:rFonts w:ascii="Arial" w:eastAsia="Arial" w:hAnsi="Arial" w:cs="Arial"/>
          <w:spacing w:val="-3"/>
        </w:rPr>
        <w:t>o</w:t>
      </w:r>
      <w:r>
        <w:rPr>
          <w:rFonts w:ascii="Arial" w:eastAsia="Arial" w:hAnsi="Arial" w:cs="Arial"/>
          <w:spacing w:val="1"/>
        </w:rPr>
        <w:t>r</w:t>
      </w:r>
      <w:r>
        <w:rPr>
          <w:rFonts w:ascii="Arial" w:eastAsia="Arial" w:hAnsi="Arial" w:cs="Arial"/>
        </w:rPr>
        <w:t>d:</w:t>
      </w:r>
    </w:p>
    <w:p w:rsidR="000A5570" w:rsidRDefault="00863EB5">
      <w:pPr>
        <w:tabs>
          <w:tab w:val="left" w:pos="1000"/>
        </w:tabs>
        <w:spacing w:before="75" w:after="0" w:line="240" w:lineRule="auto"/>
        <w:ind w:left="659"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2"/>
        </w:rPr>
        <w:t>T</w:t>
      </w:r>
      <w:r>
        <w:rPr>
          <w:rFonts w:ascii="Arial" w:eastAsia="Arial" w:hAnsi="Arial" w:cs="Arial"/>
        </w:rPr>
        <w:t>he</w:t>
      </w:r>
      <w:r>
        <w:rPr>
          <w:rFonts w:ascii="Arial" w:eastAsia="Arial" w:hAnsi="Arial" w:cs="Arial"/>
          <w:spacing w:val="18"/>
        </w:rPr>
        <w:t xml:space="preserve"> </w:t>
      </w:r>
      <w:r>
        <w:rPr>
          <w:rFonts w:ascii="Arial" w:eastAsia="Arial" w:hAnsi="Arial" w:cs="Arial"/>
          <w:spacing w:val="1"/>
        </w:rPr>
        <w:t>t</w:t>
      </w:r>
      <w:r>
        <w:rPr>
          <w:rFonts w:ascii="Arial" w:eastAsia="Arial" w:hAnsi="Arial" w:cs="Arial"/>
          <w:spacing w:val="-2"/>
        </w:rPr>
        <w:t>y</w:t>
      </w:r>
      <w:r>
        <w:rPr>
          <w:rFonts w:ascii="Arial" w:eastAsia="Arial" w:hAnsi="Arial" w:cs="Arial"/>
        </w:rPr>
        <w:t>pe</w:t>
      </w:r>
      <w:r>
        <w:rPr>
          <w:rFonts w:ascii="Arial" w:eastAsia="Arial" w:hAnsi="Arial" w:cs="Arial"/>
          <w:spacing w:val="18"/>
        </w:rPr>
        <w:t xml:space="preserve"> </w:t>
      </w:r>
      <w:r>
        <w:rPr>
          <w:rFonts w:ascii="Arial" w:eastAsia="Arial" w:hAnsi="Arial" w:cs="Arial"/>
        </w:rPr>
        <w:t>of</w:t>
      </w:r>
      <w:r>
        <w:rPr>
          <w:rFonts w:ascii="Arial" w:eastAsia="Arial" w:hAnsi="Arial" w:cs="Arial"/>
          <w:spacing w:val="21"/>
        </w:rPr>
        <w:t xml:space="preserve"> </w:t>
      </w:r>
      <w:r>
        <w:rPr>
          <w:rFonts w:ascii="Arial" w:eastAsia="Arial" w:hAnsi="Arial" w:cs="Arial"/>
        </w:rPr>
        <w:t>s</w:t>
      </w:r>
      <w:r>
        <w:rPr>
          <w:rFonts w:ascii="Arial" w:eastAsia="Arial" w:hAnsi="Arial" w:cs="Arial"/>
          <w:spacing w:val="-3"/>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18"/>
        </w:rPr>
        <w:t xml:space="preserve"> </w:t>
      </w:r>
      <w:r>
        <w:rPr>
          <w:rFonts w:ascii="Arial" w:eastAsia="Arial" w:hAnsi="Arial" w:cs="Arial"/>
          <w:spacing w:val="1"/>
        </w:rPr>
        <w:t>(</w:t>
      </w:r>
      <w:r>
        <w:rPr>
          <w:rFonts w:ascii="Arial" w:eastAsia="Arial" w:hAnsi="Arial" w:cs="Arial"/>
          <w:spacing w:val="-1"/>
        </w:rPr>
        <w:t>i</w:t>
      </w:r>
      <w:r>
        <w:rPr>
          <w:rFonts w:ascii="Arial" w:eastAsia="Arial" w:hAnsi="Arial" w:cs="Arial"/>
          <w:spacing w:val="1"/>
        </w:rPr>
        <w:t>.</w:t>
      </w:r>
      <w:r>
        <w:rPr>
          <w:rFonts w:ascii="Arial" w:eastAsia="Arial" w:hAnsi="Arial" w:cs="Arial"/>
        </w:rPr>
        <w:t>e.</w:t>
      </w:r>
      <w:r>
        <w:rPr>
          <w:rFonts w:ascii="Arial" w:eastAsia="Arial" w:hAnsi="Arial" w:cs="Arial"/>
          <w:spacing w:val="19"/>
        </w:rPr>
        <w:t xml:space="preserve"> </w:t>
      </w:r>
      <w:r>
        <w:rPr>
          <w:rFonts w:ascii="Arial" w:eastAsia="Arial" w:hAnsi="Arial" w:cs="Arial"/>
          <w:spacing w:val="1"/>
        </w:rPr>
        <w:t>I</w:t>
      </w:r>
      <w:r>
        <w:rPr>
          <w:rFonts w:ascii="Arial" w:eastAsia="Arial" w:hAnsi="Arial" w:cs="Arial"/>
          <w:spacing w:val="-3"/>
        </w:rPr>
        <w:t>n</w:t>
      </w:r>
      <w:r>
        <w:rPr>
          <w:rFonts w:ascii="Arial" w:eastAsia="Arial" w:hAnsi="Arial" w:cs="Arial"/>
          <w:spacing w:val="3"/>
        </w:rPr>
        <w:t>f</w:t>
      </w:r>
      <w:r>
        <w:rPr>
          <w:rFonts w:ascii="Arial" w:eastAsia="Arial" w:hAnsi="Arial" w:cs="Arial"/>
          <w:spacing w:val="-3"/>
        </w:rPr>
        <w:t>o</w:t>
      </w:r>
      <w:r>
        <w:rPr>
          <w:rFonts w:ascii="Arial" w:eastAsia="Arial" w:hAnsi="Arial" w:cs="Arial"/>
          <w:spacing w:val="1"/>
        </w:rPr>
        <w:t>rm</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8"/>
        </w:rPr>
        <w:t xml:space="preserve"> </w:t>
      </w:r>
      <w:r>
        <w:rPr>
          <w:rFonts w:ascii="Arial" w:eastAsia="Arial" w:hAnsi="Arial" w:cs="Arial"/>
          <w:spacing w:val="-1"/>
        </w:rPr>
        <w:t>S</w:t>
      </w:r>
      <w:r>
        <w:rPr>
          <w:rFonts w:ascii="Arial" w:eastAsia="Arial" w:hAnsi="Arial" w:cs="Arial"/>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19"/>
        </w:rPr>
        <w:t xml:space="preserve"> </w:t>
      </w:r>
      <w:r>
        <w:rPr>
          <w:rFonts w:ascii="Arial" w:eastAsia="Arial" w:hAnsi="Arial" w:cs="Arial"/>
          <w:spacing w:val="-1"/>
        </w:rPr>
        <w:t>N</w:t>
      </w:r>
      <w:r>
        <w:rPr>
          <w:rFonts w:ascii="Arial" w:eastAsia="Arial" w:hAnsi="Arial" w:cs="Arial"/>
          <w:spacing w:val="2"/>
        </w:rPr>
        <w:t>a</w:t>
      </w:r>
      <w:r>
        <w:rPr>
          <w:rFonts w:ascii="Arial" w:eastAsia="Arial" w:hAnsi="Arial" w:cs="Arial"/>
        </w:rPr>
        <w:t>v</w:t>
      </w:r>
      <w:r>
        <w:rPr>
          <w:rFonts w:ascii="Arial" w:eastAsia="Arial" w:hAnsi="Arial" w:cs="Arial"/>
          <w:spacing w:val="-1"/>
        </w:rPr>
        <w:t>i</w:t>
      </w:r>
      <w:r>
        <w:rPr>
          <w:rFonts w:ascii="Arial" w:eastAsia="Arial" w:hAnsi="Arial" w:cs="Arial"/>
          <w:spacing w:val="2"/>
        </w:rPr>
        <w:t>g</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rPr>
        <w:t>onal</w:t>
      </w:r>
      <w:r>
        <w:rPr>
          <w:rFonts w:ascii="Arial" w:eastAsia="Arial" w:hAnsi="Arial" w:cs="Arial"/>
          <w:spacing w:val="17"/>
        </w:rPr>
        <w:t xml:space="preserve"> </w:t>
      </w:r>
      <w:r>
        <w:rPr>
          <w:rFonts w:ascii="Arial" w:eastAsia="Arial" w:hAnsi="Arial" w:cs="Arial"/>
          <w:spacing w:val="-1"/>
        </w:rPr>
        <w:t>A</w:t>
      </w:r>
      <w:r>
        <w:rPr>
          <w:rFonts w:ascii="Arial" w:eastAsia="Arial" w:hAnsi="Arial" w:cs="Arial"/>
        </w:rPr>
        <w:t>ss</w:t>
      </w:r>
      <w:r>
        <w:rPr>
          <w:rFonts w:ascii="Arial" w:eastAsia="Arial" w:hAnsi="Arial" w:cs="Arial"/>
          <w:spacing w:val="-1"/>
        </w:rPr>
        <w:t>i</w:t>
      </w:r>
      <w:r>
        <w:rPr>
          <w:rFonts w:ascii="Arial" w:eastAsia="Arial" w:hAnsi="Arial" w:cs="Arial"/>
        </w:rPr>
        <w:t>s</w:t>
      </w:r>
      <w:r>
        <w:rPr>
          <w:rFonts w:ascii="Arial" w:eastAsia="Arial" w:hAnsi="Arial" w:cs="Arial"/>
          <w:spacing w:val="1"/>
        </w:rPr>
        <w:t>t</w:t>
      </w:r>
      <w:r>
        <w:rPr>
          <w:rFonts w:ascii="Arial" w:eastAsia="Arial" w:hAnsi="Arial" w:cs="Arial"/>
        </w:rPr>
        <w:t>ance</w:t>
      </w:r>
      <w:r>
        <w:rPr>
          <w:rFonts w:ascii="Arial" w:eastAsia="Arial" w:hAnsi="Arial" w:cs="Arial"/>
          <w:spacing w:val="18"/>
        </w:rPr>
        <w:t xml:space="preserve"> </w:t>
      </w:r>
      <w:r>
        <w:rPr>
          <w:rFonts w:ascii="Arial" w:eastAsia="Arial" w:hAnsi="Arial" w:cs="Arial"/>
          <w:spacing w:val="-1"/>
        </w:rPr>
        <w:t>S</w:t>
      </w:r>
      <w:r>
        <w:rPr>
          <w:rFonts w:ascii="Arial" w:eastAsia="Arial" w:hAnsi="Arial" w:cs="Arial"/>
        </w:rPr>
        <w:t>e</w:t>
      </w:r>
      <w:r>
        <w:rPr>
          <w:rFonts w:ascii="Arial" w:eastAsia="Arial" w:hAnsi="Arial" w:cs="Arial"/>
          <w:spacing w:val="-2"/>
        </w:rPr>
        <w:t>rv</w:t>
      </w:r>
      <w:r>
        <w:rPr>
          <w:rFonts w:ascii="Arial" w:eastAsia="Arial" w:hAnsi="Arial" w:cs="Arial"/>
          <w:spacing w:val="-1"/>
        </w:rPr>
        <w:t>i</w:t>
      </w:r>
      <w:r>
        <w:rPr>
          <w:rFonts w:ascii="Arial" w:eastAsia="Arial" w:hAnsi="Arial" w:cs="Arial"/>
        </w:rPr>
        <w:t>ce</w:t>
      </w:r>
      <w:r>
        <w:rPr>
          <w:rFonts w:ascii="Arial" w:eastAsia="Arial" w:hAnsi="Arial" w:cs="Arial"/>
          <w:spacing w:val="18"/>
        </w:rPr>
        <w:t xml:space="preserve"> </w:t>
      </w:r>
      <w:r>
        <w:rPr>
          <w:rFonts w:ascii="Arial" w:eastAsia="Arial" w:hAnsi="Arial" w:cs="Arial"/>
        </w:rPr>
        <w:t>or</w:t>
      </w:r>
      <w:r>
        <w:rPr>
          <w:rFonts w:ascii="Arial" w:eastAsia="Arial" w:hAnsi="Arial" w:cs="Arial"/>
          <w:spacing w:val="19"/>
        </w:rPr>
        <w:t xml:space="preserve"> </w:t>
      </w:r>
      <w:r>
        <w:rPr>
          <w:rFonts w:ascii="Arial" w:eastAsia="Arial" w:hAnsi="Arial" w:cs="Arial"/>
          <w:spacing w:val="2"/>
        </w:rPr>
        <w:t>T</w:t>
      </w:r>
      <w:r>
        <w:rPr>
          <w:rFonts w:ascii="Arial" w:eastAsia="Arial" w:hAnsi="Arial" w:cs="Arial"/>
          <w:spacing w:val="1"/>
        </w:rPr>
        <w:t>r</w:t>
      </w:r>
      <w:r>
        <w:rPr>
          <w:rFonts w:ascii="Arial" w:eastAsia="Arial" w:hAnsi="Arial" w:cs="Arial"/>
          <w:spacing w:val="-3"/>
        </w:rPr>
        <w:t>a</w:t>
      </w:r>
      <w:r>
        <w:rPr>
          <w:rFonts w:ascii="Arial" w:eastAsia="Arial" w:hAnsi="Arial" w:cs="Arial"/>
          <w:spacing w:val="1"/>
        </w:rPr>
        <w:t>f</w:t>
      </w:r>
      <w:r>
        <w:rPr>
          <w:rFonts w:ascii="Arial" w:eastAsia="Arial" w:hAnsi="Arial" w:cs="Arial"/>
          <w:spacing w:val="3"/>
        </w:rPr>
        <w:t>f</w:t>
      </w:r>
      <w:r>
        <w:rPr>
          <w:rFonts w:ascii="Arial" w:eastAsia="Arial" w:hAnsi="Arial" w:cs="Arial"/>
          <w:spacing w:val="-4"/>
        </w:rPr>
        <w:t>i</w:t>
      </w:r>
      <w:r>
        <w:rPr>
          <w:rFonts w:ascii="Arial" w:eastAsia="Arial" w:hAnsi="Arial" w:cs="Arial"/>
        </w:rPr>
        <w:t>c</w:t>
      </w:r>
    </w:p>
    <w:p w:rsidR="000A5570" w:rsidRDefault="00863EB5">
      <w:pPr>
        <w:spacing w:after="0" w:line="240" w:lineRule="auto"/>
        <w:ind w:left="1019" w:right="-20"/>
        <w:rPr>
          <w:rFonts w:ascii="Arial" w:eastAsia="Arial" w:hAnsi="Arial" w:cs="Arial"/>
        </w:rPr>
      </w:pPr>
      <w:r>
        <w:rPr>
          <w:rFonts w:ascii="Arial" w:eastAsia="Arial" w:hAnsi="Arial" w:cs="Arial"/>
          <w:spacing w:val="1"/>
        </w:rPr>
        <w:t>O</w:t>
      </w:r>
      <w:r>
        <w:rPr>
          <w:rFonts w:ascii="Arial" w:eastAsia="Arial" w:hAnsi="Arial" w:cs="Arial"/>
          <w:spacing w:val="-2"/>
        </w:rPr>
        <w:t>r</w:t>
      </w:r>
      <w:r>
        <w:rPr>
          <w:rFonts w:ascii="Arial" w:eastAsia="Arial" w:hAnsi="Arial" w:cs="Arial"/>
          <w:spacing w:val="2"/>
        </w:rPr>
        <w:t>g</w:t>
      </w:r>
      <w:r>
        <w:rPr>
          <w:rFonts w:ascii="Arial" w:eastAsia="Arial" w:hAnsi="Arial" w:cs="Arial"/>
        </w:rPr>
        <w:t>an</w:t>
      </w:r>
      <w:r>
        <w:rPr>
          <w:rFonts w:ascii="Arial" w:eastAsia="Arial" w:hAnsi="Arial" w:cs="Arial"/>
          <w:spacing w:val="-1"/>
        </w:rPr>
        <w:t>i</w:t>
      </w:r>
      <w:r>
        <w:rPr>
          <w:rFonts w:ascii="Arial" w:eastAsia="Arial" w:hAnsi="Arial" w:cs="Arial"/>
        </w:rPr>
        <w:t>s</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1"/>
        </w:rPr>
        <w:t>S</w:t>
      </w:r>
      <w:r>
        <w:rPr>
          <w:rFonts w:ascii="Arial" w:eastAsia="Arial" w:hAnsi="Arial" w:cs="Arial"/>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2"/>
        </w:rPr>
        <w:t xml:space="preserve"> </w:t>
      </w:r>
      <w:r>
        <w:rPr>
          <w:rFonts w:ascii="Arial" w:eastAsia="Arial" w:hAnsi="Arial" w:cs="Arial"/>
          <w:spacing w:val="-4"/>
        </w:rPr>
        <w:t>w</w:t>
      </w:r>
      <w:r>
        <w:rPr>
          <w:rFonts w:ascii="Arial" w:eastAsia="Arial" w:hAnsi="Arial" w:cs="Arial"/>
        </w:rPr>
        <w:t>h</w:t>
      </w:r>
      <w:r>
        <w:rPr>
          <w:rFonts w:ascii="Arial" w:eastAsia="Arial" w:hAnsi="Arial" w:cs="Arial"/>
          <w:spacing w:val="-1"/>
        </w:rPr>
        <w:t>i</w:t>
      </w:r>
      <w:r>
        <w:rPr>
          <w:rFonts w:ascii="Arial" w:eastAsia="Arial" w:hAnsi="Arial" w:cs="Arial"/>
        </w:rPr>
        <w:t>ch</w:t>
      </w:r>
      <w:r>
        <w:rPr>
          <w:rFonts w:ascii="Arial" w:eastAsia="Arial" w:hAnsi="Arial" w:cs="Arial"/>
          <w:spacing w:val="1"/>
        </w:rPr>
        <w:t xml:space="preserve"> t</w:t>
      </w:r>
      <w:r>
        <w:rPr>
          <w:rFonts w:ascii="Arial" w:eastAsia="Arial" w:hAnsi="Arial" w:cs="Arial"/>
        </w:rPr>
        <w:t>he</w:t>
      </w:r>
      <w:r>
        <w:rPr>
          <w:rFonts w:ascii="Arial" w:eastAsia="Arial" w:hAnsi="Arial" w:cs="Arial"/>
          <w:spacing w:val="1"/>
        </w:rPr>
        <w:t xml:space="preserve"> </w:t>
      </w:r>
      <w:r>
        <w:rPr>
          <w:rFonts w:ascii="Arial" w:eastAsia="Arial" w:hAnsi="Arial" w:cs="Arial"/>
        </w:rPr>
        <w:t>ho</w:t>
      </w:r>
      <w:r>
        <w:rPr>
          <w:rFonts w:ascii="Arial" w:eastAsia="Arial" w:hAnsi="Arial" w:cs="Arial"/>
          <w:spacing w:val="-1"/>
        </w:rPr>
        <w:t>l</w:t>
      </w:r>
      <w:r>
        <w:rPr>
          <w:rFonts w:ascii="Arial" w:eastAsia="Arial" w:hAnsi="Arial" w:cs="Arial"/>
        </w:rPr>
        <w:t>d</w:t>
      </w:r>
      <w:r>
        <w:rPr>
          <w:rFonts w:ascii="Arial" w:eastAsia="Arial" w:hAnsi="Arial" w:cs="Arial"/>
          <w:spacing w:val="-3"/>
        </w:rPr>
        <w:t>e</w:t>
      </w:r>
      <w:r>
        <w:rPr>
          <w:rFonts w:ascii="Arial" w:eastAsia="Arial" w:hAnsi="Arial" w:cs="Arial"/>
        </w:rPr>
        <w:t>r</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a</w:t>
      </w:r>
      <w:r>
        <w:rPr>
          <w:rFonts w:ascii="Arial" w:eastAsia="Arial" w:hAnsi="Arial" w:cs="Arial"/>
        </w:rPr>
        <w:t>u</w:t>
      </w:r>
      <w:r>
        <w:rPr>
          <w:rFonts w:ascii="Arial" w:eastAsia="Arial" w:hAnsi="Arial" w:cs="Arial"/>
          <w:spacing w:val="1"/>
        </w:rPr>
        <w:t>t</w:t>
      </w:r>
      <w:r>
        <w:rPr>
          <w:rFonts w:ascii="Arial" w:eastAsia="Arial" w:hAnsi="Arial" w:cs="Arial"/>
        </w:rPr>
        <w:t>h</w:t>
      </w:r>
      <w:r>
        <w:rPr>
          <w:rFonts w:ascii="Arial" w:eastAsia="Arial" w:hAnsi="Arial" w:cs="Arial"/>
          <w:spacing w:val="-3"/>
        </w:rPr>
        <w:t>o</w:t>
      </w:r>
      <w:r>
        <w:rPr>
          <w:rFonts w:ascii="Arial" w:eastAsia="Arial" w:hAnsi="Arial" w:cs="Arial"/>
          <w:spacing w:val="1"/>
        </w:rPr>
        <w:t>r</w:t>
      </w:r>
      <w:r>
        <w:rPr>
          <w:rFonts w:ascii="Arial" w:eastAsia="Arial" w:hAnsi="Arial" w:cs="Arial"/>
          <w:spacing w:val="-1"/>
        </w:rPr>
        <w:t>i</w:t>
      </w:r>
      <w:r>
        <w:rPr>
          <w:rFonts w:ascii="Arial" w:eastAsia="Arial" w:hAnsi="Arial" w:cs="Arial"/>
        </w:rPr>
        <w:t>sed</w:t>
      </w:r>
      <w:r>
        <w:rPr>
          <w:rFonts w:ascii="Arial" w:eastAsia="Arial" w:hAnsi="Arial" w:cs="Arial"/>
          <w:spacing w:val="1"/>
        </w:rPr>
        <w:t xml:space="preserve"> t</w:t>
      </w:r>
      <w:r>
        <w:rPr>
          <w:rFonts w:ascii="Arial" w:eastAsia="Arial" w:hAnsi="Arial" w:cs="Arial"/>
        </w:rPr>
        <w:t>o</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r</w:t>
      </w:r>
      <w:r>
        <w:rPr>
          <w:rFonts w:ascii="Arial" w:eastAsia="Arial" w:hAnsi="Arial" w:cs="Arial"/>
        </w:rPr>
        <w:t>o</w:t>
      </w:r>
      <w:r>
        <w:rPr>
          <w:rFonts w:ascii="Arial" w:eastAsia="Arial" w:hAnsi="Arial" w:cs="Arial"/>
          <w:spacing w:val="-2"/>
        </w:rPr>
        <w:t>v</w:t>
      </w:r>
      <w:r>
        <w:rPr>
          <w:rFonts w:ascii="Arial" w:eastAsia="Arial" w:hAnsi="Arial" w:cs="Arial"/>
          <w:spacing w:val="-1"/>
        </w:rPr>
        <w:t>i</w:t>
      </w:r>
      <w:r>
        <w:rPr>
          <w:rFonts w:ascii="Arial" w:eastAsia="Arial" w:hAnsi="Arial" w:cs="Arial"/>
        </w:rPr>
        <w:t>de;</w:t>
      </w:r>
    </w:p>
    <w:p w:rsidR="000A5570" w:rsidRDefault="00863EB5">
      <w:pPr>
        <w:tabs>
          <w:tab w:val="left" w:pos="1000"/>
        </w:tabs>
        <w:spacing w:before="73" w:after="0" w:line="240" w:lineRule="auto"/>
        <w:ind w:left="659"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R</w:t>
      </w:r>
      <w:r>
        <w:rPr>
          <w:rFonts w:ascii="Arial" w:eastAsia="Arial" w:hAnsi="Arial" w:cs="Arial"/>
        </w:rPr>
        <w:t>e</w:t>
      </w:r>
      <w:r>
        <w:rPr>
          <w:rFonts w:ascii="Arial" w:eastAsia="Arial" w:hAnsi="Arial" w:cs="Arial"/>
          <w:spacing w:val="2"/>
        </w:rPr>
        <w:t>g</w:t>
      </w:r>
      <w:r>
        <w:rPr>
          <w:rFonts w:ascii="Arial" w:eastAsia="Arial" w:hAnsi="Arial" w:cs="Arial"/>
        </w:rPr>
        <w:t>u</w:t>
      </w:r>
      <w:r>
        <w:rPr>
          <w:rFonts w:ascii="Arial" w:eastAsia="Arial" w:hAnsi="Arial" w:cs="Arial"/>
          <w:spacing w:val="-1"/>
        </w:rPr>
        <w:t>l</w:t>
      </w:r>
      <w:r>
        <w:rPr>
          <w:rFonts w:ascii="Arial" w:eastAsia="Arial" w:hAnsi="Arial" w:cs="Arial"/>
        </w:rPr>
        <w:t>ar asses</w:t>
      </w:r>
      <w:r>
        <w:rPr>
          <w:rFonts w:ascii="Arial" w:eastAsia="Arial" w:hAnsi="Arial" w:cs="Arial"/>
          <w:spacing w:val="-2"/>
        </w:rPr>
        <w:t>s</w:t>
      </w:r>
      <w:r>
        <w:rPr>
          <w:rFonts w:ascii="Arial" w:eastAsia="Arial" w:hAnsi="Arial" w:cs="Arial"/>
          <w:spacing w:val="1"/>
        </w:rPr>
        <w:t>m</w:t>
      </w:r>
      <w:r>
        <w:rPr>
          <w:rFonts w:ascii="Arial" w:eastAsia="Arial" w:hAnsi="Arial" w:cs="Arial"/>
        </w:rPr>
        <w:t xml:space="preserve">ent </w:t>
      </w:r>
      <w:r>
        <w:rPr>
          <w:rFonts w:ascii="Arial" w:eastAsia="Arial" w:hAnsi="Arial" w:cs="Arial"/>
          <w:spacing w:val="1"/>
        </w:rPr>
        <w:t>r</w:t>
      </w:r>
      <w:r>
        <w:rPr>
          <w:rFonts w:ascii="Arial" w:eastAsia="Arial" w:hAnsi="Arial" w:cs="Arial"/>
          <w:spacing w:val="-3"/>
        </w:rPr>
        <w:t>e</w:t>
      </w:r>
      <w:r>
        <w:rPr>
          <w:rFonts w:ascii="Arial" w:eastAsia="Arial" w:hAnsi="Arial" w:cs="Arial"/>
          <w:spacing w:val="-2"/>
        </w:rPr>
        <w:t>c</w:t>
      </w:r>
      <w:r>
        <w:rPr>
          <w:rFonts w:ascii="Arial" w:eastAsia="Arial" w:hAnsi="Arial" w:cs="Arial"/>
        </w:rPr>
        <w:t>o</w:t>
      </w:r>
      <w:r>
        <w:rPr>
          <w:rFonts w:ascii="Arial" w:eastAsia="Arial" w:hAnsi="Arial" w:cs="Arial"/>
          <w:spacing w:val="1"/>
        </w:rPr>
        <w:t>r</w:t>
      </w:r>
      <w:r>
        <w:rPr>
          <w:rFonts w:ascii="Arial" w:eastAsia="Arial" w:hAnsi="Arial" w:cs="Arial"/>
        </w:rPr>
        <w:t>ds</w:t>
      </w:r>
      <w:r>
        <w:rPr>
          <w:rFonts w:ascii="Arial" w:eastAsia="Arial" w:hAnsi="Arial" w:cs="Arial"/>
          <w:spacing w:val="1"/>
        </w:rPr>
        <w:t xml:space="preserve"> </w:t>
      </w:r>
      <w:r>
        <w:rPr>
          <w:rFonts w:ascii="Arial" w:eastAsia="Arial" w:hAnsi="Arial" w:cs="Arial"/>
        </w:rPr>
        <w:t>and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rPr>
        <w:t>su</w:t>
      </w:r>
      <w:r>
        <w:rPr>
          <w:rFonts w:ascii="Arial" w:eastAsia="Arial" w:hAnsi="Arial" w:cs="Arial"/>
          <w:spacing w:val="-1"/>
        </w:rPr>
        <w:t>l</w:t>
      </w:r>
      <w:r>
        <w:rPr>
          <w:rFonts w:ascii="Arial" w:eastAsia="Arial" w:hAnsi="Arial" w:cs="Arial"/>
        </w:rPr>
        <w:t xml:space="preserve">t </w:t>
      </w:r>
      <w:r>
        <w:rPr>
          <w:rFonts w:ascii="Arial" w:eastAsia="Arial" w:hAnsi="Arial" w:cs="Arial"/>
          <w:spacing w:val="1"/>
        </w:rPr>
        <w:t>t</w:t>
      </w:r>
      <w:r>
        <w:rPr>
          <w:rFonts w:ascii="Arial" w:eastAsia="Arial" w:hAnsi="Arial" w:cs="Arial"/>
        </w:rPr>
        <w:t>he</w:t>
      </w:r>
      <w:r>
        <w:rPr>
          <w:rFonts w:ascii="Arial" w:eastAsia="Arial" w:hAnsi="Arial" w:cs="Arial"/>
          <w:spacing w:val="1"/>
        </w:rPr>
        <w:t>r</w:t>
      </w:r>
      <w:r>
        <w:rPr>
          <w:rFonts w:ascii="Arial" w:eastAsia="Arial" w:hAnsi="Arial" w:cs="Arial"/>
          <w:spacing w:val="-3"/>
        </w:rPr>
        <w:t>eo</w:t>
      </w:r>
      <w:r>
        <w:rPr>
          <w:rFonts w:ascii="Arial" w:eastAsia="Arial" w:hAnsi="Arial" w:cs="Arial"/>
          <w:spacing w:val="3"/>
        </w:rPr>
        <w:t>f</w:t>
      </w:r>
      <w:r>
        <w:rPr>
          <w:rFonts w:ascii="Arial" w:eastAsia="Arial" w:hAnsi="Arial" w:cs="Arial"/>
        </w:rPr>
        <w:t>;</w:t>
      </w:r>
    </w:p>
    <w:p w:rsidR="000A5570" w:rsidRDefault="00863EB5">
      <w:pPr>
        <w:tabs>
          <w:tab w:val="left" w:pos="1000"/>
        </w:tabs>
        <w:spacing w:before="75" w:after="0" w:line="240" w:lineRule="auto"/>
        <w:ind w:left="659"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A</w:t>
      </w:r>
      <w:r>
        <w:rPr>
          <w:rFonts w:ascii="Arial" w:eastAsia="Arial" w:hAnsi="Arial" w:cs="Arial"/>
        </w:rPr>
        <w:t>ny</w:t>
      </w:r>
      <w:r>
        <w:rPr>
          <w:rFonts w:ascii="Arial" w:eastAsia="Arial" w:hAnsi="Arial" w:cs="Arial"/>
          <w:spacing w:val="-1"/>
        </w:rPr>
        <w:t xml:space="preserve"> </w:t>
      </w:r>
      <w:r>
        <w:rPr>
          <w:rFonts w:ascii="Arial" w:eastAsia="Arial" w:hAnsi="Arial" w:cs="Arial"/>
        </w:rPr>
        <w:t>b</w:t>
      </w:r>
      <w:r>
        <w:rPr>
          <w:rFonts w:ascii="Arial" w:eastAsia="Arial" w:hAnsi="Arial" w:cs="Arial"/>
          <w:spacing w:val="1"/>
        </w:rPr>
        <w:t>r</w:t>
      </w:r>
      <w:r>
        <w:rPr>
          <w:rFonts w:ascii="Arial" w:eastAsia="Arial" w:hAnsi="Arial" w:cs="Arial"/>
        </w:rPr>
        <w:t>eak</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w:t>
      </w:r>
      <w:r>
        <w:rPr>
          <w:rFonts w:ascii="Arial" w:eastAsia="Arial" w:hAnsi="Arial" w:cs="Arial"/>
        </w:rPr>
        <w:t>s</w:t>
      </w:r>
      <w:r>
        <w:rPr>
          <w:rFonts w:ascii="Arial" w:eastAsia="Arial" w:hAnsi="Arial" w:cs="Arial"/>
          <w:spacing w:val="-3"/>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1"/>
        </w:rPr>
        <w:t xml:space="preserve"> </w:t>
      </w:r>
      <w:r>
        <w:rPr>
          <w:rFonts w:ascii="Arial" w:eastAsia="Arial" w:hAnsi="Arial" w:cs="Arial"/>
        </w:rPr>
        <w:t>d</w:t>
      </w:r>
      <w:r>
        <w:rPr>
          <w:rFonts w:ascii="Arial" w:eastAsia="Arial" w:hAnsi="Arial" w:cs="Arial"/>
          <w:spacing w:val="-3"/>
        </w:rPr>
        <w:t>e</w:t>
      </w:r>
      <w:r>
        <w:rPr>
          <w:rFonts w:ascii="Arial" w:eastAsia="Arial" w:hAnsi="Arial" w:cs="Arial"/>
          <w:spacing w:val="3"/>
        </w:rPr>
        <w:t>f</w:t>
      </w:r>
      <w:r>
        <w:rPr>
          <w:rFonts w:ascii="Arial" w:eastAsia="Arial" w:hAnsi="Arial" w:cs="Arial"/>
          <w:spacing w:val="-1"/>
        </w:rPr>
        <w:t>i</w:t>
      </w:r>
      <w:r>
        <w:rPr>
          <w:rFonts w:ascii="Arial" w:eastAsia="Arial" w:hAnsi="Arial" w:cs="Arial"/>
        </w:rPr>
        <w:t>ned</w:t>
      </w:r>
      <w:r>
        <w:rPr>
          <w:rFonts w:ascii="Arial" w:eastAsia="Arial" w:hAnsi="Arial" w:cs="Arial"/>
          <w:spacing w:val="1"/>
        </w:rPr>
        <w:t xml:space="preserve"> </w:t>
      </w:r>
      <w:r>
        <w:rPr>
          <w:rFonts w:ascii="Arial" w:eastAsia="Arial" w:hAnsi="Arial" w:cs="Arial"/>
        </w:rPr>
        <w:t>by</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1"/>
        </w:rPr>
        <w:t>C</w:t>
      </w:r>
      <w:r>
        <w:rPr>
          <w:rFonts w:ascii="Arial" w:eastAsia="Arial" w:hAnsi="Arial" w:cs="Arial"/>
          <w:spacing w:val="-3"/>
        </w:rPr>
        <w:t>o</w:t>
      </w:r>
      <w:r>
        <w:rPr>
          <w:rFonts w:ascii="Arial" w:eastAsia="Arial" w:hAnsi="Arial" w:cs="Arial"/>
          <w:spacing w:val="1"/>
        </w:rPr>
        <w:t>m</w:t>
      </w:r>
      <w:r>
        <w:rPr>
          <w:rFonts w:ascii="Arial" w:eastAsia="Arial" w:hAnsi="Arial" w:cs="Arial"/>
        </w:rPr>
        <w:t>pe</w:t>
      </w:r>
      <w:r>
        <w:rPr>
          <w:rFonts w:ascii="Arial" w:eastAsia="Arial" w:hAnsi="Arial" w:cs="Arial"/>
          <w:spacing w:val="1"/>
        </w:rPr>
        <w:t>t</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spacing w:val="-3"/>
        </w:rPr>
        <w:t>V</w:t>
      </w:r>
      <w:r>
        <w:rPr>
          <w:rFonts w:ascii="Arial" w:eastAsia="Arial" w:hAnsi="Arial" w:cs="Arial"/>
          <w:spacing w:val="2"/>
        </w:rPr>
        <w:t>T</w:t>
      </w:r>
      <w:r>
        <w:rPr>
          <w:rFonts w:ascii="Arial" w:eastAsia="Arial" w:hAnsi="Arial" w:cs="Arial"/>
        </w:rPr>
        <w:t xml:space="preserve">S </w:t>
      </w:r>
      <w:r>
        <w:rPr>
          <w:rFonts w:ascii="Arial" w:eastAsia="Arial" w:hAnsi="Arial" w:cs="Arial"/>
          <w:spacing w:val="-1"/>
        </w:rPr>
        <w:t>A</w:t>
      </w:r>
      <w:r>
        <w:rPr>
          <w:rFonts w:ascii="Arial" w:eastAsia="Arial" w:hAnsi="Arial" w:cs="Arial"/>
          <w:spacing w:val="-3"/>
        </w:rPr>
        <w:t>u</w:t>
      </w:r>
      <w:r>
        <w:rPr>
          <w:rFonts w:ascii="Arial" w:eastAsia="Arial" w:hAnsi="Arial" w:cs="Arial"/>
          <w:spacing w:val="1"/>
        </w:rPr>
        <w:t>t</w:t>
      </w:r>
      <w:r>
        <w:rPr>
          <w:rFonts w:ascii="Arial" w:eastAsia="Arial" w:hAnsi="Arial" w:cs="Arial"/>
        </w:rPr>
        <w:t>ho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2"/>
        </w:rPr>
        <w:t>y</w:t>
      </w:r>
      <w:r>
        <w:rPr>
          <w:rFonts w:ascii="Arial" w:eastAsia="Arial" w:hAnsi="Arial" w:cs="Arial"/>
        </w:rPr>
        <w:t>;</w:t>
      </w:r>
    </w:p>
    <w:p w:rsidR="000A5570" w:rsidRDefault="00863EB5">
      <w:pPr>
        <w:tabs>
          <w:tab w:val="left" w:pos="1000"/>
        </w:tabs>
        <w:spacing w:before="72" w:after="0" w:line="240" w:lineRule="auto"/>
        <w:ind w:left="1019" w:right="95" w:hanging="360"/>
        <w:jc w:val="both"/>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O</w:t>
      </w:r>
      <w:r>
        <w:rPr>
          <w:rFonts w:ascii="Arial" w:eastAsia="Arial" w:hAnsi="Arial" w:cs="Arial"/>
        </w:rPr>
        <w:t>n</w:t>
      </w:r>
      <w:r>
        <w:rPr>
          <w:rFonts w:ascii="Arial" w:eastAsia="Arial" w:hAnsi="Arial" w:cs="Arial"/>
          <w:spacing w:val="-2"/>
        </w:rPr>
        <w:t>-</w:t>
      </w:r>
      <w:r>
        <w:rPr>
          <w:rFonts w:ascii="Arial" w:eastAsia="Arial" w:hAnsi="Arial" w:cs="Arial"/>
          <w:spacing w:val="1"/>
        </w:rPr>
        <w:t>t</w:t>
      </w:r>
      <w:r>
        <w:rPr>
          <w:rFonts w:ascii="Arial" w:eastAsia="Arial" w:hAnsi="Arial" w:cs="Arial"/>
        </w:rPr>
        <w:t>he</w:t>
      </w:r>
      <w:r>
        <w:rPr>
          <w:rFonts w:ascii="Arial" w:eastAsia="Arial" w:hAnsi="Arial" w:cs="Arial"/>
          <w:spacing w:val="1"/>
        </w:rPr>
        <w:t>-</w:t>
      </w:r>
      <w:r>
        <w:rPr>
          <w:rFonts w:ascii="Arial" w:eastAsia="Arial" w:hAnsi="Arial" w:cs="Arial"/>
        </w:rPr>
        <w:t>Job</w:t>
      </w:r>
      <w:r>
        <w:rPr>
          <w:rFonts w:ascii="Arial" w:eastAsia="Arial" w:hAnsi="Arial" w:cs="Arial"/>
          <w:spacing w:val="10"/>
        </w:rPr>
        <w:t xml:space="preserve"> </w:t>
      </w:r>
      <w:r>
        <w:rPr>
          <w:rFonts w:ascii="Arial" w:eastAsia="Arial" w:hAnsi="Arial" w:cs="Arial"/>
          <w:spacing w:val="-1"/>
        </w:rPr>
        <w:t>t</w:t>
      </w:r>
      <w:r>
        <w:rPr>
          <w:rFonts w:ascii="Arial" w:eastAsia="Arial" w:hAnsi="Arial" w:cs="Arial"/>
          <w:spacing w:val="1"/>
        </w:rPr>
        <w: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13"/>
        </w:rPr>
        <w:t xml:space="preserve"> </w:t>
      </w:r>
      <w:r>
        <w:rPr>
          <w:rFonts w:ascii="Arial" w:eastAsia="Arial" w:hAnsi="Arial" w:cs="Arial"/>
        </w:rPr>
        <w:t>at</w:t>
      </w:r>
      <w:r>
        <w:rPr>
          <w:rFonts w:ascii="Arial" w:eastAsia="Arial" w:hAnsi="Arial" w:cs="Arial"/>
          <w:spacing w:val="12"/>
        </w:rPr>
        <w:t xml:space="preserve"> </w:t>
      </w:r>
      <w:r>
        <w:rPr>
          <w:rFonts w:ascii="Arial" w:eastAsia="Arial" w:hAnsi="Arial" w:cs="Arial"/>
          <w:spacing w:val="-3"/>
        </w:rPr>
        <w:t>e</w:t>
      </w:r>
      <w:r>
        <w:rPr>
          <w:rFonts w:ascii="Arial" w:eastAsia="Arial" w:hAnsi="Arial" w:cs="Arial"/>
        </w:rPr>
        <w:t>ach</w:t>
      </w:r>
      <w:r>
        <w:rPr>
          <w:rFonts w:ascii="Arial" w:eastAsia="Arial" w:hAnsi="Arial" w:cs="Arial"/>
          <w:spacing w:val="13"/>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S</w:t>
      </w:r>
      <w:r>
        <w:rPr>
          <w:rFonts w:ascii="Arial" w:eastAsia="Arial" w:hAnsi="Arial" w:cs="Arial"/>
          <w:spacing w:val="10"/>
        </w:rPr>
        <w:t xml:space="preserve"> </w:t>
      </w:r>
      <w:r>
        <w:rPr>
          <w:rFonts w:ascii="Arial" w:eastAsia="Arial" w:hAnsi="Arial" w:cs="Arial"/>
        </w:rPr>
        <w:t>at</w:t>
      </w:r>
      <w:r>
        <w:rPr>
          <w:rFonts w:ascii="Arial" w:eastAsia="Arial" w:hAnsi="Arial" w:cs="Arial"/>
          <w:spacing w:val="12"/>
        </w:rPr>
        <w:t xml:space="preserve"> </w:t>
      </w:r>
      <w:r>
        <w:rPr>
          <w:rFonts w:ascii="Arial" w:eastAsia="Arial" w:hAnsi="Arial" w:cs="Arial"/>
          <w:spacing w:val="-4"/>
        </w:rPr>
        <w:t>w</w:t>
      </w:r>
      <w:r>
        <w:rPr>
          <w:rFonts w:ascii="Arial" w:eastAsia="Arial" w:hAnsi="Arial" w:cs="Arial"/>
        </w:rPr>
        <w:t>h</w:t>
      </w:r>
      <w:r>
        <w:rPr>
          <w:rFonts w:ascii="Arial" w:eastAsia="Arial" w:hAnsi="Arial" w:cs="Arial"/>
          <w:spacing w:val="-1"/>
        </w:rPr>
        <w:t>i</w:t>
      </w:r>
      <w:r>
        <w:rPr>
          <w:rFonts w:ascii="Arial" w:eastAsia="Arial" w:hAnsi="Arial" w:cs="Arial"/>
        </w:rPr>
        <w:t>ch</w:t>
      </w:r>
      <w:r>
        <w:rPr>
          <w:rFonts w:ascii="Arial" w:eastAsia="Arial" w:hAnsi="Arial" w:cs="Arial"/>
          <w:spacing w:val="1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3"/>
        </w:rPr>
        <w:t xml:space="preserve"> </w:t>
      </w:r>
      <w:r>
        <w:rPr>
          <w:rFonts w:ascii="Arial" w:eastAsia="Arial" w:hAnsi="Arial" w:cs="Arial"/>
        </w:rPr>
        <w:t>h</w:t>
      </w:r>
      <w:r>
        <w:rPr>
          <w:rFonts w:ascii="Arial" w:eastAsia="Arial" w:hAnsi="Arial" w:cs="Arial"/>
          <w:spacing w:val="-3"/>
        </w:rPr>
        <w:t>o</w:t>
      </w:r>
      <w:r>
        <w:rPr>
          <w:rFonts w:ascii="Arial" w:eastAsia="Arial" w:hAnsi="Arial" w:cs="Arial"/>
          <w:spacing w:val="-1"/>
        </w:rPr>
        <w:t>l</w:t>
      </w:r>
      <w:r>
        <w:rPr>
          <w:rFonts w:ascii="Arial" w:eastAsia="Arial" w:hAnsi="Arial" w:cs="Arial"/>
        </w:rPr>
        <w:t>der</w:t>
      </w:r>
      <w:r>
        <w:rPr>
          <w:rFonts w:ascii="Arial" w:eastAsia="Arial" w:hAnsi="Arial" w:cs="Arial"/>
          <w:spacing w:val="14"/>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13"/>
        </w:rPr>
        <w:t xml:space="preserve"> </w:t>
      </w:r>
      <w:r>
        <w:rPr>
          <w:rFonts w:ascii="Arial" w:eastAsia="Arial" w:hAnsi="Arial" w:cs="Arial"/>
        </w:rPr>
        <w:t>e</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o</w:t>
      </w:r>
      <w:r>
        <w:rPr>
          <w:rFonts w:ascii="Arial" w:eastAsia="Arial" w:hAnsi="Arial" w:cs="Arial"/>
          <w:spacing w:val="-2"/>
        </w:rPr>
        <w:t>y</w:t>
      </w:r>
      <w:r>
        <w:rPr>
          <w:rFonts w:ascii="Arial" w:eastAsia="Arial" w:hAnsi="Arial" w:cs="Arial"/>
        </w:rPr>
        <w:t>ed</w:t>
      </w:r>
      <w:r>
        <w:rPr>
          <w:rFonts w:ascii="Arial" w:eastAsia="Arial" w:hAnsi="Arial" w:cs="Arial"/>
          <w:spacing w:val="13"/>
        </w:rPr>
        <w:t xml:space="preserve"> </w:t>
      </w:r>
      <w:r>
        <w:rPr>
          <w:rFonts w:ascii="Arial" w:eastAsia="Arial" w:hAnsi="Arial" w:cs="Arial"/>
        </w:rPr>
        <w:t>as</w:t>
      </w:r>
      <w:r>
        <w:rPr>
          <w:rFonts w:ascii="Arial" w:eastAsia="Arial" w:hAnsi="Arial" w:cs="Arial"/>
          <w:spacing w:val="13"/>
        </w:rPr>
        <w:t xml:space="preserve"> </w:t>
      </w:r>
      <w:r>
        <w:rPr>
          <w:rFonts w:ascii="Arial" w:eastAsia="Arial" w:hAnsi="Arial" w:cs="Arial"/>
        </w:rPr>
        <w:t>a</w:t>
      </w:r>
      <w:r>
        <w:rPr>
          <w:rFonts w:ascii="Arial" w:eastAsia="Arial" w:hAnsi="Arial" w:cs="Arial"/>
          <w:spacing w:val="10"/>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10"/>
        </w:rPr>
        <w:t xml:space="preserve"> </w:t>
      </w:r>
      <w:r>
        <w:rPr>
          <w:rFonts w:ascii="Arial" w:eastAsia="Arial" w:hAnsi="Arial" w:cs="Arial"/>
          <w:spacing w:val="1"/>
        </w:rPr>
        <w:t>O</w:t>
      </w:r>
      <w:r>
        <w:rPr>
          <w:rFonts w:ascii="Arial" w:eastAsia="Arial" w:hAnsi="Arial" w:cs="Arial"/>
        </w:rPr>
        <w:t>pe</w:t>
      </w:r>
      <w:r>
        <w:rPr>
          <w:rFonts w:ascii="Arial" w:eastAsia="Arial" w:hAnsi="Arial" w:cs="Arial"/>
          <w:spacing w:val="1"/>
        </w:rPr>
        <w:t>r</w:t>
      </w:r>
      <w:r>
        <w:rPr>
          <w:rFonts w:ascii="Arial" w:eastAsia="Arial" w:hAnsi="Arial" w:cs="Arial"/>
          <w:spacing w:val="-3"/>
        </w:rPr>
        <w:t>a</w:t>
      </w:r>
      <w:r>
        <w:rPr>
          <w:rFonts w:ascii="Arial" w:eastAsia="Arial" w:hAnsi="Arial" w:cs="Arial"/>
          <w:spacing w:val="1"/>
        </w:rPr>
        <w:t>t</w:t>
      </w:r>
      <w:r>
        <w:rPr>
          <w:rFonts w:ascii="Arial" w:eastAsia="Arial" w:hAnsi="Arial" w:cs="Arial"/>
        </w:rPr>
        <w:t>or</w:t>
      </w:r>
      <w:r>
        <w:rPr>
          <w:rFonts w:ascii="Arial" w:eastAsia="Arial" w:hAnsi="Arial" w:cs="Arial"/>
          <w:spacing w:val="12"/>
        </w:rPr>
        <w:t xml:space="preserve"> </w:t>
      </w:r>
      <w:r>
        <w:rPr>
          <w:rFonts w:ascii="Arial" w:eastAsia="Arial" w:hAnsi="Arial" w:cs="Arial"/>
        </w:rPr>
        <w:t xml:space="preserve">or </w:t>
      </w:r>
      <w:r>
        <w:rPr>
          <w:rFonts w:ascii="Arial" w:eastAsia="Arial" w:hAnsi="Arial" w:cs="Arial"/>
          <w:spacing w:val="-1"/>
        </w:rPr>
        <w:t>S</w:t>
      </w:r>
      <w:r>
        <w:rPr>
          <w:rFonts w:ascii="Arial" w:eastAsia="Arial" w:hAnsi="Arial" w:cs="Arial"/>
        </w:rPr>
        <w:t>upe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sor</w:t>
      </w:r>
      <w:r>
        <w:rPr>
          <w:rFonts w:ascii="Arial" w:eastAsia="Arial" w:hAnsi="Arial" w:cs="Arial"/>
          <w:spacing w:val="33"/>
        </w:rPr>
        <w:t xml:space="preserve"> </w:t>
      </w:r>
      <w:r>
        <w:rPr>
          <w:rFonts w:ascii="Arial" w:eastAsia="Arial" w:hAnsi="Arial" w:cs="Arial"/>
          <w:spacing w:val="-1"/>
        </w:rPr>
        <w:t>i</w:t>
      </w:r>
      <w:r>
        <w:rPr>
          <w:rFonts w:ascii="Arial" w:eastAsia="Arial" w:hAnsi="Arial" w:cs="Arial"/>
        </w:rPr>
        <w:t>nc</w:t>
      </w:r>
      <w:r>
        <w:rPr>
          <w:rFonts w:ascii="Arial" w:eastAsia="Arial" w:hAnsi="Arial" w:cs="Arial"/>
          <w:spacing w:val="-1"/>
        </w:rPr>
        <w:t>l</w:t>
      </w:r>
      <w:r>
        <w:rPr>
          <w:rFonts w:ascii="Arial" w:eastAsia="Arial" w:hAnsi="Arial" w:cs="Arial"/>
        </w:rPr>
        <w:t>ud</w:t>
      </w:r>
      <w:r>
        <w:rPr>
          <w:rFonts w:ascii="Arial" w:eastAsia="Arial" w:hAnsi="Arial" w:cs="Arial"/>
          <w:spacing w:val="-1"/>
        </w:rPr>
        <w:t>i</w:t>
      </w:r>
      <w:r>
        <w:rPr>
          <w:rFonts w:ascii="Arial" w:eastAsia="Arial" w:hAnsi="Arial" w:cs="Arial"/>
        </w:rPr>
        <w:t>ng</w:t>
      </w:r>
      <w:r>
        <w:rPr>
          <w:rFonts w:ascii="Arial" w:eastAsia="Arial" w:hAnsi="Arial" w:cs="Arial"/>
          <w:spacing w:val="3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0"/>
        </w:rPr>
        <w:t xml:space="preserve"> </w:t>
      </w:r>
      <w:r>
        <w:rPr>
          <w:rFonts w:ascii="Arial" w:eastAsia="Arial" w:hAnsi="Arial" w:cs="Arial"/>
        </w:rPr>
        <w:t>na</w:t>
      </w:r>
      <w:r>
        <w:rPr>
          <w:rFonts w:ascii="Arial" w:eastAsia="Arial" w:hAnsi="Arial" w:cs="Arial"/>
          <w:spacing w:val="1"/>
        </w:rPr>
        <w:t>m</w:t>
      </w:r>
      <w:r>
        <w:rPr>
          <w:rFonts w:ascii="Arial" w:eastAsia="Arial" w:hAnsi="Arial" w:cs="Arial"/>
        </w:rPr>
        <w:t>e</w:t>
      </w:r>
      <w:r>
        <w:rPr>
          <w:rFonts w:ascii="Arial" w:eastAsia="Arial" w:hAnsi="Arial" w:cs="Arial"/>
          <w:spacing w:val="3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33"/>
        </w:rPr>
        <w:t xml:space="preserve"> </w:t>
      </w:r>
      <w:r>
        <w:rPr>
          <w:rFonts w:ascii="Arial" w:eastAsia="Arial" w:hAnsi="Arial" w:cs="Arial"/>
        </w:rPr>
        <w:t>each</w:t>
      </w:r>
      <w:r>
        <w:rPr>
          <w:rFonts w:ascii="Arial" w:eastAsia="Arial" w:hAnsi="Arial" w:cs="Arial"/>
          <w:spacing w:val="30"/>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31"/>
        </w:rPr>
        <w:t xml:space="preserve"> </w:t>
      </w:r>
      <w:r>
        <w:rPr>
          <w:rFonts w:ascii="Arial" w:eastAsia="Arial" w:hAnsi="Arial" w:cs="Arial"/>
          <w:spacing w:val="-1"/>
        </w:rPr>
        <w:t>C</w:t>
      </w:r>
      <w:r>
        <w:rPr>
          <w:rFonts w:ascii="Arial" w:eastAsia="Arial" w:hAnsi="Arial" w:cs="Arial"/>
          <w:spacing w:val="-3"/>
        </w:rPr>
        <w:t>e</w:t>
      </w:r>
      <w:r>
        <w:rPr>
          <w:rFonts w:ascii="Arial" w:eastAsia="Arial" w:hAnsi="Arial" w:cs="Arial"/>
        </w:rPr>
        <w:t>n</w:t>
      </w:r>
      <w:r>
        <w:rPr>
          <w:rFonts w:ascii="Arial" w:eastAsia="Arial" w:hAnsi="Arial" w:cs="Arial"/>
          <w:spacing w:val="1"/>
        </w:rPr>
        <w:t>tr</w:t>
      </w:r>
      <w:r>
        <w:rPr>
          <w:rFonts w:ascii="Arial" w:eastAsia="Arial" w:hAnsi="Arial" w:cs="Arial"/>
        </w:rPr>
        <w:t>e</w:t>
      </w:r>
      <w:r>
        <w:rPr>
          <w:rFonts w:ascii="Arial" w:eastAsia="Arial" w:hAnsi="Arial" w:cs="Arial"/>
          <w:spacing w:val="32"/>
        </w:rPr>
        <w:t xml:space="preserve"> </w:t>
      </w:r>
      <w:r>
        <w:rPr>
          <w:rFonts w:ascii="Arial" w:eastAsia="Arial" w:hAnsi="Arial" w:cs="Arial"/>
          <w:spacing w:val="-3"/>
        </w:rPr>
        <w:t>a</w:t>
      </w:r>
      <w:r>
        <w:rPr>
          <w:rFonts w:ascii="Arial" w:eastAsia="Arial" w:hAnsi="Arial" w:cs="Arial"/>
        </w:rPr>
        <w:t>t</w:t>
      </w:r>
      <w:r>
        <w:rPr>
          <w:rFonts w:ascii="Arial" w:eastAsia="Arial" w:hAnsi="Arial" w:cs="Arial"/>
          <w:spacing w:val="33"/>
        </w:rPr>
        <w:t xml:space="preserve"> </w:t>
      </w:r>
      <w:r>
        <w:rPr>
          <w:rFonts w:ascii="Arial" w:eastAsia="Arial" w:hAnsi="Arial" w:cs="Arial"/>
          <w:spacing w:val="-4"/>
        </w:rPr>
        <w:t>w</w:t>
      </w:r>
      <w:r>
        <w:rPr>
          <w:rFonts w:ascii="Arial" w:eastAsia="Arial" w:hAnsi="Arial" w:cs="Arial"/>
        </w:rPr>
        <w:t>h</w:t>
      </w:r>
      <w:r>
        <w:rPr>
          <w:rFonts w:ascii="Arial" w:eastAsia="Arial" w:hAnsi="Arial" w:cs="Arial"/>
          <w:spacing w:val="-1"/>
        </w:rPr>
        <w:t>i</w:t>
      </w:r>
      <w:r>
        <w:rPr>
          <w:rFonts w:ascii="Arial" w:eastAsia="Arial" w:hAnsi="Arial" w:cs="Arial"/>
        </w:rPr>
        <w:t>ch</w:t>
      </w:r>
      <w:r>
        <w:rPr>
          <w:rFonts w:ascii="Arial" w:eastAsia="Arial" w:hAnsi="Arial" w:cs="Arial"/>
          <w:spacing w:val="32"/>
        </w:rPr>
        <w:t xml:space="preserve"> </w:t>
      </w:r>
      <w:r>
        <w:rPr>
          <w:rFonts w:ascii="Arial" w:eastAsia="Arial" w:hAnsi="Arial" w:cs="Arial"/>
          <w:spacing w:val="1"/>
        </w:rPr>
        <w:t>O</w:t>
      </w:r>
      <w:r>
        <w:rPr>
          <w:rFonts w:ascii="Arial" w:eastAsia="Arial" w:hAnsi="Arial" w:cs="Arial"/>
        </w:rPr>
        <w:t>n-</w:t>
      </w:r>
      <w:r>
        <w:rPr>
          <w:rFonts w:ascii="Arial" w:eastAsia="Arial" w:hAnsi="Arial" w:cs="Arial"/>
          <w:spacing w:val="1"/>
        </w:rPr>
        <w:t>t</w:t>
      </w:r>
      <w:r>
        <w:rPr>
          <w:rFonts w:ascii="Arial" w:eastAsia="Arial" w:hAnsi="Arial" w:cs="Arial"/>
        </w:rPr>
        <w:t>he</w:t>
      </w:r>
      <w:r>
        <w:rPr>
          <w:rFonts w:ascii="Arial" w:eastAsia="Arial" w:hAnsi="Arial" w:cs="Arial"/>
          <w:spacing w:val="-2"/>
        </w:rPr>
        <w:t>-</w:t>
      </w:r>
      <w:r>
        <w:rPr>
          <w:rFonts w:ascii="Arial" w:eastAsia="Arial" w:hAnsi="Arial" w:cs="Arial"/>
        </w:rPr>
        <w:t>J</w:t>
      </w:r>
      <w:r>
        <w:rPr>
          <w:rFonts w:ascii="Arial" w:eastAsia="Arial" w:hAnsi="Arial" w:cs="Arial"/>
          <w:spacing w:val="-3"/>
        </w:rPr>
        <w:t>o</w:t>
      </w:r>
      <w:r>
        <w:rPr>
          <w:rFonts w:ascii="Arial" w:eastAsia="Arial" w:hAnsi="Arial" w:cs="Arial"/>
        </w:rPr>
        <w:t>b</w:t>
      </w:r>
      <w:r>
        <w:rPr>
          <w:rFonts w:ascii="Arial" w:eastAsia="Arial" w:hAnsi="Arial" w:cs="Arial"/>
          <w:spacing w:val="32"/>
        </w:rPr>
        <w:t xml:space="preserve"> </w:t>
      </w:r>
      <w:r>
        <w:rPr>
          <w:rFonts w:ascii="Arial" w:eastAsia="Arial" w:hAnsi="Arial" w:cs="Arial"/>
        </w:rPr>
        <w:t>T</w:t>
      </w:r>
      <w:r>
        <w:rPr>
          <w:rFonts w:ascii="Arial" w:eastAsia="Arial" w:hAnsi="Arial" w:cs="Arial"/>
          <w:spacing w:val="1"/>
        </w:rPr>
        <w: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32"/>
        </w:rPr>
        <w:t xml:space="preserve"> </w:t>
      </w:r>
      <w:r>
        <w:rPr>
          <w:rFonts w:ascii="Arial" w:eastAsia="Arial" w:hAnsi="Arial" w:cs="Arial"/>
        </w:rPr>
        <w:t>has been co</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e</w:t>
      </w:r>
      <w:r>
        <w:rPr>
          <w:rFonts w:ascii="Arial" w:eastAsia="Arial" w:hAnsi="Arial" w:cs="Arial"/>
          <w:spacing w:val="1"/>
        </w:rPr>
        <w:t>t</w:t>
      </w:r>
      <w:r>
        <w:rPr>
          <w:rFonts w:ascii="Arial" w:eastAsia="Arial" w:hAnsi="Arial" w:cs="Arial"/>
        </w:rPr>
        <w:t>ed,</w:t>
      </w:r>
      <w:r>
        <w:rPr>
          <w:rFonts w:ascii="Arial" w:eastAsia="Arial" w:hAnsi="Arial" w:cs="Arial"/>
          <w:spacing w:val="1"/>
        </w:rPr>
        <w:t xml:space="preserve"> t</w:t>
      </w:r>
      <w:r>
        <w:rPr>
          <w:rFonts w:ascii="Arial" w:eastAsia="Arial" w:hAnsi="Arial" w:cs="Arial"/>
        </w:rPr>
        <w:t>he n</w:t>
      </w:r>
      <w:r>
        <w:rPr>
          <w:rFonts w:ascii="Arial" w:eastAsia="Arial" w:hAnsi="Arial" w:cs="Arial"/>
          <w:spacing w:val="-3"/>
        </w:rPr>
        <w:t>a</w:t>
      </w:r>
      <w:r>
        <w:rPr>
          <w:rFonts w:ascii="Arial" w:eastAsia="Arial" w:hAnsi="Arial" w:cs="Arial"/>
          <w:spacing w:val="1"/>
        </w:rPr>
        <w:t>m</w:t>
      </w:r>
      <w:r>
        <w:rPr>
          <w:rFonts w:ascii="Arial" w:eastAsia="Arial" w:hAnsi="Arial" w:cs="Arial"/>
        </w:rPr>
        <w:t>e and s</w:t>
      </w:r>
      <w:r>
        <w:rPr>
          <w:rFonts w:ascii="Arial" w:eastAsia="Arial" w:hAnsi="Arial" w:cs="Arial"/>
          <w:spacing w:val="-1"/>
        </w:rPr>
        <w:t>i</w:t>
      </w:r>
      <w:r>
        <w:rPr>
          <w:rFonts w:ascii="Arial" w:eastAsia="Arial" w:hAnsi="Arial" w:cs="Arial"/>
          <w:spacing w:val="2"/>
        </w:rPr>
        <w:t>g</w:t>
      </w:r>
      <w:r>
        <w:rPr>
          <w:rFonts w:ascii="Arial" w:eastAsia="Arial" w:hAnsi="Arial" w:cs="Arial"/>
        </w:rPr>
        <w:t>na</w:t>
      </w:r>
      <w:r>
        <w:rPr>
          <w:rFonts w:ascii="Arial" w:eastAsia="Arial" w:hAnsi="Arial" w:cs="Arial"/>
          <w:spacing w:val="1"/>
        </w:rPr>
        <w:t>t</w:t>
      </w:r>
      <w:r>
        <w:rPr>
          <w:rFonts w:ascii="Arial" w:eastAsia="Arial" w:hAnsi="Arial" w:cs="Arial"/>
          <w:spacing w:val="-3"/>
        </w:rPr>
        <w:t>u</w:t>
      </w:r>
      <w:r>
        <w:rPr>
          <w:rFonts w:ascii="Arial" w:eastAsia="Arial" w:hAnsi="Arial" w:cs="Arial"/>
          <w:spacing w:val="1"/>
        </w:rPr>
        <w:t>r</w:t>
      </w:r>
      <w:r>
        <w:rPr>
          <w:rFonts w:ascii="Arial" w:eastAsia="Arial" w:hAnsi="Arial" w:cs="Arial"/>
        </w:rPr>
        <w:t xml:space="preserve">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O</w:t>
      </w:r>
      <w:r>
        <w:rPr>
          <w:rFonts w:ascii="Arial" w:eastAsia="Arial" w:hAnsi="Arial" w:cs="Arial"/>
          <w:spacing w:val="-2"/>
        </w:rPr>
        <w:t>J</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s</w:t>
      </w:r>
      <w:r>
        <w:rPr>
          <w:rFonts w:ascii="Arial" w:eastAsia="Arial" w:hAnsi="Arial" w:cs="Arial"/>
          <w:spacing w:val="1"/>
        </w:rPr>
        <w:t>tr</w:t>
      </w:r>
      <w:r>
        <w:rPr>
          <w:rFonts w:ascii="Arial" w:eastAsia="Arial" w:hAnsi="Arial" w:cs="Arial"/>
        </w:rPr>
        <w:t>u</w:t>
      </w:r>
      <w:r>
        <w:rPr>
          <w:rFonts w:ascii="Arial" w:eastAsia="Arial" w:hAnsi="Arial" w:cs="Arial"/>
          <w:spacing w:val="-2"/>
        </w:rPr>
        <w:t>c</w:t>
      </w:r>
      <w:r>
        <w:rPr>
          <w:rFonts w:ascii="Arial" w:eastAsia="Arial" w:hAnsi="Arial" w:cs="Arial"/>
          <w:spacing w:val="1"/>
        </w:rPr>
        <w:t>t</w:t>
      </w:r>
      <w:r>
        <w:rPr>
          <w:rFonts w:ascii="Arial" w:eastAsia="Arial" w:hAnsi="Arial" w:cs="Arial"/>
        </w:rPr>
        <w:t>or</w:t>
      </w:r>
      <w:r>
        <w:rPr>
          <w:rFonts w:ascii="Arial" w:eastAsia="Arial" w:hAnsi="Arial" w:cs="Arial"/>
          <w:spacing w:val="1"/>
        </w:rPr>
        <w:t xml:space="preserve"> </w:t>
      </w:r>
      <w:r>
        <w:rPr>
          <w:rFonts w:ascii="Arial" w:eastAsia="Arial" w:hAnsi="Arial" w:cs="Arial"/>
        </w:rPr>
        <w:t xml:space="preserve">and </w:t>
      </w:r>
      <w:r>
        <w:rPr>
          <w:rFonts w:ascii="Arial" w:eastAsia="Arial" w:hAnsi="Arial" w:cs="Arial"/>
          <w:spacing w:val="1"/>
        </w:rPr>
        <w:t>t</w:t>
      </w:r>
      <w:r>
        <w:rPr>
          <w:rFonts w:ascii="Arial" w:eastAsia="Arial" w:hAnsi="Arial" w:cs="Arial"/>
        </w:rPr>
        <w:t xml:space="preserve">he </w:t>
      </w:r>
      <w:r>
        <w:rPr>
          <w:rFonts w:ascii="Arial" w:eastAsia="Arial" w:hAnsi="Arial" w:cs="Arial"/>
          <w:spacing w:val="-3"/>
        </w:rPr>
        <w:t>d</w:t>
      </w:r>
      <w:r>
        <w:rPr>
          <w:rFonts w:ascii="Arial" w:eastAsia="Arial" w:hAnsi="Arial" w:cs="Arial"/>
        </w:rPr>
        <w:t>a</w:t>
      </w:r>
      <w:r>
        <w:rPr>
          <w:rFonts w:ascii="Arial" w:eastAsia="Arial" w:hAnsi="Arial" w:cs="Arial"/>
          <w:spacing w:val="1"/>
        </w:rPr>
        <w:t>t</w:t>
      </w:r>
      <w:r>
        <w:rPr>
          <w:rFonts w:ascii="Arial" w:eastAsia="Arial" w:hAnsi="Arial" w:cs="Arial"/>
        </w:rPr>
        <w:t xml:space="preserve">e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3"/>
        </w:rPr>
        <w:t>n</w:t>
      </w:r>
      <w:r>
        <w:rPr>
          <w:rFonts w:ascii="Arial" w:eastAsia="Arial" w:hAnsi="Arial" w:cs="Arial"/>
        </w:rPr>
        <w:t xml:space="preserve">g </w:t>
      </w:r>
      <w:r>
        <w:rPr>
          <w:rFonts w:ascii="Arial" w:eastAsia="Arial" w:hAnsi="Arial" w:cs="Arial"/>
          <w:spacing w:val="-4"/>
        </w:rPr>
        <w:t>w</w:t>
      </w:r>
      <w:r>
        <w:rPr>
          <w:rFonts w:ascii="Arial" w:eastAsia="Arial" w:hAnsi="Arial" w:cs="Arial"/>
        </w:rPr>
        <w:t>as</w:t>
      </w:r>
      <w:r>
        <w:rPr>
          <w:rFonts w:ascii="Arial" w:eastAsia="Arial" w:hAnsi="Arial" w:cs="Arial"/>
          <w:spacing w:val="1"/>
        </w:rPr>
        <w:t xml:space="preserve"> </w:t>
      </w:r>
      <w:r>
        <w:rPr>
          <w:rFonts w:ascii="Arial" w:eastAsia="Arial" w:hAnsi="Arial" w:cs="Arial"/>
        </w:rPr>
        <w:t>co</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e</w:t>
      </w:r>
      <w:r>
        <w:rPr>
          <w:rFonts w:ascii="Arial" w:eastAsia="Arial" w:hAnsi="Arial" w:cs="Arial"/>
          <w:spacing w:val="1"/>
        </w:rPr>
        <w:t>t</w:t>
      </w:r>
      <w:r>
        <w:rPr>
          <w:rFonts w:ascii="Arial" w:eastAsia="Arial" w:hAnsi="Arial" w:cs="Arial"/>
        </w:rPr>
        <w:t>ed;</w:t>
      </w:r>
    </w:p>
    <w:p w:rsidR="000A5570" w:rsidRDefault="00863EB5">
      <w:pPr>
        <w:tabs>
          <w:tab w:val="left" w:pos="1000"/>
        </w:tabs>
        <w:spacing w:before="73" w:after="0" w:line="239" w:lineRule="auto"/>
        <w:ind w:left="1019" w:right="97" w:hanging="360"/>
        <w:jc w:val="both"/>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R</w:t>
      </w:r>
      <w:r>
        <w:rPr>
          <w:rFonts w:ascii="Arial" w:eastAsia="Arial" w:hAnsi="Arial" w:cs="Arial"/>
        </w:rPr>
        <w:t>e</w:t>
      </w:r>
      <w:r>
        <w:rPr>
          <w:rFonts w:ascii="Arial" w:eastAsia="Arial" w:hAnsi="Arial" w:cs="Arial"/>
          <w:spacing w:val="-2"/>
        </w:rPr>
        <w:t>v</w:t>
      </w:r>
      <w:r>
        <w:rPr>
          <w:rFonts w:ascii="Arial" w:eastAsia="Arial" w:hAnsi="Arial" w:cs="Arial"/>
        </w:rPr>
        <w:t>a</w:t>
      </w:r>
      <w:r>
        <w:rPr>
          <w:rFonts w:ascii="Arial" w:eastAsia="Arial" w:hAnsi="Arial" w:cs="Arial"/>
          <w:spacing w:val="1"/>
        </w:rPr>
        <w:t>l</w:t>
      </w:r>
      <w:r>
        <w:rPr>
          <w:rFonts w:ascii="Arial" w:eastAsia="Arial" w:hAnsi="Arial" w:cs="Arial"/>
          <w:spacing w:val="-1"/>
        </w:rPr>
        <w:t>i</w:t>
      </w:r>
      <w:r>
        <w:rPr>
          <w:rFonts w:ascii="Arial" w:eastAsia="Arial" w:hAnsi="Arial" w:cs="Arial"/>
        </w:rPr>
        <w:t>da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8"/>
        </w:rPr>
        <w:t xml:space="preserve"> </w:t>
      </w:r>
      <w:r>
        <w:rPr>
          <w:rFonts w:ascii="Arial" w:eastAsia="Arial" w:hAnsi="Arial" w:cs="Arial"/>
          <w:spacing w:val="1"/>
        </w:rPr>
        <w:t>r</w:t>
      </w:r>
      <w:r>
        <w:rPr>
          <w:rFonts w:ascii="Arial" w:eastAsia="Arial" w:hAnsi="Arial" w:cs="Arial"/>
        </w:rPr>
        <w:t>eco</w:t>
      </w:r>
      <w:r>
        <w:rPr>
          <w:rFonts w:ascii="Arial" w:eastAsia="Arial" w:hAnsi="Arial" w:cs="Arial"/>
          <w:spacing w:val="1"/>
        </w:rPr>
        <w:t>r</w:t>
      </w:r>
      <w:r>
        <w:rPr>
          <w:rFonts w:ascii="Arial" w:eastAsia="Arial" w:hAnsi="Arial" w:cs="Arial"/>
        </w:rPr>
        <w:t>ds</w:t>
      </w:r>
      <w:r>
        <w:rPr>
          <w:rFonts w:ascii="Arial" w:eastAsia="Arial" w:hAnsi="Arial" w:cs="Arial"/>
          <w:spacing w:val="8"/>
        </w:rPr>
        <w:t xml:space="preserve"> </w:t>
      </w:r>
      <w:r>
        <w:rPr>
          <w:rFonts w:ascii="Arial" w:eastAsia="Arial" w:hAnsi="Arial" w:cs="Arial"/>
          <w:spacing w:val="-1"/>
        </w:rPr>
        <w:t>i</w:t>
      </w:r>
      <w:r>
        <w:rPr>
          <w:rFonts w:ascii="Arial" w:eastAsia="Arial" w:hAnsi="Arial" w:cs="Arial"/>
        </w:rPr>
        <w:t>nc</w:t>
      </w:r>
      <w:r>
        <w:rPr>
          <w:rFonts w:ascii="Arial" w:eastAsia="Arial" w:hAnsi="Arial" w:cs="Arial"/>
          <w:spacing w:val="-1"/>
        </w:rPr>
        <w:t>l</w:t>
      </w:r>
      <w:r>
        <w:rPr>
          <w:rFonts w:ascii="Arial" w:eastAsia="Arial" w:hAnsi="Arial" w:cs="Arial"/>
        </w:rPr>
        <w:t>ud</w:t>
      </w:r>
      <w:r>
        <w:rPr>
          <w:rFonts w:ascii="Arial" w:eastAsia="Arial" w:hAnsi="Arial" w:cs="Arial"/>
          <w:spacing w:val="-1"/>
        </w:rPr>
        <w:t>i</w:t>
      </w:r>
      <w:r>
        <w:rPr>
          <w:rFonts w:ascii="Arial" w:eastAsia="Arial" w:hAnsi="Arial" w:cs="Arial"/>
        </w:rPr>
        <w:t>ng</w:t>
      </w:r>
      <w:r>
        <w:rPr>
          <w:rFonts w:ascii="Arial" w:eastAsia="Arial" w:hAnsi="Arial" w:cs="Arial"/>
          <w:spacing w:val="10"/>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8"/>
        </w:rPr>
        <w:t xml:space="preserve"> </w:t>
      </w:r>
      <w:r>
        <w:rPr>
          <w:rFonts w:ascii="Arial" w:eastAsia="Arial" w:hAnsi="Arial" w:cs="Arial"/>
        </w:rPr>
        <w:t>na</w:t>
      </w:r>
      <w:r>
        <w:rPr>
          <w:rFonts w:ascii="Arial" w:eastAsia="Arial" w:hAnsi="Arial" w:cs="Arial"/>
          <w:spacing w:val="1"/>
        </w:rPr>
        <w:t>m</w:t>
      </w:r>
      <w:r>
        <w:rPr>
          <w:rFonts w:ascii="Arial" w:eastAsia="Arial" w:hAnsi="Arial" w:cs="Arial"/>
        </w:rPr>
        <w:t>e</w:t>
      </w:r>
      <w:r>
        <w:rPr>
          <w:rFonts w:ascii="Arial" w:eastAsia="Arial" w:hAnsi="Arial" w:cs="Arial"/>
          <w:spacing w:val="8"/>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9"/>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8"/>
        </w:rPr>
        <w:t xml:space="preserve"> </w:t>
      </w:r>
      <w:r>
        <w:rPr>
          <w:rFonts w:ascii="Arial" w:eastAsia="Arial" w:hAnsi="Arial" w:cs="Arial"/>
        </w:rPr>
        <w:t>o</w:t>
      </w:r>
      <w:r>
        <w:rPr>
          <w:rFonts w:ascii="Arial" w:eastAsia="Arial" w:hAnsi="Arial" w:cs="Arial"/>
          <w:spacing w:val="-2"/>
        </w:rPr>
        <w:t>r</w:t>
      </w:r>
      <w:r>
        <w:rPr>
          <w:rFonts w:ascii="Arial" w:eastAsia="Arial" w:hAnsi="Arial" w:cs="Arial"/>
          <w:spacing w:val="2"/>
        </w:rPr>
        <w:t>g</w:t>
      </w:r>
      <w:r>
        <w:rPr>
          <w:rFonts w:ascii="Arial" w:eastAsia="Arial" w:hAnsi="Arial" w:cs="Arial"/>
        </w:rPr>
        <w:t>an</w:t>
      </w:r>
      <w:r>
        <w:rPr>
          <w:rFonts w:ascii="Arial" w:eastAsia="Arial" w:hAnsi="Arial" w:cs="Arial"/>
          <w:spacing w:val="-1"/>
        </w:rPr>
        <w:t>i</w:t>
      </w:r>
      <w:r>
        <w:rPr>
          <w:rFonts w:ascii="Arial" w:eastAsia="Arial" w:hAnsi="Arial" w:cs="Arial"/>
        </w:rPr>
        <w:t>sa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8"/>
        </w:rPr>
        <w:t xml:space="preserve"> </w:t>
      </w:r>
      <w:r>
        <w:rPr>
          <w:rFonts w:ascii="Arial" w:eastAsia="Arial" w:hAnsi="Arial" w:cs="Arial"/>
        </w:rPr>
        <w:t>at</w:t>
      </w:r>
      <w:r>
        <w:rPr>
          <w:rFonts w:ascii="Arial" w:eastAsia="Arial" w:hAnsi="Arial" w:cs="Arial"/>
          <w:spacing w:val="9"/>
        </w:rPr>
        <w:t xml:space="preserve"> </w:t>
      </w:r>
      <w:r>
        <w:rPr>
          <w:rFonts w:ascii="Arial" w:eastAsia="Arial" w:hAnsi="Arial" w:cs="Arial"/>
          <w:spacing w:val="-4"/>
        </w:rPr>
        <w:t>w</w:t>
      </w:r>
      <w:r>
        <w:rPr>
          <w:rFonts w:ascii="Arial" w:eastAsia="Arial" w:hAnsi="Arial" w:cs="Arial"/>
        </w:rPr>
        <w:t>h</w:t>
      </w:r>
      <w:r>
        <w:rPr>
          <w:rFonts w:ascii="Arial" w:eastAsia="Arial" w:hAnsi="Arial" w:cs="Arial"/>
          <w:spacing w:val="-1"/>
        </w:rPr>
        <w:t>i</w:t>
      </w:r>
      <w:r>
        <w:rPr>
          <w:rFonts w:ascii="Arial" w:eastAsia="Arial" w:hAnsi="Arial" w:cs="Arial"/>
        </w:rPr>
        <w:t>ch</w:t>
      </w:r>
      <w:r>
        <w:rPr>
          <w:rFonts w:ascii="Arial" w:eastAsia="Arial" w:hAnsi="Arial" w:cs="Arial"/>
          <w:spacing w:val="8"/>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8"/>
        </w:rPr>
        <w:t xml:space="preserve"> </w:t>
      </w:r>
      <w:r>
        <w:rPr>
          <w:rFonts w:ascii="Arial" w:eastAsia="Arial" w:hAnsi="Arial" w:cs="Arial"/>
          <w:spacing w:val="-1"/>
        </w:rPr>
        <w:t>C</w:t>
      </w:r>
      <w:r>
        <w:rPr>
          <w:rFonts w:ascii="Arial" w:eastAsia="Arial" w:hAnsi="Arial" w:cs="Arial"/>
        </w:rPr>
        <w:t>e</w:t>
      </w:r>
      <w:r>
        <w:rPr>
          <w:rFonts w:ascii="Arial" w:eastAsia="Arial" w:hAnsi="Arial" w:cs="Arial"/>
          <w:spacing w:val="1"/>
        </w:rPr>
        <w:t>r</w:t>
      </w:r>
      <w:r>
        <w:rPr>
          <w:rFonts w:ascii="Arial" w:eastAsia="Arial" w:hAnsi="Arial" w:cs="Arial"/>
          <w:spacing w:val="5"/>
        </w:rPr>
        <w:t>t</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ca</w:t>
      </w:r>
      <w:r>
        <w:rPr>
          <w:rFonts w:ascii="Arial" w:eastAsia="Arial" w:hAnsi="Arial" w:cs="Arial"/>
          <w:spacing w:val="1"/>
        </w:rPr>
        <w:t>t</w:t>
      </w:r>
      <w:r>
        <w:rPr>
          <w:rFonts w:ascii="Arial" w:eastAsia="Arial" w:hAnsi="Arial" w:cs="Arial"/>
        </w:rPr>
        <w:t>e</w:t>
      </w:r>
      <w:r>
        <w:rPr>
          <w:rFonts w:ascii="Arial" w:eastAsia="Arial" w:hAnsi="Arial" w:cs="Arial"/>
          <w:spacing w:val="8"/>
        </w:rPr>
        <w:t xml:space="preserve"> </w:t>
      </w:r>
      <w:r>
        <w:rPr>
          <w:rFonts w:ascii="Arial" w:eastAsia="Arial" w:hAnsi="Arial" w:cs="Arial"/>
          <w:spacing w:val="-4"/>
        </w:rPr>
        <w:t>w</w:t>
      </w:r>
      <w:r>
        <w:rPr>
          <w:rFonts w:ascii="Arial" w:eastAsia="Arial" w:hAnsi="Arial" w:cs="Arial"/>
        </w:rPr>
        <w:t xml:space="preserve">as </w:t>
      </w:r>
      <w:r>
        <w:rPr>
          <w:rFonts w:ascii="Arial" w:eastAsia="Arial" w:hAnsi="Arial" w:cs="Arial"/>
          <w:spacing w:val="1"/>
        </w:rPr>
        <w:t>r</w:t>
      </w:r>
      <w:r>
        <w:rPr>
          <w:rFonts w:ascii="Arial" w:eastAsia="Arial" w:hAnsi="Arial" w:cs="Arial"/>
        </w:rPr>
        <w:t>e</w:t>
      </w:r>
      <w:r>
        <w:rPr>
          <w:rFonts w:ascii="Arial" w:eastAsia="Arial" w:hAnsi="Arial" w:cs="Arial"/>
          <w:spacing w:val="-2"/>
        </w:rPr>
        <w:t>v</w:t>
      </w:r>
      <w:r>
        <w:rPr>
          <w:rFonts w:ascii="Arial" w:eastAsia="Arial" w:hAnsi="Arial" w:cs="Arial"/>
        </w:rPr>
        <w:t>a</w:t>
      </w:r>
      <w:r>
        <w:rPr>
          <w:rFonts w:ascii="Arial" w:eastAsia="Arial" w:hAnsi="Arial" w:cs="Arial"/>
          <w:spacing w:val="-1"/>
        </w:rPr>
        <w:t>li</w:t>
      </w:r>
      <w:r>
        <w:rPr>
          <w:rFonts w:ascii="Arial" w:eastAsia="Arial" w:hAnsi="Arial" w:cs="Arial"/>
        </w:rPr>
        <w:t>da</w:t>
      </w:r>
      <w:r>
        <w:rPr>
          <w:rFonts w:ascii="Arial" w:eastAsia="Arial" w:hAnsi="Arial" w:cs="Arial"/>
          <w:spacing w:val="1"/>
        </w:rPr>
        <w:t>t</w:t>
      </w:r>
      <w:r>
        <w:rPr>
          <w:rFonts w:ascii="Arial" w:eastAsia="Arial" w:hAnsi="Arial" w:cs="Arial"/>
        </w:rPr>
        <w:t>ed,</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rPr>
        <w:t>s</w:t>
      </w:r>
      <w:r>
        <w:rPr>
          <w:rFonts w:ascii="Arial" w:eastAsia="Arial" w:hAnsi="Arial" w:cs="Arial"/>
          <w:spacing w:val="-4"/>
        </w:rPr>
        <w:t>i</w:t>
      </w:r>
      <w:r>
        <w:rPr>
          <w:rFonts w:ascii="Arial" w:eastAsia="Arial" w:hAnsi="Arial" w:cs="Arial"/>
          <w:spacing w:val="2"/>
        </w:rPr>
        <w:t>g</w:t>
      </w:r>
      <w:r>
        <w:rPr>
          <w:rFonts w:ascii="Arial" w:eastAsia="Arial" w:hAnsi="Arial" w:cs="Arial"/>
        </w:rPr>
        <w:t>na</w:t>
      </w:r>
      <w:r>
        <w:rPr>
          <w:rFonts w:ascii="Arial" w:eastAsia="Arial" w:hAnsi="Arial" w:cs="Arial"/>
          <w:spacing w:val="1"/>
        </w:rPr>
        <w:t>t</w:t>
      </w:r>
      <w:r>
        <w:rPr>
          <w:rFonts w:ascii="Arial" w:eastAsia="Arial" w:hAnsi="Arial" w:cs="Arial"/>
          <w:spacing w:val="-3"/>
        </w:rPr>
        <w:t>u</w:t>
      </w:r>
      <w:r>
        <w:rPr>
          <w:rFonts w:ascii="Arial" w:eastAsia="Arial" w:hAnsi="Arial" w:cs="Arial"/>
          <w:spacing w:val="-2"/>
        </w:rPr>
        <w:t>r</w:t>
      </w:r>
      <w:r>
        <w:rPr>
          <w:rFonts w:ascii="Arial" w:eastAsia="Arial" w:hAnsi="Arial" w:cs="Arial"/>
        </w:rPr>
        <w:t>e</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6"/>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rPr>
        <w:t>p</w:t>
      </w:r>
      <w:r>
        <w:rPr>
          <w:rFonts w:ascii="Arial" w:eastAsia="Arial" w:hAnsi="Arial" w:cs="Arial"/>
          <w:spacing w:val="-3"/>
        </w:rPr>
        <w:t>e</w:t>
      </w:r>
      <w:r>
        <w:rPr>
          <w:rFonts w:ascii="Arial" w:eastAsia="Arial" w:hAnsi="Arial" w:cs="Arial"/>
          <w:spacing w:val="1"/>
        </w:rPr>
        <w:t>r</w:t>
      </w:r>
      <w:r>
        <w:rPr>
          <w:rFonts w:ascii="Arial" w:eastAsia="Arial" w:hAnsi="Arial" w:cs="Arial"/>
        </w:rPr>
        <w:t xml:space="preserve">son </w:t>
      </w:r>
      <w:r>
        <w:rPr>
          <w:rFonts w:ascii="Arial" w:eastAsia="Arial" w:hAnsi="Arial" w:cs="Arial"/>
          <w:spacing w:val="1"/>
        </w:rPr>
        <w:t>r</w:t>
      </w:r>
      <w:r>
        <w:rPr>
          <w:rFonts w:ascii="Arial" w:eastAsia="Arial" w:hAnsi="Arial" w:cs="Arial"/>
        </w:rPr>
        <w:t>espons</w:t>
      </w:r>
      <w:r>
        <w:rPr>
          <w:rFonts w:ascii="Arial" w:eastAsia="Arial" w:hAnsi="Arial" w:cs="Arial"/>
          <w:spacing w:val="-4"/>
        </w:rPr>
        <w:t>i</w:t>
      </w:r>
      <w:r>
        <w:rPr>
          <w:rFonts w:ascii="Arial" w:eastAsia="Arial" w:hAnsi="Arial" w:cs="Arial"/>
        </w:rPr>
        <w:t>b</w:t>
      </w:r>
      <w:r>
        <w:rPr>
          <w:rFonts w:ascii="Arial" w:eastAsia="Arial" w:hAnsi="Arial" w:cs="Arial"/>
          <w:spacing w:val="-1"/>
        </w:rPr>
        <w:t>l</w:t>
      </w:r>
      <w:r>
        <w:rPr>
          <w:rFonts w:ascii="Arial" w:eastAsia="Arial" w:hAnsi="Arial" w:cs="Arial"/>
        </w:rPr>
        <w:t>e</w:t>
      </w:r>
      <w:r>
        <w:rPr>
          <w:rFonts w:ascii="Arial" w:eastAsia="Arial" w:hAnsi="Arial" w:cs="Arial"/>
          <w:spacing w:val="3"/>
        </w:rPr>
        <w:t xml:space="preserve"> f</w:t>
      </w:r>
      <w:r>
        <w:rPr>
          <w:rFonts w:ascii="Arial" w:eastAsia="Arial" w:hAnsi="Arial" w:cs="Arial"/>
          <w:spacing w:val="-3"/>
        </w:rPr>
        <w:t>o</w:t>
      </w:r>
      <w:r>
        <w:rPr>
          <w:rFonts w:ascii="Arial" w:eastAsia="Arial" w:hAnsi="Arial" w:cs="Arial"/>
        </w:rPr>
        <w:t>r</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r</w:t>
      </w:r>
      <w:r>
        <w:rPr>
          <w:rFonts w:ascii="Arial" w:eastAsia="Arial" w:hAnsi="Arial" w:cs="Arial"/>
        </w:rPr>
        <w:t>e</w:t>
      </w:r>
      <w:r>
        <w:rPr>
          <w:rFonts w:ascii="Arial" w:eastAsia="Arial" w:hAnsi="Arial" w:cs="Arial"/>
          <w:spacing w:val="-2"/>
        </w:rPr>
        <w:t>v</w:t>
      </w:r>
      <w:r>
        <w:rPr>
          <w:rFonts w:ascii="Arial" w:eastAsia="Arial" w:hAnsi="Arial" w:cs="Arial"/>
        </w:rPr>
        <w:t>a</w:t>
      </w:r>
      <w:r>
        <w:rPr>
          <w:rFonts w:ascii="Arial" w:eastAsia="Arial" w:hAnsi="Arial" w:cs="Arial"/>
          <w:spacing w:val="-1"/>
        </w:rPr>
        <w:t>li</w:t>
      </w:r>
      <w:r>
        <w:rPr>
          <w:rFonts w:ascii="Arial" w:eastAsia="Arial" w:hAnsi="Arial" w:cs="Arial"/>
        </w:rPr>
        <w:t>da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3"/>
        </w:rPr>
        <w:t xml:space="preserve"> </w:t>
      </w:r>
      <w:r>
        <w:rPr>
          <w:rFonts w:ascii="Arial" w:eastAsia="Arial" w:hAnsi="Arial" w:cs="Arial"/>
        </w:rPr>
        <w:t>and</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rPr>
        <w:t>da</w:t>
      </w:r>
      <w:r>
        <w:rPr>
          <w:rFonts w:ascii="Arial" w:eastAsia="Arial" w:hAnsi="Arial" w:cs="Arial"/>
          <w:spacing w:val="1"/>
        </w:rPr>
        <w:t>t</w:t>
      </w:r>
      <w:r>
        <w:rPr>
          <w:rFonts w:ascii="Arial" w:eastAsia="Arial" w:hAnsi="Arial" w:cs="Arial"/>
        </w:rPr>
        <w:t xml:space="preserve">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r</w:t>
      </w:r>
      <w:r>
        <w:rPr>
          <w:rFonts w:ascii="Arial" w:eastAsia="Arial" w:hAnsi="Arial" w:cs="Arial"/>
        </w:rPr>
        <w:t>e</w:t>
      </w:r>
      <w:r>
        <w:rPr>
          <w:rFonts w:ascii="Arial" w:eastAsia="Arial" w:hAnsi="Arial" w:cs="Arial"/>
          <w:spacing w:val="-2"/>
        </w:rPr>
        <w:t>v</w:t>
      </w:r>
      <w:r>
        <w:rPr>
          <w:rFonts w:ascii="Arial" w:eastAsia="Arial" w:hAnsi="Arial" w:cs="Arial"/>
        </w:rPr>
        <w:t>a</w:t>
      </w:r>
      <w:r>
        <w:rPr>
          <w:rFonts w:ascii="Arial" w:eastAsia="Arial" w:hAnsi="Arial" w:cs="Arial"/>
          <w:spacing w:val="-1"/>
        </w:rPr>
        <w:t>li</w:t>
      </w:r>
      <w:r>
        <w:rPr>
          <w:rFonts w:ascii="Arial" w:eastAsia="Arial" w:hAnsi="Arial" w:cs="Arial"/>
        </w:rPr>
        <w:t>da</w:t>
      </w:r>
      <w:r>
        <w:rPr>
          <w:rFonts w:ascii="Arial" w:eastAsia="Arial" w:hAnsi="Arial" w:cs="Arial"/>
          <w:spacing w:val="1"/>
        </w:rPr>
        <w:t>t</w:t>
      </w:r>
      <w:r>
        <w:rPr>
          <w:rFonts w:ascii="Arial" w:eastAsia="Arial" w:hAnsi="Arial" w:cs="Arial"/>
          <w:spacing w:val="-1"/>
        </w:rPr>
        <w:t>i</w:t>
      </w:r>
      <w:r>
        <w:rPr>
          <w:rFonts w:ascii="Arial" w:eastAsia="Arial" w:hAnsi="Arial" w:cs="Arial"/>
        </w:rPr>
        <w:t>on;</w:t>
      </w:r>
    </w:p>
    <w:p w:rsidR="000A5570" w:rsidRDefault="00863EB5">
      <w:pPr>
        <w:tabs>
          <w:tab w:val="left" w:pos="1000"/>
        </w:tabs>
        <w:spacing w:before="76" w:after="0" w:line="239" w:lineRule="auto"/>
        <w:ind w:left="1020" w:right="95" w:hanging="360"/>
        <w:jc w:val="both"/>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A</w:t>
      </w:r>
      <w:r>
        <w:rPr>
          <w:rFonts w:ascii="Arial" w:eastAsia="Arial" w:hAnsi="Arial" w:cs="Arial"/>
        </w:rPr>
        <w:t>dd</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onal </w:t>
      </w:r>
      <w:r>
        <w:rPr>
          <w:rFonts w:ascii="Arial" w:eastAsia="Arial" w:hAnsi="Arial" w:cs="Arial"/>
          <w:spacing w:val="-1"/>
        </w:rPr>
        <w:t>V</w:t>
      </w:r>
      <w:r>
        <w:rPr>
          <w:rFonts w:ascii="Arial" w:eastAsia="Arial" w:hAnsi="Arial" w:cs="Arial"/>
          <w:spacing w:val="2"/>
        </w:rPr>
        <w:t>T</w:t>
      </w:r>
      <w:r>
        <w:rPr>
          <w:rFonts w:ascii="Arial" w:eastAsia="Arial" w:hAnsi="Arial" w:cs="Arial"/>
        </w:rPr>
        <w:t xml:space="preserve">S </w:t>
      </w:r>
      <w:r>
        <w:rPr>
          <w:rFonts w:ascii="Arial" w:eastAsia="Arial" w:hAnsi="Arial" w:cs="Arial"/>
          <w:spacing w:val="-1"/>
        </w:rPr>
        <w:t>t</w:t>
      </w:r>
      <w:r>
        <w:rPr>
          <w:rFonts w:ascii="Arial" w:eastAsia="Arial" w:hAnsi="Arial" w:cs="Arial"/>
          <w:spacing w:val="1"/>
        </w:rPr>
        <w: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w:t>
      </w:r>
      <w:r>
        <w:rPr>
          <w:rFonts w:ascii="Arial" w:eastAsia="Arial" w:hAnsi="Arial" w:cs="Arial"/>
          <w:spacing w:val="-2"/>
        </w:rPr>
        <w:t>c</w:t>
      </w:r>
      <w:r>
        <w:rPr>
          <w:rFonts w:ascii="Arial" w:eastAsia="Arial" w:hAnsi="Arial" w:cs="Arial"/>
        </w:rPr>
        <w:t>ou</w:t>
      </w:r>
      <w:r>
        <w:rPr>
          <w:rFonts w:ascii="Arial" w:eastAsia="Arial" w:hAnsi="Arial" w:cs="Arial"/>
          <w:spacing w:val="1"/>
        </w:rPr>
        <w:t>r</w:t>
      </w:r>
      <w:r>
        <w:rPr>
          <w:rFonts w:ascii="Arial" w:eastAsia="Arial" w:hAnsi="Arial" w:cs="Arial"/>
        </w:rPr>
        <w:t>ses</w:t>
      </w:r>
      <w:r>
        <w:rPr>
          <w:rFonts w:ascii="Arial" w:eastAsia="Arial" w:hAnsi="Arial" w:cs="Arial"/>
          <w:spacing w:val="-1"/>
        </w:rPr>
        <w:t xml:space="preserve"> </w:t>
      </w:r>
      <w:r>
        <w:rPr>
          <w:rFonts w:ascii="Arial" w:eastAsia="Arial" w:hAnsi="Arial" w:cs="Arial"/>
          <w:spacing w:val="1"/>
        </w:rPr>
        <w:t>(</w:t>
      </w:r>
      <w:r>
        <w:rPr>
          <w:rFonts w:ascii="Arial" w:eastAsia="Arial" w:hAnsi="Arial" w:cs="Arial"/>
          <w:spacing w:val="-1"/>
        </w:rPr>
        <w:t>S</w:t>
      </w:r>
      <w:r>
        <w:rPr>
          <w:rFonts w:ascii="Arial" w:eastAsia="Arial" w:hAnsi="Arial" w:cs="Arial"/>
        </w:rPr>
        <w:t>upe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so</w:t>
      </w:r>
      <w:r>
        <w:rPr>
          <w:rFonts w:ascii="Arial" w:eastAsia="Arial" w:hAnsi="Arial" w:cs="Arial"/>
          <w:spacing w:val="1"/>
        </w:rPr>
        <w:t>r</w:t>
      </w:r>
      <w:r>
        <w:rPr>
          <w:rFonts w:ascii="Arial" w:eastAsia="Arial" w:hAnsi="Arial" w:cs="Arial"/>
        </w:rPr>
        <w:t xml:space="preserve">, </w:t>
      </w:r>
      <w:r>
        <w:rPr>
          <w:rFonts w:ascii="Arial" w:eastAsia="Arial" w:hAnsi="Arial" w:cs="Arial"/>
          <w:spacing w:val="1"/>
        </w:rPr>
        <w:t>O</w:t>
      </w:r>
      <w:r>
        <w:rPr>
          <w:rFonts w:ascii="Arial" w:eastAsia="Arial" w:hAnsi="Arial" w:cs="Arial"/>
          <w:spacing w:val="-2"/>
        </w:rPr>
        <w:t>n</w:t>
      </w:r>
      <w:r>
        <w:rPr>
          <w:rFonts w:ascii="Arial" w:eastAsia="Arial" w:hAnsi="Arial" w:cs="Arial"/>
          <w:spacing w:val="1"/>
        </w:rPr>
        <w:t>-</w:t>
      </w:r>
      <w:r>
        <w:rPr>
          <w:rFonts w:ascii="Arial" w:eastAsia="Arial" w:hAnsi="Arial" w:cs="Arial"/>
          <w:spacing w:val="-1"/>
        </w:rPr>
        <w:t>t</w:t>
      </w:r>
      <w:r>
        <w:rPr>
          <w:rFonts w:ascii="Arial" w:eastAsia="Arial" w:hAnsi="Arial" w:cs="Arial"/>
        </w:rPr>
        <w:t>he</w:t>
      </w:r>
      <w:r>
        <w:rPr>
          <w:rFonts w:ascii="Arial" w:eastAsia="Arial" w:hAnsi="Arial" w:cs="Arial"/>
          <w:spacing w:val="1"/>
        </w:rPr>
        <w:t>-</w:t>
      </w:r>
      <w:r>
        <w:rPr>
          <w:rFonts w:ascii="Arial" w:eastAsia="Arial" w:hAnsi="Arial" w:cs="Arial"/>
        </w:rPr>
        <w:t>Job</w:t>
      </w:r>
      <w:r>
        <w:rPr>
          <w:rFonts w:ascii="Arial" w:eastAsia="Arial" w:hAnsi="Arial" w:cs="Arial"/>
          <w:spacing w:val="-2"/>
        </w:rPr>
        <w:t xml:space="preserve"> </w:t>
      </w:r>
      <w:r>
        <w:rPr>
          <w:rFonts w:ascii="Arial" w:eastAsia="Arial" w:hAnsi="Arial" w:cs="Arial"/>
        </w:rPr>
        <w:t>T</w:t>
      </w:r>
      <w:r>
        <w:rPr>
          <w:rFonts w:ascii="Arial" w:eastAsia="Arial" w:hAnsi="Arial" w:cs="Arial"/>
          <w:spacing w:val="1"/>
        </w:rPr>
        <w: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I</w:t>
      </w:r>
      <w:r>
        <w:rPr>
          <w:rFonts w:ascii="Arial" w:eastAsia="Arial" w:hAnsi="Arial" w:cs="Arial"/>
        </w:rPr>
        <w:t>n</w:t>
      </w:r>
      <w:r>
        <w:rPr>
          <w:rFonts w:ascii="Arial" w:eastAsia="Arial" w:hAnsi="Arial" w:cs="Arial"/>
          <w:spacing w:val="-2"/>
        </w:rPr>
        <w:t>s</w:t>
      </w:r>
      <w:r>
        <w:rPr>
          <w:rFonts w:ascii="Arial" w:eastAsia="Arial" w:hAnsi="Arial" w:cs="Arial"/>
          <w:spacing w:val="1"/>
        </w:rPr>
        <w:t>tr</w:t>
      </w:r>
      <w:r>
        <w:rPr>
          <w:rFonts w:ascii="Arial" w:eastAsia="Arial" w:hAnsi="Arial" w:cs="Arial"/>
        </w:rPr>
        <w:t>u</w:t>
      </w:r>
      <w:r>
        <w:rPr>
          <w:rFonts w:ascii="Arial" w:eastAsia="Arial" w:hAnsi="Arial" w:cs="Arial"/>
          <w:spacing w:val="-2"/>
        </w:rPr>
        <w:t>c</w:t>
      </w:r>
      <w:r>
        <w:rPr>
          <w:rFonts w:ascii="Arial" w:eastAsia="Arial" w:hAnsi="Arial" w:cs="Arial"/>
          <w:spacing w:val="1"/>
        </w:rPr>
        <w:t>t</w:t>
      </w:r>
      <w:r>
        <w:rPr>
          <w:rFonts w:ascii="Arial" w:eastAsia="Arial" w:hAnsi="Arial" w:cs="Arial"/>
          <w:spacing w:val="-3"/>
        </w:rPr>
        <w:t>o</w:t>
      </w:r>
      <w:r>
        <w:rPr>
          <w:rFonts w:ascii="Arial" w:eastAsia="Arial" w:hAnsi="Arial" w:cs="Arial"/>
          <w:spacing w:val="1"/>
        </w:rPr>
        <w:t>r</w:t>
      </w:r>
      <w:r>
        <w:rPr>
          <w:rFonts w:ascii="Arial" w:eastAsia="Arial" w:hAnsi="Arial" w:cs="Arial"/>
        </w:rPr>
        <w:t>) succes</w:t>
      </w:r>
      <w:r>
        <w:rPr>
          <w:rFonts w:ascii="Arial" w:eastAsia="Arial" w:hAnsi="Arial" w:cs="Arial"/>
          <w:spacing w:val="-2"/>
        </w:rPr>
        <w:t>s</w:t>
      </w:r>
      <w:r>
        <w:rPr>
          <w:rFonts w:ascii="Arial" w:eastAsia="Arial" w:hAnsi="Arial" w:cs="Arial"/>
          <w:spacing w:val="1"/>
        </w:rPr>
        <w:t>f</w:t>
      </w:r>
      <w:r>
        <w:rPr>
          <w:rFonts w:ascii="Arial" w:eastAsia="Arial" w:hAnsi="Arial" w:cs="Arial"/>
        </w:rPr>
        <w:t>u</w:t>
      </w:r>
      <w:r>
        <w:rPr>
          <w:rFonts w:ascii="Arial" w:eastAsia="Arial" w:hAnsi="Arial" w:cs="Arial"/>
          <w:spacing w:val="-1"/>
        </w:rPr>
        <w:t>ll</w:t>
      </w:r>
      <w:r>
        <w:rPr>
          <w:rFonts w:ascii="Arial" w:eastAsia="Arial" w:hAnsi="Arial" w:cs="Arial"/>
        </w:rPr>
        <w:t>y co</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e</w:t>
      </w:r>
      <w:r>
        <w:rPr>
          <w:rFonts w:ascii="Arial" w:eastAsia="Arial" w:hAnsi="Arial" w:cs="Arial"/>
          <w:spacing w:val="1"/>
        </w:rPr>
        <w:t>t</w:t>
      </w:r>
      <w:r>
        <w:rPr>
          <w:rFonts w:ascii="Arial" w:eastAsia="Arial" w:hAnsi="Arial" w:cs="Arial"/>
        </w:rPr>
        <w:t>ed</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nc</w:t>
      </w:r>
      <w:r>
        <w:rPr>
          <w:rFonts w:ascii="Arial" w:eastAsia="Arial" w:hAnsi="Arial" w:cs="Arial"/>
          <w:spacing w:val="-1"/>
        </w:rPr>
        <w:t>l</w:t>
      </w:r>
      <w:r>
        <w:rPr>
          <w:rFonts w:ascii="Arial" w:eastAsia="Arial" w:hAnsi="Arial" w:cs="Arial"/>
        </w:rPr>
        <w:t>ud</w:t>
      </w:r>
      <w:r>
        <w:rPr>
          <w:rFonts w:ascii="Arial" w:eastAsia="Arial" w:hAnsi="Arial" w:cs="Arial"/>
          <w:spacing w:val="-1"/>
        </w:rPr>
        <w:t>i</w:t>
      </w:r>
      <w:r>
        <w:rPr>
          <w:rFonts w:ascii="Arial" w:eastAsia="Arial" w:hAnsi="Arial" w:cs="Arial"/>
        </w:rPr>
        <w:t>ng</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 na</w:t>
      </w:r>
      <w:r>
        <w:rPr>
          <w:rFonts w:ascii="Arial" w:eastAsia="Arial" w:hAnsi="Arial" w:cs="Arial"/>
          <w:spacing w:val="1"/>
        </w:rPr>
        <w:t>m</w:t>
      </w:r>
      <w:r>
        <w:rPr>
          <w:rFonts w:ascii="Arial" w:eastAsia="Arial" w:hAnsi="Arial" w:cs="Arial"/>
        </w:rPr>
        <w:t>e</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spacing w:val="-3"/>
        </w:rPr>
        <w:t>o</w:t>
      </w:r>
      <w:r>
        <w:rPr>
          <w:rFonts w:ascii="Arial" w:eastAsia="Arial" w:hAnsi="Arial" w:cs="Arial"/>
          <w:spacing w:val="-2"/>
        </w:rPr>
        <w:t>r</w:t>
      </w:r>
      <w:r>
        <w:rPr>
          <w:rFonts w:ascii="Arial" w:eastAsia="Arial" w:hAnsi="Arial" w:cs="Arial"/>
          <w:spacing w:val="2"/>
        </w:rPr>
        <w:t>g</w:t>
      </w:r>
      <w:r>
        <w:rPr>
          <w:rFonts w:ascii="Arial" w:eastAsia="Arial" w:hAnsi="Arial" w:cs="Arial"/>
        </w:rPr>
        <w:t>an</w:t>
      </w:r>
      <w:r>
        <w:rPr>
          <w:rFonts w:ascii="Arial" w:eastAsia="Arial" w:hAnsi="Arial" w:cs="Arial"/>
          <w:spacing w:val="-1"/>
        </w:rPr>
        <w:t>i</w:t>
      </w:r>
      <w:r>
        <w:rPr>
          <w:rFonts w:ascii="Arial" w:eastAsia="Arial" w:hAnsi="Arial" w:cs="Arial"/>
        </w:rPr>
        <w:t>sa</w:t>
      </w:r>
      <w:r>
        <w:rPr>
          <w:rFonts w:ascii="Arial" w:eastAsia="Arial" w:hAnsi="Arial" w:cs="Arial"/>
          <w:spacing w:val="1"/>
        </w:rPr>
        <w:t>t</w:t>
      </w:r>
      <w:r>
        <w:rPr>
          <w:rFonts w:ascii="Arial" w:eastAsia="Arial" w:hAnsi="Arial" w:cs="Arial"/>
          <w:spacing w:val="-3"/>
        </w:rPr>
        <w:t>i</w:t>
      </w:r>
      <w:r>
        <w:rPr>
          <w:rFonts w:ascii="Arial" w:eastAsia="Arial" w:hAnsi="Arial" w:cs="Arial"/>
        </w:rPr>
        <w:t>on</w:t>
      </w:r>
      <w:r>
        <w:rPr>
          <w:rFonts w:ascii="Arial" w:eastAsia="Arial" w:hAnsi="Arial" w:cs="Arial"/>
          <w:spacing w:val="3"/>
        </w:rPr>
        <w:t xml:space="preserve"> </w:t>
      </w:r>
      <w:r>
        <w:rPr>
          <w:rFonts w:ascii="Arial" w:eastAsia="Arial" w:hAnsi="Arial" w:cs="Arial"/>
          <w:spacing w:val="-2"/>
        </w:rPr>
        <w:t>w</w:t>
      </w:r>
      <w:r>
        <w:rPr>
          <w:rFonts w:ascii="Arial" w:eastAsia="Arial" w:hAnsi="Arial" w:cs="Arial"/>
        </w:rPr>
        <w:t>he</w:t>
      </w:r>
      <w:r>
        <w:rPr>
          <w:rFonts w:ascii="Arial" w:eastAsia="Arial" w:hAnsi="Arial" w:cs="Arial"/>
          <w:spacing w:val="1"/>
        </w:rPr>
        <w:t>r</w:t>
      </w:r>
      <w:r>
        <w:rPr>
          <w:rFonts w:ascii="Arial" w:eastAsia="Arial" w:hAnsi="Arial" w:cs="Arial"/>
        </w:rPr>
        <w:t>e</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rPr>
        <w:t>add</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onal</w:t>
      </w:r>
      <w:r>
        <w:rPr>
          <w:rFonts w:ascii="Arial" w:eastAsia="Arial" w:hAnsi="Arial" w:cs="Arial"/>
          <w:spacing w:val="2"/>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 xml:space="preserve">S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3"/>
        </w:rPr>
        <w:t>n</w:t>
      </w:r>
      <w:r>
        <w:rPr>
          <w:rFonts w:ascii="Arial" w:eastAsia="Arial" w:hAnsi="Arial" w:cs="Arial"/>
        </w:rPr>
        <w:t>g cou</w:t>
      </w:r>
      <w:r>
        <w:rPr>
          <w:rFonts w:ascii="Arial" w:eastAsia="Arial" w:hAnsi="Arial" w:cs="Arial"/>
          <w:spacing w:val="1"/>
        </w:rPr>
        <w:t>r</w:t>
      </w:r>
      <w:r>
        <w:rPr>
          <w:rFonts w:ascii="Arial" w:eastAsia="Arial" w:hAnsi="Arial" w:cs="Arial"/>
        </w:rPr>
        <w:t>ses</w:t>
      </w:r>
      <w:r>
        <w:rPr>
          <w:rFonts w:ascii="Arial" w:eastAsia="Arial" w:hAnsi="Arial" w:cs="Arial"/>
          <w:spacing w:val="2"/>
        </w:rPr>
        <w:t xml:space="preserve"> </w:t>
      </w:r>
      <w:r>
        <w:rPr>
          <w:rFonts w:ascii="Arial" w:eastAsia="Arial" w:hAnsi="Arial" w:cs="Arial"/>
          <w:spacing w:val="-4"/>
        </w:rPr>
        <w:t>w</w:t>
      </w:r>
      <w:r>
        <w:rPr>
          <w:rFonts w:ascii="Arial" w:eastAsia="Arial" w:hAnsi="Arial" w:cs="Arial"/>
        </w:rPr>
        <w:t>as</w:t>
      </w:r>
      <w:r>
        <w:rPr>
          <w:rFonts w:ascii="Arial" w:eastAsia="Arial" w:hAnsi="Arial" w:cs="Arial"/>
          <w:spacing w:val="2"/>
        </w:rPr>
        <w:t xml:space="preserve"> </w:t>
      </w:r>
      <w:r>
        <w:rPr>
          <w:rFonts w:ascii="Arial" w:eastAsia="Arial" w:hAnsi="Arial" w:cs="Arial"/>
        </w:rPr>
        <w:t>unde</w:t>
      </w:r>
      <w:r>
        <w:rPr>
          <w:rFonts w:ascii="Arial" w:eastAsia="Arial" w:hAnsi="Arial" w:cs="Arial"/>
          <w:spacing w:val="1"/>
        </w:rPr>
        <w:t>rt</w:t>
      </w:r>
      <w:r>
        <w:rPr>
          <w:rFonts w:ascii="Arial" w:eastAsia="Arial" w:hAnsi="Arial" w:cs="Arial"/>
        </w:rPr>
        <w:t>a</w:t>
      </w:r>
      <w:r>
        <w:rPr>
          <w:rFonts w:ascii="Arial" w:eastAsia="Arial" w:hAnsi="Arial" w:cs="Arial"/>
          <w:spacing w:val="2"/>
        </w:rPr>
        <w:t>k</w:t>
      </w:r>
      <w:r>
        <w:rPr>
          <w:rFonts w:ascii="Arial" w:eastAsia="Arial" w:hAnsi="Arial" w:cs="Arial"/>
        </w:rPr>
        <w:t>e</w:t>
      </w:r>
      <w:r>
        <w:rPr>
          <w:rFonts w:ascii="Arial" w:eastAsia="Arial" w:hAnsi="Arial" w:cs="Arial"/>
          <w:spacing w:val="-3"/>
        </w:rPr>
        <w:t>n</w:t>
      </w:r>
      <w:r>
        <w:rPr>
          <w:rFonts w:ascii="Arial" w:eastAsia="Arial" w:hAnsi="Arial" w:cs="Arial"/>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s</w:t>
      </w:r>
      <w:r>
        <w:rPr>
          <w:rFonts w:ascii="Arial" w:eastAsia="Arial" w:hAnsi="Arial" w:cs="Arial"/>
          <w:spacing w:val="-1"/>
        </w:rPr>
        <w:t>i</w:t>
      </w:r>
      <w:r>
        <w:rPr>
          <w:rFonts w:ascii="Arial" w:eastAsia="Arial" w:hAnsi="Arial" w:cs="Arial"/>
          <w:spacing w:val="2"/>
        </w:rPr>
        <w:t>g</w:t>
      </w:r>
      <w:r>
        <w:rPr>
          <w:rFonts w:ascii="Arial" w:eastAsia="Arial" w:hAnsi="Arial" w:cs="Arial"/>
        </w:rPr>
        <w:t>na</w:t>
      </w:r>
      <w:r>
        <w:rPr>
          <w:rFonts w:ascii="Arial" w:eastAsia="Arial" w:hAnsi="Arial" w:cs="Arial"/>
          <w:spacing w:val="1"/>
        </w:rPr>
        <w:t>t</w:t>
      </w:r>
      <w:r>
        <w:rPr>
          <w:rFonts w:ascii="Arial" w:eastAsia="Arial" w:hAnsi="Arial" w:cs="Arial"/>
          <w:spacing w:val="-3"/>
        </w:rPr>
        <w:t>u</w:t>
      </w:r>
      <w:r>
        <w:rPr>
          <w:rFonts w:ascii="Arial" w:eastAsia="Arial" w:hAnsi="Arial" w:cs="Arial"/>
          <w:spacing w:val="1"/>
        </w:rPr>
        <w:t>r</w:t>
      </w:r>
      <w:r>
        <w:rPr>
          <w:rFonts w:ascii="Arial" w:eastAsia="Arial" w:hAnsi="Arial" w:cs="Arial"/>
        </w:rPr>
        <w:t>e</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5"/>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pe</w:t>
      </w:r>
      <w:r>
        <w:rPr>
          <w:rFonts w:ascii="Arial" w:eastAsia="Arial" w:hAnsi="Arial" w:cs="Arial"/>
          <w:spacing w:val="-2"/>
        </w:rPr>
        <w:t>r</w:t>
      </w:r>
      <w:r>
        <w:rPr>
          <w:rFonts w:ascii="Arial" w:eastAsia="Arial" w:hAnsi="Arial" w:cs="Arial"/>
        </w:rPr>
        <w:t>son</w:t>
      </w:r>
      <w:r>
        <w:rPr>
          <w:rFonts w:ascii="Arial" w:eastAsia="Arial" w:hAnsi="Arial" w:cs="Arial"/>
          <w:spacing w:val="1"/>
        </w:rPr>
        <w:t xml:space="preserve"> r</w:t>
      </w:r>
      <w:r>
        <w:rPr>
          <w:rFonts w:ascii="Arial" w:eastAsia="Arial" w:hAnsi="Arial" w:cs="Arial"/>
        </w:rPr>
        <w:t>espons</w:t>
      </w:r>
      <w:r>
        <w:rPr>
          <w:rFonts w:ascii="Arial" w:eastAsia="Arial" w:hAnsi="Arial" w:cs="Arial"/>
          <w:spacing w:val="-1"/>
        </w:rPr>
        <w:t>i</w:t>
      </w:r>
      <w:r>
        <w:rPr>
          <w:rFonts w:ascii="Arial" w:eastAsia="Arial" w:hAnsi="Arial" w:cs="Arial"/>
        </w:rPr>
        <w:t>b</w:t>
      </w:r>
      <w:r>
        <w:rPr>
          <w:rFonts w:ascii="Arial" w:eastAsia="Arial" w:hAnsi="Arial" w:cs="Arial"/>
          <w:spacing w:val="-1"/>
        </w:rPr>
        <w:t>l</w:t>
      </w:r>
      <w:r>
        <w:rPr>
          <w:rFonts w:ascii="Arial" w:eastAsia="Arial" w:hAnsi="Arial" w:cs="Arial"/>
        </w:rPr>
        <w:t>e</w:t>
      </w:r>
      <w:r>
        <w:rPr>
          <w:rFonts w:ascii="Arial" w:eastAsia="Arial" w:hAnsi="Arial" w:cs="Arial"/>
          <w:spacing w:val="1"/>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t</w:t>
      </w:r>
      <w:r>
        <w:rPr>
          <w:rFonts w:ascii="Arial" w:eastAsia="Arial" w:hAnsi="Arial" w:cs="Arial"/>
          <w:spacing w:val="-2"/>
        </w:rPr>
        <w: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4"/>
        </w:rPr>
        <w:t xml:space="preserve"> </w:t>
      </w:r>
      <w:r>
        <w:rPr>
          <w:rFonts w:ascii="Arial" w:eastAsia="Arial" w:hAnsi="Arial" w:cs="Arial"/>
        </w:rPr>
        <w:t>and</w:t>
      </w:r>
      <w:r>
        <w:rPr>
          <w:rFonts w:ascii="Arial" w:eastAsia="Arial" w:hAnsi="Arial" w:cs="Arial"/>
          <w:spacing w:val="1"/>
        </w:rPr>
        <w:t xml:space="preserve"> t</w:t>
      </w:r>
      <w:r>
        <w:rPr>
          <w:rFonts w:ascii="Arial" w:eastAsia="Arial" w:hAnsi="Arial" w:cs="Arial"/>
        </w:rPr>
        <w:t>he da</w:t>
      </w:r>
      <w:r>
        <w:rPr>
          <w:rFonts w:ascii="Arial" w:eastAsia="Arial" w:hAnsi="Arial" w:cs="Arial"/>
          <w:spacing w:val="1"/>
        </w:rPr>
        <w:t>t</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spacing w:val="-4"/>
        </w:rPr>
        <w:t>w</w:t>
      </w:r>
      <w:r>
        <w:rPr>
          <w:rFonts w:ascii="Arial" w:eastAsia="Arial" w:hAnsi="Arial" w:cs="Arial"/>
        </w:rPr>
        <w:t>as</w:t>
      </w:r>
      <w:r>
        <w:rPr>
          <w:rFonts w:ascii="Arial" w:eastAsia="Arial" w:hAnsi="Arial" w:cs="Arial"/>
          <w:spacing w:val="1"/>
        </w:rPr>
        <w:t xml:space="preserve"> </w:t>
      </w:r>
      <w:r>
        <w:rPr>
          <w:rFonts w:ascii="Arial" w:eastAsia="Arial" w:hAnsi="Arial" w:cs="Arial"/>
        </w:rPr>
        <w:t>c</w:t>
      </w:r>
      <w:r>
        <w:rPr>
          <w:rFonts w:ascii="Arial" w:eastAsia="Arial" w:hAnsi="Arial" w:cs="Arial"/>
          <w:spacing w:val="-3"/>
        </w:rPr>
        <w:t>o</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e</w:t>
      </w:r>
      <w:r>
        <w:rPr>
          <w:rFonts w:ascii="Arial" w:eastAsia="Arial" w:hAnsi="Arial" w:cs="Arial"/>
          <w:spacing w:val="1"/>
        </w:rPr>
        <w:t>t</w:t>
      </w:r>
      <w:r>
        <w:rPr>
          <w:rFonts w:ascii="Arial" w:eastAsia="Arial" w:hAnsi="Arial" w:cs="Arial"/>
        </w:rPr>
        <w:t>ed; and</w:t>
      </w:r>
    </w:p>
    <w:p w:rsidR="000A5570" w:rsidRDefault="00863EB5">
      <w:pPr>
        <w:tabs>
          <w:tab w:val="left" w:pos="1000"/>
        </w:tabs>
        <w:spacing w:before="73" w:after="0" w:line="239" w:lineRule="auto"/>
        <w:ind w:left="1020" w:right="96" w:hanging="360"/>
        <w:jc w:val="both"/>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A</w:t>
      </w:r>
      <w:r>
        <w:rPr>
          <w:rFonts w:ascii="Arial" w:eastAsia="Arial" w:hAnsi="Arial" w:cs="Arial"/>
        </w:rPr>
        <w:t>ny</w:t>
      </w:r>
      <w:r>
        <w:rPr>
          <w:rFonts w:ascii="Arial" w:eastAsia="Arial" w:hAnsi="Arial" w:cs="Arial"/>
          <w:spacing w:val="59"/>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l</w:t>
      </w:r>
      <w:r>
        <w:rPr>
          <w:rFonts w:ascii="Arial" w:eastAsia="Arial" w:hAnsi="Arial" w:cs="Arial"/>
          <w:spacing w:val="2"/>
        </w:rPr>
        <w:t>e</w:t>
      </w:r>
      <w:r>
        <w:rPr>
          <w:rFonts w:ascii="Arial" w:eastAsia="Arial" w:hAnsi="Arial" w:cs="Arial"/>
          <w:spacing w:val="-2"/>
        </w:rPr>
        <w:t>v</w:t>
      </w:r>
      <w:r>
        <w:rPr>
          <w:rFonts w:ascii="Arial" w:eastAsia="Arial" w:hAnsi="Arial" w:cs="Arial"/>
        </w:rPr>
        <w:t xml:space="preserve">ant </w:t>
      </w:r>
      <w:r>
        <w:rPr>
          <w:rFonts w:ascii="Arial" w:eastAsia="Arial" w:hAnsi="Arial" w:cs="Arial"/>
          <w:spacing w:val="1"/>
        </w:rPr>
        <w:t xml:space="preserve"> </w:t>
      </w:r>
      <w:r>
        <w:rPr>
          <w:rFonts w:ascii="Arial" w:eastAsia="Arial" w:hAnsi="Arial" w:cs="Arial"/>
        </w:rPr>
        <w:t>cou</w:t>
      </w:r>
      <w:r>
        <w:rPr>
          <w:rFonts w:ascii="Arial" w:eastAsia="Arial" w:hAnsi="Arial" w:cs="Arial"/>
          <w:spacing w:val="1"/>
        </w:rPr>
        <w:t>r</w:t>
      </w:r>
      <w:r>
        <w:rPr>
          <w:rFonts w:ascii="Arial" w:eastAsia="Arial" w:hAnsi="Arial" w:cs="Arial"/>
        </w:rPr>
        <w:t xml:space="preserve">se, </w:t>
      </w:r>
      <w:r>
        <w:rPr>
          <w:rFonts w:ascii="Arial" w:eastAsia="Arial" w:hAnsi="Arial" w:cs="Arial"/>
          <w:spacing w:val="1"/>
        </w:rPr>
        <w:t xml:space="preserve"> </w:t>
      </w:r>
      <w:r>
        <w:rPr>
          <w:rFonts w:ascii="Arial" w:eastAsia="Arial" w:hAnsi="Arial" w:cs="Arial"/>
        </w:rPr>
        <w:t xml:space="preserve">or </w:t>
      </w:r>
      <w:r>
        <w:rPr>
          <w:rFonts w:ascii="Arial" w:eastAsia="Arial" w:hAnsi="Arial" w:cs="Arial"/>
          <w:spacing w:val="1"/>
        </w:rPr>
        <w:t xml:space="preserve"> 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w:t>
      </w:r>
      <w:r>
        <w:rPr>
          <w:rFonts w:ascii="Arial" w:eastAsia="Arial" w:hAnsi="Arial" w:cs="Arial"/>
          <w:spacing w:val="2"/>
        </w:rPr>
        <w:t>g</w:t>
      </w:r>
      <w:r>
        <w:rPr>
          <w:rFonts w:ascii="Arial" w:eastAsia="Arial" w:hAnsi="Arial" w:cs="Arial"/>
        </w:rPr>
        <w:t xml:space="preserve">, </w:t>
      </w:r>
      <w:r>
        <w:rPr>
          <w:rFonts w:ascii="Arial" w:eastAsia="Arial" w:hAnsi="Arial" w:cs="Arial"/>
          <w:spacing w:val="1"/>
        </w:rPr>
        <w:t xml:space="preserve"> </w:t>
      </w:r>
      <w:r>
        <w:rPr>
          <w:rFonts w:ascii="Arial" w:eastAsia="Arial" w:hAnsi="Arial" w:cs="Arial"/>
        </w:rPr>
        <w:t>su</w:t>
      </w:r>
      <w:r>
        <w:rPr>
          <w:rFonts w:ascii="Arial" w:eastAsia="Arial" w:hAnsi="Arial" w:cs="Arial"/>
          <w:spacing w:val="-2"/>
        </w:rPr>
        <w:t>c</w:t>
      </w:r>
      <w:r>
        <w:rPr>
          <w:rFonts w:ascii="Arial" w:eastAsia="Arial" w:hAnsi="Arial" w:cs="Arial"/>
        </w:rPr>
        <w:t>ces</w:t>
      </w:r>
      <w:r>
        <w:rPr>
          <w:rFonts w:ascii="Arial" w:eastAsia="Arial" w:hAnsi="Arial" w:cs="Arial"/>
          <w:spacing w:val="-2"/>
        </w:rPr>
        <w:t>s</w:t>
      </w:r>
      <w:r>
        <w:rPr>
          <w:rFonts w:ascii="Arial" w:eastAsia="Arial" w:hAnsi="Arial" w:cs="Arial"/>
          <w:spacing w:val="3"/>
        </w:rPr>
        <w:t>f</w:t>
      </w:r>
      <w:r>
        <w:rPr>
          <w:rFonts w:ascii="Arial" w:eastAsia="Arial" w:hAnsi="Arial" w:cs="Arial"/>
        </w:rPr>
        <w:t>u</w:t>
      </w:r>
      <w:r>
        <w:rPr>
          <w:rFonts w:ascii="Arial" w:eastAsia="Arial" w:hAnsi="Arial" w:cs="Arial"/>
          <w:spacing w:val="-1"/>
        </w:rPr>
        <w:t>ll</w:t>
      </w:r>
      <w:r>
        <w:rPr>
          <w:rFonts w:ascii="Arial" w:eastAsia="Arial" w:hAnsi="Arial" w:cs="Arial"/>
        </w:rPr>
        <w:t>y</w:t>
      </w:r>
      <w:r>
        <w:rPr>
          <w:rFonts w:ascii="Arial" w:eastAsia="Arial" w:hAnsi="Arial" w:cs="Arial"/>
          <w:spacing w:val="59"/>
        </w:rPr>
        <w:t xml:space="preserve"> </w:t>
      </w:r>
      <w:r>
        <w:rPr>
          <w:rFonts w:ascii="Arial" w:eastAsia="Arial" w:hAnsi="Arial" w:cs="Arial"/>
        </w:rPr>
        <w:t>co</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e</w:t>
      </w:r>
      <w:r>
        <w:rPr>
          <w:rFonts w:ascii="Arial" w:eastAsia="Arial" w:hAnsi="Arial" w:cs="Arial"/>
          <w:spacing w:val="1"/>
        </w:rPr>
        <w:t>t</w:t>
      </w:r>
      <w:r>
        <w:rPr>
          <w:rFonts w:ascii="Arial" w:eastAsia="Arial" w:hAnsi="Arial" w:cs="Arial"/>
        </w:rPr>
        <w:t>ed</w:t>
      </w:r>
      <w:r>
        <w:rPr>
          <w:rFonts w:ascii="Arial" w:eastAsia="Arial" w:hAnsi="Arial" w:cs="Arial"/>
          <w:spacing w:val="61"/>
        </w:rPr>
        <w:t xml:space="preserve"> </w:t>
      </w:r>
      <w:r>
        <w:rPr>
          <w:rFonts w:ascii="Arial" w:eastAsia="Arial" w:hAnsi="Arial" w:cs="Arial"/>
          <w:spacing w:val="-1"/>
        </w:rPr>
        <w:t>i</w:t>
      </w:r>
      <w:r>
        <w:rPr>
          <w:rFonts w:ascii="Arial" w:eastAsia="Arial" w:hAnsi="Arial" w:cs="Arial"/>
        </w:rPr>
        <w:t>nc</w:t>
      </w:r>
      <w:r>
        <w:rPr>
          <w:rFonts w:ascii="Arial" w:eastAsia="Arial" w:hAnsi="Arial" w:cs="Arial"/>
          <w:spacing w:val="-1"/>
        </w:rPr>
        <w:t>l</w:t>
      </w:r>
      <w:r>
        <w:rPr>
          <w:rFonts w:ascii="Arial" w:eastAsia="Arial" w:hAnsi="Arial" w:cs="Arial"/>
        </w:rPr>
        <w:t>ud</w:t>
      </w:r>
      <w:r>
        <w:rPr>
          <w:rFonts w:ascii="Arial" w:eastAsia="Arial" w:hAnsi="Arial" w:cs="Arial"/>
          <w:spacing w:val="-1"/>
        </w:rPr>
        <w:t>i</w:t>
      </w:r>
      <w:r>
        <w:rPr>
          <w:rFonts w:ascii="Arial" w:eastAsia="Arial" w:hAnsi="Arial" w:cs="Arial"/>
        </w:rPr>
        <w:t xml:space="preserve">ng </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61"/>
        </w:rPr>
        <w:t xml:space="preserve"> </w:t>
      </w:r>
      <w:r>
        <w:rPr>
          <w:rFonts w:ascii="Arial" w:eastAsia="Arial" w:hAnsi="Arial" w:cs="Arial"/>
        </w:rPr>
        <w:t>na</w:t>
      </w:r>
      <w:r>
        <w:rPr>
          <w:rFonts w:ascii="Arial" w:eastAsia="Arial" w:hAnsi="Arial" w:cs="Arial"/>
          <w:spacing w:val="1"/>
        </w:rPr>
        <w:t>m</w:t>
      </w:r>
      <w:r>
        <w:rPr>
          <w:rFonts w:ascii="Arial" w:eastAsia="Arial" w:hAnsi="Arial" w:cs="Arial"/>
        </w:rPr>
        <w:t>e</w:t>
      </w:r>
      <w:r>
        <w:rPr>
          <w:rFonts w:ascii="Arial" w:eastAsia="Arial" w:hAnsi="Arial" w:cs="Arial"/>
          <w:spacing w:val="61"/>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3"/>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e o</w:t>
      </w:r>
      <w:r>
        <w:rPr>
          <w:rFonts w:ascii="Arial" w:eastAsia="Arial" w:hAnsi="Arial" w:cs="Arial"/>
          <w:spacing w:val="-2"/>
        </w:rPr>
        <w:t>r</w:t>
      </w:r>
      <w:r>
        <w:rPr>
          <w:rFonts w:ascii="Arial" w:eastAsia="Arial" w:hAnsi="Arial" w:cs="Arial"/>
          <w:spacing w:val="2"/>
        </w:rPr>
        <w:t>g</w:t>
      </w:r>
      <w:r>
        <w:rPr>
          <w:rFonts w:ascii="Arial" w:eastAsia="Arial" w:hAnsi="Arial" w:cs="Arial"/>
        </w:rPr>
        <w:t>an</w:t>
      </w:r>
      <w:r>
        <w:rPr>
          <w:rFonts w:ascii="Arial" w:eastAsia="Arial" w:hAnsi="Arial" w:cs="Arial"/>
          <w:spacing w:val="-1"/>
        </w:rPr>
        <w:t>i</w:t>
      </w:r>
      <w:r>
        <w:rPr>
          <w:rFonts w:ascii="Arial" w:eastAsia="Arial" w:hAnsi="Arial" w:cs="Arial"/>
        </w:rPr>
        <w:t>sa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8"/>
        </w:rPr>
        <w:t xml:space="preserve"> </w:t>
      </w:r>
      <w:r>
        <w:rPr>
          <w:rFonts w:ascii="Arial" w:eastAsia="Arial" w:hAnsi="Arial" w:cs="Arial"/>
        </w:rPr>
        <w:t>at</w:t>
      </w:r>
      <w:r>
        <w:rPr>
          <w:rFonts w:ascii="Arial" w:eastAsia="Arial" w:hAnsi="Arial" w:cs="Arial"/>
          <w:spacing w:val="19"/>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i</w:t>
      </w:r>
      <w:r>
        <w:rPr>
          <w:rFonts w:ascii="Arial" w:eastAsia="Arial" w:hAnsi="Arial" w:cs="Arial"/>
        </w:rPr>
        <w:t>ch</w:t>
      </w:r>
      <w:r>
        <w:rPr>
          <w:rFonts w:ascii="Arial" w:eastAsia="Arial" w:hAnsi="Arial" w:cs="Arial"/>
          <w:spacing w:val="18"/>
        </w:rPr>
        <w:t xml:space="preserve"> </w:t>
      </w:r>
      <w:r>
        <w:rPr>
          <w:rFonts w:ascii="Arial" w:eastAsia="Arial" w:hAnsi="Arial" w:cs="Arial"/>
          <w:spacing w:val="-1"/>
        </w:rPr>
        <w:t>S</w:t>
      </w:r>
      <w:r>
        <w:rPr>
          <w:rFonts w:ascii="Arial" w:eastAsia="Arial" w:hAnsi="Arial" w:cs="Arial"/>
        </w:rPr>
        <w:t>upe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sor</w:t>
      </w:r>
      <w:r>
        <w:rPr>
          <w:rFonts w:ascii="Arial" w:eastAsia="Arial" w:hAnsi="Arial" w:cs="Arial"/>
          <w:spacing w:val="19"/>
        </w:rPr>
        <w:t xml:space="preserve">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18"/>
        </w:rPr>
        <w:t xml:space="preserve"> </w:t>
      </w:r>
      <w:r>
        <w:rPr>
          <w:rFonts w:ascii="Arial" w:eastAsia="Arial" w:hAnsi="Arial" w:cs="Arial"/>
        </w:rPr>
        <w:t>has</w:t>
      </w:r>
      <w:r>
        <w:rPr>
          <w:rFonts w:ascii="Arial" w:eastAsia="Arial" w:hAnsi="Arial" w:cs="Arial"/>
          <w:spacing w:val="18"/>
        </w:rPr>
        <w:t xml:space="preserve"> </w:t>
      </w:r>
      <w:r>
        <w:rPr>
          <w:rFonts w:ascii="Arial" w:eastAsia="Arial" w:hAnsi="Arial" w:cs="Arial"/>
        </w:rPr>
        <w:t>b</w:t>
      </w:r>
      <w:r>
        <w:rPr>
          <w:rFonts w:ascii="Arial" w:eastAsia="Arial" w:hAnsi="Arial" w:cs="Arial"/>
          <w:spacing w:val="-3"/>
        </w:rPr>
        <w:t>e</w:t>
      </w:r>
      <w:r>
        <w:rPr>
          <w:rFonts w:ascii="Arial" w:eastAsia="Arial" w:hAnsi="Arial" w:cs="Arial"/>
        </w:rPr>
        <w:t>en</w:t>
      </w:r>
      <w:r>
        <w:rPr>
          <w:rFonts w:ascii="Arial" w:eastAsia="Arial" w:hAnsi="Arial" w:cs="Arial"/>
          <w:spacing w:val="18"/>
        </w:rPr>
        <w:t xml:space="preserve"> </w:t>
      </w:r>
      <w:r>
        <w:rPr>
          <w:rFonts w:ascii="Arial" w:eastAsia="Arial" w:hAnsi="Arial" w:cs="Arial"/>
        </w:rPr>
        <w:t>co</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e</w:t>
      </w:r>
      <w:r>
        <w:rPr>
          <w:rFonts w:ascii="Arial" w:eastAsia="Arial" w:hAnsi="Arial" w:cs="Arial"/>
          <w:spacing w:val="1"/>
        </w:rPr>
        <w:t>t</w:t>
      </w:r>
      <w:r>
        <w:rPr>
          <w:rFonts w:ascii="Arial" w:eastAsia="Arial" w:hAnsi="Arial" w:cs="Arial"/>
        </w:rPr>
        <w:t>e</w:t>
      </w:r>
      <w:r>
        <w:rPr>
          <w:rFonts w:ascii="Arial" w:eastAsia="Arial" w:hAnsi="Arial" w:cs="Arial"/>
          <w:spacing w:val="-3"/>
        </w:rPr>
        <w:t>d</w:t>
      </w:r>
      <w:r>
        <w:rPr>
          <w:rFonts w:ascii="Arial" w:eastAsia="Arial" w:hAnsi="Arial" w:cs="Arial"/>
        </w:rPr>
        <w:t>,</w:t>
      </w:r>
      <w:r>
        <w:rPr>
          <w:rFonts w:ascii="Arial" w:eastAsia="Arial" w:hAnsi="Arial" w:cs="Arial"/>
          <w:spacing w:val="19"/>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5"/>
        </w:rPr>
        <w:t xml:space="preserve"> </w:t>
      </w:r>
      <w:r>
        <w:rPr>
          <w:rFonts w:ascii="Arial" w:eastAsia="Arial" w:hAnsi="Arial" w:cs="Arial"/>
        </w:rPr>
        <w:t>na</w:t>
      </w:r>
      <w:r>
        <w:rPr>
          <w:rFonts w:ascii="Arial" w:eastAsia="Arial" w:hAnsi="Arial" w:cs="Arial"/>
          <w:spacing w:val="1"/>
        </w:rPr>
        <w:t>m</w:t>
      </w:r>
      <w:r>
        <w:rPr>
          <w:rFonts w:ascii="Arial" w:eastAsia="Arial" w:hAnsi="Arial" w:cs="Arial"/>
        </w:rPr>
        <w:t>e</w:t>
      </w:r>
      <w:r>
        <w:rPr>
          <w:rFonts w:ascii="Arial" w:eastAsia="Arial" w:hAnsi="Arial" w:cs="Arial"/>
          <w:spacing w:val="15"/>
        </w:rPr>
        <w:t xml:space="preserve"> </w:t>
      </w:r>
      <w:r>
        <w:rPr>
          <w:rFonts w:ascii="Arial" w:eastAsia="Arial" w:hAnsi="Arial" w:cs="Arial"/>
        </w:rPr>
        <w:t>and</w:t>
      </w:r>
      <w:r>
        <w:rPr>
          <w:rFonts w:ascii="Arial" w:eastAsia="Arial" w:hAnsi="Arial" w:cs="Arial"/>
          <w:spacing w:val="18"/>
        </w:rPr>
        <w:t xml:space="preserve"> </w:t>
      </w:r>
      <w:r>
        <w:rPr>
          <w:rFonts w:ascii="Arial" w:eastAsia="Arial" w:hAnsi="Arial" w:cs="Arial"/>
        </w:rPr>
        <w:t>s</w:t>
      </w:r>
      <w:r>
        <w:rPr>
          <w:rFonts w:ascii="Arial" w:eastAsia="Arial" w:hAnsi="Arial" w:cs="Arial"/>
          <w:spacing w:val="-1"/>
        </w:rPr>
        <w:t>i</w:t>
      </w:r>
      <w:r>
        <w:rPr>
          <w:rFonts w:ascii="Arial" w:eastAsia="Arial" w:hAnsi="Arial" w:cs="Arial"/>
          <w:spacing w:val="2"/>
        </w:rPr>
        <w:t>g</w:t>
      </w:r>
      <w:r>
        <w:rPr>
          <w:rFonts w:ascii="Arial" w:eastAsia="Arial" w:hAnsi="Arial" w:cs="Arial"/>
        </w:rPr>
        <w:t>n</w:t>
      </w:r>
      <w:r>
        <w:rPr>
          <w:rFonts w:ascii="Arial" w:eastAsia="Arial" w:hAnsi="Arial" w:cs="Arial"/>
          <w:spacing w:val="-3"/>
        </w:rPr>
        <w:t>a</w:t>
      </w:r>
      <w:r>
        <w:rPr>
          <w:rFonts w:ascii="Arial" w:eastAsia="Arial" w:hAnsi="Arial" w:cs="Arial"/>
          <w:spacing w:val="1"/>
        </w:rPr>
        <w:t>t</w:t>
      </w:r>
      <w:r>
        <w:rPr>
          <w:rFonts w:ascii="Arial" w:eastAsia="Arial" w:hAnsi="Arial" w:cs="Arial"/>
        </w:rPr>
        <w:t>u</w:t>
      </w:r>
      <w:r>
        <w:rPr>
          <w:rFonts w:ascii="Arial" w:eastAsia="Arial" w:hAnsi="Arial" w:cs="Arial"/>
          <w:spacing w:val="-2"/>
        </w:rPr>
        <w:t>r</w:t>
      </w:r>
      <w:r>
        <w:rPr>
          <w:rFonts w:ascii="Arial" w:eastAsia="Arial" w:hAnsi="Arial" w:cs="Arial"/>
        </w:rPr>
        <w:t xml:space="preserve">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p</w:t>
      </w:r>
      <w:r>
        <w:rPr>
          <w:rFonts w:ascii="Arial" w:eastAsia="Arial" w:hAnsi="Arial" w:cs="Arial"/>
          <w:spacing w:val="-3"/>
        </w:rPr>
        <w:t>e</w:t>
      </w:r>
      <w:r>
        <w:rPr>
          <w:rFonts w:ascii="Arial" w:eastAsia="Arial" w:hAnsi="Arial" w:cs="Arial"/>
          <w:spacing w:val="1"/>
        </w:rPr>
        <w:t>r</w:t>
      </w:r>
      <w:r>
        <w:rPr>
          <w:rFonts w:ascii="Arial" w:eastAsia="Arial" w:hAnsi="Arial" w:cs="Arial"/>
        </w:rPr>
        <w:t>son</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espons</w:t>
      </w:r>
      <w:r>
        <w:rPr>
          <w:rFonts w:ascii="Arial" w:eastAsia="Arial" w:hAnsi="Arial" w:cs="Arial"/>
          <w:spacing w:val="-1"/>
        </w:rPr>
        <w:t>i</w:t>
      </w:r>
      <w:r>
        <w:rPr>
          <w:rFonts w:ascii="Arial" w:eastAsia="Arial" w:hAnsi="Arial" w:cs="Arial"/>
        </w:rPr>
        <w:t>b</w:t>
      </w:r>
      <w:r>
        <w:rPr>
          <w:rFonts w:ascii="Arial" w:eastAsia="Arial" w:hAnsi="Arial" w:cs="Arial"/>
          <w:spacing w:val="-4"/>
        </w:rPr>
        <w:t>l</w:t>
      </w:r>
      <w:r>
        <w:rPr>
          <w:rFonts w:ascii="Arial" w:eastAsia="Arial" w:hAnsi="Arial" w:cs="Arial"/>
        </w:rPr>
        <w:t>e</w:t>
      </w:r>
      <w:r>
        <w:rPr>
          <w:rFonts w:ascii="Arial" w:eastAsia="Arial" w:hAnsi="Arial" w:cs="Arial"/>
          <w:spacing w:val="-2"/>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 xml:space="preserve">r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rPr>
        <w:t>and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4"/>
        </w:rPr>
        <w:t xml:space="preserve"> </w:t>
      </w:r>
      <w:r>
        <w:rPr>
          <w:rFonts w:ascii="Arial" w:eastAsia="Arial" w:hAnsi="Arial" w:cs="Arial"/>
        </w:rPr>
        <w:t>da</w:t>
      </w:r>
      <w:r>
        <w:rPr>
          <w:rFonts w:ascii="Arial" w:eastAsia="Arial" w:hAnsi="Arial" w:cs="Arial"/>
          <w:spacing w:val="1"/>
        </w:rPr>
        <w:t>t</w:t>
      </w:r>
      <w:r>
        <w:rPr>
          <w:rFonts w:ascii="Arial" w:eastAsia="Arial" w:hAnsi="Arial" w:cs="Arial"/>
        </w:rPr>
        <w:t>e</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c</w:t>
      </w:r>
      <w:r>
        <w:rPr>
          <w:rFonts w:ascii="Arial" w:eastAsia="Arial" w:hAnsi="Arial" w:cs="Arial"/>
          <w:spacing w:val="-3"/>
        </w:rPr>
        <w:t>o</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e</w:t>
      </w:r>
      <w:r>
        <w:rPr>
          <w:rFonts w:ascii="Arial" w:eastAsia="Arial" w:hAnsi="Arial" w:cs="Arial"/>
          <w:spacing w:val="1"/>
        </w:rPr>
        <w:t>t</w:t>
      </w:r>
      <w:r>
        <w:rPr>
          <w:rFonts w:ascii="Arial" w:eastAsia="Arial" w:hAnsi="Arial" w:cs="Arial"/>
          <w:spacing w:val="-1"/>
        </w:rPr>
        <w:t>i</w:t>
      </w:r>
      <w:r>
        <w:rPr>
          <w:rFonts w:ascii="Arial" w:eastAsia="Arial" w:hAnsi="Arial" w:cs="Arial"/>
        </w:rPr>
        <w:t>on.</w:t>
      </w:r>
    </w:p>
    <w:p w:rsidR="000A5570" w:rsidRDefault="00863EB5">
      <w:pPr>
        <w:spacing w:before="62" w:after="0" w:line="240" w:lineRule="auto"/>
        <w:ind w:left="299" w:right="99"/>
        <w:jc w:val="both"/>
        <w:rPr>
          <w:rFonts w:ascii="Arial" w:eastAsia="Arial" w:hAnsi="Arial" w:cs="Arial"/>
        </w:rPr>
      </w:pPr>
      <w:r>
        <w:rPr>
          <w:rFonts w:ascii="Arial" w:eastAsia="Arial" w:hAnsi="Arial" w:cs="Arial"/>
          <w:spacing w:val="-1"/>
        </w:rPr>
        <w:t>V</w:t>
      </w:r>
      <w:r>
        <w:rPr>
          <w:rFonts w:ascii="Arial" w:eastAsia="Arial" w:hAnsi="Arial" w:cs="Arial"/>
          <w:spacing w:val="2"/>
        </w:rPr>
        <w:t>T</w:t>
      </w:r>
      <w:r>
        <w:rPr>
          <w:rFonts w:ascii="Arial" w:eastAsia="Arial" w:hAnsi="Arial" w:cs="Arial"/>
        </w:rPr>
        <w:t xml:space="preserve">S </w:t>
      </w:r>
      <w:r>
        <w:rPr>
          <w:rFonts w:ascii="Arial" w:eastAsia="Arial" w:hAnsi="Arial" w:cs="Arial"/>
          <w:spacing w:val="1"/>
          <w:highlight w:val="yellow"/>
        </w:rPr>
        <w:t>O</w:t>
      </w:r>
      <w:r>
        <w:rPr>
          <w:rFonts w:ascii="Arial" w:eastAsia="Arial" w:hAnsi="Arial" w:cs="Arial"/>
          <w:highlight w:val="yellow"/>
        </w:rPr>
        <w:t>pe</w:t>
      </w:r>
      <w:r>
        <w:rPr>
          <w:rFonts w:ascii="Arial" w:eastAsia="Arial" w:hAnsi="Arial" w:cs="Arial"/>
          <w:spacing w:val="1"/>
          <w:highlight w:val="yellow"/>
        </w:rPr>
        <w:t>r</w:t>
      </w:r>
      <w:r>
        <w:rPr>
          <w:rFonts w:ascii="Arial" w:eastAsia="Arial" w:hAnsi="Arial" w:cs="Arial"/>
          <w:spacing w:val="-3"/>
          <w:highlight w:val="yellow"/>
        </w:rPr>
        <w:t>a</w:t>
      </w:r>
      <w:r>
        <w:rPr>
          <w:rFonts w:ascii="Arial" w:eastAsia="Arial" w:hAnsi="Arial" w:cs="Arial"/>
          <w:spacing w:val="1"/>
          <w:highlight w:val="yellow"/>
        </w:rPr>
        <w:t>t</w:t>
      </w:r>
      <w:r>
        <w:rPr>
          <w:rFonts w:ascii="Arial" w:eastAsia="Arial" w:hAnsi="Arial" w:cs="Arial"/>
          <w:highlight w:val="yellow"/>
        </w:rPr>
        <w:t>or</w:t>
      </w:r>
      <w:r>
        <w:rPr>
          <w:rFonts w:ascii="Arial" w:eastAsia="Arial" w:hAnsi="Arial" w:cs="Arial"/>
          <w:spacing w:val="5"/>
        </w:rPr>
        <w:t xml:space="preserve"> </w:t>
      </w:r>
      <w:r>
        <w:rPr>
          <w:rFonts w:ascii="Arial" w:eastAsia="Arial" w:hAnsi="Arial" w:cs="Arial"/>
          <w:spacing w:val="-1"/>
          <w:highlight w:val="cyan"/>
        </w:rPr>
        <w:t>C</w:t>
      </w:r>
      <w:r>
        <w:rPr>
          <w:rFonts w:ascii="Arial" w:eastAsia="Arial" w:hAnsi="Arial" w:cs="Arial"/>
          <w:highlight w:val="cyan"/>
        </w:rPr>
        <w:t>o</w:t>
      </w:r>
      <w:r>
        <w:rPr>
          <w:rFonts w:ascii="Arial" w:eastAsia="Arial" w:hAnsi="Arial" w:cs="Arial"/>
          <w:spacing w:val="-3"/>
          <w:highlight w:val="cyan"/>
        </w:rPr>
        <w:t>u</w:t>
      </w:r>
      <w:r>
        <w:rPr>
          <w:rFonts w:ascii="Arial" w:eastAsia="Arial" w:hAnsi="Arial" w:cs="Arial"/>
          <w:spacing w:val="1"/>
          <w:highlight w:val="cyan"/>
        </w:rPr>
        <w:t>r</w:t>
      </w:r>
      <w:r>
        <w:rPr>
          <w:rFonts w:ascii="Arial" w:eastAsia="Arial" w:hAnsi="Arial" w:cs="Arial"/>
          <w:highlight w:val="cyan"/>
        </w:rPr>
        <w:t>se</w:t>
      </w:r>
      <w:r>
        <w:rPr>
          <w:rFonts w:ascii="Arial" w:eastAsia="Arial" w:hAnsi="Arial" w:cs="Arial"/>
          <w:spacing w:val="4"/>
        </w:rPr>
        <w:t xml:space="preserve"> </w:t>
      </w:r>
      <w:r>
        <w:rPr>
          <w:rFonts w:ascii="Arial" w:eastAsia="Arial" w:hAnsi="Arial" w:cs="Arial"/>
          <w:spacing w:val="-4"/>
        </w:rPr>
        <w:t>C</w:t>
      </w:r>
      <w:r>
        <w:rPr>
          <w:rFonts w:ascii="Arial" w:eastAsia="Arial" w:hAnsi="Arial" w:cs="Arial"/>
        </w:rPr>
        <w:t>e</w:t>
      </w:r>
      <w:r>
        <w:rPr>
          <w:rFonts w:ascii="Arial" w:eastAsia="Arial" w:hAnsi="Arial" w:cs="Arial"/>
          <w:spacing w:val="1"/>
        </w:rPr>
        <w:t>rt</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3"/>
        </w:rPr>
        <w:t>a</w:t>
      </w:r>
      <w:r>
        <w:rPr>
          <w:rFonts w:ascii="Arial" w:eastAsia="Arial" w:hAnsi="Arial" w:cs="Arial"/>
          <w:spacing w:val="1"/>
        </w:rPr>
        <w:t>t</w:t>
      </w:r>
      <w:r>
        <w:rPr>
          <w:rFonts w:ascii="Arial" w:eastAsia="Arial" w:hAnsi="Arial" w:cs="Arial"/>
        </w:rPr>
        <w:t>es</w:t>
      </w:r>
      <w:r>
        <w:rPr>
          <w:rFonts w:ascii="Arial" w:eastAsia="Arial" w:hAnsi="Arial" w:cs="Arial"/>
          <w:spacing w:val="4"/>
        </w:rPr>
        <w:t xml:space="preserve"> </w:t>
      </w:r>
      <w:r>
        <w:rPr>
          <w:rFonts w:ascii="Arial" w:eastAsia="Arial" w:hAnsi="Arial" w:cs="Arial"/>
        </w:rPr>
        <w:t>and</w:t>
      </w:r>
      <w:r>
        <w:rPr>
          <w:rFonts w:ascii="Arial" w:eastAsia="Arial" w:hAnsi="Arial" w:cs="Arial"/>
          <w:spacing w:val="3"/>
        </w:rPr>
        <w:t xml:space="preserve"> </w:t>
      </w:r>
      <w:r>
        <w:rPr>
          <w:rFonts w:ascii="Arial" w:eastAsia="Arial" w:hAnsi="Arial" w:cs="Arial"/>
          <w:spacing w:val="-1"/>
        </w:rPr>
        <w:t>C</w:t>
      </w:r>
      <w:r>
        <w:rPr>
          <w:rFonts w:ascii="Arial" w:eastAsia="Arial" w:hAnsi="Arial" w:cs="Arial"/>
        </w:rPr>
        <w:t>e</w:t>
      </w:r>
      <w:r>
        <w:rPr>
          <w:rFonts w:ascii="Arial" w:eastAsia="Arial" w:hAnsi="Arial" w:cs="Arial"/>
          <w:spacing w:val="-2"/>
        </w:rPr>
        <w:t>r</w:t>
      </w:r>
      <w:r>
        <w:rPr>
          <w:rFonts w:ascii="Arial" w:eastAsia="Arial" w:hAnsi="Arial" w:cs="Arial"/>
          <w:spacing w:val="1"/>
        </w:rPr>
        <w:t>t</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ca</w:t>
      </w:r>
      <w:r>
        <w:rPr>
          <w:rFonts w:ascii="Arial" w:eastAsia="Arial" w:hAnsi="Arial" w:cs="Arial"/>
          <w:spacing w:val="1"/>
        </w:rPr>
        <w:t>t</w:t>
      </w:r>
      <w:r>
        <w:rPr>
          <w:rFonts w:ascii="Arial" w:eastAsia="Arial" w:hAnsi="Arial" w:cs="Arial"/>
          <w:spacing w:val="-4"/>
        </w:rPr>
        <w:t>i</w:t>
      </w:r>
      <w:r>
        <w:rPr>
          <w:rFonts w:ascii="Arial" w:eastAsia="Arial" w:hAnsi="Arial" w:cs="Arial"/>
        </w:rPr>
        <w:t>on</w:t>
      </w:r>
      <w:r>
        <w:rPr>
          <w:rFonts w:ascii="Arial" w:eastAsia="Arial" w:hAnsi="Arial" w:cs="Arial"/>
          <w:spacing w:val="3"/>
        </w:rPr>
        <w:t xml:space="preserve"> </w:t>
      </w:r>
      <w:r>
        <w:rPr>
          <w:rFonts w:ascii="Arial" w:eastAsia="Arial" w:hAnsi="Arial" w:cs="Arial"/>
        </w:rPr>
        <w:t>Lo</w:t>
      </w:r>
      <w:r>
        <w:rPr>
          <w:rFonts w:ascii="Arial" w:eastAsia="Arial" w:hAnsi="Arial" w:cs="Arial"/>
          <w:spacing w:val="2"/>
        </w:rPr>
        <w:t>g</w:t>
      </w:r>
      <w:r>
        <w:rPr>
          <w:rFonts w:ascii="Arial" w:eastAsia="Arial" w:hAnsi="Arial" w:cs="Arial"/>
        </w:rPr>
        <w:t>s</w:t>
      </w:r>
      <w:r>
        <w:rPr>
          <w:rFonts w:ascii="Arial" w:eastAsia="Arial" w:hAnsi="Arial" w:cs="Arial"/>
          <w:spacing w:val="1"/>
        </w:rPr>
        <w:t xml:space="preserve"> </w:t>
      </w:r>
      <w:r>
        <w:rPr>
          <w:rFonts w:ascii="Arial" w:eastAsia="Arial" w:hAnsi="Arial" w:cs="Arial"/>
        </w:rPr>
        <w:t>shou</w:t>
      </w:r>
      <w:r>
        <w:rPr>
          <w:rFonts w:ascii="Arial" w:eastAsia="Arial" w:hAnsi="Arial" w:cs="Arial"/>
          <w:spacing w:val="-1"/>
        </w:rPr>
        <w:t>l</w:t>
      </w:r>
      <w:r>
        <w:rPr>
          <w:rFonts w:ascii="Arial" w:eastAsia="Arial" w:hAnsi="Arial" w:cs="Arial"/>
        </w:rPr>
        <w:t>d</w:t>
      </w:r>
      <w:r>
        <w:rPr>
          <w:rFonts w:ascii="Arial" w:eastAsia="Arial" w:hAnsi="Arial" w:cs="Arial"/>
          <w:spacing w:val="3"/>
        </w:rPr>
        <w:t xml:space="preserve"> </w:t>
      </w:r>
      <w:r>
        <w:rPr>
          <w:rFonts w:ascii="Arial" w:eastAsia="Arial" w:hAnsi="Arial" w:cs="Arial"/>
        </w:rPr>
        <w:t>be</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e</w:t>
      </w:r>
      <w:r>
        <w:rPr>
          <w:rFonts w:ascii="Arial" w:eastAsia="Arial" w:hAnsi="Arial" w:cs="Arial"/>
          <w:spacing w:val="3"/>
        </w:rPr>
        <w:t xml:space="preserve"> </w:t>
      </w:r>
      <w:r>
        <w:rPr>
          <w:rFonts w:ascii="Arial" w:eastAsia="Arial" w:hAnsi="Arial" w:cs="Arial"/>
          <w:spacing w:val="-3"/>
        </w:rPr>
        <w:t>o</w:t>
      </w:r>
      <w:r>
        <w:rPr>
          <w:rFonts w:ascii="Arial" w:eastAsia="Arial" w:hAnsi="Arial" w:cs="Arial"/>
          <w:spacing w:val="1"/>
        </w:rPr>
        <w:t>f</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al</w:t>
      </w:r>
      <w:r>
        <w:rPr>
          <w:rFonts w:ascii="Arial" w:eastAsia="Arial" w:hAnsi="Arial" w:cs="Arial"/>
          <w:spacing w:val="2"/>
        </w:rPr>
        <w:t xml:space="preserve"> </w:t>
      </w:r>
      <w:r>
        <w:rPr>
          <w:rFonts w:ascii="Arial" w:eastAsia="Arial" w:hAnsi="Arial" w:cs="Arial"/>
          <w:spacing w:val="-1"/>
        </w:rPr>
        <w:t>l</w:t>
      </w:r>
      <w:r>
        <w:rPr>
          <w:rFonts w:ascii="Arial" w:eastAsia="Arial" w:hAnsi="Arial" w:cs="Arial"/>
        </w:rPr>
        <w:t>an</w:t>
      </w:r>
      <w:r>
        <w:rPr>
          <w:rFonts w:ascii="Arial" w:eastAsia="Arial" w:hAnsi="Arial" w:cs="Arial"/>
          <w:spacing w:val="2"/>
        </w:rPr>
        <w:t>g</w:t>
      </w:r>
      <w:r>
        <w:rPr>
          <w:rFonts w:ascii="Arial" w:eastAsia="Arial" w:hAnsi="Arial" w:cs="Arial"/>
        </w:rPr>
        <w:t>u</w:t>
      </w:r>
      <w:r>
        <w:rPr>
          <w:rFonts w:ascii="Arial" w:eastAsia="Arial" w:hAnsi="Arial" w:cs="Arial"/>
          <w:spacing w:val="-3"/>
        </w:rPr>
        <w:t>a</w:t>
      </w:r>
      <w:r>
        <w:rPr>
          <w:rFonts w:ascii="Arial" w:eastAsia="Arial" w:hAnsi="Arial" w:cs="Arial"/>
          <w:spacing w:val="2"/>
        </w:rPr>
        <w:t>g</w:t>
      </w:r>
      <w:r>
        <w:rPr>
          <w:rFonts w:ascii="Arial" w:eastAsia="Arial" w:hAnsi="Arial" w:cs="Arial"/>
        </w:rPr>
        <w:t>e</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 xml:space="preserve">r </w:t>
      </w:r>
      <w:r>
        <w:rPr>
          <w:rFonts w:ascii="Arial" w:eastAsia="Arial" w:hAnsi="Arial" w:cs="Arial"/>
          <w:spacing w:val="-1"/>
        </w:rPr>
        <w:t>l</w:t>
      </w:r>
      <w:r>
        <w:rPr>
          <w:rFonts w:ascii="Arial" w:eastAsia="Arial" w:hAnsi="Arial" w:cs="Arial"/>
        </w:rPr>
        <w:t>an</w:t>
      </w:r>
      <w:r>
        <w:rPr>
          <w:rFonts w:ascii="Arial" w:eastAsia="Arial" w:hAnsi="Arial" w:cs="Arial"/>
          <w:spacing w:val="2"/>
        </w:rPr>
        <w:t>g</w:t>
      </w:r>
      <w:r>
        <w:rPr>
          <w:rFonts w:ascii="Arial" w:eastAsia="Arial" w:hAnsi="Arial" w:cs="Arial"/>
        </w:rPr>
        <w:t>u</w:t>
      </w:r>
      <w:r>
        <w:rPr>
          <w:rFonts w:ascii="Arial" w:eastAsia="Arial" w:hAnsi="Arial" w:cs="Arial"/>
          <w:spacing w:val="-3"/>
        </w:rPr>
        <w:t>a</w:t>
      </w:r>
      <w:r>
        <w:rPr>
          <w:rFonts w:ascii="Arial" w:eastAsia="Arial" w:hAnsi="Arial" w:cs="Arial"/>
          <w:spacing w:val="2"/>
        </w:rPr>
        <w:t>g</w:t>
      </w:r>
      <w:r>
        <w:rPr>
          <w:rFonts w:ascii="Arial" w:eastAsia="Arial" w:hAnsi="Arial" w:cs="Arial"/>
        </w:rPr>
        <w:t>es</w:t>
      </w:r>
      <w:r>
        <w:rPr>
          <w:rFonts w:ascii="Arial" w:eastAsia="Arial" w:hAnsi="Arial" w:cs="Arial"/>
          <w:spacing w:val="8"/>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9"/>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8"/>
        </w:rPr>
        <w:t xml:space="preserve"> </w:t>
      </w:r>
      <w:r>
        <w:rPr>
          <w:rFonts w:ascii="Arial" w:eastAsia="Arial" w:hAnsi="Arial" w:cs="Arial"/>
        </w:rPr>
        <w:t>a</w:t>
      </w:r>
      <w:r>
        <w:rPr>
          <w:rFonts w:ascii="Arial" w:eastAsia="Arial" w:hAnsi="Arial" w:cs="Arial"/>
          <w:spacing w:val="-4"/>
        </w:rPr>
        <w:t>w</w:t>
      </w:r>
      <w:r>
        <w:rPr>
          <w:rFonts w:ascii="Arial" w:eastAsia="Arial" w:hAnsi="Arial" w:cs="Arial"/>
        </w:rPr>
        <w:t>a</w:t>
      </w:r>
      <w:r>
        <w:rPr>
          <w:rFonts w:ascii="Arial" w:eastAsia="Arial" w:hAnsi="Arial" w:cs="Arial"/>
          <w:spacing w:val="1"/>
        </w:rPr>
        <w:t>r</w:t>
      </w:r>
      <w:r>
        <w:rPr>
          <w:rFonts w:ascii="Arial" w:eastAsia="Arial" w:hAnsi="Arial" w:cs="Arial"/>
        </w:rPr>
        <w:t>d</w:t>
      </w:r>
      <w:r>
        <w:rPr>
          <w:rFonts w:ascii="Arial" w:eastAsia="Arial" w:hAnsi="Arial" w:cs="Arial"/>
          <w:spacing w:val="-1"/>
        </w:rPr>
        <w:t>i</w:t>
      </w:r>
      <w:r>
        <w:rPr>
          <w:rFonts w:ascii="Arial" w:eastAsia="Arial" w:hAnsi="Arial" w:cs="Arial"/>
        </w:rPr>
        <w:t>ng</w:t>
      </w:r>
      <w:r>
        <w:rPr>
          <w:rFonts w:ascii="Arial" w:eastAsia="Arial" w:hAnsi="Arial" w:cs="Arial"/>
          <w:spacing w:val="10"/>
        </w:rPr>
        <w:t xml:space="preserve"> </w:t>
      </w:r>
      <w:r>
        <w:rPr>
          <w:rFonts w:ascii="Arial" w:eastAsia="Arial" w:hAnsi="Arial" w:cs="Arial"/>
        </w:rPr>
        <w:t>cou</w:t>
      </w:r>
      <w:r>
        <w:rPr>
          <w:rFonts w:ascii="Arial" w:eastAsia="Arial" w:hAnsi="Arial" w:cs="Arial"/>
          <w:spacing w:val="-3"/>
        </w:rPr>
        <w:t>n</w:t>
      </w:r>
      <w:r>
        <w:rPr>
          <w:rFonts w:ascii="Arial" w:eastAsia="Arial" w:hAnsi="Arial" w:cs="Arial"/>
          <w:spacing w:val="1"/>
        </w:rPr>
        <w:t>tr</w:t>
      </w:r>
      <w:r>
        <w:rPr>
          <w:rFonts w:ascii="Arial" w:eastAsia="Arial" w:hAnsi="Arial" w:cs="Arial"/>
          <w:spacing w:val="-2"/>
        </w:rPr>
        <w:t>y</w:t>
      </w:r>
      <w:r>
        <w:rPr>
          <w:rFonts w:ascii="Arial" w:eastAsia="Arial" w:hAnsi="Arial" w:cs="Arial"/>
        </w:rPr>
        <w:t xml:space="preserve">. </w:t>
      </w:r>
      <w:r>
        <w:rPr>
          <w:rFonts w:ascii="Arial" w:eastAsia="Arial" w:hAnsi="Arial" w:cs="Arial"/>
          <w:spacing w:val="15"/>
        </w:rPr>
        <w:t xml:space="preserve"> </w:t>
      </w:r>
      <w:r>
        <w:rPr>
          <w:rFonts w:ascii="Arial" w:eastAsia="Arial" w:hAnsi="Arial" w:cs="Arial"/>
          <w:spacing w:val="-1"/>
        </w:rPr>
        <w:t>I</w:t>
      </w:r>
      <w:r>
        <w:rPr>
          <w:rFonts w:ascii="Arial" w:eastAsia="Arial" w:hAnsi="Arial" w:cs="Arial"/>
        </w:rPr>
        <w:t>f</w:t>
      </w:r>
      <w:r>
        <w:rPr>
          <w:rFonts w:ascii="Arial" w:eastAsia="Arial" w:hAnsi="Arial" w:cs="Arial"/>
          <w:spacing w:val="9"/>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8"/>
        </w:rPr>
        <w:t xml:space="preserve"> </w:t>
      </w:r>
      <w:r>
        <w:rPr>
          <w:rFonts w:ascii="Arial" w:eastAsia="Arial" w:hAnsi="Arial" w:cs="Arial"/>
          <w:spacing w:val="-1"/>
        </w:rPr>
        <w:t>l</w:t>
      </w:r>
      <w:r>
        <w:rPr>
          <w:rFonts w:ascii="Arial" w:eastAsia="Arial" w:hAnsi="Arial" w:cs="Arial"/>
        </w:rPr>
        <w:t>a</w:t>
      </w:r>
      <w:r>
        <w:rPr>
          <w:rFonts w:ascii="Arial" w:eastAsia="Arial" w:hAnsi="Arial" w:cs="Arial"/>
          <w:spacing w:val="-3"/>
        </w:rPr>
        <w:t>n</w:t>
      </w:r>
      <w:r>
        <w:rPr>
          <w:rFonts w:ascii="Arial" w:eastAsia="Arial" w:hAnsi="Arial" w:cs="Arial"/>
          <w:spacing w:val="2"/>
        </w:rPr>
        <w:t>g</w:t>
      </w:r>
      <w:r>
        <w:rPr>
          <w:rFonts w:ascii="Arial" w:eastAsia="Arial" w:hAnsi="Arial" w:cs="Arial"/>
          <w:spacing w:val="-3"/>
        </w:rPr>
        <w:t>u</w:t>
      </w:r>
      <w:r>
        <w:rPr>
          <w:rFonts w:ascii="Arial" w:eastAsia="Arial" w:hAnsi="Arial" w:cs="Arial"/>
        </w:rPr>
        <w:t>a</w:t>
      </w:r>
      <w:r>
        <w:rPr>
          <w:rFonts w:ascii="Arial" w:eastAsia="Arial" w:hAnsi="Arial" w:cs="Arial"/>
          <w:spacing w:val="2"/>
        </w:rPr>
        <w:t>g</w:t>
      </w:r>
      <w:r>
        <w:rPr>
          <w:rFonts w:ascii="Arial" w:eastAsia="Arial" w:hAnsi="Arial" w:cs="Arial"/>
        </w:rPr>
        <w:t>e</w:t>
      </w:r>
      <w:r>
        <w:rPr>
          <w:rFonts w:ascii="Arial" w:eastAsia="Arial" w:hAnsi="Arial" w:cs="Arial"/>
          <w:spacing w:val="8"/>
        </w:rPr>
        <w:t xml:space="preserve"> </w:t>
      </w:r>
      <w:r>
        <w:rPr>
          <w:rFonts w:ascii="Arial" w:eastAsia="Arial" w:hAnsi="Arial" w:cs="Arial"/>
        </w:rPr>
        <w:t>used</w:t>
      </w:r>
      <w:r>
        <w:rPr>
          <w:rFonts w:ascii="Arial" w:eastAsia="Arial" w:hAnsi="Arial" w:cs="Arial"/>
          <w:spacing w:val="8"/>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8"/>
        </w:rPr>
        <w:t xml:space="preserve"> </w:t>
      </w:r>
      <w:r>
        <w:rPr>
          <w:rFonts w:ascii="Arial" w:eastAsia="Arial" w:hAnsi="Arial" w:cs="Arial"/>
        </w:rPr>
        <w:t>n</w:t>
      </w:r>
      <w:r>
        <w:rPr>
          <w:rFonts w:ascii="Arial" w:eastAsia="Arial" w:hAnsi="Arial" w:cs="Arial"/>
          <w:spacing w:val="-3"/>
        </w:rPr>
        <w:t>o</w:t>
      </w:r>
      <w:r>
        <w:rPr>
          <w:rFonts w:ascii="Arial" w:eastAsia="Arial" w:hAnsi="Arial" w:cs="Arial"/>
        </w:rPr>
        <w:t>t</w:t>
      </w:r>
      <w:r>
        <w:rPr>
          <w:rFonts w:ascii="Arial" w:eastAsia="Arial" w:hAnsi="Arial" w:cs="Arial"/>
          <w:spacing w:val="9"/>
        </w:rPr>
        <w:t xml:space="preserve"> </w:t>
      </w:r>
      <w:r>
        <w:rPr>
          <w:rFonts w:ascii="Arial" w:eastAsia="Arial" w:hAnsi="Arial" w:cs="Arial"/>
          <w:spacing w:val="-1"/>
        </w:rPr>
        <w:t>E</w:t>
      </w:r>
      <w:r>
        <w:rPr>
          <w:rFonts w:ascii="Arial" w:eastAsia="Arial" w:hAnsi="Arial" w:cs="Arial"/>
          <w:spacing w:val="-3"/>
        </w:rPr>
        <w:t>n</w:t>
      </w:r>
      <w:r>
        <w:rPr>
          <w:rFonts w:ascii="Arial" w:eastAsia="Arial" w:hAnsi="Arial" w:cs="Arial"/>
          <w:spacing w:val="2"/>
        </w:rPr>
        <w:t>g</w:t>
      </w:r>
      <w:r>
        <w:rPr>
          <w:rFonts w:ascii="Arial" w:eastAsia="Arial" w:hAnsi="Arial" w:cs="Arial"/>
          <w:spacing w:val="-1"/>
        </w:rPr>
        <w:t>li</w:t>
      </w:r>
      <w:r>
        <w:rPr>
          <w:rFonts w:ascii="Arial" w:eastAsia="Arial" w:hAnsi="Arial" w:cs="Arial"/>
        </w:rPr>
        <w:t>sh,</w:t>
      </w:r>
      <w:r>
        <w:rPr>
          <w:rFonts w:ascii="Arial" w:eastAsia="Arial" w:hAnsi="Arial" w:cs="Arial"/>
          <w:spacing w:val="7"/>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8"/>
        </w:rPr>
        <w:t xml:space="preserve"> </w:t>
      </w:r>
      <w:r>
        <w:rPr>
          <w:rFonts w:ascii="Arial" w:eastAsia="Arial" w:hAnsi="Arial" w:cs="Arial"/>
          <w:spacing w:val="1"/>
        </w:rPr>
        <w:t>t</w:t>
      </w:r>
      <w:r>
        <w:rPr>
          <w:rFonts w:ascii="Arial" w:eastAsia="Arial" w:hAnsi="Arial" w:cs="Arial"/>
        </w:rPr>
        <w:t>e</w:t>
      </w:r>
      <w:r>
        <w:rPr>
          <w:rFonts w:ascii="Arial" w:eastAsia="Arial" w:hAnsi="Arial" w:cs="Arial"/>
          <w:spacing w:val="-2"/>
        </w:rPr>
        <w:t>x</w:t>
      </w:r>
      <w:r>
        <w:rPr>
          <w:rFonts w:ascii="Arial" w:eastAsia="Arial" w:hAnsi="Arial" w:cs="Arial"/>
        </w:rPr>
        <w:t>t</w:t>
      </w:r>
      <w:r>
        <w:rPr>
          <w:rFonts w:ascii="Arial" w:eastAsia="Arial" w:hAnsi="Arial" w:cs="Arial"/>
          <w:spacing w:val="9"/>
        </w:rPr>
        <w:t xml:space="preserve"> </w:t>
      </w:r>
      <w:r>
        <w:rPr>
          <w:rFonts w:ascii="Arial" w:eastAsia="Arial" w:hAnsi="Arial" w:cs="Arial"/>
        </w:rPr>
        <w:t>shou</w:t>
      </w:r>
      <w:r>
        <w:rPr>
          <w:rFonts w:ascii="Arial" w:eastAsia="Arial" w:hAnsi="Arial" w:cs="Arial"/>
          <w:spacing w:val="-1"/>
        </w:rPr>
        <w:t>l</w:t>
      </w:r>
      <w:r>
        <w:rPr>
          <w:rFonts w:ascii="Arial" w:eastAsia="Arial" w:hAnsi="Arial" w:cs="Arial"/>
        </w:rPr>
        <w:t>d</w:t>
      </w:r>
      <w:r>
        <w:rPr>
          <w:rFonts w:ascii="Arial" w:eastAsia="Arial" w:hAnsi="Arial" w:cs="Arial"/>
          <w:spacing w:val="8"/>
        </w:rPr>
        <w:t xml:space="preserve"> </w:t>
      </w:r>
      <w:r>
        <w:rPr>
          <w:rFonts w:ascii="Arial" w:eastAsia="Arial" w:hAnsi="Arial" w:cs="Arial"/>
          <w:spacing w:val="-1"/>
        </w:rPr>
        <w:t>i</w:t>
      </w:r>
      <w:r>
        <w:rPr>
          <w:rFonts w:ascii="Arial" w:eastAsia="Arial" w:hAnsi="Arial" w:cs="Arial"/>
        </w:rPr>
        <w:t>nc</w:t>
      </w:r>
      <w:r>
        <w:rPr>
          <w:rFonts w:ascii="Arial" w:eastAsia="Arial" w:hAnsi="Arial" w:cs="Arial"/>
          <w:spacing w:val="-1"/>
        </w:rPr>
        <w:t>l</w:t>
      </w:r>
      <w:r>
        <w:rPr>
          <w:rFonts w:ascii="Arial" w:eastAsia="Arial" w:hAnsi="Arial" w:cs="Arial"/>
        </w:rPr>
        <w:t>ude a</w:t>
      </w:r>
      <w:r>
        <w:rPr>
          <w:rFonts w:ascii="Arial" w:eastAsia="Arial" w:hAnsi="Arial" w:cs="Arial"/>
          <w:spacing w:val="1"/>
        </w:rPr>
        <w:t xml:space="preserve"> </w:t>
      </w:r>
      <w:r>
        <w:rPr>
          <w:rFonts w:ascii="Arial" w:eastAsia="Arial" w:hAnsi="Arial" w:cs="Arial"/>
          <w:spacing w:val="-1"/>
        </w:rPr>
        <w:t>t</w:t>
      </w:r>
      <w:r>
        <w:rPr>
          <w:rFonts w:ascii="Arial" w:eastAsia="Arial" w:hAnsi="Arial" w:cs="Arial"/>
          <w:spacing w:val="1"/>
        </w:rPr>
        <w:t>r</w:t>
      </w:r>
      <w:r>
        <w:rPr>
          <w:rFonts w:ascii="Arial" w:eastAsia="Arial" w:hAnsi="Arial" w:cs="Arial"/>
        </w:rPr>
        <w:t>ans</w:t>
      </w:r>
      <w:r>
        <w:rPr>
          <w:rFonts w:ascii="Arial" w:eastAsia="Arial" w:hAnsi="Arial" w:cs="Arial"/>
          <w:spacing w:val="-1"/>
        </w:rPr>
        <w:t>l</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3"/>
        </w:rPr>
        <w:t>a</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l</w:t>
      </w:r>
      <w:r>
        <w:rPr>
          <w:rFonts w:ascii="Arial" w:eastAsia="Arial" w:hAnsi="Arial" w:cs="Arial"/>
        </w:rPr>
        <w:t>a</w:t>
      </w:r>
      <w:r>
        <w:rPr>
          <w:rFonts w:ascii="Arial" w:eastAsia="Arial" w:hAnsi="Arial" w:cs="Arial"/>
          <w:spacing w:val="-3"/>
        </w:rPr>
        <w:t>n</w:t>
      </w:r>
      <w:r>
        <w:rPr>
          <w:rFonts w:ascii="Arial" w:eastAsia="Arial" w:hAnsi="Arial" w:cs="Arial"/>
          <w:spacing w:val="2"/>
        </w:rPr>
        <w:t>g</w:t>
      </w:r>
      <w:r>
        <w:rPr>
          <w:rFonts w:ascii="Arial" w:eastAsia="Arial" w:hAnsi="Arial" w:cs="Arial"/>
        </w:rPr>
        <w:t>u</w:t>
      </w:r>
      <w:r>
        <w:rPr>
          <w:rFonts w:ascii="Arial" w:eastAsia="Arial" w:hAnsi="Arial" w:cs="Arial"/>
          <w:spacing w:val="-3"/>
        </w:rPr>
        <w:t>a</w:t>
      </w:r>
      <w:r>
        <w:rPr>
          <w:rFonts w:ascii="Arial" w:eastAsia="Arial" w:hAnsi="Arial" w:cs="Arial"/>
          <w:spacing w:val="2"/>
        </w:rPr>
        <w:t>g</w:t>
      </w:r>
      <w:r>
        <w:rPr>
          <w:rFonts w:ascii="Arial" w:eastAsia="Arial" w:hAnsi="Arial" w:cs="Arial"/>
          <w:spacing w:val="-3"/>
        </w:rPr>
        <w:t>e</w:t>
      </w:r>
      <w:r>
        <w:rPr>
          <w:rFonts w:ascii="Arial" w:eastAsia="Arial" w:hAnsi="Arial" w:cs="Arial"/>
        </w:rPr>
        <w:t>.</w:t>
      </w:r>
    </w:p>
    <w:p w:rsidR="000A5570" w:rsidRDefault="000A5570">
      <w:pPr>
        <w:spacing w:before="6" w:after="0" w:line="110" w:lineRule="exact"/>
        <w:rPr>
          <w:sz w:val="11"/>
          <w:szCs w:val="11"/>
        </w:rPr>
      </w:pPr>
    </w:p>
    <w:p w:rsidR="000A5570" w:rsidRDefault="00071E95">
      <w:pPr>
        <w:spacing w:after="0" w:line="240" w:lineRule="auto"/>
        <w:ind w:left="298" w:right="4637"/>
        <w:jc w:val="both"/>
        <w:rPr>
          <w:rFonts w:ascii="Arial" w:eastAsia="Arial" w:hAnsi="Arial" w:cs="Arial"/>
        </w:rPr>
      </w:pPr>
      <w:r>
        <w:pict>
          <v:group id="_x0000_s1346" style="position:absolute;left:0;text-align:left;margin-left:70.4pt;margin-top:-.25pt;width:43.75pt;height:13.7pt;z-index:-251644416;mso-position-horizontal-relative:page" coordorigin="1408,-5" coordsize="875,274">
            <v:group id="_x0000_s1351" style="position:absolute;left:1418;top:5;width:852;height:254" coordorigin="1418,5" coordsize="852,254">
              <v:shape id="_x0000_s1352" style="position:absolute;left:1418;top:5;width:852;height:254" coordorigin="1418,5" coordsize="852,254" path="m1418,259r852,l2270,5r-852,l1418,259e" fillcolor="aqua" stroked="f">
                <v:path arrowok="t"/>
              </v:shape>
            </v:group>
            <v:group id="_x0000_s1349" style="position:absolute;left:1726;top:242;width:545;height:2" coordorigin="1726,242" coordsize="545,2">
              <v:shape id="_x0000_s1350" style="position:absolute;left:1726;top:242;width:545;height:2" coordorigin="1726,242" coordsize="545,0" path="m1726,242r544,e" filled="f" strokecolor="#818181" strokeweight="1.3pt">
                <v:path arrowok="t"/>
              </v:shape>
            </v:group>
            <v:group id="_x0000_s1347" style="position:absolute;left:1418;top:155;width:307;height:2" coordorigin="1418,155" coordsize="307,2">
              <v:shape id="_x0000_s1348" style="position:absolute;left:1418;top:155;width:307;height:2" coordorigin="1418,155" coordsize="307,0" path="m1418,155r308,e" filled="f" strokecolor="#818181" strokeweight=".7pt">
                <v:path arrowok="t"/>
              </v:shape>
            </v:group>
            <w10:wrap anchorx="page"/>
          </v:group>
        </w:pict>
      </w:r>
      <w:r>
        <w:pict>
          <v:group id="_x0000_s1344" style="position:absolute;left:0;text-align:left;margin-left:62.3pt;margin-top:.25pt;width:.1pt;height:18.7pt;z-index:-251643392;mso-position-horizontal-relative:page" coordorigin="1246,5" coordsize="2,374">
            <v:shape id="_x0000_s1345" style="position:absolute;left:1246;top:5;width:2;height:374" coordorigin="1246,5" coordsize="0,374" path="m1246,5r,374e" filled="f" strokeweight=".82pt">
              <v:path arrowok="t"/>
            </v:shape>
            <w10:wrap anchorx="page"/>
          </v:group>
        </w:pict>
      </w:r>
      <w:r w:rsidR="00863EB5">
        <w:rPr>
          <w:rFonts w:ascii="Arial" w:eastAsia="Arial" w:hAnsi="Arial" w:cs="Arial"/>
          <w:b/>
          <w:bCs/>
          <w:color w:val="818181"/>
        </w:rPr>
        <w:t>5</w:t>
      </w:r>
      <w:r w:rsidR="00863EB5">
        <w:rPr>
          <w:rFonts w:ascii="Arial" w:eastAsia="Arial" w:hAnsi="Arial" w:cs="Arial"/>
          <w:b/>
          <w:bCs/>
          <w:color w:val="818181"/>
          <w:spacing w:val="1"/>
        </w:rPr>
        <w:t>.</w:t>
      </w:r>
      <w:r w:rsidR="00863EB5">
        <w:rPr>
          <w:rFonts w:ascii="Arial" w:eastAsia="Arial" w:hAnsi="Arial" w:cs="Arial"/>
          <w:b/>
          <w:bCs/>
          <w:color w:val="818181"/>
        </w:rPr>
        <w:t>37</w:t>
      </w:r>
      <w:r w:rsidR="00863EB5">
        <w:rPr>
          <w:rFonts w:ascii="Arial" w:eastAsia="Arial" w:hAnsi="Arial" w:cs="Arial"/>
          <w:b/>
          <w:bCs/>
          <w:color w:val="818181"/>
          <w:spacing w:val="1"/>
        </w:rPr>
        <w:t>.</w:t>
      </w:r>
      <w:r w:rsidR="00863EB5">
        <w:rPr>
          <w:rFonts w:ascii="Arial" w:eastAsia="Arial" w:hAnsi="Arial" w:cs="Arial"/>
          <w:b/>
          <w:bCs/>
          <w:color w:val="818181"/>
        </w:rPr>
        <w:t xml:space="preserve">3  </w:t>
      </w:r>
      <w:r w:rsidR="00863EB5">
        <w:rPr>
          <w:rFonts w:ascii="Arial" w:eastAsia="Arial" w:hAnsi="Arial" w:cs="Arial"/>
          <w:b/>
          <w:bCs/>
          <w:color w:val="818181"/>
          <w:spacing w:val="54"/>
        </w:rPr>
        <w:t xml:space="preserve"> </w:t>
      </w:r>
      <w:r w:rsidR="00863EB5">
        <w:rPr>
          <w:rFonts w:ascii="Arial" w:eastAsia="Arial" w:hAnsi="Arial" w:cs="Arial"/>
          <w:b/>
          <w:bCs/>
          <w:color w:val="000000"/>
          <w:spacing w:val="1"/>
        </w:rPr>
        <w:t>M</w:t>
      </w:r>
      <w:r w:rsidR="00863EB5">
        <w:rPr>
          <w:rFonts w:ascii="Arial" w:eastAsia="Arial" w:hAnsi="Arial" w:cs="Arial"/>
          <w:b/>
          <w:bCs/>
          <w:color w:val="000000"/>
        </w:rPr>
        <w:t>a</w:t>
      </w:r>
      <w:r w:rsidR="00863EB5">
        <w:rPr>
          <w:rFonts w:ascii="Arial" w:eastAsia="Arial" w:hAnsi="Arial" w:cs="Arial"/>
          <w:b/>
          <w:bCs/>
          <w:color w:val="000000"/>
          <w:spacing w:val="1"/>
        </w:rPr>
        <w:t>i</w:t>
      </w:r>
      <w:r w:rsidR="00863EB5">
        <w:rPr>
          <w:rFonts w:ascii="Arial" w:eastAsia="Arial" w:hAnsi="Arial" w:cs="Arial"/>
          <w:b/>
          <w:bCs/>
          <w:color w:val="000000"/>
          <w:spacing w:val="-3"/>
        </w:rPr>
        <w:t>n</w:t>
      </w:r>
      <w:r w:rsidR="00863EB5">
        <w:rPr>
          <w:rFonts w:ascii="Arial" w:eastAsia="Arial" w:hAnsi="Arial" w:cs="Arial"/>
          <w:b/>
          <w:bCs/>
          <w:color w:val="000000"/>
          <w:spacing w:val="1"/>
        </w:rPr>
        <w:t>t</w:t>
      </w:r>
      <w:r w:rsidR="00863EB5">
        <w:rPr>
          <w:rFonts w:ascii="Arial" w:eastAsia="Arial" w:hAnsi="Arial" w:cs="Arial"/>
          <w:b/>
          <w:bCs/>
          <w:color w:val="000000"/>
        </w:rPr>
        <w:t>a</w:t>
      </w:r>
      <w:r w:rsidR="00863EB5">
        <w:rPr>
          <w:rFonts w:ascii="Arial" w:eastAsia="Arial" w:hAnsi="Arial" w:cs="Arial"/>
          <w:b/>
          <w:bCs/>
          <w:color w:val="000000"/>
          <w:spacing w:val="1"/>
        </w:rPr>
        <w:t>i</w:t>
      </w:r>
      <w:r w:rsidR="00863EB5">
        <w:rPr>
          <w:rFonts w:ascii="Arial" w:eastAsia="Arial" w:hAnsi="Arial" w:cs="Arial"/>
          <w:b/>
          <w:bCs/>
          <w:color w:val="000000"/>
          <w:spacing w:val="-3"/>
        </w:rPr>
        <w:t>n</w:t>
      </w:r>
      <w:r w:rsidR="00863EB5">
        <w:rPr>
          <w:rFonts w:ascii="Arial" w:eastAsia="Arial" w:hAnsi="Arial" w:cs="Arial"/>
          <w:b/>
          <w:bCs/>
          <w:color w:val="000000"/>
          <w:spacing w:val="1"/>
        </w:rPr>
        <w:t>i</w:t>
      </w:r>
      <w:r w:rsidR="00863EB5">
        <w:rPr>
          <w:rFonts w:ascii="Arial" w:eastAsia="Arial" w:hAnsi="Arial" w:cs="Arial"/>
          <w:b/>
          <w:bCs/>
          <w:color w:val="000000"/>
        </w:rPr>
        <w:t xml:space="preserve">ng </w:t>
      </w:r>
      <w:r w:rsidR="00863EB5">
        <w:rPr>
          <w:rFonts w:ascii="Arial" w:eastAsia="Arial" w:hAnsi="Arial" w:cs="Arial"/>
          <w:b/>
          <w:bCs/>
          <w:color w:val="000000"/>
          <w:spacing w:val="-1"/>
          <w:highlight w:val="yellow"/>
        </w:rPr>
        <w:t>C</w:t>
      </w:r>
      <w:r w:rsidR="00863EB5">
        <w:rPr>
          <w:rFonts w:ascii="Arial" w:eastAsia="Arial" w:hAnsi="Arial" w:cs="Arial"/>
          <w:b/>
          <w:bCs/>
          <w:color w:val="000000"/>
          <w:highlight w:val="yellow"/>
        </w:rPr>
        <w:t>e</w:t>
      </w:r>
      <w:r w:rsidR="00863EB5">
        <w:rPr>
          <w:rFonts w:ascii="Arial" w:eastAsia="Arial" w:hAnsi="Arial" w:cs="Arial"/>
          <w:b/>
          <w:bCs/>
          <w:color w:val="000000"/>
          <w:spacing w:val="-2"/>
          <w:highlight w:val="yellow"/>
        </w:rPr>
        <w:t>r</w:t>
      </w:r>
      <w:r w:rsidR="00863EB5">
        <w:rPr>
          <w:rFonts w:ascii="Arial" w:eastAsia="Arial" w:hAnsi="Arial" w:cs="Arial"/>
          <w:b/>
          <w:bCs/>
          <w:color w:val="000000"/>
          <w:spacing w:val="1"/>
          <w:highlight w:val="yellow"/>
        </w:rPr>
        <w:t>t</w:t>
      </w:r>
      <w:r w:rsidR="00863EB5">
        <w:rPr>
          <w:rFonts w:ascii="Arial" w:eastAsia="Arial" w:hAnsi="Arial" w:cs="Arial"/>
          <w:b/>
          <w:bCs/>
          <w:color w:val="000000"/>
          <w:spacing w:val="-1"/>
          <w:highlight w:val="yellow"/>
        </w:rPr>
        <w:t>i</w:t>
      </w:r>
      <w:r w:rsidR="00863EB5">
        <w:rPr>
          <w:rFonts w:ascii="Arial" w:eastAsia="Arial" w:hAnsi="Arial" w:cs="Arial"/>
          <w:b/>
          <w:bCs/>
          <w:color w:val="000000"/>
          <w:spacing w:val="1"/>
          <w:highlight w:val="yellow"/>
        </w:rPr>
        <w:t>fi</w:t>
      </w:r>
      <w:r w:rsidR="00863EB5">
        <w:rPr>
          <w:rFonts w:ascii="Arial" w:eastAsia="Arial" w:hAnsi="Arial" w:cs="Arial"/>
          <w:b/>
          <w:bCs/>
          <w:color w:val="000000"/>
          <w:highlight w:val="yellow"/>
        </w:rPr>
        <w:t>c</w:t>
      </w:r>
      <w:r w:rsidR="00863EB5">
        <w:rPr>
          <w:rFonts w:ascii="Arial" w:eastAsia="Arial" w:hAnsi="Arial" w:cs="Arial"/>
          <w:b/>
          <w:bCs/>
          <w:color w:val="000000"/>
          <w:spacing w:val="-3"/>
          <w:highlight w:val="yellow"/>
        </w:rPr>
        <w:t>a</w:t>
      </w:r>
      <w:r w:rsidR="00863EB5">
        <w:rPr>
          <w:rFonts w:ascii="Arial" w:eastAsia="Arial" w:hAnsi="Arial" w:cs="Arial"/>
          <w:b/>
          <w:bCs/>
          <w:color w:val="000000"/>
          <w:spacing w:val="1"/>
          <w:highlight w:val="yellow"/>
        </w:rPr>
        <w:t>ti</w:t>
      </w:r>
      <w:r w:rsidR="00863EB5">
        <w:rPr>
          <w:rFonts w:ascii="Arial" w:eastAsia="Arial" w:hAnsi="Arial" w:cs="Arial"/>
          <w:b/>
          <w:bCs/>
          <w:color w:val="000000"/>
          <w:spacing w:val="-3"/>
          <w:highlight w:val="yellow"/>
        </w:rPr>
        <w:t>o</w:t>
      </w:r>
      <w:r w:rsidR="00863EB5">
        <w:rPr>
          <w:rFonts w:ascii="Arial" w:eastAsia="Arial" w:hAnsi="Arial" w:cs="Arial"/>
          <w:b/>
          <w:bCs/>
          <w:color w:val="000000"/>
          <w:highlight w:val="yellow"/>
        </w:rPr>
        <w:t>n</w:t>
      </w:r>
      <w:r w:rsidR="00863EB5">
        <w:rPr>
          <w:rFonts w:ascii="Arial" w:eastAsia="Arial" w:hAnsi="Arial" w:cs="Arial"/>
          <w:b/>
          <w:bCs/>
          <w:color w:val="000000"/>
          <w:spacing w:val="1"/>
        </w:rPr>
        <w:t xml:space="preserve"> </w:t>
      </w:r>
      <w:r w:rsidR="00863EB5">
        <w:rPr>
          <w:rFonts w:ascii="Arial" w:eastAsia="Arial" w:hAnsi="Arial" w:cs="Arial"/>
          <w:b/>
          <w:bCs/>
          <w:color w:val="000000"/>
          <w:spacing w:val="1"/>
          <w:highlight w:val="cyan"/>
        </w:rPr>
        <w:t>Q</w:t>
      </w:r>
      <w:r w:rsidR="00863EB5">
        <w:rPr>
          <w:rFonts w:ascii="Arial" w:eastAsia="Arial" w:hAnsi="Arial" w:cs="Arial"/>
          <w:b/>
          <w:bCs/>
          <w:color w:val="000000"/>
          <w:highlight w:val="cyan"/>
        </w:rPr>
        <w:t>u</w:t>
      </w:r>
      <w:r w:rsidR="00863EB5">
        <w:rPr>
          <w:rFonts w:ascii="Arial" w:eastAsia="Arial" w:hAnsi="Arial" w:cs="Arial"/>
          <w:b/>
          <w:bCs/>
          <w:color w:val="000000"/>
          <w:spacing w:val="-3"/>
          <w:highlight w:val="cyan"/>
        </w:rPr>
        <w:t>a</w:t>
      </w:r>
      <w:r w:rsidR="00863EB5">
        <w:rPr>
          <w:rFonts w:ascii="Arial" w:eastAsia="Arial" w:hAnsi="Arial" w:cs="Arial"/>
          <w:b/>
          <w:bCs/>
          <w:color w:val="000000"/>
          <w:spacing w:val="1"/>
          <w:highlight w:val="cyan"/>
        </w:rPr>
        <w:t>l</w:t>
      </w:r>
      <w:r w:rsidR="00863EB5">
        <w:rPr>
          <w:rFonts w:ascii="Arial" w:eastAsia="Arial" w:hAnsi="Arial" w:cs="Arial"/>
          <w:b/>
          <w:bCs/>
          <w:color w:val="000000"/>
          <w:spacing w:val="-1"/>
          <w:highlight w:val="cyan"/>
        </w:rPr>
        <w:t>i</w:t>
      </w:r>
      <w:r w:rsidR="00863EB5">
        <w:rPr>
          <w:rFonts w:ascii="Arial" w:eastAsia="Arial" w:hAnsi="Arial" w:cs="Arial"/>
          <w:b/>
          <w:bCs/>
          <w:color w:val="000000"/>
          <w:spacing w:val="1"/>
          <w:highlight w:val="cyan"/>
        </w:rPr>
        <w:t>fi</w:t>
      </w:r>
      <w:r w:rsidR="00863EB5">
        <w:rPr>
          <w:rFonts w:ascii="Arial" w:eastAsia="Arial" w:hAnsi="Arial" w:cs="Arial"/>
          <w:b/>
          <w:bCs/>
          <w:color w:val="000000"/>
          <w:highlight w:val="cyan"/>
        </w:rPr>
        <w:t>c</w:t>
      </w:r>
      <w:r w:rsidR="00863EB5">
        <w:rPr>
          <w:rFonts w:ascii="Arial" w:eastAsia="Arial" w:hAnsi="Arial" w:cs="Arial"/>
          <w:b/>
          <w:bCs/>
          <w:color w:val="000000"/>
          <w:spacing w:val="-3"/>
          <w:highlight w:val="cyan"/>
        </w:rPr>
        <w:t>a</w:t>
      </w:r>
      <w:r w:rsidR="00863EB5">
        <w:rPr>
          <w:rFonts w:ascii="Arial" w:eastAsia="Arial" w:hAnsi="Arial" w:cs="Arial"/>
          <w:b/>
          <w:bCs/>
          <w:color w:val="000000"/>
          <w:spacing w:val="1"/>
          <w:highlight w:val="cyan"/>
        </w:rPr>
        <w:t>ti</w:t>
      </w:r>
      <w:r w:rsidR="00863EB5">
        <w:rPr>
          <w:rFonts w:ascii="Arial" w:eastAsia="Arial" w:hAnsi="Arial" w:cs="Arial"/>
          <w:b/>
          <w:bCs/>
          <w:color w:val="000000"/>
          <w:highlight w:val="cyan"/>
        </w:rPr>
        <w:t>on</w:t>
      </w:r>
    </w:p>
    <w:p w:rsidR="000A5570" w:rsidRDefault="000A5570">
      <w:pPr>
        <w:spacing w:before="4" w:after="0" w:line="120" w:lineRule="exact"/>
        <w:rPr>
          <w:sz w:val="12"/>
          <w:szCs w:val="12"/>
        </w:rPr>
      </w:pPr>
    </w:p>
    <w:p w:rsidR="000A5570" w:rsidRDefault="00863EB5">
      <w:pPr>
        <w:spacing w:after="0" w:line="239" w:lineRule="auto"/>
        <w:ind w:left="298" w:right="94"/>
        <w:jc w:val="both"/>
        <w:rPr>
          <w:rFonts w:ascii="Arial" w:eastAsia="Arial" w:hAnsi="Arial" w:cs="Arial"/>
        </w:rPr>
      </w:pPr>
      <w:r>
        <w:rPr>
          <w:rFonts w:ascii="Arial" w:eastAsia="Arial" w:hAnsi="Arial" w:cs="Arial"/>
          <w:spacing w:val="1"/>
        </w:rPr>
        <w:t>I</w:t>
      </w:r>
      <w:r>
        <w:rPr>
          <w:rFonts w:ascii="Arial" w:eastAsia="Arial" w:hAnsi="Arial" w:cs="Arial"/>
        </w:rPr>
        <w:t>n</w:t>
      </w:r>
      <w:r>
        <w:rPr>
          <w:rFonts w:ascii="Arial" w:eastAsia="Arial" w:hAnsi="Arial" w:cs="Arial"/>
          <w:spacing w:val="3"/>
        </w:rPr>
        <w:t xml:space="preserve"> </w:t>
      </w:r>
      <w:r>
        <w:rPr>
          <w:rFonts w:ascii="Arial" w:eastAsia="Arial" w:hAnsi="Arial" w:cs="Arial"/>
        </w:rPr>
        <w:t>o</w:t>
      </w:r>
      <w:r>
        <w:rPr>
          <w:rFonts w:ascii="Arial" w:eastAsia="Arial" w:hAnsi="Arial" w:cs="Arial"/>
          <w:spacing w:val="1"/>
        </w:rPr>
        <w:t>r</w:t>
      </w:r>
      <w:r>
        <w:rPr>
          <w:rFonts w:ascii="Arial" w:eastAsia="Arial" w:hAnsi="Arial" w:cs="Arial"/>
        </w:rPr>
        <w:t>der</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 xml:space="preserve">o </w:t>
      </w:r>
      <w:r>
        <w:rPr>
          <w:rFonts w:ascii="Arial" w:eastAsia="Arial" w:hAnsi="Arial" w:cs="Arial"/>
          <w:spacing w:val="1"/>
        </w:rPr>
        <w:t>m</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t</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4"/>
        </w:rPr>
        <w:t xml:space="preserve"> </w:t>
      </w:r>
      <w:r>
        <w:rPr>
          <w:rFonts w:ascii="Arial" w:eastAsia="Arial" w:hAnsi="Arial" w:cs="Arial"/>
          <w:highlight w:val="yellow"/>
        </w:rPr>
        <w:t>ce</w:t>
      </w:r>
      <w:r>
        <w:rPr>
          <w:rFonts w:ascii="Arial" w:eastAsia="Arial" w:hAnsi="Arial" w:cs="Arial"/>
          <w:spacing w:val="-2"/>
          <w:highlight w:val="yellow"/>
        </w:rPr>
        <w:t>r</w:t>
      </w:r>
      <w:r>
        <w:rPr>
          <w:rFonts w:ascii="Arial" w:eastAsia="Arial" w:hAnsi="Arial" w:cs="Arial"/>
          <w:spacing w:val="-1"/>
          <w:highlight w:val="yellow"/>
        </w:rPr>
        <w:t>ti</w:t>
      </w:r>
      <w:r>
        <w:rPr>
          <w:rFonts w:ascii="Arial" w:eastAsia="Arial" w:hAnsi="Arial" w:cs="Arial"/>
          <w:spacing w:val="3"/>
          <w:highlight w:val="yellow"/>
        </w:rPr>
        <w:t>f</w:t>
      </w:r>
      <w:r>
        <w:rPr>
          <w:rFonts w:ascii="Arial" w:eastAsia="Arial" w:hAnsi="Arial" w:cs="Arial"/>
          <w:spacing w:val="-1"/>
          <w:highlight w:val="yellow"/>
        </w:rPr>
        <w:t>i</w:t>
      </w:r>
      <w:r>
        <w:rPr>
          <w:rFonts w:ascii="Arial" w:eastAsia="Arial" w:hAnsi="Arial" w:cs="Arial"/>
          <w:highlight w:val="yellow"/>
        </w:rPr>
        <w:t>c</w:t>
      </w:r>
      <w:r>
        <w:rPr>
          <w:rFonts w:ascii="Arial" w:eastAsia="Arial" w:hAnsi="Arial" w:cs="Arial"/>
          <w:spacing w:val="-3"/>
          <w:highlight w:val="yellow"/>
        </w:rPr>
        <w:t>a</w:t>
      </w:r>
      <w:r>
        <w:rPr>
          <w:rFonts w:ascii="Arial" w:eastAsia="Arial" w:hAnsi="Arial" w:cs="Arial"/>
          <w:spacing w:val="1"/>
          <w:highlight w:val="yellow"/>
        </w:rPr>
        <w:t>t</w:t>
      </w:r>
      <w:r>
        <w:rPr>
          <w:rFonts w:ascii="Arial" w:eastAsia="Arial" w:hAnsi="Arial" w:cs="Arial"/>
          <w:spacing w:val="-1"/>
          <w:highlight w:val="yellow"/>
        </w:rPr>
        <w:t>i</w:t>
      </w:r>
      <w:r>
        <w:rPr>
          <w:rFonts w:ascii="Arial" w:eastAsia="Arial" w:hAnsi="Arial" w:cs="Arial"/>
          <w:highlight w:val="yellow"/>
        </w:rPr>
        <w:t>on</w:t>
      </w:r>
      <w:r>
        <w:rPr>
          <w:rFonts w:ascii="Arial" w:eastAsia="Arial" w:hAnsi="Arial" w:cs="Arial"/>
          <w:spacing w:val="3"/>
        </w:rPr>
        <w:t xml:space="preserve"> </w:t>
      </w:r>
      <w:r>
        <w:rPr>
          <w:rFonts w:ascii="Arial" w:eastAsia="Arial" w:hAnsi="Arial" w:cs="Arial"/>
          <w:spacing w:val="2"/>
          <w:highlight w:val="cyan"/>
        </w:rPr>
        <w:t>q</w:t>
      </w:r>
      <w:r>
        <w:rPr>
          <w:rFonts w:ascii="Arial" w:eastAsia="Arial" w:hAnsi="Arial" w:cs="Arial"/>
          <w:highlight w:val="cyan"/>
        </w:rPr>
        <w:t>ua</w:t>
      </w:r>
      <w:r>
        <w:rPr>
          <w:rFonts w:ascii="Arial" w:eastAsia="Arial" w:hAnsi="Arial" w:cs="Arial"/>
          <w:spacing w:val="-1"/>
          <w:highlight w:val="cyan"/>
        </w:rPr>
        <w:t>l</w:t>
      </w:r>
      <w:r>
        <w:rPr>
          <w:rFonts w:ascii="Arial" w:eastAsia="Arial" w:hAnsi="Arial" w:cs="Arial"/>
          <w:spacing w:val="-4"/>
          <w:highlight w:val="cyan"/>
        </w:rPr>
        <w:t>i</w:t>
      </w:r>
      <w:r>
        <w:rPr>
          <w:rFonts w:ascii="Arial" w:eastAsia="Arial" w:hAnsi="Arial" w:cs="Arial"/>
          <w:spacing w:val="3"/>
          <w:highlight w:val="cyan"/>
        </w:rPr>
        <w:t>f</w:t>
      </w:r>
      <w:r>
        <w:rPr>
          <w:rFonts w:ascii="Arial" w:eastAsia="Arial" w:hAnsi="Arial" w:cs="Arial"/>
          <w:spacing w:val="-1"/>
          <w:highlight w:val="cyan"/>
        </w:rPr>
        <w:t>i</w:t>
      </w:r>
      <w:r>
        <w:rPr>
          <w:rFonts w:ascii="Arial" w:eastAsia="Arial" w:hAnsi="Arial" w:cs="Arial"/>
          <w:highlight w:val="cyan"/>
        </w:rPr>
        <w:t>ca</w:t>
      </w:r>
      <w:r>
        <w:rPr>
          <w:rFonts w:ascii="Arial" w:eastAsia="Arial" w:hAnsi="Arial" w:cs="Arial"/>
          <w:spacing w:val="1"/>
          <w:highlight w:val="cyan"/>
        </w:rPr>
        <w:t>t</w:t>
      </w:r>
      <w:r>
        <w:rPr>
          <w:rFonts w:ascii="Arial" w:eastAsia="Arial" w:hAnsi="Arial" w:cs="Arial"/>
          <w:spacing w:val="-1"/>
          <w:highlight w:val="cyan"/>
        </w:rPr>
        <w:t>i</w:t>
      </w:r>
      <w:r>
        <w:rPr>
          <w:rFonts w:ascii="Arial" w:eastAsia="Arial" w:hAnsi="Arial" w:cs="Arial"/>
          <w:highlight w:val="cyan"/>
        </w:rPr>
        <w:t>on</w:t>
      </w:r>
      <w:r>
        <w:rPr>
          <w:rFonts w:ascii="Arial" w:eastAsia="Arial" w:hAnsi="Arial" w:cs="Arial"/>
          <w:spacing w:val="4"/>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S</w:t>
      </w:r>
      <w:r>
        <w:rPr>
          <w:rFonts w:ascii="Arial" w:eastAsia="Arial" w:hAnsi="Arial" w:cs="Arial"/>
          <w:spacing w:val="2"/>
        </w:rPr>
        <w:t xml:space="preserve"> </w:t>
      </w:r>
      <w:r>
        <w:rPr>
          <w:rFonts w:ascii="Arial" w:eastAsia="Arial" w:hAnsi="Arial" w:cs="Arial"/>
        </w:rPr>
        <w:t>ope</w:t>
      </w:r>
      <w:r>
        <w:rPr>
          <w:rFonts w:ascii="Arial" w:eastAsia="Arial" w:hAnsi="Arial" w:cs="Arial"/>
          <w:spacing w:val="1"/>
        </w:rPr>
        <w:t>r</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onal</w:t>
      </w:r>
      <w:r>
        <w:rPr>
          <w:rFonts w:ascii="Arial" w:eastAsia="Arial" w:hAnsi="Arial" w:cs="Arial"/>
          <w:spacing w:val="2"/>
        </w:rPr>
        <w:t xml:space="preserve"> </w:t>
      </w:r>
      <w:r>
        <w:rPr>
          <w:rFonts w:ascii="Arial" w:eastAsia="Arial" w:hAnsi="Arial" w:cs="Arial"/>
        </w:rPr>
        <w:t>pe</w:t>
      </w:r>
      <w:r>
        <w:rPr>
          <w:rFonts w:ascii="Arial" w:eastAsia="Arial" w:hAnsi="Arial" w:cs="Arial"/>
          <w:spacing w:val="1"/>
        </w:rPr>
        <w:t>r</w:t>
      </w:r>
      <w:r>
        <w:rPr>
          <w:rFonts w:ascii="Arial" w:eastAsia="Arial" w:hAnsi="Arial" w:cs="Arial"/>
        </w:rPr>
        <w:t>so</w:t>
      </w:r>
      <w:r>
        <w:rPr>
          <w:rFonts w:ascii="Arial" w:eastAsia="Arial" w:hAnsi="Arial" w:cs="Arial"/>
          <w:spacing w:val="-3"/>
        </w:rPr>
        <w:t>n</w:t>
      </w:r>
      <w:r>
        <w:rPr>
          <w:rFonts w:ascii="Arial" w:eastAsia="Arial" w:hAnsi="Arial" w:cs="Arial"/>
        </w:rPr>
        <w:t>ne</w:t>
      </w:r>
      <w:r>
        <w:rPr>
          <w:rFonts w:ascii="Arial" w:eastAsia="Arial" w:hAnsi="Arial" w:cs="Arial"/>
          <w:spacing w:val="-1"/>
        </w:rPr>
        <w:t>l</w:t>
      </w:r>
      <w:r>
        <w:rPr>
          <w:rFonts w:ascii="Arial" w:eastAsia="Arial" w:hAnsi="Arial" w:cs="Arial"/>
        </w:rPr>
        <w:t>,</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A</w:t>
      </w:r>
      <w:r>
        <w:rPr>
          <w:rFonts w:ascii="Arial" w:eastAsia="Arial" w:hAnsi="Arial" w:cs="Arial"/>
        </w:rPr>
        <w:t>u</w:t>
      </w:r>
      <w:r>
        <w:rPr>
          <w:rFonts w:ascii="Arial" w:eastAsia="Arial" w:hAnsi="Arial" w:cs="Arial"/>
          <w:spacing w:val="1"/>
        </w:rPr>
        <w:t>t</w:t>
      </w:r>
      <w:r>
        <w:rPr>
          <w:rFonts w:ascii="Arial" w:eastAsia="Arial" w:hAnsi="Arial" w:cs="Arial"/>
        </w:rPr>
        <w:t>ho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rPr>
        <w:t>y shou</w:t>
      </w:r>
      <w:r>
        <w:rPr>
          <w:rFonts w:ascii="Arial" w:eastAsia="Arial" w:hAnsi="Arial" w:cs="Arial"/>
          <w:spacing w:val="-1"/>
        </w:rPr>
        <w:t>l</w:t>
      </w:r>
      <w:r>
        <w:rPr>
          <w:rFonts w:ascii="Arial" w:eastAsia="Arial" w:hAnsi="Arial" w:cs="Arial"/>
        </w:rPr>
        <w:t>d</w:t>
      </w:r>
      <w:r>
        <w:rPr>
          <w:rFonts w:ascii="Arial" w:eastAsia="Arial" w:hAnsi="Arial" w:cs="Arial"/>
          <w:spacing w:val="1"/>
        </w:rPr>
        <w:t xml:space="preserve"> </w:t>
      </w:r>
      <w:r>
        <w:rPr>
          <w:rFonts w:ascii="Arial" w:eastAsia="Arial" w:hAnsi="Arial" w:cs="Arial"/>
        </w:rPr>
        <w:t>ensu</w:t>
      </w:r>
      <w:r>
        <w:rPr>
          <w:rFonts w:ascii="Arial" w:eastAsia="Arial" w:hAnsi="Arial" w:cs="Arial"/>
          <w:spacing w:val="1"/>
        </w:rPr>
        <w:t>r</w:t>
      </w:r>
      <w:r>
        <w:rPr>
          <w:rFonts w:ascii="Arial" w:eastAsia="Arial" w:hAnsi="Arial" w:cs="Arial"/>
        </w:rPr>
        <w:t>e</w:t>
      </w:r>
      <w:r>
        <w:rPr>
          <w:rFonts w:ascii="Arial" w:eastAsia="Arial" w:hAnsi="Arial" w:cs="Arial"/>
          <w:spacing w:val="1"/>
        </w:rPr>
        <w:t xml:space="preserve"> t</w:t>
      </w:r>
      <w:r>
        <w:rPr>
          <w:rFonts w:ascii="Arial" w:eastAsia="Arial" w:hAnsi="Arial" w:cs="Arial"/>
          <w:spacing w:val="-3"/>
        </w:rPr>
        <w:t>h</w:t>
      </w:r>
      <w:r>
        <w:rPr>
          <w:rFonts w:ascii="Arial" w:eastAsia="Arial" w:hAnsi="Arial" w:cs="Arial"/>
        </w:rPr>
        <w:t>at</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l</w:t>
      </w:r>
      <w:r>
        <w:rPr>
          <w:rFonts w:ascii="Arial" w:eastAsia="Arial" w:hAnsi="Arial" w:cs="Arial"/>
        </w:rPr>
        <w:t>l o</w:t>
      </w:r>
      <w:r>
        <w:rPr>
          <w:rFonts w:ascii="Arial" w:eastAsia="Arial" w:hAnsi="Arial" w:cs="Arial"/>
          <w:spacing w:val="-3"/>
        </w:rPr>
        <w:t>p</w:t>
      </w:r>
      <w:r>
        <w:rPr>
          <w:rFonts w:ascii="Arial" w:eastAsia="Arial" w:hAnsi="Arial" w:cs="Arial"/>
        </w:rPr>
        <w:t>e</w:t>
      </w:r>
      <w:r>
        <w:rPr>
          <w:rFonts w:ascii="Arial" w:eastAsia="Arial" w:hAnsi="Arial" w:cs="Arial"/>
          <w:spacing w:val="1"/>
        </w:rPr>
        <w:t>r</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rPr>
        <w:t>onal pe</w:t>
      </w:r>
      <w:r>
        <w:rPr>
          <w:rFonts w:ascii="Arial" w:eastAsia="Arial" w:hAnsi="Arial" w:cs="Arial"/>
          <w:spacing w:val="1"/>
        </w:rPr>
        <w:t>r</w:t>
      </w:r>
      <w:r>
        <w:rPr>
          <w:rFonts w:ascii="Arial" w:eastAsia="Arial" w:hAnsi="Arial" w:cs="Arial"/>
        </w:rPr>
        <w:t>sonne</w:t>
      </w:r>
      <w:r>
        <w:rPr>
          <w:rFonts w:ascii="Arial" w:eastAsia="Arial" w:hAnsi="Arial" w:cs="Arial"/>
          <w:spacing w:val="-1"/>
        </w:rPr>
        <w:t>l</w:t>
      </w:r>
      <w:r>
        <w:rPr>
          <w:rFonts w:ascii="Arial" w:eastAsia="Arial" w:hAnsi="Arial" w:cs="Arial"/>
        </w:rPr>
        <w:t>, un</w:t>
      </w:r>
      <w:r>
        <w:rPr>
          <w:rFonts w:ascii="Arial" w:eastAsia="Arial" w:hAnsi="Arial" w:cs="Arial"/>
          <w:spacing w:val="-3"/>
        </w:rPr>
        <w:t>d</w:t>
      </w:r>
      <w:r>
        <w:rPr>
          <w:rFonts w:ascii="Arial" w:eastAsia="Arial" w:hAnsi="Arial" w:cs="Arial"/>
        </w:rPr>
        <w:t>er</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i</w:t>
      </w:r>
      <w:r>
        <w:rPr>
          <w:rFonts w:ascii="Arial" w:eastAsia="Arial" w:hAnsi="Arial" w:cs="Arial"/>
        </w:rPr>
        <w:t xml:space="preserve">r </w:t>
      </w:r>
      <w:r>
        <w:rPr>
          <w:rFonts w:ascii="Arial" w:eastAsia="Arial" w:hAnsi="Arial" w:cs="Arial"/>
          <w:spacing w:val="1"/>
        </w:rPr>
        <w:t>j</w:t>
      </w:r>
      <w:r>
        <w:rPr>
          <w:rFonts w:ascii="Arial" w:eastAsia="Arial" w:hAnsi="Arial" w:cs="Arial"/>
          <w:spacing w:val="-3"/>
        </w:rPr>
        <w:t>u</w:t>
      </w:r>
      <w:r>
        <w:rPr>
          <w:rFonts w:ascii="Arial" w:eastAsia="Arial" w:hAnsi="Arial" w:cs="Arial"/>
          <w:spacing w:val="1"/>
        </w:rPr>
        <w:t>r</w:t>
      </w:r>
      <w:r>
        <w:rPr>
          <w:rFonts w:ascii="Arial" w:eastAsia="Arial" w:hAnsi="Arial" w:cs="Arial"/>
          <w:spacing w:val="-1"/>
        </w:rPr>
        <w:t>i</w:t>
      </w:r>
      <w:r>
        <w:rPr>
          <w:rFonts w:ascii="Arial" w:eastAsia="Arial" w:hAnsi="Arial" w:cs="Arial"/>
        </w:rPr>
        <w:t>sd</w:t>
      </w:r>
      <w:r>
        <w:rPr>
          <w:rFonts w:ascii="Arial" w:eastAsia="Arial" w:hAnsi="Arial" w:cs="Arial"/>
          <w:spacing w:val="-1"/>
        </w:rPr>
        <w:t>i</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rPr>
        <w:t>und</w:t>
      </w:r>
      <w:r>
        <w:rPr>
          <w:rFonts w:ascii="Arial" w:eastAsia="Arial" w:hAnsi="Arial" w:cs="Arial"/>
          <w:spacing w:val="-3"/>
        </w:rPr>
        <w:t>e</w:t>
      </w:r>
      <w:r>
        <w:rPr>
          <w:rFonts w:ascii="Arial" w:eastAsia="Arial" w:hAnsi="Arial" w:cs="Arial"/>
          <w:spacing w:val="1"/>
        </w:rPr>
        <w:t>r</w:t>
      </w:r>
      <w:r>
        <w:rPr>
          <w:rFonts w:ascii="Arial" w:eastAsia="Arial" w:hAnsi="Arial" w:cs="Arial"/>
        </w:rPr>
        <w:t>go</w:t>
      </w:r>
      <w:r>
        <w:rPr>
          <w:rFonts w:ascii="Arial" w:eastAsia="Arial" w:hAnsi="Arial" w:cs="Arial"/>
          <w:spacing w:val="1"/>
        </w:rPr>
        <w:t xml:space="preserve"> </w:t>
      </w:r>
      <w:r>
        <w:rPr>
          <w:rFonts w:ascii="Arial" w:eastAsia="Arial" w:hAnsi="Arial" w:cs="Arial"/>
        </w:rPr>
        <w:t>an</w:t>
      </w:r>
      <w:r>
        <w:rPr>
          <w:rFonts w:ascii="Arial" w:eastAsia="Arial" w:hAnsi="Arial" w:cs="Arial"/>
          <w:spacing w:val="1"/>
        </w:rPr>
        <w:t xml:space="preserve"> </w:t>
      </w:r>
      <w:r>
        <w:rPr>
          <w:rFonts w:ascii="Arial" w:eastAsia="Arial" w:hAnsi="Arial" w:cs="Arial"/>
        </w:rPr>
        <w:t>asse</w:t>
      </w:r>
      <w:r>
        <w:rPr>
          <w:rFonts w:ascii="Arial" w:eastAsia="Arial" w:hAnsi="Arial" w:cs="Arial"/>
          <w:spacing w:val="-2"/>
        </w:rPr>
        <w:t>s</w:t>
      </w:r>
      <w:r>
        <w:rPr>
          <w:rFonts w:ascii="Arial" w:eastAsia="Arial" w:hAnsi="Arial" w:cs="Arial"/>
        </w:rPr>
        <w:t>s</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2"/>
        </w:rPr>
        <w:t xml:space="preserve"> </w:t>
      </w:r>
      <w:r>
        <w:rPr>
          <w:rFonts w:ascii="Arial" w:eastAsia="Arial" w:hAnsi="Arial" w:cs="Arial"/>
          <w:spacing w:val="-3"/>
        </w:rPr>
        <w:t>a</w:t>
      </w:r>
      <w:r>
        <w:rPr>
          <w:rFonts w:ascii="Arial" w:eastAsia="Arial" w:hAnsi="Arial" w:cs="Arial"/>
        </w:rPr>
        <w:t xml:space="preserve">t </w:t>
      </w:r>
      <w:r>
        <w:rPr>
          <w:rFonts w:ascii="Arial" w:eastAsia="Arial" w:hAnsi="Arial" w:cs="Arial"/>
          <w:spacing w:val="1"/>
        </w:rPr>
        <w:t>r</w:t>
      </w:r>
      <w:r>
        <w:rPr>
          <w:rFonts w:ascii="Arial" w:eastAsia="Arial" w:hAnsi="Arial" w:cs="Arial"/>
          <w:spacing w:val="-3"/>
        </w:rPr>
        <w:t>e</w:t>
      </w:r>
      <w:r>
        <w:rPr>
          <w:rFonts w:ascii="Arial" w:eastAsia="Arial" w:hAnsi="Arial" w:cs="Arial"/>
          <w:spacing w:val="2"/>
        </w:rPr>
        <w:t>g</w:t>
      </w:r>
      <w:r>
        <w:rPr>
          <w:rFonts w:ascii="Arial" w:eastAsia="Arial" w:hAnsi="Arial" w:cs="Arial"/>
        </w:rPr>
        <w:t>u</w:t>
      </w:r>
      <w:r>
        <w:rPr>
          <w:rFonts w:ascii="Arial" w:eastAsia="Arial" w:hAnsi="Arial" w:cs="Arial"/>
          <w:spacing w:val="-1"/>
        </w:rPr>
        <w:t>l</w:t>
      </w:r>
      <w:r>
        <w:rPr>
          <w:rFonts w:ascii="Arial" w:eastAsia="Arial" w:hAnsi="Arial" w:cs="Arial"/>
        </w:rPr>
        <w:t>ar</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t</w:t>
      </w:r>
      <w:r>
        <w:rPr>
          <w:rFonts w:ascii="Arial" w:eastAsia="Arial" w:hAnsi="Arial" w:cs="Arial"/>
        </w:rPr>
        <w:t>e</w:t>
      </w:r>
      <w:r>
        <w:rPr>
          <w:rFonts w:ascii="Arial" w:eastAsia="Arial" w:hAnsi="Arial" w:cs="Arial"/>
          <w:spacing w:val="1"/>
        </w:rPr>
        <w:t>r</w:t>
      </w:r>
      <w:r>
        <w:rPr>
          <w:rFonts w:ascii="Arial" w:eastAsia="Arial" w:hAnsi="Arial" w:cs="Arial"/>
          <w:spacing w:val="-2"/>
        </w:rPr>
        <w:t>v</w:t>
      </w:r>
      <w:r>
        <w:rPr>
          <w:rFonts w:ascii="Arial" w:eastAsia="Arial" w:hAnsi="Arial" w:cs="Arial"/>
        </w:rPr>
        <w:t>a</w:t>
      </w:r>
      <w:r>
        <w:rPr>
          <w:rFonts w:ascii="Arial" w:eastAsia="Arial" w:hAnsi="Arial" w:cs="Arial"/>
          <w:spacing w:val="-1"/>
        </w:rPr>
        <w:t>l</w:t>
      </w:r>
      <w:r>
        <w:rPr>
          <w:rFonts w:ascii="Arial" w:eastAsia="Arial" w:hAnsi="Arial" w:cs="Arial"/>
        </w:rPr>
        <w:t xml:space="preserve">s. </w:t>
      </w:r>
      <w:r>
        <w:rPr>
          <w:rFonts w:ascii="Arial" w:eastAsia="Arial" w:hAnsi="Arial" w:cs="Arial"/>
          <w:spacing w:val="8"/>
        </w:rPr>
        <w:t xml:space="preserve"> </w:t>
      </w:r>
      <w:r>
        <w:rPr>
          <w:rFonts w:ascii="Arial" w:eastAsia="Arial" w:hAnsi="Arial" w:cs="Arial"/>
          <w:spacing w:val="2"/>
        </w:rPr>
        <w:t>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rPr>
        <w:t>cou</w:t>
      </w:r>
      <w:r>
        <w:rPr>
          <w:rFonts w:ascii="Arial" w:eastAsia="Arial" w:hAnsi="Arial" w:cs="Arial"/>
          <w:spacing w:val="-1"/>
        </w:rPr>
        <w:t>l</w:t>
      </w:r>
      <w:r>
        <w:rPr>
          <w:rFonts w:ascii="Arial" w:eastAsia="Arial" w:hAnsi="Arial" w:cs="Arial"/>
        </w:rPr>
        <w:t>d</w:t>
      </w:r>
      <w:r>
        <w:rPr>
          <w:rFonts w:ascii="Arial" w:eastAsia="Arial" w:hAnsi="Arial" w:cs="Arial"/>
          <w:spacing w:val="1"/>
        </w:rPr>
        <w:t xml:space="preserve"> </w:t>
      </w:r>
      <w:r>
        <w:rPr>
          <w:rFonts w:ascii="Arial" w:eastAsia="Arial" w:hAnsi="Arial" w:cs="Arial"/>
        </w:rPr>
        <w:t>be</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3"/>
        </w:rPr>
        <w:t>f</w:t>
      </w:r>
      <w:r>
        <w:rPr>
          <w:rFonts w:ascii="Arial" w:eastAsia="Arial" w:hAnsi="Arial" w:cs="Arial"/>
        </w:rPr>
        <w:t>o</w:t>
      </w:r>
      <w:r>
        <w:rPr>
          <w:rFonts w:ascii="Arial" w:eastAsia="Arial" w:hAnsi="Arial" w:cs="Arial"/>
          <w:spacing w:val="-2"/>
        </w:rPr>
        <w:t>r</w:t>
      </w:r>
      <w:r>
        <w:rPr>
          <w:rFonts w:ascii="Arial" w:eastAsia="Arial" w:hAnsi="Arial" w:cs="Arial"/>
        </w:rPr>
        <w:t>m</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rPr>
        <w:t>a</w:t>
      </w:r>
      <w:r>
        <w:rPr>
          <w:rFonts w:ascii="Arial" w:eastAsia="Arial" w:hAnsi="Arial" w:cs="Arial"/>
          <w:spacing w:val="1"/>
        </w:rPr>
        <w:t xml:space="preserve"> </w:t>
      </w:r>
      <w:r>
        <w:rPr>
          <w:rFonts w:ascii="Arial" w:eastAsia="Arial" w:hAnsi="Arial" w:cs="Arial"/>
        </w:rPr>
        <w:t>con</w:t>
      </w:r>
      <w:r>
        <w:rPr>
          <w:rFonts w:ascii="Arial" w:eastAsia="Arial" w:hAnsi="Arial" w:cs="Arial"/>
          <w:spacing w:val="1"/>
        </w:rPr>
        <w:t>t</w:t>
      </w:r>
      <w:r>
        <w:rPr>
          <w:rFonts w:ascii="Arial" w:eastAsia="Arial" w:hAnsi="Arial" w:cs="Arial"/>
          <w:spacing w:val="-1"/>
        </w:rPr>
        <w:t>i</w:t>
      </w:r>
      <w:r>
        <w:rPr>
          <w:rFonts w:ascii="Arial" w:eastAsia="Arial" w:hAnsi="Arial" w:cs="Arial"/>
        </w:rPr>
        <w:t>nual assess</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2"/>
        </w:rPr>
        <w:t xml:space="preserve"> </w:t>
      </w:r>
      <w:r>
        <w:rPr>
          <w:rFonts w:ascii="Arial" w:eastAsia="Arial" w:hAnsi="Arial" w:cs="Arial"/>
        </w:rPr>
        <w:t>at</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S cen</w:t>
      </w:r>
      <w:r>
        <w:rPr>
          <w:rFonts w:ascii="Arial" w:eastAsia="Arial" w:hAnsi="Arial" w:cs="Arial"/>
          <w:spacing w:val="-1"/>
        </w:rPr>
        <w:t>t</w:t>
      </w:r>
      <w:r>
        <w:rPr>
          <w:rFonts w:ascii="Arial" w:eastAsia="Arial" w:hAnsi="Arial" w:cs="Arial"/>
          <w:spacing w:val="1"/>
        </w:rPr>
        <w:t>r</w:t>
      </w:r>
      <w:r>
        <w:rPr>
          <w:rFonts w:ascii="Arial" w:eastAsia="Arial" w:hAnsi="Arial" w:cs="Arial"/>
        </w:rPr>
        <w:t>e</w:t>
      </w:r>
      <w:r>
        <w:rPr>
          <w:rFonts w:ascii="Arial" w:eastAsia="Arial" w:hAnsi="Arial" w:cs="Arial"/>
          <w:spacing w:val="4"/>
        </w:rPr>
        <w:t xml:space="preserve"> </w:t>
      </w:r>
      <w:r>
        <w:rPr>
          <w:rFonts w:ascii="Arial" w:eastAsia="Arial" w:hAnsi="Arial" w:cs="Arial"/>
        </w:rPr>
        <w:t>or</w:t>
      </w:r>
      <w:r>
        <w:rPr>
          <w:rFonts w:ascii="Arial" w:eastAsia="Arial" w:hAnsi="Arial" w:cs="Arial"/>
          <w:spacing w:val="2"/>
        </w:rPr>
        <w:t xml:space="preserve"> </w:t>
      </w:r>
      <w:r>
        <w:rPr>
          <w:rFonts w:ascii="Arial" w:eastAsia="Arial" w:hAnsi="Arial" w:cs="Arial"/>
        </w:rPr>
        <w:t xml:space="preserve">at a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w:t>
      </w:r>
      <w:r>
        <w:rPr>
          <w:rFonts w:ascii="Arial" w:eastAsia="Arial" w:hAnsi="Arial" w:cs="Arial"/>
        </w:rPr>
        <w:t>o</w:t>
      </w:r>
      <w:r>
        <w:rPr>
          <w:rFonts w:ascii="Arial" w:eastAsia="Arial" w:hAnsi="Arial" w:cs="Arial"/>
          <w:spacing w:val="-2"/>
        </w:rPr>
        <w:t>r</w:t>
      </w:r>
      <w:r>
        <w:rPr>
          <w:rFonts w:ascii="Arial" w:eastAsia="Arial" w:hAnsi="Arial" w:cs="Arial"/>
          <w:spacing w:val="2"/>
        </w:rPr>
        <w:t>g</w:t>
      </w:r>
      <w:r>
        <w:rPr>
          <w:rFonts w:ascii="Arial" w:eastAsia="Arial" w:hAnsi="Arial" w:cs="Arial"/>
        </w:rPr>
        <w:t>an</w:t>
      </w:r>
      <w:r>
        <w:rPr>
          <w:rFonts w:ascii="Arial" w:eastAsia="Arial" w:hAnsi="Arial" w:cs="Arial"/>
          <w:spacing w:val="-1"/>
        </w:rPr>
        <w:t>i</w:t>
      </w:r>
      <w:r>
        <w:rPr>
          <w:rFonts w:ascii="Arial" w:eastAsia="Arial" w:hAnsi="Arial" w:cs="Arial"/>
        </w:rPr>
        <w:t>s</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p>
    <w:p w:rsidR="000A5570" w:rsidRDefault="000A5570">
      <w:pPr>
        <w:spacing w:before="9" w:after="0" w:line="110" w:lineRule="exact"/>
        <w:rPr>
          <w:sz w:val="11"/>
          <w:szCs w:val="11"/>
        </w:rPr>
      </w:pPr>
    </w:p>
    <w:p w:rsidR="000A5570" w:rsidRDefault="00863EB5">
      <w:pPr>
        <w:spacing w:after="0" w:line="241" w:lineRule="auto"/>
        <w:ind w:left="298" w:right="94"/>
        <w:jc w:val="both"/>
        <w:rPr>
          <w:rFonts w:ascii="Arial" w:eastAsia="Arial" w:hAnsi="Arial" w:cs="Arial"/>
        </w:rPr>
      </w:pPr>
      <w:r>
        <w:rPr>
          <w:rFonts w:ascii="Arial" w:eastAsia="Arial" w:hAnsi="Arial" w:cs="Arial"/>
          <w:spacing w:val="-1"/>
        </w:rPr>
        <w:t>I</w:t>
      </w:r>
      <w:r>
        <w:rPr>
          <w:rFonts w:ascii="Arial" w:eastAsia="Arial" w:hAnsi="Arial" w:cs="Arial"/>
        </w:rPr>
        <w:t>f</w:t>
      </w:r>
      <w:r>
        <w:rPr>
          <w:rFonts w:ascii="Arial" w:eastAsia="Arial" w:hAnsi="Arial" w:cs="Arial"/>
          <w:spacing w:val="4"/>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 ope</w:t>
      </w:r>
      <w:r>
        <w:rPr>
          <w:rFonts w:ascii="Arial" w:eastAsia="Arial" w:hAnsi="Arial" w:cs="Arial"/>
          <w:spacing w:val="1"/>
        </w:rPr>
        <w:t>r</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onal pe</w:t>
      </w:r>
      <w:r>
        <w:rPr>
          <w:rFonts w:ascii="Arial" w:eastAsia="Arial" w:hAnsi="Arial" w:cs="Arial"/>
          <w:spacing w:val="1"/>
        </w:rPr>
        <w:t>r</w:t>
      </w:r>
      <w:r>
        <w:rPr>
          <w:rFonts w:ascii="Arial" w:eastAsia="Arial" w:hAnsi="Arial" w:cs="Arial"/>
        </w:rPr>
        <w:t>s</w:t>
      </w:r>
      <w:r>
        <w:rPr>
          <w:rFonts w:ascii="Arial" w:eastAsia="Arial" w:hAnsi="Arial" w:cs="Arial"/>
          <w:spacing w:val="-3"/>
        </w:rPr>
        <w:t>o</w:t>
      </w:r>
      <w:r>
        <w:rPr>
          <w:rFonts w:ascii="Arial" w:eastAsia="Arial" w:hAnsi="Arial" w:cs="Arial"/>
        </w:rPr>
        <w:t xml:space="preserve">nnel </w:t>
      </w:r>
      <w:r>
        <w:rPr>
          <w:rFonts w:ascii="Arial" w:eastAsia="Arial" w:hAnsi="Arial" w:cs="Arial"/>
          <w:spacing w:val="3"/>
        </w:rPr>
        <w:t>f</w:t>
      </w:r>
      <w:r>
        <w:rPr>
          <w:rFonts w:ascii="Arial" w:eastAsia="Arial" w:hAnsi="Arial" w:cs="Arial"/>
        </w:rPr>
        <w:t>a</w:t>
      </w:r>
      <w:r>
        <w:rPr>
          <w:rFonts w:ascii="Arial" w:eastAsia="Arial" w:hAnsi="Arial" w:cs="Arial"/>
          <w:spacing w:val="-1"/>
        </w:rPr>
        <w:t>i</w:t>
      </w:r>
      <w:r>
        <w:rPr>
          <w:rFonts w:ascii="Arial" w:eastAsia="Arial" w:hAnsi="Arial" w:cs="Arial"/>
        </w:rPr>
        <w:t>l an asses</w:t>
      </w:r>
      <w:r>
        <w:rPr>
          <w:rFonts w:ascii="Arial" w:eastAsia="Arial" w:hAnsi="Arial" w:cs="Arial"/>
          <w:spacing w:val="-2"/>
        </w:rPr>
        <w:t>s</w:t>
      </w:r>
      <w:r>
        <w:rPr>
          <w:rFonts w:ascii="Arial" w:eastAsia="Arial" w:hAnsi="Arial" w:cs="Arial"/>
          <w:spacing w:val="1"/>
        </w:rPr>
        <w:t>m</w:t>
      </w:r>
      <w:r>
        <w:rPr>
          <w:rFonts w:ascii="Arial" w:eastAsia="Arial" w:hAnsi="Arial" w:cs="Arial"/>
        </w:rPr>
        <w:t>ent or</w:t>
      </w:r>
      <w:r>
        <w:rPr>
          <w:rFonts w:ascii="Arial" w:eastAsia="Arial" w:hAnsi="Arial" w:cs="Arial"/>
          <w:spacing w:val="2"/>
        </w:rPr>
        <w:t xml:space="preserve"> </w:t>
      </w:r>
      <w:r>
        <w:rPr>
          <w:rFonts w:ascii="Arial" w:eastAsia="Arial" w:hAnsi="Arial" w:cs="Arial"/>
        </w:rPr>
        <w:t>ha</w:t>
      </w:r>
      <w:r>
        <w:rPr>
          <w:rFonts w:ascii="Arial" w:eastAsia="Arial" w:hAnsi="Arial" w:cs="Arial"/>
          <w:spacing w:val="-2"/>
        </w:rPr>
        <w:t>v</w:t>
      </w:r>
      <w:r>
        <w:rPr>
          <w:rFonts w:ascii="Arial" w:eastAsia="Arial" w:hAnsi="Arial" w:cs="Arial"/>
        </w:rPr>
        <w:t>e had a b</w:t>
      </w:r>
      <w:r>
        <w:rPr>
          <w:rFonts w:ascii="Arial" w:eastAsia="Arial" w:hAnsi="Arial" w:cs="Arial"/>
          <w:spacing w:val="1"/>
        </w:rPr>
        <w:t>r</w:t>
      </w:r>
      <w:r>
        <w:rPr>
          <w:rFonts w:ascii="Arial" w:eastAsia="Arial" w:hAnsi="Arial" w:cs="Arial"/>
        </w:rPr>
        <w:t>e</w:t>
      </w:r>
      <w:r>
        <w:rPr>
          <w:rFonts w:ascii="Arial" w:eastAsia="Arial" w:hAnsi="Arial" w:cs="Arial"/>
          <w:spacing w:val="-3"/>
        </w:rPr>
        <w:t>a</w:t>
      </w:r>
      <w:r>
        <w:rPr>
          <w:rFonts w:ascii="Arial" w:eastAsia="Arial" w:hAnsi="Arial" w:cs="Arial"/>
        </w:rPr>
        <w:t>k</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n se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 xml:space="preserve">ce, </w:t>
      </w:r>
      <w:r>
        <w:rPr>
          <w:rFonts w:ascii="Arial" w:eastAsia="Arial" w:hAnsi="Arial" w:cs="Arial"/>
          <w:spacing w:val="3"/>
        </w:rPr>
        <w:t>f</w:t>
      </w:r>
      <w:r>
        <w:rPr>
          <w:rFonts w:ascii="Arial" w:eastAsia="Arial" w:hAnsi="Arial" w:cs="Arial"/>
        </w:rPr>
        <w:t>or</w:t>
      </w:r>
      <w:r>
        <w:rPr>
          <w:rFonts w:ascii="Arial" w:eastAsia="Arial" w:hAnsi="Arial" w:cs="Arial"/>
          <w:spacing w:val="2"/>
        </w:rPr>
        <w:t xml:space="preserve"> </w:t>
      </w:r>
      <w:r>
        <w:rPr>
          <w:rFonts w:ascii="Arial" w:eastAsia="Arial" w:hAnsi="Arial" w:cs="Arial"/>
          <w:spacing w:val="-4"/>
        </w:rPr>
        <w:t>w</w:t>
      </w:r>
      <w:r>
        <w:rPr>
          <w:rFonts w:ascii="Arial" w:eastAsia="Arial" w:hAnsi="Arial" w:cs="Arial"/>
        </w:rPr>
        <w:t>ha</w:t>
      </w:r>
      <w:r>
        <w:rPr>
          <w:rFonts w:ascii="Arial" w:eastAsia="Arial" w:hAnsi="Arial" w:cs="Arial"/>
          <w:spacing w:val="1"/>
        </w:rPr>
        <w:t>t</w:t>
      </w:r>
      <w:r>
        <w:rPr>
          <w:rFonts w:ascii="Arial" w:eastAsia="Arial" w:hAnsi="Arial" w:cs="Arial"/>
        </w:rPr>
        <w:t>e</w:t>
      </w:r>
      <w:r>
        <w:rPr>
          <w:rFonts w:ascii="Arial" w:eastAsia="Arial" w:hAnsi="Arial" w:cs="Arial"/>
          <w:spacing w:val="-2"/>
        </w:rPr>
        <w:t>v</w:t>
      </w:r>
      <w:r>
        <w:rPr>
          <w:rFonts w:ascii="Arial" w:eastAsia="Arial" w:hAnsi="Arial" w:cs="Arial"/>
        </w:rPr>
        <w:t xml:space="preserve">er </w:t>
      </w:r>
      <w:r>
        <w:rPr>
          <w:rFonts w:ascii="Arial" w:eastAsia="Arial" w:hAnsi="Arial" w:cs="Arial"/>
          <w:spacing w:val="1"/>
        </w:rPr>
        <w:t>r</w:t>
      </w:r>
      <w:r>
        <w:rPr>
          <w:rFonts w:ascii="Arial" w:eastAsia="Arial" w:hAnsi="Arial" w:cs="Arial"/>
        </w:rPr>
        <w:t>eason</w:t>
      </w:r>
      <w:r>
        <w:rPr>
          <w:rFonts w:ascii="Arial" w:eastAsia="Arial" w:hAnsi="Arial" w:cs="Arial"/>
          <w:spacing w:val="46"/>
        </w:rPr>
        <w:t xml:space="preserve"> </w:t>
      </w:r>
      <w:r>
        <w:rPr>
          <w:rFonts w:ascii="Arial" w:eastAsia="Arial" w:hAnsi="Arial" w:cs="Arial"/>
        </w:rPr>
        <w:t>and</w:t>
      </w:r>
      <w:r>
        <w:rPr>
          <w:rFonts w:ascii="Arial" w:eastAsia="Arial" w:hAnsi="Arial" w:cs="Arial"/>
          <w:spacing w:val="44"/>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48"/>
        </w:rPr>
        <w:t xml:space="preserve"> </w:t>
      </w:r>
      <w:r>
        <w:rPr>
          <w:rFonts w:ascii="Arial" w:eastAsia="Arial" w:hAnsi="Arial" w:cs="Arial"/>
        </w:rPr>
        <w:t>a</w:t>
      </w:r>
      <w:r>
        <w:rPr>
          <w:rFonts w:ascii="Arial" w:eastAsia="Arial" w:hAnsi="Arial" w:cs="Arial"/>
          <w:spacing w:val="46"/>
        </w:rPr>
        <w:t xml:space="preserve"> </w:t>
      </w:r>
      <w:r>
        <w:rPr>
          <w:rFonts w:ascii="Arial" w:eastAsia="Arial" w:hAnsi="Arial" w:cs="Arial"/>
        </w:rPr>
        <w:t>pe</w:t>
      </w:r>
      <w:r>
        <w:rPr>
          <w:rFonts w:ascii="Arial" w:eastAsia="Arial" w:hAnsi="Arial" w:cs="Arial"/>
          <w:spacing w:val="1"/>
        </w:rPr>
        <w:t>r</w:t>
      </w:r>
      <w:r>
        <w:rPr>
          <w:rFonts w:ascii="Arial" w:eastAsia="Arial" w:hAnsi="Arial" w:cs="Arial"/>
          <w:spacing w:val="-1"/>
        </w:rPr>
        <w:t>i</w:t>
      </w:r>
      <w:r>
        <w:rPr>
          <w:rFonts w:ascii="Arial" w:eastAsia="Arial" w:hAnsi="Arial" w:cs="Arial"/>
          <w:spacing w:val="-3"/>
        </w:rPr>
        <w:t>o</w:t>
      </w:r>
      <w:r>
        <w:rPr>
          <w:rFonts w:ascii="Arial" w:eastAsia="Arial" w:hAnsi="Arial" w:cs="Arial"/>
        </w:rPr>
        <w:t>d</w:t>
      </w:r>
      <w:r>
        <w:rPr>
          <w:rFonts w:ascii="Arial" w:eastAsia="Arial" w:hAnsi="Arial" w:cs="Arial"/>
          <w:spacing w:val="46"/>
        </w:rPr>
        <w:t xml:space="preserve"> </w:t>
      </w:r>
      <w:r>
        <w:rPr>
          <w:rFonts w:ascii="Arial" w:eastAsia="Arial" w:hAnsi="Arial" w:cs="Arial"/>
        </w:rPr>
        <w:t>as</w:t>
      </w:r>
      <w:r>
        <w:rPr>
          <w:rFonts w:ascii="Arial" w:eastAsia="Arial" w:hAnsi="Arial" w:cs="Arial"/>
          <w:spacing w:val="47"/>
        </w:rPr>
        <w:t xml:space="preserve"> </w:t>
      </w:r>
      <w:r>
        <w:rPr>
          <w:rFonts w:ascii="Arial" w:eastAsia="Arial" w:hAnsi="Arial" w:cs="Arial"/>
        </w:rPr>
        <w:t>de</w:t>
      </w:r>
      <w:r>
        <w:rPr>
          <w:rFonts w:ascii="Arial" w:eastAsia="Arial" w:hAnsi="Arial" w:cs="Arial"/>
          <w:spacing w:val="1"/>
        </w:rPr>
        <w:t>t</w:t>
      </w:r>
      <w:r>
        <w:rPr>
          <w:rFonts w:ascii="Arial" w:eastAsia="Arial" w:hAnsi="Arial" w:cs="Arial"/>
        </w:rPr>
        <w:t>e</w:t>
      </w:r>
      <w:r>
        <w:rPr>
          <w:rFonts w:ascii="Arial" w:eastAsia="Arial" w:hAnsi="Arial" w:cs="Arial"/>
          <w:spacing w:val="-2"/>
        </w:rPr>
        <w:t>r</w:t>
      </w:r>
      <w:r>
        <w:rPr>
          <w:rFonts w:ascii="Arial" w:eastAsia="Arial" w:hAnsi="Arial" w:cs="Arial"/>
          <w:spacing w:val="1"/>
        </w:rPr>
        <w:t>m</w:t>
      </w:r>
      <w:r>
        <w:rPr>
          <w:rFonts w:ascii="Arial" w:eastAsia="Arial" w:hAnsi="Arial" w:cs="Arial"/>
          <w:spacing w:val="-1"/>
        </w:rPr>
        <w:t>i</w:t>
      </w:r>
      <w:r>
        <w:rPr>
          <w:rFonts w:ascii="Arial" w:eastAsia="Arial" w:hAnsi="Arial" w:cs="Arial"/>
        </w:rPr>
        <w:t>ned</w:t>
      </w:r>
      <w:r>
        <w:rPr>
          <w:rFonts w:ascii="Arial" w:eastAsia="Arial" w:hAnsi="Arial" w:cs="Arial"/>
          <w:spacing w:val="46"/>
        </w:rPr>
        <w:t xml:space="preserve"> </w:t>
      </w:r>
      <w:r>
        <w:rPr>
          <w:rFonts w:ascii="Arial" w:eastAsia="Arial" w:hAnsi="Arial" w:cs="Arial"/>
        </w:rPr>
        <w:t>by</w:t>
      </w:r>
      <w:r>
        <w:rPr>
          <w:rFonts w:ascii="Arial" w:eastAsia="Arial" w:hAnsi="Arial" w:cs="Arial"/>
          <w:spacing w:val="4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46"/>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m</w:t>
      </w:r>
      <w:r>
        <w:rPr>
          <w:rFonts w:ascii="Arial" w:eastAsia="Arial" w:hAnsi="Arial" w:cs="Arial"/>
        </w:rPr>
        <w:t>pe</w:t>
      </w:r>
      <w:r>
        <w:rPr>
          <w:rFonts w:ascii="Arial" w:eastAsia="Arial" w:hAnsi="Arial" w:cs="Arial"/>
          <w:spacing w:val="1"/>
        </w:rPr>
        <w:t>t</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46"/>
        </w:rPr>
        <w:t xml:space="preserve"> </w:t>
      </w:r>
      <w:r>
        <w:rPr>
          <w:rFonts w:ascii="Arial" w:eastAsia="Arial" w:hAnsi="Arial" w:cs="Arial"/>
          <w:spacing w:val="-1"/>
        </w:rPr>
        <w:t>A</w:t>
      </w:r>
      <w:r>
        <w:rPr>
          <w:rFonts w:ascii="Arial" w:eastAsia="Arial" w:hAnsi="Arial" w:cs="Arial"/>
        </w:rPr>
        <w:t>u</w:t>
      </w:r>
      <w:r>
        <w:rPr>
          <w:rFonts w:ascii="Arial" w:eastAsia="Arial" w:hAnsi="Arial" w:cs="Arial"/>
          <w:spacing w:val="1"/>
        </w:rPr>
        <w:t>t</w:t>
      </w:r>
      <w:r>
        <w:rPr>
          <w:rFonts w:ascii="Arial" w:eastAsia="Arial" w:hAnsi="Arial" w:cs="Arial"/>
        </w:rPr>
        <w:t>h</w:t>
      </w:r>
      <w:r>
        <w:rPr>
          <w:rFonts w:ascii="Arial" w:eastAsia="Arial" w:hAnsi="Arial" w:cs="Arial"/>
          <w:spacing w:val="-3"/>
        </w:rPr>
        <w:t>o</w:t>
      </w:r>
      <w:r>
        <w:rPr>
          <w:rFonts w:ascii="Arial" w:eastAsia="Arial" w:hAnsi="Arial" w:cs="Arial"/>
          <w:spacing w:val="-2"/>
        </w:rPr>
        <w:t>r</w:t>
      </w:r>
      <w:r>
        <w:rPr>
          <w:rFonts w:ascii="Arial" w:eastAsia="Arial" w:hAnsi="Arial" w:cs="Arial"/>
          <w:spacing w:val="-1"/>
        </w:rPr>
        <w:t>i</w:t>
      </w:r>
      <w:r>
        <w:rPr>
          <w:rFonts w:ascii="Arial" w:eastAsia="Arial" w:hAnsi="Arial" w:cs="Arial"/>
          <w:spacing w:val="1"/>
        </w:rPr>
        <w:t>t</w:t>
      </w:r>
      <w:r>
        <w:rPr>
          <w:rFonts w:ascii="Arial" w:eastAsia="Arial" w:hAnsi="Arial" w:cs="Arial"/>
          <w:spacing w:val="-2"/>
        </w:rPr>
        <w:t>y</w:t>
      </w:r>
      <w:r>
        <w:rPr>
          <w:rFonts w:ascii="Arial" w:eastAsia="Arial" w:hAnsi="Arial" w:cs="Arial"/>
        </w:rPr>
        <w:t>,</w:t>
      </w:r>
      <w:r>
        <w:rPr>
          <w:rFonts w:ascii="Arial" w:eastAsia="Arial" w:hAnsi="Arial" w:cs="Arial"/>
          <w:spacing w:val="48"/>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46"/>
        </w:rPr>
        <w:t xml:space="preserve"> </w:t>
      </w:r>
      <w:r>
        <w:rPr>
          <w:rFonts w:ascii="Arial" w:eastAsia="Arial" w:hAnsi="Arial" w:cs="Arial"/>
          <w:highlight w:val="yellow"/>
        </w:rPr>
        <w:t>ope</w:t>
      </w:r>
      <w:r>
        <w:rPr>
          <w:rFonts w:ascii="Arial" w:eastAsia="Arial" w:hAnsi="Arial" w:cs="Arial"/>
          <w:spacing w:val="1"/>
          <w:highlight w:val="yellow"/>
        </w:rPr>
        <w:t>r</w:t>
      </w:r>
      <w:r>
        <w:rPr>
          <w:rFonts w:ascii="Arial" w:eastAsia="Arial" w:hAnsi="Arial" w:cs="Arial"/>
          <w:highlight w:val="yellow"/>
        </w:rPr>
        <w:t>a</w:t>
      </w:r>
      <w:r>
        <w:rPr>
          <w:rFonts w:ascii="Arial" w:eastAsia="Arial" w:hAnsi="Arial" w:cs="Arial"/>
          <w:spacing w:val="1"/>
          <w:highlight w:val="yellow"/>
        </w:rPr>
        <w:t>t</w:t>
      </w:r>
      <w:r>
        <w:rPr>
          <w:rFonts w:ascii="Arial" w:eastAsia="Arial" w:hAnsi="Arial" w:cs="Arial"/>
          <w:spacing w:val="-3"/>
          <w:highlight w:val="yellow"/>
        </w:rPr>
        <w:t>o</w:t>
      </w:r>
      <w:r>
        <w:rPr>
          <w:rFonts w:ascii="Arial" w:eastAsia="Arial" w:hAnsi="Arial" w:cs="Arial"/>
          <w:highlight w:val="yellow"/>
        </w:rPr>
        <w:t>r</w:t>
      </w:r>
      <w:r>
        <w:rPr>
          <w:rFonts w:ascii="Arial" w:eastAsia="Arial" w:hAnsi="Arial" w:cs="Arial"/>
          <w:spacing w:val="51"/>
        </w:rPr>
        <w:t xml:space="preserve"> </w:t>
      </w:r>
      <w:r>
        <w:rPr>
          <w:rFonts w:ascii="Arial" w:eastAsia="Arial" w:hAnsi="Arial" w:cs="Arial"/>
          <w:spacing w:val="-3"/>
          <w:highlight w:val="cyan"/>
        </w:rPr>
        <w:t>V</w:t>
      </w:r>
      <w:r>
        <w:rPr>
          <w:rFonts w:ascii="Arial" w:eastAsia="Arial" w:hAnsi="Arial" w:cs="Arial"/>
          <w:spacing w:val="2"/>
          <w:highlight w:val="cyan"/>
        </w:rPr>
        <w:t>T</w:t>
      </w:r>
      <w:r>
        <w:rPr>
          <w:rFonts w:ascii="Arial" w:eastAsia="Arial" w:hAnsi="Arial" w:cs="Arial"/>
          <w:highlight w:val="cyan"/>
        </w:rPr>
        <w:t>S</w:t>
      </w:r>
    </w:p>
    <w:p w:rsidR="000A5570" w:rsidRDefault="000A5570">
      <w:pPr>
        <w:spacing w:after="0"/>
        <w:jc w:val="both"/>
        <w:sectPr w:rsidR="000A5570">
          <w:pgSz w:w="11920" w:h="16840"/>
          <w:pgMar w:top="1100" w:right="980" w:bottom="780" w:left="1120" w:header="591" w:footer="596" w:gutter="0"/>
          <w:cols w:space="720"/>
        </w:sectPr>
      </w:pPr>
    </w:p>
    <w:p w:rsidR="000A5570" w:rsidRDefault="000A5570">
      <w:pPr>
        <w:spacing w:before="9" w:after="0" w:line="200" w:lineRule="exact"/>
        <w:rPr>
          <w:sz w:val="20"/>
          <w:szCs w:val="20"/>
        </w:rPr>
      </w:pPr>
    </w:p>
    <w:p w:rsidR="000A5570" w:rsidRDefault="00071E95">
      <w:pPr>
        <w:spacing w:before="37" w:after="0" w:line="252" w:lineRule="exact"/>
        <w:ind w:left="3457" w:right="95" w:hanging="919"/>
        <w:rPr>
          <w:rFonts w:ascii="Arial" w:eastAsia="Arial" w:hAnsi="Arial" w:cs="Arial"/>
        </w:rPr>
      </w:pPr>
      <w:r>
        <w:pict>
          <v:group id="_x0000_s1339" style="position:absolute;left:0;text-align:left;margin-left:486.95pt;margin-top:1.25pt;width:52.1pt;height:26.3pt;z-index:-251642368;mso-position-horizontal-relative:page" coordorigin="9739,25" coordsize="1042,526">
            <v:group id="_x0000_s1342" style="position:absolute;left:9826;top:35;width:946;height:252" coordorigin="9826,35" coordsize="946,252">
              <v:shape id="_x0000_s1343" style="position:absolute;left:9826;top:35;width:946;height:252" coordorigin="9826,35" coordsize="946,252" path="m9826,287r945,l10771,35r-945,l9826,287e" fillcolor="aqua" stroked="f">
                <v:path arrowok="t"/>
              </v:shape>
            </v:group>
            <v:group id="_x0000_s1340" style="position:absolute;left:9749;top:287;width:1022;height:254" coordorigin="9749,287" coordsize="1022,254">
              <v:shape id="_x0000_s1341" style="position:absolute;left:9749;top:287;width:1022;height:254" coordorigin="9749,287" coordsize="1022,254" path="m9749,541r1022,l10771,287r-1022,l9749,541e" fillcolor="aqua" stroked="f">
                <v:path arrowok="t"/>
              </v:shape>
            </v:group>
            <w10:wrap anchorx="page"/>
          </v:group>
        </w:pict>
      </w:r>
      <w:r>
        <w:pict>
          <v:group id="_x0000_s1337" style="position:absolute;left:0;text-align:left;margin-left:62.3pt;margin-top:1.75pt;width:.1pt;height:12.6pt;z-index:-251641344;mso-position-horizontal-relative:page" coordorigin="1246,35" coordsize="2,252">
            <v:shape id="_x0000_s1338" style="position:absolute;left:1246;top:35;width:2;height:252" coordorigin="1246,35" coordsize="0,252" path="m1246,35r,252e" filled="f" strokeweight=".82pt">
              <v:path arrowok="t"/>
            </v:shape>
            <w10:wrap anchorx="page"/>
          </v:group>
        </w:pict>
      </w:r>
      <w:r>
        <w:pict>
          <v:shape id="_x0000_s1336" type="#_x0000_t202" style="position:absolute;left:0;text-align:left;margin-left:70.9pt;margin-top:1.75pt;width:153.95pt;height:37.9pt;z-index:-251630080;mso-position-horizontal-relative:page" filled="f" stroked="f">
            <v:textbox style="mso-next-textbox:#_x0000_s1336" inset="0,0,0,0">
              <w:txbxContent>
                <w:tbl>
                  <w:tblPr>
                    <w:tblW w:w="0" w:type="auto"/>
                    <w:tblLayout w:type="fixed"/>
                    <w:tblCellMar>
                      <w:left w:w="0" w:type="dxa"/>
                      <w:right w:w="0" w:type="dxa"/>
                    </w:tblCellMar>
                    <w:tblLook w:val="01E0" w:firstRow="1" w:lastRow="1" w:firstColumn="1" w:lastColumn="1" w:noHBand="0" w:noVBand="0"/>
                  </w:tblPr>
                  <w:tblGrid>
                    <w:gridCol w:w="857"/>
                    <w:gridCol w:w="79"/>
                    <w:gridCol w:w="1212"/>
                    <w:gridCol w:w="581"/>
                    <w:gridCol w:w="350"/>
                  </w:tblGrid>
                  <w:tr w:rsidR="00823D42">
                    <w:trPr>
                      <w:trHeight w:hRule="exact" w:val="252"/>
                    </w:trPr>
                    <w:tc>
                      <w:tcPr>
                        <w:tcW w:w="2148" w:type="dxa"/>
                        <w:gridSpan w:val="3"/>
                        <w:tcBorders>
                          <w:top w:val="nil"/>
                          <w:left w:val="nil"/>
                          <w:bottom w:val="nil"/>
                          <w:right w:val="nil"/>
                        </w:tcBorders>
                        <w:shd w:val="clear" w:color="auto" w:fill="00FFFF"/>
                      </w:tcPr>
                      <w:p w:rsidR="00823D42" w:rsidRDefault="00823D42">
                        <w:pPr>
                          <w:spacing w:after="0" w:line="251" w:lineRule="exact"/>
                          <w:ind w:right="-73"/>
                          <w:rPr>
                            <w:rFonts w:ascii="Arial" w:eastAsia="Arial" w:hAnsi="Arial" w:cs="Arial"/>
                          </w:rPr>
                        </w:pPr>
                        <w:r>
                          <w:rPr>
                            <w:rFonts w:ascii="Arial" w:eastAsia="Arial" w:hAnsi="Arial" w:cs="Arial"/>
                          </w:rPr>
                          <w:t>ope</w:t>
                        </w:r>
                        <w:r>
                          <w:rPr>
                            <w:rFonts w:ascii="Arial" w:eastAsia="Arial" w:hAnsi="Arial" w:cs="Arial"/>
                            <w:spacing w:val="1"/>
                          </w:rPr>
                          <w:t>r</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rPr>
                          <w:t>onal</w:t>
                        </w:r>
                        <w:r>
                          <w:rPr>
                            <w:rFonts w:ascii="Arial" w:eastAsia="Arial" w:hAnsi="Arial" w:cs="Arial"/>
                            <w:spacing w:val="29"/>
                          </w:rPr>
                          <w:t xml:space="preserve"> </w:t>
                        </w:r>
                        <w:r>
                          <w:rPr>
                            <w:rFonts w:ascii="Arial" w:eastAsia="Arial" w:hAnsi="Arial" w:cs="Arial"/>
                          </w:rPr>
                          <w:t>pe</w:t>
                        </w:r>
                        <w:r>
                          <w:rPr>
                            <w:rFonts w:ascii="Arial" w:eastAsia="Arial" w:hAnsi="Arial" w:cs="Arial"/>
                            <w:spacing w:val="1"/>
                          </w:rPr>
                          <w:t>r</w:t>
                        </w:r>
                        <w:r>
                          <w:rPr>
                            <w:rFonts w:ascii="Arial" w:eastAsia="Arial" w:hAnsi="Arial" w:cs="Arial"/>
                          </w:rPr>
                          <w:t>sonnel</w:t>
                        </w:r>
                      </w:p>
                    </w:tc>
                    <w:tc>
                      <w:tcPr>
                        <w:tcW w:w="581" w:type="dxa"/>
                        <w:tcBorders>
                          <w:top w:val="single" w:sz="6" w:space="0" w:color="auto"/>
                          <w:left w:val="single" w:sz="6" w:space="0" w:color="auto"/>
                          <w:bottom w:val="single" w:sz="6" w:space="0" w:color="auto"/>
                          <w:right w:val="single" w:sz="6" w:space="0" w:color="auto"/>
                        </w:tcBorders>
                      </w:tcPr>
                      <w:p w:rsidR="00823D42" w:rsidRDefault="00823D42"/>
                    </w:tc>
                    <w:tc>
                      <w:tcPr>
                        <w:tcW w:w="350" w:type="dxa"/>
                        <w:tcBorders>
                          <w:top w:val="single" w:sz="6" w:space="0" w:color="auto"/>
                          <w:left w:val="single" w:sz="6" w:space="0" w:color="auto"/>
                          <w:bottom w:val="single" w:sz="6" w:space="0" w:color="auto"/>
                          <w:right w:val="single" w:sz="6" w:space="0" w:color="auto"/>
                        </w:tcBorders>
                      </w:tcPr>
                      <w:p w:rsidR="00823D42" w:rsidRDefault="00823D42"/>
                    </w:tc>
                  </w:tr>
                  <w:tr w:rsidR="00823D42">
                    <w:trPr>
                      <w:trHeight w:hRule="exact" w:val="254"/>
                    </w:trPr>
                    <w:tc>
                      <w:tcPr>
                        <w:tcW w:w="857" w:type="dxa"/>
                        <w:tcBorders>
                          <w:top w:val="nil"/>
                          <w:left w:val="nil"/>
                          <w:bottom w:val="nil"/>
                          <w:right w:val="nil"/>
                        </w:tcBorders>
                        <w:shd w:val="clear" w:color="auto" w:fill="00FFFF"/>
                      </w:tcPr>
                      <w:p w:rsidR="00823D42" w:rsidRDefault="00823D42">
                        <w:pPr>
                          <w:spacing w:after="0" w:line="251" w:lineRule="exact"/>
                          <w:ind w:right="-76"/>
                          <w:rPr>
                            <w:rFonts w:ascii="Arial" w:eastAsia="Arial" w:hAnsi="Arial" w:cs="Arial"/>
                          </w:rPr>
                        </w:pPr>
                        <w:r>
                          <w:rPr>
                            <w:rFonts w:ascii="Arial" w:eastAsia="Arial" w:hAnsi="Arial" w:cs="Arial"/>
                            <w:spacing w:val="1"/>
                          </w:rPr>
                          <w:t>m</w:t>
                        </w:r>
                        <w:r>
                          <w:rPr>
                            <w:rFonts w:ascii="Arial" w:eastAsia="Arial" w:hAnsi="Arial" w:cs="Arial"/>
                          </w:rPr>
                          <w:t>easu</w:t>
                        </w:r>
                        <w:r>
                          <w:rPr>
                            <w:rFonts w:ascii="Arial" w:eastAsia="Arial" w:hAnsi="Arial" w:cs="Arial"/>
                            <w:spacing w:val="1"/>
                          </w:rPr>
                          <w:t>r</w:t>
                        </w:r>
                        <w:r>
                          <w:rPr>
                            <w:rFonts w:ascii="Arial" w:eastAsia="Arial" w:hAnsi="Arial" w:cs="Arial"/>
                          </w:rPr>
                          <w:t>e</w:t>
                        </w:r>
                      </w:p>
                    </w:tc>
                    <w:tc>
                      <w:tcPr>
                        <w:tcW w:w="79" w:type="dxa"/>
                        <w:tcBorders>
                          <w:top w:val="nil"/>
                          <w:left w:val="nil"/>
                          <w:bottom w:val="nil"/>
                          <w:right w:val="nil"/>
                        </w:tcBorders>
                      </w:tcPr>
                      <w:p w:rsidR="00823D42" w:rsidRDefault="00823D42"/>
                    </w:tc>
                    <w:tc>
                      <w:tcPr>
                        <w:tcW w:w="2143" w:type="dxa"/>
                        <w:gridSpan w:val="3"/>
                        <w:tcBorders>
                          <w:top w:val="nil"/>
                          <w:left w:val="nil"/>
                          <w:bottom w:val="nil"/>
                          <w:right w:val="nil"/>
                        </w:tcBorders>
                        <w:shd w:val="clear" w:color="auto" w:fill="FFFF00"/>
                      </w:tcPr>
                      <w:p w:rsidR="00823D42" w:rsidRDefault="00823D42">
                        <w:pPr>
                          <w:spacing w:after="0" w:line="251" w:lineRule="exact"/>
                          <w:ind w:right="-73"/>
                          <w:rPr>
                            <w:rFonts w:ascii="Arial" w:eastAsia="Arial" w:hAnsi="Arial" w:cs="Arial"/>
                          </w:rPr>
                        </w:pPr>
                        <w:r>
                          <w:rPr>
                            <w:rFonts w:ascii="Arial" w:eastAsia="Arial" w:hAnsi="Arial" w:cs="Arial"/>
                          </w:rPr>
                          <w:t>ce</w:t>
                        </w:r>
                        <w:r>
                          <w:rPr>
                            <w:rFonts w:ascii="Arial" w:eastAsia="Arial" w:hAnsi="Arial" w:cs="Arial"/>
                            <w:spacing w:val="-2"/>
                          </w:rPr>
                          <w:t>r</w:t>
                        </w:r>
                        <w:r>
                          <w:rPr>
                            <w:rFonts w:ascii="Arial" w:eastAsia="Arial" w:hAnsi="Arial" w:cs="Arial"/>
                            <w:spacing w:val="1"/>
                          </w:rPr>
                          <w:t>t</w:t>
                        </w:r>
                        <w:r>
                          <w:rPr>
                            <w:rFonts w:ascii="Arial" w:eastAsia="Arial" w:hAnsi="Arial" w:cs="Arial"/>
                            <w:spacing w:val="-3"/>
                          </w:rPr>
                          <w:t>i</w:t>
                        </w:r>
                        <w:r>
                          <w:rPr>
                            <w:rFonts w:ascii="Arial" w:eastAsia="Arial" w:hAnsi="Arial" w:cs="Arial"/>
                            <w:spacing w:val="3"/>
                          </w:rPr>
                          <w:t>f</w:t>
                        </w:r>
                        <w:r>
                          <w:rPr>
                            <w:rFonts w:ascii="Arial" w:eastAsia="Arial" w:hAnsi="Arial" w:cs="Arial"/>
                            <w:spacing w:val="-1"/>
                          </w:rPr>
                          <w:t>i</w:t>
                        </w:r>
                        <w:r>
                          <w:rPr>
                            <w:rFonts w:ascii="Arial" w:eastAsia="Arial" w:hAnsi="Arial" w:cs="Arial"/>
                          </w:rPr>
                          <w:t>ca</w:t>
                        </w:r>
                        <w:r>
                          <w:rPr>
                            <w:rFonts w:ascii="Arial" w:eastAsia="Arial" w:hAnsi="Arial" w:cs="Arial"/>
                            <w:spacing w:val="1"/>
                          </w:rPr>
                          <w:t>t</w:t>
                        </w:r>
                        <w:r>
                          <w:rPr>
                            <w:rFonts w:ascii="Arial" w:eastAsia="Arial" w:hAnsi="Arial" w:cs="Arial"/>
                          </w:rPr>
                          <w:t>e</w:t>
                        </w:r>
                        <w:r>
                          <w:rPr>
                            <w:rFonts w:ascii="Arial" w:eastAsia="Arial" w:hAnsi="Arial" w:cs="Arial"/>
                            <w:spacing w:val="15"/>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2"/>
                          </w:rPr>
                          <w:t>v</w:t>
                        </w:r>
                        <w:r>
                          <w:rPr>
                            <w:rFonts w:ascii="Arial" w:eastAsia="Arial" w:hAnsi="Arial" w:cs="Arial"/>
                          </w:rPr>
                          <w:t>a</w:t>
                        </w:r>
                        <w:r>
                          <w:rPr>
                            <w:rFonts w:ascii="Arial" w:eastAsia="Arial" w:hAnsi="Arial" w:cs="Arial"/>
                            <w:spacing w:val="-1"/>
                          </w:rPr>
                          <w:t>li</w:t>
                        </w:r>
                        <w:r>
                          <w:rPr>
                            <w:rFonts w:ascii="Arial" w:eastAsia="Arial" w:hAnsi="Arial" w:cs="Arial"/>
                          </w:rPr>
                          <w:t>da</w:t>
                        </w:r>
                        <w:r>
                          <w:rPr>
                            <w:rFonts w:ascii="Arial" w:eastAsia="Arial" w:hAnsi="Arial" w:cs="Arial"/>
                            <w:spacing w:val="1"/>
                          </w:rPr>
                          <w:t>t</w:t>
                        </w:r>
                        <w:r>
                          <w:rPr>
                            <w:rFonts w:ascii="Arial" w:eastAsia="Arial" w:hAnsi="Arial" w:cs="Arial"/>
                          </w:rPr>
                          <w:t>ion</w:t>
                        </w:r>
                      </w:p>
                    </w:tc>
                  </w:tr>
                  <w:tr w:rsidR="00823D42">
                    <w:trPr>
                      <w:trHeight w:hRule="exact" w:val="252"/>
                    </w:trPr>
                    <w:tc>
                      <w:tcPr>
                        <w:tcW w:w="2729" w:type="dxa"/>
                        <w:gridSpan w:val="4"/>
                        <w:tcBorders>
                          <w:top w:val="nil"/>
                          <w:left w:val="nil"/>
                          <w:bottom w:val="nil"/>
                          <w:right w:val="nil"/>
                        </w:tcBorders>
                        <w:shd w:val="clear" w:color="auto" w:fill="00FFFF"/>
                      </w:tcPr>
                      <w:p w:rsidR="00823D42" w:rsidRDefault="00823D42">
                        <w:pPr>
                          <w:spacing w:after="0" w:line="251" w:lineRule="exact"/>
                          <w:ind w:right="-74"/>
                          <w:rPr>
                            <w:rFonts w:ascii="Arial" w:eastAsia="Arial" w:hAnsi="Arial" w:cs="Arial"/>
                          </w:rPr>
                        </w:pPr>
                        <w:proofErr w:type="gramStart"/>
                        <w:r>
                          <w:rPr>
                            <w:rFonts w:ascii="Arial" w:eastAsia="Arial" w:hAnsi="Arial" w:cs="Arial"/>
                            <w:spacing w:val="1"/>
                          </w:rPr>
                          <w:t>r</w:t>
                        </w:r>
                        <w:r>
                          <w:rPr>
                            <w:rFonts w:ascii="Arial" w:eastAsia="Arial" w:hAnsi="Arial" w:cs="Arial"/>
                          </w:rPr>
                          <w:t>e</w:t>
                        </w:r>
                        <w:r>
                          <w:rPr>
                            <w:rFonts w:ascii="Arial" w:eastAsia="Arial" w:hAnsi="Arial" w:cs="Arial"/>
                            <w:spacing w:val="-2"/>
                          </w:rPr>
                          <w:t>v</w:t>
                        </w:r>
                        <w:r>
                          <w:rPr>
                            <w:rFonts w:ascii="Arial" w:eastAsia="Arial" w:hAnsi="Arial" w:cs="Arial"/>
                          </w:rPr>
                          <w:t>a</w:t>
                        </w:r>
                        <w:r>
                          <w:rPr>
                            <w:rFonts w:ascii="Arial" w:eastAsia="Arial" w:hAnsi="Arial" w:cs="Arial"/>
                            <w:spacing w:val="-1"/>
                          </w:rPr>
                          <w:t>li</w:t>
                        </w:r>
                        <w:r>
                          <w:rPr>
                            <w:rFonts w:ascii="Arial" w:eastAsia="Arial" w:hAnsi="Arial" w:cs="Arial"/>
                          </w:rPr>
                          <w:t>da</w:t>
                        </w:r>
                        <w:r>
                          <w:rPr>
                            <w:rFonts w:ascii="Arial" w:eastAsia="Arial" w:hAnsi="Arial" w:cs="Arial"/>
                            <w:spacing w:val="1"/>
                          </w:rPr>
                          <w:t>t</w:t>
                        </w:r>
                        <w:r>
                          <w:rPr>
                            <w:rFonts w:ascii="Arial" w:eastAsia="Arial" w:hAnsi="Arial" w:cs="Arial"/>
                          </w:rPr>
                          <w:t>e</w:t>
                        </w:r>
                        <w:proofErr w:type="gramEnd"/>
                        <w:r>
                          <w:rPr>
                            <w:rFonts w:ascii="Arial" w:eastAsia="Arial" w:hAnsi="Arial" w:cs="Arial"/>
                            <w:spacing w:val="1"/>
                          </w:rPr>
                          <w:t xml:space="preserve"> t</w:t>
                        </w:r>
                        <w:r>
                          <w:rPr>
                            <w:rFonts w:ascii="Arial" w:eastAsia="Arial" w:hAnsi="Arial" w:cs="Arial"/>
                          </w:rPr>
                          <w:t>he</w:t>
                        </w:r>
                        <w:r>
                          <w:rPr>
                            <w:rFonts w:ascii="Arial" w:eastAsia="Arial" w:hAnsi="Arial" w:cs="Arial"/>
                            <w:spacing w:val="1"/>
                          </w:rPr>
                          <w:t xml:space="preserve"> </w:t>
                        </w:r>
                        <w:r>
                          <w:rPr>
                            <w:rFonts w:ascii="Arial" w:eastAsia="Arial" w:hAnsi="Arial" w:cs="Arial"/>
                          </w:rPr>
                          <w:t>end</w:t>
                        </w:r>
                        <w:r>
                          <w:rPr>
                            <w:rFonts w:ascii="Arial" w:eastAsia="Arial" w:hAnsi="Arial" w:cs="Arial"/>
                            <w:spacing w:val="-3"/>
                          </w:rPr>
                          <w:t>o</w:t>
                        </w:r>
                        <w:r>
                          <w:rPr>
                            <w:rFonts w:ascii="Arial" w:eastAsia="Arial" w:hAnsi="Arial" w:cs="Arial"/>
                            <w:spacing w:val="1"/>
                          </w:rPr>
                          <w:t>r</w:t>
                        </w:r>
                        <w:r>
                          <w:rPr>
                            <w:rFonts w:ascii="Arial" w:eastAsia="Arial" w:hAnsi="Arial" w:cs="Arial"/>
                          </w:rPr>
                          <w:t>se</w:t>
                        </w:r>
                        <w:r>
                          <w:rPr>
                            <w:rFonts w:ascii="Arial" w:eastAsia="Arial" w:hAnsi="Arial" w:cs="Arial"/>
                            <w:spacing w:val="-2"/>
                          </w:rPr>
                          <w:t>m</w:t>
                        </w:r>
                        <w:r>
                          <w:rPr>
                            <w:rFonts w:ascii="Arial" w:eastAsia="Arial" w:hAnsi="Arial" w:cs="Arial"/>
                          </w:rPr>
                          <w:t>en</w:t>
                        </w:r>
                        <w:r>
                          <w:rPr>
                            <w:rFonts w:ascii="Arial" w:eastAsia="Arial" w:hAnsi="Arial" w:cs="Arial"/>
                            <w:spacing w:val="1"/>
                          </w:rPr>
                          <w:t>t</w:t>
                        </w:r>
                        <w:r>
                          <w:rPr>
                            <w:rFonts w:ascii="Arial" w:eastAsia="Arial" w:hAnsi="Arial" w:cs="Arial"/>
                          </w:rPr>
                          <w:t>.</w:t>
                        </w:r>
                      </w:p>
                    </w:tc>
                    <w:tc>
                      <w:tcPr>
                        <w:tcW w:w="350" w:type="dxa"/>
                        <w:tcBorders>
                          <w:top w:val="nil"/>
                          <w:left w:val="nil"/>
                          <w:bottom w:val="nil"/>
                          <w:right w:val="nil"/>
                        </w:tcBorders>
                      </w:tcPr>
                      <w:p w:rsidR="00823D42" w:rsidRDefault="00823D42"/>
                    </w:tc>
                  </w:tr>
                </w:tbl>
                <w:p w:rsidR="00823D42" w:rsidRDefault="00823D42">
                  <w:pPr>
                    <w:spacing w:after="0" w:line="240" w:lineRule="auto"/>
                  </w:pPr>
                </w:p>
              </w:txbxContent>
            </v:textbox>
            <w10:wrap anchorx="page"/>
          </v:shape>
        </w:pict>
      </w:r>
      <w:r w:rsidR="00863EB5">
        <w:rPr>
          <w:rFonts w:ascii="Arial" w:eastAsia="Arial" w:hAnsi="Arial" w:cs="Arial"/>
          <w:spacing w:val="-2"/>
        </w:rPr>
        <w:t>c</w:t>
      </w:r>
      <w:r w:rsidR="00863EB5">
        <w:rPr>
          <w:rFonts w:ascii="Arial" w:eastAsia="Arial" w:hAnsi="Arial" w:cs="Arial"/>
        </w:rPr>
        <w:t>once</w:t>
      </w:r>
      <w:r w:rsidR="00863EB5">
        <w:rPr>
          <w:rFonts w:ascii="Arial" w:eastAsia="Arial" w:hAnsi="Arial" w:cs="Arial"/>
          <w:spacing w:val="1"/>
        </w:rPr>
        <w:t>r</w:t>
      </w:r>
      <w:r w:rsidR="00863EB5">
        <w:rPr>
          <w:rFonts w:ascii="Arial" w:eastAsia="Arial" w:hAnsi="Arial" w:cs="Arial"/>
        </w:rPr>
        <w:t>ned</w:t>
      </w:r>
      <w:r w:rsidR="00863EB5">
        <w:rPr>
          <w:rFonts w:ascii="Arial" w:eastAsia="Arial" w:hAnsi="Arial" w:cs="Arial"/>
          <w:spacing w:val="30"/>
        </w:rPr>
        <w:t xml:space="preserve"> </w:t>
      </w:r>
      <w:r w:rsidR="00863EB5">
        <w:rPr>
          <w:rFonts w:ascii="Arial" w:eastAsia="Arial" w:hAnsi="Arial" w:cs="Arial"/>
          <w:spacing w:val="1"/>
        </w:rPr>
        <w:t>m</w:t>
      </w:r>
      <w:r w:rsidR="00863EB5">
        <w:rPr>
          <w:rFonts w:ascii="Arial" w:eastAsia="Arial" w:hAnsi="Arial" w:cs="Arial"/>
        </w:rPr>
        <w:t>ay</w:t>
      </w:r>
      <w:r w:rsidR="00863EB5">
        <w:rPr>
          <w:rFonts w:ascii="Arial" w:eastAsia="Arial" w:hAnsi="Arial" w:cs="Arial"/>
          <w:spacing w:val="28"/>
        </w:rPr>
        <w:t xml:space="preserve"> </w:t>
      </w:r>
      <w:r w:rsidR="00863EB5">
        <w:rPr>
          <w:rFonts w:ascii="Arial" w:eastAsia="Arial" w:hAnsi="Arial" w:cs="Arial"/>
        </w:rPr>
        <w:t>be</w:t>
      </w:r>
      <w:r w:rsidR="00863EB5">
        <w:rPr>
          <w:rFonts w:ascii="Arial" w:eastAsia="Arial" w:hAnsi="Arial" w:cs="Arial"/>
          <w:spacing w:val="30"/>
        </w:rPr>
        <w:t xml:space="preserve"> </w:t>
      </w:r>
      <w:r w:rsidR="00863EB5">
        <w:rPr>
          <w:rFonts w:ascii="Arial" w:eastAsia="Arial" w:hAnsi="Arial" w:cs="Arial"/>
          <w:spacing w:val="1"/>
        </w:rPr>
        <w:t>r</w:t>
      </w:r>
      <w:r w:rsidR="00863EB5">
        <w:rPr>
          <w:rFonts w:ascii="Arial" w:eastAsia="Arial" w:hAnsi="Arial" w:cs="Arial"/>
          <w:spacing w:val="-3"/>
        </w:rPr>
        <w:t>e</w:t>
      </w:r>
      <w:r w:rsidR="00863EB5">
        <w:rPr>
          <w:rFonts w:ascii="Arial" w:eastAsia="Arial" w:hAnsi="Arial" w:cs="Arial"/>
          <w:spacing w:val="2"/>
        </w:rPr>
        <w:t>q</w:t>
      </w:r>
      <w:r w:rsidR="00863EB5">
        <w:rPr>
          <w:rFonts w:ascii="Arial" w:eastAsia="Arial" w:hAnsi="Arial" w:cs="Arial"/>
        </w:rPr>
        <w:t>u</w:t>
      </w:r>
      <w:r w:rsidR="00863EB5">
        <w:rPr>
          <w:rFonts w:ascii="Arial" w:eastAsia="Arial" w:hAnsi="Arial" w:cs="Arial"/>
          <w:spacing w:val="-1"/>
        </w:rPr>
        <w:t>i</w:t>
      </w:r>
      <w:r w:rsidR="00863EB5">
        <w:rPr>
          <w:rFonts w:ascii="Arial" w:eastAsia="Arial" w:hAnsi="Arial" w:cs="Arial"/>
          <w:spacing w:val="-2"/>
        </w:rPr>
        <w:t>r</w:t>
      </w:r>
      <w:r w:rsidR="00863EB5">
        <w:rPr>
          <w:rFonts w:ascii="Arial" w:eastAsia="Arial" w:hAnsi="Arial" w:cs="Arial"/>
        </w:rPr>
        <w:t>ed</w:t>
      </w:r>
      <w:r w:rsidR="00863EB5">
        <w:rPr>
          <w:rFonts w:ascii="Arial" w:eastAsia="Arial" w:hAnsi="Arial" w:cs="Arial"/>
          <w:spacing w:val="30"/>
        </w:rPr>
        <w:t xml:space="preserve"> </w:t>
      </w:r>
      <w:r w:rsidR="00863EB5">
        <w:rPr>
          <w:rFonts w:ascii="Arial" w:eastAsia="Arial" w:hAnsi="Arial" w:cs="Arial"/>
          <w:spacing w:val="1"/>
        </w:rPr>
        <w:t>t</w:t>
      </w:r>
      <w:r w:rsidR="00863EB5">
        <w:rPr>
          <w:rFonts w:ascii="Arial" w:eastAsia="Arial" w:hAnsi="Arial" w:cs="Arial"/>
        </w:rPr>
        <w:t>o</w:t>
      </w:r>
      <w:r w:rsidR="00863EB5">
        <w:rPr>
          <w:rFonts w:ascii="Arial" w:eastAsia="Arial" w:hAnsi="Arial" w:cs="Arial"/>
          <w:spacing w:val="30"/>
        </w:rPr>
        <w:t xml:space="preserve"> </w:t>
      </w:r>
      <w:r w:rsidR="00863EB5">
        <w:rPr>
          <w:rFonts w:ascii="Arial" w:eastAsia="Arial" w:hAnsi="Arial" w:cs="Arial"/>
        </w:rPr>
        <w:t>unde</w:t>
      </w:r>
      <w:r w:rsidR="00863EB5">
        <w:rPr>
          <w:rFonts w:ascii="Arial" w:eastAsia="Arial" w:hAnsi="Arial" w:cs="Arial"/>
          <w:spacing w:val="-2"/>
        </w:rPr>
        <w:t>r</w:t>
      </w:r>
      <w:r w:rsidR="00863EB5">
        <w:rPr>
          <w:rFonts w:ascii="Arial" w:eastAsia="Arial" w:hAnsi="Arial" w:cs="Arial"/>
          <w:spacing w:val="2"/>
        </w:rPr>
        <w:t>g</w:t>
      </w:r>
      <w:r w:rsidR="00863EB5">
        <w:rPr>
          <w:rFonts w:ascii="Arial" w:eastAsia="Arial" w:hAnsi="Arial" w:cs="Arial"/>
        </w:rPr>
        <w:t>o</w:t>
      </w:r>
      <w:r w:rsidR="00863EB5">
        <w:rPr>
          <w:rFonts w:ascii="Arial" w:eastAsia="Arial" w:hAnsi="Arial" w:cs="Arial"/>
          <w:spacing w:val="30"/>
        </w:rPr>
        <w:t xml:space="preserve"> </w:t>
      </w:r>
      <w:r w:rsidR="00863EB5">
        <w:rPr>
          <w:rFonts w:ascii="Arial" w:eastAsia="Arial" w:hAnsi="Arial" w:cs="Arial"/>
          <w:spacing w:val="1"/>
          <w:highlight w:val="green"/>
        </w:rPr>
        <w:t>r</w:t>
      </w:r>
      <w:r w:rsidR="00863EB5">
        <w:rPr>
          <w:rFonts w:ascii="Arial" w:eastAsia="Arial" w:hAnsi="Arial" w:cs="Arial"/>
          <w:spacing w:val="-3"/>
          <w:highlight w:val="green"/>
        </w:rPr>
        <w:t>e</w:t>
      </w:r>
      <w:r w:rsidR="00863EB5">
        <w:rPr>
          <w:rFonts w:ascii="Arial" w:eastAsia="Arial" w:hAnsi="Arial" w:cs="Arial"/>
          <w:spacing w:val="1"/>
          <w:highlight w:val="green"/>
        </w:rPr>
        <w:t>fr</w:t>
      </w:r>
      <w:r w:rsidR="00863EB5">
        <w:rPr>
          <w:rFonts w:ascii="Arial" w:eastAsia="Arial" w:hAnsi="Arial" w:cs="Arial"/>
          <w:highlight w:val="green"/>
        </w:rPr>
        <w:t>esh</w:t>
      </w:r>
      <w:r w:rsidR="00863EB5">
        <w:rPr>
          <w:rFonts w:ascii="Arial" w:eastAsia="Arial" w:hAnsi="Arial" w:cs="Arial"/>
          <w:spacing w:val="-3"/>
          <w:highlight w:val="green"/>
        </w:rPr>
        <w:t>e</w:t>
      </w:r>
      <w:r w:rsidR="00863EB5">
        <w:rPr>
          <w:rFonts w:ascii="Arial" w:eastAsia="Arial" w:hAnsi="Arial" w:cs="Arial"/>
          <w:highlight w:val="green"/>
        </w:rPr>
        <w:t>r</w:t>
      </w:r>
      <w:r w:rsidR="00863EB5">
        <w:rPr>
          <w:rFonts w:ascii="Arial" w:eastAsia="Arial" w:hAnsi="Arial" w:cs="Arial"/>
          <w:spacing w:val="33"/>
        </w:rPr>
        <w:t xml:space="preserve"> </w:t>
      </w:r>
      <w:r w:rsidR="00863EB5">
        <w:rPr>
          <w:rFonts w:ascii="Arial" w:eastAsia="Arial" w:hAnsi="Arial" w:cs="Arial"/>
          <w:spacing w:val="1"/>
        </w:rPr>
        <w:t>tr</w:t>
      </w:r>
      <w:r w:rsidR="00863EB5">
        <w:rPr>
          <w:rFonts w:ascii="Arial" w:eastAsia="Arial" w:hAnsi="Arial" w:cs="Arial"/>
        </w:rPr>
        <w:t>a</w:t>
      </w:r>
      <w:r w:rsidR="00863EB5">
        <w:rPr>
          <w:rFonts w:ascii="Arial" w:eastAsia="Arial" w:hAnsi="Arial" w:cs="Arial"/>
          <w:spacing w:val="-1"/>
        </w:rPr>
        <w:t>i</w:t>
      </w:r>
      <w:r w:rsidR="00863EB5">
        <w:rPr>
          <w:rFonts w:ascii="Arial" w:eastAsia="Arial" w:hAnsi="Arial" w:cs="Arial"/>
        </w:rPr>
        <w:t>n</w:t>
      </w:r>
      <w:r w:rsidR="00863EB5">
        <w:rPr>
          <w:rFonts w:ascii="Arial" w:eastAsia="Arial" w:hAnsi="Arial" w:cs="Arial"/>
          <w:spacing w:val="-1"/>
        </w:rPr>
        <w:t>i</w:t>
      </w:r>
      <w:r w:rsidR="00863EB5">
        <w:rPr>
          <w:rFonts w:ascii="Arial" w:eastAsia="Arial" w:hAnsi="Arial" w:cs="Arial"/>
        </w:rPr>
        <w:t>ng,</w:t>
      </w:r>
      <w:r w:rsidR="00863EB5">
        <w:rPr>
          <w:rFonts w:ascii="Arial" w:eastAsia="Arial" w:hAnsi="Arial" w:cs="Arial"/>
          <w:spacing w:val="31"/>
        </w:rPr>
        <w:t xml:space="preserve"> </w:t>
      </w:r>
      <w:r w:rsidR="00863EB5">
        <w:rPr>
          <w:rFonts w:ascii="Arial" w:eastAsia="Arial" w:hAnsi="Arial" w:cs="Arial"/>
        </w:rPr>
        <w:t>or</w:t>
      </w:r>
      <w:r w:rsidR="00863EB5">
        <w:rPr>
          <w:rFonts w:ascii="Arial" w:eastAsia="Arial" w:hAnsi="Arial" w:cs="Arial"/>
          <w:spacing w:val="31"/>
        </w:rPr>
        <w:t xml:space="preserve"> </w:t>
      </w:r>
      <w:r w:rsidR="00863EB5">
        <w:rPr>
          <w:rFonts w:ascii="Arial" w:eastAsia="Arial" w:hAnsi="Arial" w:cs="Arial"/>
        </w:rPr>
        <w:t>any</w:t>
      </w:r>
      <w:r w:rsidR="00863EB5">
        <w:rPr>
          <w:rFonts w:ascii="Arial" w:eastAsia="Arial" w:hAnsi="Arial" w:cs="Arial"/>
          <w:spacing w:val="28"/>
        </w:rPr>
        <w:t xml:space="preserve"> </w:t>
      </w:r>
      <w:r w:rsidR="00863EB5">
        <w:rPr>
          <w:rFonts w:ascii="Arial" w:eastAsia="Arial" w:hAnsi="Arial" w:cs="Arial"/>
        </w:rPr>
        <w:t>o</w:t>
      </w:r>
      <w:r w:rsidR="00863EB5">
        <w:rPr>
          <w:rFonts w:ascii="Arial" w:eastAsia="Arial" w:hAnsi="Arial" w:cs="Arial"/>
          <w:spacing w:val="1"/>
        </w:rPr>
        <w:t>t</w:t>
      </w:r>
      <w:r w:rsidR="00863EB5">
        <w:rPr>
          <w:rFonts w:ascii="Arial" w:eastAsia="Arial" w:hAnsi="Arial" w:cs="Arial"/>
        </w:rPr>
        <w:t>her as</w:t>
      </w:r>
      <w:r w:rsidR="00863EB5">
        <w:rPr>
          <w:rFonts w:ascii="Arial" w:eastAsia="Arial" w:hAnsi="Arial" w:cs="Arial"/>
          <w:spacing w:val="18"/>
        </w:rPr>
        <w:t xml:space="preserve"> </w:t>
      </w:r>
      <w:r w:rsidR="00863EB5">
        <w:rPr>
          <w:rFonts w:ascii="Arial" w:eastAsia="Arial" w:hAnsi="Arial" w:cs="Arial"/>
        </w:rPr>
        <w:t>dee</w:t>
      </w:r>
      <w:r w:rsidR="00863EB5">
        <w:rPr>
          <w:rFonts w:ascii="Arial" w:eastAsia="Arial" w:hAnsi="Arial" w:cs="Arial"/>
          <w:spacing w:val="1"/>
        </w:rPr>
        <w:t>m</w:t>
      </w:r>
      <w:r w:rsidR="00863EB5">
        <w:rPr>
          <w:rFonts w:ascii="Arial" w:eastAsia="Arial" w:hAnsi="Arial" w:cs="Arial"/>
        </w:rPr>
        <w:t>ed</w:t>
      </w:r>
      <w:r w:rsidR="00863EB5">
        <w:rPr>
          <w:rFonts w:ascii="Arial" w:eastAsia="Arial" w:hAnsi="Arial" w:cs="Arial"/>
          <w:spacing w:val="15"/>
        </w:rPr>
        <w:t xml:space="preserve"> </w:t>
      </w:r>
      <w:r w:rsidR="00863EB5">
        <w:rPr>
          <w:rFonts w:ascii="Arial" w:eastAsia="Arial" w:hAnsi="Arial" w:cs="Arial"/>
        </w:rPr>
        <w:t>app</w:t>
      </w:r>
      <w:r w:rsidR="00863EB5">
        <w:rPr>
          <w:rFonts w:ascii="Arial" w:eastAsia="Arial" w:hAnsi="Arial" w:cs="Arial"/>
          <w:spacing w:val="-2"/>
        </w:rPr>
        <w:t>r</w:t>
      </w:r>
      <w:r w:rsidR="00863EB5">
        <w:rPr>
          <w:rFonts w:ascii="Arial" w:eastAsia="Arial" w:hAnsi="Arial" w:cs="Arial"/>
        </w:rPr>
        <w:t>op</w:t>
      </w:r>
      <w:r w:rsidR="00863EB5">
        <w:rPr>
          <w:rFonts w:ascii="Arial" w:eastAsia="Arial" w:hAnsi="Arial" w:cs="Arial"/>
          <w:spacing w:val="1"/>
        </w:rPr>
        <w:t>r</w:t>
      </w:r>
      <w:r w:rsidR="00863EB5">
        <w:rPr>
          <w:rFonts w:ascii="Arial" w:eastAsia="Arial" w:hAnsi="Arial" w:cs="Arial"/>
        </w:rPr>
        <w:t>ia</w:t>
      </w:r>
      <w:r w:rsidR="00863EB5">
        <w:rPr>
          <w:rFonts w:ascii="Arial" w:eastAsia="Arial" w:hAnsi="Arial" w:cs="Arial"/>
          <w:spacing w:val="1"/>
        </w:rPr>
        <w:t>t</w:t>
      </w:r>
      <w:r w:rsidR="00863EB5">
        <w:rPr>
          <w:rFonts w:ascii="Arial" w:eastAsia="Arial" w:hAnsi="Arial" w:cs="Arial"/>
        </w:rPr>
        <w:t>e</w:t>
      </w:r>
      <w:r w:rsidR="00863EB5">
        <w:rPr>
          <w:rFonts w:ascii="Arial" w:eastAsia="Arial" w:hAnsi="Arial" w:cs="Arial"/>
          <w:spacing w:val="18"/>
        </w:rPr>
        <w:t xml:space="preserve"> </w:t>
      </w:r>
      <w:r w:rsidR="00863EB5">
        <w:rPr>
          <w:rFonts w:ascii="Arial" w:eastAsia="Arial" w:hAnsi="Arial" w:cs="Arial"/>
        </w:rPr>
        <w:t>by</w:t>
      </w:r>
      <w:r w:rsidR="00863EB5">
        <w:rPr>
          <w:rFonts w:ascii="Arial" w:eastAsia="Arial" w:hAnsi="Arial" w:cs="Arial"/>
          <w:spacing w:val="16"/>
        </w:rPr>
        <w:t xml:space="preserve"> </w:t>
      </w:r>
      <w:r w:rsidR="00863EB5">
        <w:rPr>
          <w:rFonts w:ascii="Arial" w:eastAsia="Arial" w:hAnsi="Arial" w:cs="Arial"/>
          <w:spacing w:val="1"/>
        </w:rPr>
        <w:t>t</w:t>
      </w:r>
      <w:r w:rsidR="00863EB5">
        <w:rPr>
          <w:rFonts w:ascii="Arial" w:eastAsia="Arial" w:hAnsi="Arial" w:cs="Arial"/>
        </w:rPr>
        <w:t>he</w:t>
      </w:r>
      <w:r w:rsidR="00863EB5">
        <w:rPr>
          <w:rFonts w:ascii="Arial" w:eastAsia="Arial" w:hAnsi="Arial" w:cs="Arial"/>
          <w:spacing w:val="18"/>
        </w:rPr>
        <w:t xml:space="preserve"> </w:t>
      </w:r>
      <w:r w:rsidR="00863EB5">
        <w:rPr>
          <w:rFonts w:ascii="Arial" w:eastAsia="Arial" w:hAnsi="Arial" w:cs="Arial"/>
          <w:spacing w:val="-1"/>
        </w:rPr>
        <w:t>C</w:t>
      </w:r>
      <w:r w:rsidR="00863EB5">
        <w:rPr>
          <w:rFonts w:ascii="Arial" w:eastAsia="Arial" w:hAnsi="Arial" w:cs="Arial"/>
          <w:spacing w:val="-3"/>
        </w:rPr>
        <w:t>o</w:t>
      </w:r>
      <w:r w:rsidR="00863EB5">
        <w:rPr>
          <w:rFonts w:ascii="Arial" w:eastAsia="Arial" w:hAnsi="Arial" w:cs="Arial"/>
          <w:spacing w:val="1"/>
        </w:rPr>
        <w:t>m</w:t>
      </w:r>
      <w:r w:rsidR="00863EB5">
        <w:rPr>
          <w:rFonts w:ascii="Arial" w:eastAsia="Arial" w:hAnsi="Arial" w:cs="Arial"/>
        </w:rPr>
        <w:t>pe</w:t>
      </w:r>
      <w:r w:rsidR="00863EB5">
        <w:rPr>
          <w:rFonts w:ascii="Arial" w:eastAsia="Arial" w:hAnsi="Arial" w:cs="Arial"/>
          <w:spacing w:val="-1"/>
        </w:rPr>
        <w:t>t</w:t>
      </w:r>
      <w:r w:rsidR="00863EB5">
        <w:rPr>
          <w:rFonts w:ascii="Arial" w:eastAsia="Arial" w:hAnsi="Arial" w:cs="Arial"/>
          <w:spacing w:val="-3"/>
        </w:rPr>
        <w:t>e</w:t>
      </w:r>
      <w:r w:rsidR="00863EB5">
        <w:rPr>
          <w:rFonts w:ascii="Arial" w:eastAsia="Arial" w:hAnsi="Arial" w:cs="Arial"/>
        </w:rPr>
        <w:t>nt</w:t>
      </w:r>
      <w:r w:rsidR="00863EB5">
        <w:rPr>
          <w:rFonts w:ascii="Arial" w:eastAsia="Arial" w:hAnsi="Arial" w:cs="Arial"/>
          <w:spacing w:val="19"/>
        </w:rPr>
        <w:t xml:space="preserve"> </w:t>
      </w:r>
      <w:r w:rsidR="00863EB5">
        <w:rPr>
          <w:rFonts w:ascii="Arial" w:eastAsia="Arial" w:hAnsi="Arial" w:cs="Arial"/>
          <w:spacing w:val="-1"/>
        </w:rPr>
        <w:t>A</w:t>
      </w:r>
      <w:r w:rsidR="00863EB5">
        <w:rPr>
          <w:rFonts w:ascii="Arial" w:eastAsia="Arial" w:hAnsi="Arial" w:cs="Arial"/>
        </w:rPr>
        <w:t>u</w:t>
      </w:r>
      <w:r w:rsidR="00863EB5">
        <w:rPr>
          <w:rFonts w:ascii="Arial" w:eastAsia="Arial" w:hAnsi="Arial" w:cs="Arial"/>
          <w:spacing w:val="1"/>
        </w:rPr>
        <w:t>t</w:t>
      </w:r>
      <w:r w:rsidR="00863EB5">
        <w:rPr>
          <w:rFonts w:ascii="Arial" w:eastAsia="Arial" w:hAnsi="Arial" w:cs="Arial"/>
        </w:rPr>
        <w:t>h</w:t>
      </w:r>
      <w:r w:rsidR="00863EB5">
        <w:rPr>
          <w:rFonts w:ascii="Arial" w:eastAsia="Arial" w:hAnsi="Arial" w:cs="Arial"/>
          <w:spacing w:val="-3"/>
        </w:rPr>
        <w:t>o</w:t>
      </w:r>
      <w:r w:rsidR="00863EB5">
        <w:rPr>
          <w:rFonts w:ascii="Arial" w:eastAsia="Arial" w:hAnsi="Arial" w:cs="Arial"/>
          <w:spacing w:val="1"/>
        </w:rPr>
        <w:t>r</w:t>
      </w:r>
      <w:r w:rsidR="00863EB5">
        <w:rPr>
          <w:rFonts w:ascii="Arial" w:eastAsia="Arial" w:hAnsi="Arial" w:cs="Arial"/>
          <w:spacing w:val="-1"/>
        </w:rPr>
        <w:t>i</w:t>
      </w:r>
      <w:r w:rsidR="00863EB5">
        <w:rPr>
          <w:rFonts w:ascii="Arial" w:eastAsia="Arial" w:hAnsi="Arial" w:cs="Arial"/>
          <w:spacing w:val="1"/>
        </w:rPr>
        <w:t>t</w:t>
      </w:r>
      <w:r w:rsidR="00863EB5">
        <w:rPr>
          <w:rFonts w:ascii="Arial" w:eastAsia="Arial" w:hAnsi="Arial" w:cs="Arial"/>
        </w:rPr>
        <w:t>y</w:t>
      </w:r>
      <w:r w:rsidR="00863EB5">
        <w:rPr>
          <w:rFonts w:ascii="Arial" w:eastAsia="Arial" w:hAnsi="Arial" w:cs="Arial"/>
          <w:spacing w:val="16"/>
        </w:rPr>
        <w:t xml:space="preserve"> </w:t>
      </w:r>
      <w:r w:rsidR="00863EB5">
        <w:rPr>
          <w:rFonts w:ascii="Arial" w:eastAsia="Arial" w:hAnsi="Arial" w:cs="Arial"/>
          <w:spacing w:val="-1"/>
        </w:rPr>
        <w:t>i</w:t>
      </w:r>
      <w:r w:rsidR="00863EB5">
        <w:rPr>
          <w:rFonts w:ascii="Arial" w:eastAsia="Arial" w:hAnsi="Arial" w:cs="Arial"/>
        </w:rPr>
        <w:t>n</w:t>
      </w:r>
      <w:r w:rsidR="00863EB5">
        <w:rPr>
          <w:rFonts w:ascii="Arial" w:eastAsia="Arial" w:hAnsi="Arial" w:cs="Arial"/>
          <w:spacing w:val="18"/>
        </w:rPr>
        <w:t xml:space="preserve"> </w:t>
      </w:r>
      <w:r w:rsidR="00863EB5">
        <w:rPr>
          <w:rFonts w:ascii="Arial" w:eastAsia="Arial" w:hAnsi="Arial" w:cs="Arial"/>
        </w:rPr>
        <w:t>o</w:t>
      </w:r>
      <w:r w:rsidR="00863EB5">
        <w:rPr>
          <w:rFonts w:ascii="Arial" w:eastAsia="Arial" w:hAnsi="Arial" w:cs="Arial"/>
          <w:spacing w:val="1"/>
        </w:rPr>
        <w:t>r</w:t>
      </w:r>
      <w:r w:rsidR="00863EB5">
        <w:rPr>
          <w:rFonts w:ascii="Arial" w:eastAsia="Arial" w:hAnsi="Arial" w:cs="Arial"/>
        </w:rPr>
        <w:t>der</w:t>
      </w:r>
      <w:r w:rsidR="00863EB5">
        <w:rPr>
          <w:rFonts w:ascii="Arial" w:eastAsia="Arial" w:hAnsi="Arial" w:cs="Arial"/>
          <w:spacing w:val="17"/>
        </w:rPr>
        <w:t xml:space="preserve"> </w:t>
      </w:r>
      <w:r w:rsidR="00863EB5">
        <w:rPr>
          <w:rFonts w:ascii="Arial" w:eastAsia="Arial" w:hAnsi="Arial" w:cs="Arial"/>
          <w:spacing w:val="-1"/>
        </w:rPr>
        <w:t>t</w:t>
      </w:r>
      <w:r w:rsidR="00863EB5">
        <w:rPr>
          <w:rFonts w:ascii="Arial" w:eastAsia="Arial" w:hAnsi="Arial" w:cs="Arial"/>
        </w:rPr>
        <w:t>o</w:t>
      </w:r>
    </w:p>
    <w:p w:rsidR="000A5570" w:rsidRDefault="000A5570">
      <w:pPr>
        <w:spacing w:before="7" w:after="0" w:line="130" w:lineRule="exact"/>
        <w:rPr>
          <w:sz w:val="13"/>
          <w:szCs w:val="13"/>
        </w:rPr>
      </w:pPr>
    </w:p>
    <w:p w:rsidR="000A5570" w:rsidRDefault="000A5570">
      <w:pPr>
        <w:spacing w:after="0" w:line="200" w:lineRule="exact"/>
        <w:rPr>
          <w:sz w:val="20"/>
          <w:szCs w:val="20"/>
        </w:rPr>
      </w:pPr>
    </w:p>
    <w:p w:rsidR="000A5570" w:rsidRDefault="00071E95">
      <w:pPr>
        <w:spacing w:before="32" w:after="0" w:line="240" w:lineRule="auto"/>
        <w:ind w:left="298" w:right="4890"/>
        <w:jc w:val="both"/>
        <w:rPr>
          <w:rFonts w:ascii="Arial" w:eastAsia="Arial" w:hAnsi="Arial" w:cs="Arial"/>
        </w:rPr>
      </w:pPr>
      <w:r>
        <w:pict>
          <v:group id="_x0000_s1334" style="position:absolute;left:0;text-align:left;margin-left:62.3pt;margin-top:1.7pt;width:.1pt;height:225.7pt;z-index:-251640320;mso-position-horizontal-relative:page" coordorigin="1246,34" coordsize="2,4514">
            <v:shape id="_x0000_s1335" style="position:absolute;left:1246;top:34;width:2;height:4514" coordorigin="1246,34" coordsize="0,4514" path="m1246,34r,4515e" filled="f" strokeweight=".82pt">
              <v:path arrowok="t"/>
            </v:shape>
            <w10:wrap anchorx="page"/>
          </v:group>
        </w:pict>
      </w:r>
      <w:r w:rsidR="00863EB5">
        <w:rPr>
          <w:rFonts w:ascii="Arial" w:eastAsia="Arial" w:hAnsi="Arial" w:cs="Arial"/>
          <w:strike/>
          <w:color w:val="818181"/>
        </w:rPr>
        <w:t>5</w:t>
      </w:r>
      <w:r w:rsidR="00863EB5">
        <w:rPr>
          <w:rFonts w:ascii="Arial" w:eastAsia="Arial" w:hAnsi="Arial" w:cs="Arial"/>
          <w:strike/>
          <w:color w:val="818181"/>
          <w:spacing w:val="1"/>
        </w:rPr>
        <w:t>.</w:t>
      </w:r>
      <w:r w:rsidR="00863EB5">
        <w:rPr>
          <w:rFonts w:ascii="Arial" w:eastAsia="Arial" w:hAnsi="Arial" w:cs="Arial"/>
          <w:strike/>
          <w:color w:val="818181"/>
        </w:rPr>
        <w:t>3</w:t>
      </w:r>
      <w:r w:rsidR="00863EB5">
        <w:rPr>
          <w:rFonts w:ascii="Arial" w:eastAsia="Arial" w:hAnsi="Arial" w:cs="Arial"/>
          <w:strike/>
          <w:color w:val="818181"/>
          <w:spacing w:val="1"/>
        </w:rPr>
        <w:t>.</w:t>
      </w:r>
      <w:r w:rsidR="00863EB5">
        <w:rPr>
          <w:rFonts w:ascii="Arial" w:eastAsia="Arial" w:hAnsi="Arial" w:cs="Arial"/>
          <w:strike/>
          <w:color w:val="818181"/>
        </w:rPr>
        <w:t>1</w:t>
      </w:r>
      <w:r w:rsidR="00863EB5">
        <w:rPr>
          <w:rFonts w:ascii="Arial" w:eastAsia="Arial" w:hAnsi="Arial" w:cs="Arial"/>
          <w:color w:val="818181"/>
          <w:spacing w:val="-3"/>
          <w:u w:val="single" w:color="818181"/>
        </w:rPr>
        <w:t>7</w:t>
      </w:r>
      <w:r w:rsidR="00863EB5">
        <w:rPr>
          <w:rFonts w:ascii="Arial" w:eastAsia="Arial" w:hAnsi="Arial" w:cs="Arial"/>
          <w:color w:val="818181"/>
          <w:spacing w:val="1"/>
          <w:u w:val="single" w:color="818181"/>
        </w:rPr>
        <w:t>.</w:t>
      </w:r>
      <w:r w:rsidR="00863EB5">
        <w:rPr>
          <w:rFonts w:ascii="Arial" w:eastAsia="Arial" w:hAnsi="Arial" w:cs="Arial"/>
          <w:color w:val="818181"/>
          <w:u w:val="single" w:color="818181"/>
        </w:rPr>
        <w:t>3</w:t>
      </w:r>
      <w:r w:rsidR="00863EB5">
        <w:rPr>
          <w:rFonts w:ascii="Arial" w:eastAsia="Arial" w:hAnsi="Arial" w:cs="Arial"/>
          <w:color w:val="818181"/>
          <w:spacing w:val="1"/>
          <w:u w:val="single" w:color="818181"/>
        </w:rPr>
        <w:t>.</w:t>
      </w:r>
      <w:r w:rsidR="00863EB5">
        <w:rPr>
          <w:rFonts w:ascii="Arial" w:eastAsia="Arial" w:hAnsi="Arial" w:cs="Arial"/>
          <w:color w:val="818181"/>
          <w:spacing w:val="9"/>
          <w:u w:val="single" w:color="818181"/>
        </w:rPr>
        <w:t>1</w:t>
      </w:r>
      <w:r w:rsidR="00863EB5">
        <w:rPr>
          <w:rFonts w:ascii="Arial" w:eastAsia="Arial" w:hAnsi="Arial" w:cs="Arial"/>
          <w:color w:val="000000"/>
          <w:spacing w:val="-1"/>
        </w:rPr>
        <w:t>R</w:t>
      </w:r>
      <w:r w:rsidR="00863EB5">
        <w:rPr>
          <w:rFonts w:ascii="Arial" w:eastAsia="Arial" w:hAnsi="Arial" w:cs="Arial"/>
          <w:color w:val="000000"/>
        </w:rPr>
        <w:t>e</w:t>
      </w:r>
      <w:r w:rsidR="00863EB5">
        <w:rPr>
          <w:rFonts w:ascii="Arial" w:eastAsia="Arial" w:hAnsi="Arial" w:cs="Arial"/>
          <w:color w:val="000000"/>
          <w:spacing w:val="2"/>
        </w:rPr>
        <w:t>g</w:t>
      </w:r>
      <w:r w:rsidR="00863EB5">
        <w:rPr>
          <w:rFonts w:ascii="Arial" w:eastAsia="Arial" w:hAnsi="Arial" w:cs="Arial"/>
          <w:color w:val="000000"/>
        </w:rPr>
        <w:t>u</w:t>
      </w:r>
      <w:r w:rsidR="00863EB5">
        <w:rPr>
          <w:rFonts w:ascii="Arial" w:eastAsia="Arial" w:hAnsi="Arial" w:cs="Arial"/>
          <w:color w:val="000000"/>
          <w:spacing w:val="-1"/>
        </w:rPr>
        <w:t>l</w:t>
      </w:r>
      <w:r w:rsidR="00863EB5">
        <w:rPr>
          <w:rFonts w:ascii="Arial" w:eastAsia="Arial" w:hAnsi="Arial" w:cs="Arial"/>
          <w:color w:val="000000"/>
        </w:rPr>
        <w:t>ar</w:t>
      </w:r>
      <w:r w:rsidR="00863EB5">
        <w:rPr>
          <w:rFonts w:ascii="Arial" w:eastAsia="Arial" w:hAnsi="Arial" w:cs="Arial"/>
          <w:color w:val="000000"/>
          <w:spacing w:val="3"/>
        </w:rPr>
        <w:t xml:space="preserve"> </w:t>
      </w:r>
      <w:r w:rsidR="00863EB5">
        <w:rPr>
          <w:rFonts w:ascii="Arial" w:eastAsia="Arial" w:hAnsi="Arial" w:cs="Arial"/>
          <w:color w:val="000000"/>
          <w:spacing w:val="-3"/>
        </w:rPr>
        <w:t>A</w:t>
      </w:r>
      <w:r w:rsidR="00863EB5">
        <w:rPr>
          <w:rFonts w:ascii="Arial" w:eastAsia="Arial" w:hAnsi="Arial" w:cs="Arial"/>
          <w:color w:val="000000"/>
        </w:rPr>
        <w:t>sses</w:t>
      </w:r>
      <w:r w:rsidR="00863EB5">
        <w:rPr>
          <w:rFonts w:ascii="Arial" w:eastAsia="Arial" w:hAnsi="Arial" w:cs="Arial"/>
          <w:color w:val="000000"/>
          <w:spacing w:val="-2"/>
        </w:rPr>
        <w:t>s</w:t>
      </w:r>
      <w:r w:rsidR="00863EB5">
        <w:rPr>
          <w:rFonts w:ascii="Arial" w:eastAsia="Arial" w:hAnsi="Arial" w:cs="Arial"/>
          <w:color w:val="000000"/>
          <w:spacing w:val="1"/>
        </w:rPr>
        <w:t>m</w:t>
      </w:r>
      <w:r w:rsidR="00863EB5">
        <w:rPr>
          <w:rFonts w:ascii="Arial" w:eastAsia="Arial" w:hAnsi="Arial" w:cs="Arial"/>
          <w:color w:val="000000"/>
        </w:rPr>
        <w:t xml:space="preserve">ent </w:t>
      </w:r>
      <w:r w:rsidR="00863EB5">
        <w:rPr>
          <w:rFonts w:ascii="Arial" w:eastAsia="Arial" w:hAnsi="Arial" w:cs="Arial"/>
          <w:color w:val="000000"/>
          <w:spacing w:val="-3"/>
          <w:highlight w:val="cyan"/>
        </w:rPr>
        <w:t>o</w:t>
      </w:r>
      <w:r w:rsidR="00863EB5">
        <w:rPr>
          <w:rFonts w:ascii="Arial" w:eastAsia="Arial" w:hAnsi="Arial" w:cs="Arial"/>
          <w:color w:val="000000"/>
          <w:highlight w:val="cyan"/>
        </w:rPr>
        <w:t>f pe</w:t>
      </w:r>
      <w:r w:rsidR="00863EB5">
        <w:rPr>
          <w:rFonts w:ascii="Arial" w:eastAsia="Arial" w:hAnsi="Arial" w:cs="Arial"/>
          <w:color w:val="000000"/>
          <w:spacing w:val="-2"/>
          <w:highlight w:val="cyan"/>
        </w:rPr>
        <w:t>r</w:t>
      </w:r>
      <w:r w:rsidR="00863EB5">
        <w:rPr>
          <w:rFonts w:ascii="Arial" w:eastAsia="Arial" w:hAnsi="Arial" w:cs="Arial"/>
          <w:color w:val="000000"/>
          <w:spacing w:val="3"/>
          <w:highlight w:val="cyan"/>
        </w:rPr>
        <w:t>f</w:t>
      </w:r>
      <w:r w:rsidR="00863EB5">
        <w:rPr>
          <w:rFonts w:ascii="Arial" w:eastAsia="Arial" w:hAnsi="Arial" w:cs="Arial"/>
          <w:color w:val="000000"/>
          <w:spacing w:val="-3"/>
          <w:highlight w:val="cyan"/>
        </w:rPr>
        <w:t>o</w:t>
      </w:r>
      <w:r w:rsidR="00863EB5">
        <w:rPr>
          <w:rFonts w:ascii="Arial" w:eastAsia="Arial" w:hAnsi="Arial" w:cs="Arial"/>
          <w:color w:val="000000"/>
          <w:spacing w:val="1"/>
          <w:highlight w:val="cyan"/>
        </w:rPr>
        <w:t>rm</w:t>
      </w:r>
      <w:r w:rsidR="00863EB5">
        <w:rPr>
          <w:rFonts w:ascii="Arial" w:eastAsia="Arial" w:hAnsi="Arial" w:cs="Arial"/>
          <w:color w:val="000000"/>
          <w:highlight w:val="cyan"/>
        </w:rPr>
        <w:t>ance</w:t>
      </w:r>
    </w:p>
    <w:p w:rsidR="000A5570" w:rsidRDefault="000A5570">
      <w:pPr>
        <w:spacing w:before="2" w:after="0" w:line="120" w:lineRule="exact"/>
        <w:rPr>
          <w:sz w:val="12"/>
          <w:szCs w:val="12"/>
        </w:rPr>
      </w:pPr>
    </w:p>
    <w:p w:rsidR="000A5570" w:rsidRDefault="00071E95">
      <w:pPr>
        <w:spacing w:after="0" w:line="239" w:lineRule="auto"/>
        <w:ind w:left="298" w:right="96"/>
        <w:jc w:val="both"/>
        <w:rPr>
          <w:rFonts w:ascii="Arial" w:eastAsia="Arial" w:hAnsi="Arial" w:cs="Arial"/>
        </w:rPr>
      </w:pPr>
      <w:r>
        <w:pict>
          <v:group id="_x0000_s1321" style="position:absolute;left:0;text-align:left;margin-left:70.4pt;margin-top:-.4pt;width:468.65pt;height:13.6pt;z-index:-251639296;mso-position-horizontal-relative:page" coordorigin="1408,-8" coordsize="9373,272">
            <v:group id="_x0000_s1332" style="position:absolute;left:1418;top:2;width:269;height:252" coordorigin="1418,2" coordsize="269,252">
              <v:shape id="_x0000_s1333" style="position:absolute;left:1418;top:2;width:269;height:252" coordorigin="1418,2" coordsize="269,252" path="m1418,254r269,l1687,2r-269,l1418,254e" fillcolor="yellow" stroked="f">
                <v:path arrowok="t"/>
              </v:shape>
            </v:group>
            <v:group id="_x0000_s1330" style="position:absolute;left:1771;top:2;width:1260;height:252" coordorigin="1771,2" coordsize="1260,252">
              <v:shape id="_x0000_s1331" style="position:absolute;left:1771;top:2;width:1260;height:252" coordorigin="1771,2" coordsize="1260,252" path="m1771,254r1260,l3031,2,1771,2r,252e" fillcolor="aqua" stroked="f">
                <v:path arrowok="t"/>
              </v:shape>
            </v:group>
            <v:group id="_x0000_s1328" style="position:absolute;left:3115;top:2;width:1174;height:252" coordorigin="3115,2" coordsize="1174,252">
              <v:shape id="_x0000_s1329" style="position:absolute;left:3115;top:2;width:1174;height:252" coordorigin="3115,2" coordsize="1174,252" path="m3115,254r1174,l4289,2,3115,2r,252e" fillcolor="yellow" stroked="f">
                <v:path arrowok="t"/>
              </v:shape>
            </v:group>
            <v:group id="_x0000_s1326" style="position:absolute;left:7685;top:2;width:866;height:252" coordorigin="7685,2" coordsize="866,252">
              <v:shape id="_x0000_s1327" style="position:absolute;left:7685;top:2;width:866;height:252" coordorigin="7685,2" coordsize="866,252" path="m7685,254r866,l8551,2r-866,l7685,254e" fillcolor="yellow" stroked="f">
                <v:path arrowok="t"/>
              </v:shape>
            </v:group>
            <v:group id="_x0000_s1324" style="position:absolute;left:8635;top:2;width:2136;height:252" coordorigin="8635,2" coordsize="2136,252">
              <v:shape id="_x0000_s1325" style="position:absolute;left:8635;top:2;width:2136;height:252" coordorigin="8635,2" coordsize="2136,252" path="m8635,254r2136,l10771,2,8635,2r,252e" fillcolor="aqua" stroked="f">
                <v:path arrowok="t"/>
              </v:shape>
            </v:group>
            <v:group id="_x0000_s1322" style="position:absolute;left:1418;top:155;width:9353;height:2" coordorigin="1418,155" coordsize="9353,2">
              <v:shape id="_x0000_s1323" style="position:absolute;left:1418;top:155;width:9353;height:2" coordorigin="1418,155" coordsize="9353,0" path="m1418,155r9353,e" filled="f" strokecolor="purple" strokeweight=".7pt">
                <v:path arrowok="t"/>
              </v:shape>
            </v:group>
            <w10:wrap anchorx="page"/>
          </v:group>
        </w:pict>
      </w:r>
      <w:r>
        <w:pict>
          <v:group id="_x0000_s1314" style="position:absolute;left:0;text-align:left;margin-left:70.55pt;margin-top:24.8pt;width:468.35pt;height:13.7pt;z-index:-251638272;mso-position-horizontal-relative:page" coordorigin="1411,496" coordsize="9367,274">
            <v:group id="_x0000_s1319" style="position:absolute;left:7457;top:506;width:821;height:254" coordorigin="7457,506" coordsize="821,254">
              <v:shape id="_x0000_s1320" style="position:absolute;left:7457;top:506;width:821;height:254" coordorigin="7457,506" coordsize="821,254" path="m7457,761r821,l8278,506r-821,l7457,761e" fillcolor="yellow" stroked="f">
                <v:path arrowok="t"/>
              </v:shape>
            </v:group>
            <v:group id="_x0000_s1317" style="position:absolute;left:8347;top:506;width:1087;height:254" coordorigin="8347,506" coordsize="1087,254">
              <v:shape id="_x0000_s1318" style="position:absolute;left:8347;top:506;width:1087;height:254" coordorigin="8347,506" coordsize="1087,254" path="m8347,761r1087,l9434,506r-1087,l8347,761e" fillcolor="aqua" stroked="f">
                <v:path arrowok="t"/>
              </v:shape>
            </v:group>
            <v:group id="_x0000_s1315" style="position:absolute;left:1418;top:659;width:9353;height:2" coordorigin="1418,659" coordsize="9353,2">
              <v:shape id="_x0000_s1316" style="position:absolute;left:1418;top:659;width:9353;height:2" coordorigin="1418,659" coordsize="9353,0" path="m1418,659r9353,e" filled="f" strokecolor="purple" strokeweight=".7pt">
                <v:path arrowok="t"/>
              </v:shape>
            </v:group>
            <w10:wrap anchorx="page"/>
          </v:group>
        </w:pict>
      </w:r>
      <w:r w:rsidR="00863EB5">
        <w:rPr>
          <w:rFonts w:ascii="Arial" w:eastAsia="Arial" w:hAnsi="Arial" w:cs="Arial"/>
          <w:color w:val="800080"/>
          <w:spacing w:val="-1"/>
        </w:rPr>
        <w:t>A</w:t>
      </w:r>
      <w:r w:rsidR="00863EB5">
        <w:rPr>
          <w:rFonts w:ascii="Arial" w:eastAsia="Arial" w:hAnsi="Arial" w:cs="Arial"/>
          <w:color w:val="800080"/>
        </w:rPr>
        <w:t>n</w:t>
      </w:r>
      <w:r w:rsidR="00863EB5">
        <w:rPr>
          <w:rFonts w:ascii="Arial" w:eastAsia="Arial" w:hAnsi="Arial" w:cs="Arial"/>
          <w:color w:val="800080"/>
          <w:spacing w:val="1"/>
        </w:rPr>
        <w:t xml:space="preserve"> </w:t>
      </w:r>
      <w:r w:rsidR="00863EB5">
        <w:rPr>
          <w:rFonts w:ascii="Arial" w:eastAsia="Arial" w:hAnsi="Arial" w:cs="Arial"/>
          <w:color w:val="800080"/>
        </w:rPr>
        <w:t>A</w:t>
      </w:r>
      <w:r w:rsidR="00863EB5">
        <w:rPr>
          <w:rFonts w:ascii="Arial" w:eastAsia="Arial" w:hAnsi="Arial" w:cs="Arial"/>
          <w:color w:val="800080"/>
          <w:spacing w:val="1"/>
        </w:rPr>
        <w:t xml:space="preserve"> m</w:t>
      </w:r>
      <w:r w:rsidR="00863EB5">
        <w:rPr>
          <w:rFonts w:ascii="Arial" w:eastAsia="Arial" w:hAnsi="Arial" w:cs="Arial"/>
          <w:color w:val="800080"/>
        </w:rPr>
        <w:t>on</w:t>
      </w:r>
      <w:r w:rsidR="00863EB5">
        <w:rPr>
          <w:rFonts w:ascii="Arial" w:eastAsia="Arial" w:hAnsi="Arial" w:cs="Arial"/>
          <w:color w:val="800080"/>
          <w:spacing w:val="-1"/>
        </w:rPr>
        <w:t>i</w:t>
      </w:r>
      <w:r w:rsidR="00863EB5">
        <w:rPr>
          <w:rFonts w:ascii="Arial" w:eastAsia="Arial" w:hAnsi="Arial" w:cs="Arial"/>
          <w:color w:val="800080"/>
          <w:spacing w:val="1"/>
        </w:rPr>
        <w:t>t</w:t>
      </w:r>
      <w:r w:rsidR="00863EB5">
        <w:rPr>
          <w:rFonts w:ascii="Arial" w:eastAsia="Arial" w:hAnsi="Arial" w:cs="Arial"/>
          <w:color w:val="800080"/>
        </w:rPr>
        <w:t>o</w:t>
      </w:r>
      <w:r w:rsidR="00863EB5">
        <w:rPr>
          <w:rFonts w:ascii="Arial" w:eastAsia="Arial" w:hAnsi="Arial" w:cs="Arial"/>
          <w:color w:val="800080"/>
          <w:spacing w:val="1"/>
        </w:rPr>
        <w:t>r</w:t>
      </w:r>
      <w:r w:rsidR="00863EB5">
        <w:rPr>
          <w:rFonts w:ascii="Arial" w:eastAsia="Arial" w:hAnsi="Arial" w:cs="Arial"/>
          <w:color w:val="800080"/>
          <w:spacing w:val="-1"/>
        </w:rPr>
        <w:t>i</w:t>
      </w:r>
      <w:r w:rsidR="00863EB5">
        <w:rPr>
          <w:rFonts w:ascii="Arial" w:eastAsia="Arial" w:hAnsi="Arial" w:cs="Arial"/>
          <w:color w:val="800080"/>
          <w:spacing w:val="-3"/>
        </w:rPr>
        <w:t>n</w:t>
      </w:r>
      <w:r w:rsidR="00863EB5">
        <w:rPr>
          <w:rFonts w:ascii="Arial" w:eastAsia="Arial" w:hAnsi="Arial" w:cs="Arial"/>
          <w:color w:val="800080"/>
        </w:rPr>
        <w:t>g</w:t>
      </w:r>
      <w:r w:rsidR="00863EB5">
        <w:rPr>
          <w:rFonts w:ascii="Arial" w:eastAsia="Arial" w:hAnsi="Arial" w:cs="Arial"/>
          <w:color w:val="800080"/>
          <w:spacing w:val="4"/>
        </w:rPr>
        <w:t xml:space="preserve"> </w:t>
      </w:r>
      <w:r w:rsidR="00863EB5">
        <w:rPr>
          <w:rFonts w:ascii="Arial" w:eastAsia="Arial" w:hAnsi="Arial" w:cs="Arial"/>
          <w:color w:val="800080"/>
          <w:spacing w:val="-3"/>
        </w:rPr>
        <w:t>a</w:t>
      </w:r>
      <w:r w:rsidR="00863EB5">
        <w:rPr>
          <w:rFonts w:ascii="Arial" w:eastAsia="Arial" w:hAnsi="Arial" w:cs="Arial"/>
          <w:color w:val="800080"/>
        </w:rPr>
        <w:t>sses</w:t>
      </w:r>
      <w:r w:rsidR="00863EB5">
        <w:rPr>
          <w:rFonts w:ascii="Arial" w:eastAsia="Arial" w:hAnsi="Arial" w:cs="Arial"/>
          <w:color w:val="800080"/>
          <w:spacing w:val="-2"/>
        </w:rPr>
        <w:t>s</w:t>
      </w:r>
      <w:r w:rsidR="00863EB5">
        <w:rPr>
          <w:rFonts w:ascii="Arial" w:eastAsia="Arial" w:hAnsi="Arial" w:cs="Arial"/>
          <w:color w:val="800080"/>
          <w:spacing w:val="1"/>
        </w:rPr>
        <w:t>m</w:t>
      </w:r>
      <w:r w:rsidR="00863EB5">
        <w:rPr>
          <w:rFonts w:ascii="Arial" w:eastAsia="Arial" w:hAnsi="Arial" w:cs="Arial"/>
          <w:color w:val="800080"/>
        </w:rPr>
        <w:t>ent</w:t>
      </w:r>
      <w:r w:rsidR="00863EB5">
        <w:rPr>
          <w:rFonts w:ascii="Arial" w:eastAsia="Arial" w:hAnsi="Arial" w:cs="Arial"/>
          <w:color w:val="800080"/>
          <w:spacing w:val="3"/>
        </w:rPr>
        <w:t xml:space="preserve"> </w:t>
      </w:r>
      <w:r w:rsidR="00863EB5">
        <w:rPr>
          <w:rFonts w:ascii="Arial" w:eastAsia="Arial" w:hAnsi="Arial" w:cs="Arial"/>
          <w:color w:val="800080"/>
          <w:spacing w:val="-3"/>
        </w:rPr>
        <w:t>o</w:t>
      </w:r>
      <w:r w:rsidR="00863EB5">
        <w:rPr>
          <w:rFonts w:ascii="Arial" w:eastAsia="Arial" w:hAnsi="Arial" w:cs="Arial"/>
          <w:color w:val="800080"/>
        </w:rPr>
        <w:t>f</w:t>
      </w:r>
      <w:r w:rsidR="00863EB5">
        <w:rPr>
          <w:rFonts w:ascii="Arial" w:eastAsia="Arial" w:hAnsi="Arial" w:cs="Arial"/>
          <w:color w:val="800080"/>
          <w:spacing w:val="1"/>
        </w:rPr>
        <w:t xml:space="preserve"> t</w:t>
      </w:r>
      <w:r w:rsidR="00863EB5">
        <w:rPr>
          <w:rFonts w:ascii="Arial" w:eastAsia="Arial" w:hAnsi="Arial" w:cs="Arial"/>
          <w:color w:val="800080"/>
        </w:rPr>
        <w:t>he</w:t>
      </w:r>
      <w:r w:rsidR="00863EB5">
        <w:rPr>
          <w:rFonts w:ascii="Arial" w:eastAsia="Arial" w:hAnsi="Arial" w:cs="Arial"/>
          <w:color w:val="800080"/>
          <w:spacing w:val="1"/>
        </w:rPr>
        <w:t xml:space="preserve"> </w:t>
      </w:r>
      <w:r w:rsidR="00863EB5">
        <w:rPr>
          <w:rFonts w:ascii="Arial" w:eastAsia="Arial" w:hAnsi="Arial" w:cs="Arial"/>
          <w:color w:val="800080"/>
        </w:rPr>
        <w:t>pe</w:t>
      </w:r>
      <w:r w:rsidR="00863EB5">
        <w:rPr>
          <w:rFonts w:ascii="Arial" w:eastAsia="Arial" w:hAnsi="Arial" w:cs="Arial"/>
          <w:color w:val="800080"/>
          <w:spacing w:val="-2"/>
        </w:rPr>
        <w:t>r</w:t>
      </w:r>
      <w:r w:rsidR="00863EB5">
        <w:rPr>
          <w:rFonts w:ascii="Arial" w:eastAsia="Arial" w:hAnsi="Arial" w:cs="Arial"/>
          <w:color w:val="800080"/>
          <w:spacing w:val="1"/>
        </w:rPr>
        <w:t>f</w:t>
      </w:r>
      <w:r w:rsidR="00863EB5">
        <w:rPr>
          <w:rFonts w:ascii="Arial" w:eastAsia="Arial" w:hAnsi="Arial" w:cs="Arial"/>
          <w:color w:val="800080"/>
        </w:rPr>
        <w:t>o</w:t>
      </w:r>
      <w:r w:rsidR="00863EB5">
        <w:rPr>
          <w:rFonts w:ascii="Arial" w:eastAsia="Arial" w:hAnsi="Arial" w:cs="Arial"/>
          <w:color w:val="800080"/>
          <w:spacing w:val="-2"/>
        </w:rPr>
        <w:t>r</w:t>
      </w:r>
      <w:r w:rsidR="00863EB5">
        <w:rPr>
          <w:rFonts w:ascii="Arial" w:eastAsia="Arial" w:hAnsi="Arial" w:cs="Arial"/>
          <w:color w:val="800080"/>
          <w:spacing w:val="1"/>
        </w:rPr>
        <w:t>m</w:t>
      </w:r>
      <w:r w:rsidR="00863EB5">
        <w:rPr>
          <w:rFonts w:ascii="Arial" w:eastAsia="Arial" w:hAnsi="Arial" w:cs="Arial"/>
          <w:color w:val="800080"/>
        </w:rPr>
        <w:t>an</w:t>
      </w:r>
      <w:r w:rsidR="00863EB5">
        <w:rPr>
          <w:rFonts w:ascii="Arial" w:eastAsia="Arial" w:hAnsi="Arial" w:cs="Arial"/>
          <w:color w:val="800080"/>
          <w:spacing w:val="-2"/>
        </w:rPr>
        <w:t>c</w:t>
      </w:r>
      <w:r w:rsidR="00863EB5">
        <w:rPr>
          <w:rFonts w:ascii="Arial" w:eastAsia="Arial" w:hAnsi="Arial" w:cs="Arial"/>
          <w:color w:val="800080"/>
        </w:rPr>
        <w:t>e</w:t>
      </w:r>
      <w:r w:rsidR="00863EB5">
        <w:rPr>
          <w:rFonts w:ascii="Arial" w:eastAsia="Arial" w:hAnsi="Arial" w:cs="Arial"/>
          <w:color w:val="800080"/>
          <w:spacing w:val="1"/>
        </w:rPr>
        <w:t xml:space="preserve"> </w:t>
      </w:r>
      <w:r w:rsidR="00863EB5">
        <w:rPr>
          <w:rFonts w:ascii="Arial" w:eastAsia="Arial" w:hAnsi="Arial" w:cs="Arial"/>
          <w:color w:val="800080"/>
          <w:spacing w:val="-3"/>
        </w:rPr>
        <w:t>o</w:t>
      </w:r>
      <w:r w:rsidR="00863EB5">
        <w:rPr>
          <w:rFonts w:ascii="Arial" w:eastAsia="Arial" w:hAnsi="Arial" w:cs="Arial"/>
          <w:color w:val="800080"/>
        </w:rPr>
        <w:t>f</w:t>
      </w:r>
      <w:r w:rsidR="00863EB5">
        <w:rPr>
          <w:rFonts w:ascii="Arial" w:eastAsia="Arial" w:hAnsi="Arial" w:cs="Arial"/>
          <w:color w:val="800080"/>
          <w:spacing w:val="5"/>
        </w:rPr>
        <w:t xml:space="preserve"> </w:t>
      </w:r>
      <w:r w:rsidR="00863EB5">
        <w:rPr>
          <w:rFonts w:ascii="Arial" w:eastAsia="Arial" w:hAnsi="Arial" w:cs="Arial"/>
          <w:color w:val="800080"/>
        </w:rPr>
        <w:t>each</w:t>
      </w:r>
      <w:r w:rsidR="00863EB5">
        <w:rPr>
          <w:rFonts w:ascii="Arial" w:eastAsia="Arial" w:hAnsi="Arial" w:cs="Arial"/>
          <w:color w:val="800080"/>
          <w:spacing w:val="1"/>
        </w:rPr>
        <w:t xml:space="preserve"> </w:t>
      </w:r>
      <w:r w:rsidR="00863EB5">
        <w:rPr>
          <w:rFonts w:ascii="Arial" w:eastAsia="Arial" w:hAnsi="Arial" w:cs="Arial"/>
          <w:color w:val="800080"/>
          <w:spacing w:val="-3"/>
        </w:rPr>
        <w:t>V</w:t>
      </w:r>
      <w:r w:rsidR="00863EB5">
        <w:rPr>
          <w:rFonts w:ascii="Arial" w:eastAsia="Arial" w:hAnsi="Arial" w:cs="Arial"/>
          <w:color w:val="800080"/>
          <w:spacing w:val="2"/>
        </w:rPr>
        <w:t>T</w:t>
      </w:r>
      <w:r w:rsidR="00863EB5">
        <w:rPr>
          <w:rFonts w:ascii="Arial" w:eastAsia="Arial" w:hAnsi="Arial" w:cs="Arial"/>
          <w:color w:val="800080"/>
        </w:rPr>
        <w:t xml:space="preserve">S </w:t>
      </w:r>
      <w:r w:rsidR="00863EB5">
        <w:rPr>
          <w:rFonts w:ascii="Arial" w:eastAsia="Arial" w:hAnsi="Arial" w:cs="Arial"/>
          <w:color w:val="800080"/>
          <w:spacing w:val="1"/>
        </w:rPr>
        <w:t>O</w:t>
      </w:r>
      <w:r w:rsidR="00863EB5">
        <w:rPr>
          <w:rFonts w:ascii="Arial" w:eastAsia="Arial" w:hAnsi="Arial" w:cs="Arial"/>
          <w:color w:val="800080"/>
        </w:rPr>
        <w:t>p</w:t>
      </w:r>
      <w:r w:rsidR="00863EB5">
        <w:rPr>
          <w:rFonts w:ascii="Arial" w:eastAsia="Arial" w:hAnsi="Arial" w:cs="Arial"/>
          <w:color w:val="800080"/>
          <w:spacing w:val="-3"/>
        </w:rPr>
        <w:t>e</w:t>
      </w:r>
      <w:r w:rsidR="00863EB5">
        <w:rPr>
          <w:rFonts w:ascii="Arial" w:eastAsia="Arial" w:hAnsi="Arial" w:cs="Arial"/>
          <w:color w:val="800080"/>
          <w:spacing w:val="1"/>
        </w:rPr>
        <w:t>r</w:t>
      </w:r>
      <w:r w:rsidR="00863EB5">
        <w:rPr>
          <w:rFonts w:ascii="Arial" w:eastAsia="Arial" w:hAnsi="Arial" w:cs="Arial"/>
          <w:color w:val="800080"/>
        </w:rPr>
        <w:t>a</w:t>
      </w:r>
      <w:r w:rsidR="00863EB5">
        <w:rPr>
          <w:rFonts w:ascii="Arial" w:eastAsia="Arial" w:hAnsi="Arial" w:cs="Arial"/>
          <w:color w:val="800080"/>
          <w:spacing w:val="1"/>
        </w:rPr>
        <w:t>t</w:t>
      </w:r>
      <w:r w:rsidR="00863EB5">
        <w:rPr>
          <w:rFonts w:ascii="Arial" w:eastAsia="Arial" w:hAnsi="Arial" w:cs="Arial"/>
          <w:color w:val="800080"/>
          <w:spacing w:val="-3"/>
        </w:rPr>
        <w:t>o</w:t>
      </w:r>
      <w:r w:rsidR="00863EB5">
        <w:rPr>
          <w:rFonts w:ascii="Arial" w:eastAsia="Arial" w:hAnsi="Arial" w:cs="Arial"/>
          <w:color w:val="800080"/>
        </w:rPr>
        <w:t>r ope</w:t>
      </w:r>
      <w:r w:rsidR="00863EB5">
        <w:rPr>
          <w:rFonts w:ascii="Arial" w:eastAsia="Arial" w:hAnsi="Arial" w:cs="Arial"/>
          <w:color w:val="800080"/>
          <w:spacing w:val="1"/>
        </w:rPr>
        <w:t>r</w:t>
      </w:r>
      <w:r w:rsidR="00863EB5">
        <w:rPr>
          <w:rFonts w:ascii="Arial" w:eastAsia="Arial" w:hAnsi="Arial" w:cs="Arial"/>
          <w:color w:val="800080"/>
        </w:rPr>
        <w:t>a</w:t>
      </w:r>
      <w:r w:rsidR="00863EB5">
        <w:rPr>
          <w:rFonts w:ascii="Arial" w:eastAsia="Arial" w:hAnsi="Arial" w:cs="Arial"/>
          <w:color w:val="800080"/>
          <w:spacing w:val="1"/>
        </w:rPr>
        <w:t>t</w:t>
      </w:r>
      <w:r w:rsidR="00863EB5">
        <w:rPr>
          <w:rFonts w:ascii="Arial" w:eastAsia="Arial" w:hAnsi="Arial" w:cs="Arial"/>
          <w:color w:val="800080"/>
          <w:spacing w:val="-1"/>
        </w:rPr>
        <w:t>i</w:t>
      </w:r>
      <w:r w:rsidR="00863EB5">
        <w:rPr>
          <w:rFonts w:ascii="Arial" w:eastAsia="Arial" w:hAnsi="Arial" w:cs="Arial"/>
          <w:color w:val="800080"/>
        </w:rPr>
        <w:t>onal</w:t>
      </w:r>
      <w:r w:rsidR="00863EB5">
        <w:rPr>
          <w:rFonts w:ascii="Arial" w:eastAsia="Arial" w:hAnsi="Arial" w:cs="Arial"/>
          <w:color w:val="800080"/>
          <w:spacing w:val="1"/>
        </w:rPr>
        <w:t xml:space="preserve"> </w:t>
      </w:r>
      <w:r w:rsidR="00863EB5">
        <w:rPr>
          <w:rFonts w:ascii="Arial" w:eastAsia="Arial" w:hAnsi="Arial" w:cs="Arial"/>
          <w:color w:val="800080"/>
        </w:rPr>
        <w:t>pe</w:t>
      </w:r>
      <w:r w:rsidR="00863EB5">
        <w:rPr>
          <w:rFonts w:ascii="Arial" w:eastAsia="Arial" w:hAnsi="Arial" w:cs="Arial"/>
          <w:color w:val="800080"/>
          <w:spacing w:val="1"/>
        </w:rPr>
        <w:t>r</w:t>
      </w:r>
      <w:r w:rsidR="00863EB5">
        <w:rPr>
          <w:rFonts w:ascii="Arial" w:eastAsia="Arial" w:hAnsi="Arial" w:cs="Arial"/>
          <w:color w:val="800080"/>
          <w:spacing w:val="-2"/>
        </w:rPr>
        <w:t>s</w:t>
      </w:r>
      <w:r w:rsidR="00863EB5">
        <w:rPr>
          <w:rFonts w:ascii="Arial" w:eastAsia="Arial" w:hAnsi="Arial" w:cs="Arial"/>
          <w:color w:val="800080"/>
        </w:rPr>
        <w:t xml:space="preserve">onnel </w:t>
      </w:r>
      <w:r w:rsidR="00863EB5">
        <w:rPr>
          <w:rFonts w:ascii="Arial" w:eastAsia="Arial" w:hAnsi="Arial" w:cs="Arial"/>
          <w:strike/>
          <w:color w:val="800080"/>
        </w:rPr>
        <w:t>shou</w:t>
      </w:r>
      <w:r w:rsidR="00863EB5">
        <w:rPr>
          <w:rFonts w:ascii="Arial" w:eastAsia="Arial" w:hAnsi="Arial" w:cs="Arial"/>
          <w:strike/>
          <w:color w:val="800080"/>
          <w:spacing w:val="-1"/>
        </w:rPr>
        <w:t>l</w:t>
      </w:r>
      <w:r w:rsidR="00863EB5">
        <w:rPr>
          <w:rFonts w:ascii="Arial" w:eastAsia="Arial" w:hAnsi="Arial" w:cs="Arial"/>
          <w:strike/>
          <w:color w:val="800080"/>
        </w:rPr>
        <w:t>d</w:t>
      </w:r>
      <w:r w:rsidR="00863EB5">
        <w:rPr>
          <w:rFonts w:ascii="Arial" w:eastAsia="Arial" w:hAnsi="Arial" w:cs="Arial"/>
          <w:strike/>
          <w:color w:val="800080"/>
          <w:spacing w:val="2"/>
        </w:rPr>
        <w:t xml:space="preserve"> </w:t>
      </w:r>
      <w:r w:rsidR="00863EB5">
        <w:rPr>
          <w:rFonts w:ascii="Arial" w:eastAsia="Arial" w:hAnsi="Arial" w:cs="Arial"/>
          <w:strike/>
          <w:color w:val="800080"/>
        </w:rPr>
        <w:t>be</w:t>
      </w:r>
      <w:r w:rsidR="00863EB5">
        <w:rPr>
          <w:rFonts w:ascii="Arial" w:eastAsia="Arial" w:hAnsi="Arial" w:cs="Arial"/>
          <w:strike/>
          <w:color w:val="800080"/>
          <w:spacing w:val="3"/>
        </w:rPr>
        <w:t xml:space="preserve"> </w:t>
      </w:r>
      <w:r w:rsidR="00863EB5">
        <w:rPr>
          <w:rFonts w:ascii="Arial" w:eastAsia="Arial" w:hAnsi="Arial" w:cs="Arial"/>
          <w:strike/>
          <w:color w:val="800080"/>
        </w:rPr>
        <w:t>ca</w:t>
      </w:r>
      <w:r w:rsidR="00863EB5">
        <w:rPr>
          <w:rFonts w:ascii="Arial" w:eastAsia="Arial" w:hAnsi="Arial" w:cs="Arial"/>
          <w:strike/>
          <w:color w:val="800080"/>
          <w:spacing w:val="-2"/>
        </w:rPr>
        <w:t>r</w:t>
      </w:r>
      <w:r w:rsidR="00863EB5">
        <w:rPr>
          <w:rFonts w:ascii="Arial" w:eastAsia="Arial" w:hAnsi="Arial" w:cs="Arial"/>
          <w:strike/>
          <w:color w:val="800080"/>
          <w:spacing w:val="1"/>
        </w:rPr>
        <w:t>r</w:t>
      </w:r>
      <w:r w:rsidR="00863EB5">
        <w:rPr>
          <w:rFonts w:ascii="Arial" w:eastAsia="Arial" w:hAnsi="Arial" w:cs="Arial"/>
          <w:strike/>
          <w:color w:val="800080"/>
          <w:spacing w:val="-1"/>
        </w:rPr>
        <w:t>i</w:t>
      </w:r>
      <w:r w:rsidR="00863EB5">
        <w:rPr>
          <w:rFonts w:ascii="Arial" w:eastAsia="Arial" w:hAnsi="Arial" w:cs="Arial"/>
          <w:strike/>
          <w:color w:val="800080"/>
        </w:rPr>
        <w:t>ed</w:t>
      </w:r>
      <w:r w:rsidR="00863EB5">
        <w:rPr>
          <w:rFonts w:ascii="Arial" w:eastAsia="Arial" w:hAnsi="Arial" w:cs="Arial"/>
          <w:strike/>
          <w:color w:val="800080"/>
          <w:spacing w:val="3"/>
        </w:rPr>
        <w:t xml:space="preserve"> </w:t>
      </w:r>
      <w:r w:rsidR="00863EB5">
        <w:rPr>
          <w:rFonts w:ascii="Arial" w:eastAsia="Arial" w:hAnsi="Arial" w:cs="Arial"/>
          <w:strike/>
          <w:color w:val="800080"/>
        </w:rPr>
        <w:t>out</w:t>
      </w:r>
      <w:r w:rsidR="00863EB5">
        <w:rPr>
          <w:rFonts w:ascii="Arial" w:eastAsia="Arial" w:hAnsi="Arial" w:cs="Arial"/>
          <w:strike/>
          <w:color w:val="800080"/>
          <w:spacing w:val="4"/>
        </w:rPr>
        <w:t xml:space="preserve"> </w:t>
      </w:r>
      <w:r w:rsidR="00863EB5">
        <w:rPr>
          <w:rFonts w:ascii="Arial" w:eastAsia="Arial" w:hAnsi="Arial" w:cs="Arial"/>
          <w:strike/>
          <w:color w:val="800080"/>
        </w:rPr>
        <w:t>by</w:t>
      </w:r>
      <w:r w:rsidR="00863EB5">
        <w:rPr>
          <w:rFonts w:ascii="Arial" w:eastAsia="Arial" w:hAnsi="Arial" w:cs="Arial"/>
          <w:strike/>
          <w:color w:val="800080"/>
          <w:spacing w:val="1"/>
        </w:rPr>
        <w:t xml:space="preserve"> </w:t>
      </w:r>
      <w:r w:rsidR="00863EB5">
        <w:rPr>
          <w:rFonts w:ascii="Arial" w:eastAsia="Arial" w:hAnsi="Arial" w:cs="Arial"/>
          <w:strike/>
          <w:color w:val="800080"/>
        </w:rPr>
        <w:t>a</w:t>
      </w:r>
      <w:r w:rsidR="00863EB5">
        <w:rPr>
          <w:rFonts w:ascii="Arial" w:eastAsia="Arial" w:hAnsi="Arial" w:cs="Arial"/>
          <w:strike/>
          <w:color w:val="800080"/>
          <w:spacing w:val="2"/>
        </w:rPr>
        <w:t xml:space="preserve"> </w:t>
      </w:r>
      <w:r w:rsidR="00863EB5">
        <w:rPr>
          <w:rFonts w:ascii="Arial" w:eastAsia="Arial" w:hAnsi="Arial" w:cs="Arial"/>
          <w:strike/>
          <w:color w:val="800080"/>
          <w:spacing w:val="-1"/>
        </w:rPr>
        <w:t>V</w:t>
      </w:r>
      <w:r w:rsidR="00863EB5">
        <w:rPr>
          <w:rFonts w:ascii="Arial" w:eastAsia="Arial" w:hAnsi="Arial" w:cs="Arial"/>
          <w:strike/>
          <w:color w:val="800080"/>
          <w:spacing w:val="2"/>
        </w:rPr>
        <w:t>T</w:t>
      </w:r>
      <w:r w:rsidR="00863EB5">
        <w:rPr>
          <w:rFonts w:ascii="Arial" w:eastAsia="Arial" w:hAnsi="Arial" w:cs="Arial"/>
          <w:strike/>
          <w:color w:val="800080"/>
        </w:rPr>
        <w:t>S</w:t>
      </w:r>
      <w:r w:rsidR="00863EB5">
        <w:rPr>
          <w:rFonts w:ascii="Arial" w:eastAsia="Arial" w:hAnsi="Arial" w:cs="Arial"/>
          <w:strike/>
          <w:color w:val="800080"/>
          <w:spacing w:val="2"/>
        </w:rPr>
        <w:t xml:space="preserve"> </w:t>
      </w:r>
      <w:r w:rsidR="00863EB5">
        <w:rPr>
          <w:rFonts w:ascii="Arial" w:eastAsia="Arial" w:hAnsi="Arial" w:cs="Arial"/>
          <w:strike/>
          <w:color w:val="800080"/>
          <w:spacing w:val="-1"/>
        </w:rPr>
        <w:t>S</w:t>
      </w:r>
      <w:r w:rsidR="00863EB5">
        <w:rPr>
          <w:rFonts w:ascii="Arial" w:eastAsia="Arial" w:hAnsi="Arial" w:cs="Arial"/>
          <w:strike/>
          <w:color w:val="800080"/>
        </w:rPr>
        <w:t>up</w:t>
      </w:r>
      <w:r w:rsidR="00863EB5">
        <w:rPr>
          <w:rFonts w:ascii="Arial" w:eastAsia="Arial" w:hAnsi="Arial" w:cs="Arial"/>
          <w:strike/>
          <w:color w:val="800080"/>
          <w:spacing w:val="-3"/>
        </w:rPr>
        <w:t>e</w:t>
      </w:r>
      <w:r w:rsidR="00863EB5">
        <w:rPr>
          <w:rFonts w:ascii="Arial" w:eastAsia="Arial" w:hAnsi="Arial" w:cs="Arial"/>
          <w:strike/>
          <w:color w:val="800080"/>
          <w:spacing w:val="1"/>
        </w:rPr>
        <w:t>r</w:t>
      </w:r>
      <w:r w:rsidR="00863EB5">
        <w:rPr>
          <w:rFonts w:ascii="Arial" w:eastAsia="Arial" w:hAnsi="Arial" w:cs="Arial"/>
          <w:strike/>
          <w:color w:val="800080"/>
          <w:spacing w:val="-2"/>
        </w:rPr>
        <w:t>v</w:t>
      </w:r>
      <w:r w:rsidR="00863EB5">
        <w:rPr>
          <w:rFonts w:ascii="Arial" w:eastAsia="Arial" w:hAnsi="Arial" w:cs="Arial"/>
          <w:strike/>
          <w:color w:val="800080"/>
          <w:spacing w:val="-1"/>
        </w:rPr>
        <w:t>i</w:t>
      </w:r>
      <w:r w:rsidR="00863EB5">
        <w:rPr>
          <w:rFonts w:ascii="Arial" w:eastAsia="Arial" w:hAnsi="Arial" w:cs="Arial"/>
          <w:strike/>
          <w:color w:val="800080"/>
        </w:rPr>
        <w:t>so</w:t>
      </w:r>
      <w:r w:rsidR="00863EB5">
        <w:rPr>
          <w:rFonts w:ascii="Arial" w:eastAsia="Arial" w:hAnsi="Arial" w:cs="Arial"/>
          <w:strike/>
          <w:color w:val="800080"/>
          <w:spacing w:val="2"/>
        </w:rPr>
        <w:t>r</w:t>
      </w:r>
      <w:r w:rsidR="00863EB5">
        <w:rPr>
          <w:rFonts w:ascii="Arial" w:eastAsia="Arial" w:hAnsi="Arial" w:cs="Arial"/>
          <w:strike/>
          <w:color w:val="800080"/>
          <w:spacing w:val="1"/>
        </w:rPr>
        <w:t>/</w:t>
      </w:r>
      <w:r w:rsidR="00863EB5">
        <w:rPr>
          <w:rFonts w:ascii="Arial" w:eastAsia="Arial" w:hAnsi="Arial" w:cs="Arial"/>
          <w:strike/>
          <w:color w:val="800080"/>
          <w:spacing w:val="-4"/>
        </w:rPr>
        <w:t>M</w:t>
      </w:r>
      <w:r w:rsidR="00863EB5">
        <w:rPr>
          <w:rFonts w:ascii="Arial" w:eastAsia="Arial" w:hAnsi="Arial" w:cs="Arial"/>
          <w:strike/>
          <w:color w:val="800080"/>
        </w:rPr>
        <w:t>ana</w:t>
      </w:r>
      <w:r w:rsidR="00863EB5">
        <w:rPr>
          <w:rFonts w:ascii="Arial" w:eastAsia="Arial" w:hAnsi="Arial" w:cs="Arial"/>
          <w:strike/>
          <w:color w:val="800080"/>
          <w:spacing w:val="2"/>
        </w:rPr>
        <w:t>g</w:t>
      </w:r>
      <w:r w:rsidR="00863EB5">
        <w:rPr>
          <w:rFonts w:ascii="Arial" w:eastAsia="Arial" w:hAnsi="Arial" w:cs="Arial"/>
          <w:strike/>
          <w:color w:val="800080"/>
          <w:spacing w:val="-3"/>
        </w:rPr>
        <w:t>e</w:t>
      </w:r>
      <w:r w:rsidR="00863EB5">
        <w:rPr>
          <w:rFonts w:ascii="Arial" w:eastAsia="Arial" w:hAnsi="Arial" w:cs="Arial"/>
          <w:strike/>
          <w:color w:val="800080"/>
        </w:rPr>
        <w:t>r</w:t>
      </w:r>
      <w:r w:rsidR="00863EB5">
        <w:rPr>
          <w:rFonts w:ascii="Arial" w:eastAsia="Arial" w:hAnsi="Arial" w:cs="Arial"/>
          <w:strike/>
          <w:color w:val="800080"/>
          <w:spacing w:val="3"/>
        </w:rPr>
        <w:t xml:space="preserve"> </w:t>
      </w:r>
      <w:r w:rsidR="00863EB5">
        <w:rPr>
          <w:rFonts w:ascii="Arial" w:eastAsia="Arial" w:hAnsi="Arial" w:cs="Arial"/>
          <w:strike/>
          <w:color w:val="800080"/>
        </w:rPr>
        <w:t>at</w:t>
      </w:r>
      <w:r w:rsidR="00863EB5">
        <w:rPr>
          <w:rFonts w:ascii="Arial" w:eastAsia="Arial" w:hAnsi="Arial" w:cs="Arial"/>
          <w:strike/>
          <w:color w:val="800080"/>
          <w:spacing w:val="2"/>
        </w:rPr>
        <w:t xml:space="preserve"> </w:t>
      </w:r>
      <w:r w:rsidR="00863EB5">
        <w:rPr>
          <w:rFonts w:ascii="Arial" w:eastAsia="Arial" w:hAnsi="Arial" w:cs="Arial"/>
          <w:strike/>
          <w:color w:val="800080"/>
          <w:spacing w:val="1"/>
        </w:rPr>
        <w:t>r</w:t>
      </w:r>
      <w:r w:rsidR="00863EB5">
        <w:rPr>
          <w:rFonts w:ascii="Arial" w:eastAsia="Arial" w:hAnsi="Arial" w:cs="Arial"/>
          <w:strike/>
          <w:color w:val="800080"/>
          <w:spacing w:val="-3"/>
        </w:rPr>
        <w:t>e</w:t>
      </w:r>
      <w:r w:rsidR="00863EB5">
        <w:rPr>
          <w:rFonts w:ascii="Arial" w:eastAsia="Arial" w:hAnsi="Arial" w:cs="Arial"/>
          <w:strike/>
          <w:color w:val="800080"/>
          <w:spacing w:val="2"/>
        </w:rPr>
        <w:t>g</w:t>
      </w:r>
      <w:r w:rsidR="00863EB5">
        <w:rPr>
          <w:rFonts w:ascii="Arial" w:eastAsia="Arial" w:hAnsi="Arial" w:cs="Arial"/>
          <w:strike/>
          <w:color w:val="800080"/>
        </w:rPr>
        <w:t>u</w:t>
      </w:r>
      <w:r w:rsidR="00863EB5">
        <w:rPr>
          <w:rFonts w:ascii="Arial" w:eastAsia="Arial" w:hAnsi="Arial" w:cs="Arial"/>
          <w:strike/>
          <w:color w:val="800080"/>
          <w:spacing w:val="-1"/>
        </w:rPr>
        <w:t>l</w:t>
      </w:r>
      <w:r w:rsidR="00863EB5">
        <w:rPr>
          <w:rFonts w:ascii="Arial" w:eastAsia="Arial" w:hAnsi="Arial" w:cs="Arial"/>
          <w:strike/>
          <w:color w:val="800080"/>
        </w:rPr>
        <w:t>ar</w:t>
      </w:r>
      <w:r w:rsidR="00863EB5">
        <w:rPr>
          <w:rFonts w:ascii="Arial" w:eastAsia="Arial" w:hAnsi="Arial" w:cs="Arial"/>
          <w:strike/>
          <w:color w:val="800080"/>
          <w:spacing w:val="4"/>
        </w:rPr>
        <w:t xml:space="preserve"> </w:t>
      </w:r>
      <w:r w:rsidR="00863EB5">
        <w:rPr>
          <w:rFonts w:ascii="Arial" w:eastAsia="Arial" w:hAnsi="Arial" w:cs="Arial"/>
          <w:strike/>
          <w:color w:val="800080"/>
          <w:spacing w:val="-1"/>
        </w:rPr>
        <w:t>i</w:t>
      </w:r>
      <w:r w:rsidR="00863EB5">
        <w:rPr>
          <w:rFonts w:ascii="Arial" w:eastAsia="Arial" w:hAnsi="Arial" w:cs="Arial"/>
          <w:strike/>
          <w:color w:val="800080"/>
          <w:spacing w:val="-3"/>
        </w:rPr>
        <w:t>n</w:t>
      </w:r>
      <w:r w:rsidR="00863EB5">
        <w:rPr>
          <w:rFonts w:ascii="Arial" w:eastAsia="Arial" w:hAnsi="Arial" w:cs="Arial"/>
          <w:strike/>
          <w:color w:val="800080"/>
          <w:spacing w:val="1"/>
        </w:rPr>
        <w:t>t</w:t>
      </w:r>
      <w:r w:rsidR="00863EB5">
        <w:rPr>
          <w:rFonts w:ascii="Arial" w:eastAsia="Arial" w:hAnsi="Arial" w:cs="Arial"/>
          <w:strike/>
          <w:color w:val="800080"/>
        </w:rPr>
        <w:t>e</w:t>
      </w:r>
      <w:r w:rsidR="00863EB5">
        <w:rPr>
          <w:rFonts w:ascii="Arial" w:eastAsia="Arial" w:hAnsi="Arial" w:cs="Arial"/>
          <w:strike/>
          <w:color w:val="800080"/>
          <w:spacing w:val="1"/>
        </w:rPr>
        <w:t>r</w:t>
      </w:r>
      <w:r w:rsidR="00863EB5">
        <w:rPr>
          <w:rFonts w:ascii="Arial" w:eastAsia="Arial" w:hAnsi="Arial" w:cs="Arial"/>
          <w:strike/>
          <w:color w:val="800080"/>
          <w:spacing w:val="-2"/>
        </w:rPr>
        <w:t>v</w:t>
      </w:r>
      <w:r w:rsidR="00863EB5">
        <w:rPr>
          <w:rFonts w:ascii="Arial" w:eastAsia="Arial" w:hAnsi="Arial" w:cs="Arial"/>
          <w:strike/>
          <w:color w:val="800080"/>
        </w:rPr>
        <w:t>a</w:t>
      </w:r>
      <w:r w:rsidR="00863EB5">
        <w:rPr>
          <w:rFonts w:ascii="Arial" w:eastAsia="Arial" w:hAnsi="Arial" w:cs="Arial"/>
          <w:strike/>
          <w:color w:val="800080"/>
          <w:spacing w:val="-1"/>
        </w:rPr>
        <w:t>l</w:t>
      </w:r>
      <w:r w:rsidR="00863EB5">
        <w:rPr>
          <w:rFonts w:ascii="Arial" w:eastAsia="Arial" w:hAnsi="Arial" w:cs="Arial"/>
          <w:strike/>
          <w:color w:val="800080"/>
        </w:rPr>
        <w:t>s,</w:t>
      </w:r>
      <w:r w:rsidR="00863EB5">
        <w:rPr>
          <w:rFonts w:ascii="Arial" w:eastAsia="Arial" w:hAnsi="Arial" w:cs="Arial"/>
          <w:strike/>
          <w:color w:val="800080"/>
          <w:spacing w:val="1"/>
        </w:rPr>
        <w:t xml:space="preserve"> </w:t>
      </w:r>
      <w:r w:rsidR="00863EB5">
        <w:rPr>
          <w:rFonts w:ascii="Arial" w:eastAsia="Arial" w:hAnsi="Arial" w:cs="Arial"/>
          <w:strike/>
          <w:color w:val="800080"/>
        </w:rPr>
        <w:t>p</w:t>
      </w:r>
      <w:r w:rsidR="00863EB5">
        <w:rPr>
          <w:rFonts w:ascii="Arial" w:eastAsia="Arial" w:hAnsi="Arial" w:cs="Arial"/>
          <w:strike/>
          <w:color w:val="800080"/>
          <w:spacing w:val="1"/>
        </w:rPr>
        <w:t>r</w:t>
      </w:r>
      <w:r w:rsidR="00863EB5">
        <w:rPr>
          <w:rFonts w:ascii="Arial" w:eastAsia="Arial" w:hAnsi="Arial" w:cs="Arial"/>
          <w:strike/>
          <w:color w:val="800080"/>
          <w:spacing w:val="-3"/>
        </w:rPr>
        <w:t>e</w:t>
      </w:r>
      <w:r w:rsidR="00863EB5">
        <w:rPr>
          <w:rFonts w:ascii="Arial" w:eastAsia="Arial" w:hAnsi="Arial" w:cs="Arial"/>
          <w:strike/>
          <w:color w:val="800080"/>
          <w:spacing w:val="3"/>
        </w:rPr>
        <w:t>f</w:t>
      </w:r>
      <w:r w:rsidR="00863EB5">
        <w:rPr>
          <w:rFonts w:ascii="Arial" w:eastAsia="Arial" w:hAnsi="Arial" w:cs="Arial"/>
          <w:strike/>
          <w:color w:val="800080"/>
          <w:spacing w:val="-3"/>
        </w:rPr>
        <w:t>e</w:t>
      </w:r>
      <w:r w:rsidR="00863EB5">
        <w:rPr>
          <w:rFonts w:ascii="Arial" w:eastAsia="Arial" w:hAnsi="Arial" w:cs="Arial"/>
          <w:strike/>
          <w:color w:val="800080"/>
          <w:spacing w:val="1"/>
        </w:rPr>
        <w:t>r</w:t>
      </w:r>
      <w:r w:rsidR="00863EB5">
        <w:rPr>
          <w:rFonts w:ascii="Arial" w:eastAsia="Arial" w:hAnsi="Arial" w:cs="Arial"/>
          <w:strike/>
          <w:color w:val="800080"/>
        </w:rPr>
        <w:t>ab</w:t>
      </w:r>
      <w:r w:rsidR="00863EB5">
        <w:rPr>
          <w:rFonts w:ascii="Arial" w:eastAsia="Arial" w:hAnsi="Arial" w:cs="Arial"/>
          <w:strike/>
          <w:color w:val="800080"/>
          <w:spacing w:val="-1"/>
        </w:rPr>
        <w:t>l</w:t>
      </w:r>
      <w:r w:rsidR="00863EB5">
        <w:rPr>
          <w:rFonts w:ascii="Arial" w:eastAsia="Arial" w:hAnsi="Arial" w:cs="Arial"/>
          <w:strike/>
          <w:color w:val="800080"/>
        </w:rPr>
        <w:t>y annua</w:t>
      </w:r>
      <w:r w:rsidR="00863EB5">
        <w:rPr>
          <w:rFonts w:ascii="Arial" w:eastAsia="Arial" w:hAnsi="Arial" w:cs="Arial"/>
          <w:strike/>
          <w:color w:val="800080"/>
          <w:spacing w:val="-1"/>
        </w:rPr>
        <w:t>l</w:t>
      </w:r>
      <w:r w:rsidR="00863EB5">
        <w:rPr>
          <w:rFonts w:ascii="Arial" w:eastAsia="Arial" w:hAnsi="Arial" w:cs="Arial"/>
          <w:strike/>
          <w:color w:val="800080"/>
          <w:spacing w:val="1"/>
        </w:rPr>
        <w:t>l</w:t>
      </w:r>
      <w:r w:rsidR="00863EB5">
        <w:rPr>
          <w:rFonts w:ascii="Arial" w:eastAsia="Arial" w:hAnsi="Arial" w:cs="Arial"/>
          <w:strike/>
          <w:color w:val="800080"/>
          <w:spacing w:val="-2"/>
        </w:rPr>
        <w:t>y</w:t>
      </w:r>
      <w:r w:rsidR="00863EB5">
        <w:rPr>
          <w:rFonts w:ascii="Arial" w:eastAsia="Arial" w:hAnsi="Arial" w:cs="Arial"/>
          <w:strike/>
          <w:color w:val="800080"/>
        </w:rPr>
        <w:t>,</w:t>
      </w:r>
      <w:r w:rsidR="00863EB5">
        <w:rPr>
          <w:rFonts w:ascii="Arial" w:eastAsia="Arial" w:hAnsi="Arial" w:cs="Arial"/>
          <w:strike/>
          <w:color w:val="800080"/>
          <w:spacing w:val="4"/>
        </w:rPr>
        <w:t xml:space="preserve"> </w:t>
      </w:r>
      <w:r w:rsidR="00863EB5">
        <w:rPr>
          <w:rFonts w:ascii="Arial" w:eastAsia="Arial" w:hAnsi="Arial" w:cs="Arial"/>
          <w:strike/>
          <w:color w:val="800080"/>
          <w:spacing w:val="1"/>
        </w:rPr>
        <w:t>t</w:t>
      </w:r>
      <w:r w:rsidR="00863EB5">
        <w:rPr>
          <w:rFonts w:ascii="Arial" w:eastAsia="Arial" w:hAnsi="Arial" w:cs="Arial"/>
          <w:strike/>
          <w:color w:val="800080"/>
        </w:rPr>
        <w:t>o</w:t>
      </w:r>
      <w:r w:rsidR="00863EB5">
        <w:rPr>
          <w:rFonts w:ascii="Arial" w:eastAsia="Arial" w:hAnsi="Arial" w:cs="Arial"/>
          <w:color w:val="800080"/>
        </w:rPr>
        <w:t xml:space="preserve"> ensu</w:t>
      </w:r>
      <w:r w:rsidR="00863EB5">
        <w:rPr>
          <w:rFonts w:ascii="Arial" w:eastAsia="Arial" w:hAnsi="Arial" w:cs="Arial"/>
          <w:color w:val="800080"/>
          <w:spacing w:val="1"/>
        </w:rPr>
        <w:t>r</w:t>
      </w:r>
      <w:r w:rsidR="00863EB5">
        <w:rPr>
          <w:rFonts w:ascii="Arial" w:eastAsia="Arial" w:hAnsi="Arial" w:cs="Arial"/>
          <w:color w:val="800080"/>
        </w:rPr>
        <w:t>e</w:t>
      </w:r>
      <w:r w:rsidR="00863EB5">
        <w:rPr>
          <w:rFonts w:ascii="Arial" w:eastAsia="Arial" w:hAnsi="Arial" w:cs="Arial"/>
          <w:color w:val="800080"/>
          <w:spacing w:val="4"/>
        </w:rPr>
        <w:t xml:space="preserve"> </w:t>
      </w:r>
      <w:r w:rsidR="00863EB5">
        <w:rPr>
          <w:rFonts w:ascii="Arial" w:eastAsia="Arial" w:hAnsi="Arial" w:cs="Arial"/>
          <w:color w:val="800080"/>
          <w:spacing w:val="1"/>
        </w:rPr>
        <w:t>t</w:t>
      </w:r>
      <w:r w:rsidR="00863EB5">
        <w:rPr>
          <w:rFonts w:ascii="Arial" w:eastAsia="Arial" w:hAnsi="Arial" w:cs="Arial"/>
          <w:color w:val="800080"/>
        </w:rPr>
        <w:t>h</w:t>
      </w:r>
      <w:r w:rsidR="00863EB5">
        <w:rPr>
          <w:rFonts w:ascii="Arial" w:eastAsia="Arial" w:hAnsi="Arial" w:cs="Arial"/>
          <w:color w:val="800080"/>
          <w:spacing w:val="-3"/>
        </w:rPr>
        <w:t>a</w:t>
      </w:r>
      <w:r w:rsidR="00863EB5">
        <w:rPr>
          <w:rFonts w:ascii="Arial" w:eastAsia="Arial" w:hAnsi="Arial" w:cs="Arial"/>
          <w:color w:val="800080"/>
        </w:rPr>
        <w:t>t</w:t>
      </w:r>
      <w:r w:rsidR="00863EB5">
        <w:rPr>
          <w:rFonts w:ascii="Arial" w:eastAsia="Arial" w:hAnsi="Arial" w:cs="Arial"/>
          <w:color w:val="800080"/>
          <w:spacing w:val="3"/>
        </w:rPr>
        <w:t xml:space="preserve"> </w:t>
      </w:r>
      <w:r w:rsidR="00863EB5">
        <w:rPr>
          <w:rFonts w:ascii="Arial" w:eastAsia="Arial" w:hAnsi="Arial" w:cs="Arial"/>
          <w:color w:val="800080"/>
          <w:spacing w:val="1"/>
        </w:rPr>
        <w:t>t</w:t>
      </w:r>
      <w:r w:rsidR="00863EB5">
        <w:rPr>
          <w:rFonts w:ascii="Arial" w:eastAsia="Arial" w:hAnsi="Arial" w:cs="Arial"/>
          <w:color w:val="800080"/>
        </w:rPr>
        <w:t>he</w:t>
      </w:r>
      <w:r w:rsidR="00863EB5">
        <w:rPr>
          <w:rFonts w:ascii="Arial" w:eastAsia="Arial" w:hAnsi="Arial" w:cs="Arial"/>
          <w:color w:val="800080"/>
          <w:spacing w:val="4"/>
        </w:rPr>
        <w:t xml:space="preserve"> </w:t>
      </w:r>
      <w:r w:rsidR="00863EB5">
        <w:rPr>
          <w:rFonts w:ascii="Arial" w:eastAsia="Arial" w:hAnsi="Arial" w:cs="Arial"/>
          <w:color w:val="800080"/>
          <w:spacing w:val="-2"/>
        </w:rPr>
        <w:t>s</w:t>
      </w:r>
      <w:r w:rsidR="00863EB5">
        <w:rPr>
          <w:rFonts w:ascii="Arial" w:eastAsia="Arial" w:hAnsi="Arial" w:cs="Arial"/>
          <w:color w:val="800080"/>
          <w:spacing w:val="1"/>
        </w:rPr>
        <w:t>t</w:t>
      </w:r>
      <w:r w:rsidR="00863EB5">
        <w:rPr>
          <w:rFonts w:ascii="Arial" w:eastAsia="Arial" w:hAnsi="Arial" w:cs="Arial"/>
          <w:color w:val="800080"/>
        </w:rPr>
        <w:t>anda</w:t>
      </w:r>
      <w:r w:rsidR="00863EB5">
        <w:rPr>
          <w:rFonts w:ascii="Arial" w:eastAsia="Arial" w:hAnsi="Arial" w:cs="Arial"/>
          <w:color w:val="800080"/>
          <w:spacing w:val="1"/>
        </w:rPr>
        <w:t>r</w:t>
      </w:r>
      <w:r w:rsidR="00863EB5">
        <w:rPr>
          <w:rFonts w:ascii="Arial" w:eastAsia="Arial" w:hAnsi="Arial" w:cs="Arial"/>
          <w:color w:val="800080"/>
          <w:spacing w:val="-3"/>
        </w:rPr>
        <w:t>d</w:t>
      </w:r>
      <w:r w:rsidR="00863EB5">
        <w:rPr>
          <w:rFonts w:ascii="Arial" w:eastAsia="Arial" w:hAnsi="Arial" w:cs="Arial"/>
          <w:color w:val="800080"/>
        </w:rPr>
        <w:t>s</w:t>
      </w:r>
      <w:r w:rsidR="00863EB5">
        <w:rPr>
          <w:rFonts w:ascii="Arial" w:eastAsia="Arial" w:hAnsi="Arial" w:cs="Arial"/>
          <w:color w:val="800080"/>
          <w:spacing w:val="4"/>
        </w:rPr>
        <w:t xml:space="preserve"> </w:t>
      </w:r>
      <w:r w:rsidR="00863EB5">
        <w:rPr>
          <w:rFonts w:ascii="Arial" w:eastAsia="Arial" w:hAnsi="Arial" w:cs="Arial"/>
          <w:color w:val="800080"/>
        </w:rPr>
        <w:t>set</w:t>
      </w:r>
      <w:r w:rsidR="00863EB5">
        <w:rPr>
          <w:rFonts w:ascii="Arial" w:eastAsia="Arial" w:hAnsi="Arial" w:cs="Arial"/>
          <w:color w:val="800080"/>
          <w:spacing w:val="5"/>
        </w:rPr>
        <w:t xml:space="preserve"> </w:t>
      </w:r>
      <w:r w:rsidR="00863EB5">
        <w:rPr>
          <w:rFonts w:ascii="Arial" w:eastAsia="Arial" w:hAnsi="Arial" w:cs="Arial"/>
          <w:color w:val="800080"/>
        </w:rPr>
        <w:t>by</w:t>
      </w:r>
      <w:r w:rsidR="00863EB5">
        <w:rPr>
          <w:rFonts w:ascii="Arial" w:eastAsia="Arial" w:hAnsi="Arial" w:cs="Arial"/>
          <w:color w:val="800080"/>
          <w:spacing w:val="2"/>
        </w:rPr>
        <w:t xml:space="preserve"> </w:t>
      </w:r>
      <w:r w:rsidR="00863EB5">
        <w:rPr>
          <w:rFonts w:ascii="Arial" w:eastAsia="Arial" w:hAnsi="Arial" w:cs="Arial"/>
          <w:color w:val="800080"/>
          <w:spacing w:val="1"/>
        </w:rPr>
        <w:t>t</w:t>
      </w:r>
      <w:r w:rsidR="00863EB5">
        <w:rPr>
          <w:rFonts w:ascii="Arial" w:eastAsia="Arial" w:hAnsi="Arial" w:cs="Arial"/>
          <w:color w:val="800080"/>
        </w:rPr>
        <w:t>he</w:t>
      </w:r>
      <w:r w:rsidR="00863EB5">
        <w:rPr>
          <w:rFonts w:ascii="Arial" w:eastAsia="Arial" w:hAnsi="Arial" w:cs="Arial"/>
          <w:color w:val="800080"/>
          <w:spacing w:val="4"/>
        </w:rPr>
        <w:t xml:space="preserve"> </w:t>
      </w:r>
      <w:r w:rsidR="00863EB5">
        <w:rPr>
          <w:rFonts w:ascii="Arial" w:eastAsia="Arial" w:hAnsi="Arial" w:cs="Arial"/>
          <w:color w:val="800080"/>
          <w:spacing w:val="-1"/>
        </w:rPr>
        <w:t>C</w:t>
      </w:r>
      <w:r w:rsidR="00863EB5">
        <w:rPr>
          <w:rFonts w:ascii="Arial" w:eastAsia="Arial" w:hAnsi="Arial" w:cs="Arial"/>
          <w:color w:val="800080"/>
          <w:spacing w:val="-3"/>
        </w:rPr>
        <w:t>o</w:t>
      </w:r>
      <w:r w:rsidR="00863EB5">
        <w:rPr>
          <w:rFonts w:ascii="Arial" w:eastAsia="Arial" w:hAnsi="Arial" w:cs="Arial"/>
          <w:color w:val="800080"/>
          <w:spacing w:val="1"/>
        </w:rPr>
        <w:t>m</w:t>
      </w:r>
      <w:r w:rsidR="00863EB5">
        <w:rPr>
          <w:rFonts w:ascii="Arial" w:eastAsia="Arial" w:hAnsi="Arial" w:cs="Arial"/>
          <w:color w:val="800080"/>
        </w:rPr>
        <w:t>pe</w:t>
      </w:r>
      <w:r w:rsidR="00863EB5">
        <w:rPr>
          <w:rFonts w:ascii="Arial" w:eastAsia="Arial" w:hAnsi="Arial" w:cs="Arial"/>
          <w:color w:val="800080"/>
          <w:spacing w:val="1"/>
        </w:rPr>
        <w:t>t</w:t>
      </w:r>
      <w:r w:rsidR="00863EB5">
        <w:rPr>
          <w:rFonts w:ascii="Arial" w:eastAsia="Arial" w:hAnsi="Arial" w:cs="Arial"/>
          <w:color w:val="800080"/>
        </w:rPr>
        <w:t>e</w:t>
      </w:r>
      <w:r w:rsidR="00863EB5">
        <w:rPr>
          <w:rFonts w:ascii="Arial" w:eastAsia="Arial" w:hAnsi="Arial" w:cs="Arial"/>
          <w:color w:val="800080"/>
          <w:spacing w:val="-3"/>
        </w:rPr>
        <w:t>n</w:t>
      </w:r>
      <w:r w:rsidR="00863EB5">
        <w:rPr>
          <w:rFonts w:ascii="Arial" w:eastAsia="Arial" w:hAnsi="Arial" w:cs="Arial"/>
          <w:color w:val="800080"/>
        </w:rPr>
        <w:t>t</w:t>
      </w:r>
      <w:r w:rsidR="00863EB5">
        <w:rPr>
          <w:rFonts w:ascii="Arial" w:eastAsia="Arial" w:hAnsi="Arial" w:cs="Arial"/>
          <w:color w:val="800080"/>
          <w:spacing w:val="3"/>
        </w:rPr>
        <w:t xml:space="preserve"> </w:t>
      </w:r>
      <w:r w:rsidR="00863EB5">
        <w:rPr>
          <w:rFonts w:ascii="Arial" w:eastAsia="Arial" w:hAnsi="Arial" w:cs="Arial"/>
          <w:color w:val="800080"/>
          <w:spacing w:val="-1"/>
        </w:rPr>
        <w:t>A</w:t>
      </w:r>
      <w:r w:rsidR="00863EB5">
        <w:rPr>
          <w:rFonts w:ascii="Arial" w:eastAsia="Arial" w:hAnsi="Arial" w:cs="Arial"/>
          <w:color w:val="800080"/>
        </w:rPr>
        <w:t>u</w:t>
      </w:r>
      <w:r w:rsidR="00863EB5">
        <w:rPr>
          <w:rFonts w:ascii="Arial" w:eastAsia="Arial" w:hAnsi="Arial" w:cs="Arial"/>
          <w:color w:val="800080"/>
          <w:spacing w:val="1"/>
        </w:rPr>
        <w:t>t</w:t>
      </w:r>
      <w:r w:rsidR="00863EB5">
        <w:rPr>
          <w:rFonts w:ascii="Arial" w:eastAsia="Arial" w:hAnsi="Arial" w:cs="Arial"/>
          <w:color w:val="800080"/>
        </w:rPr>
        <w:t>ho</w:t>
      </w:r>
      <w:r w:rsidR="00863EB5">
        <w:rPr>
          <w:rFonts w:ascii="Arial" w:eastAsia="Arial" w:hAnsi="Arial" w:cs="Arial"/>
          <w:color w:val="800080"/>
          <w:spacing w:val="1"/>
        </w:rPr>
        <w:t>r</w:t>
      </w:r>
      <w:r w:rsidR="00863EB5">
        <w:rPr>
          <w:rFonts w:ascii="Arial" w:eastAsia="Arial" w:hAnsi="Arial" w:cs="Arial"/>
          <w:color w:val="800080"/>
          <w:spacing w:val="-1"/>
        </w:rPr>
        <w:t>i</w:t>
      </w:r>
      <w:r w:rsidR="00863EB5">
        <w:rPr>
          <w:rFonts w:ascii="Arial" w:eastAsia="Arial" w:hAnsi="Arial" w:cs="Arial"/>
          <w:color w:val="800080"/>
          <w:spacing w:val="1"/>
        </w:rPr>
        <w:t>t</w:t>
      </w:r>
      <w:r w:rsidR="00863EB5">
        <w:rPr>
          <w:rFonts w:ascii="Arial" w:eastAsia="Arial" w:hAnsi="Arial" w:cs="Arial"/>
          <w:color w:val="800080"/>
        </w:rPr>
        <w:t xml:space="preserve">y </w:t>
      </w:r>
      <w:r w:rsidR="00863EB5">
        <w:rPr>
          <w:rFonts w:ascii="Arial" w:eastAsia="Arial" w:hAnsi="Arial" w:cs="Arial"/>
          <w:color w:val="800080"/>
          <w:spacing w:val="3"/>
        </w:rPr>
        <w:t>f</w:t>
      </w:r>
      <w:r w:rsidR="00863EB5">
        <w:rPr>
          <w:rFonts w:ascii="Arial" w:eastAsia="Arial" w:hAnsi="Arial" w:cs="Arial"/>
          <w:color w:val="800080"/>
        </w:rPr>
        <w:t>or</w:t>
      </w:r>
      <w:r w:rsidR="00863EB5">
        <w:rPr>
          <w:rFonts w:ascii="Arial" w:eastAsia="Arial" w:hAnsi="Arial" w:cs="Arial"/>
          <w:color w:val="800080"/>
          <w:spacing w:val="3"/>
        </w:rPr>
        <w:t xml:space="preserve"> </w:t>
      </w:r>
      <w:r w:rsidR="00863EB5">
        <w:rPr>
          <w:rFonts w:ascii="Arial" w:eastAsia="Arial" w:hAnsi="Arial" w:cs="Arial"/>
          <w:color w:val="800080"/>
        </w:rPr>
        <w:t>ope</w:t>
      </w:r>
      <w:r w:rsidR="00863EB5">
        <w:rPr>
          <w:rFonts w:ascii="Arial" w:eastAsia="Arial" w:hAnsi="Arial" w:cs="Arial"/>
          <w:color w:val="800080"/>
          <w:spacing w:val="1"/>
        </w:rPr>
        <w:t>r</w:t>
      </w:r>
      <w:r w:rsidR="00863EB5">
        <w:rPr>
          <w:rFonts w:ascii="Arial" w:eastAsia="Arial" w:hAnsi="Arial" w:cs="Arial"/>
          <w:color w:val="800080"/>
          <w:spacing w:val="-3"/>
        </w:rPr>
        <w:t>a</w:t>
      </w:r>
      <w:r w:rsidR="00863EB5">
        <w:rPr>
          <w:rFonts w:ascii="Arial" w:eastAsia="Arial" w:hAnsi="Arial" w:cs="Arial"/>
          <w:color w:val="800080"/>
          <w:spacing w:val="1"/>
        </w:rPr>
        <w:t>t</w:t>
      </w:r>
      <w:r w:rsidR="00863EB5">
        <w:rPr>
          <w:rFonts w:ascii="Arial" w:eastAsia="Arial" w:hAnsi="Arial" w:cs="Arial"/>
          <w:color w:val="800080"/>
        </w:rPr>
        <w:t>or</w:t>
      </w:r>
      <w:r w:rsidR="00863EB5">
        <w:rPr>
          <w:rFonts w:ascii="Arial" w:eastAsia="Arial" w:hAnsi="Arial" w:cs="Arial"/>
          <w:color w:val="800080"/>
          <w:spacing w:val="8"/>
        </w:rPr>
        <w:t xml:space="preserve"> </w:t>
      </w:r>
      <w:r w:rsidR="00863EB5">
        <w:rPr>
          <w:rFonts w:ascii="Arial" w:eastAsia="Arial" w:hAnsi="Arial" w:cs="Arial"/>
          <w:color w:val="800080"/>
        </w:rPr>
        <w:t>o</w:t>
      </w:r>
      <w:r w:rsidR="00863EB5">
        <w:rPr>
          <w:rFonts w:ascii="Arial" w:eastAsia="Arial" w:hAnsi="Arial" w:cs="Arial"/>
          <w:color w:val="800080"/>
          <w:spacing w:val="-3"/>
        </w:rPr>
        <w:t>p</w:t>
      </w:r>
      <w:r w:rsidR="00863EB5">
        <w:rPr>
          <w:rFonts w:ascii="Arial" w:eastAsia="Arial" w:hAnsi="Arial" w:cs="Arial"/>
          <w:color w:val="800080"/>
        </w:rPr>
        <w:t>e</w:t>
      </w:r>
      <w:r w:rsidR="00863EB5">
        <w:rPr>
          <w:rFonts w:ascii="Arial" w:eastAsia="Arial" w:hAnsi="Arial" w:cs="Arial"/>
          <w:color w:val="800080"/>
          <w:spacing w:val="1"/>
        </w:rPr>
        <w:t>r</w:t>
      </w:r>
      <w:r w:rsidR="00863EB5">
        <w:rPr>
          <w:rFonts w:ascii="Arial" w:eastAsia="Arial" w:hAnsi="Arial" w:cs="Arial"/>
          <w:color w:val="800080"/>
        </w:rPr>
        <w:t>a</w:t>
      </w:r>
      <w:r w:rsidR="00863EB5">
        <w:rPr>
          <w:rFonts w:ascii="Arial" w:eastAsia="Arial" w:hAnsi="Arial" w:cs="Arial"/>
          <w:color w:val="800080"/>
          <w:spacing w:val="1"/>
        </w:rPr>
        <w:t>t</w:t>
      </w:r>
      <w:r w:rsidR="00863EB5">
        <w:rPr>
          <w:rFonts w:ascii="Arial" w:eastAsia="Arial" w:hAnsi="Arial" w:cs="Arial"/>
          <w:color w:val="800080"/>
          <w:spacing w:val="-1"/>
        </w:rPr>
        <w:t>i</w:t>
      </w:r>
      <w:r w:rsidR="00863EB5">
        <w:rPr>
          <w:rFonts w:ascii="Arial" w:eastAsia="Arial" w:hAnsi="Arial" w:cs="Arial"/>
          <w:color w:val="800080"/>
        </w:rPr>
        <w:t>onal</w:t>
      </w:r>
      <w:r w:rsidR="00863EB5">
        <w:rPr>
          <w:rFonts w:ascii="Arial" w:eastAsia="Arial" w:hAnsi="Arial" w:cs="Arial"/>
          <w:color w:val="800080"/>
          <w:spacing w:val="2"/>
        </w:rPr>
        <w:t xml:space="preserve"> q</w:t>
      </w:r>
      <w:r w:rsidR="00863EB5">
        <w:rPr>
          <w:rFonts w:ascii="Arial" w:eastAsia="Arial" w:hAnsi="Arial" w:cs="Arial"/>
          <w:color w:val="800080"/>
        </w:rPr>
        <w:t>ua</w:t>
      </w:r>
      <w:r w:rsidR="00863EB5">
        <w:rPr>
          <w:rFonts w:ascii="Arial" w:eastAsia="Arial" w:hAnsi="Arial" w:cs="Arial"/>
          <w:color w:val="800080"/>
          <w:spacing w:val="-1"/>
        </w:rPr>
        <w:t>li</w:t>
      </w:r>
      <w:r w:rsidR="00863EB5">
        <w:rPr>
          <w:rFonts w:ascii="Arial" w:eastAsia="Arial" w:hAnsi="Arial" w:cs="Arial"/>
          <w:color w:val="800080"/>
          <w:spacing w:val="3"/>
        </w:rPr>
        <w:t>f</w:t>
      </w:r>
      <w:r w:rsidR="00863EB5">
        <w:rPr>
          <w:rFonts w:ascii="Arial" w:eastAsia="Arial" w:hAnsi="Arial" w:cs="Arial"/>
          <w:color w:val="800080"/>
          <w:spacing w:val="-1"/>
        </w:rPr>
        <w:t>i</w:t>
      </w:r>
      <w:r w:rsidR="00863EB5">
        <w:rPr>
          <w:rFonts w:ascii="Arial" w:eastAsia="Arial" w:hAnsi="Arial" w:cs="Arial"/>
          <w:color w:val="800080"/>
        </w:rPr>
        <w:t>c</w:t>
      </w:r>
      <w:r w:rsidR="00863EB5">
        <w:rPr>
          <w:rFonts w:ascii="Arial" w:eastAsia="Arial" w:hAnsi="Arial" w:cs="Arial"/>
          <w:color w:val="800080"/>
          <w:spacing w:val="-3"/>
        </w:rPr>
        <w:t>a</w:t>
      </w:r>
      <w:r w:rsidR="00863EB5">
        <w:rPr>
          <w:rFonts w:ascii="Arial" w:eastAsia="Arial" w:hAnsi="Arial" w:cs="Arial"/>
          <w:color w:val="800080"/>
          <w:spacing w:val="1"/>
        </w:rPr>
        <w:t>t</w:t>
      </w:r>
      <w:r w:rsidR="00863EB5">
        <w:rPr>
          <w:rFonts w:ascii="Arial" w:eastAsia="Arial" w:hAnsi="Arial" w:cs="Arial"/>
          <w:color w:val="800080"/>
          <w:spacing w:val="-1"/>
        </w:rPr>
        <w:t>i</w:t>
      </w:r>
      <w:r w:rsidR="00863EB5">
        <w:rPr>
          <w:rFonts w:ascii="Arial" w:eastAsia="Arial" w:hAnsi="Arial" w:cs="Arial"/>
          <w:color w:val="800080"/>
        </w:rPr>
        <w:t>o</w:t>
      </w:r>
      <w:r w:rsidR="00863EB5">
        <w:rPr>
          <w:rFonts w:ascii="Arial" w:eastAsia="Arial" w:hAnsi="Arial" w:cs="Arial"/>
          <w:color w:val="800080"/>
          <w:spacing w:val="-3"/>
        </w:rPr>
        <w:t>n</w:t>
      </w:r>
      <w:r w:rsidR="00863EB5">
        <w:rPr>
          <w:rFonts w:ascii="Arial" w:eastAsia="Arial" w:hAnsi="Arial" w:cs="Arial"/>
          <w:color w:val="800080"/>
        </w:rPr>
        <w:t xml:space="preserve">s </w:t>
      </w:r>
      <w:r w:rsidR="00863EB5">
        <w:rPr>
          <w:rFonts w:ascii="Arial" w:eastAsia="Arial" w:hAnsi="Arial" w:cs="Arial"/>
          <w:strike/>
          <w:color w:val="800080"/>
        </w:rPr>
        <w:t>a</w:t>
      </w:r>
      <w:r w:rsidR="00863EB5">
        <w:rPr>
          <w:rFonts w:ascii="Arial" w:eastAsia="Arial" w:hAnsi="Arial" w:cs="Arial"/>
          <w:strike/>
          <w:color w:val="800080"/>
          <w:spacing w:val="1"/>
        </w:rPr>
        <w:t>r</w:t>
      </w:r>
      <w:r w:rsidR="00863EB5">
        <w:rPr>
          <w:rFonts w:ascii="Arial" w:eastAsia="Arial" w:hAnsi="Arial" w:cs="Arial"/>
          <w:strike/>
          <w:color w:val="800080"/>
        </w:rPr>
        <w:t>e co</w:t>
      </w:r>
      <w:r w:rsidR="00863EB5">
        <w:rPr>
          <w:rFonts w:ascii="Arial" w:eastAsia="Arial" w:hAnsi="Arial" w:cs="Arial"/>
          <w:strike/>
          <w:color w:val="800080"/>
          <w:spacing w:val="-3"/>
        </w:rPr>
        <w:t>n</w:t>
      </w:r>
      <w:r w:rsidR="00863EB5">
        <w:rPr>
          <w:rFonts w:ascii="Arial" w:eastAsia="Arial" w:hAnsi="Arial" w:cs="Arial"/>
          <w:strike/>
          <w:color w:val="800080"/>
          <w:spacing w:val="1"/>
        </w:rPr>
        <w:t>t</w:t>
      </w:r>
      <w:r w:rsidR="00863EB5">
        <w:rPr>
          <w:rFonts w:ascii="Arial" w:eastAsia="Arial" w:hAnsi="Arial" w:cs="Arial"/>
          <w:strike/>
          <w:color w:val="800080"/>
          <w:spacing w:val="-1"/>
        </w:rPr>
        <w:t>i</w:t>
      </w:r>
      <w:r w:rsidR="00863EB5">
        <w:rPr>
          <w:rFonts w:ascii="Arial" w:eastAsia="Arial" w:hAnsi="Arial" w:cs="Arial"/>
          <w:strike/>
          <w:color w:val="800080"/>
        </w:rPr>
        <w:t>nu</w:t>
      </w:r>
      <w:r w:rsidR="00863EB5">
        <w:rPr>
          <w:rFonts w:ascii="Arial" w:eastAsia="Arial" w:hAnsi="Arial" w:cs="Arial"/>
          <w:strike/>
          <w:color w:val="800080"/>
          <w:spacing w:val="-1"/>
        </w:rPr>
        <w:t>i</w:t>
      </w:r>
      <w:r w:rsidR="00863EB5">
        <w:rPr>
          <w:rFonts w:ascii="Arial" w:eastAsia="Arial" w:hAnsi="Arial" w:cs="Arial"/>
          <w:strike/>
          <w:color w:val="800080"/>
        </w:rPr>
        <w:t>ng</w:t>
      </w:r>
      <w:r w:rsidR="00863EB5">
        <w:rPr>
          <w:rFonts w:ascii="Arial" w:eastAsia="Arial" w:hAnsi="Arial" w:cs="Arial"/>
          <w:strike/>
          <w:color w:val="800080"/>
          <w:spacing w:val="1"/>
        </w:rPr>
        <w:t xml:space="preserve"> t</w:t>
      </w:r>
      <w:r w:rsidR="00863EB5">
        <w:rPr>
          <w:rFonts w:ascii="Arial" w:eastAsia="Arial" w:hAnsi="Arial" w:cs="Arial"/>
          <w:strike/>
          <w:color w:val="800080"/>
        </w:rPr>
        <w:t>o</w:t>
      </w:r>
      <w:r w:rsidR="00863EB5">
        <w:rPr>
          <w:rFonts w:ascii="Arial" w:eastAsia="Arial" w:hAnsi="Arial" w:cs="Arial"/>
          <w:strike/>
          <w:color w:val="800080"/>
          <w:spacing w:val="-2"/>
        </w:rPr>
        <w:t xml:space="preserve"> </w:t>
      </w:r>
      <w:r w:rsidR="00863EB5">
        <w:rPr>
          <w:rFonts w:ascii="Arial" w:eastAsia="Arial" w:hAnsi="Arial" w:cs="Arial"/>
          <w:strike/>
          <w:color w:val="800080"/>
        </w:rPr>
        <w:t>be</w:t>
      </w:r>
      <w:r w:rsidR="00863EB5">
        <w:rPr>
          <w:rFonts w:ascii="Arial" w:eastAsia="Arial" w:hAnsi="Arial" w:cs="Arial"/>
          <w:strike/>
          <w:color w:val="800080"/>
          <w:spacing w:val="-1"/>
        </w:rPr>
        <w:t xml:space="preserve"> </w:t>
      </w:r>
      <w:r w:rsidR="00863EB5">
        <w:rPr>
          <w:rFonts w:ascii="Arial" w:eastAsia="Arial" w:hAnsi="Arial" w:cs="Arial"/>
          <w:strike/>
          <w:color w:val="800080"/>
          <w:spacing w:val="1"/>
        </w:rPr>
        <w:t>m</w:t>
      </w:r>
      <w:r w:rsidR="00863EB5">
        <w:rPr>
          <w:rFonts w:ascii="Arial" w:eastAsia="Arial" w:hAnsi="Arial" w:cs="Arial"/>
          <w:strike/>
          <w:color w:val="800080"/>
        </w:rPr>
        <w:t>e</w:t>
      </w:r>
      <w:r w:rsidR="00863EB5">
        <w:rPr>
          <w:rFonts w:ascii="Arial" w:eastAsia="Arial" w:hAnsi="Arial" w:cs="Arial"/>
          <w:strike/>
          <w:color w:val="800080"/>
          <w:spacing w:val="-1"/>
        </w:rPr>
        <w:t>t</w:t>
      </w:r>
      <w:r w:rsidR="00863EB5">
        <w:rPr>
          <w:rFonts w:ascii="Arial" w:eastAsia="Arial" w:hAnsi="Arial" w:cs="Arial"/>
          <w:strike/>
          <w:color w:val="800080"/>
        </w:rPr>
        <w:t>.</w:t>
      </w:r>
    </w:p>
    <w:p w:rsidR="000A5570" w:rsidRDefault="000A5570">
      <w:pPr>
        <w:spacing w:before="9" w:after="0" w:line="110" w:lineRule="exact"/>
        <w:rPr>
          <w:sz w:val="11"/>
          <w:szCs w:val="11"/>
        </w:rPr>
      </w:pPr>
    </w:p>
    <w:p w:rsidR="000A5570" w:rsidRDefault="00071E95">
      <w:pPr>
        <w:spacing w:after="0" w:line="241" w:lineRule="auto"/>
        <w:ind w:left="298" w:right="98"/>
        <w:jc w:val="both"/>
        <w:rPr>
          <w:rFonts w:ascii="Arial" w:eastAsia="Arial" w:hAnsi="Arial" w:cs="Arial"/>
        </w:rPr>
      </w:pPr>
      <w:r>
        <w:pict>
          <v:group id="_x0000_s1309" style="position:absolute;left:0;text-align:left;margin-left:70.55pt;margin-top:-.4pt;width:468.35pt;height:13.7pt;z-index:-251637248;mso-position-horizontal-relative:page" coordorigin="1411,-8" coordsize="9367,274">
            <v:group id="_x0000_s1312" style="position:absolute;left:5254;top:2;width:866;height:254" coordorigin="5254,2" coordsize="866,254">
              <v:shape id="_x0000_s1313" style="position:absolute;left:5254;top:2;width:866;height:254" coordorigin="5254,2" coordsize="866,254" path="m5254,257r866,l6120,2r-866,l5254,257e" fillcolor="aqua" stroked="f">
                <v:path arrowok="t"/>
              </v:shape>
            </v:group>
            <v:group id="_x0000_s1310" style="position:absolute;left:1418;top:155;width:9353;height:2" coordorigin="1418,155" coordsize="9353,2">
              <v:shape id="_x0000_s1311" style="position:absolute;left:1418;top:155;width:9353;height:2" coordorigin="1418,155" coordsize="9353,0" path="m1418,155r9353,e" filled="f" strokecolor="purple" strokeweight=".7pt">
                <v:path arrowok="t"/>
              </v:shape>
            </v:group>
            <w10:wrap anchorx="page"/>
          </v:group>
        </w:pict>
      </w:r>
      <w:r w:rsidR="00863EB5">
        <w:rPr>
          <w:rFonts w:ascii="Arial" w:eastAsia="Arial" w:hAnsi="Arial" w:cs="Arial"/>
          <w:color w:val="800080"/>
          <w:spacing w:val="1"/>
        </w:rPr>
        <w:t>I</w:t>
      </w:r>
      <w:r w:rsidR="00863EB5">
        <w:rPr>
          <w:rFonts w:ascii="Arial" w:eastAsia="Arial" w:hAnsi="Arial" w:cs="Arial"/>
          <w:color w:val="800080"/>
        </w:rPr>
        <w:t>n</w:t>
      </w:r>
      <w:r w:rsidR="00863EB5">
        <w:rPr>
          <w:rFonts w:ascii="Arial" w:eastAsia="Arial" w:hAnsi="Arial" w:cs="Arial"/>
          <w:color w:val="800080"/>
          <w:spacing w:val="49"/>
        </w:rPr>
        <w:t xml:space="preserve"> </w:t>
      </w:r>
      <w:r w:rsidR="00863EB5">
        <w:rPr>
          <w:rFonts w:ascii="Arial" w:eastAsia="Arial" w:hAnsi="Arial" w:cs="Arial"/>
          <w:color w:val="800080"/>
          <w:spacing w:val="1"/>
        </w:rPr>
        <w:t>t</w:t>
      </w:r>
      <w:r w:rsidR="00863EB5">
        <w:rPr>
          <w:rFonts w:ascii="Arial" w:eastAsia="Arial" w:hAnsi="Arial" w:cs="Arial"/>
          <w:color w:val="800080"/>
        </w:rPr>
        <w:t>he</w:t>
      </w:r>
      <w:r w:rsidR="00863EB5">
        <w:rPr>
          <w:rFonts w:ascii="Arial" w:eastAsia="Arial" w:hAnsi="Arial" w:cs="Arial"/>
          <w:color w:val="800080"/>
          <w:spacing w:val="49"/>
        </w:rPr>
        <w:t xml:space="preserve"> </w:t>
      </w:r>
      <w:r w:rsidR="00863EB5">
        <w:rPr>
          <w:rFonts w:ascii="Arial" w:eastAsia="Arial" w:hAnsi="Arial" w:cs="Arial"/>
          <w:color w:val="800080"/>
        </w:rPr>
        <w:t>absence</w:t>
      </w:r>
      <w:r w:rsidR="00863EB5">
        <w:rPr>
          <w:rFonts w:ascii="Arial" w:eastAsia="Arial" w:hAnsi="Arial" w:cs="Arial"/>
          <w:color w:val="800080"/>
          <w:spacing w:val="49"/>
        </w:rPr>
        <w:t xml:space="preserve"> </w:t>
      </w:r>
      <w:r w:rsidR="00863EB5">
        <w:rPr>
          <w:rFonts w:ascii="Arial" w:eastAsia="Arial" w:hAnsi="Arial" w:cs="Arial"/>
          <w:color w:val="800080"/>
          <w:spacing w:val="-3"/>
        </w:rPr>
        <w:t>o</w:t>
      </w:r>
      <w:r w:rsidR="00863EB5">
        <w:rPr>
          <w:rFonts w:ascii="Arial" w:eastAsia="Arial" w:hAnsi="Arial" w:cs="Arial"/>
          <w:color w:val="800080"/>
        </w:rPr>
        <w:t>f</w:t>
      </w:r>
      <w:r w:rsidR="00863EB5">
        <w:rPr>
          <w:rFonts w:ascii="Arial" w:eastAsia="Arial" w:hAnsi="Arial" w:cs="Arial"/>
          <w:color w:val="800080"/>
          <w:spacing w:val="52"/>
        </w:rPr>
        <w:t xml:space="preserve"> </w:t>
      </w:r>
      <w:r w:rsidR="00863EB5">
        <w:rPr>
          <w:rFonts w:ascii="Arial" w:eastAsia="Arial" w:hAnsi="Arial" w:cs="Arial"/>
          <w:color w:val="800080"/>
        </w:rPr>
        <w:t>a</w:t>
      </w:r>
      <w:r w:rsidR="00863EB5">
        <w:rPr>
          <w:rFonts w:ascii="Arial" w:eastAsia="Arial" w:hAnsi="Arial" w:cs="Arial"/>
          <w:color w:val="800080"/>
          <w:spacing w:val="49"/>
        </w:rPr>
        <w:t xml:space="preserve"> </w:t>
      </w:r>
      <w:r w:rsidR="00863EB5">
        <w:rPr>
          <w:rFonts w:ascii="Arial" w:eastAsia="Arial" w:hAnsi="Arial" w:cs="Arial"/>
          <w:color w:val="800080"/>
          <w:spacing w:val="-3"/>
        </w:rPr>
        <w:t>V</w:t>
      </w:r>
      <w:r w:rsidR="00863EB5">
        <w:rPr>
          <w:rFonts w:ascii="Arial" w:eastAsia="Arial" w:hAnsi="Arial" w:cs="Arial"/>
          <w:color w:val="800080"/>
          <w:spacing w:val="2"/>
        </w:rPr>
        <w:t>T</w:t>
      </w:r>
      <w:r w:rsidR="00863EB5">
        <w:rPr>
          <w:rFonts w:ascii="Arial" w:eastAsia="Arial" w:hAnsi="Arial" w:cs="Arial"/>
          <w:color w:val="800080"/>
        </w:rPr>
        <w:t>S</w:t>
      </w:r>
      <w:r w:rsidR="00863EB5">
        <w:rPr>
          <w:rFonts w:ascii="Arial" w:eastAsia="Arial" w:hAnsi="Arial" w:cs="Arial"/>
          <w:color w:val="800080"/>
          <w:spacing w:val="48"/>
        </w:rPr>
        <w:t xml:space="preserve"> </w:t>
      </w:r>
      <w:r w:rsidR="00863EB5">
        <w:rPr>
          <w:rFonts w:ascii="Arial" w:eastAsia="Arial" w:hAnsi="Arial" w:cs="Arial"/>
          <w:color w:val="800080"/>
          <w:spacing w:val="-1"/>
        </w:rPr>
        <w:t>S</w:t>
      </w:r>
      <w:r w:rsidR="00863EB5">
        <w:rPr>
          <w:rFonts w:ascii="Arial" w:eastAsia="Arial" w:hAnsi="Arial" w:cs="Arial"/>
          <w:color w:val="800080"/>
        </w:rPr>
        <w:t>upe</w:t>
      </w:r>
      <w:r w:rsidR="00863EB5">
        <w:rPr>
          <w:rFonts w:ascii="Arial" w:eastAsia="Arial" w:hAnsi="Arial" w:cs="Arial"/>
          <w:color w:val="800080"/>
          <w:spacing w:val="1"/>
        </w:rPr>
        <w:t>r</w:t>
      </w:r>
      <w:r w:rsidR="00863EB5">
        <w:rPr>
          <w:rFonts w:ascii="Arial" w:eastAsia="Arial" w:hAnsi="Arial" w:cs="Arial"/>
          <w:color w:val="800080"/>
          <w:spacing w:val="-2"/>
        </w:rPr>
        <w:t>v</w:t>
      </w:r>
      <w:r w:rsidR="00863EB5">
        <w:rPr>
          <w:rFonts w:ascii="Arial" w:eastAsia="Arial" w:hAnsi="Arial" w:cs="Arial"/>
          <w:color w:val="800080"/>
          <w:spacing w:val="-1"/>
        </w:rPr>
        <w:t>i</w:t>
      </w:r>
      <w:r w:rsidR="00863EB5">
        <w:rPr>
          <w:rFonts w:ascii="Arial" w:eastAsia="Arial" w:hAnsi="Arial" w:cs="Arial"/>
          <w:color w:val="800080"/>
        </w:rPr>
        <w:t>so</w:t>
      </w:r>
      <w:r w:rsidR="00863EB5">
        <w:rPr>
          <w:rFonts w:ascii="Arial" w:eastAsia="Arial" w:hAnsi="Arial" w:cs="Arial"/>
          <w:color w:val="800080"/>
          <w:spacing w:val="2"/>
        </w:rPr>
        <w:t>r</w:t>
      </w:r>
      <w:r w:rsidR="00863EB5">
        <w:rPr>
          <w:rFonts w:ascii="Arial" w:eastAsia="Arial" w:hAnsi="Arial" w:cs="Arial"/>
          <w:color w:val="800080"/>
          <w:spacing w:val="1"/>
        </w:rPr>
        <w:t>/</w:t>
      </w:r>
      <w:r w:rsidR="00863EB5">
        <w:rPr>
          <w:rFonts w:ascii="Arial" w:eastAsia="Arial" w:hAnsi="Arial" w:cs="Arial"/>
          <w:color w:val="800080"/>
          <w:spacing w:val="-4"/>
        </w:rPr>
        <w:t>M</w:t>
      </w:r>
      <w:r w:rsidR="00863EB5">
        <w:rPr>
          <w:rFonts w:ascii="Arial" w:eastAsia="Arial" w:hAnsi="Arial" w:cs="Arial"/>
          <w:color w:val="800080"/>
        </w:rPr>
        <w:t>ana</w:t>
      </w:r>
      <w:r w:rsidR="00863EB5">
        <w:rPr>
          <w:rFonts w:ascii="Arial" w:eastAsia="Arial" w:hAnsi="Arial" w:cs="Arial"/>
          <w:color w:val="800080"/>
          <w:spacing w:val="2"/>
        </w:rPr>
        <w:t>g</w:t>
      </w:r>
      <w:r w:rsidR="00863EB5">
        <w:rPr>
          <w:rFonts w:ascii="Arial" w:eastAsia="Arial" w:hAnsi="Arial" w:cs="Arial"/>
          <w:color w:val="800080"/>
        </w:rPr>
        <w:t>e</w:t>
      </w:r>
      <w:r w:rsidR="00863EB5">
        <w:rPr>
          <w:rFonts w:ascii="Arial" w:eastAsia="Arial" w:hAnsi="Arial" w:cs="Arial"/>
          <w:color w:val="800080"/>
          <w:spacing w:val="-1"/>
        </w:rPr>
        <w:t>r</w:t>
      </w:r>
      <w:r w:rsidR="00863EB5">
        <w:rPr>
          <w:rFonts w:ascii="Arial" w:eastAsia="Arial" w:hAnsi="Arial" w:cs="Arial"/>
          <w:color w:val="800080"/>
        </w:rPr>
        <w:t>,</w:t>
      </w:r>
      <w:r w:rsidR="00863EB5">
        <w:rPr>
          <w:rFonts w:ascii="Arial" w:eastAsia="Arial" w:hAnsi="Arial" w:cs="Arial"/>
          <w:color w:val="800080"/>
          <w:spacing w:val="48"/>
        </w:rPr>
        <w:t xml:space="preserve"> </w:t>
      </w:r>
      <w:r w:rsidR="00863EB5">
        <w:rPr>
          <w:rFonts w:ascii="Arial" w:eastAsia="Arial" w:hAnsi="Arial" w:cs="Arial"/>
          <w:color w:val="800080"/>
          <w:spacing w:val="1"/>
        </w:rPr>
        <w:t>t</w:t>
      </w:r>
      <w:r w:rsidR="00863EB5">
        <w:rPr>
          <w:rFonts w:ascii="Arial" w:eastAsia="Arial" w:hAnsi="Arial" w:cs="Arial"/>
          <w:color w:val="800080"/>
        </w:rPr>
        <w:t>he</w:t>
      </w:r>
      <w:r w:rsidR="00863EB5">
        <w:rPr>
          <w:rFonts w:ascii="Arial" w:eastAsia="Arial" w:hAnsi="Arial" w:cs="Arial"/>
          <w:color w:val="800080"/>
          <w:spacing w:val="49"/>
        </w:rPr>
        <w:t xml:space="preserve"> </w:t>
      </w:r>
      <w:r w:rsidR="00863EB5">
        <w:rPr>
          <w:rFonts w:ascii="Arial" w:eastAsia="Arial" w:hAnsi="Arial" w:cs="Arial"/>
          <w:color w:val="800080"/>
        </w:rPr>
        <w:t>asses</w:t>
      </w:r>
      <w:r w:rsidR="00863EB5">
        <w:rPr>
          <w:rFonts w:ascii="Arial" w:eastAsia="Arial" w:hAnsi="Arial" w:cs="Arial"/>
          <w:color w:val="800080"/>
          <w:spacing w:val="-2"/>
        </w:rPr>
        <w:t>s</w:t>
      </w:r>
      <w:r w:rsidR="00863EB5">
        <w:rPr>
          <w:rFonts w:ascii="Arial" w:eastAsia="Arial" w:hAnsi="Arial" w:cs="Arial"/>
          <w:color w:val="800080"/>
          <w:spacing w:val="1"/>
        </w:rPr>
        <w:t>m</w:t>
      </w:r>
      <w:r w:rsidR="00863EB5">
        <w:rPr>
          <w:rFonts w:ascii="Arial" w:eastAsia="Arial" w:hAnsi="Arial" w:cs="Arial"/>
          <w:color w:val="800080"/>
        </w:rPr>
        <w:t>ent</w:t>
      </w:r>
      <w:r w:rsidR="00863EB5">
        <w:rPr>
          <w:rFonts w:ascii="Arial" w:eastAsia="Arial" w:hAnsi="Arial" w:cs="Arial"/>
          <w:color w:val="800080"/>
          <w:spacing w:val="50"/>
        </w:rPr>
        <w:t xml:space="preserve"> </w:t>
      </w:r>
      <w:r w:rsidR="00863EB5">
        <w:rPr>
          <w:rFonts w:ascii="Arial" w:eastAsia="Arial" w:hAnsi="Arial" w:cs="Arial"/>
          <w:color w:val="800080"/>
        </w:rPr>
        <w:t>shou</w:t>
      </w:r>
      <w:r w:rsidR="00863EB5">
        <w:rPr>
          <w:rFonts w:ascii="Arial" w:eastAsia="Arial" w:hAnsi="Arial" w:cs="Arial"/>
          <w:color w:val="800080"/>
          <w:spacing w:val="-4"/>
        </w:rPr>
        <w:t>l</w:t>
      </w:r>
      <w:r w:rsidR="00863EB5">
        <w:rPr>
          <w:rFonts w:ascii="Arial" w:eastAsia="Arial" w:hAnsi="Arial" w:cs="Arial"/>
          <w:color w:val="800080"/>
        </w:rPr>
        <w:t>d</w:t>
      </w:r>
      <w:r w:rsidR="00863EB5">
        <w:rPr>
          <w:rFonts w:ascii="Arial" w:eastAsia="Arial" w:hAnsi="Arial" w:cs="Arial"/>
          <w:color w:val="800080"/>
          <w:spacing w:val="49"/>
        </w:rPr>
        <w:t xml:space="preserve"> </w:t>
      </w:r>
      <w:r w:rsidR="00863EB5">
        <w:rPr>
          <w:rFonts w:ascii="Arial" w:eastAsia="Arial" w:hAnsi="Arial" w:cs="Arial"/>
          <w:color w:val="800080"/>
        </w:rPr>
        <w:t>be</w:t>
      </w:r>
      <w:r w:rsidR="00863EB5">
        <w:rPr>
          <w:rFonts w:ascii="Arial" w:eastAsia="Arial" w:hAnsi="Arial" w:cs="Arial"/>
          <w:color w:val="800080"/>
          <w:spacing w:val="49"/>
        </w:rPr>
        <w:t xml:space="preserve"> </w:t>
      </w:r>
      <w:r w:rsidR="00863EB5">
        <w:rPr>
          <w:rFonts w:ascii="Arial" w:eastAsia="Arial" w:hAnsi="Arial" w:cs="Arial"/>
          <w:color w:val="800080"/>
        </w:rPr>
        <w:t>ca</w:t>
      </w:r>
      <w:r w:rsidR="00863EB5">
        <w:rPr>
          <w:rFonts w:ascii="Arial" w:eastAsia="Arial" w:hAnsi="Arial" w:cs="Arial"/>
          <w:color w:val="800080"/>
          <w:spacing w:val="1"/>
        </w:rPr>
        <w:t>rr</w:t>
      </w:r>
      <w:r w:rsidR="00863EB5">
        <w:rPr>
          <w:rFonts w:ascii="Arial" w:eastAsia="Arial" w:hAnsi="Arial" w:cs="Arial"/>
          <w:color w:val="800080"/>
          <w:spacing w:val="-1"/>
        </w:rPr>
        <w:t>i</w:t>
      </w:r>
      <w:r w:rsidR="00863EB5">
        <w:rPr>
          <w:rFonts w:ascii="Arial" w:eastAsia="Arial" w:hAnsi="Arial" w:cs="Arial"/>
          <w:color w:val="800080"/>
        </w:rPr>
        <w:t>ed</w:t>
      </w:r>
      <w:r w:rsidR="00863EB5">
        <w:rPr>
          <w:rFonts w:ascii="Arial" w:eastAsia="Arial" w:hAnsi="Arial" w:cs="Arial"/>
          <w:color w:val="800080"/>
          <w:spacing w:val="49"/>
        </w:rPr>
        <w:t xml:space="preserve"> </w:t>
      </w:r>
      <w:r w:rsidR="00863EB5">
        <w:rPr>
          <w:rFonts w:ascii="Arial" w:eastAsia="Arial" w:hAnsi="Arial" w:cs="Arial"/>
          <w:color w:val="800080"/>
        </w:rPr>
        <w:t>out</w:t>
      </w:r>
      <w:r w:rsidR="00863EB5">
        <w:rPr>
          <w:rFonts w:ascii="Arial" w:eastAsia="Arial" w:hAnsi="Arial" w:cs="Arial"/>
          <w:color w:val="800080"/>
          <w:spacing w:val="50"/>
        </w:rPr>
        <w:t xml:space="preserve"> </w:t>
      </w:r>
      <w:r w:rsidR="00863EB5">
        <w:rPr>
          <w:rFonts w:ascii="Arial" w:eastAsia="Arial" w:hAnsi="Arial" w:cs="Arial"/>
          <w:color w:val="800080"/>
        </w:rPr>
        <w:t>by</w:t>
      </w:r>
      <w:r w:rsidR="00863EB5">
        <w:rPr>
          <w:rFonts w:ascii="Arial" w:eastAsia="Arial" w:hAnsi="Arial" w:cs="Arial"/>
          <w:color w:val="800080"/>
          <w:spacing w:val="47"/>
        </w:rPr>
        <w:t xml:space="preserve"> </w:t>
      </w:r>
      <w:r w:rsidR="00863EB5">
        <w:rPr>
          <w:rFonts w:ascii="Arial" w:eastAsia="Arial" w:hAnsi="Arial" w:cs="Arial"/>
          <w:color w:val="800080"/>
        </w:rPr>
        <w:t xml:space="preserve">a </w:t>
      </w:r>
      <w:r w:rsidR="00863EB5">
        <w:rPr>
          <w:rFonts w:ascii="Arial" w:eastAsia="Arial" w:hAnsi="Arial" w:cs="Arial"/>
          <w:strike/>
          <w:color w:val="800080"/>
        </w:rPr>
        <w:t>pe</w:t>
      </w:r>
      <w:r w:rsidR="00863EB5">
        <w:rPr>
          <w:rFonts w:ascii="Arial" w:eastAsia="Arial" w:hAnsi="Arial" w:cs="Arial"/>
          <w:strike/>
          <w:color w:val="800080"/>
          <w:spacing w:val="1"/>
        </w:rPr>
        <w:t>r</w:t>
      </w:r>
      <w:r w:rsidR="00863EB5">
        <w:rPr>
          <w:rFonts w:ascii="Arial" w:eastAsia="Arial" w:hAnsi="Arial" w:cs="Arial"/>
          <w:strike/>
          <w:color w:val="800080"/>
        </w:rPr>
        <w:t>son</w:t>
      </w:r>
      <w:r w:rsidR="00863EB5">
        <w:rPr>
          <w:rFonts w:ascii="Arial" w:eastAsia="Arial" w:hAnsi="Arial" w:cs="Arial"/>
          <w:strike/>
          <w:color w:val="800080"/>
          <w:spacing w:val="1"/>
        </w:rPr>
        <w:t xml:space="preserve"> </w:t>
      </w:r>
      <w:r w:rsidR="00863EB5">
        <w:rPr>
          <w:rFonts w:ascii="Arial" w:eastAsia="Arial" w:hAnsi="Arial" w:cs="Arial"/>
          <w:strike/>
          <w:color w:val="800080"/>
        </w:rPr>
        <w:t>des</w:t>
      </w:r>
      <w:r w:rsidR="00863EB5">
        <w:rPr>
          <w:rFonts w:ascii="Arial" w:eastAsia="Arial" w:hAnsi="Arial" w:cs="Arial"/>
          <w:strike/>
          <w:color w:val="800080"/>
          <w:spacing w:val="-3"/>
        </w:rPr>
        <w:t>i</w:t>
      </w:r>
      <w:r w:rsidR="00863EB5">
        <w:rPr>
          <w:rFonts w:ascii="Arial" w:eastAsia="Arial" w:hAnsi="Arial" w:cs="Arial"/>
          <w:strike/>
          <w:color w:val="800080"/>
          <w:spacing w:val="2"/>
        </w:rPr>
        <w:t>g</w:t>
      </w:r>
      <w:r w:rsidR="00863EB5">
        <w:rPr>
          <w:rFonts w:ascii="Arial" w:eastAsia="Arial" w:hAnsi="Arial" w:cs="Arial"/>
          <w:strike/>
          <w:color w:val="800080"/>
        </w:rPr>
        <w:t>n</w:t>
      </w:r>
      <w:r w:rsidR="00863EB5">
        <w:rPr>
          <w:rFonts w:ascii="Arial" w:eastAsia="Arial" w:hAnsi="Arial" w:cs="Arial"/>
          <w:strike/>
          <w:color w:val="800080"/>
          <w:spacing w:val="-3"/>
        </w:rPr>
        <w:t>a</w:t>
      </w:r>
      <w:r w:rsidR="00863EB5">
        <w:rPr>
          <w:rFonts w:ascii="Arial" w:eastAsia="Arial" w:hAnsi="Arial" w:cs="Arial"/>
          <w:strike/>
          <w:color w:val="800080"/>
          <w:spacing w:val="1"/>
        </w:rPr>
        <w:t>t</w:t>
      </w:r>
      <w:r w:rsidR="00863EB5">
        <w:rPr>
          <w:rFonts w:ascii="Arial" w:eastAsia="Arial" w:hAnsi="Arial" w:cs="Arial"/>
          <w:strike/>
          <w:color w:val="800080"/>
        </w:rPr>
        <w:t>ed</w:t>
      </w:r>
      <w:r w:rsidR="00863EB5">
        <w:rPr>
          <w:rFonts w:ascii="Arial" w:eastAsia="Arial" w:hAnsi="Arial" w:cs="Arial"/>
          <w:strike/>
          <w:color w:val="800080"/>
          <w:spacing w:val="1"/>
        </w:rPr>
        <w:t xml:space="preserve"> </w:t>
      </w:r>
      <w:r w:rsidR="00863EB5">
        <w:rPr>
          <w:rFonts w:ascii="Arial" w:eastAsia="Arial" w:hAnsi="Arial" w:cs="Arial"/>
          <w:strike/>
          <w:color w:val="800080"/>
        </w:rPr>
        <w:t>by</w:t>
      </w:r>
      <w:r w:rsidR="00863EB5">
        <w:rPr>
          <w:rFonts w:ascii="Arial" w:eastAsia="Arial" w:hAnsi="Arial" w:cs="Arial"/>
          <w:strike/>
          <w:color w:val="800080"/>
          <w:spacing w:val="-1"/>
        </w:rPr>
        <w:t xml:space="preserve"> </w:t>
      </w:r>
      <w:r w:rsidR="00863EB5">
        <w:rPr>
          <w:rFonts w:ascii="Arial" w:eastAsia="Arial" w:hAnsi="Arial" w:cs="Arial"/>
          <w:strike/>
          <w:color w:val="800080"/>
          <w:spacing w:val="1"/>
        </w:rPr>
        <w:t>t</w:t>
      </w:r>
      <w:r w:rsidR="00863EB5">
        <w:rPr>
          <w:rFonts w:ascii="Arial" w:eastAsia="Arial" w:hAnsi="Arial" w:cs="Arial"/>
          <w:strike/>
          <w:color w:val="800080"/>
          <w:spacing w:val="-3"/>
        </w:rPr>
        <w:t>h</w:t>
      </w:r>
      <w:r w:rsidR="00863EB5">
        <w:rPr>
          <w:rFonts w:ascii="Arial" w:eastAsia="Arial" w:hAnsi="Arial" w:cs="Arial"/>
          <w:strike/>
          <w:color w:val="800080"/>
        </w:rPr>
        <w:t>e</w:t>
      </w:r>
      <w:r w:rsidR="00863EB5">
        <w:rPr>
          <w:rFonts w:ascii="Arial" w:eastAsia="Arial" w:hAnsi="Arial" w:cs="Arial"/>
          <w:strike/>
          <w:color w:val="800080"/>
          <w:spacing w:val="1"/>
        </w:rPr>
        <w:t xml:space="preserve"> </w:t>
      </w:r>
      <w:r w:rsidR="00863EB5">
        <w:rPr>
          <w:rFonts w:ascii="Arial" w:eastAsia="Arial" w:hAnsi="Arial" w:cs="Arial"/>
          <w:strike/>
          <w:color w:val="800080"/>
          <w:spacing w:val="-1"/>
        </w:rPr>
        <w:t>C</w:t>
      </w:r>
      <w:r w:rsidR="00863EB5">
        <w:rPr>
          <w:rFonts w:ascii="Arial" w:eastAsia="Arial" w:hAnsi="Arial" w:cs="Arial"/>
          <w:strike/>
          <w:color w:val="800080"/>
        </w:rPr>
        <w:t>o</w:t>
      </w:r>
      <w:r w:rsidR="00863EB5">
        <w:rPr>
          <w:rFonts w:ascii="Arial" w:eastAsia="Arial" w:hAnsi="Arial" w:cs="Arial"/>
          <w:strike/>
          <w:color w:val="800080"/>
          <w:spacing w:val="1"/>
        </w:rPr>
        <w:t>m</w:t>
      </w:r>
      <w:r w:rsidR="00863EB5">
        <w:rPr>
          <w:rFonts w:ascii="Arial" w:eastAsia="Arial" w:hAnsi="Arial" w:cs="Arial"/>
          <w:strike/>
          <w:color w:val="800080"/>
        </w:rPr>
        <w:t>p</w:t>
      </w:r>
      <w:r w:rsidR="00863EB5">
        <w:rPr>
          <w:rFonts w:ascii="Arial" w:eastAsia="Arial" w:hAnsi="Arial" w:cs="Arial"/>
          <w:strike/>
          <w:color w:val="800080"/>
          <w:spacing w:val="-3"/>
        </w:rPr>
        <w:t>e</w:t>
      </w:r>
      <w:r w:rsidR="00863EB5">
        <w:rPr>
          <w:rFonts w:ascii="Arial" w:eastAsia="Arial" w:hAnsi="Arial" w:cs="Arial"/>
          <w:strike/>
          <w:color w:val="800080"/>
          <w:spacing w:val="1"/>
        </w:rPr>
        <w:t>t</w:t>
      </w:r>
      <w:r w:rsidR="00863EB5">
        <w:rPr>
          <w:rFonts w:ascii="Arial" w:eastAsia="Arial" w:hAnsi="Arial" w:cs="Arial"/>
          <w:strike/>
          <w:color w:val="800080"/>
        </w:rPr>
        <w:t>en</w:t>
      </w:r>
      <w:r w:rsidR="00863EB5">
        <w:rPr>
          <w:rFonts w:ascii="Arial" w:eastAsia="Arial" w:hAnsi="Arial" w:cs="Arial"/>
          <w:strike/>
          <w:color w:val="800080"/>
          <w:spacing w:val="-1"/>
        </w:rPr>
        <w:t>t</w:t>
      </w:r>
      <w:r w:rsidR="00863EB5">
        <w:rPr>
          <w:rFonts w:ascii="Arial" w:eastAsia="Arial" w:hAnsi="Arial" w:cs="Arial"/>
          <w:strike/>
          <w:color w:val="800080"/>
          <w:spacing w:val="1"/>
        </w:rPr>
        <w:t>/</w:t>
      </w:r>
      <w:r w:rsidR="00863EB5">
        <w:rPr>
          <w:rFonts w:ascii="Arial" w:eastAsia="Arial" w:hAnsi="Arial" w:cs="Arial"/>
          <w:strike/>
          <w:color w:val="800080"/>
          <w:spacing w:val="-1"/>
        </w:rPr>
        <w:t>V</w:t>
      </w:r>
      <w:r w:rsidR="00863EB5">
        <w:rPr>
          <w:rFonts w:ascii="Arial" w:eastAsia="Arial" w:hAnsi="Arial" w:cs="Arial"/>
          <w:strike/>
          <w:color w:val="800080"/>
          <w:spacing w:val="2"/>
        </w:rPr>
        <w:t>T</w:t>
      </w:r>
      <w:r w:rsidR="00863EB5">
        <w:rPr>
          <w:rFonts w:ascii="Arial" w:eastAsia="Arial" w:hAnsi="Arial" w:cs="Arial"/>
          <w:strike/>
          <w:color w:val="800080"/>
        </w:rPr>
        <w:t>S</w:t>
      </w:r>
      <w:r w:rsidR="00863EB5">
        <w:rPr>
          <w:rFonts w:ascii="Arial" w:eastAsia="Arial" w:hAnsi="Arial" w:cs="Arial"/>
          <w:strike/>
          <w:color w:val="800080"/>
          <w:spacing w:val="-2"/>
        </w:rPr>
        <w:t xml:space="preserve"> </w:t>
      </w:r>
      <w:r w:rsidR="00863EB5">
        <w:rPr>
          <w:rFonts w:ascii="Arial" w:eastAsia="Arial" w:hAnsi="Arial" w:cs="Arial"/>
          <w:strike/>
          <w:color w:val="800080"/>
          <w:spacing w:val="-1"/>
        </w:rPr>
        <w:t>A</w:t>
      </w:r>
      <w:r w:rsidR="00863EB5">
        <w:rPr>
          <w:rFonts w:ascii="Arial" w:eastAsia="Arial" w:hAnsi="Arial" w:cs="Arial"/>
          <w:strike/>
          <w:color w:val="800080"/>
        </w:rPr>
        <w:t>u</w:t>
      </w:r>
      <w:r w:rsidR="00863EB5">
        <w:rPr>
          <w:rFonts w:ascii="Arial" w:eastAsia="Arial" w:hAnsi="Arial" w:cs="Arial"/>
          <w:strike/>
          <w:color w:val="800080"/>
          <w:spacing w:val="1"/>
        </w:rPr>
        <w:t>t</w:t>
      </w:r>
      <w:r w:rsidR="00863EB5">
        <w:rPr>
          <w:rFonts w:ascii="Arial" w:eastAsia="Arial" w:hAnsi="Arial" w:cs="Arial"/>
          <w:strike/>
          <w:color w:val="800080"/>
        </w:rPr>
        <w:t>h</w:t>
      </w:r>
      <w:r w:rsidR="00863EB5">
        <w:rPr>
          <w:rFonts w:ascii="Arial" w:eastAsia="Arial" w:hAnsi="Arial" w:cs="Arial"/>
          <w:strike/>
          <w:color w:val="800080"/>
          <w:spacing w:val="-3"/>
        </w:rPr>
        <w:t>o</w:t>
      </w:r>
      <w:r w:rsidR="00863EB5">
        <w:rPr>
          <w:rFonts w:ascii="Arial" w:eastAsia="Arial" w:hAnsi="Arial" w:cs="Arial"/>
          <w:strike/>
          <w:color w:val="800080"/>
          <w:spacing w:val="1"/>
        </w:rPr>
        <w:t>r</w:t>
      </w:r>
      <w:r w:rsidR="00863EB5">
        <w:rPr>
          <w:rFonts w:ascii="Arial" w:eastAsia="Arial" w:hAnsi="Arial" w:cs="Arial"/>
          <w:strike/>
          <w:color w:val="800080"/>
          <w:spacing w:val="-1"/>
        </w:rPr>
        <w:t>i</w:t>
      </w:r>
      <w:r w:rsidR="00863EB5">
        <w:rPr>
          <w:rFonts w:ascii="Arial" w:eastAsia="Arial" w:hAnsi="Arial" w:cs="Arial"/>
          <w:strike/>
          <w:color w:val="800080"/>
          <w:spacing w:val="1"/>
        </w:rPr>
        <w:t>t</w:t>
      </w:r>
      <w:r w:rsidR="00863EB5">
        <w:rPr>
          <w:rFonts w:ascii="Arial" w:eastAsia="Arial" w:hAnsi="Arial" w:cs="Arial"/>
          <w:strike/>
          <w:color w:val="800080"/>
          <w:spacing w:val="-2"/>
        </w:rPr>
        <w:t>y</w:t>
      </w:r>
      <w:r w:rsidR="00863EB5">
        <w:rPr>
          <w:rFonts w:ascii="Arial" w:eastAsia="Arial" w:hAnsi="Arial" w:cs="Arial"/>
          <w:strike/>
          <w:color w:val="800080"/>
        </w:rPr>
        <w:t>.</w:t>
      </w:r>
    </w:p>
    <w:p w:rsidR="000A5570" w:rsidRDefault="000A5570">
      <w:pPr>
        <w:spacing w:before="8" w:after="0" w:line="110" w:lineRule="exact"/>
        <w:rPr>
          <w:sz w:val="11"/>
          <w:szCs w:val="11"/>
        </w:rPr>
      </w:pPr>
    </w:p>
    <w:p w:rsidR="000A5570" w:rsidRDefault="00863EB5">
      <w:pPr>
        <w:spacing w:after="0" w:line="240" w:lineRule="auto"/>
        <w:ind w:left="298" w:right="94"/>
        <w:jc w:val="both"/>
        <w:rPr>
          <w:rFonts w:ascii="Arial" w:eastAsia="Arial" w:hAnsi="Arial" w:cs="Arial"/>
        </w:rPr>
      </w:pPr>
      <w:r>
        <w:rPr>
          <w:rFonts w:ascii="Arial" w:eastAsia="Arial" w:hAnsi="Arial" w:cs="Arial"/>
          <w:color w:val="800080"/>
          <w:spacing w:val="-1"/>
          <w:u w:val="single" w:color="800080"/>
        </w:rPr>
        <w:t>An</w:t>
      </w:r>
      <w:r>
        <w:rPr>
          <w:rFonts w:ascii="Arial" w:eastAsia="Arial" w:hAnsi="Arial" w:cs="Arial"/>
          <w:color w:val="800080"/>
          <w:spacing w:val="6"/>
          <w:u w:val="single" w:color="800080"/>
        </w:rPr>
        <w:t xml:space="preserve"> </w:t>
      </w:r>
      <w:r>
        <w:rPr>
          <w:rFonts w:ascii="Arial" w:eastAsia="Arial" w:hAnsi="Arial" w:cs="Arial"/>
          <w:color w:val="800080"/>
          <w:u w:val="single" w:color="800080"/>
        </w:rPr>
        <w:t>assess</w:t>
      </w:r>
      <w:r>
        <w:rPr>
          <w:rFonts w:ascii="Arial" w:eastAsia="Arial" w:hAnsi="Arial" w:cs="Arial"/>
          <w:color w:val="800080"/>
          <w:spacing w:val="1"/>
          <w:u w:val="single" w:color="800080"/>
        </w:rPr>
        <w:t>m</w:t>
      </w:r>
      <w:r>
        <w:rPr>
          <w:rFonts w:ascii="Arial" w:eastAsia="Arial" w:hAnsi="Arial" w:cs="Arial"/>
          <w:color w:val="800080"/>
          <w:u w:val="single" w:color="800080"/>
        </w:rPr>
        <w:t>e</w:t>
      </w:r>
      <w:r>
        <w:rPr>
          <w:rFonts w:ascii="Arial" w:eastAsia="Arial" w:hAnsi="Arial" w:cs="Arial"/>
          <w:color w:val="800080"/>
          <w:spacing w:val="-3"/>
          <w:u w:val="single" w:color="800080"/>
        </w:rPr>
        <w:t>n</w:t>
      </w:r>
      <w:r>
        <w:rPr>
          <w:rFonts w:ascii="Arial" w:eastAsia="Arial" w:hAnsi="Arial" w:cs="Arial"/>
          <w:color w:val="800080"/>
          <w:u w:val="single" w:color="800080"/>
        </w:rPr>
        <w:t>t</w:t>
      </w:r>
      <w:r>
        <w:rPr>
          <w:rFonts w:ascii="Arial" w:eastAsia="Arial" w:hAnsi="Arial" w:cs="Arial"/>
          <w:color w:val="800080"/>
          <w:spacing w:val="7"/>
          <w:u w:val="single" w:color="800080"/>
        </w:rPr>
        <w:t xml:space="preserve"> </w:t>
      </w:r>
      <w:r>
        <w:rPr>
          <w:rFonts w:ascii="Arial" w:eastAsia="Arial" w:hAnsi="Arial" w:cs="Arial"/>
          <w:color w:val="800080"/>
          <w:spacing w:val="-3"/>
          <w:u w:val="single" w:color="800080"/>
        </w:rPr>
        <w:t>o</w:t>
      </w:r>
      <w:r>
        <w:rPr>
          <w:rFonts w:ascii="Arial" w:eastAsia="Arial" w:hAnsi="Arial" w:cs="Arial"/>
          <w:color w:val="800080"/>
          <w:u w:val="single" w:color="800080"/>
        </w:rPr>
        <w:t>f</w:t>
      </w:r>
      <w:r>
        <w:rPr>
          <w:rFonts w:ascii="Arial" w:eastAsia="Arial" w:hAnsi="Arial" w:cs="Arial"/>
          <w:color w:val="800080"/>
          <w:spacing w:val="9"/>
          <w:u w:val="single" w:color="800080"/>
        </w:rPr>
        <w:t xml:space="preserve"> </w:t>
      </w:r>
      <w:r>
        <w:rPr>
          <w:rFonts w:ascii="Arial" w:eastAsia="Arial" w:hAnsi="Arial" w:cs="Arial"/>
          <w:color w:val="800080"/>
          <w:spacing w:val="1"/>
          <w:u w:val="single" w:color="800080"/>
        </w:rPr>
        <w:t>t</w:t>
      </w:r>
      <w:r>
        <w:rPr>
          <w:rFonts w:ascii="Arial" w:eastAsia="Arial" w:hAnsi="Arial" w:cs="Arial"/>
          <w:color w:val="800080"/>
          <w:u w:val="single" w:color="800080"/>
        </w:rPr>
        <w:t>he</w:t>
      </w:r>
      <w:r>
        <w:rPr>
          <w:rFonts w:ascii="Arial" w:eastAsia="Arial" w:hAnsi="Arial" w:cs="Arial"/>
          <w:color w:val="800080"/>
          <w:spacing w:val="6"/>
          <w:u w:val="single" w:color="800080"/>
        </w:rPr>
        <w:t xml:space="preserve"> </w:t>
      </w:r>
      <w:r>
        <w:rPr>
          <w:rFonts w:ascii="Arial" w:eastAsia="Arial" w:hAnsi="Arial" w:cs="Arial"/>
          <w:color w:val="800080"/>
          <w:u w:val="single" w:color="800080"/>
        </w:rPr>
        <w:t>p</w:t>
      </w:r>
      <w:r>
        <w:rPr>
          <w:rFonts w:ascii="Arial" w:eastAsia="Arial" w:hAnsi="Arial" w:cs="Arial"/>
          <w:color w:val="800080"/>
          <w:spacing w:val="-3"/>
          <w:u w:val="single" w:color="800080"/>
        </w:rPr>
        <w:t>e</w:t>
      </w:r>
      <w:r>
        <w:rPr>
          <w:rFonts w:ascii="Arial" w:eastAsia="Arial" w:hAnsi="Arial" w:cs="Arial"/>
          <w:color w:val="800080"/>
          <w:spacing w:val="-2"/>
          <w:u w:val="single" w:color="800080"/>
        </w:rPr>
        <w:t>r</w:t>
      </w:r>
      <w:r>
        <w:rPr>
          <w:rFonts w:ascii="Arial" w:eastAsia="Arial" w:hAnsi="Arial" w:cs="Arial"/>
          <w:color w:val="800080"/>
          <w:spacing w:val="3"/>
          <w:u w:val="single" w:color="800080"/>
        </w:rPr>
        <w:t>f</w:t>
      </w:r>
      <w:r>
        <w:rPr>
          <w:rFonts w:ascii="Arial" w:eastAsia="Arial" w:hAnsi="Arial" w:cs="Arial"/>
          <w:color w:val="800080"/>
          <w:u w:val="single" w:color="800080"/>
        </w:rPr>
        <w:t>o</w:t>
      </w:r>
      <w:r>
        <w:rPr>
          <w:rFonts w:ascii="Arial" w:eastAsia="Arial" w:hAnsi="Arial" w:cs="Arial"/>
          <w:color w:val="800080"/>
          <w:spacing w:val="-2"/>
          <w:u w:val="single" w:color="800080"/>
        </w:rPr>
        <w:t>r</w:t>
      </w:r>
      <w:r>
        <w:rPr>
          <w:rFonts w:ascii="Arial" w:eastAsia="Arial" w:hAnsi="Arial" w:cs="Arial"/>
          <w:color w:val="800080"/>
          <w:spacing w:val="1"/>
          <w:u w:val="single" w:color="800080"/>
        </w:rPr>
        <w:t>m</w:t>
      </w:r>
      <w:r>
        <w:rPr>
          <w:rFonts w:ascii="Arial" w:eastAsia="Arial" w:hAnsi="Arial" w:cs="Arial"/>
          <w:color w:val="800080"/>
          <w:u w:val="single" w:color="800080"/>
        </w:rPr>
        <w:t>ance</w:t>
      </w:r>
      <w:r>
        <w:rPr>
          <w:rFonts w:ascii="Arial" w:eastAsia="Arial" w:hAnsi="Arial" w:cs="Arial"/>
          <w:color w:val="800080"/>
          <w:spacing w:val="5"/>
          <w:u w:val="single" w:color="800080"/>
        </w:rPr>
        <w:t xml:space="preserve"> </w:t>
      </w:r>
      <w:r>
        <w:rPr>
          <w:rFonts w:ascii="Arial" w:eastAsia="Arial" w:hAnsi="Arial" w:cs="Arial"/>
          <w:color w:val="800080"/>
          <w:spacing w:val="-3"/>
          <w:u w:val="single" w:color="800080"/>
        </w:rPr>
        <w:t>o</w:t>
      </w:r>
      <w:r>
        <w:rPr>
          <w:rFonts w:ascii="Arial" w:eastAsia="Arial" w:hAnsi="Arial" w:cs="Arial"/>
          <w:color w:val="800080"/>
          <w:u w:val="single" w:color="800080"/>
        </w:rPr>
        <w:t>f</w:t>
      </w:r>
      <w:r>
        <w:rPr>
          <w:rFonts w:ascii="Arial" w:eastAsia="Arial" w:hAnsi="Arial" w:cs="Arial"/>
          <w:color w:val="800080"/>
          <w:spacing w:val="7"/>
          <w:u w:val="single" w:color="800080"/>
        </w:rPr>
        <w:t xml:space="preserve"> </w:t>
      </w:r>
      <w:r>
        <w:rPr>
          <w:rFonts w:ascii="Arial" w:eastAsia="Arial" w:hAnsi="Arial" w:cs="Arial"/>
          <w:color w:val="800080"/>
          <w:u w:val="single" w:color="800080"/>
        </w:rPr>
        <w:t>each</w:t>
      </w:r>
      <w:r>
        <w:rPr>
          <w:rFonts w:ascii="Arial" w:eastAsia="Arial" w:hAnsi="Arial" w:cs="Arial"/>
          <w:color w:val="800080"/>
          <w:spacing w:val="7"/>
          <w:u w:val="single" w:color="800080"/>
        </w:rPr>
        <w:t xml:space="preserve"> </w:t>
      </w:r>
      <w:r>
        <w:rPr>
          <w:rFonts w:ascii="Arial" w:eastAsia="Arial" w:hAnsi="Arial" w:cs="Arial"/>
          <w:color w:val="800080"/>
          <w:spacing w:val="1"/>
          <w:u w:val="single" w:color="800080"/>
        </w:rPr>
        <w:t>m</w:t>
      </w:r>
      <w:r>
        <w:rPr>
          <w:rFonts w:ascii="Arial" w:eastAsia="Arial" w:hAnsi="Arial" w:cs="Arial"/>
          <w:color w:val="800080"/>
          <w:spacing w:val="-3"/>
          <w:u w:val="single" w:color="800080"/>
        </w:rPr>
        <w:t>e</w:t>
      </w:r>
      <w:r>
        <w:rPr>
          <w:rFonts w:ascii="Arial" w:eastAsia="Arial" w:hAnsi="Arial" w:cs="Arial"/>
          <w:color w:val="800080"/>
          <w:spacing w:val="-2"/>
          <w:u w:val="single" w:color="800080"/>
        </w:rPr>
        <w:t>m</w:t>
      </w:r>
      <w:r>
        <w:rPr>
          <w:rFonts w:ascii="Arial" w:eastAsia="Arial" w:hAnsi="Arial" w:cs="Arial"/>
          <w:color w:val="800080"/>
          <w:u w:val="single" w:color="800080"/>
        </w:rPr>
        <w:t>ber</w:t>
      </w:r>
      <w:r>
        <w:rPr>
          <w:rFonts w:ascii="Arial" w:eastAsia="Arial" w:hAnsi="Arial" w:cs="Arial"/>
          <w:color w:val="800080"/>
          <w:spacing w:val="7"/>
          <w:u w:val="single" w:color="800080"/>
        </w:rPr>
        <w:t xml:space="preserve"> </w:t>
      </w:r>
      <w:r>
        <w:rPr>
          <w:rFonts w:ascii="Arial" w:eastAsia="Arial" w:hAnsi="Arial" w:cs="Arial"/>
          <w:color w:val="800080"/>
          <w:spacing w:val="-3"/>
          <w:u w:val="single" w:color="800080"/>
        </w:rPr>
        <w:t>o</w:t>
      </w:r>
      <w:r>
        <w:rPr>
          <w:rFonts w:ascii="Arial" w:eastAsia="Arial" w:hAnsi="Arial" w:cs="Arial"/>
          <w:color w:val="800080"/>
          <w:u w:val="single" w:color="800080"/>
        </w:rPr>
        <w:t>f</w:t>
      </w:r>
      <w:r>
        <w:rPr>
          <w:rFonts w:ascii="Arial" w:eastAsia="Arial" w:hAnsi="Arial" w:cs="Arial"/>
          <w:color w:val="800080"/>
          <w:spacing w:val="9"/>
          <w:u w:val="single" w:color="800080"/>
        </w:rPr>
        <w:t xml:space="preserve"> </w:t>
      </w:r>
      <w:r>
        <w:rPr>
          <w:rFonts w:ascii="Arial" w:eastAsia="Arial" w:hAnsi="Arial" w:cs="Arial"/>
          <w:color w:val="800080"/>
          <w:spacing w:val="-3"/>
          <w:u w:val="single" w:color="800080"/>
        </w:rPr>
        <w:t>V</w:t>
      </w:r>
      <w:r>
        <w:rPr>
          <w:rFonts w:ascii="Arial" w:eastAsia="Arial" w:hAnsi="Arial" w:cs="Arial"/>
          <w:color w:val="800080"/>
          <w:spacing w:val="2"/>
          <w:u w:val="single" w:color="800080"/>
        </w:rPr>
        <w:t>T</w:t>
      </w:r>
      <w:r>
        <w:rPr>
          <w:rFonts w:ascii="Arial" w:eastAsia="Arial" w:hAnsi="Arial" w:cs="Arial"/>
          <w:color w:val="800080"/>
          <w:u w:val="single" w:color="800080"/>
        </w:rPr>
        <w:t>S</w:t>
      </w:r>
      <w:r>
        <w:rPr>
          <w:rFonts w:ascii="Arial" w:eastAsia="Arial" w:hAnsi="Arial" w:cs="Arial"/>
          <w:color w:val="800080"/>
          <w:spacing w:val="5"/>
          <w:u w:val="single" w:color="800080"/>
        </w:rPr>
        <w:t xml:space="preserve"> </w:t>
      </w:r>
      <w:r>
        <w:rPr>
          <w:rFonts w:ascii="Arial" w:eastAsia="Arial" w:hAnsi="Arial" w:cs="Arial"/>
          <w:color w:val="800080"/>
          <w:spacing w:val="-1"/>
          <w:u w:val="single" w:color="800080"/>
        </w:rPr>
        <w:t>P</w:t>
      </w:r>
      <w:r>
        <w:rPr>
          <w:rFonts w:ascii="Arial" w:eastAsia="Arial" w:hAnsi="Arial" w:cs="Arial"/>
          <w:color w:val="800080"/>
          <w:u w:val="single" w:color="800080"/>
        </w:rPr>
        <w:t>e</w:t>
      </w:r>
      <w:r>
        <w:rPr>
          <w:rFonts w:ascii="Arial" w:eastAsia="Arial" w:hAnsi="Arial" w:cs="Arial"/>
          <w:color w:val="800080"/>
          <w:spacing w:val="1"/>
          <w:u w:val="single" w:color="800080"/>
        </w:rPr>
        <w:t>r</w:t>
      </w:r>
      <w:r>
        <w:rPr>
          <w:rFonts w:ascii="Arial" w:eastAsia="Arial" w:hAnsi="Arial" w:cs="Arial"/>
          <w:color w:val="800080"/>
          <w:u w:val="single" w:color="800080"/>
        </w:rPr>
        <w:t>sonnel</w:t>
      </w:r>
      <w:r>
        <w:rPr>
          <w:rFonts w:ascii="Arial" w:eastAsia="Arial" w:hAnsi="Arial" w:cs="Arial"/>
          <w:color w:val="800080"/>
          <w:spacing w:val="6"/>
          <w:u w:val="single" w:color="800080"/>
        </w:rPr>
        <w:t xml:space="preserve"> </w:t>
      </w:r>
      <w:r>
        <w:rPr>
          <w:rFonts w:ascii="Arial" w:eastAsia="Arial" w:hAnsi="Arial" w:cs="Arial"/>
          <w:color w:val="800080"/>
          <w:u w:val="single" w:color="800080"/>
        </w:rPr>
        <w:t>shou</w:t>
      </w:r>
      <w:r>
        <w:rPr>
          <w:rFonts w:ascii="Arial" w:eastAsia="Arial" w:hAnsi="Arial" w:cs="Arial"/>
          <w:color w:val="800080"/>
          <w:spacing w:val="-1"/>
          <w:u w:val="single" w:color="800080"/>
        </w:rPr>
        <w:t>l</w:t>
      </w:r>
      <w:r>
        <w:rPr>
          <w:rFonts w:ascii="Arial" w:eastAsia="Arial" w:hAnsi="Arial" w:cs="Arial"/>
          <w:color w:val="800080"/>
          <w:u w:val="single" w:color="800080"/>
        </w:rPr>
        <w:t>d</w:t>
      </w:r>
      <w:r>
        <w:rPr>
          <w:rFonts w:ascii="Arial" w:eastAsia="Arial" w:hAnsi="Arial" w:cs="Arial"/>
          <w:color w:val="800080"/>
          <w:spacing w:val="5"/>
          <w:u w:val="single" w:color="800080"/>
        </w:rPr>
        <w:t xml:space="preserve"> </w:t>
      </w:r>
      <w:r>
        <w:rPr>
          <w:rFonts w:ascii="Arial" w:eastAsia="Arial" w:hAnsi="Arial" w:cs="Arial"/>
          <w:color w:val="800080"/>
          <w:u w:val="single" w:color="800080"/>
        </w:rPr>
        <w:t>be</w:t>
      </w:r>
      <w:r>
        <w:rPr>
          <w:rFonts w:ascii="Arial" w:eastAsia="Arial" w:hAnsi="Arial" w:cs="Arial"/>
          <w:color w:val="800080"/>
          <w:spacing w:val="6"/>
          <w:u w:val="single" w:color="800080"/>
        </w:rPr>
        <w:t xml:space="preserve"> </w:t>
      </w:r>
      <w:r>
        <w:rPr>
          <w:rFonts w:ascii="Arial" w:eastAsia="Arial" w:hAnsi="Arial" w:cs="Arial"/>
          <w:color w:val="800080"/>
          <w:u w:val="single" w:color="800080"/>
        </w:rPr>
        <w:t>ca</w:t>
      </w:r>
      <w:r>
        <w:rPr>
          <w:rFonts w:ascii="Arial" w:eastAsia="Arial" w:hAnsi="Arial" w:cs="Arial"/>
          <w:color w:val="800080"/>
          <w:spacing w:val="1"/>
          <w:u w:val="single" w:color="800080"/>
        </w:rPr>
        <w:t>rr</w:t>
      </w:r>
      <w:r>
        <w:rPr>
          <w:rFonts w:ascii="Arial" w:eastAsia="Arial" w:hAnsi="Arial" w:cs="Arial"/>
          <w:color w:val="800080"/>
          <w:spacing w:val="-1"/>
          <w:u w:val="single" w:color="800080"/>
        </w:rPr>
        <w:t>i</w:t>
      </w:r>
      <w:r>
        <w:rPr>
          <w:rFonts w:ascii="Arial" w:eastAsia="Arial" w:hAnsi="Arial" w:cs="Arial"/>
          <w:color w:val="800080"/>
          <w:u w:val="single" w:color="800080"/>
        </w:rPr>
        <w:t>ed</w:t>
      </w:r>
      <w:r>
        <w:rPr>
          <w:rFonts w:ascii="Arial" w:eastAsia="Arial" w:hAnsi="Arial" w:cs="Arial"/>
          <w:color w:val="800080"/>
          <w:spacing w:val="6"/>
          <w:u w:val="single" w:color="800080"/>
        </w:rPr>
        <w:t xml:space="preserve"> </w:t>
      </w:r>
      <w:r>
        <w:rPr>
          <w:rFonts w:ascii="Arial" w:eastAsia="Arial" w:hAnsi="Arial" w:cs="Arial"/>
          <w:color w:val="800080"/>
          <w:u w:val="single" w:color="800080"/>
        </w:rPr>
        <w:t>out</w:t>
      </w:r>
      <w:r>
        <w:rPr>
          <w:rFonts w:ascii="Arial" w:eastAsia="Arial" w:hAnsi="Arial" w:cs="Arial"/>
          <w:color w:val="800080"/>
          <w:spacing w:val="7"/>
          <w:u w:val="single" w:color="800080"/>
        </w:rPr>
        <w:t xml:space="preserve"> </w:t>
      </w:r>
      <w:r>
        <w:rPr>
          <w:rFonts w:ascii="Arial" w:eastAsia="Arial" w:hAnsi="Arial" w:cs="Arial"/>
          <w:color w:val="800080"/>
          <w:u w:val="single" w:color="800080"/>
        </w:rPr>
        <w:t>by</w:t>
      </w:r>
      <w:r>
        <w:rPr>
          <w:rFonts w:ascii="Arial" w:eastAsia="Arial" w:hAnsi="Arial" w:cs="Arial"/>
          <w:color w:val="800080"/>
        </w:rPr>
        <w:t xml:space="preserve"> </w:t>
      </w:r>
      <w:r>
        <w:rPr>
          <w:rFonts w:ascii="Arial" w:eastAsia="Arial" w:hAnsi="Arial" w:cs="Arial"/>
          <w:color w:val="800080"/>
          <w:u w:val="single" w:color="800080"/>
        </w:rPr>
        <w:t xml:space="preserve">a </w:t>
      </w:r>
      <w:r>
        <w:rPr>
          <w:rFonts w:ascii="Arial" w:eastAsia="Arial" w:hAnsi="Arial" w:cs="Arial"/>
          <w:color w:val="800080"/>
          <w:spacing w:val="31"/>
          <w:u w:val="single" w:color="800080"/>
        </w:rPr>
        <w:t xml:space="preserve"> </w:t>
      </w:r>
      <w:r>
        <w:rPr>
          <w:rFonts w:ascii="Arial" w:eastAsia="Arial" w:hAnsi="Arial" w:cs="Arial"/>
          <w:color w:val="800080"/>
          <w:spacing w:val="-1"/>
          <w:u w:val="single" w:color="800080"/>
        </w:rPr>
        <w:t>V</w:t>
      </w:r>
      <w:r>
        <w:rPr>
          <w:rFonts w:ascii="Arial" w:eastAsia="Arial" w:hAnsi="Arial" w:cs="Arial"/>
          <w:color w:val="800080"/>
          <w:spacing w:val="2"/>
          <w:u w:val="single" w:color="800080"/>
        </w:rPr>
        <w:t>T</w:t>
      </w:r>
      <w:r>
        <w:rPr>
          <w:rFonts w:ascii="Arial" w:eastAsia="Arial" w:hAnsi="Arial" w:cs="Arial"/>
          <w:color w:val="800080"/>
          <w:u w:val="single" w:color="800080"/>
        </w:rPr>
        <w:t xml:space="preserve">S </w:t>
      </w:r>
      <w:r>
        <w:rPr>
          <w:rFonts w:ascii="Arial" w:eastAsia="Arial" w:hAnsi="Arial" w:cs="Arial"/>
          <w:color w:val="800080"/>
          <w:spacing w:val="30"/>
          <w:u w:val="single" w:color="800080"/>
        </w:rPr>
        <w:t xml:space="preserve"> </w:t>
      </w:r>
      <w:r>
        <w:rPr>
          <w:rFonts w:ascii="Arial" w:eastAsia="Arial" w:hAnsi="Arial" w:cs="Arial"/>
          <w:color w:val="800080"/>
          <w:spacing w:val="-1"/>
          <w:u w:val="single" w:color="800080"/>
        </w:rPr>
        <w:t>S</w:t>
      </w:r>
      <w:r>
        <w:rPr>
          <w:rFonts w:ascii="Arial" w:eastAsia="Arial" w:hAnsi="Arial" w:cs="Arial"/>
          <w:color w:val="800080"/>
          <w:u w:val="single" w:color="800080"/>
        </w:rPr>
        <w:t>upe</w:t>
      </w:r>
      <w:r>
        <w:rPr>
          <w:rFonts w:ascii="Arial" w:eastAsia="Arial" w:hAnsi="Arial" w:cs="Arial"/>
          <w:color w:val="800080"/>
          <w:spacing w:val="1"/>
          <w:u w:val="single" w:color="800080"/>
        </w:rPr>
        <w:t>r</w:t>
      </w:r>
      <w:r>
        <w:rPr>
          <w:rFonts w:ascii="Arial" w:eastAsia="Arial" w:hAnsi="Arial" w:cs="Arial"/>
          <w:color w:val="800080"/>
          <w:spacing w:val="-2"/>
          <w:u w:val="single" w:color="800080"/>
        </w:rPr>
        <w:t>v</w:t>
      </w:r>
      <w:r>
        <w:rPr>
          <w:rFonts w:ascii="Arial" w:eastAsia="Arial" w:hAnsi="Arial" w:cs="Arial"/>
          <w:color w:val="800080"/>
          <w:spacing w:val="-1"/>
          <w:u w:val="single" w:color="800080"/>
        </w:rPr>
        <w:t>i</w:t>
      </w:r>
      <w:r>
        <w:rPr>
          <w:rFonts w:ascii="Arial" w:eastAsia="Arial" w:hAnsi="Arial" w:cs="Arial"/>
          <w:color w:val="800080"/>
          <w:u w:val="single" w:color="800080"/>
        </w:rPr>
        <w:t>so</w:t>
      </w:r>
      <w:r>
        <w:rPr>
          <w:rFonts w:ascii="Arial" w:eastAsia="Arial" w:hAnsi="Arial" w:cs="Arial"/>
          <w:color w:val="800080"/>
          <w:spacing w:val="1"/>
          <w:u w:val="single" w:color="800080"/>
        </w:rPr>
        <w:t>r/</w:t>
      </w:r>
      <w:r>
        <w:rPr>
          <w:rFonts w:ascii="Arial" w:eastAsia="Arial" w:hAnsi="Arial" w:cs="Arial"/>
          <w:color w:val="800080"/>
          <w:spacing w:val="-4"/>
          <w:u w:val="single" w:color="800080"/>
        </w:rPr>
        <w:t>M</w:t>
      </w:r>
      <w:r>
        <w:rPr>
          <w:rFonts w:ascii="Arial" w:eastAsia="Arial" w:hAnsi="Arial" w:cs="Arial"/>
          <w:color w:val="800080"/>
          <w:u w:val="single" w:color="800080"/>
        </w:rPr>
        <w:t>ana</w:t>
      </w:r>
      <w:r>
        <w:rPr>
          <w:rFonts w:ascii="Arial" w:eastAsia="Arial" w:hAnsi="Arial" w:cs="Arial"/>
          <w:color w:val="800080"/>
          <w:spacing w:val="2"/>
          <w:u w:val="single" w:color="800080"/>
        </w:rPr>
        <w:t>g</w:t>
      </w:r>
      <w:r>
        <w:rPr>
          <w:rFonts w:ascii="Arial" w:eastAsia="Arial" w:hAnsi="Arial" w:cs="Arial"/>
          <w:color w:val="800080"/>
          <w:spacing w:val="-3"/>
          <w:u w:val="single" w:color="800080"/>
        </w:rPr>
        <w:t>e</w:t>
      </w:r>
      <w:r>
        <w:rPr>
          <w:rFonts w:ascii="Arial" w:eastAsia="Arial" w:hAnsi="Arial" w:cs="Arial"/>
          <w:color w:val="800080"/>
          <w:u w:val="single" w:color="800080"/>
        </w:rPr>
        <w:t xml:space="preserve">r </w:t>
      </w:r>
      <w:r>
        <w:rPr>
          <w:rFonts w:ascii="Arial" w:eastAsia="Arial" w:hAnsi="Arial" w:cs="Arial"/>
          <w:color w:val="800080"/>
          <w:spacing w:val="32"/>
          <w:u w:val="single" w:color="800080"/>
        </w:rPr>
        <w:t xml:space="preserve"> </w:t>
      </w:r>
      <w:r>
        <w:rPr>
          <w:rFonts w:ascii="Arial" w:eastAsia="Arial" w:hAnsi="Arial" w:cs="Arial"/>
          <w:color w:val="800080"/>
          <w:u w:val="single" w:color="800080"/>
        </w:rPr>
        <w:t xml:space="preserve">at </w:t>
      </w:r>
      <w:r>
        <w:rPr>
          <w:rFonts w:ascii="Arial" w:eastAsia="Arial" w:hAnsi="Arial" w:cs="Arial"/>
          <w:color w:val="800080"/>
          <w:spacing w:val="30"/>
          <w:u w:val="single" w:color="800080"/>
        </w:rPr>
        <w:t xml:space="preserve"> </w:t>
      </w:r>
      <w:r>
        <w:rPr>
          <w:rFonts w:ascii="Arial" w:eastAsia="Arial" w:hAnsi="Arial" w:cs="Arial"/>
          <w:color w:val="800080"/>
          <w:spacing w:val="1"/>
          <w:u w:val="single" w:color="800080"/>
        </w:rPr>
        <w:t>r</w:t>
      </w:r>
      <w:r>
        <w:rPr>
          <w:rFonts w:ascii="Arial" w:eastAsia="Arial" w:hAnsi="Arial" w:cs="Arial"/>
          <w:color w:val="800080"/>
          <w:spacing w:val="-3"/>
          <w:u w:val="single" w:color="800080"/>
        </w:rPr>
        <w:t>e</w:t>
      </w:r>
      <w:r>
        <w:rPr>
          <w:rFonts w:ascii="Arial" w:eastAsia="Arial" w:hAnsi="Arial" w:cs="Arial"/>
          <w:color w:val="800080"/>
          <w:spacing w:val="2"/>
          <w:u w:val="single" w:color="800080"/>
        </w:rPr>
        <w:t>g</w:t>
      </w:r>
      <w:r>
        <w:rPr>
          <w:rFonts w:ascii="Arial" w:eastAsia="Arial" w:hAnsi="Arial" w:cs="Arial"/>
          <w:color w:val="800080"/>
          <w:u w:val="single" w:color="800080"/>
        </w:rPr>
        <w:t>u</w:t>
      </w:r>
      <w:r>
        <w:rPr>
          <w:rFonts w:ascii="Arial" w:eastAsia="Arial" w:hAnsi="Arial" w:cs="Arial"/>
          <w:color w:val="800080"/>
          <w:spacing w:val="-1"/>
          <w:u w:val="single" w:color="800080"/>
        </w:rPr>
        <w:t>l</w:t>
      </w:r>
      <w:r>
        <w:rPr>
          <w:rFonts w:ascii="Arial" w:eastAsia="Arial" w:hAnsi="Arial" w:cs="Arial"/>
          <w:color w:val="800080"/>
          <w:u w:val="single" w:color="800080"/>
        </w:rPr>
        <w:t xml:space="preserve">ar </w:t>
      </w:r>
      <w:r>
        <w:rPr>
          <w:rFonts w:ascii="Arial" w:eastAsia="Arial" w:hAnsi="Arial" w:cs="Arial"/>
          <w:color w:val="800080"/>
          <w:spacing w:val="32"/>
          <w:u w:val="single" w:color="800080"/>
        </w:rPr>
        <w:t xml:space="preserve"> </w:t>
      </w:r>
      <w:r>
        <w:rPr>
          <w:rFonts w:ascii="Arial" w:eastAsia="Arial" w:hAnsi="Arial" w:cs="Arial"/>
          <w:color w:val="800080"/>
          <w:spacing w:val="-1"/>
          <w:u w:val="single" w:color="800080"/>
        </w:rPr>
        <w:t>i</w:t>
      </w:r>
      <w:r>
        <w:rPr>
          <w:rFonts w:ascii="Arial" w:eastAsia="Arial" w:hAnsi="Arial" w:cs="Arial"/>
          <w:color w:val="800080"/>
          <w:u w:val="single" w:color="800080"/>
        </w:rPr>
        <w:t>n</w:t>
      </w:r>
      <w:r>
        <w:rPr>
          <w:rFonts w:ascii="Arial" w:eastAsia="Arial" w:hAnsi="Arial" w:cs="Arial"/>
          <w:color w:val="800080"/>
          <w:spacing w:val="1"/>
          <w:u w:val="single" w:color="800080"/>
        </w:rPr>
        <w:t>t</w:t>
      </w:r>
      <w:r>
        <w:rPr>
          <w:rFonts w:ascii="Arial" w:eastAsia="Arial" w:hAnsi="Arial" w:cs="Arial"/>
          <w:color w:val="800080"/>
          <w:spacing w:val="-3"/>
          <w:u w:val="single" w:color="800080"/>
        </w:rPr>
        <w:t>e</w:t>
      </w:r>
      <w:r>
        <w:rPr>
          <w:rFonts w:ascii="Arial" w:eastAsia="Arial" w:hAnsi="Arial" w:cs="Arial"/>
          <w:color w:val="800080"/>
          <w:spacing w:val="1"/>
          <w:u w:val="single" w:color="800080"/>
        </w:rPr>
        <w:t>r</w:t>
      </w:r>
      <w:r>
        <w:rPr>
          <w:rFonts w:ascii="Arial" w:eastAsia="Arial" w:hAnsi="Arial" w:cs="Arial"/>
          <w:color w:val="800080"/>
          <w:spacing w:val="-2"/>
          <w:u w:val="single" w:color="800080"/>
        </w:rPr>
        <w:t>v</w:t>
      </w:r>
      <w:r>
        <w:rPr>
          <w:rFonts w:ascii="Arial" w:eastAsia="Arial" w:hAnsi="Arial" w:cs="Arial"/>
          <w:color w:val="800080"/>
          <w:u w:val="single" w:color="800080"/>
        </w:rPr>
        <w:t>a</w:t>
      </w:r>
      <w:r>
        <w:rPr>
          <w:rFonts w:ascii="Arial" w:eastAsia="Arial" w:hAnsi="Arial" w:cs="Arial"/>
          <w:color w:val="800080"/>
          <w:spacing w:val="-1"/>
          <w:u w:val="single" w:color="800080"/>
        </w:rPr>
        <w:t>l</w:t>
      </w:r>
      <w:r>
        <w:rPr>
          <w:rFonts w:ascii="Arial" w:eastAsia="Arial" w:hAnsi="Arial" w:cs="Arial"/>
          <w:color w:val="800080"/>
          <w:u w:val="single" w:color="800080"/>
        </w:rPr>
        <w:t xml:space="preserve">s, </w:t>
      </w:r>
      <w:r>
        <w:rPr>
          <w:rFonts w:ascii="Arial" w:eastAsia="Arial" w:hAnsi="Arial" w:cs="Arial"/>
          <w:color w:val="800080"/>
          <w:spacing w:val="32"/>
          <w:u w:val="single" w:color="800080"/>
        </w:rPr>
        <w:t xml:space="preserve"> </w:t>
      </w:r>
      <w:r>
        <w:rPr>
          <w:rFonts w:ascii="Arial" w:eastAsia="Arial" w:hAnsi="Arial" w:cs="Arial"/>
          <w:color w:val="800080"/>
          <w:u w:val="single" w:color="800080"/>
        </w:rPr>
        <w:t>p</w:t>
      </w:r>
      <w:r>
        <w:rPr>
          <w:rFonts w:ascii="Arial" w:eastAsia="Arial" w:hAnsi="Arial" w:cs="Arial"/>
          <w:color w:val="800080"/>
          <w:spacing w:val="1"/>
          <w:u w:val="single" w:color="800080"/>
        </w:rPr>
        <w:t>r</w:t>
      </w:r>
      <w:r>
        <w:rPr>
          <w:rFonts w:ascii="Arial" w:eastAsia="Arial" w:hAnsi="Arial" w:cs="Arial"/>
          <w:color w:val="800080"/>
          <w:spacing w:val="-3"/>
          <w:u w:val="single" w:color="800080"/>
        </w:rPr>
        <w:t>e</w:t>
      </w:r>
      <w:r>
        <w:rPr>
          <w:rFonts w:ascii="Arial" w:eastAsia="Arial" w:hAnsi="Arial" w:cs="Arial"/>
          <w:color w:val="800080"/>
          <w:spacing w:val="3"/>
          <w:u w:val="single" w:color="800080"/>
        </w:rPr>
        <w:t>f</w:t>
      </w:r>
      <w:r>
        <w:rPr>
          <w:rFonts w:ascii="Arial" w:eastAsia="Arial" w:hAnsi="Arial" w:cs="Arial"/>
          <w:color w:val="800080"/>
          <w:spacing w:val="-3"/>
          <w:u w:val="single" w:color="800080"/>
        </w:rPr>
        <w:t>e</w:t>
      </w:r>
      <w:r>
        <w:rPr>
          <w:rFonts w:ascii="Arial" w:eastAsia="Arial" w:hAnsi="Arial" w:cs="Arial"/>
          <w:color w:val="800080"/>
          <w:spacing w:val="1"/>
          <w:u w:val="single" w:color="800080"/>
        </w:rPr>
        <w:t>r</w:t>
      </w:r>
      <w:r>
        <w:rPr>
          <w:rFonts w:ascii="Arial" w:eastAsia="Arial" w:hAnsi="Arial" w:cs="Arial"/>
          <w:color w:val="800080"/>
          <w:u w:val="single" w:color="800080"/>
        </w:rPr>
        <w:t>ab</w:t>
      </w:r>
      <w:r>
        <w:rPr>
          <w:rFonts w:ascii="Arial" w:eastAsia="Arial" w:hAnsi="Arial" w:cs="Arial"/>
          <w:color w:val="800080"/>
          <w:spacing w:val="-1"/>
          <w:u w:val="single" w:color="800080"/>
        </w:rPr>
        <w:t>l</w:t>
      </w:r>
      <w:r>
        <w:rPr>
          <w:rFonts w:ascii="Arial" w:eastAsia="Arial" w:hAnsi="Arial" w:cs="Arial"/>
          <w:color w:val="800080"/>
          <w:u w:val="single" w:color="800080"/>
        </w:rPr>
        <w:t xml:space="preserve">y </w:t>
      </w:r>
      <w:r>
        <w:rPr>
          <w:rFonts w:ascii="Arial" w:eastAsia="Arial" w:hAnsi="Arial" w:cs="Arial"/>
          <w:color w:val="800080"/>
          <w:spacing w:val="29"/>
          <w:u w:val="single" w:color="800080"/>
        </w:rPr>
        <w:t xml:space="preserve"> </w:t>
      </w:r>
      <w:r>
        <w:rPr>
          <w:rFonts w:ascii="Arial" w:eastAsia="Arial" w:hAnsi="Arial" w:cs="Arial"/>
          <w:color w:val="800080"/>
          <w:u w:val="single" w:color="800080"/>
        </w:rPr>
        <w:t>annua</w:t>
      </w:r>
      <w:r>
        <w:rPr>
          <w:rFonts w:ascii="Arial" w:eastAsia="Arial" w:hAnsi="Arial" w:cs="Arial"/>
          <w:color w:val="800080"/>
          <w:spacing w:val="-1"/>
          <w:u w:val="single" w:color="800080"/>
        </w:rPr>
        <w:t>l</w:t>
      </w:r>
      <w:r>
        <w:rPr>
          <w:rFonts w:ascii="Arial" w:eastAsia="Arial" w:hAnsi="Arial" w:cs="Arial"/>
          <w:color w:val="800080"/>
          <w:spacing w:val="1"/>
          <w:u w:val="single" w:color="800080"/>
        </w:rPr>
        <w:t>l</w:t>
      </w:r>
      <w:r>
        <w:rPr>
          <w:rFonts w:ascii="Arial" w:eastAsia="Arial" w:hAnsi="Arial" w:cs="Arial"/>
          <w:color w:val="800080"/>
          <w:spacing w:val="-2"/>
          <w:u w:val="single" w:color="800080"/>
        </w:rPr>
        <w:t>y</w:t>
      </w:r>
      <w:r>
        <w:rPr>
          <w:rFonts w:ascii="Arial" w:eastAsia="Arial" w:hAnsi="Arial" w:cs="Arial"/>
          <w:color w:val="800080"/>
          <w:u w:val="single" w:color="800080"/>
        </w:rPr>
        <w:t xml:space="preserve">, </w:t>
      </w:r>
      <w:r>
        <w:rPr>
          <w:rFonts w:ascii="Arial" w:eastAsia="Arial" w:hAnsi="Arial" w:cs="Arial"/>
          <w:color w:val="800080"/>
          <w:spacing w:val="32"/>
          <w:u w:val="single" w:color="800080"/>
        </w:rPr>
        <w:t xml:space="preserve"> </w:t>
      </w:r>
      <w:r>
        <w:rPr>
          <w:rFonts w:ascii="Arial" w:eastAsia="Arial" w:hAnsi="Arial" w:cs="Arial"/>
          <w:color w:val="800080"/>
          <w:spacing w:val="1"/>
          <w:u w:val="single" w:color="800080"/>
        </w:rPr>
        <w:t>t</w:t>
      </w:r>
      <w:r>
        <w:rPr>
          <w:rFonts w:ascii="Arial" w:eastAsia="Arial" w:hAnsi="Arial" w:cs="Arial"/>
          <w:color w:val="800080"/>
          <w:u w:val="single" w:color="800080"/>
        </w:rPr>
        <w:t xml:space="preserve">o </w:t>
      </w:r>
      <w:r>
        <w:rPr>
          <w:rFonts w:ascii="Arial" w:eastAsia="Arial" w:hAnsi="Arial" w:cs="Arial"/>
          <w:color w:val="800080"/>
          <w:spacing w:val="31"/>
          <w:u w:val="single" w:color="800080"/>
        </w:rPr>
        <w:t xml:space="preserve"> </w:t>
      </w:r>
      <w:r>
        <w:rPr>
          <w:rFonts w:ascii="Arial" w:eastAsia="Arial" w:hAnsi="Arial" w:cs="Arial"/>
          <w:color w:val="800080"/>
          <w:u w:val="single" w:color="800080"/>
        </w:rPr>
        <w:t>ensu</w:t>
      </w:r>
      <w:r>
        <w:rPr>
          <w:rFonts w:ascii="Arial" w:eastAsia="Arial" w:hAnsi="Arial" w:cs="Arial"/>
          <w:color w:val="800080"/>
          <w:spacing w:val="1"/>
          <w:u w:val="single" w:color="800080"/>
        </w:rPr>
        <w:t>r</w:t>
      </w:r>
      <w:r>
        <w:rPr>
          <w:rFonts w:ascii="Arial" w:eastAsia="Arial" w:hAnsi="Arial" w:cs="Arial"/>
          <w:color w:val="800080"/>
          <w:u w:val="single" w:color="800080"/>
        </w:rPr>
        <w:t xml:space="preserve">e </w:t>
      </w:r>
      <w:r>
        <w:rPr>
          <w:rFonts w:ascii="Arial" w:eastAsia="Arial" w:hAnsi="Arial" w:cs="Arial"/>
          <w:color w:val="800080"/>
          <w:spacing w:val="28"/>
          <w:u w:val="single" w:color="800080"/>
        </w:rPr>
        <w:t xml:space="preserve"> </w:t>
      </w:r>
      <w:r>
        <w:rPr>
          <w:rFonts w:ascii="Arial" w:eastAsia="Arial" w:hAnsi="Arial" w:cs="Arial"/>
          <w:color w:val="800080"/>
          <w:spacing w:val="1"/>
          <w:u w:val="single" w:color="800080"/>
        </w:rPr>
        <w:t>t</w:t>
      </w:r>
      <w:r>
        <w:rPr>
          <w:rFonts w:ascii="Arial" w:eastAsia="Arial" w:hAnsi="Arial" w:cs="Arial"/>
          <w:color w:val="800080"/>
          <w:u w:val="single" w:color="800080"/>
        </w:rPr>
        <w:t>h</w:t>
      </w:r>
      <w:r>
        <w:rPr>
          <w:rFonts w:ascii="Arial" w:eastAsia="Arial" w:hAnsi="Arial" w:cs="Arial"/>
          <w:color w:val="800080"/>
          <w:spacing w:val="-3"/>
          <w:u w:val="single" w:color="800080"/>
        </w:rPr>
        <w:t>a</w:t>
      </w:r>
      <w:r>
        <w:rPr>
          <w:rFonts w:ascii="Arial" w:eastAsia="Arial" w:hAnsi="Arial" w:cs="Arial"/>
          <w:color w:val="800080"/>
          <w:u w:val="single" w:color="800080"/>
        </w:rPr>
        <w:t xml:space="preserve">t </w:t>
      </w:r>
      <w:r>
        <w:rPr>
          <w:rFonts w:ascii="Arial" w:eastAsia="Arial" w:hAnsi="Arial" w:cs="Arial"/>
          <w:color w:val="800080"/>
          <w:spacing w:val="32"/>
          <w:u w:val="single" w:color="800080"/>
        </w:rPr>
        <w:t xml:space="preserve"> </w:t>
      </w:r>
      <w:r>
        <w:rPr>
          <w:rFonts w:ascii="Arial" w:eastAsia="Arial" w:hAnsi="Arial" w:cs="Arial"/>
          <w:color w:val="800080"/>
          <w:spacing w:val="1"/>
          <w:u w:val="single" w:color="800080"/>
        </w:rPr>
        <w:t>t</w:t>
      </w:r>
      <w:r>
        <w:rPr>
          <w:rFonts w:ascii="Arial" w:eastAsia="Arial" w:hAnsi="Arial" w:cs="Arial"/>
          <w:color w:val="800080"/>
          <w:spacing w:val="-3"/>
          <w:u w:val="single" w:color="800080"/>
        </w:rPr>
        <w:t>h</w:t>
      </w:r>
      <w:r>
        <w:rPr>
          <w:rFonts w:ascii="Arial" w:eastAsia="Arial" w:hAnsi="Arial" w:cs="Arial"/>
          <w:color w:val="800080"/>
          <w:u w:val="single" w:color="800080"/>
        </w:rPr>
        <w:t>e</w:t>
      </w:r>
      <w:r>
        <w:rPr>
          <w:rFonts w:ascii="Arial" w:eastAsia="Arial" w:hAnsi="Arial" w:cs="Arial"/>
          <w:color w:val="800080"/>
        </w:rPr>
        <w:t xml:space="preserve"> </w:t>
      </w:r>
      <w:r>
        <w:rPr>
          <w:rFonts w:ascii="Arial" w:eastAsia="Arial" w:hAnsi="Arial" w:cs="Arial"/>
          <w:color w:val="800080"/>
          <w:u w:val="single" w:color="800080"/>
        </w:rPr>
        <w:t>s</w:t>
      </w:r>
      <w:r>
        <w:rPr>
          <w:rFonts w:ascii="Arial" w:eastAsia="Arial" w:hAnsi="Arial" w:cs="Arial"/>
          <w:color w:val="800080"/>
          <w:spacing w:val="1"/>
          <w:u w:val="single" w:color="800080"/>
        </w:rPr>
        <w:t>t</w:t>
      </w:r>
      <w:r>
        <w:rPr>
          <w:rFonts w:ascii="Arial" w:eastAsia="Arial" w:hAnsi="Arial" w:cs="Arial"/>
          <w:color w:val="800080"/>
          <w:u w:val="single" w:color="800080"/>
        </w:rPr>
        <w:t>anda</w:t>
      </w:r>
      <w:r>
        <w:rPr>
          <w:rFonts w:ascii="Arial" w:eastAsia="Arial" w:hAnsi="Arial" w:cs="Arial"/>
          <w:color w:val="800080"/>
          <w:spacing w:val="1"/>
          <w:u w:val="single" w:color="800080"/>
        </w:rPr>
        <w:t>r</w:t>
      </w:r>
      <w:r>
        <w:rPr>
          <w:rFonts w:ascii="Arial" w:eastAsia="Arial" w:hAnsi="Arial" w:cs="Arial"/>
          <w:color w:val="800080"/>
          <w:u w:val="single" w:color="800080"/>
        </w:rPr>
        <w:t>ds</w:t>
      </w:r>
      <w:r>
        <w:rPr>
          <w:rFonts w:ascii="Arial" w:eastAsia="Arial" w:hAnsi="Arial" w:cs="Arial"/>
          <w:color w:val="800080"/>
          <w:spacing w:val="-1"/>
          <w:u w:val="single" w:color="800080"/>
        </w:rPr>
        <w:t xml:space="preserve"> </w:t>
      </w:r>
      <w:r>
        <w:rPr>
          <w:rFonts w:ascii="Arial" w:eastAsia="Arial" w:hAnsi="Arial" w:cs="Arial"/>
          <w:color w:val="800080"/>
          <w:u w:val="single" w:color="800080"/>
        </w:rPr>
        <w:t>s</w:t>
      </w:r>
      <w:r>
        <w:rPr>
          <w:rFonts w:ascii="Arial" w:eastAsia="Arial" w:hAnsi="Arial" w:cs="Arial"/>
          <w:color w:val="800080"/>
          <w:spacing w:val="-3"/>
          <w:u w:val="single" w:color="800080"/>
        </w:rPr>
        <w:t>e</w:t>
      </w:r>
      <w:r>
        <w:rPr>
          <w:rFonts w:ascii="Arial" w:eastAsia="Arial" w:hAnsi="Arial" w:cs="Arial"/>
          <w:color w:val="800080"/>
          <w:u w:val="single" w:color="800080"/>
        </w:rPr>
        <w:t>t</w:t>
      </w:r>
      <w:r>
        <w:rPr>
          <w:rFonts w:ascii="Arial" w:eastAsia="Arial" w:hAnsi="Arial" w:cs="Arial"/>
          <w:color w:val="800080"/>
          <w:spacing w:val="2"/>
          <w:u w:val="single" w:color="800080"/>
        </w:rPr>
        <w:t xml:space="preserve"> </w:t>
      </w:r>
      <w:r>
        <w:rPr>
          <w:rFonts w:ascii="Arial" w:eastAsia="Arial" w:hAnsi="Arial" w:cs="Arial"/>
          <w:color w:val="800080"/>
          <w:u w:val="single" w:color="800080"/>
        </w:rPr>
        <w:t>by</w:t>
      </w:r>
      <w:r>
        <w:rPr>
          <w:rFonts w:ascii="Arial" w:eastAsia="Arial" w:hAnsi="Arial" w:cs="Arial"/>
          <w:color w:val="800080"/>
          <w:spacing w:val="-1"/>
          <w:u w:val="single" w:color="800080"/>
        </w:rPr>
        <w:t xml:space="preserve"> </w:t>
      </w:r>
      <w:r>
        <w:rPr>
          <w:rFonts w:ascii="Arial" w:eastAsia="Arial" w:hAnsi="Arial" w:cs="Arial"/>
          <w:color w:val="800080"/>
          <w:spacing w:val="1"/>
          <w:u w:val="single" w:color="800080"/>
        </w:rPr>
        <w:t>t</w:t>
      </w:r>
      <w:r>
        <w:rPr>
          <w:rFonts w:ascii="Arial" w:eastAsia="Arial" w:hAnsi="Arial" w:cs="Arial"/>
          <w:color w:val="800080"/>
          <w:u w:val="single" w:color="800080"/>
        </w:rPr>
        <w:t>he</w:t>
      </w:r>
      <w:r>
        <w:rPr>
          <w:rFonts w:ascii="Arial" w:eastAsia="Arial" w:hAnsi="Arial" w:cs="Arial"/>
          <w:color w:val="800080"/>
          <w:spacing w:val="-1"/>
          <w:u w:val="single" w:color="800080"/>
        </w:rPr>
        <w:t xml:space="preserve"> C</w:t>
      </w:r>
      <w:r>
        <w:rPr>
          <w:rFonts w:ascii="Arial" w:eastAsia="Arial" w:hAnsi="Arial" w:cs="Arial"/>
          <w:color w:val="800080"/>
          <w:spacing w:val="-3"/>
          <w:u w:val="single" w:color="800080"/>
        </w:rPr>
        <w:t>o</w:t>
      </w:r>
      <w:r>
        <w:rPr>
          <w:rFonts w:ascii="Arial" w:eastAsia="Arial" w:hAnsi="Arial" w:cs="Arial"/>
          <w:color w:val="800080"/>
          <w:spacing w:val="1"/>
          <w:u w:val="single" w:color="800080"/>
        </w:rPr>
        <w:t>m</w:t>
      </w:r>
      <w:r>
        <w:rPr>
          <w:rFonts w:ascii="Arial" w:eastAsia="Arial" w:hAnsi="Arial" w:cs="Arial"/>
          <w:color w:val="800080"/>
          <w:u w:val="single" w:color="800080"/>
        </w:rPr>
        <w:t>pe</w:t>
      </w:r>
      <w:r>
        <w:rPr>
          <w:rFonts w:ascii="Arial" w:eastAsia="Arial" w:hAnsi="Arial" w:cs="Arial"/>
          <w:color w:val="800080"/>
          <w:spacing w:val="1"/>
          <w:u w:val="single" w:color="800080"/>
        </w:rPr>
        <w:t>t</w:t>
      </w:r>
      <w:r>
        <w:rPr>
          <w:rFonts w:ascii="Arial" w:eastAsia="Arial" w:hAnsi="Arial" w:cs="Arial"/>
          <w:color w:val="800080"/>
          <w:u w:val="single" w:color="800080"/>
        </w:rPr>
        <w:t>e</w:t>
      </w:r>
      <w:r>
        <w:rPr>
          <w:rFonts w:ascii="Arial" w:eastAsia="Arial" w:hAnsi="Arial" w:cs="Arial"/>
          <w:color w:val="800080"/>
          <w:spacing w:val="-3"/>
          <w:u w:val="single" w:color="800080"/>
        </w:rPr>
        <w:t>n</w:t>
      </w:r>
      <w:r>
        <w:rPr>
          <w:rFonts w:ascii="Arial" w:eastAsia="Arial" w:hAnsi="Arial" w:cs="Arial"/>
          <w:color w:val="800080"/>
          <w:u w:val="single" w:color="800080"/>
        </w:rPr>
        <w:t>t</w:t>
      </w:r>
      <w:r>
        <w:rPr>
          <w:rFonts w:ascii="Arial" w:eastAsia="Arial" w:hAnsi="Arial" w:cs="Arial"/>
          <w:color w:val="800080"/>
          <w:spacing w:val="2"/>
          <w:u w:val="single" w:color="800080"/>
        </w:rPr>
        <w:t xml:space="preserve"> </w:t>
      </w:r>
      <w:r>
        <w:rPr>
          <w:rFonts w:ascii="Arial" w:eastAsia="Arial" w:hAnsi="Arial" w:cs="Arial"/>
          <w:color w:val="800080"/>
          <w:spacing w:val="-1"/>
          <w:u w:val="single" w:color="800080"/>
        </w:rPr>
        <w:t>A</w:t>
      </w:r>
      <w:r>
        <w:rPr>
          <w:rFonts w:ascii="Arial" w:eastAsia="Arial" w:hAnsi="Arial" w:cs="Arial"/>
          <w:color w:val="800080"/>
          <w:spacing w:val="-3"/>
          <w:u w:val="single" w:color="800080"/>
        </w:rPr>
        <w:t>u</w:t>
      </w:r>
      <w:r>
        <w:rPr>
          <w:rFonts w:ascii="Arial" w:eastAsia="Arial" w:hAnsi="Arial" w:cs="Arial"/>
          <w:color w:val="800080"/>
          <w:spacing w:val="1"/>
          <w:u w:val="single" w:color="800080"/>
        </w:rPr>
        <w:t>t</w:t>
      </w:r>
      <w:r>
        <w:rPr>
          <w:rFonts w:ascii="Arial" w:eastAsia="Arial" w:hAnsi="Arial" w:cs="Arial"/>
          <w:color w:val="800080"/>
          <w:u w:val="single" w:color="800080"/>
        </w:rPr>
        <w:t>ho</w:t>
      </w:r>
      <w:r>
        <w:rPr>
          <w:rFonts w:ascii="Arial" w:eastAsia="Arial" w:hAnsi="Arial" w:cs="Arial"/>
          <w:color w:val="800080"/>
          <w:spacing w:val="1"/>
          <w:u w:val="single" w:color="800080"/>
        </w:rPr>
        <w:t>r</w:t>
      </w:r>
      <w:r>
        <w:rPr>
          <w:rFonts w:ascii="Arial" w:eastAsia="Arial" w:hAnsi="Arial" w:cs="Arial"/>
          <w:color w:val="800080"/>
          <w:spacing w:val="-1"/>
          <w:u w:val="single" w:color="800080"/>
        </w:rPr>
        <w:t>i</w:t>
      </w:r>
      <w:r>
        <w:rPr>
          <w:rFonts w:ascii="Arial" w:eastAsia="Arial" w:hAnsi="Arial" w:cs="Arial"/>
          <w:color w:val="800080"/>
          <w:spacing w:val="1"/>
          <w:u w:val="single" w:color="800080"/>
        </w:rPr>
        <w:t>t</w:t>
      </w:r>
      <w:r>
        <w:rPr>
          <w:rFonts w:ascii="Arial" w:eastAsia="Arial" w:hAnsi="Arial" w:cs="Arial"/>
          <w:color w:val="800080"/>
          <w:u w:val="single" w:color="800080"/>
        </w:rPr>
        <w:t>y</w:t>
      </w:r>
      <w:r>
        <w:rPr>
          <w:rFonts w:ascii="Arial" w:eastAsia="Arial" w:hAnsi="Arial" w:cs="Arial"/>
          <w:color w:val="800080"/>
          <w:spacing w:val="-4"/>
          <w:u w:val="single" w:color="800080"/>
        </w:rPr>
        <w:t xml:space="preserve"> </w:t>
      </w:r>
      <w:r>
        <w:rPr>
          <w:rFonts w:ascii="Arial" w:eastAsia="Arial" w:hAnsi="Arial" w:cs="Arial"/>
          <w:color w:val="800080"/>
          <w:spacing w:val="1"/>
          <w:u w:val="single" w:color="800080"/>
        </w:rPr>
        <w:t>f</w:t>
      </w:r>
      <w:r>
        <w:rPr>
          <w:rFonts w:ascii="Arial" w:eastAsia="Arial" w:hAnsi="Arial" w:cs="Arial"/>
          <w:color w:val="800080"/>
          <w:u w:val="single" w:color="800080"/>
        </w:rPr>
        <w:t>or o</w:t>
      </w:r>
      <w:r>
        <w:rPr>
          <w:rFonts w:ascii="Arial" w:eastAsia="Arial" w:hAnsi="Arial" w:cs="Arial"/>
          <w:color w:val="800080"/>
          <w:spacing w:val="-3"/>
          <w:u w:val="single" w:color="800080"/>
        </w:rPr>
        <w:t>p</w:t>
      </w:r>
      <w:r>
        <w:rPr>
          <w:rFonts w:ascii="Arial" w:eastAsia="Arial" w:hAnsi="Arial" w:cs="Arial"/>
          <w:color w:val="800080"/>
          <w:u w:val="single" w:color="800080"/>
        </w:rPr>
        <w:t>e</w:t>
      </w:r>
      <w:r>
        <w:rPr>
          <w:rFonts w:ascii="Arial" w:eastAsia="Arial" w:hAnsi="Arial" w:cs="Arial"/>
          <w:color w:val="800080"/>
          <w:spacing w:val="1"/>
          <w:u w:val="single" w:color="800080"/>
        </w:rPr>
        <w:t>r</w:t>
      </w:r>
      <w:r>
        <w:rPr>
          <w:rFonts w:ascii="Arial" w:eastAsia="Arial" w:hAnsi="Arial" w:cs="Arial"/>
          <w:color w:val="800080"/>
          <w:u w:val="single" w:color="800080"/>
        </w:rPr>
        <w:t>a</w:t>
      </w:r>
      <w:r>
        <w:rPr>
          <w:rFonts w:ascii="Arial" w:eastAsia="Arial" w:hAnsi="Arial" w:cs="Arial"/>
          <w:color w:val="800080"/>
          <w:spacing w:val="1"/>
          <w:u w:val="single" w:color="800080"/>
        </w:rPr>
        <w:t>t</w:t>
      </w:r>
      <w:r>
        <w:rPr>
          <w:rFonts w:ascii="Arial" w:eastAsia="Arial" w:hAnsi="Arial" w:cs="Arial"/>
          <w:color w:val="800080"/>
          <w:spacing w:val="-3"/>
          <w:u w:val="single" w:color="800080"/>
        </w:rPr>
        <w:t>o</w:t>
      </w:r>
      <w:r>
        <w:rPr>
          <w:rFonts w:ascii="Arial" w:eastAsia="Arial" w:hAnsi="Arial" w:cs="Arial"/>
          <w:color w:val="800080"/>
          <w:u w:val="single" w:color="800080"/>
        </w:rPr>
        <w:t xml:space="preserve">r </w:t>
      </w:r>
      <w:r>
        <w:rPr>
          <w:rFonts w:ascii="Arial" w:eastAsia="Arial" w:hAnsi="Arial" w:cs="Arial"/>
          <w:color w:val="800080"/>
          <w:spacing w:val="2"/>
          <w:u w:val="single" w:color="800080"/>
        </w:rPr>
        <w:t>q</w:t>
      </w:r>
      <w:r>
        <w:rPr>
          <w:rFonts w:ascii="Arial" w:eastAsia="Arial" w:hAnsi="Arial" w:cs="Arial"/>
          <w:color w:val="800080"/>
          <w:u w:val="single" w:color="800080"/>
        </w:rPr>
        <w:t>ua</w:t>
      </w:r>
      <w:r>
        <w:rPr>
          <w:rFonts w:ascii="Arial" w:eastAsia="Arial" w:hAnsi="Arial" w:cs="Arial"/>
          <w:color w:val="800080"/>
          <w:spacing w:val="-1"/>
          <w:u w:val="single" w:color="800080"/>
        </w:rPr>
        <w:t>l</w:t>
      </w:r>
      <w:r>
        <w:rPr>
          <w:rFonts w:ascii="Arial" w:eastAsia="Arial" w:hAnsi="Arial" w:cs="Arial"/>
          <w:color w:val="800080"/>
          <w:spacing w:val="-3"/>
          <w:u w:val="single" w:color="800080"/>
        </w:rPr>
        <w:t>i</w:t>
      </w:r>
      <w:r>
        <w:rPr>
          <w:rFonts w:ascii="Arial" w:eastAsia="Arial" w:hAnsi="Arial" w:cs="Arial"/>
          <w:color w:val="800080"/>
          <w:spacing w:val="3"/>
          <w:u w:val="single" w:color="800080"/>
        </w:rPr>
        <w:t>f</w:t>
      </w:r>
      <w:r>
        <w:rPr>
          <w:rFonts w:ascii="Arial" w:eastAsia="Arial" w:hAnsi="Arial" w:cs="Arial"/>
          <w:color w:val="800080"/>
          <w:spacing w:val="-1"/>
          <w:u w:val="single" w:color="800080"/>
        </w:rPr>
        <w:t>i</w:t>
      </w:r>
      <w:r>
        <w:rPr>
          <w:rFonts w:ascii="Arial" w:eastAsia="Arial" w:hAnsi="Arial" w:cs="Arial"/>
          <w:color w:val="800080"/>
          <w:u w:val="single" w:color="800080"/>
        </w:rPr>
        <w:t>ca</w:t>
      </w:r>
      <w:r>
        <w:rPr>
          <w:rFonts w:ascii="Arial" w:eastAsia="Arial" w:hAnsi="Arial" w:cs="Arial"/>
          <w:color w:val="800080"/>
          <w:spacing w:val="1"/>
          <w:u w:val="single" w:color="800080"/>
        </w:rPr>
        <w:t>t</w:t>
      </w:r>
      <w:r>
        <w:rPr>
          <w:rFonts w:ascii="Arial" w:eastAsia="Arial" w:hAnsi="Arial" w:cs="Arial"/>
          <w:color w:val="800080"/>
          <w:spacing w:val="-1"/>
          <w:u w:val="single" w:color="800080"/>
        </w:rPr>
        <w:t>i</w:t>
      </w:r>
      <w:r>
        <w:rPr>
          <w:rFonts w:ascii="Arial" w:eastAsia="Arial" w:hAnsi="Arial" w:cs="Arial"/>
          <w:color w:val="800080"/>
          <w:u w:val="single" w:color="800080"/>
        </w:rPr>
        <w:t>ons</w:t>
      </w:r>
      <w:r>
        <w:rPr>
          <w:rFonts w:ascii="Arial" w:eastAsia="Arial" w:hAnsi="Arial" w:cs="Arial"/>
          <w:color w:val="800080"/>
          <w:spacing w:val="-1"/>
          <w:u w:val="single" w:color="800080"/>
        </w:rPr>
        <w:t xml:space="preserve"> </w:t>
      </w:r>
      <w:r>
        <w:rPr>
          <w:rFonts w:ascii="Arial" w:eastAsia="Arial" w:hAnsi="Arial" w:cs="Arial"/>
          <w:color w:val="800080"/>
          <w:u w:val="single" w:color="800080"/>
        </w:rPr>
        <w:t>a</w:t>
      </w:r>
      <w:r>
        <w:rPr>
          <w:rFonts w:ascii="Arial" w:eastAsia="Arial" w:hAnsi="Arial" w:cs="Arial"/>
          <w:color w:val="800080"/>
          <w:spacing w:val="1"/>
          <w:u w:val="single" w:color="800080"/>
        </w:rPr>
        <w:t>r</w:t>
      </w:r>
      <w:r>
        <w:rPr>
          <w:rFonts w:ascii="Arial" w:eastAsia="Arial" w:hAnsi="Arial" w:cs="Arial"/>
          <w:color w:val="800080"/>
          <w:u w:val="single" w:color="800080"/>
        </w:rPr>
        <w:t>e</w:t>
      </w:r>
      <w:r>
        <w:rPr>
          <w:rFonts w:ascii="Arial" w:eastAsia="Arial" w:hAnsi="Arial" w:cs="Arial"/>
          <w:color w:val="800080"/>
          <w:spacing w:val="-4"/>
          <w:u w:val="single" w:color="800080"/>
        </w:rPr>
        <w:t xml:space="preserve"> </w:t>
      </w:r>
      <w:r>
        <w:rPr>
          <w:rFonts w:ascii="Arial" w:eastAsia="Arial" w:hAnsi="Arial" w:cs="Arial"/>
          <w:color w:val="800080"/>
          <w:u w:val="single" w:color="800080"/>
        </w:rPr>
        <w:t>con</w:t>
      </w:r>
      <w:r>
        <w:rPr>
          <w:rFonts w:ascii="Arial" w:eastAsia="Arial" w:hAnsi="Arial" w:cs="Arial"/>
          <w:color w:val="800080"/>
          <w:spacing w:val="1"/>
          <w:u w:val="single" w:color="800080"/>
        </w:rPr>
        <w:t>t</w:t>
      </w:r>
      <w:r>
        <w:rPr>
          <w:rFonts w:ascii="Arial" w:eastAsia="Arial" w:hAnsi="Arial" w:cs="Arial"/>
          <w:color w:val="800080"/>
          <w:spacing w:val="-1"/>
          <w:u w:val="single" w:color="800080"/>
        </w:rPr>
        <w:t>i</w:t>
      </w:r>
      <w:r>
        <w:rPr>
          <w:rFonts w:ascii="Arial" w:eastAsia="Arial" w:hAnsi="Arial" w:cs="Arial"/>
          <w:color w:val="800080"/>
          <w:u w:val="single" w:color="800080"/>
        </w:rPr>
        <w:t>nu</w:t>
      </w:r>
      <w:r>
        <w:rPr>
          <w:rFonts w:ascii="Arial" w:eastAsia="Arial" w:hAnsi="Arial" w:cs="Arial"/>
          <w:color w:val="800080"/>
          <w:spacing w:val="-1"/>
          <w:u w:val="single" w:color="800080"/>
        </w:rPr>
        <w:t>i</w:t>
      </w:r>
      <w:r>
        <w:rPr>
          <w:rFonts w:ascii="Arial" w:eastAsia="Arial" w:hAnsi="Arial" w:cs="Arial"/>
          <w:color w:val="800080"/>
          <w:u w:val="single" w:color="800080"/>
        </w:rPr>
        <w:t>ng</w:t>
      </w:r>
      <w:r>
        <w:rPr>
          <w:rFonts w:ascii="Arial" w:eastAsia="Arial" w:hAnsi="Arial" w:cs="Arial"/>
          <w:color w:val="800080"/>
          <w:spacing w:val="1"/>
          <w:u w:val="single" w:color="800080"/>
        </w:rPr>
        <w:t xml:space="preserve"> t</w:t>
      </w:r>
      <w:r>
        <w:rPr>
          <w:rFonts w:ascii="Arial" w:eastAsia="Arial" w:hAnsi="Arial" w:cs="Arial"/>
          <w:color w:val="800080"/>
          <w:u w:val="single" w:color="800080"/>
        </w:rPr>
        <w:t>o</w:t>
      </w:r>
      <w:r>
        <w:rPr>
          <w:rFonts w:ascii="Arial" w:eastAsia="Arial" w:hAnsi="Arial" w:cs="Arial"/>
          <w:color w:val="800080"/>
          <w:spacing w:val="-2"/>
          <w:u w:val="single" w:color="800080"/>
        </w:rPr>
        <w:t xml:space="preserve"> </w:t>
      </w:r>
      <w:r>
        <w:rPr>
          <w:rFonts w:ascii="Arial" w:eastAsia="Arial" w:hAnsi="Arial" w:cs="Arial"/>
          <w:color w:val="800080"/>
          <w:u w:val="single" w:color="800080"/>
        </w:rPr>
        <w:t>be</w:t>
      </w:r>
      <w:r>
        <w:rPr>
          <w:rFonts w:ascii="Arial" w:eastAsia="Arial" w:hAnsi="Arial" w:cs="Arial"/>
          <w:color w:val="800080"/>
          <w:spacing w:val="-1"/>
          <w:u w:val="single" w:color="800080"/>
        </w:rPr>
        <w:t xml:space="preserve"> </w:t>
      </w:r>
      <w:r>
        <w:rPr>
          <w:rFonts w:ascii="Arial" w:eastAsia="Arial" w:hAnsi="Arial" w:cs="Arial"/>
          <w:color w:val="800080"/>
          <w:spacing w:val="1"/>
          <w:u w:val="single" w:color="800080"/>
        </w:rPr>
        <w:t>m</w:t>
      </w:r>
      <w:r>
        <w:rPr>
          <w:rFonts w:ascii="Arial" w:eastAsia="Arial" w:hAnsi="Arial" w:cs="Arial"/>
          <w:color w:val="800080"/>
          <w:u w:val="single" w:color="800080"/>
        </w:rPr>
        <w:t>e</w:t>
      </w:r>
      <w:r>
        <w:rPr>
          <w:rFonts w:ascii="Arial" w:eastAsia="Arial" w:hAnsi="Arial" w:cs="Arial"/>
          <w:color w:val="800080"/>
          <w:spacing w:val="-1"/>
          <w:u w:val="single" w:color="800080"/>
        </w:rPr>
        <w:t>t</w:t>
      </w:r>
      <w:r>
        <w:rPr>
          <w:rFonts w:ascii="Arial" w:eastAsia="Arial" w:hAnsi="Arial" w:cs="Arial"/>
          <w:color w:val="800080"/>
          <w:u w:val="single" w:color="800080"/>
        </w:rPr>
        <w:t>.</w:t>
      </w:r>
    </w:p>
    <w:p w:rsidR="000A5570" w:rsidRDefault="000A5570">
      <w:pPr>
        <w:spacing w:before="9" w:after="0" w:line="110" w:lineRule="exact"/>
        <w:rPr>
          <w:sz w:val="11"/>
          <w:szCs w:val="11"/>
        </w:rPr>
      </w:pPr>
    </w:p>
    <w:p w:rsidR="000A5570" w:rsidRDefault="00071E95">
      <w:pPr>
        <w:spacing w:after="0" w:line="241" w:lineRule="auto"/>
        <w:ind w:left="298" w:right="98"/>
        <w:jc w:val="both"/>
        <w:rPr>
          <w:rFonts w:ascii="Arial" w:eastAsia="Arial" w:hAnsi="Arial" w:cs="Arial"/>
        </w:rPr>
      </w:pPr>
      <w:r>
        <w:pict>
          <v:group id="_x0000_s1304" style="position:absolute;left:0;text-align:left;margin-left:70.45pt;margin-top:-.4pt;width:468.6pt;height:13.7pt;z-index:-251636224;mso-position-horizontal-relative:page" coordorigin="1409,-8" coordsize="9372,274">
            <v:group id="_x0000_s1307" style="position:absolute;left:5254;top:2;width:866;height:254" coordorigin="5254,2" coordsize="866,254">
              <v:shape id="_x0000_s1308" style="position:absolute;left:5254;top:2;width:866;height:254" coordorigin="5254,2" coordsize="866,254" path="m5254,257r866,l6120,2r-866,l5254,257e" fillcolor="aqua" stroked="f">
                <v:path arrowok="t"/>
              </v:shape>
            </v:group>
            <v:group id="_x0000_s1305" style="position:absolute;left:1418;top:239;width:9353;height:2" coordorigin="1418,239" coordsize="9353,2">
              <v:shape id="_x0000_s1306" style="position:absolute;left:1418;top:239;width:9353;height:2" coordorigin="1418,239" coordsize="9353,0" path="m1418,239r9353,e" filled="f" strokecolor="purple" strokeweight=".33197mm">
                <v:path arrowok="t"/>
              </v:shape>
            </v:group>
            <w10:wrap anchorx="page"/>
          </v:group>
        </w:pict>
      </w:r>
      <w:r w:rsidR="00863EB5">
        <w:rPr>
          <w:rFonts w:ascii="Arial" w:eastAsia="Arial" w:hAnsi="Arial" w:cs="Arial"/>
          <w:color w:val="800080"/>
          <w:spacing w:val="1"/>
        </w:rPr>
        <w:t>I</w:t>
      </w:r>
      <w:r w:rsidR="00863EB5">
        <w:rPr>
          <w:rFonts w:ascii="Arial" w:eastAsia="Arial" w:hAnsi="Arial" w:cs="Arial"/>
          <w:color w:val="800080"/>
        </w:rPr>
        <w:t>n</w:t>
      </w:r>
      <w:r w:rsidR="00863EB5">
        <w:rPr>
          <w:rFonts w:ascii="Arial" w:eastAsia="Arial" w:hAnsi="Arial" w:cs="Arial"/>
          <w:color w:val="800080"/>
          <w:spacing w:val="49"/>
        </w:rPr>
        <w:t xml:space="preserve"> </w:t>
      </w:r>
      <w:r w:rsidR="00863EB5">
        <w:rPr>
          <w:rFonts w:ascii="Arial" w:eastAsia="Arial" w:hAnsi="Arial" w:cs="Arial"/>
          <w:color w:val="800080"/>
          <w:spacing w:val="1"/>
        </w:rPr>
        <w:t>t</w:t>
      </w:r>
      <w:r w:rsidR="00863EB5">
        <w:rPr>
          <w:rFonts w:ascii="Arial" w:eastAsia="Arial" w:hAnsi="Arial" w:cs="Arial"/>
          <w:color w:val="800080"/>
        </w:rPr>
        <w:t>he</w:t>
      </w:r>
      <w:r w:rsidR="00863EB5">
        <w:rPr>
          <w:rFonts w:ascii="Arial" w:eastAsia="Arial" w:hAnsi="Arial" w:cs="Arial"/>
          <w:color w:val="800080"/>
          <w:spacing w:val="49"/>
        </w:rPr>
        <w:t xml:space="preserve"> </w:t>
      </w:r>
      <w:r w:rsidR="00863EB5">
        <w:rPr>
          <w:rFonts w:ascii="Arial" w:eastAsia="Arial" w:hAnsi="Arial" w:cs="Arial"/>
          <w:color w:val="800080"/>
        </w:rPr>
        <w:t>absence</w:t>
      </w:r>
      <w:r w:rsidR="00863EB5">
        <w:rPr>
          <w:rFonts w:ascii="Arial" w:eastAsia="Arial" w:hAnsi="Arial" w:cs="Arial"/>
          <w:color w:val="800080"/>
          <w:spacing w:val="49"/>
        </w:rPr>
        <w:t xml:space="preserve"> </w:t>
      </w:r>
      <w:r w:rsidR="00863EB5">
        <w:rPr>
          <w:rFonts w:ascii="Arial" w:eastAsia="Arial" w:hAnsi="Arial" w:cs="Arial"/>
          <w:color w:val="800080"/>
          <w:spacing w:val="-3"/>
        </w:rPr>
        <w:t>o</w:t>
      </w:r>
      <w:r w:rsidR="00863EB5">
        <w:rPr>
          <w:rFonts w:ascii="Arial" w:eastAsia="Arial" w:hAnsi="Arial" w:cs="Arial"/>
          <w:color w:val="800080"/>
        </w:rPr>
        <w:t>f</w:t>
      </w:r>
      <w:r w:rsidR="00863EB5">
        <w:rPr>
          <w:rFonts w:ascii="Arial" w:eastAsia="Arial" w:hAnsi="Arial" w:cs="Arial"/>
          <w:color w:val="800080"/>
          <w:spacing w:val="52"/>
        </w:rPr>
        <w:t xml:space="preserve"> </w:t>
      </w:r>
      <w:r w:rsidR="00863EB5">
        <w:rPr>
          <w:rFonts w:ascii="Arial" w:eastAsia="Arial" w:hAnsi="Arial" w:cs="Arial"/>
          <w:color w:val="800080"/>
        </w:rPr>
        <w:t>a</w:t>
      </w:r>
      <w:r w:rsidR="00863EB5">
        <w:rPr>
          <w:rFonts w:ascii="Arial" w:eastAsia="Arial" w:hAnsi="Arial" w:cs="Arial"/>
          <w:color w:val="800080"/>
          <w:spacing w:val="49"/>
        </w:rPr>
        <w:t xml:space="preserve"> </w:t>
      </w:r>
      <w:r w:rsidR="00863EB5">
        <w:rPr>
          <w:rFonts w:ascii="Arial" w:eastAsia="Arial" w:hAnsi="Arial" w:cs="Arial"/>
          <w:color w:val="800080"/>
          <w:spacing w:val="-3"/>
        </w:rPr>
        <w:t>V</w:t>
      </w:r>
      <w:r w:rsidR="00863EB5">
        <w:rPr>
          <w:rFonts w:ascii="Arial" w:eastAsia="Arial" w:hAnsi="Arial" w:cs="Arial"/>
          <w:color w:val="800080"/>
          <w:spacing w:val="2"/>
        </w:rPr>
        <w:t>T</w:t>
      </w:r>
      <w:r w:rsidR="00863EB5">
        <w:rPr>
          <w:rFonts w:ascii="Arial" w:eastAsia="Arial" w:hAnsi="Arial" w:cs="Arial"/>
          <w:color w:val="800080"/>
        </w:rPr>
        <w:t>S</w:t>
      </w:r>
      <w:r w:rsidR="00863EB5">
        <w:rPr>
          <w:rFonts w:ascii="Arial" w:eastAsia="Arial" w:hAnsi="Arial" w:cs="Arial"/>
          <w:color w:val="800080"/>
          <w:spacing w:val="48"/>
        </w:rPr>
        <w:t xml:space="preserve"> </w:t>
      </w:r>
      <w:r w:rsidR="00863EB5">
        <w:rPr>
          <w:rFonts w:ascii="Arial" w:eastAsia="Arial" w:hAnsi="Arial" w:cs="Arial"/>
          <w:color w:val="800080"/>
          <w:spacing w:val="-1"/>
        </w:rPr>
        <w:t>S</w:t>
      </w:r>
      <w:r w:rsidR="00863EB5">
        <w:rPr>
          <w:rFonts w:ascii="Arial" w:eastAsia="Arial" w:hAnsi="Arial" w:cs="Arial"/>
          <w:color w:val="800080"/>
        </w:rPr>
        <w:t>upe</w:t>
      </w:r>
      <w:r w:rsidR="00863EB5">
        <w:rPr>
          <w:rFonts w:ascii="Arial" w:eastAsia="Arial" w:hAnsi="Arial" w:cs="Arial"/>
          <w:color w:val="800080"/>
          <w:spacing w:val="1"/>
        </w:rPr>
        <w:t>r</w:t>
      </w:r>
      <w:r w:rsidR="00863EB5">
        <w:rPr>
          <w:rFonts w:ascii="Arial" w:eastAsia="Arial" w:hAnsi="Arial" w:cs="Arial"/>
          <w:color w:val="800080"/>
          <w:spacing w:val="-2"/>
        </w:rPr>
        <w:t>v</w:t>
      </w:r>
      <w:r w:rsidR="00863EB5">
        <w:rPr>
          <w:rFonts w:ascii="Arial" w:eastAsia="Arial" w:hAnsi="Arial" w:cs="Arial"/>
          <w:color w:val="800080"/>
          <w:spacing w:val="-1"/>
        </w:rPr>
        <w:t>i</w:t>
      </w:r>
      <w:r w:rsidR="00863EB5">
        <w:rPr>
          <w:rFonts w:ascii="Arial" w:eastAsia="Arial" w:hAnsi="Arial" w:cs="Arial"/>
          <w:color w:val="800080"/>
        </w:rPr>
        <w:t>so</w:t>
      </w:r>
      <w:r w:rsidR="00863EB5">
        <w:rPr>
          <w:rFonts w:ascii="Arial" w:eastAsia="Arial" w:hAnsi="Arial" w:cs="Arial"/>
          <w:color w:val="800080"/>
          <w:spacing w:val="2"/>
        </w:rPr>
        <w:t>r</w:t>
      </w:r>
      <w:r w:rsidR="00863EB5">
        <w:rPr>
          <w:rFonts w:ascii="Arial" w:eastAsia="Arial" w:hAnsi="Arial" w:cs="Arial"/>
          <w:color w:val="800080"/>
          <w:spacing w:val="1"/>
        </w:rPr>
        <w:t>/</w:t>
      </w:r>
      <w:r w:rsidR="00863EB5">
        <w:rPr>
          <w:rFonts w:ascii="Arial" w:eastAsia="Arial" w:hAnsi="Arial" w:cs="Arial"/>
          <w:color w:val="800080"/>
          <w:spacing w:val="-4"/>
        </w:rPr>
        <w:t>M</w:t>
      </w:r>
      <w:r w:rsidR="00863EB5">
        <w:rPr>
          <w:rFonts w:ascii="Arial" w:eastAsia="Arial" w:hAnsi="Arial" w:cs="Arial"/>
          <w:color w:val="800080"/>
        </w:rPr>
        <w:t>ana</w:t>
      </w:r>
      <w:r w:rsidR="00863EB5">
        <w:rPr>
          <w:rFonts w:ascii="Arial" w:eastAsia="Arial" w:hAnsi="Arial" w:cs="Arial"/>
          <w:color w:val="800080"/>
          <w:spacing w:val="2"/>
        </w:rPr>
        <w:t>g</w:t>
      </w:r>
      <w:r w:rsidR="00863EB5">
        <w:rPr>
          <w:rFonts w:ascii="Arial" w:eastAsia="Arial" w:hAnsi="Arial" w:cs="Arial"/>
          <w:color w:val="800080"/>
        </w:rPr>
        <w:t>e</w:t>
      </w:r>
      <w:r w:rsidR="00863EB5">
        <w:rPr>
          <w:rFonts w:ascii="Arial" w:eastAsia="Arial" w:hAnsi="Arial" w:cs="Arial"/>
          <w:color w:val="800080"/>
          <w:spacing w:val="-1"/>
        </w:rPr>
        <w:t>r</w:t>
      </w:r>
      <w:r w:rsidR="00863EB5">
        <w:rPr>
          <w:rFonts w:ascii="Arial" w:eastAsia="Arial" w:hAnsi="Arial" w:cs="Arial"/>
          <w:color w:val="800080"/>
        </w:rPr>
        <w:t>,</w:t>
      </w:r>
      <w:r w:rsidR="00863EB5">
        <w:rPr>
          <w:rFonts w:ascii="Arial" w:eastAsia="Arial" w:hAnsi="Arial" w:cs="Arial"/>
          <w:color w:val="800080"/>
          <w:spacing w:val="48"/>
        </w:rPr>
        <w:t xml:space="preserve"> </w:t>
      </w:r>
      <w:r w:rsidR="00863EB5">
        <w:rPr>
          <w:rFonts w:ascii="Arial" w:eastAsia="Arial" w:hAnsi="Arial" w:cs="Arial"/>
          <w:color w:val="800080"/>
          <w:spacing w:val="1"/>
        </w:rPr>
        <w:t>t</w:t>
      </w:r>
      <w:r w:rsidR="00863EB5">
        <w:rPr>
          <w:rFonts w:ascii="Arial" w:eastAsia="Arial" w:hAnsi="Arial" w:cs="Arial"/>
          <w:color w:val="800080"/>
        </w:rPr>
        <w:t>he</w:t>
      </w:r>
      <w:r w:rsidR="00863EB5">
        <w:rPr>
          <w:rFonts w:ascii="Arial" w:eastAsia="Arial" w:hAnsi="Arial" w:cs="Arial"/>
          <w:color w:val="800080"/>
          <w:spacing w:val="49"/>
        </w:rPr>
        <w:t xml:space="preserve"> </w:t>
      </w:r>
      <w:r w:rsidR="00863EB5">
        <w:rPr>
          <w:rFonts w:ascii="Arial" w:eastAsia="Arial" w:hAnsi="Arial" w:cs="Arial"/>
          <w:color w:val="800080"/>
        </w:rPr>
        <w:t>asses</w:t>
      </w:r>
      <w:r w:rsidR="00863EB5">
        <w:rPr>
          <w:rFonts w:ascii="Arial" w:eastAsia="Arial" w:hAnsi="Arial" w:cs="Arial"/>
          <w:color w:val="800080"/>
          <w:spacing w:val="-2"/>
        </w:rPr>
        <w:t>s</w:t>
      </w:r>
      <w:r w:rsidR="00863EB5">
        <w:rPr>
          <w:rFonts w:ascii="Arial" w:eastAsia="Arial" w:hAnsi="Arial" w:cs="Arial"/>
          <w:color w:val="800080"/>
          <w:spacing w:val="1"/>
        </w:rPr>
        <w:t>m</w:t>
      </w:r>
      <w:r w:rsidR="00863EB5">
        <w:rPr>
          <w:rFonts w:ascii="Arial" w:eastAsia="Arial" w:hAnsi="Arial" w:cs="Arial"/>
          <w:color w:val="800080"/>
        </w:rPr>
        <w:t>ent</w:t>
      </w:r>
      <w:r w:rsidR="00863EB5">
        <w:rPr>
          <w:rFonts w:ascii="Arial" w:eastAsia="Arial" w:hAnsi="Arial" w:cs="Arial"/>
          <w:color w:val="800080"/>
          <w:spacing w:val="50"/>
        </w:rPr>
        <w:t xml:space="preserve"> </w:t>
      </w:r>
      <w:r w:rsidR="00863EB5">
        <w:rPr>
          <w:rFonts w:ascii="Arial" w:eastAsia="Arial" w:hAnsi="Arial" w:cs="Arial"/>
          <w:color w:val="800080"/>
        </w:rPr>
        <w:t>shou</w:t>
      </w:r>
      <w:r w:rsidR="00863EB5">
        <w:rPr>
          <w:rFonts w:ascii="Arial" w:eastAsia="Arial" w:hAnsi="Arial" w:cs="Arial"/>
          <w:color w:val="800080"/>
          <w:spacing w:val="-4"/>
        </w:rPr>
        <w:t>l</w:t>
      </w:r>
      <w:r w:rsidR="00863EB5">
        <w:rPr>
          <w:rFonts w:ascii="Arial" w:eastAsia="Arial" w:hAnsi="Arial" w:cs="Arial"/>
          <w:color w:val="800080"/>
        </w:rPr>
        <w:t>d</w:t>
      </w:r>
      <w:r w:rsidR="00863EB5">
        <w:rPr>
          <w:rFonts w:ascii="Arial" w:eastAsia="Arial" w:hAnsi="Arial" w:cs="Arial"/>
          <w:color w:val="800080"/>
          <w:spacing w:val="49"/>
        </w:rPr>
        <w:t xml:space="preserve"> </w:t>
      </w:r>
      <w:r w:rsidR="00863EB5">
        <w:rPr>
          <w:rFonts w:ascii="Arial" w:eastAsia="Arial" w:hAnsi="Arial" w:cs="Arial"/>
          <w:color w:val="800080"/>
        </w:rPr>
        <w:t>be</w:t>
      </w:r>
      <w:r w:rsidR="00863EB5">
        <w:rPr>
          <w:rFonts w:ascii="Arial" w:eastAsia="Arial" w:hAnsi="Arial" w:cs="Arial"/>
          <w:color w:val="800080"/>
          <w:spacing w:val="49"/>
        </w:rPr>
        <w:t xml:space="preserve"> </w:t>
      </w:r>
      <w:r w:rsidR="00863EB5">
        <w:rPr>
          <w:rFonts w:ascii="Arial" w:eastAsia="Arial" w:hAnsi="Arial" w:cs="Arial"/>
          <w:color w:val="800080"/>
        </w:rPr>
        <w:t>ca</w:t>
      </w:r>
      <w:r w:rsidR="00863EB5">
        <w:rPr>
          <w:rFonts w:ascii="Arial" w:eastAsia="Arial" w:hAnsi="Arial" w:cs="Arial"/>
          <w:color w:val="800080"/>
          <w:spacing w:val="1"/>
        </w:rPr>
        <w:t>rr</w:t>
      </w:r>
      <w:r w:rsidR="00863EB5">
        <w:rPr>
          <w:rFonts w:ascii="Arial" w:eastAsia="Arial" w:hAnsi="Arial" w:cs="Arial"/>
          <w:color w:val="800080"/>
          <w:spacing w:val="-1"/>
        </w:rPr>
        <w:t>i</w:t>
      </w:r>
      <w:r w:rsidR="00863EB5">
        <w:rPr>
          <w:rFonts w:ascii="Arial" w:eastAsia="Arial" w:hAnsi="Arial" w:cs="Arial"/>
          <w:color w:val="800080"/>
        </w:rPr>
        <w:t>ed</w:t>
      </w:r>
      <w:r w:rsidR="00863EB5">
        <w:rPr>
          <w:rFonts w:ascii="Arial" w:eastAsia="Arial" w:hAnsi="Arial" w:cs="Arial"/>
          <w:color w:val="800080"/>
          <w:spacing w:val="49"/>
        </w:rPr>
        <w:t xml:space="preserve"> </w:t>
      </w:r>
      <w:r w:rsidR="00863EB5">
        <w:rPr>
          <w:rFonts w:ascii="Arial" w:eastAsia="Arial" w:hAnsi="Arial" w:cs="Arial"/>
          <w:color w:val="800080"/>
        </w:rPr>
        <w:t>out</w:t>
      </w:r>
      <w:r w:rsidR="00863EB5">
        <w:rPr>
          <w:rFonts w:ascii="Arial" w:eastAsia="Arial" w:hAnsi="Arial" w:cs="Arial"/>
          <w:color w:val="800080"/>
          <w:spacing w:val="50"/>
        </w:rPr>
        <w:t xml:space="preserve"> </w:t>
      </w:r>
      <w:r w:rsidR="00863EB5">
        <w:rPr>
          <w:rFonts w:ascii="Arial" w:eastAsia="Arial" w:hAnsi="Arial" w:cs="Arial"/>
          <w:color w:val="800080"/>
        </w:rPr>
        <w:t>by</w:t>
      </w:r>
      <w:r w:rsidR="00863EB5">
        <w:rPr>
          <w:rFonts w:ascii="Arial" w:eastAsia="Arial" w:hAnsi="Arial" w:cs="Arial"/>
          <w:color w:val="800080"/>
          <w:spacing w:val="47"/>
        </w:rPr>
        <w:t xml:space="preserve"> </w:t>
      </w:r>
      <w:r w:rsidR="00863EB5">
        <w:rPr>
          <w:rFonts w:ascii="Arial" w:eastAsia="Arial" w:hAnsi="Arial" w:cs="Arial"/>
          <w:color w:val="800080"/>
        </w:rPr>
        <w:t xml:space="preserve">a </w:t>
      </w:r>
      <w:r w:rsidR="00863EB5">
        <w:rPr>
          <w:rFonts w:ascii="Arial" w:eastAsia="Arial" w:hAnsi="Arial" w:cs="Arial"/>
          <w:color w:val="800080"/>
          <w:u w:val="single" w:color="800080"/>
        </w:rPr>
        <w:t>pe</w:t>
      </w:r>
      <w:r w:rsidR="00863EB5">
        <w:rPr>
          <w:rFonts w:ascii="Arial" w:eastAsia="Arial" w:hAnsi="Arial" w:cs="Arial"/>
          <w:color w:val="800080"/>
          <w:spacing w:val="1"/>
          <w:u w:val="single" w:color="800080"/>
        </w:rPr>
        <w:t>r</w:t>
      </w:r>
      <w:r w:rsidR="00863EB5">
        <w:rPr>
          <w:rFonts w:ascii="Arial" w:eastAsia="Arial" w:hAnsi="Arial" w:cs="Arial"/>
          <w:color w:val="800080"/>
          <w:u w:val="single" w:color="800080"/>
        </w:rPr>
        <w:t>son</w:t>
      </w:r>
      <w:r w:rsidR="00863EB5">
        <w:rPr>
          <w:rFonts w:ascii="Arial" w:eastAsia="Arial" w:hAnsi="Arial" w:cs="Arial"/>
          <w:color w:val="800080"/>
          <w:spacing w:val="1"/>
          <w:u w:val="single" w:color="800080"/>
        </w:rPr>
        <w:t xml:space="preserve"> </w:t>
      </w:r>
      <w:r w:rsidR="00863EB5">
        <w:rPr>
          <w:rFonts w:ascii="Arial" w:eastAsia="Arial" w:hAnsi="Arial" w:cs="Arial"/>
          <w:color w:val="800080"/>
          <w:u w:val="single" w:color="800080"/>
        </w:rPr>
        <w:t>des</w:t>
      </w:r>
      <w:r w:rsidR="00863EB5">
        <w:rPr>
          <w:rFonts w:ascii="Arial" w:eastAsia="Arial" w:hAnsi="Arial" w:cs="Arial"/>
          <w:color w:val="800080"/>
          <w:spacing w:val="-3"/>
          <w:u w:val="single" w:color="800080"/>
        </w:rPr>
        <w:t>i</w:t>
      </w:r>
      <w:r w:rsidR="00863EB5">
        <w:rPr>
          <w:rFonts w:ascii="Arial" w:eastAsia="Arial" w:hAnsi="Arial" w:cs="Arial"/>
          <w:color w:val="800080"/>
          <w:spacing w:val="2"/>
          <w:u w:val="single" w:color="800080"/>
        </w:rPr>
        <w:t>g</w:t>
      </w:r>
      <w:r w:rsidR="00863EB5">
        <w:rPr>
          <w:rFonts w:ascii="Arial" w:eastAsia="Arial" w:hAnsi="Arial" w:cs="Arial"/>
          <w:color w:val="800080"/>
          <w:u w:val="single" w:color="800080"/>
        </w:rPr>
        <w:t>n</w:t>
      </w:r>
      <w:r w:rsidR="00863EB5">
        <w:rPr>
          <w:rFonts w:ascii="Arial" w:eastAsia="Arial" w:hAnsi="Arial" w:cs="Arial"/>
          <w:color w:val="800080"/>
          <w:spacing w:val="-3"/>
          <w:u w:val="single" w:color="800080"/>
        </w:rPr>
        <w:t>a</w:t>
      </w:r>
      <w:r w:rsidR="00863EB5">
        <w:rPr>
          <w:rFonts w:ascii="Arial" w:eastAsia="Arial" w:hAnsi="Arial" w:cs="Arial"/>
          <w:color w:val="800080"/>
          <w:spacing w:val="1"/>
          <w:u w:val="single" w:color="800080"/>
        </w:rPr>
        <w:t>t</w:t>
      </w:r>
      <w:r w:rsidR="00863EB5">
        <w:rPr>
          <w:rFonts w:ascii="Arial" w:eastAsia="Arial" w:hAnsi="Arial" w:cs="Arial"/>
          <w:color w:val="800080"/>
          <w:u w:val="single" w:color="800080"/>
        </w:rPr>
        <w:t>ed</w:t>
      </w:r>
      <w:r w:rsidR="00863EB5">
        <w:rPr>
          <w:rFonts w:ascii="Arial" w:eastAsia="Arial" w:hAnsi="Arial" w:cs="Arial"/>
          <w:color w:val="800080"/>
          <w:spacing w:val="1"/>
          <w:u w:val="single" w:color="800080"/>
        </w:rPr>
        <w:t xml:space="preserve"> </w:t>
      </w:r>
      <w:r w:rsidR="00863EB5">
        <w:rPr>
          <w:rFonts w:ascii="Arial" w:eastAsia="Arial" w:hAnsi="Arial" w:cs="Arial"/>
          <w:color w:val="800080"/>
          <w:u w:val="single" w:color="800080"/>
        </w:rPr>
        <w:t>by</w:t>
      </w:r>
      <w:r w:rsidR="00863EB5">
        <w:rPr>
          <w:rFonts w:ascii="Arial" w:eastAsia="Arial" w:hAnsi="Arial" w:cs="Arial"/>
          <w:color w:val="800080"/>
          <w:spacing w:val="-1"/>
          <w:u w:val="single" w:color="800080"/>
        </w:rPr>
        <w:t xml:space="preserve"> </w:t>
      </w:r>
      <w:r w:rsidR="00863EB5">
        <w:rPr>
          <w:rFonts w:ascii="Arial" w:eastAsia="Arial" w:hAnsi="Arial" w:cs="Arial"/>
          <w:color w:val="800080"/>
          <w:spacing w:val="1"/>
          <w:u w:val="single" w:color="800080"/>
        </w:rPr>
        <w:t>t</w:t>
      </w:r>
      <w:r w:rsidR="00863EB5">
        <w:rPr>
          <w:rFonts w:ascii="Arial" w:eastAsia="Arial" w:hAnsi="Arial" w:cs="Arial"/>
          <w:color w:val="800080"/>
          <w:spacing w:val="-3"/>
          <w:u w:val="single" w:color="800080"/>
        </w:rPr>
        <w:t>h</w:t>
      </w:r>
      <w:r w:rsidR="00863EB5">
        <w:rPr>
          <w:rFonts w:ascii="Arial" w:eastAsia="Arial" w:hAnsi="Arial" w:cs="Arial"/>
          <w:color w:val="800080"/>
          <w:u w:val="single" w:color="800080"/>
        </w:rPr>
        <w:t>e</w:t>
      </w:r>
      <w:r w:rsidR="00863EB5">
        <w:rPr>
          <w:rFonts w:ascii="Arial" w:eastAsia="Arial" w:hAnsi="Arial" w:cs="Arial"/>
          <w:color w:val="800080"/>
          <w:spacing w:val="1"/>
          <w:u w:val="single" w:color="800080"/>
        </w:rPr>
        <w:t xml:space="preserve"> </w:t>
      </w:r>
      <w:r w:rsidR="00863EB5">
        <w:rPr>
          <w:rFonts w:ascii="Arial" w:eastAsia="Arial" w:hAnsi="Arial" w:cs="Arial"/>
          <w:color w:val="800080"/>
          <w:spacing w:val="-1"/>
          <w:u w:val="single" w:color="800080"/>
        </w:rPr>
        <w:t>C</w:t>
      </w:r>
      <w:r w:rsidR="00863EB5">
        <w:rPr>
          <w:rFonts w:ascii="Arial" w:eastAsia="Arial" w:hAnsi="Arial" w:cs="Arial"/>
          <w:color w:val="800080"/>
          <w:u w:val="single" w:color="800080"/>
        </w:rPr>
        <w:t>o</w:t>
      </w:r>
      <w:r w:rsidR="00863EB5">
        <w:rPr>
          <w:rFonts w:ascii="Arial" w:eastAsia="Arial" w:hAnsi="Arial" w:cs="Arial"/>
          <w:color w:val="800080"/>
          <w:spacing w:val="1"/>
          <w:u w:val="single" w:color="800080"/>
        </w:rPr>
        <w:t>m</w:t>
      </w:r>
      <w:r w:rsidR="00863EB5">
        <w:rPr>
          <w:rFonts w:ascii="Arial" w:eastAsia="Arial" w:hAnsi="Arial" w:cs="Arial"/>
          <w:color w:val="800080"/>
          <w:u w:val="single" w:color="800080"/>
        </w:rPr>
        <w:t>p</w:t>
      </w:r>
      <w:r w:rsidR="00863EB5">
        <w:rPr>
          <w:rFonts w:ascii="Arial" w:eastAsia="Arial" w:hAnsi="Arial" w:cs="Arial"/>
          <w:color w:val="800080"/>
          <w:spacing w:val="-3"/>
          <w:u w:val="single" w:color="800080"/>
        </w:rPr>
        <w:t>e</w:t>
      </w:r>
      <w:r w:rsidR="00863EB5">
        <w:rPr>
          <w:rFonts w:ascii="Arial" w:eastAsia="Arial" w:hAnsi="Arial" w:cs="Arial"/>
          <w:color w:val="800080"/>
          <w:spacing w:val="1"/>
          <w:u w:val="single" w:color="800080"/>
        </w:rPr>
        <w:t>t</w:t>
      </w:r>
      <w:r w:rsidR="00863EB5">
        <w:rPr>
          <w:rFonts w:ascii="Arial" w:eastAsia="Arial" w:hAnsi="Arial" w:cs="Arial"/>
          <w:color w:val="800080"/>
          <w:u w:val="single" w:color="800080"/>
        </w:rPr>
        <w:t>en</w:t>
      </w:r>
      <w:r w:rsidR="00863EB5">
        <w:rPr>
          <w:rFonts w:ascii="Arial" w:eastAsia="Arial" w:hAnsi="Arial" w:cs="Arial"/>
          <w:color w:val="800080"/>
          <w:spacing w:val="-1"/>
          <w:u w:val="single" w:color="800080"/>
        </w:rPr>
        <w:t>t</w:t>
      </w:r>
      <w:r w:rsidR="00863EB5">
        <w:rPr>
          <w:rFonts w:ascii="Arial" w:eastAsia="Arial" w:hAnsi="Arial" w:cs="Arial"/>
          <w:color w:val="800080"/>
          <w:spacing w:val="1"/>
          <w:u w:val="single" w:color="800080"/>
        </w:rPr>
        <w:t>/</w:t>
      </w:r>
      <w:r w:rsidR="00863EB5">
        <w:rPr>
          <w:rFonts w:ascii="Arial" w:eastAsia="Arial" w:hAnsi="Arial" w:cs="Arial"/>
          <w:color w:val="800080"/>
          <w:spacing w:val="-1"/>
          <w:u w:val="single" w:color="800080"/>
        </w:rPr>
        <w:t>V</w:t>
      </w:r>
      <w:r w:rsidR="00863EB5">
        <w:rPr>
          <w:rFonts w:ascii="Arial" w:eastAsia="Arial" w:hAnsi="Arial" w:cs="Arial"/>
          <w:color w:val="800080"/>
          <w:spacing w:val="2"/>
          <w:u w:val="single" w:color="800080"/>
        </w:rPr>
        <w:t>T</w:t>
      </w:r>
      <w:r w:rsidR="00863EB5">
        <w:rPr>
          <w:rFonts w:ascii="Arial" w:eastAsia="Arial" w:hAnsi="Arial" w:cs="Arial"/>
          <w:color w:val="800080"/>
          <w:u w:val="single" w:color="800080"/>
        </w:rPr>
        <w:t>S</w:t>
      </w:r>
      <w:r w:rsidR="00863EB5">
        <w:rPr>
          <w:rFonts w:ascii="Arial" w:eastAsia="Arial" w:hAnsi="Arial" w:cs="Arial"/>
          <w:color w:val="800080"/>
          <w:spacing w:val="-2"/>
          <w:u w:val="single" w:color="800080"/>
        </w:rPr>
        <w:t xml:space="preserve"> </w:t>
      </w:r>
      <w:r w:rsidR="00863EB5">
        <w:rPr>
          <w:rFonts w:ascii="Arial" w:eastAsia="Arial" w:hAnsi="Arial" w:cs="Arial"/>
          <w:color w:val="800080"/>
          <w:spacing w:val="-1"/>
          <w:u w:val="single" w:color="800080"/>
        </w:rPr>
        <w:t>A</w:t>
      </w:r>
      <w:r w:rsidR="00863EB5">
        <w:rPr>
          <w:rFonts w:ascii="Arial" w:eastAsia="Arial" w:hAnsi="Arial" w:cs="Arial"/>
          <w:color w:val="800080"/>
          <w:u w:val="single" w:color="800080"/>
        </w:rPr>
        <w:t>u</w:t>
      </w:r>
      <w:r w:rsidR="00863EB5">
        <w:rPr>
          <w:rFonts w:ascii="Arial" w:eastAsia="Arial" w:hAnsi="Arial" w:cs="Arial"/>
          <w:color w:val="800080"/>
          <w:spacing w:val="1"/>
          <w:u w:val="single" w:color="800080"/>
        </w:rPr>
        <w:t>t</w:t>
      </w:r>
      <w:r w:rsidR="00863EB5">
        <w:rPr>
          <w:rFonts w:ascii="Arial" w:eastAsia="Arial" w:hAnsi="Arial" w:cs="Arial"/>
          <w:color w:val="800080"/>
          <w:u w:val="single" w:color="800080"/>
        </w:rPr>
        <w:t>h</w:t>
      </w:r>
      <w:r w:rsidR="00863EB5">
        <w:rPr>
          <w:rFonts w:ascii="Arial" w:eastAsia="Arial" w:hAnsi="Arial" w:cs="Arial"/>
          <w:color w:val="800080"/>
          <w:spacing w:val="-3"/>
          <w:u w:val="single" w:color="800080"/>
        </w:rPr>
        <w:t>o</w:t>
      </w:r>
      <w:r w:rsidR="00863EB5">
        <w:rPr>
          <w:rFonts w:ascii="Arial" w:eastAsia="Arial" w:hAnsi="Arial" w:cs="Arial"/>
          <w:color w:val="800080"/>
          <w:spacing w:val="1"/>
          <w:u w:val="single" w:color="800080"/>
        </w:rPr>
        <w:t>r</w:t>
      </w:r>
      <w:r w:rsidR="00863EB5">
        <w:rPr>
          <w:rFonts w:ascii="Arial" w:eastAsia="Arial" w:hAnsi="Arial" w:cs="Arial"/>
          <w:color w:val="800080"/>
          <w:spacing w:val="-1"/>
          <w:u w:val="single" w:color="800080"/>
        </w:rPr>
        <w:t>i</w:t>
      </w:r>
      <w:r w:rsidR="00863EB5">
        <w:rPr>
          <w:rFonts w:ascii="Arial" w:eastAsia="Arial" w:hAnsi="Arial" w:cs="Arial"/>
          <w:color w:val="800080"/>
          <w:spacing w:val="1"/>
          <w:u w:val="single" w:color="800080"/>
        </w:rPr>
        <w:t>t</w:t>
      </w:r>
      <w:r w:rsidR="00863EB5">
        <w:rPr>
          <w:rFonts w:ascii="Arial" w:eastAsia="Arial" w:hAnsi="Arial" w:cs="Arial"/>
          <w:color w:val="800080"/>
          <w:spacing w:val="-2"/>
          <w:u w:val="single" w:color="800080"/>
        </w:rPr>
        <w:t>y</w:t>
      </w:r>
      <w:r w:rsidR="00863EB5">
        <w:rPr>
          <w:rFonts w:ascii="Arial" w:eastAsia="Arial" w:hAnsi="Arial" w:cs="Arial"/>
          <w:color w:val="800080"/>
          <w:u w:val="single" w:color="800080"/>
        </w:rPr>
        <w:t>.</w:t>
      </w:r>
    </w:p>
    <w:p w:rsidR="000A5570" w:rsidRDefault="000A5570">
      <w:pPr>
        <w:spacing w:before="8" w:after="0" w:line="110" w:lineRule="exact"/>
        <w:rPr>
          <w:sz w:val="11"/>
          <w:szCs w:val="11"/>
        </w:rPr>
      </w:pPr>
    </w:p>
    <w:p w:rsidR="000A5570" w:rsidRDefault="00863EB5">
      <w:pPr>
        <w:spacing w:after="0" w:line="240" w:lineRule="auto"/>
        <w:ind w:left="298" w:right="97"/>
        <w:jc w:val="both"/>
        <w:rPr>
          <w:rFonts w:ascii="Arial" w:eastAsia="Arial" w:hAnsi="Arial" w:cs="Arial"/>
        </w:rPr>
      </w:pPr>
      <w:r>
        <w:rPr>
          <w:rFonts w:ascii="Arial" w:eastAsia="Arial" w:hAnsi="Arial" w:cs="Arial"/>
          <w:color w:val="800080"/>
          <w:spacing w:val="2"/>
          <w:u w:val="single" w:color="800080"/>
        </w:rPr>
        <w:t>T</w:t>
      </w:r>
      <w:r>
        <w:rPr>
          <w:rFonts w:ascii="Arial" w:eastAsia="Arial" w:hAnsi="Arial" w:cs="Arial"/>
          <w:color w:val="800080"/>
          <w:u w:val="single" w:color="800080"/>
        </w:rPr>
        <w:t>h</w:t>
      </w:r>
      <w:r>
        <w:rPr>
          <w:rFonts w:ascii="Arial" w:eastAsia="Arial" w:hAnsi="Arial" w:cs="Arial"/>
          <w:color w:val="800080"/>
          <w:spacing w:val="-1"/>
          <w:u w:val="single" w:color="800080"/>
        </w:rPr>
        <w:t>i</w:t>
      </w:r>
      <w:r>
        <w:rPr>
          <w:rFonts w:ascii="Arial" w:eastAsia="Arial" w:hAnsi="Arial" w:cs="Arial"/>
          <w:color w:val="800080"/>
          <w:u w:val="single" w:color="800080"/>
        </w:rPr>
        <w:t>s</w:t>
      </w:r>
      <w:r>
        <w:rPr>
          <w:rFonts w:ascii="Arial" w:eastAsia="Arial" w:hAnsi="Arial" w:cs="Arial"/>
          <w:color w:val="800080"/>
          <w:spacing w:val="-1"/>
          <w:u w:val="single" w:color="800080"/>
        </w:rPr>
        <w:t xml:space="preserve"> </w:t>
      </w:r>
      <w:r>
        <w:rPr>
          <w:rFonts w:ascii="Arial" w:eastAsia="Arial" w:hAnsi="Arial" w:cs="Arial"/>
          <w:color w:val="800080"/>
          <w:spacing w:val="1"/>
          <w:u w:val="single" w:color="800080"/>
        </w:rPr>
        <w:t>r</w:t>
      </w:r>
      <w:r>
        <w:rPr>
          <w:rFonts w:ascii="Arial" w:eastAsia="Arial" w:hAnsi="Arial" w:cs="Arial"/>
          <w:color w:val="800080"/>
          <w:spacing w:val="-3"/>
          <w:u w:val="single" w:color="800080"/>
        </w:rPr>
        <w:t>e</w:t>
      </w:r>
      <w:r>
        <w:rPr>
          <w:rFonts w:ascii="Arial" w:eastAsia="Arial" w:hAnsi="Arial" w:cs="Arial"/>
          <w:color w:val="800080"/>
          <w:spacing w:val="2"/>
          <w:u w:val="single" w:color="800080"/>
        </w:rPr>
        <w:t>g</w:t>
      </w:r>
      <w:r>
        <w:rPr>
          <w:rFonts w:ascii="Arial" w:eastAsia="Arial" w:hAnsi="Arial" w:cs="Arial"/>
          <w:color w:val="800080"/>
          <w:u w:val="single" w:color="800080"/>
        </w:rPr>
        <w:t>u</w:t>
      </w:r>
      <w:r>
        <w:rPr>
          <w:rFonts w:ascii="Arial" w:eastAsia="Arial" w:hAnsi="Arial" w:cs="Arial"/>
          <w:color w:val="800080"/>
          <w:spacing w:val="-1"/>
          <w:u w:val="single" w:color="800080"/>
        </w:rPr>
        <w:t>l</w:t>
      </w:r>
      <w:r>
        <w:rPr>
          <w:rFonts w:ascii="Arial" w:eastAsia="Arial" w:hAnsi="Arial" w:cs="Arial"/>
          <w:color w:val="800080"/>
          <w:u w:val="single" w:color="800080"/>
        </w:rPr>
        <w:t>ar asses</w:t>
      </w:r>
      <w:r>
        <w:rPr>
          <w:rFonts w:ascii="Arial" w:eastAsia="Arial" w:hAnsi="Arial" w:cs="Arial"/>
          <w:color w:val="800080"/>
          <w:spacing w:val="-2"/>
          <w:u w:val="single" w:color="800080"/>
        </w:rPr>
        <w:t>s</w:t>
      </w:r>
      <w:r>
        <w:rPr>
          <w:rFonts w:ascii="Arial" w:eastAsia="Arial" w:hAnsi="Arial" w:cs="Arial"/>
          <w:color w:val="800080"/>
          <w:spacing w:val="1"/>
          <w:u w:val="single" w:color="800080"/>
        </w:rPr>
        <w:t>m</w:t>
      </w:r>
      <w:r>
        <w:rPr>
          <w:rFonts w:ascii="Arial" w:eastAsia="Arial" w:hAnsi="Arial" w:cs="Arial"/>
          <w:color w:val="800080"/>
          <w:u w:val="single" w:color="800080"/>
        </w:rPr>
        <w:t>ent</w:t>
      </w:r>
      <w:r>
        <w:rPr>
          <w:rFonts w:ascii="Arial" w:eastAsia="Arial" w:hAnsi="Arial" w:cs="Arial"/>
          <w:color w:val="800080"/>
          <w:spacing w:val="-2"/>
          <w:u w:val="single" w:color="800080"/>
        </w:rPr>
        <w:t xml:space="preserve"> </w:t>
      </w:r>
      <w:r>
        <w:rPr>
          <w:rFonts w:ascii="Arial" w:eastAsia="Arial" w:hAnsi="Arial" w:cs="Arial"/>
          <w:color w:val="800080"/>
          <w:spacing w:val="1"/>
          <w:u w:val="single" w:color="800080"/>
        </w:rPr>
        <w:t>m</w:t>
      </w:r>
      <w:r>
        <w:rPr>
          <w:rFonts w:ascii="Arial" w:eastAsia="Arial" w:hAnsi="Arial" w:cs="Arial"/>
          <w:color w:val="800080"/>
          <w:u w:val="single" w:color="800080"/>
        </w:rPr>
        <w:t>ay</w:t>
      </w:r>
      <w:r>
        <w:rPr>
          <w:rFonts w:ascii="Arial" w:eastAsia="Arial" w:hAnsi="Arial" w:cs="Arial"/>
          <w:color w:val="800080"/>
          <w:spacing w:val="-3"/>
          <w:u w:val="single" w:color="800080"/>
        </w:rPr>
        <w:t xml:space="preserve"> </w:t>
      </w:r>
      <w:r>
        <w:rPr>
          <w:rFonts w:ascii="Arial" w:eastAsia="Arial" w:hAnsi="Arial" w:cs="Arial"/>
          <w:color w:val="800080"/>
          <w:spacing w:val="1"/>
          <w:u w:val="single" w:color="800080"/>
        </w:rPr>
        <w:t>t</w:t>
      </w:r>
      <w:r>
        <w:rPr>
          <w:rFonts w:ascii="Arial" w:eastAsia="Arial" w:hAnsi="Arial" w:cs="Arial"/>
          <w:color w:val="800080"/>
          <w:u w:val="single" w:color="800080"/>
        </w:rPr>
        <w:t>a</w:t>
      </w:r>
      <w:r>
        <w:rPr>
          <w:rFonts w:ascii="Arial" w:eastAsia="Arial" w:hAnsi="Arial" w:cs="Arial"/>
          <w:color w:val="800080"/>
          <w:spacing w:val="2"/>
          <w:u w:val="single" w:color="800080"/>
        </w:rPr>
        <w:t>k</w:t>
      </w:r>
      <w:r>
        <w:rPr>
          <w:rFonts w:ascii="Arial" w:eastAsia="Arial" w:hAnsi="Arial" w:cs="Arial"/>
          <w:color w:val="800080"/>
          <w:u w:val="single" w:color="800080"/>
        </w:rPr>
        <w:t>e</w:t>
      </w:r>
      <w:r>
        <w:rPr>
          <w:rFonts w:ascii="Arial" w:eastAsia="Arial" w:hAnsi="Arial" w:cs="Arial"/>
          <w:color w:val="800080"/>
          <w:spacing w:val="-2"/>
          <w:u w:val="single" w:color="800080"/>
        </w:rPr>
        <w:t xml:space="preserve"> </w:t>
      </w:r>
      <w:r>
        <w:rPr>
          <w:rFonts w:ascii="Arial" w:eastAsia="Arial" w:hAnsi="Arial" w:cs="Arial"/>
          <w:color w:val="800080"/>
          <w:spacing w:val="1"/>
          <w:u w:val="single" w:color="800080"/>
        </w:rPr>
        <w:t>t</w:t>
      </w:r>
      <w:r>
        <w:rPr>
          <w:rFonts w:ascii="Arial" w:eastAsia="Arial" w:hAnsi="Arial" w:cs="Arial"/>
          <w:color w:val="800080"/>
          <w:u w:val="single" w:color="800080"/>
        </w:rPr>
        <w:t>he</w:t>
      </w:r>
      <w:r>
        <w:rPr>
          <w:rFonts w:ascii="Arial" w:eastAsia="Arial" w:hAnsi="Arial" w:cs="Arial"/>
          <w:color w:val="800080"/>
          <w:spacing w:val="-4"/>
          <w:u w:val="single" w:color="800080"/>
        </w:rPr>
        <w:t xml:space="preserve"> </w:t>
      </w:r>
      <w:r>
        <w:rPr>
          <w:rFonts w:ascii="Arial" w:eastAsia="Arial" w:hAnsi="Arial" w:cs="Arial"/>
          <w:color w:val="800080"/>
          <w:spacing w:val="3"/>
          <w:u w:val="single" w:color="800080"/>
        </w:rPr>
        <w:t>f</w:t>
      </w:r>
      <w:r>
        <w:rPr>
          <w:rFonts w:ascii="Arial" w:eastAsia="Arial" w:hAnsi="Arial" w:cs="Arial"/>
          <w:color w:val="800080"/>
          <w:u w:val="single" w:color="800080"/>
        </w:rPr>
        <w:t>o</w:t>
      </w:r>
      <w:r>
        <w:rPr>
          <w:rFonts w:ascii="Arial" w:eastAsia="Arial" w:hAnsi="Arial" w:cs="Arial"/>
          <w:color w:val="800080"/>
          <w:spacing w:val="-2"/>
          <w:u w:val="single" w:color="800080"/>
        </w:rPr>
        <w:t>r</w:t>
      </w:r>
      <w:r>
        <w:rPr>
          <w:rFonts w:ascii="Arial" w:eastAsia="Arial" w:hAnsi="Arial" w:cs="Arial"/>
          <w:color w:val="800080"/>
          <w:u w:val="single" w:color="800080"/>
        </w:rPr>
        <w:t xml:space="preserve">m </w:t>
      </w:r>
      <w:r>
        <w:rPr>
          <w:rFonts w:ascii="Arial" w:eastAsia="Arial" w:hAnsi="Arial" w:cs="Arial"/>
          <w:color w:val="800080"/>
          <w:spacing w:val="-3"/>
          <w:u w:val="single" w:color="800080"/>
        </w:rPr>
        <w:t>o</w:t>
      </w:r>
      <w:r>
        <w:rPr>
          <w:rFonts w:ascii="Arial" w:eastAsia="Arial" w:hAnsi="Arial" w:cs="Arial"/>
          <w:color w:val="800080"/>
          <w:u w:val="single" w:color="800080"/>
        </w:rPr>
        <w:t>f</w:t>
      </w:r>
      <w:r>
        <w:rPr>
          <w:rFonts w:ascii="Arial" w:eastAsia="Arial" w:hAnsi="Arial" w:cs="Arial"/>
          <w:color w:val="800080"/>
          <w:spacing w:val="2"/>
          <w:u w:val="single" w:color="800080"/>
        </w:rPr>
        <w:t xml:space="preserve"> </w:t>
      </w:r>
      <w:r>
        <w:rPr>
          <w:rFonts w:ascii="Arial" w:eastAsia="Arial" w:hAnsi="Arial" w:cs="Arial"/>
          <w:color w:val="800080"/>
          <w:u w:val="single" w:color="800080"/>
        </w:rPr>
        <w:t>pe</w:t>
      </w:r>
      <w:r>
        <w:rPr>
          <w:rFonts w:ascii="Arial" w:eastAsia="Arial" w:hAnsi="Arial" w:cs="Arial"/>
          <w:color w:val="800080"/>
          <w:spacing w:val="-2"/>
          <w:u w:val="single" w:color="800080"/>
        </w:rPr>
        <w:t>r</w:t>
      </w:r>
      <w:r>
        <w:rPr>
          <w:rFonts w:ascii="Arial" w:eastAsia="Arial" w:hAnsi="Arial" w:cs="Arial"/>
          <w:color w:val="800080"/>
          <w:spacing w:val="1"/>
          <w:u w:val="single" w:color="800080"/>
        </w:rPr>
        <w:t>f</w:t>
      </w:r>
      <w:r>
        <w:rPr>
          <w:rFonts w:ascii="Arial" w:eastAsia="Arial" w:hAnsi="Arial" w:cs="Arial"/>
          <w:color w:val="800080"/>
          <w:u w:val="single" w:color="800080"/>
        </w:rPr>
        <w:t>o</w:t>
      </w:r>
      <w:r>
        <w:rPr>
          <w:rFonts w:ascii="Arial" w:eastAsia="Arial" w:hAnsi="Arial" w:cs="Arial"/>
          <w:color w:val="800080"/>
          <w:spacing w:val="-2"/>
          <w:u w:val="single" w:color="800080"/>
        </w:rPr>
        <w:t>r</w:t>
      </w:r>
      <w:r>
        <w:rPr>
          <w:rFonts w:ascii="Arial" w:eastAsia="Arial" w:hAnsi="Arial" w:cs="Arial"/>
          <w:color w:val="800080"/>
          <w:spacing w:val="1"/>
          <w:u w:val="single" w:color="800080"/>
        </w:rPr>
        <w:t>m</w:t>
      </w:r>
      <w:r>
        <w:rPr>
          <w:rFonts w:ascii="Arial" w:eastAsia="Arial" w:hAnsi="Arial" w:cs="Arial"/>
          <w:color w:val="800080"/>
          <w:u w:val="single" w:color="800080"/>
        </w:rPr>
        <w:t>ance</w:t>
      </w:r>
      <w:r>
        <w:rPr>
          <w:rFonts w:ascii="Arial" w:eastAsia="Arial" w:hAnsi="Arial" w:cs="Arial"/>
          <w:color w:val="800080"/>
          <w:spacing w:val="-2"/>
          <w:u w:val="single" w:color="800080"/>
        </w:rPr>
        <w:t xml:space="preserve"> </w:t>
      </w:r>
      <w:r>
        <w:rPr>
          <w:rFonts w:ascii="Arial" w:eastAsia="Arial" w:hAnsi="Arial" w:cs="Arial"/>
          <w:color w:val="800080"/>
          <w:spacing w:val="1"/>
          <w:u w:val="single" w:color="800080"/>
        </w:rPr>
        <w:t>m</w:t>
      </w:r>
      <w:r>
        <w:rPr>
          <w:rFonts w:ascii="Arial" w:eastAsia="Arial" w:hAnsi="Arial" w:cs="Arial"/>
          <w:color w:val="800080"/>
          <w:u w:val="single" w:color="800080"/>
        </w:rPr>
        <w:t>on</w:t>
      </w:r>
      <w:r>
        <w:rPr>
          <w:rFonts w:ascii="Arial" w:eastAsia="Arial" w:hAnsi="Arial" w:cs="Arial"/>
          <w:color w:val="800080"/>
          <w:spacing w:val="-1"/>
          <w:u w:val="single" w:color="800080"/>
        </w:rPr>
        <w:t>i</w:t>
      </w:r>
      <w:r>
        <w:rPr>
          <w:rFonts w:ascii="Arial" w:eastAsia="Arial" w:hAnsi="Arial" w:cs="Arial"/>
          <w:color w:val="800080"/>
          <w:spacing w:val="1"/>
          <w:u w:val="single" w:color="800080"/>
        </w:rPr>
        <w:t>t</w:t>
      </w:r>
      <w:r>
        <w:rPr>
          <w:rFonts w:ascii="Arial" w:eastAsia="Arial" w:hAnsi="Arial" w:cs="Arial"/>
          <w:color w:val="800080"/>
          <w:spacing w:val="-3"/>
          <w:u w:val="single" w:color="800080"/>
        </w:rPr>
        <w:t>o</w:t>
      </w:r>
      <w:r>
        <w:rPr>
          <w:rFonts w:ascii="Arial" w:eastAsia="Arial" w:hAnsi="Arial" w:cs="Arial"/>
          <w:color w:val="800080"/>
          <w:spacing w:val="1"/>
          <w:u w:val="single" w:color="800080"/>
        </w:rPr>
        <w:t>r</w:t>
      </w:r>
      <w:r>
        <w:rPr>
          <w:rFonts w:ascii="Arial" w:eastAsia="Arial" w:hAnsi="Arial" w:cs="Arial"/>
          <w:color w:val="800080"/>
          <w:spacing w:val="-1"/>
          <w:u w:val="single" w:color="800080"/>
        </w:rPr>
        <w:t>i</w:t>
      </w:r>
      <w:r>
        <w:rPr>
          <w:rFonts w:ascii="Arial" w:eastAsia="Arial" w:hAnsi="Arial" w:cs="Arial"/>
          <w:color w:val="800080"/>
          <w:u w:val="single" w:color="800080"/>
        </w:rPr>
        <w:t>ng</w:t>
      </w:r>
      <w:r>
        <w:rPr>
          <w:rFonts w:ascii="Arial" w:eastAsia="Arial" w:hAnsi="Arial" w:cs="Arial"/>
          <w:color w:val="800080"/>
          <w:spacing w:val="1"/>
          <w:u w:val="single" w:color="800080"/>
        </w:rPr>
        <w:t>/r</w:t>
      </w:r>
      <w:r>
        <w:rPr>
          <w:rFonts w:ascii="Arial" w:eastAsia="Arial" w:hAnsi="Arial" w:cs="Arial"/>
          <w:color w:val="800080"/>
          <w:u w:val="single" w:color="800080"/>
        </w:rPr>
        <w:t>e</w:t>
      </w:r>
      <w:r>
        <w:rPr>
          <w:rFonts w:ascii="Arial" w:eastAsia="Arial" w:hAnsi="Arial" w:cs="Arial"/>
          <w:color w:val="800080"/>
          <w:spacing w:val="-2"/>
          <w:u w:val="single" w:color="800080"/>
        </w:rPr>
        <w:t>v</w:t>
      </w:r>
      <w:r>
        <w:rPr>
          <w:rFonts w:ascii="Arial" w:eastAsia="Arial" w:hAnsi="Arial" w:cs="Arial"/>
          <w:color w:val="800080"/>
          <w:spacing w:val="-1"/>
          <w:u w:val="single" w:color="800080"/>
        </w:rPr>
        <w:t>i</w:t>
      </w:r>
      <w:r>
        <w:rPr>
          <w:rFonts w:ascii="Arial" w:eastAsia="Arial" w:hAnsi="Arial" w:cs="Arial"/>
          <w:color w:val="800080"/>
          <w:u w:val="single" w:color="800080"/>
        </w:rPr>
        <w:t>ew</w:t>
      </w:r>
      <w:r>
        <w:rPr>
          <w:rFonts w:ascii="Arial" w:eastAsia="Arial" w:hAnsi="Arial" w:cs="Arial"/>
          <w:color w:val="800080"/>
          <w:spacing w:val="-2"/>
          <w:u w:val="single" w:color="800080"/>
        </w:rPr>
        <w:t xml:space="preserve"> </w:t>
      </w:r>
      <w:r>
        <w:rPr>
          <w:rFonts w:ascii="Arial" w:eastAsia="Arial" w:hAnsi="Arial" w:cs="Arial"/>
          <w:color w:val="800080"/>
          <w:u w:val="single" w:color="800080"/>
        </w:rPr>
        <w:t>or app</w:t>
      </w:r>
      <w:r>
        <w:rPr>
          <w:rFonts w:ascii="Arial" w:eastAsia="Arial" w:hAnsi="Arial" w:cs="Arial"/>
          <w:color w:val="800080"/>
          <w:spacing w:val="1"/>
          <w:u w:val="single" w:color="800080"/>
        </w:rPr>
        <w:t>r</w:t>
      </w:r>
      <w:r>
        <w:rPr>
          <w:rFonts w:ascii="Arial" w:eastAsia="Arial" w:hAnsi="Arial" w:cs="Arial"/>
          <w:color w:val="800080"/>
          <w:u w:val="single" w:color="800080"/>
        </w:rPr>
        <w:t>a</w:t>
      </w:r>
      <w:r>
        <w:rPr>
          <w:rFonts w:ascii="Arial" w:eastAsia="Arial" w:hAnsi="Arial" w:cs="Arial"/>
          <w:color w:val="800080"/>
          <w:spacing w:val="-1"/>
          <w:u w:val="single" w:color="800080"/>
        </w:rPr>
        <w:t>i</w:t>
      </w:r>
      <w:r>
        <w:rPr>
          <w:rFonts w:ascii="Arial" w:eastAsia="Arial" w:hAnsi="Arial" w:cs="Arial"/>
          <w:color w:val="800080"/>
          <w:u w:val="single" w:color="800080"/>
        </w:rPr>
        <w:t>sa</w:t>
      </w:r>
      <w:r>
        <w:rPr>
          <w:rFonts w:ascii="Arial" w:eastAsia="Arial" w:hAnsi="Arial" w:cs="Arial"/>
          <w:color w:val="800080"/>
          <w:spacing w:val="-1"/>
          <w:u w:val="single" w:color="800080"/>
        </w:rPr>
        <w:t>l</w:t>
      </w:r>
      <w:r>
        <w:rPr>
          <w:rFonts w:ascii="Arial" w:eastAsia="Arial" w:hAnsi="Arial" w:cs="Arial"/>
          <w:color w:val="800080"/>
          <w:u w:val="single" w:color="800080"/>
        </w:rPr>
        <w:t xml:space="preserve">. </w:t>
      </w:r>
      <w:r>
        <w:rPr>
          <w:rFonts w:ascii="Arial" w:eastAsia="Arial" w:hAnsi="Arial" w:cs="Arial"/>
          <w:color w:val="800080"/>
          <w:spacing w:val="1"/>
          <w:u w:val="single" w:color="800080"/>
        </w:rPr>
        <w:t>If</w:t>
      </w:r>
      <w:r>
        <w:rPr>
          <w:rFonts w:ascii="Arial" w:eastAsia="Arial" w:hAnsi="Arial" w:cs="Arial"/>
          <w:color w:val="800080"/>
          <w:u w:val="single" w:color="800080"/>
        </w:rPr>
        <w:t xml:space="preserve">, </w:t>
      </w:r>
      <w:r>
        <w:rPr>
          <w:rFonts w:ascii="Arial" w:eastAsia="Arial" w:hAnsi="Arial" w:cs="Arial"/>
          <w:color w:val="800080"/>
          <w:spacing w:val="-3"/>
          <w:u w:val="single" w:color="800080"/>
        </w:rPr>
        <w:t>a</w:t>
      </w:r>
      <w:r>
        <w:rPr>
          <w:rFonts w:ascii="Arial" w:eastAsia="Arial" w:hAnsi="Arial" w:cs="Arial"/>
          <w:color w:val="800080"/>
          <w:u w:val="single" w:color="800080"/>
        </w:rPr>
        <w:t>s</w:t>
      </w:r>
      <w:r>
        <w:rPr>
          <w:rFonts w:ascii="Arial" w:eastAsia="Arial" w:hAnsi="Arial" w:cs="Arial"/>
          <w:color w:val="800080"/>
        </w:rPr>
        <w:t xml:space="preserve"> </w:t>
      </w:r>
      <w:r>
        <w:rPr>
          <w:rFonts w:ascii="Arial" w:eastAsia="Arial" w:hAnsi="Arial" w:cs="Arial"/>
          <w:color w:val="800080"/>
          <w:u w:val="single" w:color="800080"/>
        </w:rPr>
        <w:t>a</w:t>
      </w:r>
      <w:r>
        <w:rPr>
          <w:rFonts w:ascii="Arial" w:eastAsia="Arial" w:hAnsi="Arial" w:cs="Arial"/>
          <w:color w:val="800080"/>
          <w:spacing w:val="3"/>
          <w:u w:val="single" w:color="800080"/>
        </w:rPr>
        <w:t xml:space="preserve"> </w:t>
      </w:r>
      <w:r>
        <w:rPr>
          <w:rFonts w:ascii="Arial" w:eastAsia="Arial" w:hAnsi="Arial" w:cs="Arial"/>
          <w:color w:val="800080"/>
          <w:spacing w:val="1"/>
          <w:u w:val="single" w:color="800080"/>
        </w:rPr>
        <w:t>r</w:t>
      </w:r>
      <w:r>
        <w:rPr>
          <w:rFonts w:ascii="Arial" w:eastAsia="Arial" w:hAnsi="Arial" w:cs="Arial"/>
          <w:color w:val="800080"/>
          <w:u w:val="single" w:color="800080"/>
        </w:rPr>
        <w:t>esu</w:t>
      </w:r>
      <w:r>
        <w:rPr>
          <w:rFonts w:ascii="Arial" w:eastAsia="Arial" w:hAnsi="Arial" w:cs="Arial"/>
          <w:color w:val="800080"/>
          <w:spacing w:val="-1"/>
          <w:u w:val="single" w:color="800080"/>
        </w:rPr>
        <w:t>l</w:t>
      </w:r>
      <w:r>
        <w:rPr>
          <w:rFonts w:ascii="Arial" w:eastAsia="Arial" w:hAnsi="Arial" w:cs="Arial"/>
          <w:color w:val="800080"/>
          <w:u w:val="single" w:color="800080"/>
        </w:rPr>
        <w:t>t</w:t>
      </w:r>
      <w:r>
        <w:rPr>
          <w:rFonts w:ascii="Arial" w:eastAsia="Arial" w:hAnsi="Arial" w:cs="Arial"/>
          <w:color w:val="800080"/>
          <w:spacing w:val="2"/>
          <w:u w:val="single" w:color="800080"/>
        </w:rPr>
        <w:t xml:space="preserve"> </w:t>
      </w:r>
      <w:r>
        <w:rPr>
          <w:rFonts w:ascii="Arial" w:eastAsia="Arial" w:hAnsi="Arial" w:cs="Arial"/>
          <w:color w:val="800080"/>
          <w:spacing w:val="-3"/>
          <w:u w:val="single" w:color="800080"/>
        </w:rPr>
        <w:t>o</w:t>
      </w:r>
      <w:r>
        <w:rPr>
          <w:rFonts w:ascii="Arial" w:eastAsia="Arial" w:hAnsi="Arial" w:cs="Arial"/>
          <w:color w:val="800080"/>
          <w:u w:val="single" w:color="800080"/>
        </w:rPr>
        <w:t>f</w:t>
      </w:r>
      <w:r>
        <w:rPr>
          <w:rFonts w:ascii="Arial" w:eastAsia="Arial" w:hAnsi="Arial" w:cs="Arial"/>
          <w:color w:val="800080"/>
          <w:spacing w:val="4"/>
          <w:u w:val="single" w:color="800080"/>
        </w:rPr>
        <w:t xml:space="preserve"> </w:t>
      </w:r>
      <w:r>
        <w:rPr>
          <w:rFonts w:ascii="Arial" w:eastAsia="Arial" w:hAnsi="Arial" w:cs="Arial"/>
          <w:color w:val="800080"/>
          <w:spacing w:val="1"/>
          <w:u w:val="single" w:color="800080"/>
        </w:rPr>
        <w:t>t</w:t>
      </w:r>
      <w:r>
        <w:rPr>
          <w:rFonts w:ascii="Arial" w:eastAsia="Arial" w:hAnsi="Arial" w:cs="Arial"/>
          <w:color w:val="800080"/>
          <w:u w:val="single" w:color="800080"/>
        </w:rPr>
        <w:t>he</w:t>
      </w:r>
      <w:r>
        <w:rPr>
          <w:rFonts w:ascii="Arial" w:eastAsia="Arial" w:hAnsi="Arial" w:cs="Arial"/>
          <w:color w:val="800080"/>
          <w:spacing w:val="1"/>
          <w:u w:val="single" w:color="800080"/>
        </w:rPr>
        <w:t xml:space="preserve"> r</w:t>
      </w:r>
      <w:r>
        <w:rPr>
          <w:rFonts w:ascii="Arial" w:eastAsia="Arial" w:hAnsi="Arial" w:cs="Arial"/>
          <w:color w:val="800080"/>
          <w:spacing w:val="-3"/>
          <w:u w:val="single" w:color="800080"/>
        </w:rPr>
        <w:t>e</w:t>
      </w:r>
      <w:r>
        <w:rPr>
          <w:rFonts w:ascii="Arial" w:eastAsia="Arial" w:hAnsi="Arial" w:cs="Arial"/>
          <w:color w:val="800080"/>
          <w:spacing w:val="2"/>
          <w:u w:val="single" w:color="800080"/>
        </w:rPr>
        <w:t>g</w:t>
      </w:r>
      <w:r>
        <w:rPr>
          <w:rFonts w:ascii="Arial" w:eastAsia="Arial" w:hAnsi="Arial" w:cs="Arial"/>
          <w:color w:val="800080"/>
          <w:u w:val="single" w:color="800080"/>
        </w:rPr>
        <w:t>u</w:t>
      </w:r>
      <w:r>
        <w:rPr>
          <w:rFonts w:ascii="Arial" w:eastAsia="Arial" w:hAnsi="Arial" w:cs="Arial"/>
          <w:color w:val="800080"/>
          <w:spacing w:val="-1"/>
          <w:u w:val="single" w:color="800080"/>
        </w:rPr>
        <w:t>l</w:t>
      </w:r>
      <w:r>
        <w:rPr>
          <w:rFonts w:ascii="Arial" w:eastAsia="Arial" w:hAnsi="Arial" w:cs="Arial"/>
          <w:color w:val="800080"/>
          <w:u w:val="single" w:color="800080"/>
        </w:rPr>
        <w:t>ar</w:t>
      </w:r>
      <w:r>
        <w:rPr>
          <w:rFonts w:ascii="Arial" w:eastAsia="Arial" w:hAnsi="Arial" w:cs="Arial"/>
          <w:color w:val="800080"/>
          <w:spacing w:val="2"/>
          <w:u w:val="single" w:color="800080"/>
        </w:rPr>
        <w:t xml:space="preserve"> </w:t>
      </w:r>
      <w:r>
        <w:rPr>
          <w:rFonts w:ascii="Arial" w:eastAsia="Arial" w:hAnsi="Arial" w:cs="Arial"/>
          <w:color w:val="800080"/>
          <w:spacing w:val="-3"/>
          <w:u w:val="single" w:color="800080"/>
        </w:rPr>
        <w:t>a</w:t>
      </w:r>
      <w:r>
        <w:rPr>
          <w:rFonts w:ascii="Arial" w:eastAsia="Arial" w:hAnsi="Arial" w:cs="Arial"/>
          <w:color w:val="800080"/>
          <w:u w:val="single" w:color="800080"/>
        </w:rPr>
        <w:t>ssess</w:t>
      </w:r>
      <w:r>
        <w:rPr>
          <w:rFonts w:ascii="Arial" w:eastAsia="Arial" w:hAnsi="Arial" w:cs="Arial"/>
          <w:color w:val="800080"/>
          <w:spacing w:val="1"/>
          <w:u w:val="single" w:color="800080"/>
        </w:rPr>
        <w:t>m</w:t>
      </w:r>
      <w:r>
        <w:rPr>
          <w:rFonts w:ascii="Arial" w:eastAsia="Arial" w:hAnsi="Arial" w:cs="Arial"/>
          <w:color w:val="800080"/>
          <w:u w:val="single" w:color="800080"/>
        </w:rPr>
        <w:t>e</w:t>
      </w:r>
      <w:r>
        <w:rPr>
          <w:rFonts w:ascii="Arial" w:eastAsia="Arial" w:hAnsi="Arial" w:cs="Arial"/>
          <w:color w:val="800080"/>
          <w:spacing w:val="-3"/>
          <w:u w:val="single" w:color="800080"/>
        </w:rPr>
        <w:t>n</w:t>
      </w:r>
      <w:r>
        <w:rPr>
          <w:rFonts w:ascii="Arial" w:eastAsia="Arial" w:hAnsi="Arial" w:cs="Arial"/>
          <w:color w:val="800080"/>
          <w:spacing w:val="1"/>
          <w:u w:val="single" w:color="800080"/>
        </w:rPr>
        <w:t>t</w:t>
      </w:r>
      <w:r>
        <w:rPr>
          <w:rFonts w:ascii="Arial" w:eastAsia="Arial" w:hAnsi="Arial" w:cs="Arial"/>
          <w:color w:val="800080"/>
          <w:u w:val="single" w:color="800080"/>
        </w:rPr>
        <w:t>,</w:t>
      </w:r>
      <w:r>
        <w:rPr>
          <w:rFonts w:ascii="Arial" w:eastAsia="Arial" w:hAnsi="Arial" w:cs="Arial"/>
          <w:color w:val="800080"/>
          <w:spacing w:val="2"/>
          <w:u w:val="single" w:color="800080"/>
        </w:rPr>
        <w:t xml:space="preserve"> </w:t>
      </w:r>
      <w:r>
        <w:rPr>
          <w:rFonts w:ascii="Arial" w:eastAsia="Arial" w:hAnsi="Arial" w:cs="Arial"/>
          <w:color w:val="800080"/>
          <w:spacing w:val="1"/>
          <w:u w:val="single" w:color="800080"/>
        </w:rPr>
        <w:t>t</w:t>
      </w:r>
      <w:r>
        <w:rPr>
          <w:rFonts w:ascii="Arial" w:eastAsia="Arial" w:hAnsi="Arial" w:cs="Arial"/>
          <w:color w:val="800080"/>
          <w:u w:val="single" w:color="800080"/>
        </w:rPr>
        <w:t>he</w:t>
      </w:r>
      <w:r>
        <w:rPr>
          <w:rFonts w:ascii="Arial" w:eastAsia="Arial" w:hAnsi="Arial" w:cs="Arial"/>
          <w:color w:val="800080"/>
          <w:spacing w:val="1"/>
          <w:u w:val="single" w:color="800080"/>
        </w:rPr>
        <w:t xml:space="preserve"> </w:t>
      </w:r>
      <w:r>
        <w:rPr>
          <w:rFonts w:ascii="Arial" w:eastAsia="Arial" w:hAnsi="Arial" w:cs="Arial"/>
          <w:color w:val="800080"/>
          <w:u w:val="single" w:color="800080"/>
        </w:rPr>
        <w:t>s</w:t>
      </w:r>
      <w:r>
        <w:rPr>
          <w:rFonts w:ascii="Arial" w:eastAsia="Arial" w:hAnsi="Arial" w:cs="Arial"/>
          <w:color w:val="800080"/>
          <w:spacing w:val="1"/>
          <w:u w:val="single" w:color="800080"/>
        </w:rPr>
        <w:t>t</w:t>
      </w:r>
      <w:r>
        <w:rPr>
          <w:rFonts w:ascii="Arial" w:eastAsia="Arial" w:hAnsi="Arial" w:cs="Arial"/>
          <w:color w:val="800080"/>
          <w:u w:val="single" w:color="800080"/>
        </w:rPr>
        <w:t>and</w:t>
      </w:r>
      <w:r>
        <w:rPr>
          <w:rFonts w:ascii="Arial" w:eastAsia="Arial" w:hAnsi="Arial" w:cs="Arial"/>
          <w:color w:val="800080"/>
          <w:spacing w:val="-3"/>
          <w:u w:val="single" w:color="800080"/>
        </w:rPr>
        <w:t>a</w:t>
      </w:r>
      <w:r>
        <w:rPr>
          <w:rFonts w:ascii="Arial" w:eastAsia="Arial" w:hAnsi="Arial" w:cs="Arial"/>
          <w:color w:val="800080"/>
          <w:spacing w:val="1"/>
          <w:u w:val="single" w:color="800080"/>
        </w:rPr>
        <w:t>r</w:t>
      </w:r>
      <w:r>
        <w:rPr>
          <w:rFonts w:ascii="Arial" w:eastAsia="Arial" w:hAnsi="Arial" w:cs="Arial"/>
          <w:color w:val="800080"/>
          <w:spacing w:val="-3"/>
          <w:u w:val="single" w:color="800080"/>
        </w:rPr>
        <w:t>d</w:t>
      </w:r>
      <w:r>
        <w:rPr>
          <w:rFonts w:ascii="Arial" w:eastAsia="Arial" w:hAnsi="Arial" w:cs="Arial"/>
          <w:color w:val="800080"/>
          <w:u w:val="single" w:color="800080"/>
        </w:rPr>
        <w:t>s</w:t>
      </w:r>
      <w:r>
        <w:rPr>
          <w:rFonts w:ascii="Arial" w:eastAsia="Arial" w:hAnsi="Arial" w:cs="Arial"/>
          <w:color w:val="800080"/>
          <w:spacing w:val="3"/>
          <w:u w:val="single" w:color="800080"/>
        </w:rPr>
        <w:t xml:space="preserve"> </w:t>
      </w:r>
      <w:r>
        <w:rPr>
          <w:rFonts w:ascii="Arial" w:eastAsia="Arial" w:hAnsi="Arial" w:cs="Arial"/>
          <w:color w:val="800080"/>
          <w:u w:val="single" w:color="800080"/>
        </w:rPr>
        <w:t>set</w:t>
      </w:r>
      <w:r>
        <w:rPr>
          <w:rFonts w:ascii="Arial" w:eastAsia="Arial" w:hAnsi="Arial" w:cs="Arial"/>
          <w:color w:val="800080"/>
          <w:spacing w:val="2"/>
          <w:u w:val="single" w:color="800080"/>
        </w:rPr>
        <w:t xml:space="preserve"> </w:t>
      </w:r>
      <w:r>
        <w:rPr>
          <w:rFonts w:ascii="Arial" w:eastAsia="Arial" w:hAnsi="Arial" w:cs="Arial"/>
          <w:color w:val="800080"/>
          <w:u w:val="single" w:color="800080"/>
        </w:rPr>
        <w:t>by</w:t>
      </w:r>
      <w:r>
        <w:rPr>
          <w:rFonts w:ascii="Arial" w:eastAsia="Arial" w:hAnsi="Arial" w:cs="Arial"/>
          <w:color w:val="800080"/>
          <w:spacing w:val="1"/>
          <w:u w:val="single" w:color="800080"/>
        </w:rPr>
        <w:t xml:space="preserve"> t</w:t>
      </w:r>
      <w:r>
        <w:rPr>
          <w:rFonts w:ascii="Arial" w:eastAsia="Arial" w:hAnsi="Arial" w:cs="Arial"/>
          <w:color w:val="800080"/>
          <w:u w:val="single" w:color="800080"/>
        </w:rPr>
        <w:t>he</w:t>
      </w:r>
      <w:r>
        <w:rPr>
          <w:rFonts w:ascii="Arial" w:eastAsia="Arial" w:hAnsi="Arial" w:cs="Arial"/>
          <w:color w:val="800080"/>
          <w:spacing w:val="3"/>
          <w:u w:val="single" w:color="800080"/>
        </w:rPr>
        <w:t xml:space="preserve"> </w:t>
      </w:r>
      <w:r>
        <w:rPr>
          <w:rFonts w:ascii="Arial" w:eastAsia="Arial" w:hAnsi="Arial" w:cs="Arial"/>
          <w:color w:val="800080"/>
          <w:spacing w:val="-1"/>
          <w:u w:val="single" w:color="800080"/>
        </w:rPr>
        <w:t>C</w:t>
      </w:r>
      <w:r>
        <w:rPr>
          <w:rFonts w:ascii="Arial" w:eastAsia="Arial" w:hAnsi="Arial" w:cs="Arial"/>
          <w:color w:val="800080"/>
          <w:spacing w:val="-3"/>
          <w:u w:val="single" w:color="800080"/>
        </w:rPr>
        <w:t>o</w:t>
      </w:r>
      <w:r>
        <w:rPr>
          <w:rFonts w:ascii="Arial" w:eastAsia="Arial" w:hAnsi="Arial" w:cs="Arial"/>
          <w:color w:val="800080"/>
          <w:spacing w:val="1"/>
          <w:u w:val="single" w:color="800080"/>
        </w:rPr>
        <w:t>m</w:t>
      </w:r>
      <w:r>
        <w:rPr>
          <w:rFonts w:ascii="Arial" w:eastAsia="Arial" w:hAnsi="Arial" w:cs="Arial"/>
          <w:color w:val="800080"/>
          <w:u w:val="single" w:color="800080"/>
        </w:rPr>
        <w:t>pe</w:t>
      </w:r>
      <w:r>
        <w:rPr>
          <w:rFonts w:ascii="Arial" w:eastAsia="Arial" w:hAnsi="Arial" w:cs="Arial"/>
          <w:color w:val="800080"/>
          <w:spacing w:val="1"/>
          <w:u w:val="single" w:color="800080"/>
        </w:rPr>
        <w:t>t</w:t>
      </w:r>
      <w:r>
        <w:rPr>
          <w:rFonts w:ascii="Arial" w:eastAsia="Arial" w:hAnsi="Arial" w:cs="Arial"/>
          <w:color w:val="800080"/>
          <w:u w:val="single" w:color="800080"/>
        </w:rPr>
        <w:t>e</w:t>
      </w:r>
      <w:r>
        <w:rPr>
          <w:rFonts w:ascii="Arial" w:eastAsia="Arial" w:hAnsi="Arial" w:cs="Arial"/>
          <w:color w:val="800080"/>
          <w:spacing w:val="-3"/>
          <w:u w:val="single" w:color="800080"/>
        </w:rPr>
        <w:t>n</w:t>
      </w:r>
      <w:r>
        <w:rPr>
          <w:rFonts w:ascii="Arial" w:eastAsia="Arial" w:hAnsi="Arial" w:cs="Arial"/>
          <w:color w:val="800080"/>
          <w:u w:val="single" w:color="800080"/>
        </w:rPr>
        <w:t>t</w:t>
      </w:r>
      <w:r>
        <w:rPr>
          <w:rFonts w:ascii="Arial" w:eastAsia="Arial" w:hAnsi="Arial" w:cs="Arial"/>
          <w:color w:val="800080"/>
          <w:spacing w:val="2"/>
          <w:u w:val="single" w:color="800080"/>
        </w:rPr>
        <w:t xml:space="preserve"> </w:t>
      </w:r>
      <w:r>
        <w:rPr>
          <w:rFonts w:ascii="Arial" w:eastAsia="Arial" w:hAnsi="Arial" w:cs="Arial"/>
          <w:color w:val="800080"/>
          <w:spacing w:val="-1"/>
          <w:u w:val="single" w:color="800080"/>
        </w:rPr>
        <w:t>A</w:t>
      </w:r>
      <w:r>
        <w:rPr>
          <w:rFonts w:ascii="Arial" w:eastAsia="Arial" w:hAnsi="Arial" w:cs="Arial"/>
          <w:color w:val="800080"/>
          <w:u w:val="single" w:color="800080"/>
        </w:rPr>
        <w:t>u</w:t>
      </w:r>
      <w:r>
        <w:rPr>
          <w:rFonts w:ascii="Arial" w:eastAsia="Arial" w:hAnsi="Arial" w:cs="Arial"/>
          <w:color w:val="800080"/>
          <w:spacing w:val="1"/>
          <w:u w:val="single" w:color="800080"/>
        </w:rPr>
        <w:t>t</w:t>
      </w:r>
      <w:r>
        <w:rPr>
          <w:rFonts w:ascii="Arial" w:eastAsia="Arial" w:hAnsi="Arial" w:cs="Arial"/>
          <w:color w:val="800080"/>
          <w:u w:val="single" w:color="800080"/>
        </w:rPr>
        <w:t>ho</w:t>
      </w:r>
      <w:r>
        <w:rPr>
          <w:rFonts w:ascii="Arial" w:eastAsia="Arial" w:hAnsi="Arial" w:cs="Arial"/>
          <w:color w:val="800080"/>
          <w:spacing w:val="1"/>
          <w:u w:val="single" w:color="800080"/>
        </w:rPr>
        <w:t>r</w:t>
      </w:r>
      <w:r>
        <w:rPr>
          <w:rFonts w:ascii="Arial" w:eastAsia="Arial" w:hAnsi="Arial" w:cs="Arial"/>
          <w:color w:val="800080"/>
          <w:spacing w:val="-1"/>
          <w:u w:val="single" w:color="800080"/>
        </w:rPr>
        <w:t>i</w:t>
      </w:r>
      <w:r>
        <w:rPr>
          <w:rFonts w:ascii="Arial" w:eastAsia="Arial" w:hAnsi="Arial" w:cs="Arial"/>
          <w:color w:val="800080"/>
          <w:spacing w:val="1"/>
          <w:u w:val="single" w:color="800080"/>
        </w:rPr>
        <w:t>t</w:t>
      </w:r>
      <w:r>
        <w:rPr>
          <w:rFonts w:ascii="Arial" w:eastAsia="Arial" w:hAnsi="Arial" w:cs="Arial"/>
          <w:color w:val="800080"/>
          <w:u w:val="single" w:color="800080"/>
        </w:rPr>
        <w:t>y</w:t>
      </w:r>
      <w:r>
        <w:rPr>
          <w:rFonts w:ascii="Arial" w:eastAsia="Arial" w:hAnsi="Arial" w:cs="Arial"/>
          <w:color w:val="800080"/>
          <w:spacing w:val="1"/>
          <w:u w:val="single" w:color="800080"/>
        </w:rPr>
        <w:t xml:space="preserve"> </w:t>
      </w:r>
      <w:r>
        <w:rPr>
          <w:rFonts w:ascii="Arial" w:eastAsia="Arial" w:hAnsi="Arial" w:cs="Arial"/>
          <w:color w:val="800080"/>
          <w:u w:val="single" w:color="800080"/>
        </w:rPr>
        <w:t>a</w:t>
      </w:r>
      <w:r>
        <w:rPr>
          <w:rFonts w:ascii="Arial" w:eastAsia="Arial" w:hAnsi="Arial" w:cs="Arial"/>
          <w:color w:val="800080"/>
          <w:spacing w:val="1"/>
          <w:u w:val="single" w:color="800080"/>
        </w:rPr>
        <w:t>r</w:t>
      </w:r>
      <w:r>
        <w:rPr>
          <w:rFonts w:ascii="Arial" w:eastAsia="Arial" w:hAnsi="Arial" w:cs="Arial"/>
          <w:color w:val="800080"/>
          <w:u w:val="single" w:color="800080"/>
        </w:rPr>
        <w:t xml:space="preserve">e </w:t>
      </w:r>
      <w:commentRangeStart w:id="150"/>
      <w:r>
        <w:rPr>
          <w:rFonts w:ascii="Arial" w:eastAsia="Arial" w:hAnsi="Arial" w:cs="Arial"/>
          <w:color w:val="800080"/>
          <w:u w:val="single" w:color="800080"/>
        </w:rPr>
        <w:t>not</w:t>
      </w:r>
      <w:r>
        <w:rPr>
          <w:rFonts w:ascii="Arial" w:eastAsia="Arial" w:hAnsi="Arial" w:cs="Arial"/>
          <w:color w:val="800080"/>
          <w:spacing w:val="3"/>
          <w:u w:val="single" w:color="800080"/>
        </w:rPr>
        <w:t xml:space="preserve"> </w:t>
      </w:r>
      <w:r>
        <w:rPr>
          <w:rFonts w:ascii="Arial" w:eastAsia="Arial" w:hAnsi="Arial" w:cs="Arial"/>
          <w:color w:val="800080"/>
          <w:spacing w:val="1"/>
          <w:u w:val="single" w:color="800080"/>
        </w:rPr>
        <w:t>m</w:t>
      </w:r>
      <w:r>
        <w:rPr>
          <w:rFonts w:ascii="Arial" w:eastAsia="Arial" w:hAnsi="Arial" w:cs="Arial"/>
          <w:color w:val="800080"/>
          <w:spacing w:val="-3"/>
          <w:u w:val="single" w:color="800080"/>
        </w:rPr>
        <w:t>e</w:t>
      </w:r>
      <w:r>
        <w:rPr>
          <w:rFonts w:ascii="Arial" w:eastAsia="Arial" w:hAnsi="Arial" w:cs="Arial"/>
          <w:color w:val="800080"/>
          <w:u w:val="single" w:color="800080"/>
        </w:rPr>
        <w:t>t</w:t>
      </w:r>
      <w:commentRangeEnd w:id="150"/>
      <w:r w:rsidR="00823D42">
        <w:rPr>
          <w:rStyle w:val="CommentReference"/>
        </w:rPr>
        <w:commentReference w:id="150"/>
      </w:r>
      <w:r>
        <w:rPr>
          <w:rFonts w:ascii="Arial" w:eastAsia="Arial" w:hAnsi="Arial" w:cs="Arial"/>
          <w:color w:val="800080"/>
        </w:rPr>
        <w:t xml:space="preserve"> </w:t>
      </w:r>
      <w:r>
        <w:rPr>
          <w:rFonts w:ascii="Arial" w:eastAsia="Arial" w:hAnsi="Arial" w:cs="Arial"/>
          <w:color w:val="800080"/>
          <w:spacing w:val="1"/>
          <w:u w:val="single" w:color="800080"/>
        </w:rPr>
        <w:t>t</w:t>
      </w:r>
      <w:r>
        <w:rPr>
          <w:rFonts w:ascii="Arial" w:eastAsia="Arial" w:hAnsi="Arial" w:cs="Arial"/>
          <w:color w:val="800080"/>
          <w:u w:val="single" w:color="800080"/>
        </w:rPr>
        <w:t>hen</w:t>
      </w:r>
      <w:r>
        <w:rPr>
          <w:rFonts w:ascii="Arial" w:eastAsia="Arial" w:hAnsi="Arial" w:cs="Arial"/>
          <w:color w:val="800080"/>
          <w:spacing w:val="1"/>
          <w:u w:val="single" w:color="800080"/>
        </w:rPr>
        <w:t xml:space="preserve"> </w:t>
      </w:r>
      <w:r>
        <w:rPr>
          <w:rFonts w:ascii="Arial" w:eastAsia="Arial" w:hAnsi="Arial" w:cs="Arial"/>
          <w:color w:val="800080"/>
          <w:u w:val="single" w:color="800080"/>
        </w:rPr>
        <w:t>a</w:t>
      </w:r>
      <w:r>
        <w:rPr>
          <w:rFonts w:ascii="Arial" w:eastAsia="Arial" w:hAnsi="Arial" w:cs="Arial"/>
          <w:color w:val="800080"/>
          <w:spacing w:val="-2"/>
          <w:u w:val="single" w:color="800080"/>
        </w:rPr>
        <w:t xml:space="preserve"> </w:t>
      </w:r>
      <w:r>
        <w:rPr>
          <w:rFonts w:ascii="Arial" w:eastAsia="Arial" w:hAnsi="Arial" w:cs="Arial"/>
          <w:color w:val="800080"/>
          <w:u w:val="single" w:color="800080"/>
        </w:rPr>
        <w:t>p</w:t>
      </w:r>
      <w:r>
        <w:rPr>
          <w:rFonts w:ascii="Arial" w:eastAsia="Arial" w:hAnsi="Arial" w:cs="Arial"/>
          <w:color w:val="800080"/>
          <w:spacing w:val="1"/>
          <w:u w:val="single" w:color="800080"/>
        </w:rPr>
        <w:t>r</w:t>
      </w:r>
      <w:r>
        <w:rPr>
          <w:rFonts w:ascii="Arial" w:eastAsia="Arial" w:hAnsi="Arial" w:cs="Arial"/>
          <w:color w:val="800080"/>
          <w:u w:val="single" w:color="800080"/>
        </w:rPr>
        <w:t>oce</w:t>
      </w:r>
      <w:r>
        <w:rPr>
          <w:rFonts w:ascii="Arial" w:eastAsia="Arial" w:hAnsi="Arial" w:cs="Arial"/>
          <w:color w:val="800080"/>
          <w:spacing w:val="-2"/>
          <w:u w:val="single" w:color="800080"/>
        </w:rPr>
        <w:t>s</w:t>
      </w:r>
      <w:r>
        <w:rPr>
          <w:rFonts w:ascii="Arial" w:eastAsia="Arial" w:hAnsi="Arial" w:cs="Arial"/>
          <w:color w:val="800080"/>
          <w:u w:val="single" w:color="800080"/>
        </w:rPr>
        <w:t>s</w:t>
      </w:r>
      <w:r>
        <w:rPr>
          <w:rFonts w:ascii="Arial" w:eastAsia="Arial" w:hAnsi="Arial" w:cs="Arial"/>
          <w:color w:val="800080"/>
          <w:spacing w:val="1"/>
          <w:u w:val="single" w:color="800080"/>
        </w:rPr>
        <w:t xml:space="preserve"> </w:t>
      </w:r>
      <w:r>
        <w:rPr>
          <w:rFonts w:ascii="Arial" w:eastAsia="Arial" w:hAnsi="Arial" w:cs="Arial"/>
          <w:color w:val="800080"/>
          <w:spacing w:val="-3"/>
          <w:u w:val="single" w:color="800080"/>
        </w:rPr>
        <w:t>o</w:t>
      </w:r>
      <w:r>
        <w:rPr>
          <w:rFonts w:ascii="Arial" w:eastAsia="Arial" w:hAnsi="Arial" w:cs="Arial"/>
          <w:color w:val="800080"/>
          <w:u w:val="single" w:color="800080"/>
        </w:rPr>
        <w:t>f</w:t>
      </w:r>
      <w:r>
        <w:rPr>
          <w:rFonts w:ascii="Arial" w:eastAsia="Arial" w:hAnsi="Arial" w:cs="Arial"/>
          <w:color w:val="800080"/>
          <w:spacing w:val="2"/>
          <w:u w:val="single" w:color="800080"/>
        </w:rPr>
        <w:t xml:space="preserve"> </w:t>
      </w:r>
      <w:r>
        <w:rPr>
          <w:rFonts w:ascii="Arial" w:eastAsia="Arial" w:hAnsi="Arial" w:cs="Arial"/>
          <w:color w:val="800080"/>
          <w:spacing w:val="-1"/>
          <w:u w:val="single" w:color="800080"/>
        </w:rPr>
        <w:t>U</w:t>
      </w:r>
      <w:r>
        <w:rPr>
          <w:rFonts w:ascii="Arial" w:eastAsia="Arial" w:hAnsi="Arial" w:cs="Arial"/>
          <w:color w:val="800080"/>
          <w:u w:val="single" w:color="800080"/>
        </w:rPr>
        <w:t>pd</w:t>
      </w:r>
      <w:r>
        <w:rPr>
          <w:rFonts w:ascii="Arial" w:eastAsia="Arial" w:hAnsi="Arial" w:cs="Arial"/>
          <w:color w:val="800080"/>
          <w:spacing w:val="-3"/>
          <w:u w:val="single" w:color="800080"/>
        </w:rPr>
        <w:t>a</w:t>
      </w:r>
      <w:r>
        <w:rPr>
          <w:rFonts w:ascii="Arial" w:eastAsia="Arial" w:hAnsi="Arial" w:cs="Arial"/>
          <w:color w:val="800080"/>
          <w:spacing w:val="1"/>
          <w:u w:val="single" w:color="800080"/>
        </w:rPr>
        <w:t>t</w:t>
      </w:r>
      <w:r>
        <w:rPr>
          <w:rFonts w:ascii="Arial" w:eastAsia="Arial" w:hAnsi="Arial" w:cs="Arial"/>
          <w:color w:val="800080"/>
          <w:spacing w:val="-1"/>
          <w:u w:val="single" w:color="800080"/>
        </w:rPr>
        <w:t>i</w:t>
      </w:r>
      <w:r>
        <w:rPr>
          <w:rFonts w:ascii="Arial" w:eastAsia="Arial" w:hAnsi="Arial" w:cs="Arial"/>
          <w:color w:val="800080"/>
          <w:u w:val="single" w:color="800080"/>
        </w:rPr>
        <w:t>ng</w:t>
      </w:r>
      <w:r>
        <w:rPr>
          <w:rFonts w:ascii="Arial" w:eastAsia="Arial" w:hAnsi="Arial" w:cs="Arial"/>
          <w:color w:val="800080"/>
          <w:spacing w:val="-1"/>
          <w:u w:val="single" w:color="800080"/>
        </w:rPr>
        <w:t xml:space="preserve"> </w:t>
      </w:r>
      <w:r>
        <w:rPr>
          <w:rFonts w:ascii="Arial" w:eastAsia="Arial" w:hAnsi="Arial" w:cs="Arial"/>
          <w:color w:val="800080"/>
          <w:spacing w:val="2"/>
          <w:u w:val="single" w:color="800080"/>
        </w:rPr>
        <w:t>T</w:t>
      </w:r>
      <w:r>
        <w:rPr>
          <w:rFonts w:ascii="Arial" w:eastAsia="Arial" w:hAnsi="Arial" w:cs="Arial"/>
          <w:color w:val="800080"/>
          <w:spacing w:val="1"/>
          <w:u w:val="single" w:color="800080"/>
        </w:rPr>
        <w:t>r</w:t>
      </w:r>
      <w:r>
        <w:rPr>
          <w:rFonts w:ascii="Arial" w:eastAsia="Arial" w:hAnsi="Arial" w:cs="Arial"/>
          <w:color w:val="800080"/>
          <w:u w:val="single" w:color="800080"/>
        </w:rPr>
        <w:t>a</w:t>
      </w:r>
      <w:r>
        <w:rPr>
          <w:rFonts w:ascii="Arial" w:eastAsia="Arial" w:hAnsi="Arial" w:cs="Arial"/>
          <w:color w:val="800080"/>
          <w:spacing w:val="-1"/>
          <w:u w:val="single" w:color="800080"/>
        </w:rPr>
        <w:t>i</w:t>
      </w:r>
      <w:r>
        <w:rPr>
          <w:rFonts w:ascii="Arial" w:eastAsia="Arial" w:hAnsi="Arial" w:cs="Arial"/>
          <w:color w:val="800080"/>
          <w:u w:val="single" w:color="800080"/>
        </w:rPr>
        <w:t>n</w:t>
      </w:r>
      <w:r>
        <w:rPr>
          <w:rFonts w:ascii="Arial" w:eastAsia="Arial" w:hAnsi="Arial" w:cs="Arial"/>
          <w:color w:val="800080"/>
          <w:spacing w:val="-1"/>
          <w:u w:val="single" w:color="800080"/>
        </w:rPr>
        <w:t>i</w:t>
      </w:r>
      <w:r>
        <w:rPr>
          <w:rFonts w:ascii="Arial" w:eastAsia="Arial" w:hAnsi="Arial" w:cs="Arial"/>
          <w:color w:val="800080"/>
          <w:u w:val="single" w:color="800080"/>
        </w:rPr>
        <w:t>ng</w:t>
      </w:r>
      <w:r>
        <w:rPr>
          <w:rFonts w:ascii="Arial" w:eastAsia="Arial" w:hAnsi="Arial" w:cs="Arial"/>
          <w:color w:val="800080"/>
          <w:spacing w:val="1"/>
          <w:u w:val="single" w:color="800080"/>
        </w:rPr>
        <w:t xml:space="preserve"> </w:t>
      </w:r>
      <w:r>
        <w:rPr>
          <w:rFonts w:ascii="Arial" w:eastAsia="Arial" w:hAnsi="Arial" w:cs="Arial"/>
          <w:color w:val="800080"/>
          <w:u w:val="single" w:color="800080"/>
        </w:rPr>
        <w:t>shou</w:t>
      </w:r>
      <w:r>
        <w:rPr>
          <w:rFonts w:ascii="Arial" w:eastAsia="Arial" w:hAnsi="Arial" w:cs="Arial"/>
          <w:color w:val="800080"/>
          <w:spacing w:val="-1"/>
          <w:u w:val="single" w:color="800080"/>
        </w:rPr>
        <w:t>l</w:t>
      </w:r>
      <w:r>
        <w:rPr>
          <w:rFonts w:ascii="Arial" w:eastAsia="Arial" w:hAnsi="Arial" w:cs="Arial"/>
          <w:color w:val="800080"/>
          <w:u w:val="single" w:color="800080"/>
        </w:rPr>
        <w:t>d</w:t>
      </w:r>
      <w:r>
        <w:rPr>
          <w:rFonts w:ascii="Arial" w:eastAsia="Arial" w:hAnsi="Arial" w:cs="Arial"/>
          <w:color w:val="800080"/>
          <w:spacing w:val="1"/>
          <w:u w:val="single" w:color="800080"/>
        </w:rPr>
        <w:t xml:space="preserve"> </w:t>
      </w:r>
      <w:r>
        <w:rPr>
          <w:rFonts w:ascii="Arial" w:eastAsia="Arial" w:hAnsi="Arial" w:cs="Arial"/>
          <w:color w:val="800080"/>
          <w:u w:val="single" w:color="800080"/>
        </w:rPr>
        <w:t>be</w:t>
      </w:r>
      <w:r>
        <w:rPr>
          <w:rFonts w:ascii="Arial" w:eastAsia="Arial" w:hAnsi="Arial" w:cs="Arial"/>
          <w:color w:val="800080"/>
          <w:spacing w:val="-4"/>
          <w:u w:val="single" w:color="800080"/>
        </w:rPr>
        <w:t xml:space="preserve"> </w:t>
      </w:r>
      <w:r>
        <w:rPr>
          <w:rFonts w:ascii="Arial" w:eastAsia="Arial" w:hAnsi="Arial" w:cs="Arial"/>
          <w:color w:val="800080"/>
          <w:spacing w:val="3"/>
          <w:u w:val="single" w:color="800080"/>
        </w:rPr>
        <w:t>f</w:t>
      </w:r>
      <w:r>
        <w:rPr>
          <w:rFonts w:ascii="Arial" w:eastAsia="Arial" w:hAnsi="Arial" w:cs="Arial"/>
          <w:color w:val="800080"/>
          <w:u w:val="single" w:color="800080"/>
        </w:rPr>
        <w:t>o</w:t>
      </w:r>
      <w:r>
        <w:rPr>
          <w:rFonts w:ascii="Arial" w:eastAsia="Arial" w:hAnsi="Arial" w:cs="Arial"/>
          <w:color w:val="800080"/>
          <w:spacing w:val="-4"/>
          <w:u w:val="single" w:color="800080"/>
        </w:rPr>
        <w:t>l</w:t>
      </w:r>
      <w:r>
        <w:rPr>
          <w:rFonts w:ascii="Arial" w:eastAsia="Arial" w:hAnsi="Arial" w:cs="Arial"/>
          <w:color w:val="800080"/>
          <w:spacing w:val="-1"/>
          <w:u w:val="single" w:color="800080"/>
        </w:rPr>
        <w:t>l</w:t>
      </w:r>
      <w:r>
        <w:rPr>
          <w:rFonts w:ascii="Arial" w:eastAsia="Arial" w:hAnsi="Arial" w:cs="Arial"/>
          <w:color w:val="800080"/>
          <w:spacing w:val="2"/>
          <w:u w:val="single" w:color="800080"/>
        </w:rPr>
        <w:t>o</w:t>
      </w:r>
      <w:r>
        <w:rPr>
          <w:rFonts w:ascii="Arial" w:eastAsia="Arial" w:hAnsi="Arial" w:cs="Arial"/>
          <w:color w:val="800080"/>
          <w:spacing w:val="-3"/>
          <w:u w:val="single" w:color="800080"/>
        </w:rPr>
        <w:t>w</w:t>
      </w:r>
      <w:r>
        <w:rPr>
          <w:rFonts w:ascii="Arial" w:eastAsia="Arial" w:hAnsi="Arial" w:cs="Arial"/>
          <w:color w:val="800080"/>
          <w:u w:val="single" w:color="800080"/>
        </w:rPr>
        <w:t>ed.</w:t>
      </w:r>
    </w:p>
    <w:p w:rsidR="000A5570" w:rsidRDefault="000A5570">
      <w:pPr>
        <w:spacing w:after="0" w:line="200" w:lineRule="exact"/>
        <w:rPr>
          <w:sz w:val="20"/>
          <w:szCs w:val="20"/>
        </w:rPr>
      </w:pPr>
    </w:p>
    <w:p w:rsidR="000A5570" w:rsidRDefault="000A5570">
      <w:pPr>
        <w:spacing w:before="1" w:after="0" w:line="260" w:lineRule="exact"/>
        <w:rPr>
          <w:sz w:val="26"/>
          <w:szCs w:val="26"/>
        </w:rPr>
      </w:pPr>
    </w:p>
    <w:p w:rsidR="000A5570" w:rsidRDefault="00071E95">
      <w:pPr>
        <w:spacing w:before="32" w:after="0" w:line="248" w:lineRule="exact"/>
        <w:ind w:left="298" w:right="-20"/>
        <w:rPr>
          <w:rFonts w:ascii="Arial" w:eastAsia="Arial" w:hAnsi="Arial" w:cs="Arial"/>
        </w:rPr>
      </w:pPr>
      <w:r>
        <w:pict>
          <v:group id="_x0000_s1302" style="position:absolute;left:0;text-align:left;margin-left:62.3pt;margin-top:1.7pt;width:.1pt;height:181.8pt;z-index:-251635200;mso-position-horizontal-relative:page" coordorigin="1246,34" coordsize="2,3636">
            <v:shape id="_x0000_s1303" style="position:absolute;left:1246;top:34;width:2;height:3636" coordorigin="1246,34" coordsize="0,3636" path="m1246,34r,3636e" filled="f" strokeweight=".82pt">
              <v:path arrowok="t"/>
            </v:shape>
            <w10:wrap anchorx="page"/>
          </v:group>
        </w:pict>
      </w:r>
      <w:r w:rsidR="00863EB5">
        <w:rPr>
          <w:rFonts w:ascii="Arial" w:eastAsia="Arial" w:hAnsi="Arial" w:cs="Arial"/>
          <w:strike/>
          <w:color w:val="818181"/>
          <w:position w:val="-1"/>
        </w:rPr>
        <w:t>5</w:t>
      </w:r>
      <w:r w:rsidR="00863EB5">
        <w:rPr>
          <w:rFonts w:ascii="Arial" w:eastAsia="Arial" w:hAnsi="Arial" w:cs="Arial"/>
          <w:strike/>
          <w:color w:val="818181"/>
          <w:spacing w:val="1"/>
          <w:position w:val="-1"/>
        </w:rPr>
        <w:t>.</w:t>
      </w:r>
      <w:r w:rsidR="00863EB5">
        <w:rPr>
          <w:rFonts w:ascii="Arial" w:eastAsia="Arial" w:hAnsi="Arial" w:cs="Arial"/>
          <w:strike/>
          <w:color w:val="818181"/>
          <w:position w:val="-1"/>
        </w:rPr>
        <w:t>3</w:t>
      </w:r>
      <w:r w:rsidR="00863EB5">
        <w:rPr>
          <w:rFonts w:ascii="Arial" w:eastAsia="Arial" w:hAnsi="Arial" w:cs="Arial"/>
          <w:strike/>
          <w:color w:val="818181"/>
          <w:spacing w:val="1"/>
          <w:position w:val="-1"/>
        </w:rPr>
        <w:t>.</w:t>
      </w:r>
      <w:r w:rsidR="00863EB5">
        <w:rPr>
          <w:rFonts w:ascii="Arial" w:eastAsia="Arial" w:hAnsi="Arial" w:cs="Arial"/>
          <w:strike/>
          <w:color w:val="818181"/>
          <w:position w:val="-1"/>
        </w:rPr>
        <w:t>2</w:t>
      </w:r>
      <w:r w:rsidR="00863EB5">
        <w:rPr>
          <w:rFonts w:ascii="Arial" w:eastAsia="Arial" w:hAnsi="Arial" w:cs="Arial"/>
          <w:color w:val="818181"/>
          <w:spacing w:val="-3"/>
          <w:position w:val="-1"/>
          <w:u w:val="single" w:color="818181"/>
        </w:rPr>
        <w:t>7</w:t>
      </w:r>
      <w:r w:rsidR="00863EB5">
        <w:rPr>
          <w:rFonts w:ascii="Arial" w:eastAsia="Arial" w:hAnsi="Arial" w:cs="Arial"/>
          <w:color w:val="818181"/>
          <w:spacing w:val="1"/>
          <w:position w:val="-1"/>
          <w:u w:val="single" w:color="818181"/>
        </w:rPr>
        <w:t>.</w:t>
      </w:r>
      <w:r w:rsidR="00863EB5">
        <w:rPr>
          <w:rFonts w:ascii="Arial" w:eastAsia="Arial" w:hAnsi="Arial" w:cs="Arial"/>
          <w:color w:val="818181"/>
          <w:position w:val="-1"/>
          <w:u w:val="single" w:color="818181"/>
        </w:rPr>
        <w:t>3</w:t>
      </w:r>
      <w:r w:rsidR="00863EB5">
        <w:rPr>
          <w:rFonts w:ascii="Arial" w:eastAsia="Arial" w:hAnsi="Arial" w:cs="Arial"/>
          <w:color w:val="818181"/>
          <w:spacing w:val="1"/>
          <w:position w:val="-1"/>
          <w:u w:val="single" w:color="818181"/>
        </w:rPr>
        <w:t>.</w:t>
      </w:r>
      <w:r w:rsidR="00863EB5">
        <w:rPr>
          <w:rFonts w:ascii="Arial" w:eastAsia="Arial" w:hAnsi="Arial" w:cs="Arial"/>
          <w:color w:val="818181"/>
          <w:spacing w:val="9"/>
          <w:position w:val="-1"/>
          <w:u w:val="single" w:color="818181"/>
        </w:rPr>
        <w:t>2</w:t>
      </w:r>
      <w:r w:rsidR="00863EB5">
        <w:rPr>
          <w:rFonts w:ascii="Arial" w:eastAsia="Arial" w:hAnsi="Arial" w:cs="Arial"/>
          <w:color w:val="000000"/>
          <w:spacing w:val="-1"/>
          <w:position w:val="-1"/>
        </w:rPr>
        <w:t>R</w:t>
      </w:r>
      <w:r w:rsidR="00863EB5">
        <w:rPr>
          <w:rFonts w:ascii="Arial" w:eastAsia="Arial" w:hAnsi="Arial" w:cs="Arial"/>
          <w:color w:val="000000"/>
          <w:position w:val="-1"/>
        </w:rPr>
        <w:t>e</w:t>
      </w:r>
      <w:r w:rsidR="00863EB5">
        <w:rPr>
          <w:rFonts w:ascii="Arial" w:eastAsia="Arial" w:hAnsi="Arial" w:cs="Arial"/>
          <w:color w:val="000000"/>
          <w:spacing w:val="1"/>
          <w:position w:val="-1"/>
        </w:rPr>
        <w:t>fr</w:t>
      </w:r>
      <w:r w:rsidR="00863EB5">
        <w:rPr>
          <w:rFonts w:ascii="Arial" w:eastAsia="Arial" w:hAnsi="Arial" w:cs="Arial"/>
          <w:color w:val="000000"/>
          <w:position w:val="-1"/>
        </w:rPr>
        <w:t>esher</w:t>
      </w:r>
      <w:r w:rsidR="00863EB5">
        <w:rPr>
          <w:rFonts w:ascii="Arial" w:eastAsia="Arial" w:hAnsi="Arial" w:cs="Arial"/>
          <w:color w:val="000000"/>
          <w:spacing w:val="-3"/>
          <w:position w:val="-1"/>
        </w:rPr>
        <w:t xml:space="preserve"> </w:t>
      </w:r>
      <w:commentRangeStart w:id="151"/>
      <w:r w:rsidR="00863EB5">
        <w:rPr>
          <w:rFonts w:ascii="Arial" w:eastAsia="Arial" w:hAnsi="Arial" w:cs="Arial"/>
          <w:color w:val="000000"/>
          <w:spacing w:val="1"/>
          <w:position w:val="-1"/>
        </w:rPr>
        <w:t>tr</w:t>
      </w:r>
      <w:r w:rsidR="00863EB5">
        <w:rPr>
          <w:rFonts w:ascii="Arial" w:eastAsia="Arial" w:hAnsi="Arial" w:cs="Arial"/>
          <w:color w:val="000000"/>
          <w:position w:val="-1"/>
        </w:rPr>
        <w:t>a</w:t>
      </w:r>
      <w:r w:rsidR="00863EB5">
        <w:rPr>
          <w:rFonts w:ascii="Arial" w:eastAsia="Arial" w:hAnsi="Arial" w:cs="Arial"/>
          <w:color w:val="000000"/>
          <w:spacing w:val="-1"/>
          <w:position w:val="-1"/>
        </w:rPr>
        <w:t>i</w:t>
      </w:r>
      <w:r w:rsidR="00863EB5">
        <w:rPr>
          <w:rFonts w:ascii="Arial" w:eastAsia="Arial" w:hAnsi="Arial" w:cs="Arial"/>
          <w:color w:val="000000"/>
          <w:position w:val="-1"/>
        </w:rPr>
        <w:t>n</w:t>
      </w:r>
      <w:r w:rsidR="00863EB5">
        <w:rPr>
          <w:rFonts w:ascii="Arial" w:eastAsia="Arial" w:hAnsi="Arial" w:cs="Arial"/>
          <w:color w:val="000000"/>
          <w:spacing w:val="-1"/>
          <w:position w:val="-1"/>
        </w:rPr>
        <w:t>i</w:t>
      </w:r>
      <w:r w:rsidR="00863EB5">
        <w:rPr>
          <w:rFonts w:ascii="Arial" w:eastAsia="Arial" w:hAnsi="Arial" w:cs="Arial"/>
          <w:color w:val="000000"/>
          <w:position w:val="-1"/>
        </w:rPr>
        <w:t>ng</w:t>
      </w:r>
      <w:commentRangeEnd w:id="151"/>
      <w:r w:rsidR="00823D42">
        <w:rPr>
          <w:rStyle w:val="CommentReference"/>
        </w:rPr>
        <w:commentReference w:id="151"/>
      </w:r>
    </w:p>
    <w:p w:rsidR="000A5570" w:rsidRDefault="000A5570">
      <w:pPr>
        <w:spacing w:before="6" w:after="0" w:line="120" w:lineRule="exact"/>
        <w:rPr>
          <w:sz w:val="12"/>
          <w:szCs w:val="12"/>
        </w:rPr>
      </w:pPr>
    </w:p>
    <w:tbl>
      <w:tblPr>
        <w:tblW w:w="0" w:type="auto"/>
        <w:tblInd w:w="298" w:type="dxa"/>
        <w:tblLayout w:type="fixed"/>
        <w:tblCellMar>
          <w:left w:w="0" w:type="dxa"/>
          <w:right w:w="0" w:type="dxa"/>
        </w:tblCellMar>
        <w:tblLook w:val="01E0" w:firstRow="1" w:lastRow="1" w:firstColumn="1" w:lastColumn="1" w:noHBand="0" w:noVBand="0"/>
      </w:tblPr>
      <w:tblGrid>
        <w:gridCol w:w="4320"/>
        <w:gridCol w:w="1310"/>
        <w:gridCol w:w="2117"/>
        <w:gridCol w:w="1606"/>
      </w:tblGrid>
      <w:tr w:rsidR="000A5570">
        <w:trPr>
          <w:trHeight w:hRule="exact" w:val="254"/>
        </w:trPr>
        <w:tc>
          <w:tcPr>
            <w:tcW w:w="5630" w:type="dxa"/>
            <w:gridSpan w:val="2"/>
            <w:tcBorders>
              <w:top w:val="nil"/>
              <w:left w:val="nil"/>
              <w:bottom w:val="nil"/>
              <w:right w:val="nil"/>
            </w:tcBorders>
            <w:shd w:val="clear" w:color="auto" w:fill="00FF00"/>
          </w:tcPr>
          <w:p w:rsidR="000A5570" w:rsidRDefault="00863EB5">
            <w:pPr>
              <w:spacing w:after="0" w:line="251" w:lineRule="exact"/>
              <w:ind w:right="-20"/>
              <w:rPr>
                <w:rFonts w:ascii="Arial" w:eastAsia="Arial" w:hAnsi="Arial" w:cs="Arial"/>
              </w:rPr>
            </w:pPr>
            <w:r>
              <w:rPr>
                <w:rFonts w:ascii="Arial" w:eastAsia="Arial" w:hAnsi="Arial" w:cs="Arial"/>
                <w:spacing w:val="-1"/>
              </w:rPr>
              <w:t>R</w:t>
            </w:r>
            <w:r>
              <w:rPr>
                <w:rFonts w:ascii="Arial" w:eastAsia="Arial" w:hAnsi="Arial" w:cs="Arial"/>
              </w:rPr>
              <w:t>e</w:t>
            </w:r>
            <w:r>
              <w:rPr>
                <w:rFonts w:ascii="Arial" w:eastAsia="Arial" w:hAnsi="Arial" w:cs="Arial"/>
                <w:spacing w:val="1"/>
              </w:rPr>
              <w:t>fr</w:t>
            </w:r>
            <w:r>
              <w:rPr>
                <w:rFonts w:ascii="Arial" w:eastAsia="Arial" w:hAnsi="Arial" w:cs="Arial"/>
              </w:rPr>
              <w:t>esher</w:t>
            </w:r>
            <w:r>
              <w:rPr>
                <w:rFonts w:ascii="Arial" w:eastAsia="Arial" w:hAnsi="Arial" w:cs="Arial"/>
                <w:spacing w:val="7"/>
              </w:rPr>
              <w:t xml:space="preserve">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11"/>
              </w:rPr>
              <w:t xml:space="preserve"> </w:t>
            </w:r>
            <w:r>
              <w:rPr>
                <w:rFonts w:ascii="Arial" w:eastAsia="Arial" w:hAnsi="Arial" w:cs="Arial"/>
              </w:rPr>
              <w:t>as</w:t>
            </w:r>
            <w:r>
              <w:rPr>
                <w:rFonts w:ascii="Arial" w:eastAsia="Arial" w:hAnsi="Arial" w:cs="Arial"/>
                <w:spacing w:val="8"/>
              </w:rPr>
              <w:t xml:space="preserve"> </w:t>
            </w:r>
            <w:r>
              <w:rPr>
                <w:rFonts w:ascii="Arial" w:eastAsia="Arial" w:hAnsi="Arial" w:cs="Arial"/>
              </w:rPr>
              <w:t>d</w:t>
            </w:r>
            <w:r>
              <w:rPr>
                <w:rFonts w:ascii="Arial" w:eastAsia="Arial" w:hAnsi="Arial" w:cs="Arial"/>
                <w:spacing w:val="-3"/>
              </w:rPr>
              <w:t>e</w:t>
            </w:r>
            <w:r>
              <w:rPr>
                <w:rFonts w:ascii="Arial" w:eastAsia="Arial" w:hAnsi="Arial" w:cs="Arial"/>
              </w:rPr>
              <w:t>sc</w:t>
            </w:r>
            <w:r>
              <w:rPr>
                <w:rFonts w:ascii="Arial" w:eastAsia="Arial" w:hAnsi="Arial" w:cs="Arial"/>
                <w:spacing w:val="1"/>
              </w:rPr>
              <w:t>r</w:t>
            </w:r>
            <w:r>
              <w:rPr>
                <w:rFonts w:ascii="Arial" w:eastAsia="Arial" w:hAnsi="Arial" w:cs="Arial"/>
                <w:spacing w:val="-1"/>
              </w:rPr>
              <w:t>i</w:t>
            </w:r>
            <w:r>
              <w:rPr>
                <w:rFonts w:ascii="Arial" w:eastAsia="Arial" w:hAnsi="Arial" w:cs="Arial"/>
              </w:rPr>
              <w:t>bed</w:t>
            </w:r>
            <w:r>
              <w:rPr>
                <w:rFonts w:ascii="Arial" w:eastAsia="Arial" w:hAnsi="Arial" w:cs="Arial"/>
                <w:spacing w:val="8"/>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8"/>
              </w:rPr>
              <w:t xml:space="preserve"> </w:t>
            </w:r>
            <w:r>
              <w:rPr>
                <w:rFonts w:ascii="Arial" w:eastAsia="Arial" w:hAnsi="Arial" w:cs="Arial"/>
                <w:spacing w:val="-4"/>
              </w:rPr>
              <w:t>M</w:t>
            </w:r>
            <w:r>
              <w:rPr>
                <w:rFonts w:ascii="Arial" w:eastAsia="Arial" w:hAnsi="Arial" w:cs="Arial"/>
              </w:rPr>
              <w:t>od</w:t>
            </w:r>
            <w:r>
              <w:rPr>
                <w:rFonts w:ascii="Arial" w:eastAsia="Arial" w:hAnsi="Arial" w:cs="Arial"/>
                <w:spacing w:val="2"/>
              </w:rPr>
              <w:t>e</w:t>
            </w:r>
            <w:r>
              <w:rPr>
                <w:rFonts w:ascii="Arial" w:eastAsia="Arial" w:hAnsi="Arial" w:cs="Arial"/>
              </w:rPr>
              <w:t>l</w:t>
            </w:r>
            <w:r>
              <w:rPr>
                <w:rFonts w:ascii="Arial" w:eastAsia="Arial" w:hAnsi="Arial" w:cs="Arial"/>
                <w:spacing w:val="7"/>
              </w:rPr>
              <w:t xml:space="preserve"> </w:t>
            </w:r>
            <w:r>
              <w:rPr>
                <w:rFonts w:ascii="Arial" w:eastAsia="Arial" w:hAnsi="Arial" w:cs="Arial"/>
              </w:rPr>
              <w:t>cou</w:t>
            </w:r>
            <w:r>
              <w:rPr>
                <w:rFonts w:ascii="Arial" w:eastAsia="Arial" w:hAnsi="Arial" w:cs="Arial"/>
                <w:spacing w:val="1"/>
              </w:rPr>
              <w:t>r</w:t>
            </w:r>
            <w:r>
              <w:rPr>
                <w:rFonts w:ascii="Arial" w:eastAsia="Arial" w:hAnsi="Arial" w:cs="Arial"/>
              </w:rPr>
              <w:t>se</w:t>
            </w:r>
            <w:r>
              <w:rPr>
                <w:rFonts w:ascii="Arial" w:eastAsia="Arial" w:hAnsi="Arial" w:cs="Arial"/>
                <w:spacing w:val="8"/>
              </w:rPr>
              <w:t xml:space="preserve"> </w:t>
            </w:r>
            <w:r>
              <w:rPr>
                <w:rFonts w:ascii="Arial" w:eastAsia="Arial" w:hAnsi="Arial" w:cs="Arial"/>
              </w:rPr>
              <w:t>V</w:t>
            </w:r>
            <w:r>
              <w:rPr>
                <w:rFonts w:ascii="Arial" w:eastAsia="Arial" w:hAnsi="Arial" w:cs="Arial"/>
                <w:spacing w:val="8"/>
              </w:rPr>
              <w:t xml:space="preserve"> </w:t>
            </w:r>
            <w:r>
              <w:rPr>
                <w:rFonts w:ascii="Arial" w:eastAsia="Arial" w:hAnsi="Arial" w:cs="Arial"/>
              </w:rPr>
              <w:t>103</w:t>
            </w:r>
            <w:r>
              <w:rPr>
                <w:rFonts w:ascii="Arial" w:eastAsia="Arial" w:hAnsi="Arial" w:cs="Arial"/>
                <w:spacing w:val="1"/>
              </w:rPr>
              <w:t>/</w:t>
            </w:r>
            <w:r>
              <w:rPr>
                <w:rFonts w:ascii="Arial" w:eastAsia="Arial" w:hAnsi="Arial" w:cs="Arial"/>
              </w:rPr>
              <w:t>5</w:t>
            </w:r>
          </w:p>
        </w:tc>
        <w:tc>
          <w:tcPr>
            <w:tcW w:w="2117" w:type="dxa"/>
            <w:tcBorders>
              <w:top w:val="nil"/>
              <w:left w:val="nil"/>
              <w:bottom w:val="nil"/>
              <w:right w:val="nil"/>
            </w:tcBorders>
            <w:shd w:val="clear" w:color="auto" w:fill="FFFF00"/>
          </w:tcPr>
          <w:p w:rsidR="000A5570" w:rsidRDefault="00863EB5">
            <w:pPr>
              <w:spacing w:after="0" w:line="251" w:lineRule="exact"/>
              <w:ind w:right="-20"/>
              <w:rPr>
                <w:rFonts w:ascii="Arial" w:eastAsia="Arial" w:hAnsi="Arial" w:cs="Arial"/>
              </w:rPr>
            </w:pPr>
            <w:r>
              <w:rPr>
                <w:rFonts w:ascii="Arial" w:eastAsia="Arial" w:hAnsi="Arial" w:cs="Arial"/>
                <w:spacing w:val="1"/>
              </w:rPr>
              <w:t>(</w:t>
            </w:r>
            <w:r>
              <w:rPr>
                <w:rFonts w:ascii="Arial" w:eastAsia="Arial" w:hAnsi="Arial" w:cs="Arial"/>
              </w:rPr>
              <w:t>or</w:t>
            </w:r>
            <w:r>
              <w:rPr>
                <w:rFonts w:ascii="Arial" w:eastAsia="Arial" w:hAnsi="Arial" w:cs="Arial"/>
                <w:spacing w:val="9"/>
              </w:rPr>
              <w:t xml:space="preserve"> </w:t>
            </w:r>
            <w:r>
              <w:rPr>
                <w:rFonts w:ascii="Arial" w:eastAsia="Arial" w:hAnsi="Arial" w:cs="Arial"/>
              </w:rPr>
              <w:t>upd</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ng</w:t>
            </w:r>
            <w:r>
              <w:rPr>
                <w:rFonts w:ascii="Arial" w:eastAsia="Arial" w:hAnsi="Arial" w:cs="Arial"/>
                <w:spacing w:val="8"/>
              </w:rPr>
              <w:t xml:space="preserve"> </w:t>
            </w:r>
            <w:r>
              <w:rPr>
                <w:rFonts w:ascii="Arial" w:eastAsia="Arial" w:hAnsi="Arial" w:cs="Arial"/>
                <w:spacing w:val="1"/>
              </w:rPr>
              <w:t>tr</w:t>
            </w:r>
            <w:r>
              <w:rPr>
                <w:rFonts w:ascii="Arial" w:eastAsia="Arial" w:hAnsi="Arial" w:cs="Arial"/>
              </w:rPr>
              <w:t>a</w:t>
            </w:r>
            <w:r>
              <w:rPr>
                <w:rFonts w:ascii="Arial" w:eastAsia="Arial" w:hAnsi="Arial" w:cs="Arial"/>
                <w:spacing w:val="-4"/>
              </w:rPr>
              <w:t>i</w:t>
            </w:r>
            <w:r>
              <w:rPr>
                <w:rFonts w:ascii="Arial" w:eastAsia="Arial" w:hAnsi="Arial" w:cs="Arial"/>
              </w:rPr>
              <w:t>n</w:t>
            </w:r>
            <w:r>
              <w:rPr>
                <w:rFonts w:ascii="Arial" w:eastAsia="Arial" w:hAnsi="Arial" w:cs="Arial"/>
                <w:spacing w:val="-1"/>
              </w:rPr>
              <w:t>i</w:t>
            </w:r>
            <w:r>
              <w:rPr>
                <w:rFonts w:ascii="Arial" w:eastAsia="Arial" w:hAnsi="Arial" w:cs="Arial"/>
              </w:rPr>
              <w:t>n</w:t>
            </w:r>
            <w:r>
              <w:rPr>
                <w:rFonts w:ascii="Arial" w:eastAsia="Arial" w:hAnsi="Arial" w:cs="Arial"/>
                <w:spacing w:val="2"/>
              </w:rPr>
              <w:t>g</w:t>
            </w:r>
            <w:r>
              <w:rPr>
                <w:rFonts w:ascii="Arial" w:eastAsia="Arial" w:hAnsi="Arial" w:cs="Arial"/>
              </w:rPr>
              <w:t>)</w:t>
            </w:r>
          </w:p>
        </w:tc>
        <w:tc>
          <w:tcPr>
            <w:tcW w:w="1606" w:type="dxa"/>
            <w:tcBorders>
              <w:top w:val="nil"/>
              <w:left w:val="nil"/>
              <w:bottom w:val="nil"/>
              <w:right w:val="nil"/>
            </w:tcBorders>
            <w:shd w:val="clear" w:color="auto" w:fill="00FF00"/>
          </w:tcPr>
          <w:p w:rsidR="000A5570" w:rsidRDefault="00863EB5">
            <w:pPr>
              <w:spacing w:after="0" w:line="251" w:lineRule="exact"/>
              <w:ind w:right="-75"/>
              <w:rPr>
                <w:rFonts w:ascii="Arial" w:eastAsia="Arial" w:hAnsi="Arial" w:cs="Arial"/>
              </w:rPr>
            </w:pPr>
            <w:r>
              <w:rPr>
                <w:rFonts w:ascii="Arial" w:eastAsia="Arial" w:hAnsi="Arial" w:cs="Arial"/>
                <w:spacing w:val="1"/>
              </w:rPr>
              <w:t>m</w:t>
            </w:r>
            <w:r>
              <w:rPr>
                <w:rFonts w:ascii="Arial" w:eastAsia="Arial" w:hAnsi="Arial" w:cs="Arial"/>
              </w:rPr>
              <w:t>ay</w:t>
            </w:r>
            <w:r>
              <w:rPr>
                <w:rFonts w:ascii="Arial" w:eastAsia="Arial" w:hAnsi="Arial" w:cs="Arial"/>
                <w:spacing w:val="6"/>
              </w:rPr>
              <w:t xml:space="preserve"> </w:t>
            </w:r>
            <w:r>
              <w:rPr>
                <w:rFonts w:ascii="Arial" w:eastAsia="Arial" w:hAnsi="Arial" w:cs="Arial"/>
              </w:rPr>
              <w:t>be</w:t>
            </w:r>
            <w:r>
              <w:rPr>
                <w:rFonts w:ascii="Arial" w:eastAsia="Arial" w:hAnsi="Arial" w:cs="Arial"/>
                <w:spacing w:val="8"/>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spacing w:val="-3"/>
              </w:rPr>
              <w:t>e</w:t>
            </w:r>
            <w:r>
              <w:rPr>
                <w:rFonts w:ascii="Arial" w:eastAsia="Arial" w:hAnsi="Arial" w:cs="Arial"/>
              </w:rPr>
              <w:t>d</w:t>
            </w:r>
          </w:p>
        </w:tc>
      </w:tr>
      <w:tr w:rsidR="000A5570">
        <w:trPr>
          <w:trHeight w:hRule="exact" w:val="758"/>
        </w:trPr>
        <w:tc>
          <w:tcPr>
            <w:tcW w:w="9353" w:type="dxa"/>
            <w:gridSpan w:val="4"/>
            <w:tcBorders>
              <w:top w:val="nil"/>
              <w:left w:val="nil"/>
              <w:bottom w:val="nil"/>
              <w:right w:val="nil"/>
            </w:tcBorders>
            <w:shd w:val="clear" w:color="auto" w:fill="00FF00"/>
          </w:tcPr>
          <w:p w:rsidR="000A5570" w:rsidRDefault="00863EB5">
            <w:pPr>
              <w:spacing w:before="2" w:after="0" w:line="252" w:lineRule="exact"/>
              <w:ind w:right="-62"/>
              <w:jc w:val="both"/>
              <w:rPr>
                <w:rFonts w:ascii="Arial" w:eastAsia="Arial" w:hAnsi="Arial" w:cs="Arial"/>
              </w:rPr>
            </w:pPr>
            <w:r>
              <w:rPr>
                <w:rFonts w:ascii="Arial" w:eastAsia="Arial" w:hAnsi="Arial" w:cs="Arial"/>
              </w:rPr>
              <w:t>by</w:t>
            </w:r>
            <w:r>
              <w:rPr>
                <w:rFonts w:ascii="Arial" w:eastAsia="Arial" w:hAnsi="Arial" w:cs="Arial"/>
                <w:spacing w:val="1"/>
              </w:rPr>
              <w:t xml:space="preserve"> t</w:t>
            </w:r>
            <w:r>
              <w:rPr>
                <w:rFonts w:ascii="Arial" w:eastAsia="Arial" w:hAnsi="Arial" w:cs="Arial"/>
              </w:rPr>
              <w:t>he</w:t>
            </w:r>
            <w:r>
              <w:rPr>
                <w:rFonts w:ascii="Arial" w:eastAsia="Arial" w:hAnsi="Arial" w:cs="Arial"/>
                <w:spacing w:val="3"/>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m</w:t>
            </w:r>
            <w:r>
              <w:rPr>
                <w:rFonts w:ascii="Arial" w:eastAsia="Arial" w:hAnsi="Arial" w:cs="Arial"/>
              </w:rPr>
              <w:t>pe</w:t>
            </w:r>
            <w:r>
              <w:rPr>
                <w:rFonts w:ascii="Arial" w:eastAsia="Arial" w:hAnsi="Arial" w:cs="Arial"/>
                <w:spacing w:val="1"/>
              </w:rPr>
              <w:t>t</w:t>
            </w:r>
            <w:r>
              <w:rPr>
                <w:rFonts w:ascii="Arial" w:eastAsia="Arial" w:hAnsi="Arial" w:cs="Arial"/>
              </w:rPr>
              <w:t>ent</w:t>
            </w:r>
            <w:r>
              <w:rPr>
                <w:rFonts w:ascii="Arial" w:eastAsia="Arial" w:hAnsi="Arial" w:cs="Arial"/>
                <w:spacing w:val="2"/>
              </w:rPr>
              <w:t xml:space="preserve"> </w:t>
            </w:r>
            <w:r>
              <w:rPr>
                <w:rFonts w:ascii="Arial" w:eastAsia="Arial" w:hAnsi="Arial" w:cs="Arial"/>
              </w:rPr>
              <w:t>and</w:t>
            </w:r>
            <w:r>
              <w:rPr>
                <w:rFonts w:ascii="Arial" w:eastAsia="Arial" w:hAnsi="Arial" w:cs="Arial"/>
                <w:spacing w:val="-1"/>
              </w:rPr>
              <w:t>/</w:t>
            </w:r>
            <w:r>
              <w:rPr>
                <w:rFonts w:ascii="Arial" w:eastAsia="Arial" w:hAnsi="Arial" w:cs="Arial"/>
              </w:rPr>
              <w:t>or</w:t>
            </w:r>
            <w:r>
              <w:rPr>
                <w:rFonts w:ascii="Arial" w:eastAsia="Arial" w:hAnsi="Arial" w:cs="Arial"/>
                <w:spacing w:val="4"/>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A</w:t>
            </w:r>
            <w:r>
              <w:rPr>
                <w:rFonts w:ascii="Arial" w:eastAsia="Arial" w:hAnsi="Arial" w:cs="Arial"/>
                <w:spacing w:val="-3"/>
              </w:rPr>
              <w:t>u</w:t>
            </w:r>
            <w:r>
              <w:rPr>
                <w:rFonts w:ascii="Arial" w:eastAsia="Arial" w:hAnsi="Arial" w:cs="Arial"/>
                <w:spacing w:val="1"/>
              </w:rPr>
              <w:t>t</w:t>
            </w:r>
            <w:r>
              <w:rPr>
                <w:rFonts w:ascii="Arial" w:eastAsia="Arial" w:hAnsi="Arial" w:cs="Arial"/>
              </w:rPr>
              <w:t>ho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
              </w:rPr>
              <w:t xml:space="preserve"> </w:t>
            </w:r>
            <w:r>
              <w:rPr>
                <w:rFonts w:ascii="Arial" w:eastAsia="Arial" w:hAnsi="Arial" w:cs="Arial"/>
              </w:rPr>
              <w:t>o</w:t>
            </w:r>
            <w:r>
              <w:rPr>
                <w:rFonts w:ascii="Arial" w:eastAsia="Arial" w:hAnsi="Arial" w:cs="Arial"/>
                <w:spacing w:val="-2"/>
              </w:rPr>
              <w:t>r</w:t>
            </w:r>
            <w:r>
              <w:rPr>
                <w:rFonts w:ascii="Arial" w:eastAsia="Arial" w:hAnsi="Arial" w:cs="Arial"/>
              </w:rPr>
              <w:t>der</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3"/>
              </w:rPr>
              <w:t xml:space="preserve"> </w:t>
            </w:r>
            <w:r>
              <w:rPr>
                <w:rFonts w:ascii="Arial" w:eastAsia="Arial" w:hAnsi="Arial" w:cs="Arial"/>
              </w:rPr>
              <w:t>ens</w:t>
            </w:r>
            <w:r>
              <w:rPr>
                <w:rFonts w:ascii="Arial" w:eastAsia="Arial" w:hAnsi="Arial" w:cs="Arial"/>
                <w:spacing w:val="-3"/>
              </w:rPr>
              <w:t>u</w:t>
            </w:r>
            <w:r>
              <w:rPr>
                <w:rFonts w:ascii="Arial" w:eastAsia="Arial" w:hAnsi="Arial" w:cs="Arial"/>
                <w:spacing w:val="1"/>
              </w:rPr>
              <w:t>r</w:t>
            </w:r>
            <w:r>
              <w:rPr>
                <w:rFonts w:ascii="Arial" w:eastAsia="Arial" w:hAnsi="Arial" w:cs="Arial"/>
              </w:rPr>
              <w:t xml:space="preserve">e </w:t>
            </w:r>
            <w:r>
              <w:rPr>
                <w:rFonts w:ascii="Arial" w:eastAsia="Arial" w:hAnsi="Arial" w:cs="Arial"/>
                <w:spacing w:val="1"/>
              </w:rPr>
              <w:t>t</w:t>
            </w:r>
            <w:r>
              <w:rPr>
                <w:rFonts w:ascii="Arial" w:eastAsia="Arial" w:hAnsi="Arial" w:cs="Arial"/>
              </w:rPr>
              <w:t>hat</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l</w:t>
            </w:r>
            <w:r>
              <w:rPr>
                <w:rFonts w:ascii="Arial" w:eastAsia="Arial" w:hAnsi="Arial" w:cs="Arial"/>
              </w:rPr>
              <w:t>e</w:t>
            </w:r>
            <w:r>
              <w:rPr>
                <w:rFonts w:ascii="Arial" w:eastAsia="Arial" w:hAnsi="Arial" w:cs="Arial"/>
                <w:spacing w:val="-2"/>
              </w:rPr>
              <w:t>v</w:t>
            </w:r>
            <w:r>
              <w:rPr>
                <w:rFonts w:ascii="Arial" w:eastAsia="Arial" w:hAnsi="Arial" w:cs="Arial"/>
              </w:rPr>
              <w:t>el</w:t>
            </w:r>
            <w:r>
              <w:rPr>
                <w:rFonts w:ascii="Arial" w:eastAsia="Arial" w:hAnsi="Arial" w:cs="Arial"/>
                <w:spacing w:val="2"/>
              </w:rPr>
              <w:t xml:space="preserve"> </w:t>
            </w:r>
            <w:r>
              <w:rPr>
                <w:rFonts w:ascii="Arial" w:eastAsia="Arial" w:hAnsi="Arial" w:cs="Arial"/>
              </w:rPr>
              <w:t>of</w:t>
            </w:r>
            <w:r>
              <w:rPr>
                <w:rFonts w:ascii="Arial" w:eastAsia="Arial" w:hAnsi="Arial" w:cs="Arial"/>
                <w:spacing w:val="6"/>
              </w:rPr>
              <w:t xml:space="preserve"> </w:t>
            </w:r>
            <w:r>
              <w:rPr>
                <w:rFonts w:ascii="Arial" w:eastAsia="Arial" w:hAnsi="Arial" w:cs="Arial"/>
              </w:rPr>
              <w:t>co</w:t>
            </w:r>
            <w:r>
              <w:rPr>
                <w:rFonts w:ascii="Arial" w:eastAsia="Arial" w:hAnsi="Arial" w:cs="Arial"/>
                <w:spacing w:val="1"/>
              </w:rPr>
              <w:t>m</w:t>
            </w:r>
            <w:r>
              <w:rPr>
                <w:rFonts w:ascii="Arial" w:eastAsia="Arial" w:hAnsi="Arial" w:cs="Arial"/>
              </w:rPr>
              <w:t>p</w:t>
            </w:r>
            <w:r>
              <w:rPr>
                <w:rFonts w:ascii="Arial" w:eastAsia="Arial" w:hAnsi="Arial" w:cs="Arial"/>
                <w:spacing w:val="-3"/>
              </w:rPr>
              <w:t>e</w:t>
            </w:r>
            <w:r>
              <w:rPr>
                <w:rFonts w:ascii="Arial" w:eastAsia="Arial" w:hAnsi="Arial" w:cs="Arial"/>
                <w:spacing w:val="1"/>
              </w:rPr>
              <w:t>t</w:t>
            </w:r>
            <w:r>
              <w:rPr>
                <w:rFonts w:ascii="Arial" w:eastAsia="Arial" w:hAnsi="Arial" w:cs="Arial"/>
              </w:rPr>
              <w:t>enc</w:t>
            </w:r>
            <w:r>
              <w:rPr>
                <w:rFonts w:ascii="Arial" w:eastAsia="Arial" w:hAnsi="Arial" w:cs="Arial"/>
                <w:spacing w:val="-3"/>
              </w:rPr>
              <w:t>e</w:t>
            </w:r>
            <w:r>
              <w:rPr>
                <w:rFonts w:ascii="Arial" w:eastAsia="Arial" w:hAnsi="Arial" w:cs="Arial"/>
              </w:rPr>
              <w:t>, app</w:t>
            </w:r>
            <w:r>
              <w:rPr>
                <w:rFonts w:ascii="Arial" w:eastAsia="Arial" w:hAnsi="Arial" w:cs="Arial"/>
                <w:spacing w:val="1"/>
              </w:rPr>
              <w:t>r</w:t>
            </w:r>
            <w:r>
              <w:rPr>
                <w:rFonts w:ascii="Arial" w:eastAsia="Arial" w:hAnsi="Arial" w:cs="Arial"/>
              </w:rPr>
              <w:t>op</w:t>
            </w:r>
            <w:r>
              <w:rPr>
                <w:rFonts w:ascii="Arial" w:eastAsia="Arial" w:hAnsi="Arial" w:cs="Arial"/>
                <w:spacing w:val="1"/>
              </w:rPr>
              <w:t>r</w:t>
            </w:r>
            <w:r>
              <w:rPr>
                <w:rFonts w:ascii="Arial" w:eastAsia="Arial" w:hAnsi="Arial" w:cs="Arial"/>
                <w:spacing w:val="-1"/>
              </w:rPr>
              <w:t>i</w:t>
            </w:r>
            <w:r>
              <w:rPr>
                <w:rFonts w:ascii="Arial" w:eastAsia="Arial" w:hAnsi="Arial" w:cs="Arial"/>
              </w:rPr>
              <w:t>a</w:t>
            </w:r>
            <w:r>
              <w:rPr>
                <w:rFonts w:ascii="Arial" w:eastAsia="Arial" w:hAnsi="Arial" w:cs="Arial"/>
                <w:spacing w:val="1"/>
              </w:rPr>
              <w:t>t</w:t>
            </w:r>
            <w:r>
              <w:rPr>
                <w:rFonts w:ascii="Arial" w:eastAsia="Arial" w:hAnsi="Arial" w:cs="Arial"/>
              </w:rPr>
              <w:t>e</w:t>
            </w:r>
            <w:r>
              <w:rPr>
                <w:rFonts w:ascii="Arial" w:eastAsia="Arial" w:hAnsi="Arial" w:cs="Arial"/>
                <w:spacing w:val="41"/>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4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44"/>
              </w:rPr>
              <w:t xml:space="preserve"> </w:t>
            </w:r>
            <w:r>
              <w:rPr>
                <w:rFonts w:ascii="Arial" w:eastAsia="Arial" w:hAnsi="Arial" w:cs="Arial"/>
              </w:rPr>
              <w:t>se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44"/>
              </w:rPr>
              <w:t xml:space="preserve"> </w:t>
            </w:r>
            <w:r>
              <w:rPr>
                <w:rFonts w:ascii="Arial" w:eastAsia="Arial" w:hAnsi="Arial" w:cs="Arial"/>
                <w:spacing w:val="1"/>
              </w:rPr>
              <w:t>t</w:t>
            </w:r>
            <w:r>
              <w:rPr>
                <w:rFonts w:ascii="Arial" w:eastAsia="Arial" w:hAnsi="Arial" w:cs="Arial"/>
                <w:spacing w:val="-2"/>
              </w:rPr>
              <w:t>y</w:t>
            </w:r>
            <w:r>
              <w:rPr>
                <w:rFonts w:ascii="Arial" w:eastAsia="Arial" w:hAnsi="Arial" w:cs="Arial"/>
              </w:rPr>
              <w:t>pe</w:t>
            </w:r>
            <w:r>
              <w:rPr>
                <w:rFonts w:ascii="Arial" w:eastAsia="Arial" w:hAnsi="Arial" w:cs="Arial"/>
                <w:spacing w:val="1"/>
              </w:rPr>
              <w:t>(</w:t>
            </w:r>
            <w:r>
              <w:rPr>
                <w:rFonts w:ascii="Arial" w:eastAsia="Arial" w:hAnsi="Arial" w:cs="Arial"/>
              </w:rPr>
              <w:t>s)</w:t>
            </w:r>
            <w:r>
              <w:rPr>
                <w:rFonts w:ascii="Arial" w:eastAsia="Arial" w:hAnsi="Arial" w:cs="Arial"/>
                <w:spacing w:val="45"/>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rPr>
              <w:t>o</w:t>
            </w:r>
            <w:r>
              <w:rPr>
                <w:rFonts w:ascii="Arial" w:eastAsia="Arial" w:hAnsi="Arial" w:cs="Arial"/>
                <w:spacing w:val="-2"/>
              </w:rPr>
              <w:t>v</w:t>
            </w:r>
            <w:r>
              <w:rPr>
                <w:rFonts w:ascii="Arial" w:eastAsia="Arial" w:hAnsi="Arial" w:cs="Arial"/>
                <w:spacing w:val="-1"/>
              </w:rPr>
              <w:t>i</w:t>
            </w:r>
            <w:r>
              <w:rPr>
                <w:rFonts w:ascii="Arial" w:eastAsia="Arial" w:hAnsi="Arial" w:cs="Arial"/>
              </w:rPr>
              <w:t>ded</w:t>
            </w:r>
            <w:r>
              <w:rPr>
                <w:rFonts w:ascii="Arial" w:eastAsia="Arial" w:hAnsi="Arial" w:cs="Arial"/>
                <w:spacing w:val="44"/>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44"/>
              </w:rPr>
              <w:t xml:space="preserve"> </w:t>
            </w:r>
            <w:r>
              <w:rPr>
                <w:rFonts w:ascii="Arial" w:eastAsia="Arial" w:hAnsi="Arial" w:cs="Arial"/>
                <w:spacing w:val="1"/>
              </w:rPr>
              <w:t>m</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t</w:t>
            </w:r>
            <w:r>
              <w:rPr>
                <w:rFonts w:ascii="Arial" w:eastAsia="Arial" w:hAnsi="Arial" w:cs="Arial"/>
              </w:rPr>
              <w:t>a</w:t>
            </w:r>
            <w:r>
              <w:rPr>
                <w:rFonts w:ascii="Arial" w:eastAsia="Arial" w:hAnsi="Arial" w:cs="Arial"/>
                <w:spacing w:val="-1"/>
              </w:rPr>
              <w:t>i</w:t>
            </w:r>
            <w:r>
              <w:rPr>
                <w:rFonts w:ascii="Arial" w:eastAsia="Arial" w:hAnsi="Arial" w:cs="Arial"/>
              </w:rPr>
              <w:t xml:space="preserve">ned.  </w:t>
            </w:r>
            <w:r>
              <w:rPr>
                <w:rFonts w:ascii="Arial" w:eastAsia="Arial" w:hAnsi="Arial" w:cs="Arial"/>
                <w:spacing w:val="29"/>
              </w:rPr>
              <w:t xml:space="preserve"> </w:t>
            </w:r>
            <w:r>
              <w:rPr>
                <w:rFonts w:ascii="Arial" w:eastAsia="Arial" w:hAnsi="Arial" w:cs="Arial"/>
                <w:spacing w:val="2"/>
              </w:rPr>
              <w:t>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42"/>
              </w:rPr>
              <w:t xml:space="preserve"> </w:t>
            </w:r>
            <w:r>
              <w:rPr>
                <w:rFonts w:ascii="Arial" w:eastAsia="Arial" w:hAnsi="Arial" w:cs="Arial"/>
                <w:spacing w:val="1"/>
              </w:rPr>
              <w:t>m</w:t>
            </w:r>
            <w:r>
              <w:rPr>
                <w:rFonts w:ascii="Arial" w:eastAsia="Arial" w:hAnsi="Arial" w:cs="Arial"/>
              </w:rPr>
              <w:t>ay</w:t>
            </w:r>
            <w:r>
              <w:rPr>
                <w:rFonts w:ascii="Arial" w:eastAsia="Arial" w:hAnsi="Arial" w:cs="Arial"/>
                <w:spacing w:val="42"/>
              </w:rPr>
              <w:t xml:space="preserve"> </w:t>
            </w:r>
            <w:r>
              <w:rPr>
                <w:rFonts w:ascii="Arial" w:eastAsia="Arial" w:hAnsi="Arial" w:cs="Arial"/>
              </w:rPr>
              <w:t>be</w:t>
            </w:r>
            <w:r>
              <w:rPr>
                <w:rFonts w:ascii="Arial" w:eastAsia="Arial" w:hAnsi="Arial" w:cs="Arial"/>
                <w:spacing w:val="44"/>
              </w:rPr>
              <w:t xml:space="preserve"> </w:t>
            </w:r>
            <w:r>
              <w:rPr>
                <w:rFonts w:ascii="Arial" w:eastAsia="Arial" w:hAnsi="Arial" w:cs="Arial"/>
              </w:rPr>
              <w:t>dee</w:t>
            </w:r>
            <w:r>
              <w:rPr>
                <w:rFonts w:ascii="Arial" w:eastAsia="Arial" w:hAnsi="Arial" w:cs="Arial"/>
                <w:spacing w:val="1"/>
              </w:rPr>
              <w:t>m</w:t>
            </w:r>
            <w:r>
              <w:rPr>
                <w:rFonts w:ascii="Arial" w:eastAsia="Arial" w:hAnsi="Arial" w:cs="Arial"/>
              </w:rPr>
              <w:t>ed</w:t>
            </w:r>
            <w:r>
              <w:rPr>
                <w:rFonts w:ascii="Arial" w:eastAsia="Arial" w:hAnsi="Arial" w:cs="Arial"/>
                <w:spacing w:val="44"/>
              </w:rPr>
              <w:t xml:space="preserve"> </w:t>
            </w:r>
            <w:r>
              <w:rPr>
                <w:rFonts w:ascii="Arial" w:eastAsia="Arial" w:hAnsi="Arial" w:cs="Arial"/>
              </w:rPr>
              <w:t>nece</w:t>
            </w:r>
            <w:r>
              <w:rPr>
                <w:rFonts w:ascii="Arial" w:eastAsia="Arial" w:hAnsi="Arial" w:cs="Arial"/>
                <w:spacing w:val="-2"/>
              </w:rPr>
              <w:t>s</w:t>
            </w:r>
            <w:r>
              <w:rPr>
                <w:rFonts w:ascii="Arial" w:eastAsia="Arial" w:hAnsi="Arial" w:cs="Arial"/>
              </w:rPr>
              <w:t>sa</w:t>
            </w:r>
            <w:r>
              <w:rPr>
                <w:rFonts w:ascii="Arial" w:eastAsia="Arial" w:hAnsi="Arial" w:cs="Arial"/>
                <w:spacing w:val="1"/>
              </w:rPr>
              <w:t>r</w:t>
            </w:r>
            <w:r>
              <w:rPr>
                <w:rFonts w:ascii="Arial" w:eastAsia="Arial" w:hAnsi="Arial" w:cs="Arial"/>
              </w:rPr>
              <w:t xml:space="preserve">y </w:t>
            </w:r>
            <w:r>
              <w:rPr>
                <w:rFonts w:ascii="Arial" w:eastAsia="Arial" w:hAnsi="Arial" w:cs="Arial"/>
                <w:spacing w:val="-4"/>
              </w:rPr>
              <w:t>w</w:t>
            </w:r>
            <w:r>
              <w:rPr>
                <w:rFonts w:ascii="Arial" w:eastAsia="Arial" w:hAnsi="Arial" w:cs="Arial"/>
              </w:rPr>
              <w:t>hen,</w:t>
            </w:r>
            <w:r>
              <w:rPr>
                <w:rFonts w:ascii="Arial" w:eastAsia="Arial" w:hAnsi="Arial" w:cs="Arial"/>
                <w:spacing w:val="2"/>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2"/>
              </w:rPr>
              <w:t xml:space="preserve"> </w:t>
            </w:r>
            <w:r>
              <w:rPr>
                <w:rFonts w:ascii="Arial" w:eastAsia="Arial" w:hAnsi="Arial" w:cs="Arial"/>
              </w:rPr>
              <w:t>e</w:t>
            </w:r>
            <w:r>
              <w:rPr>
                <w:rFonts w:ascii="Arial" w:eastAsia="Arial" w:hAnsi="Arial" w:cs="Arial"/>
                <w:spacing w:val="-2"/>
              </w:rPr>
              <w:t>x</w:t>
            </w:r>
            <w:r>
              <w:rPr>
                <w:rFonts w:ascii="Arial" w:eastAsia="Arial" w:hAnsi="Arial" w:cs="Arial"/>
              </w:rPr>
              <w:t>a</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 xml:space="preserve">e, </w:t>
            </w:r>
            <w:r>
              <w:rPr>
                <w:rFonts w:ascii="Arial" w:eastAsia="Arial" w:hAnsi="Arial" w:cs="Arial"/>
                <w:spacing w:val="2"/>
              </w:rPr>
              <w:t>t</w:t>
            </w:r>
            <w:r>
              <w:rPr>
                <w:rFonts w:ascii="Arial" w:eastAsia="Arial" w:hAnsi="Arial" w:cs="Arial"/>
              </w:rPr>
              <w:t>he</w:t>
            </w:r>
            <w:r>
              <w:rPr>
                <w:rFonts w:ascii="Arial" w:eastAsia="Arial" w:hAnsi="Arial" w:cs="Arial"/>
                <w:spacing w:val="1"/>
              </w:rPr>
              <w:t>r</w:t>
            </w:r>
            <w:r>
              <w:rPr>
                <w:rFonts w:ascii="Arial" w:eastAsia="Arial" w:hAnsi="Arial" w:cs="Arial"/>
              </w:rPr>
              <w:t>e</w:t>
            </w:r>
            <w:r>
              <w:rPr>
                <w:rFonts w:ascii="Arial" w:eastAsia="Arial" w:hAnsi="Arial" w:cs="Arial"/>
                <w:spacing w:val="-2"/>
              </w:rPr>
              <w:t xml:space="preserve"> </w:t>
            </w:r>
            <w:r>
              <w:rPr>
                <w:rFonts w:ascii="Arial" w:eastAsia="Arial" w:hAnsi="Arial" w:cs="Arial"/>
              </w:rPr>
              <w:t>has</w:t>
            </w:r>
            <w:r>
              <w:rPr>
                <w:rFonts w:ascii="Arial" w:eastAsia="Arial" w:hAnsi="Arial" w:cs="Arial"/>
                <w:spacing w:val="1"/>
              </w:rPr>
              <w:t xml:space="preserve"> </w:t>
            </w:r>
            <w:r>
              <w:rPr>
                <w:rFonts w:ascii="Arial" w:eastAsia="Arial" w:hAnsi="Arial" w:cs="Arial"/>
              </w:rPr>
              <w:t>been</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 xml:space="preserve"> </w:t>
            </w:r>
            <w:r>
              <w:rPr>
                <w:rFonts w:ascii="Arial" w:eastAsia="Arial" w:hAnsi="Arial" w:cs="Arial"/>
                <w:spacing w:val="-3"/>
              </w:rPr>
              <w:t>b</w:t>
            </w:r>
            <w:r>
              <w:rPr>
                <w:rFonts w:ascii="Arial" w:eastAsia="Arial" w:hAnsi="Arial" w:cs="Arial"/>
                <w:spacing w:val="1"/>
              </w:rPr>
              <w:t>r</w:t>
            </w:r>
            <w:r>
              <w:rPr>
                <w:rFonts w:ascii="Arial" w:eastAsia="Arial" w:hAnsi="Arial" w:cs="Arial"/>
              </w:rPr>
              <w:t>e</w:t>
            </w:r>
            <w:r>
              <w:rPr>
                <w:rFonts w:ascii="Arial" w:eastAsia="Arial" w:hAnsi="Arial" w:cs="Arial"/>
                <w:spacing w:val="-3"/>
              </w:rPr>
              <w:t>a</w:t>
            </w:r>
            <w:r>
              <w:rPr>
                <w:rFonts w:ascii="Arial" w:eastAsia="Arial" w:hAnsi="Arial" w:cs="Arial"/>
              </w:rPr>
              <w:t>k</w:t>
            </w:r>
            <w:r>
              <w:rPr>
                <w:rFonts w:ascii="Arial" w:eastAsia="Arial" w:hAnsi="Arial" w:cs="Arial"/>
                <w:spacing w:val="4"/>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w:t>
            </w:r>
            <w:r>
              <w:rPr>
                <w:rFonts w:ascii="Arial" w:eastAsia="Arial" w:hAnsi="Arial" w:cs="Arial"/>
              </w:rPr>
              <w:t>s</w:t>
            </w:r>
            <w:r>
              <w:rPr>
                <w:rFonts w:ascii="Arial" w:eastAsia="Arial" w:hAnsi="Arial" w:cs="Arial"/>
                <w:spacing w:val="-3"/>
              </w:rPr>
              <w:t>e</w:t>
            </w:r>
            <w:r>
              <w:rPr>
                <w:rFonts w:ascii="Arial" w:eastAsia="Arial" w:hAnsi="Arial" w:cs="Arial"/>
                <w:spacing w:val="-2"/>
              </w:rPr>
              <w:t>rv</w:t>
            </w:r>
            <w:r>
              <w:rPr>
                <w:rFonts w:ascii="Arial" w:eastAsia="Arial" w:hAnsi="Arial" w:cs="Arial"/>
                <w:spacing w:val="-1"/>
              </w:rPr>
              <w:t>i</w:t>
            </w:r>
            <w:r>
              <w:rPr>
                <w:rFonts w:ascii="Arial" w:eastAsia="Arial" w:hAnsi="Arial" w:cs="Arial"/>
              </w:rPr>
              <w:t>ce,</w:t>
            </w:r>
            <w:r>
              <w:rPr>
                <w:rFonts w:ascii="Arial" w:eastAsia="Arial" w:hAnsi="Arial" w:cs="Arial"/>
                <w:spacing w:val="2"/>
              </w:rPr>
              <w:t xml:space="preserve"> </w:t>
            </w:r>
            <w:r>
              <w:rPr>
                <w:rFonts w:ascii="Arial" w:eastAsia="Arial" w:hAnsi="Arial" w:cs="Arial"/>
              </w:rPr>
              <w:t>new</w:t>
            </w:r>
            <w:r>
              <w:rPr>
                <w:rFonts w:ascii="Arial" w:eastAsia="Arial" w:hAnsi="Arial" w:cs="Arial"/>
                <w:spacing w:val="-2"/>
              </w:rPr>
              <w:t xml:space="preserve"> </w:t>
            </w:r>
            <w:r>
              <w:rPr>
                <w:rFonts w:ascii="Arial" w:eastAsia="Arial" w:hAnsi="Arial" w:cs="Arial"/>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rPr>
              <w:t>p</w:t>
            </w:r>
            <w:r>
              <w:rPr>
                <w:rFonts w:ascii="Arial" w:eastAsia="Arial" w:hAnsi="Arial" w:cs="Arial"/>
                <w:spacing w:val="1"/>
              </w:rPr>
              <w:t>m</w:t>
            </w:r>
            <w:r>
              <w:rPr>
                <w:rFonts w:ascii="Arial" w:eastAsia="Arial" w:hAnsi="Arial" w:cs="Arial"/>
              </w:rPr>
              <w:t>ent</w:t>
            </w:r>
            <w:r>
              <w:rPr>
                <w:rFonts w:ascii="Arial" w:eastAsia="Arial" w:hAnsi="Arial" w:cs="Arial"/>
                <w:spacing w:val="2"/>
              </w:rPr>
              <w:t xml:space="preserve"> </w:t>
            </w:r>
            <w:r>
              <w:rPr>
                <w:rFonts w:ascii="Arial" w:eastAsia="Arial" w:hAnsi="Arial" w:cs="Arial"/>
              </w:rPr>
              <w:t>has</w:t>
            </w:r>
            <w:r>
              <w:rPr>
                <w:rFonts w:ascii="Arial" w:eastAsia="Arial" w:hAnsi="Arial" w:cs="Arial"/>
                <w:spacing w:val="-1"/>
              </w:rPr>
              <w:t xml:space="preserve"> </w:t>
            </w:r>
            <w:r>
              <w:rPr>
                <w:rFonts w:ascii="Arial" w:eastAsia="Arial" w:hAnsi="Arial" w:cs="Arial"/>
              </w:rPr>
              <w:t>been</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ns</w:t>
            </w:r>
            <w:r>
              <w:rPr>
                <w:rFonts w:ascii="Arial" w:eastAsia="Arial" w:hAnsi="Arial" w:cs="Arial"/>
                <w:spacing w:val="1"/>
              </w:rPr>
              <w:t>t</w:t>
            </w:r>
            <w:r>
              <w:rPr>
                <w:rFonts w:ascii="Arial" w:eastAsia="Arial" w:hAnsi="Arial" w:cs="Arial"/>
              </w:rPr>
              <w:t>a</w:t>
            </w:r>
            <w:r>
              <w:rPr>
                <w:rFonts w:ascii="Arial" w:eastAsia="Arial" w:hAnsi="Arial" w:cs="Arial"/>
                <w:spacing w:val="-1"/>
              </w:rPr>
              <w:t>ll</w:t>
            </w:r>
            <w:r>
              <w:rPr>
                <w:rFonts w:ascii="Arial" w:eastAsia="Arial" w:hAnsi="Arial" w:cs="Arial"/>
              </w:rPr>
              <w:t>ed</w:t>
            </w:r>
            <w:r>
              <w:rPr>
                <w:rFonts w:ascii="Arial" w:eastAsia="Arial" w:hAnsi="Arial" w:cs="Arial"/>
                <w:spacing w:val="1"/>
              </w:rPr>
              <w:t xml:space="preserve"> </w:t>
            </w:r>
            <w:r>
              <w:rPr>
                <w:rFonts w:ascii="Arial" w:eastAsia="Arial" w:hAnsi="Arial" w:cs="Arial"/>
              </w:rPr>
              <w:t>or</w:t>
            </w:r>
            <w:r>
              <w:rPr>
                <w:rFonts w:ascii="Arial" w:eastAsia="Arial" w:hAnsi="Arial" w:cs="Arial"/>
                <w:spacing w:val="2"/>
              </w:rPr>
              <w:t xml:space="preserve"> </w:t>
            </w:r>
            <w:r>
              <w:rPr>
                <w:rFonts w:ascii="Arial" w:eastAsia="Arial" w:hAnsi="Arial" w:cs="Arial"/>
              </w:rPr>
              <w:t>new</w:t>
            </w:r>
          </w:p>
        </w:tc>
      </w:tr>
      <w:tr w:rsidR="000A5570">
        <w:trPr>
          <w:trHeight w:hRule="exact" w:val="252"/>
        </w:trPr>
        <w:tc>
          <w:tcPr>
            <w:tcW w:w="4320" w:type="dxa"/>
            <w:tcBorders>
              <w:top w:val="nil"/>
              <w:left w:val="nil"/>
              <w:bottom w:val="nil"/>
              <w:right w:val="nil"/>
            </w:tcBorders>
            <w:shd w:val="clear" w:color="auto" w:fill="00FF00"/>
          </w:tcPr>
          <w:p w:rsidR="000A5570" w:rsidRDefault="00863EB5">
            <w:pPr>
              <w:spacing w:after="0" w:line="251" w:lineRule="exact"/>
              <w:ind w:right="-71"/>
              <w:rPr>
                <w:rFonts w:ascii="Arial" w:eastAsia="Arial" w:hAnsi="Arial" w:cs="Arial"/>
              </w:rPr>
            </w:pPr>
            <w:r>
              <w:rPr>
                <w:rFonts w:ascii="Arial" w:eastAsia="Arial" w:hAnsi="Arial" w:cs="Arial"/>
              </w:rPr>
              <w:t>ope</w:t>
            </w:r>
            <w:r>
              <w:rPr>
                <w:rFonts w:ascii="Arial" w:eastAsia="Arial" w:hAnsi="Arial" w:cs="Arial"/>
                <w:spacing w:val="1"/>
              </w:rPr>
              <w:t>r</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spacing w:val="-2"/>
              </w:rPr>
              <w:t>p</w:t>
            </w:r>
            <w:r>
              <w:rPr>
                <w:rFonts w:ascii="Arial" w:eastAsia="Arial" w:hAnsi="Arial" w:cs="Arial"/>
                <w:spacing w:val="1"/>
              </w:rPr>
              <w:t>r</w:t>
            </w:r>
            <w:r>
              <w:rPr>
                <w:rFonts w:ascii="Arial" w:eastAsia="Arial" w:hAnsi="Arial" w:cs="Arial"/>
              </w:rPr>
              <w:t>ocedu</w:t>
            </w:r>
            <w:r>
              <w:rPr>
                <w:rFonts w:ascii="Arial" w:eastAsia="Arial" w:hAnsi="Arial" w:cs="Arial"/>
                <w:spacing w:val="1"/>
              </w:rPr>
              <w:t>r</w:t>
            </w:r>
            <w:r>
              <w:rPr>
                <w:rFonts w:ascii="Arial" w:eastAsia="Arial" w:hAnsi="Arial" w:cs="Arial"/>
                <w:spacing w:val="-3"/>
              </w:rPr>
              <w:t>e</w:t>
            </w:r>
            <w:r>
              <w:rPr>
                <w:rFonts w:ascii="Arial" w:eastAsia="Arial" w:hAnsi="Arial" w:cs="Arial"/>
              </w:rPr>
              <w:t>s</w:t>
            </w:r>
            <w:r>
              <w:rPr>
                <w:rFonts w:ascii="Arial" w:eastAsia="Arial" w:hAnsi="Arial" w:cs="Arial"/>
                <w:spacing w:val="1"/>
              </w:rPr>
              <w:t xml:space="preserve"> </w:t>
            </w:r>
            <w:r>
              <w:rPr>
                <w:rFonts w:ascii="Arial" w:eastAsia="Arial" w:hAnsi="Arial" w:cs="Arial"/>
              </w:rPr>
              <w:t>h</w:t>
            </w:r>
            <w:r>
              <w:rPr>
                <w:rFonts w:ascii="Arial" w:eastAsia="Arial" w:hAnsi="Arial" w:cs="Arial"/>
                <w:spacing w:val="-3"/>
              </w:rPr>
              <w:t>a</w:t>
            </w:r>
            <w:r>
              <w:rPr>
                <w:rFonts w:ascii="Arial" w:eastAsia="Arial" w:hAnsi="Arial" w:cs="Arial"/>
                <w:spacing w:val="-2"/>
              </w:rPr>
              <w:t>v</w:t>
            </w:r>
            <w:r>
              <w:rPr>
                <w:rFonts w:ascii="Arial" w:eastAsia="Arial" w:hAnsi="Arial" w:cs="Arial"/>
              </w:rPr>
              <w:t>e</w:t>
            </w:r>
            <w:r>
              <w:rPr>
                <w:rFonts w:ascii="Arial" w:eastAsia="Arial" w:hAnsi="Arial" w:cs="Arial"/>
                <w:spacing w:val="1"/>
              </w:rPr>
              <w:t xml:space="preserve"> </w:t>
            </w:r>
            <w:r>
              <w:rPr>
                <w:rFonts w:ascii="Arial" w:eastAsia="Arial" w:hAnsi="Arial" w:cs="Arial"/>
              </w:rPr>
              <w:t>been</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tr</w:t>
            </w:r>
            <w:r>
              <w:rPr>
                <w:rFonts w:ascii="Arial" w:eastAsia="Arial" w:hAnsi="Arial" w:cs="Arial"/>
              </w:rPr>
              <w:t>oduce</w:t>
            </w:r>
            <w:r>
              <w:rPr>
                <w:rFonts w:ascii="Arial" w:eastAsia="Arial" w:hAnsi="Arial" w:cs="Arial"/>
                <w:spacing w:val="-3"/>
              </w:rPr>
              <w:t>d</w:t>
            </w:r>
            <w:r>
              <w:rPr>
                <w:rFonts w:ascii="Arial" w:eastAsia="Arial" w:hAnsi="Arial" w:cs="Arial"/>
              </w:rPr>
              <w:t>.</w:t>
            </w:r>
          </w:p>
        </w:tc>
        <w:tc>
          <w:tcPr>
            <w:tcW w:w="5033" w:type="dxa"/>
            <w:gridSpan w:val="3"/>
            <w:tcBorders>
              <w:top w:val="nil"/>
              <w:left w:val="nil"/>
              <w:bottom w:val="nil"/>
              <w:right w:val="nil"/>
            </w:tcBorders>
          </w:tcPr>
          <w:p w:rsidR="000A5570" w:rsidRDefault="000A5570"/>
        </w:tc>
      </w:tr>
    </w:tbl>
    <w:p w:rsidR="000A5570" w:rsidRDefault="000A5570">
      <w:pPr>
        <w:spacing w:before="8" w:after="0" w:line="110" w:lineRule="exact"/>
        <w:rPr>
          <w:sz w:val="11"/>
          <w:szCs w:val="11"/>
        </w:rPr>
      </w:pPr>
    </w:p>
    <w:p w:rsidR="000A5570" w:rsidRDefault="00071E95">
      <w:pPr>
        <w:spacing w:after="0" w:line="240" w:lineRule="auto"/>
        <w:ind w:left="298" w:right="95"/>
        <w:jc w:val="both"/>
        <w:rPr>
          <w:rFonts w:ascii="Arial" w:eastAsia="Arial" w:hAnsi="Arial" w:cs="Arial"/>
        </w:rPr>
      </w:pPr>
      <w:r>
        <w:pict>
          <v:group id="_x0000_s1297" style="position:absolute;left:0;text-align:left;margin-left:70.4pt;margin-top:43.55pt;width:468.65pt;height:26.3pt;z-index:-251633152;mso-position-horizontal-relative:page" coordorigin="1408,871" coordsize="9373,526">
            <v:group id="_x0000_s1300" style="position:absolute;left:1418;top:881;width:9353;height:254" coordorigin="1418,881" coordsize="9353,254">
              <v:shape id="_x0000_s1301" style="position:absolute;left:1418;top:881;width:9353;height:254" coordorigin="1418,881" coordsize="9353,254" path="m1418,1135r9353,l10771,881r-9353,l1418,1135e" fillcolor="lime" stroked="f">
                <v:path arrowok="t"/>
              </v:shape>
            </v:group>
            <v:group id="_x0000_s1298" style="position:absolute;left:1418;top:1135;width:3706;height:252" coordorigin="1418,1135" coordsize="3706,252">
              <v:shape id="_x0000_s1299" style="position:absolute;left:1418;top:1135;width:3706;height:252" coordorigin="1418,1135" coordsize="3706,252" path="m1418,1387r3706,l5124,1135r-3706,l1418,1387e" fillcolor="lime" stroked="f">
                <v:path arrowok="t"/>
              </v:shape>
            </v:group>
            <w10:wrap anchorx="page"/>
          </v:group>
        </w:pict>
      </w:r>
      <w:r w:rsidR="00863EB5">
        <w:rPr>
          <w:rFonts w:ascii="Arial" w:eastAsia="Arial" w:hAnsi="Arial" w:cs="Arial"/>
          <w:spacing w:val="-1"/>
        </w:rPr>
        <w:t>R</w:t>
      </w:r>
      <w:r w:rsidR="00863EB5">
        <w:rPr>
          <w:rFonts w:ascii="Arial" w:eastAsia="Arial" w:hAnsi="Arial" w:cs="Arial"/>
        </w:rPr>
        <w:t>e</w:t>
      </w:r>
      <w:r w:rsidR="00863EB5">
        <w:rPr>
          <w:rFonts w:ascii="Arial" w:eastAsia="Arial" w:hAnsi="Arial" w:cs="Arial"/>
          <w:spacing w:val="1"/>
        </w:rPr>
        <w:t>fr</w:t>
      </w:r>
      <w:r w:rsidR="00863EB5">
        <w:rPr>
          <w:rFonts w:ascii="Arial" w:eastAsia="Arial" w:hAnsi="Arial" w:cs="Arial"/>
        </w:rPr>
        <w:t>esher</w:t>
      </w:r>
      <w:r w:rsidR="00863EB5">
        <w:rPr>
          <w:rFonts w:ascii="Arial" w:eastAsia="Arial" w:hAnsi="Arial" w:cs="Arial"/>
          <w:spacing w:val="2"/>
        </w:rPr>
        <w:t xml:space="preserve"> </w:t>
      </w:r>
      <w:r w:rsidR="00863EB5">
        <w:rPr>
          <w:rFonts w:ascii="Arial" w:eastAsia="Arial" w:hAnsi="Arial" w:cs="Arial"/>
          <w:spacing w:val="1"/>
        </w:rPr>
        <w:t>tr</w:t>
      </w:r>
      <w:r w:rsidR="00863EB5">
        <w:rPr>
          <w:rFonts w:ascii="Arial" w:eastAsia="Arial" w:hAnsi="Arial" w:cs="Arial"/>
        </w:rPr>
        <w:t>a</w:t>
      </w:r>
      <w:r w:rsidR="00863EB5">
        <w:rPr>
          <w:rFonts w:ascii="Arial" w:eastAsia="Arial" w:hAnsi="Arial" w:cs="Arial"/>
          <w:spacing w:val="-1"/>
        </w:rPr>
        <w:t>i</w:t>
      </w:r>
      <w:r w:rsidR="00863EB5">
        <w:rPr>
          <w:rFonts w:ascii="Arial" w:eastAsia="Arial" w:hAnsi="Arial" w:cs="Arial"/>
        </w:rPr>
        <w:t>n</w:t>
      </w:r>
      <w:r w:rsidR="00863EB5">
        <w:rPr>
          <w:rFonts w:ascii="Arial" w:eastAsia="Arial" w:hAnsi="Arial" w:cs="Arial"/>
          <w:spacing w:val="-1"/>
        </w:rPr>
        <w:t>i</w:t>
      </w:r>
      <w:r w:rsidR="00863EB5">
        <w:rPr>
          <w:rFonts w:ascii="Arial" w:eastAsia="Arial" w:hAnsi="Arial" w:cs="Arial"/>
        </w:rPr>
        <w:t>ng</w:t>
      </w:r>
      <w:r w:rsidR="00863EB5">
        <w:rPr>
          <w:rFonts w:ascii="Arial" w:eastAsia="Arial" w:hAnsi="Arial" w:cs="Arial"/>
          <w:spacing w:val="3"/>
        </w:rPr>
        <w:t xml:space="preserve"> </w:t>
      </w:r>
      <w:r w:rsidR="00863EB5">
        <w:rPr>
          <w:rFonts w:ascii="Arial" w:eastAsia="Arial" w:hAnsi="Arial" w:cs="Arial"/>
          <w:spacing w:val="1"/>
        </w:rPr>
        <w:t>m</w:t>
      </w:r>
      <w:r w:rsidR="00863EB5">
        <w:rPr>
          <w:rFonts w:ascii="Arial" w:eastAsia="Arial" w:hAnsi="Arial" w:cs="Arial"/>
        </w:rPr>
        <w:t>ay</w:t>
      </w:r>
      <w:r w:rsidR="00863EB5">
        <w:rPr>
          <w:rFonts w:ascii="Arial" w:eastAsia="Arial" w:hAnsi="Arial" w:cs="Arial"/>
          <w:spacing w:val="1"/>
        </w:rPr>
        <w:t xml:space="preserve"> f</w:t>
      </w:r>
      <w:r w:rsidR="00863EB5">
        <w:rPr>
          <w:rFonts w:ascii="Arial" w:eastAsia="Arial" w:hAnsi="Arial" w:cs="Arial"/>
        </w:rPr>
        <w:t>o</w:t>
      </w:r>
      <w:r w:rsidR="00863EB5">
        <w:rPr>
          <w:rFonts w:ascii="Arial" w:eastAsia="Arial" w:hAnsi="Arial" w:cs="Arial"/>
          <w:spacing w:val="-1"/>
        </w:rPr>
        <w:t>ll</w:t>
      </w:r>
      <w:r w:rsidR="00863EB5">
        <w:rPr>
          <w:rFonts w:ascii="Arial" w:eastAsia="Arial" w:hAnsi="Arial" w:cs="Arial"/>
          <w:spacing w:val="2"/>
        </w:rPr>
        <w:t>o</w:t>
      </w:r>
      <w:r w:rsidR="00863EB5">
        <w:rPr>
          <w:rFonts w:ascii="Arial" w:eastAsia="Arial" w:hAnsi="Arial" w:cs="Arial"/>
        </w:rPr>
        <w:t>w an</w:t>
      </w:r>
      <w:r w:rsidR="00863EB5">
        <w:rPr>
          <w:rFonts w:ascii="Arial" w:eastAsia="Arial" w:hAnsi="Arial" w:cs="Arial"/>
          <w:spacing w:val="5"/>
        </w:rPr>
        <w:t xml:space="preserve"> </w:t>
      </w:r>
      <w:r w:rsidR="00863EB5">
        <w:rPr>
          <w:rFonts w:ascii="Arial" w:eastAsia="Arial" w:hAnsi="Arial" w:cs="Arial"/>
        </w:rPr>
        <w:t>assess</w:t>
      </w:r>
      <w:r w:rsidR="00863EB5">
        <w:rPr>
          <w:rFonts w:ascii="Arial" w:eastAsia="Arial" w:hAnsi="Arial" w:cs="Arial"/>
          <w:spacing w:val="1"/>
        </w:rPr>
        <w:t>m</w:t>
      </w:r>
      <w:r w:rsidR="00863EB5">
        <w:rPr>
          <w:rFonts w:ascii="Arial" w:eastAsia="Arial" w:hAnsi="Arial" w:cs="Arial"/>
        </w:rPr>
        <w:t>ent</w:t>
      </w:r>
      <w:r w:rsidR="00863EB5">
        <w:rPr>
          <w:rFonts w:ascii="Arial" w:eastAsia="Arial" w:hAnsi="Arial" w:cs="Arial"/>
          <w:spacing w:val="4"/>
        </w:rPr>
        <w:t xml:space="preserve"> </w:t>
      </w:r>
      <w:r w:rsidR="00863EB5">
        <w:rPr>
          <w:rFonts w:ascii="Arial" w:eastAsia="Arial" w:hAnsi="Arial" w:cs="Arial"/>
        </w:rPr>
        <w:t>a</w:t>
      </w:r>
      <w:r w:rsidR="00863EB5">
        <w:rPr>
          <w:rFonts w:ascii="Arial" w:eastAsia="Arial" w:hAnsi="Arial" w:cs="Arial"/>
          <w:spacing w:val="-3"/>
        </w:rPr>
        <w:t>n</w:t>
      </w:r>
      <w:r w:rsidR="00863EB5">
        <w:rPr>
          <w:rFonts w:ascii="Arial" w:eastAsia="Arial" w:hAnsi="Arial" w:cs="Arial"/>
        </w:rPr>
        <w:t>d</w:t>
      </w:r>
      <w:r w:rsidR="00863EB5">
        <w:rPr>
          <w:rFonts w:ascii="Arial" w:eastAsia="Arial" w:hAnsi="Arial" w:cs="Arial"/>
          <w:spacing w:val="1"/>
        </w:rPr>
        <w:t>/</w:t>
      </w:r>
      <w:r w:rsidR="00863EB5">
        <w:rPr>
          <w:rFonts w:ascii="Arial" w:eastAsia="Arial" w:hAnsi="Arial" w:cs="Arial"/>
        </w:rPr>
        <w:t>or</w:t>
      </w:r>
      <w:r w:rsidR="00863EB5">
        <w:rPr>
          <w:rFonts w:ascii="Arial" w:eastAsia="Arial" w:hAnsi="Arial" w:cs="Arial"/>
          <w:spacing w:val="4"/>
        </w:rPr>
        <w:t xml:space="preserve"> </w:t>
      </w:r>
      <w:r w:rsidR="00863EB5">
        <w:rPr>
          <w:rFonts w:ascii="Arial" w:eastAsia="Arial" w:hAnsi="Arial" w:cs="Arial"/>
          <w:spacing w:val="1"/>
        </w:rPr>
        <w:t>m</w:t>
      </w:r>
      <w:r w:rsidR="00863EB5">
        <w:rPr>
          <w:rFonts w:ascii="Arial" w:eastAsia="Arial" w:hAnsi="Arial" w:cs="Arial"/>
        </w:rPr>
        <w:t>ay</w:t>
      </w:r>
      <w:r w:rsidR="00863EB5">
        <w:rPr>
          <w:rFonts w:ascii="Arial" w:eastAsia="Arial" w:hAnsi="Arial" w:cs="Arial"/>
          <w:spacing w:val="1"/>
        </w:rPr>
        <w:t xml:space="preserve"> </w:t>
      </w:r>
      <w:r w:rsidR="00863EB5">
        <w:rPr>
          <w:rFonts w:ascii="Arial" w:eastAsia="Arial" w:hAnsi="Arial" w:cs="Arial"/>
        </w:rPr>
        <w:t>be</w:t>
      </w:r>
      <w:r w:rsidR="00863EB5">
        <w:rPr>
          <w:rFonts w:ascii="Arial" w:eastAsia="Arial" w:hAnsi="Arial" w:cs="Arial"/>
          <w:spacing w:val="3"/>
        </w:rPr>
        <w:t xml:space="preserve"> </w:t>
      </w:r>
      <w:r w:rsidR="00863EB5">
        <w:rPr>
          <w:rFonts w:ascii="Arial" w:eastAsia="Arial" w:hAnsi="Arial" w:cs="Arial"/>
          <w:spacing w:val="2"/>
        </w:rPr>
        <w:t>g</w:t>
      </w:r>
      <w:r w:rsidR="00863EB5">
        <w:rPr>
          <w:rFonts w:ascii="Arial" w:eastAsia="Arial" w:hAnsi="Arial" w:cs="Arial"/>
          <w:spacing w:val="-1"/>
        </w:rPr>
        <w:t>i</w:t>
      </w:r>
      <w:r w:rsidR="00863EB5">
        <w:rPr>
          <w:rFonts w:ascii="Arial" w:eastAsia="Arial" w:hAnsi="Arial" w:cs="Arial"/>
          <w:spacing w:val="-2"/>
        </w:rPr>
        <w:t>v</w:t>
      </w:r>
      <w:r w:rsidR="00863EB5">
        <w:rPr>
          <w:rFonts w:ascii="Arial" w:eastAsia="Arial" w:hAnsi="Arial" w:cs="Arial"/>
        </w:rPr>
        <w:t>en</w:t>
      </w:r>
      <w:r w:rsidR="00863EB5">
        <w:rPr>
          <w:rFonts w:ascii="Arial" w:eastAsia="Arial" w:hAnsi="Arial" w:cs="Arial"/>
          <w:spacing w:val="3"/>
        </w:rPr>
        <w:t xml:space="preserve"> </w:t>
      </w:r>
      <w:r w:rsidR="00863EB5">
        <w:rPr>
          <w:rFonts w:ascii="Arial" w:eastAsia="Arial" w:hAnsi="Arial" w:cs="Arial"/>
        </w:rPr>
        <w:t>pe</w:t>
      </w:r>
      <w:r w:rsidR="00863EB5">
        <w:rPr>
          <w:rFonts w:ascii="Arial" w:eastAsia="Arial" w:hAnsi="Arial" w:cs="Arial"/>
          <w:spacing w:val="1"/>
        </w:rPr>
        <w:t>r</w:t>
      </w:r>
      <w:r w:rsidR="00863EB5">
        <w:rPr>
          <w:rFonts w:ascii="Arial" w:eastAsia="Arial" w:hAnsi="Arial" w:cs="Arial"/>
          <w:spacing w:val="-1"/>
        </w:rPr>
        <w:t>i</w:t>
      </w:r>
      <w:r w:rsidR="00863EB5">
        <w:rPr>
          <w:rFonts w:ascii="Arial" w:eastAsia="Arial" w:hAnsi="Arial" w:cs="Arial"/>
          <w:spacing w:val="2"/>
        </w:rPr>
        <w:t>o</w:t>
      </w:r>
      <w:r w:rsidR="00863EB5">
        <w:rPr>
          <w:rFonts w:ascii="Arial" w:eastAsia="Arial" w:hAnsi="Arial" w:cs="Arial"/>
        </w:rPr>
        <w:t>d</w:t>
      </w:r>
      <w:r w:rsidR="00863EB5">
        <w:rPr>
          <w:rFonts w:ascii="Arial" w:eastAsia="Arial" w:hAnsi="Arial" w:cs="Arial"/>
          <w:spacing w:val="-1"/>
        </w:rPr>
        <w:t>i</w:t>
      </w:r>
      <w:r w:rsidR="00863EB5">
        <w:rPr>
          <w:rFonts w:ascii="Arial" w:eastAsia="Arial" w:hAnsi="Arial" w:cs="Arial"/>
        </w:rPr>
        <w:t>ca</w:t>
      </w:r>
      <w:r w:rsidR="00863EB5">
        <w:rPr>
          <w:rFonts w:ascii="Arial" w:eastAsia="Arial" w:hAnsi="Arial" w:cs="Arial"/>
          <w:spacing w:val="-1"/>
        </w:rPr>
        <w:t>l</w:t>
      </w:r>
      <w:r w:rsidR="00863EB5">
        <w:rPr>
          <w:rFonts w:ascii="Arial" w:eastAsia="Arial" w:hAnsi="Arial" w:cs="Arial"/>
          <w:spacing w:val="1"/>
        </w:rPr>
        <w:t>l</w:t>
      </w:r>
      <w:r w:rsidR="00863EB5">
        <w:rPr>
          <w:rFonts w:ascii="Arial" w:eastAsia="Arial" w:hAnsi="Arial" w:cs="Arial"/>
        </w:rPr>
        <w:t>y</w:t>
      </w:r>
      <w:r w:rsidR="00863EB5">
        <w:rPr>
          <w:rFonts w:ascii="Arial" w:eastAsia="Arial" w:hAnsi="Arial" w:cs="Arial"/>
          <w:spacing w:val="1"/>
        </w:rPr>
        <w:t xml:space="preserve"> </w:t>
      </w:r>
      <w:r w:rsidR="00863EB5">
        <w:rPr>
          <w:rFonts w:ascii="Arial" w:eastAsia="Arial" w:hAnsi="Arial" w:cs="Arial"/>
        </w:rPr>
        <w:t>acco</w:t>
      </w:r>
      <w:r w:rsidR="00863EB5">
        <w:rPr>
          <w:rFonts w:ascii="Arial" w:eastAsia="Arial" w:hAnsi="Arial" w:cs="Arial"/>
          <w:spacing w:val="1"/>
        </w:rPr>
        <w:t>r</w:t>
      </w:r>
      <w:r w:rsidR="00863EB5">
        <w:rPr>
          <w:rFonts w:ascii="Arial" w:eastAsia="Arial" w:hAnsi="Arial" w:cs="Arial"/>
        </w:rPr>
        <w:t>d</w:t>
      </w:r>
      <w:r w:rsidR="00863EB5">
        <w:rPr>
          <w:rFonts w:ascii="Arial" w:eastAsia="Arial" w:hAnsi="Arial" w:cs="Arial"/>
          <w:spacing w:val="-1"/>
        </w:rPr>
        <w:t>i</w:t>
      </w:r>
      <w:r w:rsidR="00863EB5">
        <w:rPr>
          <w:rFonts w:ascii="Arial" w:eastAsia="Arial" w:hAnsi="Arial" w:cs="Arial"/>
        </w:rPr>
        <w:t>ng</w:t>
      </w:r>
      <w:r w:rsidR="00863EB5">
        <w:rPr>
          <w:rFonts w:ascii="Arial" w:eastAsia="Arial" w:hAnsi="Arial" w:cs="Arial"/>
          <w:spacing w:val="5"/>
        </w:rPr>
        <w:t xml:space="preserve"> </w:t>
      </w:r>
      <w:r w:rsidR="00863EB5">
        <w:rPr>
          <w:rFonts w:ascii="Arial" w:eastAsia="Arial" w:hAnsi="Arial" w:cs="Arial"/>
          <w:spacing w:val="1"/>
        </w:rPr>
        <w:t>t</w:t>
      </w:r>
      <w:r w:rsidR="00863EB5">
        <w:rPr>
          <w:rFonts w:ascii="Arial" w:eastAsia="Arial" w:hAnsi="Arial" w:cs="Arial"/>
        </w:rPr>
        <w:t>o</w:t>
      </w:r>
      <w:r w:rsidR="00863EB5">
        <w:rPr>
          <w:rFonts w:ascii="Arial" w:eastAsia="Arial" w:hAnsi="Arial" w:cs="Arial"/>
          <w:spacing w:val="3"/>
        </w:rPr>
        <w:t xml:space="preserve"> </w:t>
      </w:r>
      <w:r w:rsidR="00863EB5">
        <w:rPr>
          <w:rFonts w:ascii="Arial" w:eastAsia="Arial" w:hAnsi="Arial" w:cs="Arial"/>
          <w:spacing w:val="1"/>
        </w:rPr>
        <w:t>t</w:t>
      </w:r>
      <w:r w:rsidR="00863EB5">
        <w:rPr>
          <w:rFonts w:ascii="Arial" w:eastAsia="Arial" w:hAnsi="Arial" w:cs="Arial"/>
          <w:spacing w:val="-3"/>
        </w:rPr>
        <w:t>h</w:t>
      </w:r>
      <w:r w:rsidR="00863EB5">
        <w:rPr>
          <w:rFonts w:ascii="Arial" w:eastAsia="Arial" w:hAnsi="Arial" w:cs="Arial"/>
        </w:rPr>
        <w:t xml:space="preserve">e </w:t>
      </w:r>
      <w:r w:rsidR="00863EB5">
        <w:rPr>
          <w:rFonts w:ascii="Arial" w:eastAsia="Arial" w:hAnsi="Arial" w:cs="Arial"/>
          <w:spacing w:val="1"/>
        </w:rPr>
        <w:t>r</w:t>
      </w:r>
      <w:r w:rsidR="00863EB5">
        <w:rPr>
          <w:rFonts w:ascii="Arial" w:eastAsia="Arial" w:hAnsi="Arial" w:cs="Arial"/>
          <w:spacing w:val="-3"/>
        </w:rPr>
        <w:t>e</w:t>
      </w:r>
      <w:r w:rsidR="00863EB5">
        <w:rPr>
          <w:rFonts w:ascii="Arial" w:eastAsia="Arial" w:hAnsi="Arial" w:cs="Arial"/>
          <w:spacing w:val="2"/>
        </w:rPr>
        <w:t>q</w:t>
      </w:r>
      <w:r w:rsidR="00863EB5">
        <w:rPr>
          <w:rFonts w:ascii="Arial" w:eastAsia="Arial" w:hAnsi="Arial" w:cs="Arial"/>
        </w:rPr>
        <w:t>u</w:t>
      </w:r>
      <w:r w:rsidR="00863EB5">
        <w:rPr>
          <w:rFonts w:ascii="Arial" w:eastAsia="Arial" w:hAnsi="Arial" w:cs="Arial"/>
          <w:spacing w:val="-1"/>
        </w:rPr>
        <w:t>i</w:t>
      </w:r>
      <w:r w:rsidR="00863EB5">
        <w:rPr>
          <w:rFonts w:ascii="Arial" w:eastAsia="Arial" w:hAnsi="Arial" w:cs="Arial"/>
          <w:spacing w:val="1"/>
        </w:rPr>
        <w:t>r</w:t>
      </w:r>
      <w:r w:rsidR="00863EB5">
        <w:rPr>
          <w:rFonts w:ascii="Arial" w:eastAsia="Arial" w:hAnsi="Arial" w:cs="Arial"/>
        </w:rPr>
        <w:t>e</w:t>
      </w:r>
      <w:r w:rsidR="00863EB5">
        <w:rPr>
          <w:rFonts w:ascii="Arial" w:eastAsia="Arial" w:hAnsi="Arial" w:cs="Arial"/>
          <w:spacing w:val="1"/>
        </w:rPr>
        <w:t>m</w:t>
      </w:r>
      <w:r w:rsidR="00863EB5">
        <w:rPr>
          <w:rFonts w:ascii="Arial" w:eastAsia="Arial" w:hAnsi="Arial" w:cs="Arial"/>
        </w:rPr>
        <w:t>e</w:t>
      </w:r>
      <w:r w:rsidR="00863EB5">
        <w:rPr>
          <w:rFonts w:ascii="Arial" w:eastAsia="Arial" w:hAnsi="Arial" w:cs="Arial"/>
          <w:spacing w:val="-3"/>
        </w:rPr>
        <w:t>n</w:t>
      </w:r>
      <w:r w:rsidR="00863EB5">
        <w:rPr>
          <w:rFonts w:ascii="Arial" w:eastAsia="Arial" w:hAnsi="Arial" w:cs="Arial"/>
          <w:spacing w:val="1"/>
        </w:rPr>
        <w:t>t</w:t>
      </w:r>
      <w:r w:rsidR="00863EB5">
        <w:rPr>
          <w:rFonts w:ascii="Arial" w:eastAsia="Arial" w:hAnsi="Arial" w:cs="Arial"/>
        </w:rPr>
        <w:t>s</w:t>
      </w:r>
      <w:r w:rsidR="00863EB5">
        <w:rPr>
          <w:rFonts w:ascii="Arial" w:eastAsia="Arial" w:hAnsi="Arial" w:cs="Arial"/>
          <w:spacing w:val="3"/>
        </w:rPr>
        <w:t xml:space="preserve"> </w:t>
      </w:r>
      <w:r w:rsidR="00863EB5">
        <w:rPr>
          <w:rFonts w:ascii="Arial" w:eastAsia="Arial" w:hAnsi="Arial" w:cs="Arial"/>
          <w:spacing w:val="-3"/>
        </w:rPr>
        <w:t>o</w:t>
      </w:r>
      <w:r w:rsidR="00863EB5">
        <w:rPr>
          <w:rFonts w:ascii="Arial" w:eastAsia="Arial" w:hAnsi="Arial" w:cs="Arial"/>
        </w:rPr>
        <w:t>f</w:t>
      </w:r>
      <w:r w:rsidR="00863EB5">
        <w:rPr>
          <w:rFonts w:ascii="Arial" w:eastAsia="Arial" w:hAnsi="Arial" w:cs="Arial"/>
          <w:spacing w:val="4"/>
        </w:rPr>
        <w:t xml:space="preserve"> </w:t>
      </w:r>
      <w:r w:rsidR="00863EB5">
        <w:rPr>
          <w:rFonts w:ascii="Arial" w:eastAsia="Arial" w:hAnsi="Arial" w:cs="Arial"/>
          <w:spacing w:val="1"/>
        </w:rPr>
        <w:t>t</w:t>
      </w:r>
      <w:r w:rsidR="00863EB5">
        <w:rPr>
          <w:rFonts w:ascii="Arial" w:eastAsia="Arial" w:hAnsi="Arial" w:cs="Arial"/>
        </w:rPr>
        <w:t>he</w:t>
      </w:r>
      <w:r w:rsidR="00863EB5">
        <w:rPr>
          <w:rFonts w:ascii="Arial" w:eastAsia="Arial" w:hAnsi="Arial" w:cs="Arial"/>
          <w:spacing w:val="2"/>
        </w:rPr>
        <w:t xml:space="preserve"> </w:t>
      </w:r>
      <w:r w:rsidR="00863EB5">
        <w:rPr>
          <w:rFonts w:ascii="Arial" w:eastAsia="Arial" w:hAnsi="Arial" w:cs="Arial"/>
          <w:spacing w:val="-1"/>
        </w:rPr>
        <w:t>C</w:t>
      </w:r>
      <w:r w:rsidR="00863EB5">
        <w:rPr>
          <w:rFonts w:ascii="Arial" w:eastAsia="Arial" w:hAnsi="Arial" w:cs="Arial"/>
        </w:rPr>
        <w:t>o</w:t>
      </w:r>
      <w:r w:rsidR="00863EB5">
        <w:rPr>
          <w:rFonts w:ascii="Arial" w:eastAsia="Arial" w:hAnsi="Arial" w:cs="Arial"/>
          <w:spacing w:val="1"/>
        </w:rPr>
        <w:t>m</w:t>
      </w:r>
      <w:r w:rsidR="00863EB5">
        <w:rPr>
          <w:rFonts w:ascii="Arial" w:eastAsia="Arial" w:hAnsi="Arial" w:cs="Arial"/>
        </w:rPr>
        <w:t>pe</w:t>
      </w:r>
      <w:r w:rsidR="00863EB5">
        <w:rPr>
          <w:rFonts w:ascii="Arial" w:eastAsia="Arial" w:hAnsi="Arial" w:cs="Arial"/>
          <w:spacing w:val="1"/>
        </w:rPr>
        <w:t>t</w:t>
      </w:r>
      <w:r w:rsidR="00863EB5">
        <w:rPr>
          <w:rFonts w:ascii="Arial" w:eastAsia="Arial" w:hAnsi="Arial" w:cs="Arial"/>
        </w:rPr>
        <w:t>e</w:t>
      </w:r>
      <w:r w:rsidR="00863EB5">
        <w:rPr>
          <w:rFonts w:ascii="Arial" w:eastAsia="Arial" w:hAnsi="Arial" w:cs="Arial"/>
          <w:spacing w:val="-3"/>
        </w:rPr>
        <w:t>n</w:t>
      </w:r>
      <w:r w:rsidR="00863EB5">
        <w:rPr>
          <w:rFonts w:ascii="Arial" w:eastAsia="Arial" w:hAnsi="Arial" w:cs="Arial"/>
        </w:rPr>
        <w:t>t</w:t>
      </w:r>
      <w:r w:rsidR="00863EB5">
        <w:rPr>
          <w:rFonts w:ascii="Arial" w:eastAsia="Arial" w:hAnsi="Arial" w:cs="Arial"/>
          <w:spacing w:val="4"/>
        </w:rPr>
        <w:t xml:space="preserve"> </w:t>
      </w:r>
      <w:r w:rsidR="00863EB5">
        <w:rPr>
          <w:rFonts w:ascii="Arial" w:eastAsia="Arial" w:hAnsi="Arial" w:cs="Arial"/>
        </w:rPr>
        <w:t>and</w:t>
      </w:r>
      <w:r w:rsidR="00863EB5">
        <w:rPr>
          <w:rFonts w:ascii="Arial" w:eastAsia="Arial" w:hAnsi="Arial" w:cs="Arial"/>
          <w:spacing w:val="1"/>
        </w:rPr>
        <w:t>/</w:t>
      </w:r>
      <w:r w:rsidR="00863EB5">
        <w:rPr>
          <w:rFonts w:ascii="Arial" w:eastAsia="Arial" w:hAnsi="Arial" w:cs="Arial"/>
          <w:spacing w:val="-3"/>
        </w:rPr>
        <w:t>o</w:t>
      </w:r>
      <w:r w:rsidR="00863EB5">
        <w:rPr>
          <w:rFonts w:ascii="Arial" w:eastAsia="Arial" w:hAnsi="Arial" w:cs="Arial"/>
        </w:rPr>
        <w:t>r</w:t>
      </w:r>
      <w:r w:rsidR="00863EB5">
        <w:rPr>
          <w:rFonts w:ascii="Arial" w:eastAsia="Arial" w:hAnsi="Arial" w:cs="Arial"/>
          <w:spacing w:val="4"/>
        </w:rPr>
        <w:t xml:space="preserve"> </w:t>
      </w:r>
      <w:r w:rsidR="00863EB5">
        <w:rPr>
          <w:rFonts w:ascii="Arial" w:eastAsia="Arial" w:hAnsi="Arial" w:cs="Arial"/>
          <w:spacing w:val="-1"/>
        </w:rPr>
        <w:t>V</w:t>
      </w:r>
      <w:r w:rsidR="00863EB5">
        <w:rPr>
          <w:rFonts w:ascii="Arial" w:eastAsia="Arial" w:hAnsi="Arial" w:cs="Arial"/>
          <w:spacing w:val="2"/>
        </w:rPr>
        <w:t>T</w:t>
      </w:r>
      <w:r w:rsidR="00863EB5">
        <w:rPr>
          <w:rFonts w:ascii="Arial" w:eastAsia="Arial" w:hAnsi="Arial" w:cs="Arial"/>
        </w:rPr>
        <w:t>S</w:t>
      </w:r>
      <w:r w:rsidR="00863EB5">
        <w:rPr>
          <w:rFonts w:ascii="Arial" w:eastAsia="Arial" w:hAnsi="Arial" w:cs="Arial"/>
          <w:spacing w:val="2"/>
        </w:rPr>
        <w:t xml:space="preserve"> </w:t>
      </w:r>
      <w:r w:rsidR="00863EB5">
        <w:rPr>
          <w:rFonts w:ascii="Arial" w:eastAsia="Arial" w:hAnsi="Arial" w:cs="Arial"/>
          <w:spacing w:val="-1"/>
        </w:rPr>
        <w:t>A</w:t>
      </w:r>
      <w:r w:rsidR="00863EB5">
        <w:rPr>
          <w:rFonts w:ascii="Arial" w:eastAsia="Arial" w:hAnsi="Arial" w:cs="Arial"/>
        </w:rPr>
        <w:t>utho</w:t>
      </w:r>
      <w:r w:rsidR="00863EB5">
        <w:rPr>
          <w:rFonts w:ascii="Arial" w:eastAsia="Arial" w:hAnsi="Arial" w:cs="Arial"/>
          <w:spacing w:val="1"/>
        </w:rPr>
        <w:t>r</w:t>
      </w:r>
      <w:r w:rsidR="00863EB5">
        <w:rPr>
          <w:rFonts w:ascii="Arial" w:eastAsia="Arial" w:hAnsi="Arial" w:cs="Arial"/>
          <w:spacing w:val="-1"/>
        </w:rPr>
        <w:t>i</w:t>
      </w:r>
      <w:r w:rsidR="00863EB5">
        <w:rPr>
          <w:rFonts w:ascii="Arial" w:eastAsia="Arial" w:hAnsi="Arial" w:cs="Arial"/>
          <w:spacing w:val="1"/>
        </w:rPr>
        <w:t>t</w:t>
      </w:r>
      <w:r w:rsidR="00863EB5">
        <w:rPr>
          <w:rFonts w:ascii="Arial" w:eastAsia="Arial" w:hAnsi="Arial" w:cs="Arial"/>
        </w:rPr>
        <w:t>y or</w:t>
      </w:r>
      <w:r w:rsidR="00863EB5">
        <w:rPr>
          <w:rFonts w:ascii="Arial" w:eastAsia="Arial" w:hAnsi="Arial" w:cs="Arial"/>
          <w:spacing w:val="4"/>
        </w:rPr>
        <w:t xml:space="preserve"> </w:t>
      </w:r>
      <w:r w:rsidR="00863EB5">
        <w:rPr>
          <w:rFonts w:ascii="Arial" w:eastAsia="Arial" w:hAnsi="Arial" w:cs="Arial"/>
          <w:spacing w:val="-4"/>
        </w:rPr>
        <w:t>w</w:t>
      </w:r>
      <w:r w:rsidR="00863EB5">
        <w:rPr>
          <w:rFonts w:ascii="Arial" w:eastAsia="Arial" w:hAnsi="Arial" w:cs="Arial"/>
        </w:rPr>
        <w:t>hen</w:t>
      </w:r>
      <w:r w:rsidR="00863EB5">
        <w:rPr>
          <w:rFonts w:ascii="Arial" w:eastAsia="Arial" w:hAnsi="Arial" w:cs="Arial"/>
          <w:spacing w:val="5"/>
        </w:rPr>
        <w:t xml:space="preserve"> </w:t>
      </w:r>
      <w:r w:rsidR="00863EB5">
        <w:rPr>
          <w:rFonts w:ascii="Arial" w:eastAsia="Arial" w:hAnsi="Arial" w:cs="Arial"/>
        </w:rPr>
        <w:t>dee</w:t>
      </w:r>
      <w:r w:rsidR="00863EB5">
        <w:rPr>
          <w:rFonts w:ascii="Arial" w:eastAsia="Arial" w:hAnsi="Arial" w:cs="Arial"/>
          <w:spacing w:val="1"/>
        </w:rPr>
        <w:t>m</w:t>
      </w:r>
      <w:r w:rsidR="00863EB5">
        <w:rPr>
          <w:rFonts w:ascii="Arial" w:eastAsia="Arial" w:hAnsi="Arial" w:cs="Arial"/>
        </w:rPr>
        <w:t>ed</w:t>
      </w:r>
      <w:r w:rsidR="00863EB5">
        <w:rPr>
          <w:rFonts w:ascii="Arial" w:eastAsia="Arial" w:hAnsi="Arial" w:cs="Arial"/>
          <w:spacing w:val="4"/>
        </w:rPr>
        <w:t xml:space="preserve"> </w:t>
      </w:r>
      <w:r w:rsidR="00863EB5">
        <w:rPr>
          <w:rFonts w:ascii="Arial" w:eastAsia="Arial" w:hAnsi="Arial" w:cs="Arial"/>
        </w:rPr>
        <w:t>necessa</w:t>
      </w:r>
      <w:r w:rsidR="00863EB5">
        <w:rPr>
          <w:rFonts w:ascii="Arial" w:eastAsia="Arial" w:hAnsi="Arial" w:cs="Arial"/>
          <w:spacing w:val="1"/>
        </w:rPr>
        <w:t>r</w:t>
      </w:r>
      <w:r w:rsidR="00863EB5">
        <w:rPr>
          <w:rFonts w:ascii="Arial" w:eastAsia="Arial" w:hAnsi="Arial" w:cs="Arial"/>
        </w:rPr>
        <w:t xml:space="preserve">y by </w:t>
      </w:r>
      <w:r w:rsidR="00863EB5">
        <w:rPr>
          <w:rFonts w:ascii="Arial" w:eastAsia="Arial" w:hAnsi="Arial" w:cs="Arial"/>
          <w:spacing w:val="1"/>
        </w:rPr>
        <w:t>t</w:t>
      </w:r>
      <w:r w:rsidR="00863EB5">
        <w:rPr>
          <w:rFonts w:ascii="Arial" w:eastAsia="Arial" w:hAnsi="Arial" w:cs="Arial"/>
        </w:rPr>
        <w:t>he</w:t>
      </w:r>
      <w:r w:rsidR="00863EB5">
        <w:rPr>
          <w:rFonts w:ascii="Arial" w:eastAsia="Arial" w:hAnsi="Arial" w:cs="Arial"/>
          <w:spacing w:val="2"/>
        </w:rPr>
        <w:t xml:space="preserve"> </w:t>
      </w:r>
      <w:r w:rsidR="00863EB5">
        <w:rPr>
          <w:rFonts w:ascii="Arial" w:eastAsia="Arial" w:hAnsi="Arial" w:cs="Arial"/>
          <w:spacing w:val="-1"/>
        </w:rPr>
        <w:t>V</w:t>
      </w:r>
      <w:r w:rsidR="00863EB5">
        <w:rPr>
          <w:rFonts w:ascii="Arial" w:eastAsia="Arial" w:hAnsi="Arial" w:cs="Arial"/>
          <w:spacing w:val="2"/>
        </w:rPr>
        <w:t>T</w:t>
      </w:r>
      <w:r w:rsidR="00863EB5">
        <w:rPr>
          <w:rFonts w:ascii="Arial" w:eastAsia="Arial" w:hAnsi="Arial" w:cs="Arial"/>
        </w:rPr>
        <w:t xml:space="preserve">S </w:t>
      </w:r>
      <w:r w:rsidR="00863EB5">
        <w:rPr>
          <w:rFonts w:ascii="Arial" w:eastAsia="Arial" w:hAnsi="Arial" w:cs="Arial"/>
          <w:spacing w:val="-1"/>
        </w:rPr>
        <w:t>A</w:t>
      </w:r>
      <w:r w:rsidR="00863EB5">
        <w:rPr>
          <w:rFonts w:ascii="Arial" w:eastAsia="Arial" w:hAnsi="Arial" w:cs="Arial"/>
        </w:rPr>
        <w:t>u</w:t>
      </w:r>
      <w:r w:rsidR="00863EB5">
        <w:rPr>
          <w:rFonts w:ascii="Arial" w:eastAsia="Arial" w:hAnsi="Arial" w:cs="Arial"/>
          <w:spacing w:val="1"/>
        </w:rPr>
        <w:t>t</w:t>
      </w:r>
      <w:r w:rsidR="00863EB5">
        <w:rPr>
          <w:rFonts w:ascii="Arial" w:eastAsia="Arial" w:hAnsi="Arial" w:cs="Arial"/>
        </w:rPr>
        <w:t>ho</w:t>
      </w:r>
      <w:r w:rsidR="00863EB5">
        <w:rPr>
          <w:rFonts w:ascii="Arial" w:eastAsia="Arial" w:hAnsi="Arial" w:cs="Arial"/>
          <w:spacing w:val="1"/>
        </w:rPr>
        <w:t>r</w:t>
      </w:r>
      <w:r w:rsidR="00863EB5">
        <w:rPr>
          <w:rFonts w:ascii="Arial" w:eastAsia="Arial" w:hAnsi="Arial" w:cs="Arial"/>
          <w:spacing w:val="-1"/>
        </w:rPr>
        <w:t>i</w:t>
      </w:r>
      <w:r w:rsidR="00863EB5">
        <w:rPr>
          <w:rFonts w:ascii="Arial" w:eastAsia="Arial" w:hAnsi="Arial" w:cs="Arial"/>
          <w:spacing w:val="1"/>
        </w:rPr>
        <w:t>t</w:t>
      </w:r>
      <w:r w:rsidR="00863EB5">
        <w:rPr>
          <w:rFonts w:ascii="Arial" w:eastAsia="Arial" w:hAnsi="Arial" w:cs="Arial"/>
          <w:spacing w:val="-2"/>
        </w:rPr>
        <w:t>y</w:t>
      </w:r>
      <w:r w:rsidR="00863EB5">
        <w:rPr>
          <w:rFonts w:ascii="Arial" w:eastAsia="Arial" w:hAnsi="Arial" w:cs="Arial"/>
        </w:rPr>
        <w:t>.</w:t>
      </w:r>
    </w:p>
    <w:p w:rsidR="000A5570" w:rsidRDefault="000A5570">
      <w:pPr>
        <w:spacing w:before="9" w:after="0" w:line="110" w:lineRule="exact"/>
        <w:rPr>
          <w:sz w:val="11"/>
          <w:szCs w:val="11"/>
        </w:rPr>
      </w:pPr>
    </w:p>
    <w:p w:rsidR="000A5570" w:rsidRDefault="00071E95">
      <w:pPr>
        <w:spacing w:after="0" w:line="241" w:lineRule="auto"/>
        <w:ind w:left="298" w:right="100"/>
        <w:rPr>
          <w:rFonts w:ascii="Arial" w:eastAsia="Arial" w:hAnsi="Arial" w:cs="Arial"/>
        </w:rPr>
      </w:pPr>
      <w:r>
        <w:pict>
          <v:group id="_x0000_s1290" style="position:absolute;left:0;text-align:left;margin-left:70.4pt;margin-top:-44.3pt;width:468.65pt;height:38.9pt;z-index:-251634176;mso-position-horizontal-relative:page" coordorigin="1408,-886" coordsize="9373,778">
            <v:group id="_x0000_s1295" style="position:absolute;left:1418;top:-876;width:9353;height:254" coordorigin="1418,-876" coordsize="9353,254">
              <v:shape id="_x0000_s1296" style="position:absolute;left:1418;top:-876;width:9353;height:254" coordorigin="1418,-876" coordsize="9353,254" path="m1418,-622r9353,l10771,-876r-9353,l1418,-622e" fillcolor="lime" stroked="f">
                <v:path arrowok="t"/>
              </v:shape>
            </v:group>
            <v:group id="_x0000_s1293" style="position:absolute;left:1418;top:-622;width:9353;height:252" coordorigin="1418,-622" coordsize="9353,252">
              <v:shape id="_x0000_s1294" style="position:absolute;left:1418;top:-622;width:9353;height:252" coordorigin="1418,-622" coordsize="9353,252" path="m1418,-370r9353,l10771,-622r-9353,l1418,-370e" fillcolor="lime" stroked="f">
                <v:path arrowok="t"/>
              </v:shape>
            </v:group>
            <v:group id="_x0000_s1291" style="position:absolute;left:1418;top:-370;width:929;height:252" coordorigin="1418,-370" coordsize="929,252">
              <v:shape id="_x0000_s1292" style="position:absolute;left:1418;top:-370;width:929;height:252" coordorigin="1418,-370" coordsize="929,252" path="m1418,-118r929,l2347,-370r-929,l1418,-118e" fillcolor="lime" stroked="f">
                <v:path arrowok="t"/>
              </v:shape>
            </v:group>
            <w10:wrap anchorx="page"/>
          </v:group>
        </w:pict>
      </w:r>
      <w:r w:rsidR="00863EB5">
        <w:rPr>
          <w:rFonts w:ascii="Arial" w:eastAsia="Arial" w:hAnsi="Arial" w:cs="Arial"/>
          <w:spacing w:val="-1"/>
        </w:rPr>
        <w:t>R</w:t>
      </w:r>
      <w:r w:rsidR="00863EB5">
        <w:rPr>
          <w:rFonts w:ascii="Arial" w:eastAsia="Arial" w:hAnsi="Arial" w:cs="Arial"/>
        </w:rPr>
        <w:t>e</w:t>
      </w:r>
      <w:r w:rsidR="00863EB5">
        <w:rPr>
          <w:rFonts w:ascii="Arial" w:eastAsia="Arial" w:hAnsi="Arial" w:cs="Arial"/>
          <w:spacing w:val="1"/>
        </w:rPr>
        <w:t>fr</w:t>
      </w:r>
      <w:r w:rsidR="00863EB5">
        <w:rPr>
          <w:rFonts w:ascii="Arial" w:eastAsia="Arial" w:hAnsi="Arial" w:cs="Arial"/>
        </w:rPr>
        <w:t>esher</w:t>
      </w:r>
      <w:r w:rsidR="00863EB5">
        <w:rPr>
          <w:rFonts w:ascii="Arial" w:eastAsia="Arial" w:hAnsi="Arial" w:cs="Arial"/>
          <w:spacing w:val="4"/>
        </w:rPr>
        <w:t xml:space="preserve"> </w:t>
      </w:r>
      <w:r w:rsidR="00863EB5">
        <w:rPr>
          <w:rFonts w:ascii="Arial" w:eastAsia="Arial" w:hAnsi="Arial" w:cs="Arial"/>
          <w:spacing w:val="-1"/>
        </w:rPr>
        <w:t>t</w:t>
      </w:r>
      <w:r w:rsidR="00863EB5">
        <w:rPr>
          <w:rFonts w:ascii="Arial" w:eastAsia="Arial" w:hAnsi="Arial" w:cs="Arial"/>
          <w:spacing w:val="1"/>
        </w:rPr>
        <w:t>r</w:t>
      </w:r>
      <w:r w:rsidR="00863EB5">
        <w:rPr>
          <w:rFonts w:ascii="Arial" w:eastAsia="Arial" w:hAnsi="Arial" w:cs="Arial"/>
        </w:rPr>
        <w:t>a</w:t>
      </w:r>
      <w:r w:rsidR="00863EB5">
        <w:rPr>
          <w:rFonts w:ascii="Arial" w:eastAsia="Arial" w:hAnsi="Arial" w:cs="Arial"/>
          <w:spacing w:val="-1"/>
        </w:rPr>
        <w:t>i</w:t>
      </w:r>
      <w:r w:rsidR="00863EB5">
        <w:rPr>
          <w:rFonts w:ascii="Arial" w:eastAsia="Arial" w:hAnsi="Arial" w:cs="Arial"/>
        </w:rPr>
        <w:t>n</w:t>
      </w:r>
      <w:r w:rsidR="00863EB5">
        <w:rPr>
          <w:rFonts w:ascii="Arial" w:eastAsia="Arial" w:hAnsi="Arial" w:cs="Arial"/>
          <w:spacing w:val="-1"/>
        </w:rPr>
        <w:t>i</w:t>
      </w:r>
      <w:r w:rsidR="00863EB5">
        <w:rPr>
          <w:rFonts w:ascii="Arial" w:eastAsia="Arial" w:hAnsi="Arial" w:cs="Arial"/>
        </w:rPr>
        <w:t>ng</w:t>
      </w:r>
      <w:r w:rsidR="00863EB5">
        <w:rPr>
          <w:rFonts w:ascii="Arial" w:eastAsia="Arial" w:hAnsi="Arial" w:cs="Arial"/>
          <w:spacing w:val="6"/>
        </w:rPr>
        <w:t xml:space="preserve"> </w:t>
      </w:r>
      <w:r w:rsidR="00863EB5">
        <w:rPr>
          <w:rFonts w:ascii="Arial" w:eastAsia="Arial" w:hAnsi="Arial" w:cs="Arial"/>
          <w:spacing w:val="1"/>
        </w:rPr>
        <w:t>m</w:t>
      </w:r>
      <w:r w:rsidR="00863EB5">
        <w:rPr>
          <w:rFonts w:ascii="Arial" w:eastAsia="Arial" w:hAnsi="Arial" w:cs="Arial"/>
        </w:rPr>
        <w:t>ay</w:t>
      </w:r>
      <w:r w:rsidR="00863EB5">
        <w:rPr>
          <w:rFonts w:ascii="Arial" w:eastAsia="Arial" w:hAnsi="Arial" w:cs="Arial"/>
          <w:spacing w:val="4"/>
        </w:rPr>
        <w:t xml:space="preserve"> </w:t>
      </w:r>
      <w:r w:rsidR="00863EB5">
        <w:rPr>
          <w:rFonts w:ascii="Arial" w:eastAsia="Arial" w:hAnsi="Arial" w:cs="Arial"/>
          <w:spacing w:val="-3"/>
        </w:rPr>
        <w:t>b</w:t>
      </w:r>
      <w:r w:rsidR="00863EB5">
        <w:rPr>
          <w:rFonts w:ascii="Arial" w:eastAsia="Arial" w:hAnsi="Arial" w:cs="Arial"/>
        </w:rPr>
        <w:t>e</w:t>
      </w:r>
      <w:r w:rsidR="00863EB5">
        <w:rPr>
          <w:rFonts w:ascii="Arial" w:eastAsia="Arial" w:hAnsi="Arial" w:cs="Arial"/>
          <w:spacing w:val="6"/>
        </w:rPr>
        <w:t xml:space="preserve"> </w:t>
      </w:r>
      <w:r w:rsidR="00863EB5">
        <w:rPr>
          <w:rFonts w:ascii="Arial" w:eastAsia="Arial" w:hAnsi="Arial" w:cs="Arial"/>
        </w:rPr>
        <w:t>ca</w:t>
      </w:r>
      <w:r w:rsidR="00863EB5">
        <w:rPr>
          <w:rFonts w:ascii="Arial" w:eastAsia="Arial" w:hAnsi="Arial" w:cs="Arial"/>
          <w:spacing w:val="1"/>
        </w:rPr>
        <w:t>rr</w:t>
      </w:r>
      <w:r w:rsidR="00863EB5">
        <w:rPr>
          <w:rFonts w:ascii="Arial" w:eastAsia="Arial" w:hAnsi="Arial" w:cs="Arial"/>
          <w:spacing w:val="-1"/>
        </w:rPr>
        <w:t>i</w:t>
      </w:r>
      <w:r w:rsidR="00863EB5">
        <w:rPr>
          <w:rFonts w:ascii="Arial" w:eastAsia="Arial" w:hAnsi="Arial" w:cs="Arial"/>
        </w:rPr>
        <w:t>ed</w:t>
      </w:r>
      <w:r w:rsidR="00863EB5">
        <w:rPr>
          <w:rFonts w:ascii="Arial" w:eastAsia="Arial" w:hAnsi="Arial" w:cs="Arial"/>
          <w:spacing w:val="6"/>
        </w:rPr>
        <w:t xml:space="preserve"> </w:t>
      </w:r>
      <w:r w:rsidR="00863EB5">
        <w:rPr>
          <w:rFonts w:ascii="Arial" w:eastAsia="Arial" w:hAnsi="Arial" w:cs="Arial"/>
        </w:rPr>
        <w:t>o</w:t>
      </w:r>
      <w:r w:rsidR="00863EB5">
        <w:rPr>
          <w:rFonts w:ascii="Arial" w:eastAsia="Arial" w:hAnsi="Arial" w:cs="Arial"/>
          <w:spacing w:val="-3"/>
        </w:rPr>
        <w:t>u</w:t>
      </w:r>
      <w:r w:rsidR="00863EB5">
        <w:rPr>
          <w:rFonts w:ascii="Arial" w:eastAsia="Arial" w:hAnsi="Arial" w:cs="Arial"/>
        </w:rPr>
        <w:t>t</w:t>
      </w:r>
      <w:r w:rsidR="00863EB5">
        <w:rPr>
          <w:rFonts w:ascii="Arial" w:eastAsia="Arial" w:hAnsi="Arial" w:cs="Arial"/>
          <w:spacing w:val="7"/>
        </w:rPr>
        <w:t xml:space="preserve"> </w:t>
      </w:r>
      <w:r w:rsidR="00863EB5">
        <w:rPr>
          <w:rFonts w:ascii="Arial" w:eastAsia="Arial" w:hAnsi="Arial" w:cs="Arial"/>
        </w:rPr>
        <w:t>by</w:t>
      </w:r>
      <w:r w:rsidR="00863EB5">
        <w:rPr>
          <w:rFonts w:ascii="Arial" w:eastAsia="Arial" w:hAnsi="Arial" w:cs="Arial"/>
          <w:spacing w:val="4"/>
        </w:rPr>
        <w:t xml:space="preserve"> </w:t>
      </w:r>
      <w:r w:rsidR="00863EB5">
        <w:rPr>
          <w:rFonts w:ascii="Arial" w:eastAsia="Arial" w:hAnsi="Arial" w:cs="Arial"/>
          <w:spacing w:val="1"/>
        </w:rPr>
        <w:t>t</w:t>
      </w:r>
      <w:r w:rsidR="00863EB5">
        <w:rPr>
          <w:rFonts w:ascii="Arial" w:eastAsia="Arial" w:hAnsi="Arial" w:cs="Arial"/>
        </w:rPr>
        <w:t>he</w:t>
      </w:r>
      <w:r w:rsidR="00863EB5">
        <w:rPr>
          <w:rFonts w:ascii="Arial" w:eastAsia="Arial" w:hAnsi="Arial" w:cs="Arial"/>
          <w:spacing w:val="3"/>
        </w:rPr>
        <w:t xml:space="preserve"> </w:t>
      </w:r>
      <w:r w:rsidR="00863EB5">
        <w:rPr>
          <w:rFonts w:ascii="Arial" w:eastAsia="Arial" w:hAnsi="Arial" w:cs="Arial"/>
          <w:spacing w:val="-1"/>
        </w:rPr>
        <w:t>V</w:t>
      </w:r>
      <w:r w:rsidR="00863EB5">
        <w:rPr>
          <w:rFonts w:ascii="Arial" w:eastAsia="Arial" w:hAnsi="Arial" w:cs="Arial"/>
          <w:spacing w:val="2"/>
        </w:rPr>
        <w:t>T</w:t>
      </w:r>
      <w:r w:rsidR="00863EB5">
        <w:rPr>
          <w:rFonts w:ascii="Arial" w:eastAsia="Arial" w:hAnsi="Arial" w:cs="Arial"/>
        </w:rPr>
        <w:t>S</w:t>
      </w:r>
      <w:r w:rsidR="00863EB5">
        <w:rPr>
          <w:rFonts w:ascii="Arial" w:eastAsia="Arial" w:hAnsi="Arial" w:cs="Arial"/>
          <w:spacing w:val="3"/>
        </w:rPr>
        <w:t xml:space="preserve"> </w:t>
      </w:r>
      <w:r w:rsidR="00863EB5">
        <w:rPr>
          <w:rFonts w:ascii="Arial" w:eastAsia="Arial" w:hAnsi="Arial" w:cs="Arial"/>
          <w:spacing w:val="-1"/>
        </w:rPr>
        <w:t>A</w:t>
      </w:r>
      <w:r w:rsidR="00863EB5">
        <w:rPr>
          <w:rFonts w:ascii="Arial" w:eastAsia="Arial" w:hAnsi="Arial" w:cs="Arial"/>
        </w:rPr>
        <w:t>u</w:t>
      </w:r>
      <w:r w:rsidR="00863EB5">
        <w:rPr>
          <w:rFonts w:ascii="Arial" w:eastAsia="Arial" w:hAnsi="Arial" w:cs="Arial"/>
          <w:spacing w:val="1"/>
        </w:rPr>
        <w:t>t</w:t>
      </w:r>
      <w:r w:rsidR="00863EB5">
        <w:rPr>
          <w:rFonts w:ascii="Arial" w:eastAsia="Arial" w:hAnsi="Arial" w:cs="Arial"/>
        </w:rPr>
        <w:t>ho</w:t>
      </w:r>
      <w:r w:rsidR="00863EB5">
        <w:rPr>
          <w:rFonts w:ascii="Arial" w:eastAsia="Arial" w:hAnsi="Arial" w:cs="Arial"/>
          <w:spacing w:val="1"/>
        </w:rPr>
        <w:t>r</w:t>
      </w:r>
      <w:r w:rsidR="00863EB5">
        <w:rPr>
          <w:rFonts w:ascii="Arial" w:eastAsia="Arial" w:hAnsi="Arial" w:cs="Arial"/>
          <w:spacing w:val="-1"/>
        </w:rPr>
        <w:t>i</w:t>
      </w:r>
      <w:r w:rsidR="00863EB5">
        <w:rPr>
          <w:rFonts w:ascii="Arial" w:eastAsia="Arial" w:hAnsi="Arial" w:cs="Arial"/>
          <w:spacing w:val="1"/>
        </w:rPr>
        <w:t>t</w:t>
      </w:r>
      <w:r w:rsidR="00863EB5">
        <w:rPr>
          <w:rFonts w:ascii="Arial" w:eastAsia="Arial" w:hAnsi="Arial" w:cs="Arial"/>
        </w:rPr>
        <w:t>y</w:t>
      </w:r>
      <w:r w:rsidR="00863EB5">
        <w:rPr>
          <w:rFonts w:ascii="Arial" w:eastAsia="Arial" w:hAnsi="Arial" w:cs="Arial"/>
          <w:spacing w:val="4"/>
        </w:rPr>
        <w:t xml:space="preserve"> </w:t>
      </w:r>
      <w:r w:rsidR="00863EB5">
        <w:rPr>
          <w:rFonts w:ascii="Arial" w:eastAsia="Arial" w:hAnsi="Arial" w:cs="Arial"/>
        </w:rPr>
        <w:t>or</w:t>
      </w:r>
      <w:r w:rsidR="00863EB5">
        <w:rPr>
          <w:rFonts w:ascii="Arial" w:eastAsia="Arial" w:hAnsi="Arial" w:cs="Arial"/>
          <w:spacing w:val="4"/>
        </w:rPr>
        <w:t xml:space="preserve"> </w:t>
      </w:r>
      <w:r w:rsidR="00863EB5">
        <w:rPr>
          <w:rFonts w:ascii="Arial" w:eastAsia="Arial" w:hAnsi="Arial" w:cs="Arial"/>
        </w:rPr>
        <w:t>by</w:t>
      </w:r>
      <w:r w:rsidR="00863EB5">
        <w:rPr>
          <w:rFonts w:ascii="Arial" w:eastAsia="Arial" w:hAnsi="Arial" w:cs="Arial"/>
          <w:spacing w:val="4"/>
        </w:rPr>
        <w:t xml:space="preserve"> </w:t>
      </w:r>
      <w:r w:rsidR="00863EB5">
        <w:rPr>
          <w:rFonts w:ascii="Arial" w:eastAsia="Arial" w:hAnsi="Arial" w:cs="Arial"/>
          <w:spacing w:val="1"/>
        </w:rPr>
        <w:t>m</w:t>
      </w:r>
      <w:r w:rsidR="00863EB5">
        <w:rPr>
          <w:rFonts w:ascii="Arial" w:eastAsia="Arial" w:hAnsi="Arial" w:cs="Arial"/>
        </w:rPr>
        <w:t>eans</w:t>
      </w:r>
      <w:r w:rsidR="00863EB5">
        <w:rPr>
          <w:rFonts w:ascii="Arial" w:eastAsia="Arial" w:hAnsi="Arial" w:cs="Arial"/>
          <w:spacing w:val="6"/>
        </w:rPr>
        <w:t xml:space="preserve"> </w:t>
      </w:r>
      <w:r w:rsidR="00863EB5">
        <w:rPr>
          <w:rFonts w:ascii="Arial" w:eastAsia="Arial" w:hAnsi="Arial" w:cs="Arial"/>
          <w:spacing w:val="-3"/>
        </w:rPr>
        <w:t>o</w:t>
      </w:r>
      <w:r w:rsidR="00863EB5">
        <w:rPr>
          <w:rFonts w:ascii="Arial" w:eastAsia="Arial" w:hAnsi="Arial" w:cs="Arial"/>
        </w:rPr>
        <w:t>f</w:t>
      </w:r>
      <w:r w:rsidR="00863EB5">
        <w:rPr>
          <w:rFonts w:ascii="Arial" w:eastAsia="Arial" w:hAnsi="Arial" w:cs="Arial"/>
          <w:spacing w:val="7"/>
        </w:rPr>
        <w:t xml:space="preserve"> </w:t>
      </w:r>
      <w:r w:rsidR="00863EB5">
        <w:rPr>
          <w:rFonts w:ascii="Arial" w:eastAsia="Arial" w:hAnsi="Arial" w:cs="Arial"/>
        </w:rPr>
        <w:t>a</w:t>
      </w:r>
      <w:r w:rsidR="00863EB5">
        <w:rPr>
          <w:rFonts w:ascii="Arial" w:eastAsia="Arial" w:hAnsi="Arial" w:cs="Arial"/>
          <w:spacing w:val="3"/>
        </w:rPr>
        <w:t xml:space="preserve"> </w:t>
      </w:r>
      <w:r w:rsidR="00863EB5">
        <w:rPr>
          <w:rFonts w:ascii="Arial" w:eastAsia="Arial" w:hAnsi="Arial" w:cs="Arial"/>
          <w:spacing w:val="1"/>
        </w:rPr>
        <w:t>f</w:t>
      </w:r>
      <w:r w:rsidR="00863EB5">
        <w:rPr>
          <w:rFonts w:ascii="Arial" w:eastAsia="Arial" w:hAnsi="Arial" w:cs="Arial"/>
        </w:rPr>
        <w:t>o</w:t>
      </w:r>
      <w:r w:rsidR="00863EB5">
        <w:rPr>
          <w:rFonts w:ascii="Arial" w:eastAsia="Arial" w:hAnsi="Arial" w:cs="Arial"/>
          <w:spacing w:val="-2"/>
        </w:rPr>
        <w:t>r</w:t>
      </w:r>
      <w:r w:rsidR="00863EB5">
        <w:rPr>
          <w:rFonts w:ascii="Arial" w:eastAsia="Arial" w:hAnsi="Arial" w:cs="Arial"/>
          <w:spacing w:val="1"/>
        </w:rPr>
        <w:t>m</w:t>
      </w:r>
      <w:r w:rsidR="00863EB5">
        <w:rPr>
          <w:rFonts w:ascii="Arial" w:eastAsia="Arial" w:hAnsi="Arial" w:cs="Arial"/>
        </w:rPr>
        <w:t>a</w:t>
      </w:r>
      <w:r w:rsidR="00863EB5">
        <w:rPr>
          <w:rFonts w:ascii="Arial" w:eastAsia="Arial" w:hAnsi="Arial" w:cs="Arial"/>
          <w:spacing w:val="-1"/>
        </w:rPr>
        <w:t>li</w:t>
      </w:r>
      <w:r w:rsidR="00863EB5">
        <w:rPr>
          <w:rFonts w:ascii="Arial" w:eastAsia="Arial" w:hAnsi="Arial" w:cs="Arial"/>
        </w:rPr>
        <w:t>sed</w:t>
      </w:r>
      <w:r w:rsidR="00863EB5">
        <w:rPr>
          <w:rFonts w:ascii="Arial" w:eastAsia="Arial" w:hAnsi="Arial" w:cs="Arial"/>
          <w:spacing w:val="6"/>
        </w:rPr>
        <w:t xml:space="preserve"> </w:t>
      </w:r>
      <w:r w:rsidR="00863EB5">
        <w:rPr>
          <w:rFonts w:ascii="Arial" w:eastAsia="Arial" w:hAnsi="Arial" w:cs="Arial"/>
        </w:rPr>
        <w:t>cou</w:t>
      </w:r>
      <w:r w:rsidR="00863EB5">
        <w:rPr>
          <w:rFonts w:ascii="Arial" w:eastAsia="Arial" w:hAnsi="Arial" w:cs="Arial"/>
          <w:spacing w:val="1"/>
        </w:rPr>
        <w:t>r</w:t>
      </w:r>
      <w:r w:rsidR="00863EB5">
        <w:rPr>
          <w:rFonts w:ascii="Arial" w:eastAsia="Arial" w:hAnsi="Arial" w:cs="Arial"/>
          <w:spacing w:val="-2"/>
        </w:rPr>
        <w:t>s</w:t>
      </w:r>
      <w:r w:rsidR="00863EB5">
        <w:rPr>
          <w:rFonts w:ascii="Arial" w:eastAsia="Arial" w:hAnsi="Arial" w:cs="Arial"/>
          <w:spacing w:val="-3"/>
        </w:rPr>
        <w:t>e</w:t>
      </w:r>
      <w:r w:rsidR="00863EB5">
        <w:rPr>
          <w:rFonts w:ascii="Arial" w:eastAsia="Arial" w:hAnsi="Arial" w:cs="Arial"/>
        </w:rPr>
        <w:t>, app</w:t>
      </w:r>
      <w:r w:rsidR="00863EB5">
        <w:rPr>
          <w:rFonts w:ascii="Arial" w:eastAsia="Arial" w:hAnsi="Arial" w:cs="Arial"/>
          <w:spacing w:val="1"/>
        </w:rPr>
        <w:t>r</w:t>
      </w:r>
      <w:r w:rsidR="00863EB5">
        <w:rPr>
          <w:rFonts w:ascii="Arial" w:eastAsia="Arial" w:hAnsi="Arial" w:cs="Arial"/>
        </w:rPr>
        <w:t>o</w:t>
      </w:r>
      <w:r w:rsidR="00863EB5">
        <w:rPr>
          <w:rFonts w:ascii="Arial" w:eastAsia="Arial" w:hAnsi="Arial" w:cs="Arial"/>
          <w:spacing w:val="-2"/>
        </w:rPr>
        <w:t>v</w:t>
      </w:r>
      <w:r w:rsidR="00863EB5">
        <w:rPr>
          <w:rFonts w:ascii="Arial" w:eastAsia="Arial" w:hAnsi="Arial" w:cs="Arial"/>
        </w:rPr>
        <w:t>ed</w:t>
      </w:r>
      <w:r w:rsidR="00863EB5">
        <w:rPr>
          <w:rFonts w:ascii="Arial" w:eastAsia="Arial" w:hAnsi="Arial" w:cs="Arial"/>
          <w:spacing w:val="1"/>
        </w:rPr>
        <w:t xml:space="preserve"> </w:t>
      </w:r>
      <w:r w:rsidR="00863EB5">
        <w:rPr>
          <w:rFonts w:ascii="Arial" w:eastAsia="Arial" w:hAnsi="Arial" w:cs="Arial"/>
        </w:rPr>
        <w:t>by</w:t>
      </w:r>
      <w:r w:rsidR="00863EB5">
        <w:rPr>
          <w:rFonts w:ascii="Arial" w:eastAsia="Arial" w:hAnsi="Arial" w:cs="Arial"/>
          <w:spacing w:val="-1"/>
        </w:rPr>
        <w:t xml:space="preserve"> </w:t>
      </w:r>
      <w:r w:rsidR="00863EB5">
        <w:rPr>
          <w:rFonts w:ascii="Arial" w:eastAsia="Arial" w:hAnsi="Arial" w:cs="Arial"/>
          <w:spacing w:val="1"/>
        </w:rPr>
        <w:t>t</w:t>
      </w:r>
      <w:r w:rsidR="00863EB5">
        <w:rPr>
          <w:rFonts w:ascii="Arial" w:eastAsia="Arial" w:hAnsi="Arial" w:cs="Arial"/>
        </w:rPr>
        <w:t>he</w:t>
      </w:r>
      <w:r w:rsidR="00863EB5">
        <w:rPr>
          <w:rFonts w:ascii="Arial" w:eastAsia="Arial" w:hAnsi="Arial" w:cs="Arial"/>
          <w:spacing w:val="1"/>
        </w:rPr>
        <w:t xml:space="preserve"> </w:t>
      </w:r>
      <w:r w:rsidR="00863EB5">
        <w:rPr>
          <w:rFonts w:ascii="Arial" w:eastAsia="Arial" w:hAnsi="Arial" w:cs="Arial"/>
          <w:spacing w:val="-1"/>
        </w:rPr>
        <w:t>C</w:t>
      </w:r>
      <w:r w:rsidR="00863EB5">
        <w:rPr>
          <w:rFonts w:ascii="Arial" w:eastAsia="Arial" w:hAnsi="Arial" w:cs="Arial"/>
          <w:spacing w:val="-3"/>
        </w:rPr>
        <w:t>o</w:t>
      </w:r>
      <w:r w:rsidR="00863EB5">
        <w:rPr>
          <w:rFonts w:ascii="Arial" w:eastAsia="Arial" w:hAnsi="Arial" w:cs="Arial"/>
          <w:spacing w:val="1"/>
        </w:rPr>
        <w:t>m</w:t>
      </w:r>
      <w:r w:rsidR="00863EB5">
        <w:rPr>
          <w:rFonts w:ascii="Arial" w:eastAsia="Arial" w:hAnsi="Arial" w:cs="Arial"/>
        </w:rPr>
        <w:t>pe</w:t>
      </w:r>
      <w:r w:rsidR="00863EB5">
        <w:rPr>
          <w:rFonts w:ascii="Arial" w:eastAsia="Arial" w:hAnsi="Arial" w:cs="Arial"/>
          <w:spacing w:val="-1"/>
        </w:rPr>
        <w:t>t</w:t>
      </w:r>
      <w:r w:rsidR="00863EB5">
        <w:rPr>
          <w:rFonts w:ascii="Arial" w:eastAsia="Arial" w:hAnsi="Arial" w:cs="Arial"/>
        </w:rPr>
        <w:t>ent</w:t>
      </w:r>
      <w:r w:rsidR="00863EB5">
        <w:rPr>
          <w:rFonts w:ascii="Arial" w:eastAsia="Arial" w:hAnsi="Arial" w:cs="Arial"/>
          <w:spacing w:val="2"/>
        </w:rPr>
        <w:t xml:space="preserve"> </w:t>
      </w:r>
      <w:r w:rsidR="00863EB5">
        <w:rPr>
          <w:rFonts w:ascii="Arial" w:eastAsia="Arial" w:hAnsi="Arial" w:cs="Arial"/>
          <w:spacing w:val="-1"/>
        </w:rPr>
        <w:t>A</w:t>
      </w:r>
      <w:r w:rsidR="00863EB5">
        <w:rPr>
          <w:rFonts w:ascii="Arial" w:eastAsia="Arial" w:hAnsi="Arial" w:cs="Arial"/>
        </w:rPr>
        <w:t>u</w:t>
      </w:r>
      <w:r w:rsidR="00863EB5">
        <w:rPr>
          <w:rFonts w:ascii="Arial" w:eastAsia="Arial" w:hAnsi="Arial" w:cs="Arial"/>
          <w:spacing w:val="-1"/>
        </w:rPr>
        <w:t>t</w:t>
      </w:r>
      <w:r w:rsidR="00863EB5">
        <w:rPr>
          <w:rFonts w:ascii="Arial" w:eastAsia="Arial" w:hAnsi="Arial" w:cs="Arial"/>
        </w:rPr>
        <w:t>ho</w:t>
      </w:r>
      <w:r w:rsidR="00863EB5">
        <w:rPr>
          <w:rFonts w:ascii="Arial" w:eastAsia="Arial" w:hAnsi="Arial" w:cs="Arial"/>
          <w:spacing w:val="1"/>
        </w:rPr>
        <w:t>r</w:t>
      </w:r>
      <w:r w:rsidR="00863EB5">
        <w:rPr>
          <w:rFonts w:ascii="Arial" w:eastAsia="Arial" w:hAnsi="Arial" w:cs="Arial"/>
          <w:spacing w:val="-1"/>
        </w:rPr>
        <w:t>i</w:t>
      </w:r>
      <w:r w:rsidR="00863EB5">
        <w:rPr>
          <w:rFonts w:ascii="Arial" w:eastAsia="Arial" w:hAnsi="Arial" w:cs="Arial"/>
          <w:spacing w:val="1"/>
        </w:rPr>
        <w:t>t</w:t>
      </w:r>
      <w:r w:rsidR="00863EB5">
        <w:rPr>
          <w:rFonts w:ascii="Arial" w:eastAsia="Arial" w:hAnsi="Arial" w:cs="Arial"/>
          <w:spacing w:val="-2"/>
        </w:rPr>
        <w:t>y</w:t>
      </w:r>
      <w:r w:rsidR="00863EB5">
        <w:rPr>
          <w:rFonts w:ascii="Arial" w:eastAsia="Arial" w:hAnsi="Arial" w:cs="Arial"/>
        </w:rPr>
        <w:t>.</w:t>
      </w:r>
    </w:p>
    <w:p w:rsidR="000A5570" w:rsidRDefault="000A5570">
      <w:pPr>
        <w:spacing w:before="8" w:after="0" w:line="110" w:lineRule="exact"/>
        <w:rPr>
          <w:sz w:val="11"/>
          <w:szCs w:val="11"/>
        </w:rPr>
      </w:pPr>
    </w:p>
    <w:p w:rsidR="000A5570" w:rsidRDefault="00863EB5">
      <w:pPr>
        <w:spacing w:after="0" w:line="240" w:lineRule="auto"/>
        <w:ind w:left="298" w:right="5663"/>
        <w:jc w:val="both"/>
        <w:rPr>
          <w:rFonts w:ascii="Arial" w:eastAsia="Arial" w:hAnsi="Arial" w:cs="Arial"/>
        </w:rPr>
      </w:pPr>
      <w:r>
        <w:rPr>
          <w:rFonts w:ascii="Arial" w:eastAsia="Arial" w:hAnsi="Arial" w:cs="Arial"/>
          <w:strike/>
          <w:color w:val="818181"/>
        </w:rPr>
        <w:t>5</w:t>
      </w:r>
      <w:r>
        <w:rPr>
          <w:rFonts w:ascii="Arial" w:eastAsia="Arial" w:hAnsi="Arial" w:cs="Arial"/>
          <w:strike/>
          <w:color w:val="818181"/>
          <w:spacing w:val="1"/>
        </w:rPr>
        <w:t>.</w:t>
      </w:r>
      <w:r>
        <w:rPr>
          <w:rFonts w:ascii="Arial" w:eastAsia="Arial" w:hAnsi="Arial" w:cs="Arial"/>
          <w:strike/>
          <w:color w:val="818181"/>
        </w:rPr>
        <w:t>3</w:t>
      </w:r>
      <w:r>
        <w:rPr>
          <w:rFonts w:ascii="Arial" w:eastAsia="Arial" w:hAnsi="Arial" w:cs="Arial"/>
          <w:strike/>
          <w:color w:val="818181"/>
          <w:spacing w:val="1"/>
        </w:rPr>
        <w:t>.</w:t>
      </w:r>
      <w:r>
        <w:rPr>
          <w:rFonts w:ascii="Arial" w:eastAsia="Arial" w:hAnsi="Arial" w:cs="Arial"/>
          <w:strike/>
          <w:color w:val="818181"/>
        </w:rPr>
        <w:t>3</w:t>
      </w:r>
      <w:r>
        <w:rPr>
          <w:rFonts w:ascii="Arial" w:eastAsia="Arial" w:hAnsi="Arial" w:cs="Arial"/>
          <w:color w:val="818181"/>
          <w:spacing w:val="-3"/>
          <w:u w:val="single" w:color="818181"/>
        </w:rPr>
        <w:t>7</w:t>
      </w:r>
      <w:r>
        <w:rPr>
          <w:rFonts w:ascii="Arial" w:eastAsia="Arial" w:hAnsi="Arial" w:cs="Arial"/>
          <w:color w:val="818181"/>
          <w:spacing w:val="1"/>
          <w:u w:val="single" w:color="818181"/>
        </w:rPr>
        <w:t>.</w:t>
      </w:r>
      <w:r>
        <w:rPr>
          <w:rFonts w:ascii="Arial" w:eastAsia="Arial" w:hAnsi="Arial" w:cs="Arial"/>
          <w:color w:val="818181"/>
          <w:u w:val="single" w:color="818181"/>
        </w:rPr>
        <w:t>3</w:t>
      </w:r>
      <w:r>
        <w:rPr>
          <w:rFonts w:ascii="Arial" w:eastAsia="Arial" w:hAnsi="Arial" w:cs="Arial"/>
          <w:color w:val="818181"/>
          <w:spacing w:val="1"/>
          <w:u w:val="single" w:color="818181"/>
        </w:rPr>
        <w:t>.</w:t>
      </w:r>
      <w:r>
        <w:rPr>
          <w:rFonts w:ascii="Arial" w:eastAsia="Arial" w:hAnsi="Arial" w:cs="Arial"/>
          <w:color w:val="818181"/>
          <w:spacing w:val="9"/>
          <w:u w:val="single" w:color="818181"/>
        </w:rPr>
        <w:t>3</w:t>
      </w:r>
      <w:r>
        <w:rPr>
          <w:rFonts w:ascii="Arial" w:eastAsia="Arial" w:hAnsi="Arial" w:cs="Arial"/>
          <w:color w:val="FF0000"/>
          <w:spacing w:val="-1"/>
        </w:rPr>
        <w:t>R</w:t>
      </w:r>
      <w:r>
        <w:rPr>
          <w:rFonts w:ascii="Arial" w:eastAsia="Arial" w:hAnsi="Arial" w:cs="Arial"/>
          <w:color w:val="FF0000"/>
        </w:rPr>
        <w:t>e</w:t>
      </w:r>
      <w:r>
        <w:rPr>
          <w:rFonts w:ascii="Arial" w:eastAsia="Arial" w:hAnsi="Arial" w:cs="Arial"/>
          <w:color w:val="FF0000"/>
          <w:spacing w:val="-2"/>
        </w:rPr>
        <w:t>v</w:t>
      </w:r>
      <w:r>
        <w:rPr>
          <w:rFonts w:ascii="Arial" w:eastAsia="Arial" w:hAnsi="Arial" w:cs="Arial"/>
          <w:color w:val="FF0000"/>
        </w:rPr>
        <w:t>a</w:t>
      </w:r>
      <w:r>
        <w:rPr>
          <w:rFonts w:ascii="Arial" w:eastAsia="Arial" w:hAnsi="Arial" w:cs="Arial"/>
          <w:color w:val="FF0000"/>
          <w:spacing w:val="1"/>
        </w:rPr>
        <w:t>l</w:t>
      </w:r>
      <w:r>
        <w:rPr>
          <w:rFonts w:ascii="Arial" w:eastAsia="Arial" w:hAnsi="Arial" w:cs="Arial"/>
          <w:color w:val="FF0000"/>
          <w:spacing w:val="-1"/>
        </w:rPr>
        <w:t>i</w:t>
      </w:r>
      <w:r>
        <w:rPr>
          <w:rFonts w:ascii="Arial" w:eastAsia="Arial" w:hAnsi="Arial" w:cs="Arial"/>
          <w:color w:val="FF0000"/>
        </w:rPr>
        <w:t>da</w:t>
      </w:r>
      <w:r>
        <w:rPr>
          <w:rFonts w:ascii="Arial" w:eastAsia="Arial" w:hAnsi="Arial" w:cs="Arial"/>
          <w:color w:val="FF0000"/>
          <w:spacing w:val="1"/>
        </w:rPr>
        <w:t>t</w:t>
      </w:r>
      <w:r>
        <w:rPr>
          <w:rFonts w:ascii="Arial" w:eastAsia="Arial" w:hAnsi="Arial" w:cs="Arial"/>
          <w:color w:val="FF0000"/>
          <w:spacing w:val="-1"/>
        </w:rPr>
        <w:t>i</w:t>
      </w:r>
      <w:r>
        <w:rPr>
          <w:rFonts w:ascii="Arial" w:eastAsia="Arial" w:hAnsi="Arial" w:cs="Arial"/>
          <w:color w:val="FF0000"/>
        </w:rPr>
        <w:t>on</w:t>
      </w:r>
      <w:r>
        <w:rPr>
          <w:rFonts w:ascii="Arial" w:eastAsia="Arial" w:hAnsi="Arial" w:cs="Arial"/>
          <w:color w:val="FF0000"/>
          <w:spacing w:val="2"/>
        </w:rPr>
        <w:t xml:space="preserve"> </w:t>
      </w:r>
      <w:r>
        <w:rPr>
          <w:rFonts w:ascii="Arial" w:eastAsia="Arial" w:hAnsi="Arial" w:cs="Arial"/>
          <w:color w:val="FF0000"/>
          <w:spacing w:val="-3"/>
          <w:highlight w:val="cyan"/>
        </w:rPr>
        <w:t>o</w:t>
      </w:r>
      <w:r>
        <w:rPr>
          <w:rFonts w:ascii="Arial" w:eastAsia="Arial" w:hAnsi="Arial" w:cs="Arial"/>
          <w:color w:val="FF0000"/>
          <w:highlight w:val="cyan"/>
        </w:rPr>
        <w:t>f</w:t>
      </w:r>
      <w:r>
        <w:rPr>
          <w:rFonts w:ascii="Arial" w:eastAsia="Arial" w:hAnsi="Arial" w:cs="Arial"/>
          <w:color w:val="FF0000"/>
          <w:spacing w:val="4"/>
          <w:highlight w:val="cyan"/>
        </w:rPr>
        <w:t xml:space="preserve"> </w:t>
      </w:r>
      <w:r>
        <w:rPr>
          <w:rFonts w:ascii="Arial" w:eastAsia="Arial" w:hAnsi="Arial" w:cs="Arial"/>
          <w:color w:val="FF0000"/>
          <w:highlight w:val="cyan"/>
        </w:rPr>
        <w:t>end</w:t>
      </w:r>
      <w:r>
        <w:rPr>
          <w:rFonts w:ascii="Arial" w:eastAsia="Arial" w:hAnsi="Arial" w:cs="Arial"/>
          <w:color w:val="FF0000"/>
          <w:spacing w:val="-3"/>
          <w:highlight w:val="cyan"/>
        </w:rPr>
        <w:t>o</w:t>
      </w:r>
      <w:r>
        <w:rPr>
          <w:rFonts w:ascii="Arial" w:eastAsia="Arial" w:hAnsi="Arial" w:cs="Arial"/>
          <w:color w:val="FF0000"/>
          <w:spacing w:val="1"/>
          <w:highlight w:val="cyan"/>
        </w:rPr>
        <w:t>r</w:t>
      </w:r>
      <w:r>
        <w:rPr>
          <w:rFonts w:ascii="Arial" w:eastAsia="Arial" w:hAnsi="Arial" w:cs="Arial"/>
          <w:color w:val="FF0000"/>
          <w:highlight w:val="cyan"/>
        </w:rPr>
        <w:t>s</w:t>
      </w:r>
      <w:r>
        <w:rPr>
          <w:rFonts w:ascii="Arial" w:eastAsia="Arial" w:hAnsi="Arial" w:cs="Arial"/>
          <w:color w:val="FF0000"/>
          <w:spacing w:val="-3"/>
          <w:highlight w:val="cyan"/>
        </w:rPr>
        <w:t>e</w:t>
      </w:r>
      <w:r>
        <w:rPr>
          <w:rFonts w:ascii="Arial" w:eastAsia="Arial" w:hAnsi="Arial" w:cs="Arial"/>
          <w:color w:val="FF0000"/>
          <w:spacing w:val="1"/>
          <w:highlight w:val="cyan"/>
        </w:rPr>
        <w:t>m</w:t>
      </w:r>
      <w:r>
        <w:rPr>
          <w:rFonts w:ascii="Arial" w:eastAsia="Arial" w:hAnsi="Arial" w:cs="Arial"/>
          <w:color w:val="FF0000"/>
          <w:highlight w:val="cyan"/>
        </w:rPr>
        <w:t>ent</w:t>
      </w:r>
    </w:p>
    <w:p w:rsidR="000A5570" w:rsidRDefault="000A5570">
      <w:pPr>
        <w:spacing w:before="2" w:after="0" w:line="120" w:lineRule="exact"/>
        <w:rPr>
          <w:sz w:val="12"/>
          <w:szCs w:val="12"/>
        </w:rPr>
      </w:pPr>
    </w:p>
    <w:p w:rsidR="000A5570" w:rsidRDefault="00863EB5">
      <w:pPr>
        <w:spacing w:after="0" w:line="239" w:lineRule="auto"/>
        <w:ind w:left="298" w:right="129"/>
        <w:rPr>
          <w:rFonts w:ascii="Arial" w:eastAsia="Arial" w:hAnsi="Arial" w:cs="Arial"/>
        </w:rPr>
      </w:pPr>
      <w:r>
        <w:rPr>
          <w:rFonts w:ascii="Arial" w:eastAsia="Arial" w:hAnsi="Arial" w:cs="Arial"/>
          <w:color w:val="FF0000"/>
          <w:spacing w:val="-1"/>
        </w:rPr>
        <w:t>R</w:t>
      </w:r>
      <w:r>
        <w:rPr>
          <w:rFonts w:ascii="Arial" w:eastAsia="Arial" w:hAnsi="Arial" w:cs="Arial"/>
          <w:color w:val="FF0000"/>
        </w:rPr>
        <w:t>e</w:t>
      </w:r>
      <w:r>
        <w:rPr>
          <w:rFonts w:ascii="Arial" w:eastAsia="Arial" w:hAnsi="Arial" w:cs="Arial"/>
          <w:color w:val="FF0000"/>
          <w:spacing w:val="-2"/>
        </w:rPr>
        <w:t>v</w:t>
      </w:r>
      <w:r>
        <w:rPr>
          <w:rFonts w:ascii="Arial" w:eastAsia="Arial" w:hAnsi="Arial" w:cs="Arial"/>
          <w:color w:val="FF0000"/>
        </w:rPr>
        <w:t>a</w:t>
      </w:r>
      <w:r>
        <w:rPr>
          <w:rFonts w:ascii="Arial" w:eastAsia="Arial" w:hAnsi="Arial" w:cs="Arial"/>
          <w:color w:val="FF0000"/>
          <w:spacing w:val="1"/>
        </w:rPr>
        <w:t>l</w:t>
      </w:r>
      <w:r>
        <w:rPr>
          <w:rFonts w:ascii="Arial" w:eastAsia="Arial" w:hAnsi="Arial" w:cs="Arial"/>
          <w:color w:val="FF0000"/>
          <w:spacing w:val="-1"/>
        </w:rPr>
        <w:t>i</w:t>
      </w:r>
      <w:r>
        <w:rPr>
          <w:rFonts w:ascii="Arial" w:eastAsia="Arial" w:hAnsi="Arial" w:cs="Arial"/>
          <w:color w:val="FF0000"/>
        </w:rPr>
        <w:t>da</w:t>
      </w:r>
      <w:r>
        <w:rPr>
          <w:rFonts w:ascii="Arial" w:eastAsia="Arial" w:hAnsi="Arial" w:cs="Arial"/>
          <w:color w:val="FF0000"/>
          <w:spacing w:val="1"/>
        </w:rPr>
        <w:t>t</w:t>
      </w:r>
      <w:r>
        <w:rPr>
          <w:rFonts w:ascii="Arial" w:eastAsia="Arial" w:hAnsi="Arial" w:cs="Arial"/>
          <w:color w:val="FF0000"/>
          <w:spacing w:val="-1"/>
        </w:rPr>
        <w:t>i</w:t>
      </w:r>
      <w:r>
        <w:rPr>
          <w:rFonts w:ascii="Arial" w:eastAsia="Arial" w:hAnsi="Arial" w:cs="Arial"/>
          <w:color w:val="FF0000"/>
        </w:rPr>
        <w:t>on</w:t>
      </w:r>
      <w:r>
        <w:rPr>
          <w:rFonts w:ascii="Arial" w:eastAsia="Arial" w:hAnsi="Arial" w:cs="Arial"/>
          <w:color w:val="FF0000"/>
          <w:spacing w:val="2"/>
        </w:rPr>
        <w:t xml:space="preserve"> </w:t>
      </w:r>
      <w:r>
        <w:rPr>
          <w:rFonts w:ascii="Arial" w:eastAsia="Arial" w:hAnsi="Arial" w:cs="Arial"/>
          <w:color w:val="FF0000"/>
          <w:spacing w:val="-3"/>
          <w:highlight w:val="cyan"/>
        </w:rPr>
        <w:t>o</w:t>
      </w:r>
      <w:r>
        <w:rPr>
          <w:rFonts w:ascii="Arial" w:eastAsia="Arial" w:hAnsi="Arial" w:cs="Arial"/>
          <w:color w:val="FF0000"/>
          <w:highlight w:val="cyan"/>
        </w:rPr>
        <w:t>f</w:t>
      </w:r>
      <w:r>
        <w:rPr>
          <w:rFonts w:ascii="Arial" w:eastAsia="Arial" w:hAnsi="Arial" w:cs="Arial"/>
          <w:color w:val="FF0000"/>
          <w:spacing w:val="4"/>
          <w:highlight w:val="cyan"/>
        </w:rPr>
        <w:t xml:space="preserve"> </w:t>
      </w:r>
      <w:r>
        <w:rPr>
          <w:rFonts w:ascii="Arial" w:eastAsia="Arial" w:hAnsi="Arial" w:cs="Arial"/>
          <w:color w:val="FF0000"/>
          <w:highlight w:val="cyan"/>
        </w:rPr>
        <w:t>end</w:t>
      </w:r>
      <w:r>
        <w:rPr>
          <w:rFonts w:ascii="Arial" w:eastAsia="Arial" w:hAnsi="Arial" w:cs="Arial"/>
          <w:color w:val="FF0000"/>
          <w:spacing w:val="-3"/>
          <w:highlight w:val="cyan"/>
        </w:rPr>
        <w:t>o</w:t>
      </w:r>
      <w:r>
        <w:rPr>
          <w:rFonts w:ascii="Arial" w:eastAsia="Arial" w:hAnsi="Arial" w:cs="Arial"/>
          <w:color w:val="FF0000"/>
          <w:spacing w:val="1"/>
          <w:highlight w:val="cyan"/>
        </w:rPr>
        <w:t>r</w:t>
      </w:r>
      <w:r>
        <w:rPr>
          <w:rFonts w:ascii="Arial" w:eastAsia="Arial" w:hAnsi="Arial" w:cs="Arial"/>
          <w:color w:val="FF0000"/>
          <w:highlight w:val="cyan"/>
        </w:rPr>
        <w:t>s</w:t>
      </w:r>
      <w:r>
        <w:rPr>
          <w:rFonts w:ascii="Arial" w:eastAsia="Arial" w:hAnsi="Arial" w:cs="Arial"/>
          <w:color w:val="FF0000"/>
          <w:spacing w:val="-3"/>
          <w:highlight w:val="cyan"/>
        </w:rPr>
        <w:t>e</w:t>
      </w:r>
      <w:r>
        <w:rPr>
          <w:rFonts w:ascii="Arial" w:eastAsia="Arial" w:hAnsi="Arial" w:cs="Arial"/>
          <w:color w:val="FF0000"/>
          <w:spacing w:val="1"/>
          <w:highlight w:val="cyan"/>
        </w:rPr>
        <w:t>m</w:t>
      </w:r>
      <w:r>
        <w:rPr>
          <w:rFonts w:ascii="Arial" w:eastAsia="Arial" w:hAnsi="Arial" w:cs="Arial"/>
          <w:color w:val="FF0000"/>
          <w:highlight w:val="cyan"/>
        </w:rPr>
        <w:t>ent</w:t>
      </w:r>
      <w:r>
        <w:rPr>
          <w:rFonts w:ascii="Arial" w:eastAsia="Arial" w:hAnsi="Arial" w:cs="Arial"/>
          <w:color w:val="FF0000"/>
          <w:spacing w:val="1"/>
        </w:rPr>
        <w:t xml:space="preserve"> </w:t>
      </w:r>
      <w:commentRangeStart w:id="152"/>
      <w:r>
        <w:rPr>
          <w:rFonts w:ascii="Arial" w:eastAsia="Arial" w:hAnsi="Arial" w:cs="Arial"/>
          <w:color w:val="FF0000"/>
          <w:spacing w:val="-1"/>
        </w:rPr>
        <w:t>i</w:t>
      </w:r>
      <w:r>
        <w:rPr>
          <w:rFonts w:ascii="Arial" w:eastAsia="Arial" w:hAnsi="Arial" w:cs="Arial"/>
          <w:color w:val="FF0000"/>
        </w:rPr>
        <w:t>s</w:t>
      </w:r>
      <w:r>
        <w:rPr>
          <w:rFonts w:ascii="Arial" w:eastAsia="Arial" w:hAnsi="Arial" w:cs="Arial"/>
          <w:color w:val="FF0000"/>
          <w:spacing w:val="-1"/>
        </w:rPr>
        <w:t xml:space="preserve"> </w:t>
      </w:r>
      <w:r>
        <w:rPr>
          <w:rFonts w:ascii="Arial" w:eastAsia="Arial" w:hAnsi="Arial" w:cs="Arial"/>
          <w:color w:val="FF0000"/>
          <w:spacing w:val="1"/>
        </w:rPr>
        <w:t>r</w:t>
      </w:r>
      <w:r>
        <w:rPr>
          <w:rFonts w:ascii="Arial" w:eastAsia="Arial" w:hAnsi="Arial" w:cs="Arial"/>
          <w:color w:val="FF0000"/>
          <w:spacing w:val="-3"/>
        </w:rPr>
        <w:t>e</w:t>
      </w:r>
      <w:r>
        <w:rPr>
          <w:rFonts w:ascii="Arial" w:eastAsia="Arial" w:hAnsi="Arial" w:cs="Arial"/>
          <w:color w:val="FF0000"/>
          <w:spacing w:val="2"/>
        </w:rPr>
        <w:t>q</w:t>
      </w:r>
      <w:r>
        <w:rPr>
          <w:rFonts w:ascii="Arial" w:eastAsia="Arial" w:hAnsi="Arial" w:cs="Arial"/>
          <w:color w:val="FF0000"/>
        </w:rPr>
        <w:t>u</w:t>
      </w:r>
      <w:r>
        <w:rPr>
          <w:rFonts w:ascii="Arial" w:eastAsia="Arial" w:hAnsi="Arial" w:cs="Arial"/>
          <w:color w:val="FF0000"/>
          <w:spacing w:val="-1"/>
        </w:rPr>
        <w:t>i</w:t>
      </w:r>
      <w:r>
        <w:rPr>
          <w:rFonts w:ascii="Arial" w:eastAsia="Arial" w:hAnsi="Arial" w:cs="Arial"/>
          <w:color w:val="FF0000"/>
          <w:spacing w:val="1"/>
        </w:rPr>
        <w:t>r</w:t>
      </w:r>
      <w:r>
        <w:rPr>
          <w:rFonts w:ascii="Arial" w:eastAsia="Arial" w:hAnsi="Arial" w:cs="Arial"/>
          <w:color w:val="FF0000"/>
        </w:rPr>
        <w:t>ed</w:t>
      </w:r>
      <w:r>
        <w:rPr>
          <w:rFonts w:ascii="Arial" w:eastAsia="Arial" w:hAnsi="Arial" w:cs="Arial"/>
          <w:color w:val="FF0000"/>
          <w:spacing w:val="1"/>
        </w:rPr>
        <w:t xml:space="preserve"> </w:t>
      </w:r>
      <w:r>
        <w:rPr>
          <w:rFonts w:ascii="Arial" w:eastAsia="Arial" w:hAnsi="Arial" w:cs="Arial"/>
          <w:color w:val="FF0000"/>
          <w:spacing w:val="-4"/>
        </w:rPr>
        <w:t>i</w:t>
      </w:r>
      <w:r>
        <w:rPr>
          <w:rFonts w:ascii="Arial" w:eastAsia="Arial" w:hAnsi="Arial" w:cs="Arial"/>
          <w:color w:val="FF0000"/>
        </w:rPr>
        <w:t>f</w:t>
      </w:r>
      <w:r>
        <w:rPr>
          <w:rFonts w:ascii="Arial" w:eastAsia="Arial" w:hAnsi="Arial" w:cs="Arial"/>
          <w:color w:val="FF0000"/>
          <w:spacing w:val="3"/>
        </w:rPr>
        <w:t xml:space="preserve"> </w:t>
      </w:r>
      <w:commentRangeEnd w:id="152"/>
      <w:r w:rsidR="002319EC">
        <w:rPr>
          <w:rStyle w:val="CommentReference"/>
        </w:rPr>
        <w:commentReference w:id="152"/>
      </w:r>
      <w:r>
        <w:rPr>
          <w:rFonts w:ascii="Arial" w:eastAsia="Arial" w:hAnsi="Arial" w:cs="Arial"/>
          <w:color w:val="FF0000"/>
        </w:rPr>
        <w:t>e</w:t>
      </w:r>
      <w:r>
        <w:rPr>
          <w:rFonts w:ascii="Arial" w:eastAsia="Arial" w:hAnsi="Arial" w:cs="Arial"/>
          <w:color w:val="FF0000"/>
          <w:spacing w:val="-1"/>
        </w:rPr>
        <w:t>i</w:t>
      </w:r>
      <w:r>
        <w:rPr>
          <w:rFonts w:ascii="Arial" w:eastAsia="Arial" w:hAnsi="Arial" w:cs="Arial"/>
          <w:color w:val="FF0000"/>
          <w:spacing w:val="1"/>
        </w:rPr>
        <w:t>t</w:t>
      </w:r>
      <w:r>
        <w:rPr>
          <w:rFonts w:ascii="Arial" w:eastAsia="Arial" w:hAnsi="Arial" w:cs="Arial"/>
          <w:color w:val="FF0000"/>
        </w:rPr>
        <w:t>h</w:t>
      </w:r>
      <w:r>
        <w:rPr>
          <w:rFonts w:ascii="Arial" w:eastAsia="Arial" w:hAnsi="Arial" w:cs="Arial"/>
          <w:color w:val="FF0000"/>
          <w:spacing w:val="-3"/>
        </w:rPr>
        <w:t>e</w:t>
      </w:r>
      <w:r>
        <w:rPr>
          <w:rFonts w:ascii="Arial" w:eastAsia="Arial" w:hAnsi="Arial" w:cs="Arial"/>
          <w:color w:val="FF0000"/>
        </w:rPr>
        <w:t xml:space="preserve">r </w:t>
      </w:r>
      <w:r>
        <w:rPr>
          <w:rFonts w:ascii="Arial" w:eastAsia="Arial" w:hAnsi="Arial" w:cs="Arial"/>
          <w:color w:val="FF0000"/>
          <w:spacing w:val="-3"/>
        </w:rPr>
        <w:t>o</w:t>
      </w:r>
      <w:r>
        <w:rPr>
          <w:rFonts w:ascii="Arial" w:eastAsia="Arial" w:hAnsi="Arial" w:cs="Arial"/>
          <w:color w:val="FF0000"/>
        </w:rPr>
        <w:t>f</w:t>
      </w:r>
      <w:r>
        <w:rPr>
          <w:rFonts w:ascii="Arial" w:eastAsia="Arial" w:hAnsi="Arial" w:cs="Arial"/>
          <w:color w:val="FF0000"/>
          <w:spacing w:val="2"/>
        </w:rPr>
        <w:t xml:space="preserve"> </w:t>
      </w:r>
      <w:r>
        <w:rPr>
          <w:rFonts w:ascii="Arial" w:eastAsia="Arial" w:hAnsi="Arial" w:cs="Arial"/>
          <w:color w:val="FF0000"/>
          <w:spacing w:val="1"/>
        </w:rPr>
        <w:t>t</w:t>
      </w:r>
      <w:r>
        <w:rPr>
          <w:rFonts w:ascii="Arial" w:eastAsia="Arial" w:hAnsi="Arial" w:cs="Arial"/>
          <w:color w:val="FF0000"/>
        </w:rPr>
        <w:t>he</w:t>
      </w:r>
      <w:r>
        <w:rPr>
          <w:rFonts w:ascii="Arial" w:eastAsia="Arial" w:hAnsi="Arial" w:cs="Arial"/>
          <w:color w:val="FF0000"/>
          <w:spacing w:val="1"/>
        </w:rPr>
        <w:t xml:space="preserve"> </w:t>
      </w:r>
      <w:r>
        <w:rPr>
          <w:rFonts w:ascii="Arial" w:eastAsia="Arial" w:hAnsi="Arial" w:cs="Arial"/>
          <w:color w:val="FF0000"/>
        </w:rPr>
        <w:t>cond</w:t>
      </w:r>
      <w:r>
        <w:rPr>
          <w:rFonts w:ascii="Arial" w:eastAsia="Arial" w:hAnsi="Arial" w:cs="Arial"/>
          <w:color w:val="FF0000"/>
          <w:spacing w:val="-4"/>
        </w:rPr>
        <w:t>i</w:t>
      </w:r>
      <w:r>
        <w:rPr>
          <w:rFonts w:ascii="Arial" w:eastAsia="Arial" w:hAnsi="Arial" w:cs="Arial"/>
          <w:color w:val="FF0000"/>
          <w:spacing w:val="1"/>
        </w:rPr>
        <w:t>t</w:t>
      </w:r>
      <w:r>
        <w:rPr>
          <w:rFonts w:ascii="Arial" w:eastAsia="Arial" w:hAnsi="Arial" w:cs="Arial"/>
          <w:color w:val="FF0000"/>
          <w:spacing w:val="-1"/>
        </w:rPr>
        <w:t>i</w:t>
      </w:r>
      <w:r>
        <w:rPr>
          <w:rFonts w:ascii="Arial" w:eastAsia="Arial" w:hAnsi="Arial" w:cs="Arial"/>
          <w:color w:val="FF0000"/>
        </w:rPr>
        <w:t>ons</w:t>
      </w:r>
      <w:r>
        <w:rPr>
          <w:rFonts w:ascii="Arial" w:eastAsia="Arial" w:hAnsi="Arial" w:cs="Arial"/>
          <w:color w:val="FF0000"/>
          <w:spacing w:val="1"/>
        </w:rPr>
        <w:t xml:space="preserve"> </w:t>
      </w:r>
      <w:r>
        <w:rPr>
          <w:rFonts w:ascii="Arial" w:eastAsia="Arial" w:hAnsi="Arial" w:cs="Arial"/>
          <w:color w:val="FF0000"/>
        </w:rPr>
        <w:t>des</w:t>
      </w:r>
      <w:r>
        <w:rPr>
          <w:rFonts w:ascii="Arial" w:eastAsia="Arial" w:hAnsi="Arial" w:cs="Arial"/>
          <w:color w:val="FF0000"/>
          <w:spacing w:val="-2"/>
        </w:rPr>
        <w:t>c</w:t>
      </w:r>
      <w:r>
        <w:rPr>
          <w:rFonts w:ascii="Arial" w:eastAsia="Arial" w:hAnsi="Arial" w:cs="Arial"/>
          <w:color w:val="FF0000"/>
          <w:spacing w:val="1"/>
        </w:rPr>
        <w:t>r</w:t>
      </w:r>
      <w:r>
        <w:rPr>
          <w:rFonts w:ascii="Arial" w:eastAsia="Arial" w:hAnsi="Arial" w:cs="Arial"/>
          <w:color w:val="FF0000"/>
          <w:spacing w:val="-1"/>
        </w:rPr>
        <w:t>i</w:t>
      </w:r>
      <w:r>
        <w:rPr>
          <w:rFonts w:ascii="Arial" w:eastAsia="Arial" w:hAnsi="Arial" w:cs="Arial"/>
          <w:color w:val="FF0000"/>
        </w:rPr>
        <w:t>bed</w:t>
      </w:r>
      <w:r>
        <w:rPr>
          <w:rFonts w:ascii="Arial" w:eastAsia="Arial" w:hAnsi="Arial" w:cs="Arial"/>
          <w:color w:val="FF0000"/>
          <w:spacing w:val="1"/>
        </w:rPr>
        <w:t xml:space="preserve"> </w:t>
      </w:r>
      <w:r>
        <w:rPr>
          <w:rFonts w:ascii="Arial" w:eastAsia="Arial" w:hAnsi="Arial" w:cs="Arial"/>
          <w:color w:val="FF0000"/>
          <w:spacing w:val="-1"/>
        </w:rPr>
        <w:t>i</w:t>
      </w:r>
      <w:r>
        <w:rPr>
          <w:rFonts w:ascii="Arial" w:eastAsia="Arial" w:hAnsi="Arial" w:cs="Arial"/>
          <w:color w:val="FF0000"/>
        </w:rPr>
        <w:t>n</w:t>
      </w:r>
      <w:r>
        <w:rPr>
          <w:rFonts w:ascii="Arial" w:eastAsia="Arial" w:hAnsi="Arial" w:cs="Arial"/>
          <w:color w:val="FF0000"/>
          <w:spacing w:val="1"/>
        </w:rPr>
        <w:t xml:space="preserve"> </w:t>
      </w:r>
      <w:r>
        <w:rPr>
          <w:rFonts w:ascii="Arial" w:eastAsia="Arial" w:hAnsi="Arial" w:cs="Arial"/>
          <w:color w:val="FF0000"/>
        </w:rPr>
        <w:t>se</w:t>
      </w:r>
      <w:r>
        <w:rPr>
          <w:rFonts w:ascii="Arial" w:eastAsia="Arial" w:hAnsi="Arial" w:cs="Arial"/>
          <w:color w:val="FF0000"/>
          <w:spacing w:val="-2"/>
        </w:rPr>
        <w:t>c</w:t>
      </w:r>
      <w:r>
        <w:rPr>
          <w:rFonts w:ascii="Arial" w:eastAsia="Arial" w:hAnsi="Arial" w:cs="Arial"/>
          <w:color w:val="FF0000"/>
          <w:spacing w:val="1"/>
        </w:rPr>
        <w:t>t</w:t>
      </w:r>
      <w:r>
        <w:rPr>
          <w:rFonts w:ascii="Arial" w:eastAsia="Arial" w:hAnsi="Arial" w:cs="Arial"/>
          <w:color w:val="FF0000"/>
          <w:spacing w:val="-1"/>
        </w:rPr>
        <w:t>i</w:t>
      </w:r>
      <w:r>
        <w:rPr>
          <w:rFonts w:ascii="Arial" w:eastAsia="Arial" w:hAnsi="Arial" w:cs="Arial"/>
          <w:color w:val="FF0000"/>
        </w:rPr>
        <w:t>on</w:t>
      </w:r>
      <w:r>
        <w:rPr>
          <w:rFonts w:ascii="Arial" w:eastAsia="Arial" w:hAnsi="Arial" w:cs="Arial"/>
          <w:color w:val="FF0000"/>
          <w:spacing w:val="1"/>
        </w:rPr>
        <w:t xml:space="preserve"> </w:t>
      </w:r>
      <w:r>
        <w:rPr>
          <w:rFonts w:ascii="Arial" w:eastAsia="Arial" w:hAnsi="Arial" w:cs="Arial"/>
          <w:color w:val="FF0000"/>
        </w:rPr>
        <w:t>5</w:t>
      </w:r>
      <w:r>
        <w:rPr>
          <w:rFonts w:ascii="Arial" w:eastAsia="Arial" w:hAnsi="Arial" w:cs="Arial"/>
          <w:color w:val="FF0000"/>
          <w:spacing w:val="1"/>
        </w:rPr>
        <w:t>.</w:t>
      </w:r>
      <w:r>
        <w:rPr>
          <w:rFonts w:ascii="Arial" w:eastAsia="Arial" w:hAnsi="Arial" w:cs="Arial"/>
          <w:color w:val="FF0000"/>
          <w:spacing w:val="-3"/>
        </w:rPr>
        <w:t>1</w:t>
      </w:r>
      <w:r>
        <w:rPr>
          <w:rFonts w:ascii="Arial" w:eastAsia="Arial" w:hAnsi="Arial" w:cs="Arial"/>
          <w:color w:val="FF0000"/>
          <w:spacing w:val="1"/>
        </w:rPr>
        <w:t>.</w:t>
      </w:r>
      <w:r>
        <w:rPr>
          <w:rFonts w:ascii="Arial" w:eastAsia="Arial" w:hAnsi="Arial" w:cs="Arial"/>
          <w:color w:val="FF0000"/>
        </w:rPr>
        <w:t xml:space="preserve">1 </w:t>
      </w:r>
      <w:r>
        <w:rPr>
          <w:rFonts w:ascii="Arial" w:eastAsia="Arial" w:hAnsi="Arial" w:cs="Arial"/>
          <w:color w:val="FF0000"/>
          <w:spacing w:val="1"/>
        </w:rPr>
        <w:t>(</w:t>
      </w:r>
      <w:r>
        <w:rPr>
          <w:rFonts w:ascii="Arial" w:eastAsia="Arial" w:hAnsi="Arial" w:cs="Arial"/>
          <w:color w:val="FF0000"/>
          <w:spacing w:val="-1"/>
        </w:rPr>
        <w:t>V</w:t>
      </w:r>
      <w:r>
        <w:rPr>
          <w:rFonts w:ascii="Arial" w:eastAsia="Arial" w:hAnsi="Arial" w:cs="Arial"/>
          <w:color w:val="FF0000"/>
        </w:rPr>
        <w:t>a</w:t>
      </w:r>
      <w:r>
        <w:rPr>
          <w:rFonts w:ascii="Arial" w:eastAsia="Arial" w:hAnsi="Arial" w:cs="Arial"/>
          <w:color w:val="FF0000"/>
          <w:spacing w:val="-1"/>
        </w:rPr>
        <w:t>li</w:t>
      </w:r>
      <w:r>
        <w:rPr>
          <w:rFonts w:ascii="Arial" w:eastAsia="Arial" w:hAnsi="Arial" w:cs="Arial"/>
          <w:color w:val="FF0000"/>
        </w:rPr>
        <w:t>d</w:t>
      </w:r>
      <w:r>
        <w:rPr>
          <w:rFonts w:ascii="Arial" w:eastAsia="Arial" w:hAnsi="Arial" w:cs="Arial"/>
          <w:color w:val="FF0000"/>
          <w:spacing w:val="-1"/>
        </w:rPr>
        <w:t>i</w:t>
      </w:r>
      <w:r>
        <w:rPr>
          <w:rFonts w:ascii="Arial" w:eastAsia="Arial" w:hAnsi="Arial" w:cs="Arial"/>
          <w:color w:val="FF0000"/>
          <w:spacing w:val="1"/>
        </w:rPr>
        <w:t>t</w:t>
      </w:r>
      <w:r>
        <w:rPr>
          <w:rFonts w:ascii="Arial" w:eastAsia="Arial" w:hAnsi="Arial" w:cs="Arial"/>
          <w:color w:val="FF0000"/>
          <w:spacing w:val="-2"/>
        </w:rPr>
        <w:t>y</w:t>
      </w:r>
      <w:r>
        <w:rPr>
          <w:rFonts w:ascii="Arial" w:eastAsia="Arial" w:hAnsi="Arial" w:cs="Arial"/>
          <w:color w:val="FF0000"/>
        </w:rPr>
        <w:t>)</w:t>
      </w:r>
      <w:r>
        <w:rPr>
          <w:rFonts w:ascii="Arial" w:eastAsia="Arial" w:hAnsi="Arial" w:cs="Arial"/>
          <w:color w:val="FF0000"/>
          <w:spacing w:val="2"/>
        </w:rPr>
        <w:t xml:space="preserve"> </w:t>
      </w:r>
      <w:r>
        <w:rPr>
          <w:rFonts w:ascii="Arial" w:eastAsia="Arial" w:hAnsi="Arial" w:cs="Arial"/>
          <w:color w:val="FF0000"/>
        </w:rPr>
        <w:t>occu</w:t>
      </w:r>
      <w:r>
        <w:rPr>
          <w:rFonts w:ascii="Arial" w:eastAsia="Arial" w:hAnsi="Arial" w:cs="Arial"/>
          <w:color w:val="FF0000"/>
          <w:spacing w:val="1"/>
        </w:rPr>
        <w:t>r</w:t>
      </w:r>
      <w:r>
        <w:rPr>
          <w:rFonts w:ascii="Arial" w:eastAsia="Arial" w:hAnsi="Arial" w:cs="Arial"/>
          <w:color w:val="FF0000"/>
        </w:rPr>
        <w:t>.</w:t>
      </w:r>
      <w:r>
        <w:rPr>
          <w:rFonts w:ascii="Arial" w:eastAsia="Arial" w:hAnsi="Arial" w:cs="Arial"/>
          <w:color w:val="FF0000"/>
          <w:spacing w:val="60"/>
        </w:rPr>
        <w:t xml:space="preserve"> </w:t>
      </w:r>
      <w:r>
        <w:rPr>
          <w:rFonts w:ascii="Arial" w:eastAsia="Arial" w:hAnsi="Arial" w:cs="Arial"/>
          <w:color w:val="FF0000"/>
          <w:spacing w:val="2"/>
        </w:rPr>
        <w:t>T</w:t>
      </w:r>
      <w:r>
        <w:rPr>
          <w:rFonts w:ascii="Arial" w:eastAsia="Arial" w:hAnsi="Arial" w:cs="Arial"/>
          <w:color w:val="FF0000"/>
        </w:rPr>
        <w:t>he</w:t>
      </w:r>
      <w:r>
        <w:rPr>
          <w:rFonts w:ascii="Arial" w:eastAsia="Arial" w:hAnsi="Arial" w:cs="Arial"/>
          <w:color w:val="FF0000"/>
          <w:spacing w:val="-2"/>
        </w:rPr>
        <w:t xml:space="preserve"> </w:t>
      </w:r>
      <w:r>
        <w:rPr>
          <w:rFonts w:ascii="Arial" w:eastAsia="Arial" w:hAnsi="Arial" w:cs="Arial"/>
          <w:color w:val="FF0000"/>
          <w:spacing w:val="1"/>
        </w:rPr>
        <w:t>r</w:t>
      </w:r>
      <w:r>
        <w:rPr>
          <w:rFonts w:ascii="Arial" w:eastAsia="Arial" w:hAnsi="Arial" w:cs="Arial"/>
          <w:color w:val="FF0000"/>
        </w:rPr>
        <w:t>e</w:t>
      </w:r>
      <w:r>
        <w:rPr>
          <w:rFonts w:ascii="Arial" w:eastAsia="Arial" w:hAnsi="Arial" w:cs="Arial"/>
          <w:color w:val="FF0000"/>
          <w:spacing w:val="-5"/>
        </w:rPr>
        <w:t>v</w:t>
      </w:r>
      <w:r>
        <w:rPr>
          <w:rFonts w:ascii="Arial" w:eastAsia="Arial" w:hAnsi="Arial" w:cs="Arial"/>
          <w:color w:val="FF0000"/>
        </w:rPr>
        <w:t>a</w:t>
      </w:r>
      <w:r>
        <w:rPr>
          <w:rFonts w:ascii="Arial" w:eastAsia="Arial" w:hAnsi="Arial" w:cs="Arial"/>
          <w:color w:val="FF0000"/>
          <w:spacing w:val="-1"/>
        </w:rPr>
        <w:t>li</w:t>
      </w:r>
      <w:r>
        <w:rPr>
          <w:rFonts w:ascii="Arial" w:eastAsia="Arial" w:hAnsi="Arial" w:cs="Arial"/>
          <w:color w:val="FF0000"/>
        </w:rPr>
        <w:t>da</w:t>
      </w:r>
      <w:r>
        <w:rPr>
          <w:rFonts w:ascii="Arial" w:eastAsia="Arial" w:hAnsi="Arial" w:cs="Arial"/>
          <w:color w:val="FF0000"/>
          <w:spacing w:val="1"/>
        </w:rPr>
        <w:t>t</w:t>
      </w:r>
      <w:r>
        <w:rPr>
          <w:rFonts w:ascii="Arial" w:eastAsia="Arial" w:hAnsi="Arial" w:cs="Arial"/>
          <w:color w:val="FF0000"/>
          <w:spacing w:val="-1"/>
        </w:rPr>
        <w:t>i</w:t>
      </w:r>
      <w:r>
        <w:rPr>
          <w:rFonts w:ascii="Arial" w:eastAsia="Arial" w:hAnsi="Arial" w:cs="Arial"/>
          <w:color w:val="FF0000"/>
        </w:rPr>
        <w:t>on</w:t>
      </w:r>
      <w:r>
        <w:rPr>
          <w:rFonts w:ascii="Arial" w:eastAsia="Arial" w:hAnsi="Arial" w:cs="Arial"/>
          <w:color w:val="FF0000"/>
          <w:spacing w:val="1"/>
        </w:rPr>
        <w:t xml:space="preserve"> </w:t>
      </w:r>
      <w:r>
        <w:rPr>
          <w:rFonts w:ascii="Arial" w:eastAsia="Arial" w:hAnsi="Arial" w:cs="Arial"/>
          <w:color w:val="FF0000"/>
          <w:spacing w:val="-3"/>
          <w:highlight w:val="cyan"/>
        </w:rPr>
        <w:t>o</w:t>
      </w:r>
      <w:r>
        <w:rPr>
          <w:rFonts w:ascii="Arial" w:eastAsia="Arial" w:hAnsi="Arial" w:cs="Arial"/>
          <w:color w:val="FF0000"/>
          <w:highlight w:val="cyan"/>
        </w:rPr>
        <w:t>f</w:t>
      </w:r>
      <w:r>
        <w:rPr>
          <w:rFonts w:ascii="Arial" w:eastAsia="Arial" w:hAnsi="Arial" w:cs="Arial"/>
          <w:color w:val="FF0000"/>
          <w:spacing w:val="4"/>
          <w:highlight w:val="cyan"/>
        </w:rPr>
        <w:t xml:space="preserve"> </w:t>
      </w:r>
      <w:r>
        <w:rPr>
          <w:rFonts w:ascii="Arial" w:eastAsia="Arial" w:hAnsi="Arial" w:cs="Arial"/>
          <w:color w:val="FF0000"/>
          <w:highlight w:val="cyan"/>
        </w:rPr>
        <w:t>end</w:t>
      </w:r>
      <w:r>
        <w:rPr>
          <w:rFonts w:ascii="Arial" w:eastAsia="Arial" w:hAnsi="Arial" w:cs="Arial"/>
          <w:color w:val="FF0000"/>
          <w:spacing w:val="-3"/>
          <w:highlight w:val="cyan"/>
        </w:rPr>
        <w:t>o</w:t>
      </w:r>
      <w:r>
        <w:rPr>
          <w:rFonts w:ascii="Arial" w:eastAsia="Arial" w:hAnsi="Arial" w:cs="Arial"/>
          <w:color w:val="FF0000"/>
          <w:spacing w:val="1"/>
          <w:highlight w:val="cyan"/>
        </w:rPr>
        <w:t>r</w:t>
      </w:r>
      <w:r>
        <w:rPr>
          <w:rFonts w:ascii="Arial" w:eastAsia="Arial" w:hAnsi="Arial" w:cs="Arial"/>
          <w:color w:val="FF0000"/>
          <w:highlight w:val="cyan"/>
        </w:rPr>
        <w:t>se</w:t>
      </w:r>
      <w:r>
        <w:rPr>
          <w:rFonts w:ascii="Arial" w:eastAsia="Arial" w:hAnsi="Arial" w:cs="Arial"/>
          <w:color w:val="FF0000"/>
          <w:spacing w:val="1"/>
          <w:highlight w:val="cyan"/>
        </w:rPr>
        <w:t>m</w:t>
      </w:r>
      <w:r>
        <w:rPr>
          <w:rFonts w:ascii="Arial" w:eastAsia="Arial" w:hAnsi="Arial" w:cs="Arial"/>
          <w:color w:val="FF0000"/>
          <w:highlight w:val="cyan"/>
        </w:rPr>
        <w:t>e</w:t>
      </w:r>
      <w:r>
        <w:rPr>
          <w:rFonts w:ascii="Arial" w:eastAsia="Arial" w:hAnsi="Arial" w:cs="Arial"/>
          <w:color w:val="FF0000"/>
          <w:spacing w:val="-3"/>
          <w:highlight w:val="cyan"/>
        </w:rPr>
        <w:t>n</w:t>
      </w:r>
      <w:r>
        <w:rPr>
          <w:rFonts w:ascii="Arial" w:eastAsia="Arial" w:hAnsi="Arial" w:cs="Arial"/>
          <w:color w:val="FF0000"/>
          <w:highlight w:val="cyan"/>
        </w:rPr>
        <w:t>t</w:t>
      </w:r>
      <w:r>
        <w:rPr>
          <w:rFonts w:ascii="Arial" w:eastAsia="Arial" w:hAnsi="Arial" w:cs="Arial"/>
          <w:color w:val="FF0000"/>
          <w:spacing w:val="2"/>
        </w:rPr>
        <w:t xml:space="preserve"> </w:t>
      </w:r>
      <w:r>
        <w:rPr>
          <w:rFonts w:ascii="Arial" w:eastAsia="Arial" w:hAnsi="Arial" w:cs="Arial"/>
          <w:color w:val="FF0000"/>
        </w:rPr>
        <w:t>shou</w:t>
      </w:r>
      <w:r>
        <w:rPr>
          <w:rFonts w:ascii="Arial" w:eastAsia="Arial" w:hAnsi="Arial" w:cs="Arial"/>
          <w:color w:val="FF0000"/>
          <w:spacing w:val="-1"/>
        </w:rPr>
        <w:t>l</w:t>
      </w:r>
      <w:r>
        <w:rPr>
          <w:rFonts w:ascii="Arial" w:eastAsia="Arial" w:hAnsi="Arial" w:cs="Arial"/>
          <w:color w:val="FF0000"/>
        </w:rPr>
        <w:t>d</w:t>
      </w:r>
      <w:r>
        <w:rPr>
          <w:rFonts w:ascii="Arial" w:eastAsia="Arial" w:hAnsi="Arial" w:cs="Arial"/>
          <w:color w:val="FF0000"/>
          <w:spacing w:val="1"/>
        </w:rPr>
        <w:t xml:space="preserve"> </w:t>
      </w:r>
      <w:r>
        <w:rPr>
          <w:rFonts w:ascii="Arial" w:eastAsia="Arial" w:hAnsi="Arial" w:cs="Arial"/>
          <w:color w:val="FF0000"/>
        </w:rPr>
        <w:t>ens</w:t>
      </w:r>
      <w:r>
        <w:rPr>
          <w:rFonts w:ascii="Arial" w:eastAsia="Arial" w:hAnsi="Arial" w:cs="Arial"/>
          <w:color w:val="FF0000"/>
          <w:spacing w:val="-3"/>
        </w:rPr>
        <w:t>u</w:t>
      </w:r>
      <w:r>
        <w:rPr>
          <w:rFonts w:ascii="Arial" w:eastAsia="Arial" w:hAnsi="Arial" w:cs="Arial"/>
          <w:color w:val="FF0000"/>
          <w:spacing w:val="1"/>
        </w:rPr>
        <w:t>r</w:t>
      </w:r>
      <w:r>
        <w:rPr>
          <w:rFonts w:ascii="Arial" w:eastAsia="Arial" w:hAnsi="Arial" w:cs="Arial"/>
          <w:color w:val="FF0000"/>
        </w:rPr>
        <w:t>e</w:t>
      </w:r>
      <w:r>
        <w:rPr>
          <w:rFonts w:ascii="Arial" w:eastAsia="Arial" w:hAnsi="Arial" w:cs="Arial"/>
          <w:color w:val="FF0000"/>
          <w:spacing w:val="-2"/>
        </w:rPr>
        <w:t xml:space="preserve"> </w:t>
      </w:r>
      <w:r>
        <w:rPr>
          <w:rFonts w:ascii="Arial" w:eastAsia="Arial" w:hAnsi="Arial" w:cs="Arial"/>
          <w:color w:val="FF0000"/>
          <w:spacing w:val="1"/>
        </w:rPr>
        <w:t>t</w:t>
      </w:r>
      <w:r>
        <w:rPr>
          <w:rFonts w:ascii="Arial" w:eastAsia="Arial" w:hAnsi="Arial" w:cs="Arial"/>
          <w:color w:val="FF0000"/>
        </w:rPr>
        <w:t>he</w:t>
      </w:r>
      <w:r>
        <w:rPr>
          <w:rFonts w:ascii="Arial" w:eastAsia="Arial" w:hAnsi="Arial" w:cs="Arial"/>
          <w:color w:val="FF0000"/>
          <w:spacing w:val="1"/>
        </w:rPr>
        <w:t xml:space="preserve"> </w:t>
      </w:r>
      <w:r>
        <w:rPr>
          <w:rFonts w:ascii="Arial" w:eastAsia="Arial" w:hAnsi="Arial" w:cs="Arial"/>
          <w:color w:val="FF0000"/>
        </w:rPr>
        <w:t>ho</w:t>
      </w:r>
      <w:r>
        <w:rPr>
          <w:rFonts w:ascii="Arial" w:eastAsia="Arial" w:hAnsi="Arial" w:cs="Arial"/>
          <w:color w:val="FF0000"/>
          <w:spacing w:val="-1"/>
        </w:rPr>
        <w:t>l</w:t>
      </w:r>
      <w:r>
        <w:rPr>
          <w:rFonts w:ascii="Arial" w:eastAsia="Arial" w:hAnsi="Arial" w:cs="Arial"/>
          <w:color w:val="FF0000"/>
        </w:rPr>
        <w:t>d</w:t>
      </w:r>
      <w:r>
        <w:rPr>
          <w:rFonts w:ascii="Arial" w:eastAsia="Arial" w:hAnsi="Arial" w:cs="Arial"/>
          <w:color w:val="FF0000"/>
          <w:spacing w:val="-3"/>
        </w:rPr>
        <w:t>e</w:t>
      </w:r>
      <w:r>
        <w:rPr>
          <w:rFonts w:ascii="Arial" w:eastAsia="Arial" w:hAnsi="Arial" w:cs="Arial"/>
          <w:color w:val="FF0000"/>
        </w:rPr>
        <w:t>r</w:t>
      </w:r>
      <w:r>
        <w:rPr>
          <w:rFonts w:ascii="Arial" w:eastAsia="Arial" w:hAnsi="Arial" w:cs="Arial"/>
          <w:color w:val="FF0000"/>
          <w:spacing w:val="2"/>
        </w:rPr>
        <w:t xml:space="preserve"> </w:t>
      </w:r>
      <w:r>
        <w:rPr>
          <w:rFonts w:ascii="Arial" w:eastAsia="Arial" w:hAnsi="Arial" w:cs="Arial"/>
          <w:color w:val="FF0000"/>
          <w:spacing w:val="-3"/>
        </w:rPr>
        <w:t>o</w:t>
      </w:r>
      <w:r>
        <w:rPr>
          <w:rFonts w:ascii="Arial" w:eastAsia="Arial" w:hAnsi="Arial" w:cs="Arial"/>
          <w:color w:val="FF0000"/>
        </w:rPr>
        <w:t>f</w:t>
      </w:r>
      <w:r>
        <w:rPr>
          <w:rFonts w:ascii="Arial" w:eastAsia="Arial" w:hAnsi="Arial" w:cs="Arial"/>
          <w:color w:val="FF0000"/>
          <w:spacing w:val="2"/>
        </w:rPr>
        <w:t xml:space="preserve"> </w:t>
      </w:r>
      <w:r>
        <w:rPr>
          <w:rFonts w:ascii="Arial" w:eastAsia="Arial" w:hAnsi="Arial" w:cs="Arial"/>
          <w:color w:val="FF0000"/>
        </w:rPr>
        <w:t>a</w:t>
      </w:r>
      <w:r>
        <w:rPr>
          <w:rFonts w:ascii="Arial" w:eastAsia="Arial" w:hAnsi="Arial" w:cs="Arial"/>
          <w:color w:val="FF0000"/>
          <w:spacing w:val="-2"/>
        </w:rPr>
        <w:t xml:space="preserve"> </w:t>
      </w:r>
      <w:r>
        <w:rPr>
          <w:rFonts w:ascii="Arial" w:eastAsia="Arial" w:hAnsi="Arial" w:cs="Arial"/>
          <w:color w:val="FF0000"/>
          <w:spacing w:val="-1"/>
        </w:rPr>
        <w:t>V</w:t>
      </w:r>
      <w:r>
        <w:rPr>
          <w:rFonts w:ascii="Arial" w:eastAsia="Arial" w:hAnsi="Arial" w:cs="Arial"/>
          <w:color w:val="FF0000"/>
          <w:spacing w:val="2"/>
        </w:rPr>
        <w:t>T</w:t>
      </w:r>
      <w:r>
        <w:rPr>
          <w:rFonts w:ascii="Arial" w:eastAsia="Arial" w:hAnsi="Arial" w:cs="Arial"/>
          <w:color w:val="FF0000"/>
        </w:rPr>
        <w:t>S</w:t>
      </w:r>
      <w:r>
        <w:rPr>
          <w:rFonts w:ascii="Arial" w:eastAsia="Arial" w:hAnsi="Arial" w:cs="Arial"/>
          <w:color w:val="FF0000"/>
          <w:spacing w:val="-1"/>
        </w:rPr>
        <w:t xml:space="preserve"> </w:t>
      </w:r>
      <w:r>
        <w:rPr>
          <w:rFonts w:ascii="Arial" w:eastAsia="Arial" w:hAnsi="Arial" w:cs="Arial"/>
          <w:color w:val="FF0000"/>
          <w:highlight w:val="yellow"/>
        </w:rPr>
        <w:t>ope</w:t>
      </w:r>
      <w:r>
        <w:rPr>
          <w:rFonts w:ascii="Arial" w:eastAsia="Arial" w:hAnsi="Arial" w:cs="Arial"/>
          <w:color w:val="FF0000"/>
          <w:spacing w:val="1"/>
          <w:highlight w:val="yellow"/>
        </w:rPr>
        <w:t>r</w:t>
      </w:r>
      <w:r>
        <w:rPr>
          <w:rFonts w:ascii="Arial" w:eastAsia="Arial" w:hAnsi="Arial" w:cs="Arial"/>
          <w:color w:val="FF0000"/>
          <w:spacing w:val="-3"/>
          <w:highlight w:val="yellow"/>
        </w:rPr>
        <w:t>a</w:t>
      </w:r>
      <w:r>
        <w:rPr>
          <w:rFonts w:ascii="Arial" w:eastAsia="Arial" w:hAnsi="Arial" w:cs="Arial"/>
          <w:color w:val="FF0000"/>
          <w:spacing w:val="1"/>
          <w:highlight w:val="yellow"/>
        </w:rPr>
        <w:t>t</w:t>
      </w:r>
      <w:r>
        <w:rPr>
          <w:rFonts w:ascii="Arial" w:eastAsia="Arial" w:hAnsi="Arial" w:cs="Arial"/>
          <w:color w:val="FF0000"/>
          <w:highlight w:val="yellow"/>
        </w:rPr>
        <w:t>or</w:t>
      </w:r>
      <w:r>
        <w:rPr>
          <w:rFonts w:ascii="Arial" w:eastAsia="Arial" w:hAnsi="Arial" w:cs="Arial"/>
          <w:color w:val="FF0000"/>
        </w:rPr>
        <w:t xml:space="preserve"> </w:t>
      </w:r>
      <w:r>
        <w:rPr>
          <w:rFonts w:ascii="Arial" w:eastAsia="Arial" w:hAnsi="Arial" w:cs="Arial"/>
          <w:color w:val="FF0000"/>
          <w:highlight w:val="cyan"/>
        </w:rPr>
        <w:t>ope</w:t>
      </w:r>
      <w:r>
        <w:rPr>
          <w:rFonts w:ascii="Arial" w:eastAsia="Arial" w:hAnsi="Arial" w:cs="Arial"/>
          <w:color w:val="FF0000"/>
          <w:spacing w:val="1"/>
          <w:highlight w:val="cyan"/>
        </w:rPr>
        <w:t>r</w:t>
      </w:r>
      <w:r>
        <w:rPr>
          <w:rFonts w:ascii="Arial" w:eastAsia="Arial" w:hAnsi="Arial" w:cs="Arial"/>
          <w:color w:val="FF0000"/>
          <w:highlight w:val="cyan"/>
        </w:rPr>
        <w:t>a</w:t>
      </w:r>
      <w:r>
        <w:rPr>
          <w:rFonts w:ascii="Arial" w:eastAsia="Arial" w:hAnsi="Arial" w:cs="Arial"/>
          <w:color w:val="FF0000"/>
          <w:spacing w:val="1"/>
          <w:highlight w:val="cyan"/>
        </w:rPr>
        <w:t>t</w:t>
      </w:r>
      <w:r>
        <w:rPr>
          <w:rFonts w:ascii="Arial" w:eastAsia="Arial" w:hAnsi="Arial" w:cs="Arial"/>
          <w:color w:val="FF0000"/>
          <w:spacing w:val="-1"/>
          <w:highlight w:val="cyan"/>
        </w:rPr>
        <w:t>i</w:t>
      </w:r>
      <w:r>
        <w:rPr>
          <w:rFonts w:ascii="Arial" w:eastAsia="Arial" w:hAnsi="Arial" w:cs="Arial"/>
          <w:color w:val="FF0000"/>
          <w:highlight w:val="cyan"/>
        </w:rPr>
        <w:t>onal pe</w:t>
      </w:r>
      <w:r>
        <w:rPr>
          <w:rFonts w:ascii="Arial" w:eastAsia="Arial" w:hAnsi="Arial" w:cs="Arial"/>
          <w:color w:val="FF0000"/>
          <w:spacing w:val="-2"/>
          <w:highlight w:val="cyan"/>
        </w:rPr>
        <w:t>r</w:t>
      </w:r>
      <w:r>
        <w:rPr>
          <w:rFonts w:ascii="Arial" w:eastAsia="Arial" w:hAnsi="Arial" w:cs="Arial"/>
          <w:color w:val="FF0000"/>
          <w:highlight w:val="cyan"/>
        </w:rPr>
        <w:t>sonnel</w:t>
      </w:r>
      <w:r>
        <w:rPr>
          <w:rFonts w:ascii="Arial" w:eastAsia="Arial" w:hAnsi="Arial" w:cs="Arial"/>
          <w:color w:val="FF0000"/>
          <w:spacing w:val="-1"/>
        </w:rPr>
        <w:t xml:space="preserve"> </w:t>
      </w:r>
      <w:r>
        <w:rPr>
          <w:rFonts w:ascii="Arial" w:eastAsia="Arial" w:hAnsi="Arial" w:cs="Arial"/>
          <w:color w:val="FF0000"/>
          <w:spacing w:val="2"/>
        </w:rPr>
        <w:t>q</w:t>
      </w:r>
      <w:r>
        <w:rPr>
          <w:rFonts w:ascii="Arial" w:eastAsia="Arial" w:hAnsi="Arial" w:cs="Arial"/>
          <w:color w:val="FF0000"/>
          <w:spacing w:val="-3"/>
        </w:rPr>
        <w:t>u</w:t>
      </w:r>
      <w:r>
        <w:rPr>
          <w:rFonts w:ascii="Arial" w:eastAsia="Arial" w:hAnsi="Arial" w:cs="Arial"/>
          <w:color w:val="FF0000"/>
        </w:rPr>
        <w:t>a</w:t>
      </w:r>
      <w:r>
        <w:rPr>
          <w:rFonts w:ascii="Arial" w:eastAsia="Arial" w:hAnsi="Arial" w:cs="Arial"/>
          <w:color w:val="FF0000"/>
          <w:spacing w:val="-1"/>
        </w:rPr>
        <w:t>li</w:t>
      </w:r>
      <w:r>
        <w:rPr>
          <w:rFonts w:ascii="Arial" w:eastAsia="Arial" w:hAnsi="Arial" w:cs="Arial"/>
          <w:color w:val="FF0000"/>
          <w:spacing w:val="3"/>
        </w:rPr>
        <w:t>f</w:t>
      </w:r>
      <w:r>
        <w:rPr>
          <w:rFonts w:ascii="Arial" w:eastAsia="Arial" w:hAnsi="Arial" w:cs="Arial"/>
          <w:color w:val="FF0000"/>
          <w:spacing w:val="-1"/>
        </w:rPr>
        <w:t>i</w:t>
      </w:r>
      <w:r>
        <w:rPr>
          <w:rFonts w:ascii="Arial" w:eastAsia="Arial" w:hAnsi="Arial" w:cs="Arial"/>
          <w:color w:val="FF0000"/>
        </w:rPr>
        <w:t>ca</w:t>
      </w:r>
      <w:r>
        <w:rPr>
          <w:rFonts w:ascii="Arial" w:eastAsia="Arial" w:hAnsi="Arial" w:cs="Arial"/>
          <w:color w:val="FF0000"/>
          <w:spacing w:val="1"/>
        </w:rPr>
        <w:t>t</w:t>
      </w:r>
      <w:r>
        <w:rPr>
          <w:rFonts w:ascii="Arial" w:eastAsia="Arial" w:hAnsi="Arial" w:cs="Arial"/>
          <w:color w:val="FF0000"/>
          <w:spacing w:val="-1"/>
        </w:rPr>
        <w:t>i</w:t>
      </w:r>
      <w:r>
        <w:rPr>
          <w:rFonts w:ascii="Arial" w:eastAsia="Arial" w:hAnsi="Arial" w:cs="Arial"/>
          <w:color w:val="FF0000"/>
        </w:rPr>
        <w:t>on</w:t>
      </w:r>
      <w:r>
        <w:rPr>
          <w:rFonts w:ascii="Arial" w:eastAsia="Arial" w:hAnsi="Arial" w:cs="Arial"/>
          <w:color w:val="FF0000"/>
          <w:spacing w:val="-2"/>
        </w:rPr>
        <w:t xml:space="preserve"> </w:t>
      </w:r>
      <w:r>
        <w:rPr>
          <w:rFonts w:ascii="Arial" w:eastAsia="Arial" w:hAnsi="Arial" w:cs="Arial"/>
          <w:color w:val="FF0000"/>
        </w:rPr>
        <w:t>con</w:t>
      </w:r>
      <w:r>
        <w:rPr>
          <w:rFonts w:ascii="Arial" w:eastAsia="Arial" w:hAnsi="Arial" w:cs="Arial"/>
          <w:color w:val="FF0000"/>
          <w:spacing w:val="1"/>
        </w:rPr>
        <w:t>t</w:t>
      </w:r>
      <w:r>
        <w:rPr>
          <w:rFonts w:ascii="Arial" w:eastAsia="Arial" w:hAnsi="Arial" w:cs="Arial"/>
          <w:color w:val="FF0000"/>
          <w:spacing w:val="-1"/>
        </w:rPr>
        <w:t>i</w:t>
      </w:r>
      <w:r>
        <w:rPr>
          <w:rFonts w:ascii="Arial" w:eastAsia="Arial" w:hAnsi="Arial" w:cs="Arial"/>
          <w:color w:val="FF0000"/>
        </w:rPr>
        <w:t>nues</w:t>
      </w:r>
      <w:r>
        <w:rPr>
          <w:rFonts w:ascii="Arial" w:eastAsia="Arial" w:hAnsi="Arial" w:cs="Arial"/>
          <w:color w:val="FF0000"/>
          <w:spacing w:val="-1"/>
        </w:rPr>
        <w:t xml:space="preserve"> </w:t>
      </w:r>
      <w:r>
        <w:rPr>
          <w:rFonts w:ascii="Arial" w:eastAsia="Arial" w:hAnsi="Arial" w:cs="Arial"/>
          <w:color w:val="FF0000"/>
          <w:spacing w:val="1"/>
        </w:rPr>
        <w:t>t</w:t>
      </w:r>
      <w:r>
        <w:rPr>
          <w:rFonts w:ascii="Arial" w:eastAsia="Arial" w:hAnsi="Arial" w:cs="Arial"/>
          <w:color w:val="FF0000"/>
        </w:rPr>
        <w:t>o</w:t>
      </w:r>
      <w:r>
        <w:rPr>
          <w:rFonts w:ascii="Arial" w:eastAsia="Arial" w:hAnsi="Arial" w:cs="Arial"/>
          <w:color w:val="FF0000"/>
          <w:spacing w:val="-2"/>
        </w:rPr>
        <w:t xml:space="preserve"> m</w:t>
      </w:r>
      <w:r>
        <w:rPr>
          <w:rFonts w:ascii="Arial" w:eastAsia="Arial" w:hAnsi="Arial" w:cs="Arial"/>
          <w:color w:val="FF0000"/>
        </w:rPr>
        <w:t>a</w:t>
      </w:r>
      <w:r>
        <w:rPr>
          <w:rFonts w:ascii="Arial" w:eastAsia="Arial" w:hAnsi="Arial" w:cs="Arial"/>
          <w:color w:val="FF0000"/>
          <w:spacing w:val="-1"/>
        </w:rPr>
        <w:t>i</w:t>
      </w:r>
      <w:r>
        <w:rPr>
          <w:rFonts w:ascii="Arial" w:eastAsia="Arial" w:hAnsi="Arial" w:cs="Arial"/>
          <w:color w:val="FF0000"/>
        </w:rPr>
        <w:t>n</w:t>
      </w:r>
      <w:r>
        <w:rPr>
          <w:rFonts w:ascii="Arial" w:eastAsia="Arial" w:hAnsi="Arial" w:cs="Arial"/>
          <w:color w:val="FF0000"/>
          <w:spacing w:val="1"/>
        </w:rPr>
        <w:t>t</w:t>
      </w:r>
      <w:r>
        <w:rPr>
          <w:rFonts w:ascii="Arial" w:eastAsia="Arial" w:hAnsi="Arial" w:cs="Arial"/>
          <w:color w:val="FF0000"/>
        </w:rPr>
        <w:t>a</w:t>
      </w:r>
      <w:r>
        <w:rPr>
          <w:rFonts w:ascii="Arial" w:eastAsia="Arial" w:hAnsi="Arial" w:cs="Arial"/>
          <w:color w:val="FF0000"/>
          <w:spacing w:val="-1"/>
        </w:rPr>
        <w:t>i</w:t>
      </w:r>
      <w:r>
        <w:rPr>
          <w:rFonts w:ascii="Arial" w:eastAsia="Arial" w:hAnsi="Arial" w:cs="Arial"/>
          <w:color w:val="FF0000"/>
        </w:rPr>
        <w:t>n</w:t>
      </w:r>
      <w:r>
        <w:rPr>
          <w:rFonts w:ascii="Arial" w:eastAsia="Arial" w:hAnsi="Arial" w:cs="Arial"/>
          <w:color w:val="FF0000"/>
          <w:spacing w:val="1"/>
        </w:rPr>
        <w:t xml:space="preserve"> </w:t>
      </w:r>
      <w:r>
        <w:rPr>
          <w:rFonts w:ascii="Arial" w:eastAsia="Arial" w:hAnsi="Arial" w:cs="Arial"/>
          <w:color w:val="FF0000"/>
        </w:rPr>
        <w:t>p</w:t>
      </w:r>
      <w:r>
        <w:rPr>
          <w:rFonts w:ascii="Arial" w:eastAsia="Arial" w:hAnsi="Arial" w:cs="Arial"/>
          <w:color w:val="FF0000"/>
          <w:spacing w:val="1"/>
        </w:rPr>
        <w:t>r</w:t>
      </w:r>
      <w:r>
        <w:rPr>
          <w:rFonts w:ascii="Arial" w:eastAsia="Arial" w:hAnsi="Arial" w:cs="Arial"/>
          <w:color w:val="FF0000"/>
          <w:spacing w:val="-3"/>
        </w:rPr>
        <w:t>o</w:t>
      </w:r>
      <w:r>
        <w:rPr>
          <w:rFonts w:ascii="Arial" w:eastAsia="Arial" w:hAnsi="Arial" w:cs="Arial"/>
          <w:color w:val="FF0000"/>
          <w:spacing w:val="3"/>
        </w:rPr>
        <w:t>f</w:t>
      </w:r>
      <w:r>
        <w:rPr>
          <w:rFonts w:ascii="Arial" w:eastAsia="Arial" w:hAnsi="Arial" w:cs="Arial"/>
          <w:color w:val="FF0000"/>
          <w:spacing w:val="-3"/>
        </w:rPr>
        <w:t>e</w:t>
      </w:r>
      <w:r>
        <w:rPr>
          <w:rFonts w:ascii="Arial" w:eastAsia="Arial" w:hAnsi="Arial" w:cs="Arial"/>
          <w:color w:val="FF0000"/>
        </w:rPr>
        <w:t>ss</w:t>
      </w:r>
      <w:r>
        <w:rPr>
          <w:rFonts w:ascii="Arial" w:eastAsia="Arial" w:hAnsi="Arial" w:cs="Arial"/>
          <w:color w:val="FF0000"/>
          <w:spacing w:val="-1"/>
        </w:rPr>
        <w:t>i</w:t>
      </w:r>
      <w:r>
        <w:rPr>
          <w:rFonts w:ascii="Arial" w:eastAsia="Arial" w:hAnsi="Arial" w:cs="Arial"/>
          <w:color w:val="FF0000"/>
        </w:rPr>
        <w:t>onal co</w:t>
      </w:r>
      <w:r>
        <w:rPr>
          <w:rFonts w:ascii="Arial" w:eastAsia="Arial" w:hAnsi="Arial" w:cs="Arial"/>
          <w:color w:val="FF0000"/>
          <w:spacing w:val="-2"/>
        </w:rPr>
        <w:t>m</w:t>
      </w:r>
      <w:r>
        <w:rPr>
          <w:rFonts w:ascii="Arial" w:eastAsia="Arial" w:hAnsi="Arial" w:cs="Arial"/>
          <w:color w:val="FF0000"/>
        </w:rPr>
        <w:t>pe</w:t>
      </w:r>
      <w:r>
        <w:rPr>
          <w:rFonts w:ascii="Arial" w:eastAsia="Arial" w:hAnsi="Arial" w:cs="Arial"/>
          <w:color w:val="FF0000"/>
          <w:spacing w:val="1"/>
        </w:rPr>
        <w:t>t</w:t>
      </w:r>
      <w:r>
        <w:rPr>
          <w:rFonts w:ascii="Arial" w:eastAsia="Arial" w:hAnsi="Arial" w:cs="Arial"/>
          <w:color w:val="FF0000"/>
        </w:rPr>
        <w:t>ence</w:t>
      </w:r>
      <w:r>
        <w:rPr>
          <w:rFonts w:ascii="Arial" w:eastAsia="Arial" w:hAnsi="Arial" w:cs="Arial"/>
          <w:color w:val="FF0000"/>
          <w:spacing w:val="1"/>
        </w:rPr>
        <w:t xml:space="preserve"> </w:t>
      </w:r>
      <w:r>
        <w:rPr>
          <w:rFonts w:ascii="Arial" w:eastAsia="Arial" w:hAnsi="Arial" w:cs="Arial"/>
          <w:color w:val="FF0000"/>
        </w:rPr>
        <w:t>by</w:t>
      </w:r>
      <w:r>
        <w:rPr>
          <w:rFonts w:ascii="Arial" w:eastAsia="Arial" w:hAnsi="Arial" w:cs="Arial"/>
          <w:color w:val="FF0000"/>
          <w:spacing w:val="-1"/>
        </w:rPr>
        <w:t xml:space="preserve"> </w:t>
      </w:r>
      <w:r>
        <w:rPr>
          <w:rFonts w:ascii="Arial" w:eastAsia="Arial" w:hAnsi="Arial" w:cs="Arial"/>
          <w:color w:val="FF0000"/>
        </w:rPr>
        <w:t>one</w:t>
      </w:r>
      <w:r>
        <w:rPr>
          <w:rFonts w:ascii="Arial" w:eastAsia="Arial" w:hAnsi="Arial" w:cs="Arial"/>
          <w:color w:val="FF0000"/>
          <w:spacing w:val="-2"/>
        </w:rPr>
        <w:t xml:space="preserve"> </w:t>
      </w:r>
      <w:r>
        <w:rPr>
          <w:rFonts w:ascii="Arial" w:eastAsia="Arial" w:hAnsi="Arial" w:cs="Arial"/>
          <w:color w:val="FF0000"/>
          <w:spacing w:val="-3"/>
        </w:rPr>
        <w:t>o</w:t>
      </w:r>
      <w:r>
        <w:rPr>
          <w:rFonts w:ascii="Arial" w:eastAsia="Arial" w:hAnsi="Arial" w:cs="Arial"/>
          <w:color w:val="FF0000"/>
        </w:rPr>
        <w:t>f</w:t>
      </w:r>
      <w:r>
        <w:rPr>
          <w:rFonts w:ascii="Arial" w:eastAsia="Arial" w:hAnsi="Arial" w:cs="Arial"/>
          <w:color w:val="FF0000"/>
          <w:spacing w:val="2"/>
        </w:rPr>
        <w:t xml:space="preserve"> </w:t>
      </w:r>
      <w:r>
        <w:rPr>
          <w:rFonts w:ascii="Arial" w:eastAsia="Arial" w:hAnsi="Arial" w:cs="Arial"/>
          <w:color w:val="FF0000"/>
          <w:spacing w:val="1"/>
        </w:rPr>
        <w:t>t</w:t>
      </w:r>
      <w:r>
        <w:rPr>
          <w:rFonts w:ascii="Arial" w:eastAsia="Arial" w:hAnsi="Arial" w:cs="Arial"/>
          <w:color w:val="FF0000"/>
        </w:rPr>
        <w:t xml:space="preserve">he </w:t>
      </w:r>
      <w:r>
        <w:rPr>
          <w:rFonts w:ascii="Arial" w:eastAsia="Arial" w:hAnsi="Arial" w:cs="Arial"/>
          <w:color w:val="FF0000"/>
          <w:spacing w:val="1"/>
        </w:rPr>
        <w:t>f</w:t>
      </w:r>
      <w:r>
        <w:rPr>
          <w:rFonts w:ascii="Arial" w:eastAsia="Arial" w:hAnsi="Arial" w:cs="Arial"/>
          <w:color w:val="FF0000"/>
        </w:rPr>
        <w:t>o</w:t>
      </w:r>
      <w:r>
        <w:rPr>
          <w:rFonts w:ascii="Arial" w:eastAsia="Arial" w:hAnsi="Arial" w:cs="Arial"/>
          <w:color w:val="FF0000"/>
          <w:spacing w:val="-1"/>
        </w:rPr>
        <w:t>ll</w:t>
      </w:r>
      <w:r>
        <w:rPr>
          <w:rFonts w:ascii="Arial" w:eastAsia="Arial" w:hAnsi="Arial" w:cs="Arial"/>
          <w:color w:val="FF0000"/>
        </w:rPr>
        <w:t>o</w:t>
      </w:r>
      <w:r>
        <w:rPr>
          <w:rFonts w:ascii="Arial" w:eastAsia="Arial" w:hAnsi="Arial" w:cs="Arial"/>
          <w:color w:val="FF0000"/>
          <w:spacing w:val="-1"/>
        </w:rPr>
        <w:t>wi</w:t>
      </w:r>
      <w:r>
        <w:rPr>
          <w:rFonts w:ascii="Arial" w:eastAsia="Arial" w:hAnsi="Arial" w:cs="Arial"/>
          <w:color w:val="FF0000"/>
        </w:rPr>
        <w:t>ng</w:t>
      </w:r>
      <w:r>
        <w:rPr>
          <w:rFonts w:ascii="Arial" w:eastAsia="Arial" w:hAnsi="Arial" w:cs="Arial"/>
          <w:color w:val="FF0000"/>
          <w:spacing w:val="3"/>
        </w:rPr>
        <w:t xml:space="preserve"> </w:t>
      </w:r>
      <w:r>
        <w:rPr>
          <w:rFonts w:ascii="Arial" w:eastAsia="Arial" w:hAnsi="Arial" w:cs="Arial"/>
          <w:color w:val="FF0000"/>
          <w:spacing w:val="1"/>
        </w:rPr>
        <w:t>m</w:t>
      </w:r>
      <w:r>
        <w:rPr>
          <w:rFonts w:ascii="Arial" w:eastAsia="Arial" w:hAnsi="Arial" w:cs="Arial"/>
          <w:color w:val="FF0000"/>
          <w:spacing w:val="-3"/>
        </w:rPr>
        <w:t>e</w:t>
      </w:r>
      <w:r>
        <w:rPr>
          <w:rFonts w:ascii="Arial" w:eastAsia="Arial" w:hAnsi="Arial" w:cs="Arial"/>
          <w:color w:val="FF0000"/>
          <w:spacing w:val="2"/>
        </w:rPr>
        <w:t>t</w:t>
      </w:r>
      <w:r>
        <w:rPr>
          <w:rFonts w:ascii="Arial" w:eastAsia="Arial" w:hAnsi="Arial" w:cs="Arial"/>
          <w:color w:val="FF0000"/>
        </w:rPr>
        <w:t>hod</w:t>
      </w:r>
      <w:r>
        <w:rPr>
          <w:rFonts w:ascii="Arial" w:eastAsia="Arial" w:hAnsi="Arial" w:cs="Arial"/>
          <w:color w:val="FF0000"/>
          <w:spacing w:val="-2"/>
        </w:rPr>
        <w:t>s</w:t>
      </w:r>
      <w:r>
        <w:rPr>
          <w:rFonts w:ascii="Arial" w:eastAsia="Arial" w:hAnsi="Arial" w:cs="Arial"/>
          <w:color w:val="FF0000"/>
        </w:rPr>
        <w:t>:</w:t>
      </w:r>
    </w:p>
    <w:p w:rsidR="000A5570" w:rsidRDefault="000A5570">
      <w:pPr>
        <w:spacing w:before="4" w:after="0" w:line="130" w:lineRule="exact"/>
        <w:rPr>
          <w:sz w:val="13"/>
          <w:szCs w:val="13"/>
        </w:rPr>
      </w:pPr>
    </w:p>
    <w:p w:rsidR="000A5570" w:rsidRDefault="00863EB5">
      <w:pPr>
        <w:tabs>
          <w:tab w:val="left" w:pos="1000"/>
        </w:tabs>
        <w:spacing w:after="0" w:line="240" w:lineRule="auto"/>
        <w:ind w:left="658" w:right="-20"/>
        <w:rPr>
          <w:rFonts w:ascii="Arial" w:eastAsia="Arial" w:hAnsi="Arial" w:cs="Arial"/>
        </w:rPr>
      </w:pPr>
      <w:r>
        <w:rPr>
          <w:rFonts w:ascii="Times New Roman" w:eastAsia="Times New Roman" w:hAnsi="Times New Roman" w:cs="Times New Roman"/>
          <w:color w:val="FF0000"/>
          <w:w w:val="131"/>
        </w:rPr>
        <w:t>•</w:t>
      </w:r>
      <w:r>
        <w:rPr>
          <w:rFonts w:ascii="Times New Roman" w:eastAsia="Times New Roman" w:hAnsi="Times New Roman" w:cs="Times New Roman"/>
          <w:color w:val="FF0000"/>
        </w:rPr>
        <w:tab/>
      </w:r>
      <w:r>
        <w:rPr>
          <w:rFonts w:ascii="Arial" w:eastAsia="Arial" w:hAnsi="Arial" w:cs="Arial"/>
          <w:color w:val="FF0000"/>
          <w:spacing w:val="-1"/>
        </w:rPr>
        <w:t>A</w:t>
      </w:r>
      <w:r>
        <w:rPr>
          <w:rFonts w:ascii="Arial" w:eastAsia="Arial" w:hAnsi="Arial" w:cs="Arial"/>
          <w:color w:val="FF0000"/>
        </w:rPr>
        <w:t>n</w:t>
      </w:r>
      <w:r>
        <w:rPr>
          <w:rFonts w:ascii="Arial" w:eastAsia="Arial" w:hAnsi="Arial" w:cs="Arial"/>
          <w:color w:val="FF0000"/>
          <w:spacing w:val="1"/>
        </w:rPr>
        <w:t xml:space="preserve"> </w:t>
      </w:r>
      <w:r>
        <w:rPr>
          <w:rFonts w:ascii="Arial" w:eastAsia="Arial" w:hAnsi="Arial" w:cs="Arial"/>
          <w:color w:val="FF0000"/>
        </w:rPr>
        <w:t>e</w:t>
      </w:r>
      <w:r>
        <w:rPr>
          <w:rFonts w:ascii="Arial" w:eastAsia="Arial" w:hAnsi="Arial" w:cs="Arial"/>
          <w:color w:val="FF0000"/>
          <w:spacing w:val="-2"/>
        </w:rPr>
        <w:t>v</w:t>
      </w:r>
      <w:r>
        <w:rPr>
          <w:rFonts w:ascii="Arial" w:eastAsia="Arial" w:hAnsi="Arial" w:cs="Arial"/>
          <w:color w:val="FF0000"/>
        </w:rPr>
        <w:t>a</w:t>
      </w:r>
      <w:r>
        <w:rPr>
          <w:rFonts w:ascii="Arial" w:eastAsia="Arial" w:hAnsi="Arial" w:cs="Arial"/>
          <w:color w:val="FF0000"/>
          <w:spacing w:val="-1"/>
        </w:rPr>
        <w:t>l</w:t>
      </w:r>
      <w:r>
        <w:rPr>
          <w:rFonts w:ascii="Arial" w:eastAsia="Arial" w:hAnsi="Arial" w:cs="Arial"/>
          <w:color w:val="FF0000"/>
        </w:rPr>
        <w:t>ua</w:t>
      </w:r>
      <w:r>
        <w:rPr>
          <w:rFonts w:ascii="Arial" w:eastAsia="Arial" w:hAnsi="Arial" w:cs="Arial"/>
          <w:color w:val="FF0000"/>
          <w:spacing w:val="1"/>
        </w:rPr>
        <w:t>t</w:t>
      </w:r>
      <w:r>
        <w:rPr>
          <w:rFonts w:ascii="Arial" w:eastAsia="Arial" w:hAnsi="Arial" w:cs="Arial"/>
          <w:color w:val="FF0000"/>
          <w:spacing w:val="-1"/>
        </w:rPr>
        <w:t>i</w:t>
      </w:r>
      <w:r>
        <w:rPr>
          <w:rFonts w:ascii="Arial" w:eastAsia="Arial" w:hAnsi="Arial" w:cs="Arial"/>
          <w:color w:val="FF0000"/>
        </w:rPr>
        <w:t>on</w:t>
      </w:r>
      <w:r>
        <w:rPr>
          <w:rFonts w:ascii="Arial" w:eastAsia="Arial" w:hAnsi="Arial" w:cs="Arial"/>
          <w:color w:val="FF0000"/>
          <w:spacing w:val="1"/>
        </w:rPr>
        <w:t xml:space="preserve"> </w:t>
      </w:r>
      <w:r>
        <w:rPr>
          <w:rFonts w:ascii="Arial" w:eastAsia="Arial" w:hAnsi="Arial" w:cs="Arial"/>
          <w:color w:val="FF0000"/>
        </w:rPr>
        <w:t>by</w:t>
      </w:r>
      <w:r>
        <w:rPr>
          <w:rFonts w:ascii="Arial" w:eastAsia="Arial" w:hAnsi="Arial" w:cs="Arial"/>
          <w:color w:val="FF0000"/>
          <w:spacing w:val="-1"/>
        </w:rPr>
        <w:t xml:space="preserve"> </w:t>
      </w:r>
      <w:r>
        <w:rPr>
          <w:rFonts w:ascii="Arial" w:eastAsia="Arial" w:hAnsi="Arial" w:cs="Arial"/>
          <w:color w:val="FF0000"/>
        </w:rPr>
        <w:t>an</w:t>
      </w:r>
      <w:r>
        <w:rPr>
          <w:rFonts w:ascii="Arial" w:eastAsia="Arial" w:hAnsi="Arial" w:cs="Arial"/>
          <w:color w:val="FF0000"/>
          <w:spacing w:val="1"/>
        </w:rPr>
        <w:t xml:space="preserve"> O</w:t>
      </w:r>
      <w:r>
        <w:rPr>
          <w:rFonts w:ascii="Arial" w:eastAsia="Arial" w:hAnsi="Arial" w:cs="Arial"/>
          <w:color w:val="FF0000"/>
        </w:rPr>
        <w:t>n</w:t>
      </w:r>
      <w:r>
        <w:rPr>
          <w:rFonts w:ascii="Arial" w:eastAsia="Arial" w:hAnsi="Arial" w:cs="Arial"/>
          <w:color w:val="FF0000"/>
          <w:spacing w:val="-1"/>
        </w:rPr>
        <w:t>-t</w:t>
      </w:r>
      <w:r>
        <w:rPr>
          <w:rFonts w:ascii="Arial" w:eastAsia="Arial" w:hAnsi="Arial" w:cs="Arial"/>
          <w:color w:val="FF0000"/>
        </w:rPr>
        <w:t>he</w:t>
      </w:r>
      <w:r>
        <w:rPr>
          <w:rFonts w:ascii="Arial" w:eastAsia="Arial" w:hAnsi="Arial" w:cs="Arial"/>
          <w:color w:val="FF0000"/>
          <w:spacing w:val="1"/>
        </w:rPr>
        <w:t>-</w:t>
      </w:r>
      <w:r>
        <w:rPr>
          <w:rFonts w:ascii="Arial" w:eastAsia="Arial" w:hAnsi="Arial" w:cs="Arial"/>
          <w:color w:val="FF0000"/>
        </w:rPr>
        <w:t>Job</w:t>
      </w:r>
      <w:r>
        <w:rPr>
          <w:rFonts w:ascii="Arial" w:eastAsia="Arial" w:hAnsi="Arial" w:cs="Arial"/>
          <w:color w:val="FF0000"/>
          <w:spacing w:val="-2"/>
        </w:rPr>
        <w:t xml:space="preserve"> </w:t>
      </w:r>
      <w:r>
        <w:rPr>
          <w:rFonts w:ascii="Arial" w:eastAsia="Arial" w:hAnsi="Arial" w:cs="Arial"/>
          <w:color w:val="FF0000"/>
        </w:rPr>
        <w:t>T</w:t>
      </w:r>
      <w:r>
        <w:rPr>
          <w:rFonts w:ascii="Arial" w:eastAsia="Arial" w:hAnsi="Arial" w:cs="Arial"/>
          <w:color w:val="FF0000"/>
          <w:spacing w:val="1"/>
        </w:rPr>
        <w:t>r</w:t>
      </w:r>
      <w:r>
        <w:rPr>
          <w:rFonts w:ascii="Arial" w:eastAsia="Arial" w:hAnsi="Arial" w:cs="Arial"/>
          <w:color w:val="FF0000"/>
        </w:rPr>
        <w:t>a</w:t>
      </w:r>
      <w:r>
        <w:rPr>
          <w:rFonts w:ascii="Arial" w:eastAsia="Arial" w:hAnsi="Arial" w:cs="Arial"/>
          <w:color w:val="FF0000"/>
          <w:spacing w:val="-1"/>
        </w:rPr>
        <w:t>i</w:t>
      </w:r>
      <w:r>
        <w:rPr>
          <w:rFonts w:ascii="Arial" w:eastAsia="Arial" w:hAnsi="Arial" w:cs="Arial"/>
          <w:color w:val="FF0000"/>
        </w:rPr>
        <w:t>n</w:t>
      </w:r>
      <w:r>
        <w:rPr>
          <w:rFonts w:ascii="Arial" w:eastAsia="Arial" w:hAnsi="Arial" w:cs="Arial"/>
          <w:color w:val="FF0000"/>
          <w:spacing w:val="-1"/>
        </w:rPr>
        <w:t>i</w:t>
      </w:r>
      <w:r>
        <w:rPr>
          <w:rFonts w:ascii="Arial" w:eastAsia="Arial" w:hAnsi="Arial" w:cs="Arial"/>
          <w:color w:val="FF0000"/>
        </w:rPr>
        <w:t>ng</w:t>
      </w:r>
      <w:r>
        <w:rPr>
          <w:rFonts w:ascii="Arial" w:eastAsia="Arial" w:hAnsi="Arial" w:cs="Arial"/>
          <w:color w:val="FF0000"/>
          <w:spacing w:val="1"/>
        </w:rPr>
        <w:t xml:space="preserve"> I</w:t>
      </w:r>
      <w:r>
        <w:rPr>
          <w:rFonts w:ascii="Arial" w:eastAsia="Arial" w:hAnsi="Arial" w:cs="Arial"/>
          <w:color w:val="FF0000"/>
        </w:rPr>
        <w:t>n</w:t>
      </w:r>
      <w:r>
        <w:rPr>
          <w:rFonts w:ascii="Arial" w:eastAsia="Arial" w:hAnsi="Arial" w:cs="Arial"/>
          <w:color w:val="FF0000"/>
          <w:spacing w:val="-2"/>
        </w:rPr>
        <w:t>s</w:t>
      </w:r>
      <w:r>
        <w:rPr>
          <w:rFonts w:ascii="Arial" w:eastAsia="Arial" w:hAnsi="Arial" w:cs="Arial"/>
          <w:color w:val="FF0000"/>
          <w:spacing w:val="1"/>
        </w:rPr>
        <w:t>tr</w:t>
      </w:r>
      <w:r>
        <w:rPr>
          <w:rFonts w:ascii="Arial" w:eastAsia="Arial" w:hAnsi="Arial" w:cs="Arial"/>
          <w:color w:val="FF0000"/>
        </w:rPr>
        <w:t>u</w:t>
      </w:r>
      <w:r>
        <w:rPr>
          <w:rFonts w:ascii="Arial" w:eastAsia="Arial" w:hAnsi="Arial" w:cs="Arial"/>
          <w:color w:val="FF0000"/>
          <w:spacing w:val="-2"/>
        </w:rPr>
        <w:t>c</w:t>
      </w:r>
      <w:r>
        <w:rPr>
          <w:rFonts w:ascii="Arial" w:eastAsia="Arial" w:hAnsi="Arial" w:cs="Arial"/>
          <w:color w:val="FF0000"/>
          <w:spacing w:val="1"/>
        </w:rPr>
        <w:t>t</w:t>
      </w:r>
      <w:r>
        <w:rPr>
          <w:rFonts w:ascii="Arial" w:eastAsia="Arial" w:hAnsi="Arial" w:cs="Arial"/>
          <w:color w:val="FF0000"/>
          <w:spacing w:val="-3"/>
        </w:rPr>
        <w:t>o</w:t>
      </w:r>
      <w:r>
        <w:rPr>
          <w:rFonts w:ascii="Arial" w:eastAsia="Arial" w:hAnsi="Arial" w:cs="Arial"/>
          <w:color w:val="FF0000"/>
          <w:spacing w:val="1"/>
        </w:rPr>
        <w:t>r</w:t>
      </w:r>
      <w:r>
        <w:rPr>
          <w:rFonts w:ascii="Arial" w:eastAsia="Arial" w:hAnsi="Arial" w:cs="Arial"/>
          <w:color w:val="FF0000"/>
        </w:rPr>
        <w:t>; o</w:t>
      </w:r>
      <w:r>
        <w:rPr>
          <w:rFonts w:ascii="Arial" w:eastAsia="Arial" w:hAnsi="Arial" w:cs="Arial"/>
          <w:color w:val="FF0000"/>
          <w:spacing w:val="-2"/>
        </w:rPr>
        <w:t>r</w:t>
      </w:r>
      <w:r>
        <w:rPr>
          <w:rFonts w:ascii="Arial" w:eastAsia="Arial" w:hAnsi="Arial" w:cs="Arial"/>
          <w:color w:val="FF0000"/>
        </w:rPr>
        <w:t>,</w:t>
      </w:r>
    </w:p>
    <w:p w:rsidR="000A5570" w:rsidRDefault="00863EB5">
      <w:pPr>
        <w:tabs>
          <w:tab w:val="left" w:pos="1000"/>
        </w:tabs>
        <w:spacing w:before="75" w:after="0" w:line="240" w:lineRule="auto"/>
        <w:ind w:left="659" w:right="-20"/>
        <w:rPr>
          <w:rFonts w:ascii="Arial" w:eastAsia="Arial" w:hAnsi="Arial" w:cs="Arial"/>
        </w:rPr>
      </w:pPr>
      <w:r>
        <w:rPr>
          <w:rFonts w:ascii="Times New Roman" w:eastAsia="Times New Roman" w:hAnsi="Times New Roman" w:cs="Times New Roman"/>
          <w:color w:val="FF0000"/>
          <w:w w:val="131"/>
        </w:rPr>
        <w:t>•</w:t>
      </w:r>
      <w:r>
        <w:rPr>
          <w:rFonts w:ascii="Times New Roman" w:eastAsia="Times New Roman" w:hAnsi="Times New Roman" w:cs="Times New Roman"/>
          <w:color w:val="FF0000"/>
        </w:rPr>
        <w:tab/>
      </w:r>
      <w:r>
        <w:rPr>
          <w:rFonts w:ascii="Arial" w:eastAsia="Arial" w:hAnsi="Arial" w:cs="Arial"/>
          <w:color w:val="FF0000"/>
          <w:spacing w:val="-1"/>
        </w:rPr>
        <w:t>S</w:t>
      </w:r>
      <w:r>
        <w:rPr>
          <w:rFonts w:ascii="Arial" w:eastAsia="Arial" w:hAnsi="Arial" w:cs="Arial"/>
          <w:color w:val="FF0000"/>
        </w:rPr>
        <w:t>ucces</w:t>
      </w:r>
      <w:r>
        <w:rPr>
          <w:rFonts w:ascii="Arial" w:eastAsia="Arial" w:hAnsi="Arial" w:cs="Arial"/>
          <w:color w:val="FF0000"/>
          <w:spacing w:val="-2"/>
        </w:rPr>
        <w:t>s</w:t>
      </w:r>
      <w:r>
        <w:rPr>
          <w:rFonts w:ascii="Arial" w:eastAsia="Arial" w:hAnsi="Arial" w:cs="Arial"/>
          <w:color w:val="FF0000"/>
          <w:spacing w:val="3"/>
        </w:rPr>
        <w:t>f</w:t>
      </w:r>
      <w:r>
        <w:rPr>
          <w:rFonts w:ascii="Arial" w:eastAsia="Arial" w:hAnsi="Arial" w:cs="Arial"/>
          <w:color w:val="FF0000"/>
        </w:rPr>
        <w:t>ul c</w:t>
      </w:r>
      <w:r>
        <w:rPr>
          <w:rFonts w:ascii="Arial" w:eastAsia="Arial" w:hAnsi="Arial" w:cs="Arial"/>
          <w:color w:val="FF0000"/>
          <w:spacing w:val="-3"/>
        </w:rPr>
        <w:t>o</w:t>
      </w:r>
      <w:r>
        <w:rPr>
          <w:rFonts w:ascii="Arial" w:eastAsia="Arial" w:hAnsi="Arial" w:cs="Arial"/>
          <w:color w:val="FF0000"/>
          <w:spacing w:val="1"/>
        </w:rPr>
        <w:t>m</w:t>
      </w:r>
      <w:r>
        <w:rPr>
          <w:rFonts w:ascii="Arial" w:eastAsia="Arial" w:hAnsi="Arial" w:cs="Arial"/>
          <w:color w:val="FF0000"/>
        </w:rPr>
        <w:t>p</w:t>
      </w:r>
      <w:r>
        <w:rPr>
          <w:rFonts w:ascii="Arial" w:eastAsia="Arial" w:hAnsi="Arial" w:cs="Arial"/>
          <w:color w:val="FF0000"/>
          <w:spacing w:val="-1"/>
        </w:rPr>
        <w:t>l</w:t>
      </w:r>
      <w:r>
        <w:rPr>
          <w:rFonts w:ascii="Arial" w:eastAsia="Arial" w:hAnsi="Arial" w:cs="Arial"/>
          <w:color w:val="FF0000"/>
        </w:rPr>
        <w:t>e</w:t>
      </w:r>
      <w:r>
        <w:rPr>
          <w:rFonts w:ascii="Arial" w:eastAsia="Arial" w:hAnsi="Arial" w:cs="Arial"/>
          <w:color w:val="FF0000"/>
          <w:spacing w:val="1"/>
        </w:rPr>
        <w:t>t</w:t>
      </w:r>
      <w:r>
        <w:rPr>
          <w:rFonts w:ascii="Arial" w:eastAsia="Arial" w:hAnsi="Arial" w:cs="Arial"/>
          <w:color w:val="FF0000"/>
          <w:spacing w:val="-1"/>
        </w:rPr>
        <w:t>i</w:t>
      </w:r>
      <w:r>
        <w:rPr>
          <w:rFonts w:ascii="Arial" w:eastAsia="Arial" w:hAnsi="Arial" w:cs="Arial"/>
          <w:color w:val="FF0000"/>
        </w:rPr>
        <w:t>on</w:t>
      </w:r>
      <w:r>
        <w:rPr>
          <w:rFonts w:ascii="Arial" w:eastAsia="Arial" w:hAnsi="Arial" w:cs="Arial"/>
          <w:color w:val="FF0000"/>
          <w:spacing w:val="1"/>
        </w:rPr>
        <w:t xml:space="preserve"> </w:t>
      </w:r>
      <w:r>
        <w:rPr>
          <w:rFonts w:ascii="Arial" w:eastAsia="Arial" w:hAnsi="Arial" w:cs="Arial"/>
          <w:color w:val="FF0000"/>
          <w:spacing w:val="-3"/>
        </w:rPr>
        <w:t>o</w:t>
      </w:r>
      <w:r>
        <w:rPr>
          <w:rFonts w:ascii="Arial" w:eastAsia="Arial" w:hAnsi="Arial" w:cs="Arial"/>
          <w:color w:val="FF0000"/>
        </w:rPr>
        <w:t xml:space="preserve">f </w:t>
      </w:r>
      <w:r>
        <w:rPr>
          <w:rFonts w:ascii="Arial" w:eastAsia="Arial" w:hAnsi="Arial" w:cs="Arial"/>
          <w:color w:val="FF0000"/>
          <w:spacing w:val="1"/>
        </w:rPr>
        <w:t>r</w:t>
      </w:r>
      <w:r>
        <w:rPr>
          <w:rFonts w:ascii="Arial" w:eastAsia="Arial" w:hAnsi="Arial" w:cs="Arial"/>
          <w:color w:val="FF0000"/>
          <w:spacing w:val="-3"/>
        </w:rPr>
        <w:t>e</w:t>
      </w:r>
      <w:r>
        <w:rPr>
          <w:rFonts w:ascii="Arial" w:eastAsia="Arial" w:hAnsi="Arial" w:cs="Arial"/>
          <w:color w:val="FF0000"/>
          <w:spacing w:val="1"/>
        </w:rPr>
        <w:t>fr</w:t>
      </w:r>
      <w:r>
        <w:rPr>
          <w:rFonts w:ascii="Arial" w:eastAsia="Arial" w:hAnsi="Arial" w:cs="Arial"/>
          <w:color w:val="FF0000"/>
        </w:rPr>
        <w:t>esh</w:t>
      </w:r>
      <w:r>
        <w:rPr>
          <w:rFonts w:ascii="Arial" w:eastAsia="Arial" w:hAnsi="Arial" w:cs="Arial"/>
          <w:color w:val="FF0000"/>
          <w:spacing w:val="-3"/>
        </w:rPr>
        <w:t>e</w:t>
      </w:r>
      <w:r>
        <w:rPr>
          <w:rFonts w:ascii="Arial" w:eastAsia="Arial" w:hAnsi="Arial" w:cs="Arial"/>
          <w:color w:val="FF0000"/>
        </w:rPr>
        <w:t xml:space="preserve">r </w:t>
      </w:r>
      <w:r>
        <w:rPr>
          <w:rFonts w:ascii="Arial" w:eastAsia="Arial" w:hAnsi="Arial" w:cs="Arial"/>
          <w:color w:val="FF0000"/>
          <w:spacing w:val="1"/>
        </w:rPr>
        <w:t>tr</w:t>
      </w:r>
      <w:r>
        <w:rPr>
          <w:rFonts w:ascii="Arial" w:eastAsia="Arial" w:hAnsi="Arial" w:cs="Arial"/>
          <w:color w:val="FF0000"/>
        </w:rPr>
        <w:t>a</w:t>
      </w:r>
      <w:r>
        <w:rPr>
          <w:rFonts w:ascii="Arial" w:eastAsia="Arial" w:hAnsi="Arial" w:cs="Arial"/>
          <w:color w:val="FF0000"/>
          <w:spacing w:val="-1"/>
        </w:rPr>
        <w:t>i</w:t>
      </w:r>
      <w:r>
        <w:rPr>
          <w:rFonts w:ascii="Arial" w:eastAsia="Arial" w:hAnsi="Arial" w:cs="Arial"/>
          <w:color w:val="FF0000"/>
        </w:rPr>
        <w:t>n</w:t>
      </w:r>
      <w:r>
        <w:rPr>
          <w:rFonts w:ascii="Arial" w:eastAsia="Arial" w:hAnsi="Arial" w:cs="Arial"/>
          <w:color w:val="FF0000"/>
          <w:spacing w:val="-1"/>
        </w:rPr>
        <w:t>i</w:t>
      </w:r>
      <w:r>
        <w:rPr>
          <w:rFonts w:ascii="Arial" w:eastAsia="Arial" w:hAnsi="Arial" w:cs="Arial"/>
          <w:color w:val="FF0000"/>
          <w:spacing w:val="-3"/>
        </w:rPr>
        <w:t>n</w:t>
      </w:r>
      <w:r>
        <w:rPr>
          <w:rFonts w:ascii="Arial" w:eastAsia="Arial" w:hAnsi="Arial" w:cs="Arial"/>
          <w:color w:val="FF0000"/>
          <w:spacing w:val="2"/>
        </w:rPr>
        <w:t>g</w:t>
      </w:r>
      <w:r>
        <w:rPr>
          <w:rFonts w:ascii="Arial" w:eastAsia="Arial" w:hAnsi="Arial" w:cs="Arial"/>
          <w:color w:val="FF0000"/>
        </w:rPr>
        <w:t>; o</w:t>
      </w:r>
      <w:r>
        <w:rPr>
          <w:rFonts w:ascii="Arial" w:eastAsia="Arial" w:hAnsi="Arial" w:cs="Arial"/>
          <w:color w:val="FF0000"/>
          <w:spacing w:val="-2"/>
        </w:rPr>
        <w:t>r</w:t>
      </w:r>
      <w:r>
        <w:rPr>
          <w:rFonts w:ascii="Arial" w:eastAsia="Arial" w:hAnsi="Arial" w:cs="Arial"/>
          <w:color w:val="FF0000"/>
        </w:rPr>
        <w:t>,</w:t>
      </w:r>
    </w:p>
    <w:p w:rsidR="000A5570" w:rsidRDefault="00071E95">
      <w:pPr>
        <w:tabs>
          <w:tab w:val="left" w:pos="1000"/>
        </w:tabs>
        <w:spacing w:before="72" w:after="0" w:line="240" w:lineRule="auto"/>
        <w:ind w:left="659" w:right="-20"/>
        <w:rPr>
          <w:rFonts w:ascii="Arial" w:eastAsia="Arial" w:hAnsi="Arial" w:cs="Arial"/>
        </w:rPr>
      </w:pPr>
      <w:r>
        <w:pict>
          <v:group id="_x0000_s1288" style="position:absolute;left:0;text-align:left;margin-left:62.3pt;margin-top:19.45pt;width:.1pt;height:21.6pt;z-index:-251632128;mso-position-horizontal-relative:page" coordorigin="1246,389" coordsize="2,432">
            <v:shape id="_x0000_s1289" style="position:absolute;left:1246;top:389;width:2;height:432" coordorigin="1246,389" coordsize="0,432" path="m1246,389r,432e" filled="f" strokeweight=".82pt">
              <v:path arrowok="t"/>
            </v:shape>
            <w10:wrap anchorx="page"/>
          </v:group>
        </w:pict>
      </w:r>
      <w:r w:rsidR="00863EB5">
        <w:rPr>
          <w:rFonts w:ascii="Times New Roman" w:eastAsia="Times New Roman" w:hAnsi="Times New Roman" w:cs="Times New Roman"/>
          <w:color w:val="FF0000"/>
          <w:w w:val="131"/>
        </w:rPr>
        <w:t>•</w:t>
      </w:r>
      <w:r w:rsidR="00863EB5">
        <w:rPr>
          <w:rFonts w:ascii="Times New Roman" w:eastAsia="Times New Roman" w:hAnsi="Times New Roman" w:cs="Times New Roman"/>
          <w:color w:val="FF0000"/>
        </w:rPr>
        <w:tab/>
      </w:r>
      <w:r w:rsidR="00863EB5">
        <w:rPr>
          <w:rFonts w:ascii="Arial" w:eastAsia="Arial" w:hAnsi="Arial" w:cs="Arial"/>
          <w:color w:val="FF0000"/>
        </w:rPr>
        <w:t xml:space="preserve">A </w:t>
      </w:r>
      <w:r w:rsidR="00863EB5">
        <w:rPr>
          <w:rFonts w:ascii="Arial" w:eastAsia="Arial" w:hAnsi="Arial" w:cs="Arial"/>
          <w:color w:val="FF0000"/>
          <w:spacing w:val="1"/>
        </w:rPr>
        <w:t>r</w:t>
      </w:r>
      <w:r w:rsidR="00863EB5">
        <w:rPr>
          <w:rFonts w:ascii="Arial" w:eastAsia="Arial" w:hAnsi="Arial" w:cs="Arial"/>
          <w:color w:val="FF0000"/>
        </w:rPr>
        <w:t>e</w:t>
      </w:r>
      <w:r w:rsidR="00863EB5">
        <w:rPr>
          <w:rFonts w:ascii="Arial" w:eastAsia="Arial" w:hAnsi="Arial" w:cs="Arial"/>
          <w:color w:val="FF0000"/>
          <w:spacing w:val="-2"/>
        </w:rPr>
        <w:t>v</w:t>
      </w:r>
      <w:r w:rsidR="00863EB5">
        <w:rPr>
          <w:rFonts w:ascii="Arial" w:eastAsia="Arial" w:hAnsi="Arial" w:cs="Arial"/>
          <w:color w:val="FF0000"/>
        </w:rPr>
        <w:t>a</w:t>
      </w:r>
      <w:r w:rsidR="00863EB5">
        <w:rPr>
          <w:rFonts w:ascii="Arial" w:eastAsia="Arial" w:hAnsi="Arial" w:cs="Arial"/>
          <w:color w:val="FF0000"/>
          <w:spacing w:val="-1"/>
        </w:rPr>
        <w:t>li</w:t>
      </w:r>
      <w:r w:rsidR="00863EB5">
        <w:rPr>
          <w:rFonts w:ascii="Arial" w:eastAsia="Arial" w:hAnsi="Arial" w:cs="Arial"/>
          <w:color w:val="FF0000"/>
        </w:rPr>
        <w:t>da</w:t>
      </w:r>
      <w:r w:rsidR="00863EB5">
        <w:rPr>
          <w:rFonts w:ascii="Arial" w:eastAsia="Arial" w:hAnsi="Arial" w:cs="Arial"/>
          <w:color w:val="FF0000"/>
          <w:spacing w:val="1"/>
        </w:rPr>
        <w:t>t</w:t>
      </w:r>
      <w:r w:rsidR="00863EB5">
        <w:rPr>
          <w:rFonts w:ascii="Arial" w:eastAsia="Arial" w:hAnsi="Arial" w:cs="Arial"/>
          <w:color w:val="FF0000"/>
          <w:spacing w:val="-1"/>
        </w:rPr>
        <w:t>i</w:t>
      </w:r>
      <w:r w:rsidR="00863EB5">
        <w:rPr>
          <w:rFonts w:ascii="Arial" w:eastAsia="Arial" w:hAnsi="Arial" w:cs="Arial"/>
          <w:color w:val="FF0000"/>
        </w:rPr>
        <w:t>on</w:t>
      </w:r>
      <w:r w:rsidR="00863EB5">
        <w:rPr>
          <w:rFonts w:ascii="Arial" w:eastAsia="Arial" w:hAnsi="Arial" w:cs="Arial"/>
          <w:color w:val="FF0000"/>
          <w:spacing w:val="1"/>
        </w:rPr>
        <w:t xml:space="preserve"> </w:t>
      </w:r>
      <w:r w:rsidR="00863EB5">
        <w:rPr>
          <w:rFonts w:ascii="Arial" w:eastAsia="Arial" w:hAnsi="Arial" w:cs="Arial"/>
          <w:color w:val="FF0000"/>
        </w:rPr>
        <w:t>assess</w:t>
      </w:r>
      <w:r w:rsidR="00863EB5">
        <w:rPr>
          <w:rFonts w:ascii="Arial" w:eastAsia="Arial" w:hAnsi="Arial" w:cs="Arial"/>
          <w:color w:val="FF0000"/>
          <w:spacing w:val="1"/>
        </w:rPr>
        <w:t>m</w:t>
      </w:r>
      <w:r w:rsidR="00863EB5">
        <w:rPr>
          <w:rFonts w:ascii="Arial" w:eastAsia="Arial" w:hAnsi="Arial" w:cs="Arial"/>
          <w:color w:val="FF0000"/>
          <w:spacing w:val="-3"/>
        </w:rPr>
        <w:t>e</w:t>
      </w:r>
      <w:r w:rsidR="00863EB5">
        <w:rPr>
          <w:rFonts w:ascii="Arial" w:eastAsia="Arial" w:hAnsi="Arial" w:cs="Arial"/>
          <w:color w:val="FF0000"/>
        </w:rPr>
        <w:t>nt</w:t>
      </w:r>
      <w:r w:rsidR="00863EB5">
        <w:rPr>
          <w:rFonts w:ascii="Arial" w:eastAsia="Arial" w:hAnsi="Arial" w:cs="Arial"/>
          <w:color w:val="FF0000"/>
          <w:spacing w:val="2"/>
        </w:rPr>
        <w:t xml:space="preserve"> </w:t>
      </w:r>
      <w:r w:rsidR="00863EB5">
        <w:rPr>
          <w:rFonts w:ascii="Arial" w:eastAsia="Arial" w:hAnsi="Arial" w:cs="Arial"/>
          <w:color w:val="FF0000"/>
        </w:rPr>
        <w:t>c</w:t>
      </w:r>
      <w:r w:rsidR="00863EB5">
        <w:rPr>
          <w:rFonts w:ascii="Arial" w:eastAsia="Arial" w:hAnsi="Arial" w:cs="Arial"/>
          <w:color w:val="FF0000"/>
          <w:spacing w:val="-3"/>
        </w:rPr>
        <w:t>a</w:t>
      </w:r>
      <w:r w:rsidR="00863EB5">
        <w:rPr>
          <w:rFonts w:ascii="Arial" w:eastAsia="Arial" w:hAnsi="Arial" w:cs="Arial"/>
          <w:color w:val="FF0000"/>
          <w:spacing w:val="1"/>
        </w:rPr>
        <w:t>rr</w:t>
      </w:r>
      <w:r w:rsidR="00863EB5">
        <w:rPr>
          <w:rFonts w:ascii="Arial" w:eastAsia="Arial" w:hAnsi="Arial" w:cs="Arial"/>
          <w:color w:val="FF0000"/>
          <w:spacing w:val="-1"/>
        </w:rPr>
        <w:t>i</w:t>
      </w:r>
      <w:r w:rsidR="00863EB5">
        <w:rPr>
          <w:rFonts w:ascii="Arial" w:eastAsia="Arial" w:hAnsi="Arial" w:cs="Arial"/>
          <w:color w:val="FF0000"/>
        </w:rPr>
        <w:t>ed</w:t>
      </w:r>
      <w:r w:rsidR="00863EB5">
        <w:rPr>
          <w:rFonts w:ascii="Arial" w:eastAsia="Arial" w:hAnsi="Arial" w:cs="Arial"/>
          <w:color w:val="FF0000"/>
          <w:spacing w:val="1"/>
        </w:rPr>
        <w:t xml:space="preserve"> </w:t>
      </w:r>
      <w:r w:rsidR="00863EB5">
        <w:rPr>
          <w:rFonts w:ascii="Arial" w:eastAsia="Arial" w:hAnsi="Arial" w:cs="Arial"/>
          <w:color w:val="FF0000"/>
        </w:rPr>
        <w:t>o</w:t>
      </w:r>
      <w:r w:rsidR="00863EB5">
        <w:rPr>
          <w:rFonts w:ascii="Arial" w:eastAsia="Arial" w:hAnsi="Arial" w:cs="Arial"/>
          <w:color w:val="FF0000"/>
          <w:spacing w:val="-3"/>
        </w:rPr>
        <w:t>u</w:t>
      </w:r>
      <w:r w:rsidR="00863EB5">
        <w:rPr>
          <w:rFonts w:ascii="Arial" w:eastAsia="Arial" w:hAnsi="Arial" w:cs="Arial"/>
          <w:color w:val="FF0000"/>
        </w:rPr>
        <w:t>t</w:t>
      </w:r>
      <w:r w:rsidR="00863EB5">
        <w:rPr>
          <w:rFonts w:ascii="Arial" w:eastAsia="Arial" w:hAnsi="Arial" w:cs="Arial"/>
          <w:color w:val="FF0000"/>
          <w:spacing w:val="2"/>
        </w:rPr>
        <w:t xml:space="preserve"> </w:t>
      </w:r>
      <w:r w:rsidR="00863EB5">
        <w:rPr>
          <w:rFonts w:ascii="Arial" w:eastAsia="Arial" w:hAnsi="Arial" w:cs="Arial"/>
          <w:color w:val="FF0000"/>
        </w:rPr>
        <w:t>by</w:t>
      </w:r>
      <w:r w:rsidR="00863EB5">
        <w:rPr>
          <w:rFonts w:ascii="Arial" w:eastAsia="Arial" w:hAnsi="Arial" w:cs="Arial"/>
          <w:color w:val="FF0000"/>
          <w:spacing w:val="-4"/>
        </w:rPr>
        <w:t xml:space="preserve"> </w:t>
      </w:r>
      <w:r w:rsidR="00863EB5">
        <w:rPr>
          <w:rFonts w:ascii="Arial" w:eastAsia="Arial" w:hAnsi="Arial" w:cs="Arial"/>
          <w:color w:val="FF0000"/>
          <w:spacing w:val="1"/>
        </w:rPr>
        <w:t>t</w:t>
      </w:r>
      <w:r w:rsidR="00863EB5">
        <w:rPr>
          <w:rFonts w:ascii="Arial" w:eastAsia="Arial" w:hAnsi="Arial" w:cs="Arial"/>
          <w:color w:val="FF0000"/>
        </w:rPr>
        <w:t>he</w:t>
      </w:r>
      <w:r w:rsidR="00863EB5">
        <w:rPr>
          <w:rFonts w:ascii="Arial" w:eastAsia="Arial" w:hAnsi="Arial" w:cs="Arial"/>
          <w:color w:val="FF0000"/>
          <w:spacing w:val="1"/>
        </w:rPr>
        <w:t xml:space="preserve"> </w:t>
      </w:r>
      <w:r w:rsidR="00863EB5">
        <w:rPr>
          <w:rFonts w:ascii="Arial" w:eastAsia="Arial" w:hAnsi="Arial" w:cs="Arial"/>
          <w:color w:val="FF0000"/>
          <w:spacing w:val="-3"/>
        </w:rPr>
        <w:t>V</w:t>
      </w:r>
      <w:r w:rsidR="00863EB5">
        <w:rPr>
          <w:rFonts w:ascii="Arial" w:eastAsia="Arial" w:hAnsi="Arial" w:cs="Arial"/>
          <w:color w:val="FF0000"/>
          <w:spacing w:val="2"/>
        </w:rPr>
        <w:t>T</w:t>
      </w:r>
      <w:r w:rsidR="00863EB5">
        <w:rPr>
          <w:rFonts w:ascii="Arial" w:eastAsia="Arial" w:hAnsi="Arial" w:cs="Arial"/>
          <w:color w:val="FF0000"/>
        </w:rPr>
        <w:t>S</w:t>
      </w:r>
      <w:r w:rsidR="00863EB5">
        <w:rPr>
          <w:rFonts w:ascii="Arial" w:eastAsia="Arial" w:hAnsi="Arial" w:cs="Arial"/>
          <w:color w:val="FF0000"/>
          <w:spacing w:val="-2"/>
        </w:rPr>
        <w:t xml:space="preserve"> </w:t>
      </w:r>
      <w:r w:rsidR="00863EB5">
        <w:rPr>
          <w:rFonts w:ascii="Arial" w:eastAsia="Arial" w:hAnsi="Arial" w:cs="Arial"/>
          <w:color w:val="FF0000"/>
          <w:spacing w:val="-1"/>
        </w:rPr>
        <w:t>A</w:t>
      </w:r>
      <w:r w:rsidR="00863EB5">
        <w:rPr>
          <w:rFonts w:ascii="Arial" w:eastAsia="Arial" w:hAnsi="Arial" w:cs="Arial"/>
          <w:color w:val="FF0000"/>
        </w:rPr>
        <w:t>u</w:t>
      </w:r>
      <w:r w:rsidR="00863EB5">
        <w:rPr>
          <w:rFonts w:ascii="Arial" w:eastAsia="Arial" w:hAnsi="Arial" w:cs="Arial"/>
          <w:color w:val="FF0000"/>
          <w:spacing w:val="1"/>
        </w:rPr>
        <w:t>t</w:t>
      </w:r>
      <w:r w:rsidR="00863EB5">
        <w:rPr>
          <w:rFonts w:ascii="Arial" w:eastAsia="Arial" w:hAnsi="Arial" w:cs="Arial"/>
          <w:color w:val="FF0000"/>
        </w:rPr>
        <w:t>ho</w:t>
      </w:r>
      <w:r w:rsidR="00863EB5">
        <w:rPr>
          <w:rFonts w:ascii="Arial" w:eastAsia="Arial" w:hAnsi="Arial" w:cs="Arial"/>
          <w:color w:val="FF0000"/>
          <w:spacing w:val="1"/>
        </w:rPr>
        <w:t>r</w:t>
      </w:r>
      <w:r w:rsidR="00863EB5">
        <w:rPr>
          <w:rFonts w:ascii="Arial" w:eastAsia="Arial" w:hAnsi="Arial" w:cs="Arial"/>
          <w:color w:val="FF0000"/>
          <w:spacing w:val="-4"/>
        </w:rPr>
        <w:t>i</w:t>
      </w:r>
      <w:r w:rsidR="00863EB5">
        <w:rPr>
          <w:rFonts w:ascii="Arial" w:eastAsia="Arial" w:hAnsi="Arial" w:cs="Arial"/>
          <w:color w:val="FF0000"/>
          <w:spacing w:val="1"/>
        </w:rPr>
        <w:t>t</w:t>
      </w:r>
      <w:r w:rsidR="00863EB5">
        <w:rPr>
          <w:rFonts w:ascii="Arial" w:eastAsia="Arial" w:hAnsi="Arial" w:cs="Arial"/>
          <w:color w:val="FF0000"/>
          <w:spacing w:val="-2"/>
        </w:rPr>
        <w:t>y</w:t>
      </w:r>
      <w:r w:rsidR="00863EB5">
        <w:rPr>
          <w:rFonts w:ascii="Arial" w:eastAsia="Arial" w:hAnsi="Arial" w:cs="Arial"/>
          <w:color w:val="FF0000"/>
        </w:rPr>
        <w:t>.</w:t>
      </w:r>
    </w:p>
    <w:p w:rsidR="000A5570" w:rsidRDefault="000A5570">
      <w:pPr>
        <w:spacing w:before="1" w:after="0" w:line="120" w:lineRule="exact"/>
        <w:rPr>
          <w:sz w:val="12"/>
          <w:szCs w:val="12"/>
        </w:rPr>
      </w:pPr>
    </w:p>
    <w:p w:rsidR="000A5570" w:rsidDel="00450CCF" w:rsidRDefault="00863EB5">
      <w:pPr>
        <w:spacing w:after="0" w:line="240" w:lineRule="auto"/>
        <w:ind w:left="298" w:right="4305"/>
        <w:jc w:val="both"/>
        <w:rPr>
          <w:rFonts w:ascii="Arial" w:eastAsia="Arial" w:hAnsi="Arial" w:cs="Arial"/>
        </w:rPr>
      </w:pPr>
      <w:commentRangeStart w:id="153"/>
      <w:r w:rsidDel="00450CCF">
        <w:rPr>
          <w:rFonts w:ascii="Arial" w:eastAsia="Arial" w:hAnsi="Arial" w:cs="Arial"/>
          <w:strike/>
          <w:color w:val="818181"/>
        </w:rPr>
        <w:t>5</w:t>
      </w:r>
      <w:r w:rsidDel="00450CCF">
        <w:rPr>
          <w:rFonts w:ascii="Arial" w:eastAsia="Arial" w:hAnsi="Arial" w:cs="Arial"/>
          <w:strike/>
          <w:color w:val="818181"/>
          <w:spacing w:val="1"/>
        </w:rPr>
        <w:t>.</w:t>
      </w:r>
      <w:r w:rsidDel="00450CCF">
        <w:rPr>
          <w:rFonts w:ascii="Arial" w:eastAsia="Arial" w:hAnsi="Arial" w:cs="Arial"/>
          <w:strike/>
          <w:color w:val="818181"/>
        </w:rPr>
        <w:t>3</w:t>
      </w:r>
      <w:r w:rsidDel="00450CCF">
        <w:rPr>
          <w:rFonts w:ascii="Arial" w:eastAsia="Arial" w:hAnsi="Arial" w:cs="Arial"/>
          <w:strike/>
          <w:color w:val="818181"/>
          <w:spacing w:val="1"/>
        </w:rPr>
        <w:t>.</w:t>
      </w:r>
      <w:r w:rsidDel="00450CCF">
        <w:rPr>
          <w:rFonts w:ascii="Arial" w:eastAsia="Arial" w:hAnsi="Arial" w:cs="Arial"/>
          <w:strike/>
          <w:color w:val="818181"/>
        </w:rPr>
        <w:t>4</w:t>
      </w:r>
      <w:r w:rsidDel="00450CCF">
        <w:rPr>
          <w:rFonts w:ascii="Arial" w:eastAsia="Arial" w:hAnsi="Arial" w:cs="Arial"/>
          <w:color w:val="818181"/>
          <w:spacing w:val="-3"/>
          <w:u w:val="single" w:color="818181"/>
        </w:rPr>
        <w:t>7</w:t>
      </w:r>
      <w:r w:rsidDel="00450CCF">
        <w:rPr>
          <w:rFonts w:ascii="Arial" w:eastAsia="Arial" w:hAnsi="Arial" w:cs="Arial"/>
          <w:color w:val="818181"/>
          <w:spacing w:val="1"/>
          <w:u w:val="single" w:color="818181"/>
        </w:rPr>
        <w:t>.</w:t>
      </w:r>
      <w:r w:rsidDel="00450CCF">
        <w:rPr>
          <w:rFonts w:ascii="Arial" w:eastAsia="Arial" w:hAnsi="Arial" w:cs="Arial"/>
          <w:color w:val="818181"/>
          <w:u w:val="single" w:color="818181"/>
        </w:rPr>
        <w:t>3</w:t>
      </w:r>
      <w:r w:rsidDel="00450CCF">
        <w:rPr>
          <w:rFonts w:ascii="Arial" w:eastAsia="Arial" w:hAnsi="Arial" w:cs="Arial"/>
          <w:color w:val="818181"/>
          <w:spacing w:val="1"/>
          <w:u w:val="single" w:color="818181"/>
        </w:rPr>
        <w:t>.</w:t>
      </w:r>
      <w:r w:rsidDel="00450CCF">
        <w:rPr>
          <w:rFonts w:ascii="Arial" w:eastAsia="Arial" w:hAnsi="Arial" w:cs="Arial"/>
          <w:color w:val="818181"/>
          <w:spacing w:val="9"/>
          <w:u w:val="single" w:color="818181"/>
        </w:rPr>
        <w:t>4</w:t>
      </w:r>
      <w:r w:rsidDel="00450CCF">
        <w:rPr>
          <w:rFonts w:ascii="Arial" w:eastAsia="Arial" w:hAnsi="Arial" w:cs="Arial"/>
          <w:color w:val="000000"/>
          <w:spacing w:val="1"/>
        </w:rPr>
        <w:t>Q</w:t>
      </w:r>
      <w:r w:rsidDel="00450CCF">
        <w:rPr>
          <w:rFonts w:ascii="Arial" w:eastAsia="Arial" w:hAnsi="Arial" w:cs="Arial"/>
          <w:color w:val="000000"/>
        </w:rPr>
        <w:t>ua</w:t>
      </w:r>
      <w:r w:rsidDel="00450CCF">
        <w:rPr>
          <w:rFonts w:ascii="Arial" w:eastAsia="Arial" w:hAnsi="Arial" w:cs="Arial"/>
          <w:color w:val="000000"/>
          <w:spacing w:val="-1"/>
        </w:rPr>
        <w:t>l</w:t>
      </w:r>
      <w:r w:rsidDel="00450CCF">
        <w:rPr>
          <w:rFonts w:ascii="Arial" w:eastAsia="Arial" w:hAnsi="Arial" w:cs="Arial"/>
          <w:color w:val="000000"/>
          <w:spacing w:val="-4"/>
        </w:rPr>
        <w:t>i</w:t>
      </w:r>
      <w:r w:rsidDel="00450CCF">
        <w:rPr>
          <w:rFonts w:ascii="Arial" w:eastAsia="Arial" w:hAnsi="Arial" w:cs="Arial"/>
          <w:color w:val="000000"/>
          <w:spacing w:val="3"/>
        </w:rPr>
        <w:t>f</w:t>
      </w:r>
      <w:r w:rsidDel="00450CCF">
        <w:rPr>
          <w:rFonts w:ascii="Arial" w:eastAsia="Arial" w:hAnsi="Arial" w:cs="Arial"/>
          <w:color w:val="000000"/>
          <w:spacing w:val="-1"/>
        </w:rPr>
        <w:t>i</w:t>
      </w:r>
      <w:r w:rsidDel="00450CCF">
        <w:rPr>
          <w:rFonts w:ascii="Arial" w:eastAsia="Arial" w:hAnsi="Arial" w:cs="Arial"/>
          <w:color w:val="000000"/>
        </w:rPr>
        <w:t>ca</w:t>
      </w:r>
      <w:r w:rsidDel="00450CCF">
        <w:rPr>
          <w:rFonts w:ascii="Arial" w:eastAsia="Arial" w:hAnsi="Arial" w:cs="Arial"/>
          <w:color w:val="000000"/>
          <w:spacing w:val="1"/>
        </w:rPr>
        <w:t>t</w:t>
      </w:r>
      <w:r w:rsidDel="00450CCF">
        <w:rPr>
          <w:rFonts w:ascii="Arial" w:eastAsia="Arial" w:hAnsi="Arial" w:cs="Arial"/>
          <w:color w:val="000000"/>
          <w:spacing w:val="-1"/>
        </w:rPr>
        <w:t>i</w:t>
      </w:r>
      <w:r w:rsidDel="00450CCF">
        <w:rPr>
          <w:rFonts w:ascii="Arial" w:eastAsia="Arial" w:hAnsi="Arial" w:cs="Arial"/>
          <w:color w:val="000000"/>
        </w:rPr>
        <w:t>ons</w:t>
      </w:r>
      <w:r w:rsidDel="00450CCF">
        <w:rPr>
          <w:rFonts w:ascii="Arial" w:eastAsia="Arial" w:hAnsi="Arial" w:cs="Arial"/>
          <w:color w:val="000000"/>
          <w:spacing w:val="1"/>
        </w:rPr>
        <w:t xml:space="preserve"> </w:t>
      </w:r>
      <w:r w:rsidDel="00450CCF">
        <w:rPr>
          <w:rFonts w:ascii="Arial" w:eastAsia="Arial" w:hAnsi="Arial" w:cs="Arial"/>
          <w:color w:val="000000"/>
          <w:spacing w:val="-3"/>
        </w:rPr>
        <w:t>o</w:t>
      </w:r>
      <w:r w:rsidDel="00450CCF">
        <w:rPr>
          <w:rFonts w:ascii="Arial" w:eastAsia="Arial" w:hAnsi="Arial" w:cs="Arial"/>
          <w:color w:val="000000"/>
        </w:rPr>
        <w:t xml:space="preserve">f </w:t>
      </w:r>
      <w:r w:rsidDel="00450CCF">
        <w:rPr>
          <w:rFonts w:ascii="Arial" w:eastAsia="Arial" w:hAnsi="Arial" w:cs="Arial"/>
          <w:color w:val="000000"/>
          <w:spacing w:val="2"/>
        </w:rPr>
        <w:t>I</w:t>
      </w:r>
      <w:r w:rsidDel="00450CCF">
        <w:rPr>
          <w:rFonts w:ascii="Arial" w:eastAsia="Arial" w:hAnsi="Arial" w:cs="Arial"/>
          <w:color w:val="000000"/>
        </w:rPr>
        <w:t>n</w:t>
      </w:r>
      <w:r w:rsidDel="00450CCF">
        <w:rPr>
          <w:rFonts w:ascii="Arial" w:eastAsia="Arial" w:hAnsi="Arial" w:cs="Arial"/>
          <w:color w:val="000000"/>
          <w:spacing w:val="-2"/>
        </w:rPr>
        <w:t>s</w:t>
      </w:r>
      <w:r w:rsidDel="00450CCF">
        <w:rPr>
          <w:rFonts w:ascii="Arial" w:eastAsia="Arial" w:hAnsi="Arial" w:cs="Arial"/>
          <w:color w:val="000000"/>
          <w:spacing w:val="1"/>
        </w:rPr>
        <w:t>tr</w:t>
      </w:r>
      <w:r w:rsidDel="00450CCF">
        <w:rPr>
          <w:rFonts w:ascii="Arial" w:eastAsia="Arial" w:hAnsi="Arial" w:cs="Arial"/>
          <w:color w:val="000000"/>
        </w:rPr>
        <w:t>u</w:t>
      </w:r>
      <w:r w:rsidDel="00450CCF">
        <w:rPr>
          <w:rFonts w:ascii="Arial" w:eastAsia="Arial" w:hAnsi="Arial" w:cs="Arial"/>
          <w:color w:val="000000"/>
          <w:spacing w:val="-2"/>
        </w:rPr>
        <w:t>c</w:t>
      </w:r>
      <w:r w:rsidDel="00450CCF">
        <w:rPr>
          <w:rFonts w:ascii="Arial" w:eastAsia="Arial" w:hAnsi="Arial" w:cs="Arial"/>
          <w:color w:val="000000"/>
          <w:spacing w:val="-1"/>
        </w:rPr>
        <w:t>t</w:t>
      </w:r>
      <w:r w:rsidDel="00450CCF">
        <w:rPr>
          <w:rFonts w:ascii="Arial" w:eastAsia="Arial" w:hAnsi="Arial" w:cs="Arial"/>
          <w:color w:val="000000"/>
        </w:rPr>
        <w:t>o</w:t>
      </w:r>
      <w:r w:rsidDel="00450CCF">
        <w:rPr>
          <w:rFonts w:ascii="Arial" w:eastAsia="Arial" w:hAnsi="Arial" w:cs="Arial"/>
          <w:color w:val="000000"/>
          <w:spacing w:val="1"/>
        </w:rPr>
        <w:t>r</w:t>
      </w:r>
      <w:r w:rsidDel="00450CCF">
        <w:rPr>
          <w:rFonts w:ascii="Arial" w:eastAsia="Arial" w:hAnsi="Arial" w:cs="Arial"/>
          <w:color w:val="000000"/>
        </w:rPr>
        <w:t>s</w:t>
      </w:r>
      <w:r w:rsidDel="00450CCF">
        <w:rPr>
          <w:rFonts w:ascii="Arial" w:eastAsia="Arial" w:hAnsi="Arial" w:cs="Arial"/>
          <w:color w:val="000000"/>
          <w:spacing w:val="1"/>
        </w:rPr>
        <w:t xml:space="preserve"> </w:t>
      </w:r>
      <w:r w:rsidDel="00450CCF">
        <w:rPr>
          <w:rFonts w:ascii="Arial" w:eastAsia="Arial" w:hAnsi="Arial" w:cs="Arial"/>
          <w:color w:val="000000"/>
        </w:rPr>
        <w:t>and</w:t>
      </w:r>
      <w:r w:rsidDel="00450CCF">
        <w:rPr>
          <w:rFonts w:ascii="Arial" w:eastAsia="Arial" w:hAnsi="Arial" w:cs="Arial"/>
          <w:color w:val="000000"/>
          <w:spacing w:val="-2"/>
        </w:rPr>
        <w:t xml:space="preserve"> </w:t>
      </w:r>
      <w:r w:rsidDel="00450CCF">
        <w:rPr>
          <w:rFonts w:ascii="Arial" w:eastAsia="Arial" w:hAnsi="Arial" w:cs="Arial"/>
          <w:color w:val="000000"/>
          <w:spacing w:val="-1"/>
        </w:rPr>
        <w:t>A</w:t>
      </w:r>
      <w:r w:rsidDel="00450CCF">
        <w:rPr>
          <w:rFonts w:ascii="Arial" w:eastAsia="Arial" w:hAnsi="Arial" w:cs="Arial"/>
          <w:color w:val="000000"/>
        </w:rPr>
        <w:t>ssess</w:t>
      </w:r>
      <w:r w:rsidDel="00450CCF">
        <w:rPr>
          <w:rFonts w:ascii="Arial" w:eastAsia="Arial" w:hAnsi="Arial" w:cs="Arial"/>
          <w:color w:val="000000"/>
          <w:spacing w:val="-3"/>
        </w:rPr>
        <w:t>o</w:t>
      </w:r>
      <w:r w:rsidDel="00450CCF">
        <w:rPr>
          <w:rFonts w:ascii="Arial" w:eastAsia="Arial" w:hAnsi="Arial" w:cs="Arial"/>
          <w:color w:val="000000"/>
          <w:spacing w:val="1"/>
        </w:rPr>
        <w:t>r</w:t>
      </w:r>
      <w:r w:rsidDel="00450CCF">
        <w:rPr>
          <w:rFonts w:ascii="Arial" w:eastAsia="Arial" w:hAnsi="Arial" w:cs="Arial"/>
          <w:color w:val="000000"/>
        </w:rPr>
        <w:t>s</w:t>
      </w:r>
    </w:p>
    <w:p w:rsidR="000A5570" w:rsidDel="00450CCF" w:rsidRDefault="000A5570">
      <w:pPr>
        <w:spacing w:before="9" w:after="0" w:line="110" w:lineRule="exact"/>
        <w:rPr>
          <w:sz w:val="11"/>
          <w:szCs w:val="11"/>
        </w:rPr>
      </w:pPr>
    </w:p>
    <w:p w:rsidR="000A5570" w:rsidDel="00450CCF" w:rsidRDefault="00863EB5">
      <w:pPr>
        <w:spacing w:after="0" w:line="240" w:lineRule="auto"/>
        <w:ind w:left="298" w:right="98"/>
        <w:jc w:val="both"/>
        <w:rPr>
          <w:rFonts w:ascii="Arial" w:eastAsia="Arial" w:hAnsi="Arial" w:cs="Arial"/>
        </w:rPr>
      </w:pPr>
      <w:r w:rsidDel="00450CCF">
        <w:rPr>
          <w:rFonts w:ascii="Arial" w:eastAsia="Arial" w:hAnsi="Arial" w:cs="Arial"/>
          <w:spacing w:val="-1"/>
        </w:rPr>
        <w:t>C</w:t>
      </w:r>
      <w:r w:rsidDel="00450CCF">
        <w:rPr>
          <w:rFonts w:ascii="Arial" w:eastAsia="Arial" w:hAnsi="Arial" w:cs="Arial"/>
        </w:rPr>
        <w:t>o</w:t>
      </w:r>
      <w:r w:rsidDel="00450CCF">
        <w:rPr>
          <w:rFonts w:ascii="Arial" w:eastAsia="Arial" w:hAnsi="Arial" w:cs="Arial"/>
          <w:spacing w:val="1"/>
        </w:rPr>
        <w:t>m</w:t>
      </w:r>
      <w:r w:rsidDel="00450CCF">
        <w:rPr>
          <w:rFonts w:ascii="Arial" w:eastAsia="Arial" w:hAnsi="Arial" w:cs="Arial"/>
        </w:rPr>
        <w:t>pe</w:t>
      </w:r>
      <w:r w:rsidDel="00450CCF">
        <w:rPr>
          <w:rFonts w:ascii="Arial" w:eastAsia="Arial" w:hAnsi="Arial" w:cs="Arial"/>
          <w:spacing w:val="1"/>
        </w:rPr>
        <w:t>t</w:t>
      </w:r>
      <w:r w:rsidDel="00450CCF">
        <w:rPr>
          <w:rFonts w:ascii="Arial" w:eastAsia="Arial" w:hAnsi="Arial" w:cs="Arial"/>
        </w:rPr>
        <w:t>e</w:t>
      </w:r>
      <w:r w:rsidDel="00450CCF">
        <w:rPr>
          <w:rFonts w:ascii="Arial" w:eastAsia="Arial" w:hAnsi="Arial" w:cs="Arial"/>
          <w:spacing w:val="-3"/>
        </w:rPr>
        <w:t>n</w:t>
      </w:r>
      <w:r w:rsidDel="00450CCF">
        <w:rPr>
          <w:rFonts w:ascii="Arial" w:eastAsia="Arial" w:hAnsi="Arial" w:cs="Arial"/>
        </w:rPr>
        <w:t>t</w:t>
      </w:r>
      <w:r w:rsidDel="00450CCF">
        <w:rPr>
          <w:rFonts w:ascii="Arial" w:eastAsia="Arial" w:hAnsi="Arial" w:cs="Arial"/>
          <w:spacing w:val="4"/>
        </w:rPr>
        <w:t xml:space="preserve"> </w:t>
      </w:r>
      <w:r w:rsidDel="00450CCF">
        <w:rPr>
          <w:rFonts w:ascii="Arial" w:eastAsia="Arial" w:hAnsi="Arial" w:cs="Arial"/>
          <w:spacing w:val="-1"/>
        </w:rPr>
        <w:t>A</w:t>
      </w:r>
      <w:r w:rsidDel="00450CCF">
        <w:rPr>
          <w:rFonts w:ascii="Arial" w:eastAsia="Arial" w:hAnsi="Arial" w:cs="Arial"/>
        </w:rPr>
        <w:t>u</w:t>
      </w:r>
      <w:r w:rsidDel="00450CCF">
        <w:rPr>
          <w:rFonts w:ascii="Arial" w:eastAsia="Arial" w:hAnsi="Arial" w:cs="Arial"/>
          <w:spacing w:val="1"/>
        </w:rPr>
        <w:t>t</w:t>
      </w:r>
      <w:r w:rsidDel="00450CCF">
        <w:rPr>
          <w:rFonts w:ascii="Arial" w:eastAsia="Arial" w:hAnsi="Arial" w:cs="Arial"/>
        </w:rPr>
        <w:t>ho</w:t>
      </w:r>
      <w:r w:rsidDel="00450CCF">
        <w:rPr>
          <w:rFonts w:ascii="Arial" w:eastAsia="Arial" w:hAnsi="Arial" w:cs="Arial"/>
          <w:spacing w:val="1"/>
        </w:rPr>
        <w:t>r</w:t>
      </w:r>
      <w:r w:rsidDel="00450CCF">
        <w:rPr>
          <w:rFonts w:ascii="Arial" w:eastAsia="Arial" w:hAnsi="Arial" w:cs="Arial"/>
          <w:spacing w:val="-4"/>
        </w:rPr>
        <w:t>i</w:t>
      </w:r>
      <w:r w:rsidDel="00450CCF">
        <w:rPr>
          <w:rFonts w:ascii="Arial" w:eastAsia="Arial" w:hAnsi="Arial" w:cs="Arial"/>
          <w:spacing w:val="1"/>
        </w:rPr>
        <w:t>t</w:t>
      </w:r>
      <w:r w:rsidDel="00450CCF">
        <w:rPr>
          <w:rFonts w:ascii="Arial" w:eastAsia="Arial" w:hAnsi="Arial" w:cs="Arial"/>
          <w:spacing w:val="-1"/>
        </w:rPr>
        <w:t>i</w:t>
      </w:r>
      <w:r w:rsidDel="00450CCF">
        <w:rPr>
          <w:rFonts w:ascii="Arial" w:eastAsia="Arial" w:hAnsi="Arial" w:cs="Arial"/>
        </w:rPr>
        <w:t>es</w:t>
      </w:r>
      <w:r w:rsidDel="00450CCF">
        <w:rPr>
          <w:rFonts w:ascii="Arial" w:eastAsia="Arial" w:hAnsi="Arial" w:cs="Arial"/>
          <w:spacing w:val="3"/>
        </w:rPr>
        <w:t xml:space="preserve"> </w:t>
      </w:r>
      <w:r w:rsidDel="00450CCF">
        <w:rPr>
          <w:rFonts w:ascii="Arial" w:eastAsia="Arial" w:hAnsi="Arial" w:cs="Arial"/>
          <w:spacing w:val="-2"/>
        </w:rPr>
        <w:t>s</w:t>
      </w:r>
      <w:r w:rsidDel="00450CCF">
        <w:rPr>
          <w:rFonts w:ascii="Arial" w:eastAsia="Arial" w:hAnsi="Arial" w:cs="Arial"/>
        </w:rPr>
        <w:t>hou</w:t>
      </w:r>
      <w:r w:rsidDel="00450CCF">
        <w:rPr>
          <w:rFonts w:ascii="Arial" w:eastAsia="Arial" w:hAnsi="Arial" w:cs="Arial"/>
          <w:spacing w:val="-1"/>
        </w:rPr>
        <w:t>l</w:t>
      </w:r>
      <w:r w:rsidDel="00450CCF">
        <w:rPr>
          <w:rFonts w:ascii="Arial" w:eastAsia="Arial" w:hAnsi="Arial" w:cs="Arial"/>
        </w:rPr>
        <w:t>d</w:t>
      </w:r>
      <w:r w:rsidDel="00450CCF">
        <w:rPr>
          <w:rFonts w:ascii="Arial" w:eastAsia="Arial" w:hAnsi="Arial" w:cs="Arial"/>
          <w:spacing w:val="2"/>
        </w:rPr>
        <w:t xml:space="preserve"> </w:t>
      </w:r>
      <w:r w:rsidDel="00450CCF">
        <w:rPr>
          <w:rFonts w:ascii="Arial" w:eastAsia="Arial" w:hAnsi="Arial" w:cs="Arial"/>
        </w:rPr>
        <w:t>ensu</w:t>
      </w:r>
      <w:r w:rsidDel="00450CCF">
        <w:rPr>
          <w:rFonts w:ascii="Arial" w:eastAsia="Arial" w:hAnsi="Arial" w:cs="Arial"/>
          <w:spacing w:val="1"/>
        </w:rPr>
        <w:t>r</w:t>
      </w:r>
      <w:r w:rsidDel="00450CCF">
        <w:rPr>
          <w:rFonts w:ascii="Arial" w:eastAsia="Arial" w:hAnsi="Arial" w:cs="Arial"/>
        </w:rPr>
        <w:t>e</w:t>
      </w:r>
      <w:r w:rsidDel="00450CCF">
        <w:rPr>
          <w:rFonts w:ascii="Arial" w:eastAsia="Arial" w:hAnsi="Arial" w:cs="Arial"/>
          <w:spacing w:val="2"/>
        </w:rPr>
        <w:t xml:space="preserve"> </w:t>
      </w:r>
      <w:r w:rsidDel="00450CCF">
        <w:rPr>
          <w:rFonts w:ascii="Arial" w:eastAsia="Arial" w:hAnsi="Arial" w:cs="Arial"/>
          <w:spacing w:val="1"/>
        </w:rPr>
        <w:t>t</w:t>
      </w:r>
      <w:r w:rsidDel="00450CCF">
        <w:rPr>
          <w:rFonts w:ascii="Arial" w:eastAsia="Arial" w:hAnsi="Arial" w:cs="Arial"/>
        </w:rPr>
        <w:t>hat</w:t>
      </w:r>
      <w:r w:rsidDel="00450CCF">
        <w:rPr>
          <w:rFonts w:ascii="Arial" w:eastAsia="Arial" w:hAnsi="Arial" w:cs="Arial"/>
          <w:spacing w:val="4"/>
        </w:rPr>
        <w:t xml:space="preserve"> </w:t>
      </w:r>
      <w:r w:rsidDel="00450CCF">
        <w:rPr>
          <w:rFonts w:ascii="Arial" w:eastAsia="Arial" w:hAnsi="Arial" w:cs="Arial"/>
          <w:spacing w:val="-1"/>
        </w:rPr>
        <w:t>i</w:t>
      </w:r>
      <w:r w:rsidDel="00450CCF">
        <w:rPr>
          <w:rFonts w:ascii="Arial" w:eastAsia="Arial" w:hAnsi="Arial" w:cs="Arial"/>
        </w:rPr>
        <w:t>n</w:t>
      </w:r>
      <w:r w:rsidDel="00450CCF">
        <w:rPr>
          <w:rFonts w:ascii="Arial" w:eastAsia="Arial" w:hAnsi="Arial" w:cs="Arial"/>
          <w:spacing w:val="-2"/>
        </w:rPr>
        <w:t>s</w:t>
      </w:r>
      <w:r w:rsidDel="00450CCF">
        <w:rPr>
          <w:rFonts w:ascii="Arial" w:eastAsia="Arial" w:hAnsi="Arial" w:cs="Arial"/>
          <w:spacing w:val="1"/>
        </w:rPr>
        <w:t>tr</w:t>
      </w:r>
      <w:r w:rsidDel="00450CCF">
        <w:rPr>
          <w:rFonts w:ascii="Arial" w:eastAsia="Arial" w:hAnsi="Arial" w:cs="Arial"/>
          <w:spacing w:val="-3"/>
        </w:rPr>
        <w:t>u</w:t>
      </w:r>
      <w:r w:rsidDel="00450CCF">
        <w:rPr>
          <w:rFonts w:ascii="Arial" w:eastAsia="Arial" w:hAnsi="Arial" w:cs="Arial"/>
        </w:rPr>
        <w:t>c</w:t>
      </w:r>
      <w:r w:rsidDel="00450CCF">
        <w:rPr>
          <w:rFonts w:ascii="Arial" w:eastAsia="Arial" w:hAnsi="Arial" w:cs="Arial"/>
          <w:spacing w:val="1"/>
        </w:rPr>
        <w:t>t</w:t>
      </w:r>
      <w:r w:rsidDel="00450CCF">
        <w:rPr>
          <w:rFonts w:ascii="Arial" w:eastAsia="Arial" w:hAnsi="Arial" w:cs="Arial"/>
        </w:rPr>
        <w:t>o</w:t>
      </w:r>
      <w:r w:rsidDel="00450CCF">
        <w:rPr>
          <w:rFonts w:ascii="Arial" w:eastAsia="Arial" w:hAnsi="Arial" w:cs="Arial"/>
          <w:spacing w:val="1"/>
        </w:rPr>
        <w:t>r</w:t>
      </w:r>
      <w:r w:rsidDel="00450CCF">
        <w:rPr>
          <w:rFonts w:ascii="Arial" w:eastAsia="Arial" w:hAnsi="Arial" w:cs="Arial"/>
        </w:rPr>
        <w:t>s</w:t>
      </w:r>
      <w:r w:rsidDel="00450CCF">
        <w:rPr>
          <w:rFonts w:ascii="Arial" w:eastAsia="Arial" w:hAnsi="Arial" w:cs="Arial"/>
          <w:spacing w:val="3"/>
        </w:rPr>
        <w:t xml:space="preserve"> </w:t>
      </w:r>
      <w:r w:rsidDel="00450CCF">
        <w:rPr>
          <w:rFonts w:ascii="Arial" w:eastAsia="Arial" w:hAnsi="Arial" w:cs="Arial"/>
        </w:rPr>
        <w:t>and</w:t>
      </w:r>
      <w:r w:rsidDel="00450CCF">
        <w:rPr>
          <w:rFonts w:ascii="Arial" w:eastAsia="Arial" w:hAnsi="Arial" w:cs="Arial"/>
          <w:spacing w:val="2"/>
        </w:rPr>
        <w:t xml:space="preserve"> </w:t>
      </w:r>
      <w:r w:rsidDel="00450CCF">
        <w:rPr>
          <w:rFonts w:ascii="Arial" w:eastAsia="Arial" w:hAnsi="Arial" w:cs="Arial"/>
        </w:rPr>
        <w:t>a</w:t>
      </w:r>
      <w:r w:rsidDel="00450CCF">
        <w:rPr>
          <w:rFonts w:ascii="Arial" w:eastAsia="Arial" w:hAnsi="Arial" w:cs="Arial"/>
          <w:spacing w:val="-2"/>
        </w:rPr>
        <w:t>s</w:t>
      </w:r>
      <w:r w:rsidDel="00450CCF">
        <w:rPr>
          <w:rFonts w:ascii="Arial" w:eastAsia="Arial" w:hAnsi="Arial" w:cs="Arial"/>
        </w:rPr>
        <w:t>sesso</w:t>
      </w:r>
      <w:r w:rsidDel="00450CCF">
        <w:rPr>
          <w:rFonts w:ascii="Arial" w:eastAsia="Arial" w:hAnsi="Arial" w:cs="Arial"/>
          <w:spacing w:val="-2"/>
        </w:rPr>
        <w:t>r</w:t>
      </w:r>
      <w:r w:rsidDel="00450CCF">
        <w:rPr>
          <w:rFonts w:ascii="Arial" w:eastAsia="Arial" w:hAnsi="Arial" w:cs="Arial"/>
        </w:rPr>
        <w:t>s</w:t>
      </w:r>
      <w:r w:rsidDel="00450CCF">
        <w:rPr>
          <w:rFonts w:ascii="Arial" w:eastAsia="Arial" w:hAnsi="Arial" w:cs="Arial"/>
          <w:spacing w:val="3"/>
        </w:rPr>
        <w:t xml:space="preserve"> </w:t>
      </w:r>
      <w:r w:rsidDel="00450CCF">
        <w:rPr>
          <w:rFonts w:ascii="Arial" w:eastAsia="Arial" w:hAnsi="Arial" w:cs="Arial"/>
        </w:rPr>
        <w:t>a</w:t>
      </w:r>
      <w:r w:rsidDel="00450CCF">
        <w:rPr>
          <w:rFonts w:ascii="Arial" w:eastAsia="Arial" w:hAnsi="Arial" w:cs="Arial"/>
          <w:spacing w:val="1"/>
        </w:rPr>
        <w:t>r</w:t>
      </w:r>
      <w:r w:rsidDel="00450CCF">
        <w:rPr>
          <w:rFonts w:ascii="Arial" w:eastAsia="Arial" w:hAnsi="Arial" w:cs="Arial"/>
        </w:rPr>
        <w:t>e app</w:t>
      </w:r>
      <w:r w:rsidDel="00450CCF">
        <w:rPr>
          <w:rFonts w:ascii="Arial" w:eastAsia="Arial" w:hAnsi="Arial" w:cs="Arial"/>
          <w:spacing w:val="1"/>
        </w:rPr>
        <w:t>r</w:t>
      </w:r>
      <w:r w:rsidDel="00450CCF">
        <w:rPr>
          <w:rFonts w:ascii="Arial" w:eastAsia="Arial" w:hAnsi="Arial" w:cs="Arial"/>
        </w:rPr>
        <w:t>op</w:t>
      </w:r>
      <w:r w:rsidDel="00450CCF">
        <w:rPr>
          <w:rFonts w:ascii="Arial" w:eastAsia="Arial" w:hAnsi="Arial" w:cs="Arial"/>
          <w:spacing w:val="1"/>
        </w:rPr>
        <w:t>r</w:t>
      </w:r>
      <w:r w:rsidDel="00450CCF">
        <w:rPr>
          <w:rFonts w:ascii="Arial" w:eastAsia="Arial" w:hAnsi="Arial" w:cs="Arial"/>
          <w:spacing w:val="-1"/>
        </w:rPr>
        <w:t>i</w:t>
      </w:r>
      <w:r w:rsidDel="00450CCF">
        <w:rPr>
          <w:rFonts w:ascii="Arial" w:eastAsia="Arial" w:hAnsi="Arial" w:cs="Arial"/>
        </w:rPr>
        <w:t>a</w:t>
      </w:r>
      <w:r w:rsidDel="00450CCF">
        <w:rPr>
          <w:rFonts w:ascii="Arial" w:eastAsia="Arial" w:hAnsi="Arial" w:cs="Arial"/>
          <w:spacing w:val="1"/>
        </w:rPr>
        <w:t>t</w:t>
      </w:r>
      <w:r w:rsidDel="00450CCF">
        <w:rPr>
          <w:rFonts w:ascii="Arial" w:eastAsia="Arial" w:hAnsi="Arial" w:cs="Arial"/>
        </w:rPr>
        <w:t>e</w:t>
      </w:r>
      <w:r w:rsidDel="00450CCF">
        <w:rPr>
          <w:rFonts w:ascii="Arial" w:eastAsia="Arial" w:hAnsi="Arial" w:cs="Arial"/>
          <w:spacing w:val="-1"/>
        </w:rPr>
        <w:t>l</w:t>
      </w:r>
      <w:r w:rsidDel="00450CCF">
        <w:rPr>
          <w:rFonts w:ascii="Arial" w:eastAsia="Arial" w:hAnsi="Arial" w:cs="Arial"/>
        </w:rPr>
        <w:t xml:space="preserve">y </w:t>
      </w:r>
      <w:r w:rsidDel="00450CCF">
        <w:rPr>
          <w:rFonts w:ascii="Arial" w:eastAsia="Arial" w:hAnsi="Arial" w:cs="Arial"/>
          <w:spacing w:val="2"/>
        </w:rPr>
        <w:t>q</w:t>
      </w:r>
      <w:r w:rsidDel="00450CCF">
        <w:rPr>
          <w:rFonts w:ascii="Arial" w:eastAsia="Arial" w:hAnsi="Arial" w:cs="Arial"/>
        </w:rPr>
        <w:t>ua</w:t>
      </w:r>
      <w:r w:rsidDel="00450CCF">
        <w:rPr>
          <w:rFonts w:ascii="Arial" w:eastAsia="Arial" w:hAnsi="Arial" w:cs="Arial"/>
          <w:spacing w:val="-1"/>
        </w:rPr>
        <w:t>l</w:t>
      </w:r>
      <w:r w:rsidDel="00450CCF">
        <w:rPr>
          <w:rFonts w:ascii="Arial" w:eastAsia="Arial" w:hAnsi="Arial" w:cs="Arial"/>
          <w:spacing w:val="-3"/>
        </w:rPr>
        <w:t>i</w:t>
      </w:r>
      <w:r w:rsidDel="00450CCF">
        <w:rPr>
          <w:rFonts w:ascii="Arial" w:eastAsia="Arial" w:hAnsi="Arial" w:cs="Arial"/>
          <w:spacing w:val="3"/>
        </w:rPr>
        <w:t>f</w:t>
      </w:r>
      <w:r w:rsidDel="00450CCF">
        <w:rPr>
          <w:rFonts w:ascii="Arial" w:eastAsia="Arial" w:hAnsi="Arial" w:cs="Arial"/>
          <w:spacing w:val="-1"/>
        </w:rPr>
        <w:t>i</w:t>
      </w:r>
      <w:r w:rsidDel="00450CCF">
        <w:rPr>
          <w:rFonts w:ascii="Arial" w:eastAsia="Arial" w:hAnsi="Arial" w:cs="Arial"/>
        </w:rPr>
        <w:t>ed and</w:t>
      </w:r>
      <w:r w:rsidDel="00450CCF">
        <w:rPr>
          <w:rFonts w:ascii="Arial" w:eastAsia="Arial" w:hAnsi="Arial" w:cs="Arial"/>
          <w:spacing w:val="3"/>
        </w:rPr>
        <w:t xml:space="preserve"> </w:t>
      </w:r>
      <w:r w:rsidDel="00450CCF">
        <w:rPr>
          <w:rFonts w:ascii="Arial" w:eastAsia="Arial" w:hAnsi="Arial" w:cs="Arial"/>
        </w:rPr>
        <w:t>e</w:t>
      </w:r>
      <w:r w:rsidDel="00450CCF">
        <w:rPr>
          <w:rFonts w:ascii="Arial" w:eastAsia="Arial" w:hAnsi="Arial" w:cs="Arial"/>
          <w:spacing w:val="-2"/>
        </w:rPr>
        <w:t>x</w:t>
      </w:r>
      <w:r w:rsidDel="00450CCF">
        <w:rPr>
          <w:rFonts w:ascii="Arial" w:eastAsia="Arial" w:hAnsi="Arial" w:cs="Arial"/>
        </w:rPr>
        <w:t>pe</w:t>
      </w:r>
      <w:r w:rsidDel="00450CCF">
        <w:rPr>
          <w:rFonts w:ascii="Arial" w:eastAsia="Arial" w:hAnsi="Arial" w:cs="Arial"/>
          <w:spacing w:val="1"/>
        </w:rPr>
        <w:t>r</w:t>
      </w:r>
      <w:r w:rsidDel="00450CCF">
        <w:rPr>
          <w:rFonts w:ascii="Arial" w:eastAsia="Arial" w:hAnsi="Arial" w:cs="Arial"/>
          <w:spacing w:val="-1"/>
        </w:rPr>
        <w:t>i</w:t>
      </w:r>
      <w:r w:rsidDel="00450CCF">
        <w:rPr>
          <w:rFonts w:ascii="Arial" w:eastAsia="Arial" w:hAnsi="Arial" w:cs="Arial"/>
        </w:rPr>
        <w:t>enced</w:t>
      </w:r>
      <w:r w:rsidDel="00450CCF">
        <w:rPr>
          <w:rFonts w:ascii="Arial" w:eastAsia="Arial" w:hAnsi="Arial" w:cs="Arial"/>
          <w:spacing w:val="3"/>
        </w:rPr>
        <w:t xml:space="preserve"> f</w:t>
      </w:r>
      <w:r w:rsidDel="00450CCF">
        <w:rPr>
          <w:rFonts w:ascii="Arial" w:eastAsia="Arial" w:hAnsi="Arial" w:cs="Arial"/>
          <w:spacing w:val="-3"/>
        </w:rPr>
        <w:t>o</w:t>
      </w:r>
      <w:r w:rsidDel="00450CCF">
        <w:rPr>
          <w:rFonts w:ascii="Arial" w:eastAsia="Arial" w:hAnsi="Arial" w:cs="Arial"/>
        </w:rPr>
        <w:t>r</w:t>
      </w:r>
      <w:r w:rsidDel="00450CCF">
        <w:rPr>
          <w:rFonts w:ascii="Arial" w:eastAsia="Arial" w:hAnsi="Arial" w:cs="Arial"/>
          <w:spacing w:val="4"/>
        </w:rPr>
        <w:t xml:space="preserve"> </w:t>
      </w:r>
      <w:r w:rsidDel="00450CCF">
        <w:rPr>
          <w:rFonts w:ascii="Arial" w:eastAsia="Arial" w:hAnsi="Arial" w:cs="Arial"/>
          <w:spacing w:val="1"/>
        </w:rPr>
        <w:t>t</w:t>
      </w:r>
      <w:r w:rsidDel="00450CCF">
        <w:rPr>
          <w:rFonts w:ascii="Arial" w:eastAsia="Arial" w:hAnsi="Arial" w:cs="Arial"/>
        </w:rPr>
        <w:t>he pa</w:t>
      </w:r>
      <w:r w:rsidDel="00450CCF">
        <w:rPr>
          <w:rFonts w:ascii="Arial" w:eastAsia="Arial" w:hAnsi="Arial" w:cs="Arial"/>
          <w:spacing w:val="1"/>
        </w:rPr>
        <w:t>rt</w:t>
      </w:r>
      <w:r w:rsidDel="00450CCF">
        <w:rPr>
          <w:rFonts w:ascii="Arial" w:eastAsia="Arial" w:hAnsi="Arial" w:cs="Arial"/>
          <w:spacing w:val="-1"/>
        </w:rPr>
        <w:t>i</w:t>
      </w:r>
      <w:r w:rsidDel="00450CCF">
        <w:rPr>
          <w:rFonts w:ascii="Arial" w:eastAsia="Arial" w:hAnsi="Arial" w:cs="Arial"/>
        </w:rPr>
        <w:t>cu</w:t>
      </w:r>
      <w:r w:rsidDel="00450CCF">
        <w:rPr>
          <w:rFonts w:ascii="Arial" w:eastAsia="Arial" w:hAnsi="Arial" w:cs="Arial"/>
          <w:spacing w:val="-1"/>
        </w:rPr>
        <w:t>l</w:t>
      </w:r>
      <w:r w:rsidDel="00450CCF">
        <w:rPr>
          <w:rFonts w:ascii="Arial" w:eastAsia="Arial" w:hAnsi="Arial" w:cs="Arial"/>
        </w:rPr>
        <w:t>ar</w:t>
      </w:r>
      <w:r w:rsidDel="00450CCF">
        <w:rPr>
          <w:rFonts w:ascii="Arial" w:eastAsia="Arial" w:hAnsi="Arial" w:cs="Arial"/>
          <w:spacing w:val="4"/>
        </w:rPr>
        <w:t xml:space="preserve"> </w:t>
      </w:r>
      <w:r w:rsidDel="00450CCF">
        <w:rPr>
          <w:rFonts w:ascii="Arial" w:eastAsia="Arial" w:hAnsi="Arial" w:cs="Arial"/>
          <w:spacing w:val="-1"/>
        </w:rPr>
        <w:t>t</w:t>
      </w:r>
      <w:r w:rsidDel="00450CCF">
        <w:rPr>
          <w:rFonts w:ascii="Arial" w:eastAsia="Arial" w:hAnsi="Arial" w:cs="Arial"/>
          <w:spacing w:val="1"/>
        </w:rPr>
        <w:t>r</w:t>
      </w:r>
      <w:r w:rsidDel="00450CCF">
        <w:rPr>
          <w:rFonts w:ascii="Arial" w:eastAsia="Arial" w:hAnsi="Arial" w:cs="Arial"/>
        </w:rPr>
        <w:t>a</w:t>
      </w:r>
      <w:r w:rsidDel="00450CCF">
        <w:rPr>
          <w:rFonts w:ascii="Arial" w:eastAsia="Arial" w:hAnsi="Arial" w:cs="Arial"/>
          <w:spacing w:val="-1"/>
        </w:rPr>
        <w:t>i</w:t>
      </w:r>
      <w:r w:rsidDel="00450CCF">
        <w:rPr>
          <w:rFonts w:ascii="Arial" w:eastAsia="Arial" w:hAnsi="Arial" w:cs="Arial"/>
        </w:rPr>
        <w:t>n</w:t>
      </w:r>
      <w:r w:rsidDel="00450CCF">
        <w:rPr>
          <w:rFonts w:ascii="Arial" w:eastAsia="Arial" w:hAnsi="Arial" w:cs="Arial"/>
          <w:spacing w:val="-1"/>
        </w:rPr>
        <w:t>i</w:t>
      </w:r>
      <w:r w:rsidDel="00450CCF">
        <w:rPr>
          <w:rFonts w:ascii="Arial" w:eastAsia="Arial" w:hAnsi="Arial" w:cs="Arial"/>
        </w:rPr>
        <w:t>ng</w:t>
      </w:r>
      <w:r w:rsidDel="00450CCF">
        <w:rPr>
          <w:rFonts w:ascii="Arial" w:eastAsia="Arial" w:hAnsi="Arial" w:cs="Arial"/>
          <w:spacing w:val="5"/>
        </w:rPr>
        <w:t xml:space="preserve"> </w:t>
      </w:r>
      <w:r w:rsidDel="00450CCF">
        <w:rPr>
          <w:rFonts w:ascii="Arial" w:eastAsia="Arial" w:hAnsi="Arial" w:cs="Arial"/>
        </w:rPr>
        <w:t>and assess</w:t>
      </w:r>
      <w:r w:rsidDel="00450CCF">
        <w:rPr>
          <w:rFonts w:ascii="Arial" w:eastAsia="Arial" w:hAnsi="Arial" w:cs="Arial"/>
          <w:spacing w:val="1"/>
        </w:rPr>
        <w:t>m</w:t>
      </w:r>
      <w:r w:rsidDel="00450CCF">
        <w:rPr>
          <w:rFonts w:ascii="Arial" w:eastAsia="Arial" w:hAnsi="Arial" w:cs="Arial"/>
        </w:rPr>
        <w:t>e</w:t>
      </w:r>
      <w:r w:rsidDel="00450CCF">
        <w:rPr>
          <w:rFonts w:ascii="Arial" w:eastAsia="Arial" w:hAnsi="Arial" w:cs="Arial"/>
          <w:spacing w:val="-3"/>
        </w:rPr>
        <w:t>n</w:t>
      </w:r>
      <w:r w:rsidDel="00450CCF">
        <w:rPr>
          <w:rFonts w:ascii="Arial" w:eastAsia="Arial" w:hAnsi="Arial" w:cs="Arial"/>
        </w:rPr>
        <w:t>t</w:t>
      </w:r>
      <w:r w:rsidDel="00450CCF">
        <w:rPr>
          <w:rFonts w:ascii="Arial" w:eastAsia="Arial" w:hAnsi="Arial" w:cs="Arial"/>
          <w:spacing w:val="4"/>
        </w:rPr>
        <w:t xml:space="preserve"> </w:t>
      </w:r>
      <w:r w:rsidDel="00450CCF">
        <w:rPr>
          <w:rFonts w:ascii="Arial" w:eastAsia="Arial" w:hAnsi="Arial" w:cs="Arial"/>
          <w:spacing w:val="-3"/>
        </w:rPr>
        <w:t>o</w:t>
      </w:r>
      <w:r w:rsidDel="00450CCF">
        <w:rPr>
          <w:rFonts w:ascii="Arial" w:eastAsia="Arial" w:hAnsi="Arial" w:cs="Arial"/>
        </w:rPr>
        <w:t>f</w:t>
      </w:r>
      <w:r w:rsidDel="00450CCF">
        <w:rPr>
          <w:rFonts w:ascii="Arial" w:eastAsia="Arial" w:hAnsi="Arial" w:cs="Arial"/>
          <w:spacing w:val="4"/>
        </w:rPr>
        <w:t xml:space="preserve"> </w:t>
      </w:r>
      <w:r w:rsidDel="00450CCF">
        <w:rPr>
          <w:rFonts w:ascii="Arial" w:eastAsia="Arial" w:hAnsi="Arial" w:cs="Arial"/>
        </w:rPr>
        <w:t>co</w:t>
      </w:r>
      <w:r w:rsidDel="00450CCF">
        <w:rPr>
          <w:rFonts w:ascii="Arial" w:eastAsia="Arial" w:hAnsi="Arial" w:cs="Arial"/>
          <w:spacing w:val="1"/>
        </w:rPr>
        <w:t>m</w:t>
      </w:r>
      <w:r w:rsidDel="00450CCF">
        <w:rPr>
          <w:rFonts w:ascii="Arial" w:eastAsia="Arial" w:hAnsi="Arial" w:cs="Arial"/>
        </w:rPr>
        <w:t>p</w:t>
      </w:r>
      <w:r w:rsidDel="00450CCF">
        <w:rPr>
          <w:rFonts w:ascii="Arial" w:eastAsia="Arial" w:hAnsi="Arial" w:cs="Arial"/>
          <w:spacing w:val="-3"/>
        </w:rPr>
        <w:t>e</w:t>
      </w:r>
      <w:r w:rsidDel="00450CCF">
        <w:rPr>
          <w:rFonts w:ascii="Arial" w:eastAsia="Arial" w:hAnsi="Arial" w:cs="Arial"/>
          <w:spacing w:val="1"/>
        </w:rPr>
        <w:t>t</w:t>
      </w:r>
      <w:r w:rsidDel="00450CCF">
        <w:rPr>
          <w:rFonts w:ascii="Arial" w:eastAsia="Arial" w:hAnsi="Arial" w:cs="Arial"/>
          <w:spacing w:val="-3"/>
        </w:rPr>
        <w:t>e</w:t>
      </w:r>
      <w:r w:rsidDel="00450CCF">
        <w:rPr>
          <w:rFonts w:ascii="Arial" w:eastAsia="Arial" w:hAnsi="Arial" w:cs="Arial"/>
        </w:rPr>
        <w:t xml:space="preserve">nce </w:t>
      </w:r>
      <w:r w:rsidDel="00450CCF">
        <w:rPr>
          <w:rFonts w:ascii="Arial" w:eastAsia="Arial" w:hAnsi="Arial" w:cs="Arial"/>
          <w:spacing w:val="3"/>
        </w:rPr>
        <w:t>f</w:t>
      </w:r>
      <w:r w:rsidDel="00450CCF">
        <w:rPr>
          <w:rFonts w:ascii="Arial" w:eastAsia="Arial" w:hAnsi="Arial" w:cs="Arial"/>
        </w:rPr>
        <w:t>or</w:t>
      </w:r>
      <w:r w:rsidDel="00450CCF">
        <w:rPr>
          <w:rFonts w:ascii="Arial" w:eastAsia="Arial" w:hAnsi="Arial" w:cs="Arial"/>
          <w:spacing w:val="4"/>
        </w:rPr>
        <w:t xml:space="preserve"> </w:t>
      </w:r>
      <w:r w:rsidDel="00450CCF">
        <w:rPr>
          <w:rFonts w:ascii="Arial" w:eastAsia="Arial" w:hAnsi="Arial" w:cs="Arial"/>
          <w:spacing w:val="-3"/>
        </w:rPr>
        <w:t>w</w:t>
      </w:r>
      <w:r w:rsidDel="00450CCF">
        <w:rPr>
          <w:rFonts w:ascii="Arial" w:eastAsia="Arial" w:hAnsi="Arial" w:cs="Arial"/>
        </w:rPr>
        <w:t>h</w:t>
      </w:r>
      <w:r w:rsidDel="00450CCF">
        <w:rPr>
          <w:rFonts w:ascii="Arial" w:eastAsia="Arial" w:hAnsi="Arial" w:cs="Arial"/>
          <w:spacing w:val="-1"/>
        </w:rPr>
        <w:t>i</w:t>
      </w:r>
      <w:r w:rsidDel="00450CCF">
        <w:rPr>
          <w:rFonts w:ascii="Arial" w:eastAsia="Arial" w:hAnsi="Arial" w:cs="Arial"/>
        </w:rPr>
        <w:t>ch</w:t>
      </w:r>
      <w:r w:rsidDel="00450CCF">
        <w:rPr>
          <w:rFonts w:ascii="Arial" w:eastAsia="Arial" w:hAnsi="Arial" w:cs="Arial"/>
          <w:spacing w:val="3"/>
        </w:rPr>
        <w:t xml:space="preserve"> </w:t>
      </w:r>
      <w:r w:rsidDel="00450CCF">
        <w:rPr>
          <w:rFonts w:ascii="Arial" w:eastAsia="Arial" w:hAnsi="Arial" w:cs="Arial"/>
          <w:spacing w:val="1"/>
        </w:rPr>
        <w:t>t</w:t>
      </w:r>
      <w:r w:rsidDel="00450CCF">
        <w:rPr>
          <w:rFonts w:ascii="Arial" w:eastAsia="Arial" w:hAnsi="Arial" w:cs="Arial"/>
        </w:rPr>
        <w:t>hey</w:t>
      </w:r>
      <w:r w:rsidDel="00450CCF">
        <w:rPr>
          <w:rFonts w:ascii="Arial" w:eastAsia="Arial" w:hAnsi="Arial" w:cs="Arial"/>
          <w:spacing w:val="1"/>
        </w:rPr>
        <w:t xml:space="preserve"> </w:t>
      </w:r>
      <w:r w:rsidDel="00450CCF">
        <w:rPr>
          <w:rFonts w:ascii="Arial" w:eastAsia="Arial" w:hAnsi="Arial" w:cs="Arial"/>
        </w:rPr>
        <w:t>a</w:t>
      </w:r>
      <w:r w:rsidDel="00450CCF">
        <w:rPr>
          <w:rFonts w:ascii="Arial" w:eastAsia="Arial" w:hAnsi="Arial" w:cs="Arial"/>
          <w:spacing w:val="1"/>
        </w:rPr>
        <w:t>r</w:t>
      </w:r>
      <w:r w:rsidDel="00450CCF">
        <w:rPr>
          <w:rFonts w:ascii="Arial" w:eastAsia="Arial" w:hAnsi="Arial" w:cs="Arial"/>
        </w:rPr>
        <w:t xml:space="preserve">e </w:t>
      </w:r>
      <w:r w:rsidDel="00450CCF">
        <w:rPr>
          <w:rFonts w:ascii="Arial" w:eastAsia="Arial" w:hAnsi="Arial" w:cs="Arial"/>
          <w:spacing w:val="2"/>
        </w:rPr>
        <w:t>g</w:t>
      </w:r>
      <w:r w:rsidDel="00450CCF">
        <w:rPr>
          <w:rFonts w:ascii="Arial" w:eastAsia="Arial" w:hAnsi="Arial" w:cs="Arial"/>
          <w:spacing w:val="-1"/>
        </w:rPr>
        <w:t>i</w:t>
      </w:r>
      <w:r w:rsidDel="00450CCF">
        <w:rPr>
          <w:rFonts w:ascii="Arial" w:eastAsia="Arial" w:hAnsi="Arial" w:cs="Arial"/>
          <w:spacing w:val="-2"/>
        </w:rPr>
        <w:t>v</w:t>
      </w:r>
      <w:r w:rsidDel="00450CCF">
        <w:rPr>
          <w:rFonts w:ascii="Arial" w:eastAsia="Arial" w:hAnsi="Arial" w:cs="Arial"/>
        </w:rPr>
        <w:t>en</w:t>
      </w:r>
      <w:r w:rsidDel="00450CCF">
        <w:rPr>
          <w:rFonts w:ascii="Arial" w:eastAsia="Arial" w:hAnsi="Arial" w:cs="Arial"/>
          <w:spacing w:val="25"/>
        </w:rPr>
        <w:t xml:space="preserve"> </w:t>
      </w:r>
      <w:r w:rsidDel="00450CCF">
        <w:rPr>
          <w:rFonts w:ascii="Arial" w:eastAsia="Arial" w:hAnsi="Arial" w:cs="Arial"/>
          <w:spacing w:val="1"/>
        </w:rPr>
        <w:t>r</w:t>
      </w:r>
      <w:r w:rsidDel="00450CCF">
        <w:rPr>
          <w:rFonts w:ascii="Arial" w:eastAsia="Arial" w:hAnsi="Arial" w:cs="Arial"/>
        </w:rPr>
        <w:t>espons</w:t>
      </w:r>
      <w:r w:rsidDel="00450CCF">
        <w:rPr>
          <w:rFonts w:ascii="Arial" w:eastAsia="Arial" w:hAnsi="Arial" w:cs="Arial"/>
          <w:spacing w:val="-1"/>
        </w:rPr>
        <w:t>i</w:t>
      </w:r>
      <w:r w:rsidDel="00450CCF">
        <w:rPr>
          <w:rFonts w:ascii="Arial" w:eastAsia="Arial" w:hAnsi="Arial" w:cs="Arial"/>
        </w:rPr>
        <w:t>b</w:t>
      </w:r>
      <w:r w:rsidDel="00450CCF">
        <w:rPr>
          <w:rFonts w:ascii="Arial" w:eastAsia="Arial" w:hAnsi="Arial" w:cs="Arial"/>
          <w:spacing w:val="-1"/>
        </w:rPr>
        <w:t>ili</w:t>
      </w:r>
      <w:r w:rsidDel="00450CCF">
        <w:rPr>
          <w:rFonts w:ascii="Arial" w:eastAsia="Arial" w:hAnsi="Arial" w:cs="Arial"/>
          <w:spacing w:val="3"/>
        </w:rPr>
        <w:t>t</w:t>
      </w:r>
      <w:r w:rsidDel="00450CCF">
        <w:rPr>
          <w:rFonts w:ascii="Arial" w:eastAsia="Arial" w:hAnsi="Arial" w:cs="Arial"/>
          <w:spacing w:val="-2"/>
        </w:rPr>
        <w:t>y</w:t>
      </w:r>
      <w:r w:rsidDel="00450CCF">
        <w:rPr>
          <w:rFonts w:ascii="Arial" w:eastAsia="Arial" w:hAnsi="Arial" w:cs="Arial"/>
        </w:rPr>
        <w:t xml:space="preserve">. </w:t>
      </w:r>
      <w:r w:rsidDel="00450CCF">
        <w:rPr>
          <w:rFonts w:ascii="Arial" w:eastAsia="Arial" w:hAnsi="Arial" w:cs="Arial"/>
          <w:spacing w:val="51"/>
        </w:rPr>
        <w:t xml:space="preserve"> </w:t>
      </w:r>
      <w:r w:rsidDel="00450CCF">
        <w:rPr>
          <w:rFonts w:ascii="Arial" w:eastAsia="Arial" w:hAnsi="Arial" w:cs="Arial"/>
          <w:spacing w:val="-1"/>
        </w:rPr>
        <w:t>S</w:t>
      </w:r>
      <w:r w:rsidDel="00450CCF">
        <w:rPr>
          <w:rFonts w:ascii="Arial" w:eastAsia="Arial" w:hAnsi="Arial" w:cs="Arial"/>
          <w:spacing w:val="2"/>
        </w:rPr>
        <w:t>u</w:t>
      </w:r>
      <w:r w:rsidDel="00450CCF">
        <w:rPr>
          <w:rFonts w:ascii="Arial" w:eastAsia="Arial" w:hAnsi="Arial" w:cs="Arial"/>
        </w:rPr>
        <w:t>ch</w:t>
      </w:r>
      <w:r w:rsidDel="00450CCF">
        <w:rPr>
          <w:rFonts w:ascii="Arial" w:eastAsia="Arial" w:hAnsi="Arial" w:cs="Arial"/>
          <w:spacing w:val="25"/>
        </w:rPr>
        <w:t xml:space="preserve"> </w:t>
      </w:r>
      <w:r w:rsidDel="00450CCF">
        <w:rPr>
          <w:rFonts w:ascii="Arial" w:eastAsia="Arial" w:hAnsi="Arial" w:cs="Arial"/>
          <w:spacing w:val="2"/>
        </w:rPr>
        <w:t>q</w:t>
      </w:r>
      <w:r w:rsidDel="00450CCF">
        <w:rPr>
          <w:rFonts w:ascii="Arial" w:eastAsia="Arial" w:hAnsi="Arial" w:cs="Arial"/>
        </w:rPr>
        <w:t>ua</w:t>
      </w:r>
      <w:r w:rsidDel="00450CCF">
        <w:rPr>
          <w:rFonts w:ascii="Arial" w:eastAsia="Arial" w:hAnsi="Arial" w:cs="Arial"/>
          <w:spacing w:val="-1"/>
        </w:rPr>
        <w:t>l</w:t>
      </w:r>
      <w:r w:rsidDel="00450CCF">
        <w:rPr>
          <w:rFonts w:ascii="Arial" w:eastAsia="Arial" w:hAnsi="Arial" w:cs="Arial"/>
          <w:spacing w:val="-4"/>
        </w:rPr>
        <w:t>i</w:t>
      </w:r>
      <w:r w:rsidDel="00450CCF">
        <w:rPr>
          <w:rFonts w:ascii="Arial" w:eastAsia="Arial" w:hAnsi="Arial" w:cs="Arial"/>
          <w:spacing w:val="3"/>
        </w:rPr>
        <w:t>f</w:t>
      </w:r>
      <w:r w:rsidDel="00450CCF">
        <w:rPr>
          <w:rFonts w:ascii="Arial" w:eastAsia="Arial" w:hAnsi="Arial" w:cs="Arial"/>
          <w:spacing w:val="-1"/>
        </w:rPr>
        <w:t>i</w:t>
      </w:r>
      <w:r w:rsidDel="00450CCF">
        <w:rPr>
          <w:rFonts w:ascii="Arial" w:eastAsia="Arial" w:hAnsi="Arial" w:cs="Arial"/>
        </w:rPr>
        <w:t>ca</w:t>
      </w:r>
      <w:r w:rsidDel="00450CCF">
        <w:rPr>
          <w:rFonts w:ascii="Arial" w:eastAsia="Arial" w:hAnsi="Arial" w:cs="Arial"/>
          <w:spacing w:val="1"/>
        </w:rPr>
        <w:t>t</w:t>
      </w:r>
      <w:r w:rsidDel="00450CCF">
        <w:rPr>
          <w:rFonts w:ascii="Arial" w:eastAsia="Arial" w:hAnsi="Arial" w:cs="Arial"/>
          <w:spacing w:val="-1"/>
        </w:rPr>
        <w:t>i</w:t>
      </w:r>
      <w:r w:rsidDel="00450CCF">
        <w:rPr>
          <w:rFonts w:ascii="Arial" w:eastAsia="Arial" w:hAnsi="Arial" w:cs="Arial"/>
        </w:rPr>
        <w:t>ons</w:t>
      </w:r>
      <w:r w:rsidDel="00450CCF">
        <w:rPr>
          <w:rFonts w:ascii="Arial" w:eastAsia="Arial" w:hAnsi="Arial" w:cs="Arial"/>
          <w:spacing w:val="25"/>
        </w:rPr>
        <w:t xml:space="preserve"> </w:t>
      </w:r>
      <w:r w:rsidDel="00450CCF">
        <w:rPr>
          <w:rFonts w:ascii="Arial" w:eastAsia="Arial" w:hAnsi="Arial" w:cs="Arial"/>
        </w:rPr>
        <w:t>and</w:t>
      </w:r>
      <w:r w:rsidDel="00450CCF">
        <w:rPr>
          <w:rFonts w:ascii="Arial" w:eastAsia="Arial" w:hAnsi="Arial" w:cs="Arial"/>
          <w:spacing w:val="25"/>
        </w:rPr>
        <w:t xml:space="preserve"> </w:t>
      </w:r>
      <w:r w:rsidDel="00450CCF">
        <w:rPr>
          <w:rFonts w:ascii="Arial" w:eastAsia="Arial" w:hAnsi="Arial" w:cs="Arial"/>
        </w:rPr>
        <w:t>expe</w:t>
      </w:r>
      <w:r w:rsidDel="00450CCF">
        <w:rPr>
          <w:rFonts w:ascii="Arial" w:eastAsia="Arial" w:hAnsi="Arial" w:cs="Arial"/>
          <w:spacing w:val="1"/>
        </w:rPr>
        <w:t>r</w:t>
      </w:r>
      <w:r w:rsidDel="00450CCF">
        <w:rPr>
          <w:rFonts w:ascii="Arial" w:eastAsia="Arial" w:hAnsi="Arial" w:cs="Arial"/>
          <w:spacing w:val="-1"/>
        </w:rPr>
        <w:t>i</w:t>
      </w:r>
      <w:r w:rsidDel="00450CCF">
        <w:rPr>
          <w:rFonts w:ascii="Arial" w:eastAsia="Arial" w:hAnsi="Arial" w:cs="Arial"/>
        </w:rPr>
        <w:t>ence</w:t>
      </w:r>
      <w:r w:rsidDel="00450CCF">
        <w:rPr>
          <w:rFonts w:ascii="Arial" w:eastAsia="Arial" w:hAnsi="Arial" w:cs="Arial"/>
          <w:spacing w:val="25"/>
        </w:rPr>
        <w:t xml:space="preserve"> </w:t>
      </w:r>
      <w:r w:rsidDel="00450CCF">
        <w:rPr>
          <w:rFonts w:ascii="Arial" w:eastAsia="Arial" w:hAnsi="Arial" w:cs="Arial"/>
        </w:rPr>
        <w:t>shou</w:t>
      </w:r>
      <w:r w:rsidDel="00450CCF">
        <w:rPr>
          <w:rFonts w:ascii="Arial" w:eastAsia="Arial" w:hAnsi="Arial" w:cs="Arial"/>
          <w:spacing w:val="-1"/>
        </w:rPr>
        <w:t>l</w:t>
      </w:r>
      <w:r w:rsidDel="00450CCF">
        <w:rPr>
          <w:rFonts w:ascii="Arial" w:eastAsia="Arial" w:hAnsi="Arial" w:cs="Arial"/>
        </w:rPr>
        <w:t>d</w:t>
      </w:r>
      <w:r w:rsidDel="00450CCF">
        <w:rPr>
          <w:rFonts w:ascii="Arial" w:eastAsia="Arial" w:hAnsi="Arial" w:cs="Arial"/>
          <w:spacing w:val="25"/>
        </w:rPr>
        <w:t xml:space="preserve"> </w:t>
      </w:r>
      <w:r w:rsidDel="00450CCF">
        <w:rPr>
          <w:rFonts w:ascii="Arial" w:eastAsia="Arial" w:hAnsi="Arial" w:cs="Arial"/>
        </w:rPr>
        <w:t>be</w:t>
      </w:r>
      <w:r w:rsidDel="00450CCF">
        <w:rPr>
          <w:rFonts w:ascii="Arial" w:eastAsia="Arial" w:hAnsi="Arial" w:cs="Arial"/>
          <w:spacing w:val="25"/>
        </w:rPr>
        <w:t xml:space="preserve"> </w:t>
      </w:r>
      <w:r w:rsidDel="00450CCF">
        <w:rPr>
          <w:rFonts w:ascii="Arial" w:eastAsia="Arial" w:hAnsi="Arial" w:cs="Arial"/>
          <w:spacing w:val="-1"/>
        </w:rPr>
        <w:t>i</w:t>
      </w:r>
      <w:r w:rsidDel="00450CCF">
        <w:rPr>
          <w:rFonts w:ascii="Arial" w:eastAsia="Arial" w:hAnsi="Arial" w:cs="Arial"/>
        </w:rPr>
        <w:t>nc</w:t>
      </w:r>
      <w:r w:rsidDel="00450CCF">
        <w:rPr>
          <w:rFonts w:ascii="Arial" w:eastAsia="Arial" w:hAnsi="Arial" w:cs="Arial"/>
          <w:spacing w:val="2"/>
        </w:rPr>
        <w:t>o</w:t>
      </w:r>
      <w:r w:rsidDel="00450CCF">
        <w:rPr>
          <w:rFonts w:ascii="Arial" w:eastAsia="Arial" w:hAnsi="Arial" w:cs="Arial"/>
          <w:spacing w:val="1"/>
        </w:rPr>
        <w:t>r</w:t>
      </w:r>
      <w:r w:rsidDel="00450CCF">
        <w:rPr>
          <w:rFonts w:ascii="Arial" w:eastAsia="Arial" w:hAnsi="Arial" w:cs="Arial"/>
        </w:rPr>
        <w:t>po</w:t>
      </w:r>
      <w:r w:rsidDel="00450CCF">
        <w:rPr>
          <w:rFonts w:ascii="Arial" w:eastAsia="Arial" w:hAnsi="Arial" w:cs="Arial"/>
          <w:spacing w:val="1"/>
        </w:rPr>
        <w:t>r</w:t>
      </w:r>
      <w:r w:rsidDel="00450CCF">
        <w:rPr>
          <w:rFonts w:ascii="Arial" w:eastAsia="Arial" w:hAnsi="Arial" w:cs="Arial"/>
          <w:spacing w:val="-3"/>
        </w:rPr>
        <w:t>a</w:t>
      </w:r>
      <w:r w:rsidDel="00450CCF">
        <w:rPr>
          <w:rFonts w:ascii="Arial" w:eastAsia="Arial" w:hAnsi="Arial" w:cs="Arial"/>
          <w:spacing w:val="1"/>
        </w:rPr>
        <w:t>t</w:t>
      </w:r>
      <w:r w:rsidDel="00450CCF">
        <w:rPr>
          <w:rFonts w:ascii="Arial" w:eastAsia="Arial" w:hAnsi="Arial" w:cs="Arial"/>
        </w:rPr>
        <w:t>ed</w:t>
      </w:r>
      <w:r w:rsidDel="00450CCF">
        <w:rPr>
          <w:rFonts w:ascii="Arial" w:eastAsia="Arial" w:hAnsi="Arial" w:cs="Arial"/>
          <w:spacing w:val="25"/>
        </w:rPr>
        <w:t xml:space="preserve"> </w:t>
      </w:r>
      <w:r w:rsidDel="00450CCF">
        <w:rPr>
          <w:rFonts w:ascii="Arial" w:eastAsia="Arial" w:hAnsi="Arial" w:cs="Arial"/>
          <w:spacing w:val="-1"/>
        </w:rPr>
        <w:t>i</w:t>
      </w:r>
      <w:r w:rsidDel="00450CCF">
        <w:rPr>
          <w:rFonts w:ascii="Arial" w:eastAsia="Arial" w:hAnsi="Arial" w:cs="Arial"/>
        </w:rPr>
        <w:t>n</w:t>
      </w:r>
      <w:r w:rsidDel="00450CCF">
        <w:rPr>
          <w:rFonts w:ascii="Arial" w:eastAsia="Arial" w:hAnsi="Arial" w:cs="Arial"/>
          <w:spacing w:val="25"/>
        </w:rPr>
        <w:t xml:space="preserve"> </w:t>
      </w:r>
      <w:r w:rsidDel="00450CCF">
        <w:rPr>
          <w:rFonts w:ascii="Arial" w:eastAsia="Arial" w:hAnsi="Arial" w:cs="Arial"/>
          <w:spacing w:val="1"/>
        </w:rPr>
        <w:t>t</w:t>
      </w:r>
      <w:r w:rsidDel="00450CCF">
        <w:rPr>
          <w:rFonts w:ascii="Arial" w:eastAsia="Arial" w:hAnsi="Arial" w:cs="Arial"/>
        </w:rPr>
        <w:t>he</w:t>
      </w:r>
      <w:r w:rsidDel="00450CCF">
        <w:rPr>
          <w:rFonts w:ascii="Arial" w:eastAsia="Arial" w:hAnsi="Arial" w:cs="Arial"/>
          <w:spacing w:val="25"/>
        </w:rPr>
        <w:t xml:space="preserve"> </w:t>
      </w:r>
      <w:r w:rsidDel="00450CCF">
        <w:rPr>
          <w:rFonts w:ascii="Arial" w:eastAsia="Arial" w:hAnsi="Arial" w:cs="Arial"/>
          <w:spacing w:val="2"/>
        </w:rPr>
        <w:t>q</w:t>
      </w:r>
      <w:r w:rsidDel="00450CCF">
        <w:rPr>
          <w:rFonts w:ascii="Arial" w:eastAsia="Arial" w:hAnsi="Arial" w:cs="Arial"/>
        </w:rPr>
        <w:t>ua</w:t>
      </w:r>
      <w:r w:rsidDel="00450CCF">
        <w:rPr>
          <w:rFonts w:ascii="Arial" w:eastAsia="Arial" w:hAnsi="Arial" w:cs="Arial"/>
          <w:spacing w:val="-1"/>
        </w:rPr>
        <w:t>li</w:t>
      </w:r>
      <w:r w:rsidDel="00450CCF">
        <w:rPr>
          <w:rFonts w:ascii="Arial" w:eastAsia="Arial" w:hAnsi="Arial" w:cs="Arial"/>
          <w:spacing w:val="1"/>
        </w:rPr>
        <w:t>t</w:t>
      </w:r>
      <w:r w:rsidDel="00450CCF">
        <w:rPr>
          <w:rFonts w:ascii="Arial" w:eastAsia="Arial" w:hAnsi="Arial" w:cs="Arial"/>
        </w:rPr>
        <w:t>y s</w:t>
      </w:r>
      <w:r w:rsidDel="00450CCF">
        <w:rPr>
          <w:rFonts w:ascii="Arial" w:eastAsia="Arial" w:hAnsi="Arial" w:cs="Arial"/>
          <w:spacing w:val="1"/>
        </w:rPr>
        <w:t>t</w:t>
      </w:r>
      <w:r w:rsidDel="00450CCF">
        <w:rPr>
          <w:rFonts w:ascii="Arial" w:eastAsia="Arial" w:hAnsi="Arial" w:cs="Arial"/>
        </w:rPr>
        <w:t>anda</w:t>
      </w:r>
      <w:r w:rsidDel="00450CCF">
        <w:rPr>
          <w:rFonts w:ascii="Arial" w:eastAsia="Arial" w:hAnsi="Arial" w:cs="Arial"/>
          <w:spacing w:val="1"/>
        </w:rPr>
        <w:t>r</w:t>
      </w:r>
      <w:r w:rsidDel="00450CCF">
        <w:rPr>
          <w:rFonts w:ascii="Arial" w:eastAsia="Arial" w:hAnsi="Arial" w:cs="Arial"/>
        </w:rPr>
        <w:t>d</w:t>
      </w:r>
      <w:r w:rsidDel="00450CCF">
        <w:rPr>
          <w:rFonts w:ascii="Arial" w:eastAsia="Arial" w:hAnsi="Arial" w:cs="Arial"/>
          <w:spacing w:val="-2"/>
        </w:rPr>
        <w:t>s</w:t>
      </w:r>
      <w:r w:rsidDel="00450CCF">
        <w:rPr>
          <w:rFonts w:ascii="Arial" w:eastAsia="Arial" w:hAnsi="Arial" w:cs="Arial"/>
        </w:rPr>
        <w:t xml:space="preserve">. </w:t>
      </w:r>
      <w:r w:rsidDel="00450CCF">
        <w:rPr>
          <w:rFonts w:ascii="Arial" w:eastAsia="Arial" w:hAnsi="Arial" w:cs="Arial"/>
          <w:spacing w:val="37"/>
        </w:rPr>
        <w:t xml:space="preserve"> </w:t>
      </w:r>
      <w:r w:rsidDel="00450CCF">
        <w:rPr>
          <w:rFonts w:ascii="Arial" w:eastAsia="Arial" w:hAnsi="Arial" w:cs="Arial"/>
          <w:spacing w:val="-1"/>
        </w:rPr>
        <w:t>A</w:t>
      </w:r>
      <w:r w:rsidDel="00450CCF">
        <w:rPr>
          <w:rFonts w:ascii="Arial" w:eastAsia="Arial" w:hAnsi="Arial" w:cs="Arial"/>
        </w:rPr>
        <w:t>p</w:t>
      </w:r>
      <w:r w:rsidDel="00450CCF">
        <w:rPr>
          <w:rFonts w:ascii="Arial" w:eastAsia="Arial" w:hAnsi="Arial" w:cs="Arial"/>
          <w:spacing w:val="-3"/>
        </w:rPr>
        <w:t>p</w:t>
      </w:r>
      <w:r w:rsidDel="00450CCF">
        <w:rPr>
          <w:rFonts w:ascii="Arial" w:eastAsia="Arial" w:hAnsi="Arial" w:cs="Arial"/>
          <w:spacing w:val="1"/>
        </w:rPr>
        <w:t>r</w:t>
      </w:r>
      <w:r w:rsidDel="00450CCF">
        <w:rPr>
          <w:rFonts w:ascii="Arial" w:eastAsia="Arial" w:hAnsi="Arial" w:cs="Arial"/>
        </w:rPr>
        <w:t>op</w:t>
      </w:r>
      <w:r w:rsidDel="00450CCF">
        <w:rPr>
          <w:rFonts w:ascii="Arial" w:eastAsia="Arial" w:hAnsi="Arial" w:cs="Arial"/>
          <w:spacing w:val="1"/>
        </w:rPr>
        <w:t>r</w:t>
      </w:r>
      <w:r w:rsidDel="00450CCF">
        <w:rPr>
          <w:rFonts w:ascii="Arial" w:eastAsia="Arial" w:hAnsi="Arial" w:cs="Arial"/>
          <w:spacing w:val="-1"/>
        </w:rPr>
        <w:t>i</w:t>
      </w:r>
      <w:r w:rsidDel="00450CCF">
        <w:rPr>
          <w:rFonts w:ascii="Arial" w:eastAsia="Arial" w:hAnsi="Arial" w:cs="Arial"/>
        </w:rPr>
        <w:t>a</w:t>
      </w:r>
      <w:r w:rsidDel="00450CCF">
        <w:rPr>
          <w:rFonts w:ascii="Arial" w:eastAsia="Arial" w:hAnsi="Arial" w:cs="Arial"/>
          <w:spacing w:val="1"/>
        </w:rPr>
        <w:t>t</w:t>
      </w:r>
      <w:r w:rsidDel="00450CCF">
        <w:rPr>
          <w:rFonts w:ascii="Arial" w:eastAsia="Arial" w:hAnsi="Arial" w:cs="Arial"/>
        </w:rPr>
        <w:t>e</w:t>
      </w:r>
      <w:r w:rsidDel="00450CCF">
        <w:rPr>
          <w:rFonts w:ascii="Arial" w:eastAsia="Arial" w:hAnsi="Arial" w:cs="Arial"/>
          <w:spacing w:val="13"/>
        </w:rPr>
        <w:t xml:space="preserve"> </w:t>
      </w:r>
      <w:r w:rsidDel="00450CCF">
        <w:rPr>
          <w:rFonts w:ascii="Arial" w:eastAsia="Arial" w:hAnsi="Arial" w:cs="Arial"/>
          <w:spacing w:val="1"/>
        </w:rPr>
        <w:t>tr</w:t>
      </w:r>
      <w:r w:rsidDel="00450CCF">
        <w:rPr>
          <w:rFonts w:ascii="Arial" w:eastAsia="Arial" w:hAnsi="Arial" w:cs="Arial"/>
        </w:rPr>
        <w:t>a</w:t>
      </w:r>
      <w:r w:rsidDel="00450CCF">
        <w:rPr>
          <w:rFonts w:ascii="Arial" w:eastAsia="Arial" w:hAnsi="Arial" w:cs="Arial"/>
          <w:spacing w:val="-1"/>
        </w:rPr>
        <w:t>i</w:t>
      </w:r>
      <w:r w:rsidDel="00450CCF">
        <w:rPr>
          <w:rFonts w:ascii="Arial" w:eastAsia="Arial" w:hAnsi="Arial" w:cs="Arial"/>
        </w:rPr>
        <w:t>n</w:t>
      </w:r>
      <w:r w:rsidDel="00450CCF">
        <w:rPr>
          <w:rFonts w:ascii="Arial" w:eastAsia="Arial" w:hAnsi="Arial" w:cs="Arial"/>
          <w:spacing w:val="-1"/>
        </w:rPr>
        <w:t>i</w:t>
      </w:r>
      <w:r w:rsidDel="00450CCF">
        <w:rPr>
          <w:rFonts w:ascii="Arial" w:eastAsia="Arial" w:hAnsi="Arial" w:cs="Arial"/>
        </w:rPr>
        <w:t>ng</w:t>
      </w:r>
      <w:r w:rsidDel="00450CCF">
        <w:rPr>
          <w:rFonts w:ascii="Arial" w:eastAsia="Arial" w:hAnsi="Arial" w:cs="Arial"/>
          <w:spacing w:val="18"/>
        </w:rPr>
        <w:t xml:space="preserve"> </w:t>
      </w:r>
      <w:r w:rsidDel="00450CCF">
        <w:rPr>
          <w:rFonts w:ascii="Arial" w:eastAsia="Arial" w:hAnsi="Arial" w:cs="Arial"/>
          <w:spacing w:val="-1"/>
        </w:rPr>
        <w:t>i</w:t>
      </w:r>
      <w:r w:rsidDel="00450CCF">
        <w:rPr>
          <w:rFonts w:ascii="Arial" w:eastAsia="Arial" w:hAnsi="Arial" w:cs="Arial"/>
        </w:rPr>
        <w:t>n</w:t>
      </w:r>
      <w:r w:rsidDel="00450CCF">
        <w:rPr>
          <w:rFonts w:ascii="Arial" w:eastAsia="Arial" w:hAnsi="Arial" w:cs="Arial"/>
          <w:spacing w:val="18"/>
        </w:rPr>
        <w:t xml:space="preserve"> </w:t>
      </w:r>
      <w:r w:rsidDel="00450CCF">
        <w:rPr>
          <w:rFonts w:ascii="Arial" w:eastAsia="Arial" w:hAnsi="Arial" w:cs="Arial"/>
          <w:spacing w:val="1"/>
        </w:rPr>
        <w:t>t</w:t>
      </w:r>
      <w:r w:rsidDel="00450CCF">
        <w:rPr>
          <w:rFonts w:ascii="Arial" w:eastAsia="Arial" w:hAnsi="Arial" w:cs="Arial"/>
        </w:rPr>
        <w:t>each</w:t>
      </w:r>
      <w:r w:rsidDel="00450CCF">
        <w:rPr>
          <w:rFonts w:ascii="Arial" w:eastAsia="Arial" w:hAnsi="Arial" w:cs="Arial"/>
          <w:spacing w:val="-1"/>
        </w:rPr>
        <w:t>i</w:t>
      </w:r>
      <w:r w:rsidDel="00450CCF">
        <w:rPr>
          <w:rFonts w:ascii="Arial" w:eastAsia="Arial" w:hAnsi="Arial" w:cs="Arial"/>
          <w:spacing w:val="-3"/>
        </w:rPr>
        <w:t>n</w:t>
      </w:r>
      <w:r w:rsidDel="00450CCF">
        <w:rPr>
          <w:rFonts w:ascii="Arial" w:eastAsia="Arial" w:hAnsi="Arial" w:cs="Arial"/>
        </w:rPr>
        <w:t>g</w:t>
      </w:r>
      <w:r w:rsidDel="00450CCF">
        <w:rPr>
          <w:rFonts w:ascii="Arial" w:eastAsia="Arial" w:hAnsi="Arial" w:cs="Arial"/>
          <w:spacing w:val="20"/>
        </w:rPr>
        <w:t xml:space="preserve"> </w:t>
      </w:r>
      <w:r w:rsidDel="00450CCF">
        <w:rPr>
          <w:rFonts w:ascii="Arial" w:eastAsia="Arial" w:hAnsi="Arial" w:cs="Arial"/>
          <w:spacing w:val="1"/>
        </w:rPr>
        <w:t>t</w:t>
      </w:r>
      <w:r w:rsidDel="00450CCF">
        <w:rPr>
          <w:rFonts w:ascii="Arial" w:eastAsia="Arial" w:hAnsi="Arial" w:cs="Arial"/>
          <w:spacing w:val="-3"/>
        </w:rPr>
        <w:t>e</w:t>
      </w:r>
      <w:r w:rsidDel="00450CCF">
        <w:rPr>
          <w:rFonts w:ascii="Arial" w:eastAsia="Arial" w:hAnsi="Arial" w:cs="Arial"/>
        </w:rPr>
        <w:t>c</w:t>
      </w:r>
      <w:r w:rsidDel="00450CCF">
        <w:rPr>
          <w:rFonts w:ascii="Arial" w:eastAsia="Arial" w:hAnsi="Arial" w:cs="Arial"/>
          <w:spacing w:val="-3"/>
        </w:rPr>
        <w:t>h</w:t>
      </w:r>
      <w:r w:rsidDel="00450CCF">
        <w:rPr>
          <w:rFonts w:ascii="Arial" w:eastAsia="Arial" w:hAnsi="Arial" w:cs="Arial"/>
        </w:rPr>
        <w:t>n</w:t>
      </w:r>
      <w:r w:rsidDel="00450CCF">
        <w:rPr>
          <w:rFonts w:ascii="Arial" w:eastAsia="Arial" w:hAnsi="Arial" w:cs="Arial"/>
          <w:spacing w:val="-1"/>
        </w:rPr>
        <w:t>i</w:t>
      </w:r>
      <w:r w:rsidDel="00450CCF">
        <w:rPr>
          <w:rFonts w:ascii="Arial" w:eastAsia="Arial" w:hAnsi="Arial" w:cs="Arial"/>
          <w:spacing w:val="2"/>
        </w:rPr>
        <w:t>q</w:t>
      </w:r>
      <w:r w:rsidDel="00450CCF">
        <w:rPr>
          <w:rFonts w:ascii="Arial" w:eastAsia="Arial" w:hAnsi="Arial" w:cs="Arial"/>
        </w:rPr>
        <w:t>ues,</w:t>
      </w:r>
      <w:r w:rsidDel="00450CCF">
        <w:rPr>
          <w:rFonts w:ascii="Arial" w:eastAsia="Arial" w:hAnsi="Arial" w:cs="Arial"/>
          <w:spacing w:val="17"/>
        </w:rPr>
        <w:t xml:space="preserve"> </w:t>
      </w:r>
      <w:r w:rsidDel="00450CCF">
        <w:rPr>
          <w:rFonts w:ascii="Arial" w:eastAsia="Arial" w:hAnsi="Arial" w:cs="Arial"/>
          <w:spacing w:val="-1"/>
        </w:rPr>
        <w:t>t</w:t>
      </w:r>
      <w:r w:rsidDel="00450CCF">
        <w:rPr>
          <w:rFonts w:ascii="Arial" w:eastAsia="Arial" w:hAnsi="Arial" w:cs="Arial"/>
          <w:spacing w:val="1"/>
        </w:rPr>
        <w:t>r</w:t>
      </w:r>
      <w:r w:rsidDel="00450CCF">
        <w:rPr>
          <w:rFonts w:ascii="Arial" w:eastAsia="Arial" w:hAnsi="Arial" w:cs="Arial"/>
        </w:rPr>
        <w:t>a</w:t>
      </w:r>
      <w:r w:rsidDel="00450CCF">
        <w:rPr>
          <w:rFonts w:ascii="Arial" w:eastAsia="Arial" w:hAnsi="Arial" w:cs="Arial"/>
          <w:spacing w:val="-1"/>
        </w:rPr>
        <w:t>i</w:t>
      </w:r>
      <w:r w:rsidDel="00450CCF">
        <w:rPr>
          <w:rFonts w:ascii="Arial" w:eastAsia="Arial" w:hAnsi="Arial" w:cs="Arial"/>
        </w:rPr>
        <w:t>n</w:t>
      </w:r>
      <w:r w:rsidDel="00450CCF">
        <w:rPr>
          <w:rFonts w:ascii="Arial" w:eastAsia="Arial" w:hAnsi="Arial" w:cs="Arial"/>
          <w:spacing w:val="-1"/>
        </w:rPr>
        <w:t>i</w:t>
      </w:r>
      <w:r w:rsidDel="00450CCF">
        <w:rPr>
          <w:rFonts w:ascii="Arial" w:eastAsia="Arial" w:hAnsi="Arial" w:cs="Arial"/>
        </w:rPr>
        <w:t>ng</w:t>
      </w:r>
      <w:r w:rsidDel="00450CCF">
        <w:rPr>
          <w:rFonts w:ascii="Arial" w:eastAsia="Arial" w:hAnsi="Arial" w:cs="Arial"/>
          <w:spacing w:val="20"/>
        </w:rPr>
        <w:t xml:space="preserve"> </w:t>
      </w:r>
      <w:r w:rsidDel="00450CCF">
        <w:rPr>
          <w:rFonts w:ascii="Arial" w:eastAsia="Arial" w:hAnsi="Arial" w:cs="Arial"/>
        </w:rPr>
        <w:t>and</w:t>
      </w:r>
      <w:r w:rsidDel="00450CCF">
        <w:rPr>
          <w:rFonts w:ascii="Arial" w:eastAsia="Arial" w:hAnsi="Arial" w:cs="Arial"/>
          <w:spacing w:val="18"/>
        </w:rPr>
        <w:t xml:space="preserve"> </w:t>
      </w:r>
      <w:r w:rsidDel="00450CCF">
        <w:rPr>
          <w:rFonts w:ascii="Arial" w:eastAsia="Arial" w:hAnsi="Arial" w:cs="Arial"/>
        </w:rPr>
        <w:t>a</w:t>
      </w:r>
      <w:r w:rsidDel="00450CCF">
        <w:rPr>
          <w:rFonts w:ascii="Arial" w:eastAsia="Arial" w:hAnsi="Arial" w:cs="Arial"/>
          <w:spacing w:val="-2"/>
        </w:rPr>
        <w:t>ss</w:t>
      </w:r>
      <w:r w:rsidDel="00450CCF">
        <w:rPr>
          <w:rFonts w:ascii="Arial" w:eastAsia="Arial" w:hAnsi="Arial" w:cs="Arial"/>
        </w:rPr>
        <w:t>ess</w:t>
      </w:r>
      <w:r w:rsidDel="00450CCF">
        <w:rPr>
          <w:rFonts w:ascii="Arial" w:eastAsia="Arial" w:hAnsi="Arial" w:cs="Arial"/>
          <w:spacing w:val="1"/>
        </w:rPr>
        <w:t>m</w:t>
      </w:r>
      <w:r w:rsidDel="00450CCF">
        <w:rPr>
          <w:rFonts w:ascii="Arial" w:eastAsia="Arial" w:hAnsi="Arial" w:cs="Arial"/>
        </w:rPr>
        <w:t>e</w:t>
      </w:r>
      <w:r w:rsidDel="00450CCF">
        <w:rPr>
          <w:rFonts w:ascii="Arial" w:eastAsia="Arial" w:hAnsi="Arial" w:cs="Arial"/>
          <w:spacing w:val="-3"/>
        </w:rPr>
        <w:t>n</w:t>
      </w:r>
      <w:r w:rsidDel="00450CCF">
        <w:rPr>
          <w:rFonts w:ascii="Arial" w:eastAsia="Arial" w:hAnsi="Arial" w:cs="Arial"/>
        </w:rPr>
        <w:t>t</w:t>
      </w:r>
      <w:r w:rsidDel="00450CCF">
        <w:rPr>
          <w:rFonts w:ascii="Arial" w:eastAsia="Arial" w:hAnsi="Arial" w:cs="Arial"/>
          <w:spacing w:val="19"/>
        </w:rPr>
        <w:t xml:space="preserve"> </w:t>
      </w:r>
      <w:r w:rsidDel="00450CCF">
        <w:rPr>
          <w:rFonts w:ascii="Arial" w:eastAsia="Arial" w:hAnsi="Arial" w:cs="Arial"/>
          <w:spacing w:val="1"/>
        </w:rPr>
        <w:t>m</w:t>
      </w:r>
      <w:r w:rsidDel="00450CCF">
        <w:rPr>
          <w:rFonts w:ascii="Arial" w:eastAsia="Arial" w:hAnsi="Arial" w:cs="Arial"/>
          <w:spacing w:val="-3"/>
        </w:rPr>
        <w:t>e</w:t>
      </w:r>
      <w:r w:rsidDel="00450CCF">
        <w:rPr>
          <w:rFonts w:ascii="Arial" w:eastAsia="Arial" w:hAnsi="Arial" w:cs="Arial"/>
          <w:spacing w:val="1"/>
        </w:rPr>
        <w:t>t</w:t>
      </w:r>
      <w:r w:rsidDel="00450CCF">
        <w:rPr>
          <w:rFonts w:ascii="Arial" w:eastAsia="Arial" w:hAnsi="Arial" w:cs="Arial"/>
        </w:rPr>
        <w:t>hods</w:t>
      </w:r>
      <w:r w:rsidDel="00450CCF">
        <w:rPr>
          <w:rFonts w:ascii="Arial" w:eastAsia="Arial" w:hAnsi="Arial" w:cs="Arial"/>
          <w:spacing w:val="18"/>
        </w:rPr>
        <w:t xml:space="preserve"> </w:t>
      </w:r>
      <w:r w:rsidDel="00450CCF">
        <w:rPr>
          <w:rFonts w:ascii="Arial" w:eastAsia="Arial" w:hAnsi="Arial" w:cs="Arial"/>
        </w:rPr>
        <w:t>and poss</w:t>
      </w:r>
      <w:r w:rsidDel="00450CCF">
        <w:rPr>
          <w:rFonts w:ascii="Arial" w:eastAsia="Arial" w:hAnsi="Arial" w:cs="Arial"/>
          <w:spacing w:val="-1"/>
        </w:rPr>
        <w:t>i</w:t>
      </w:r>
      <w:r w:rsidDel="00450CCF">
        <w:rPr>
          <w:rFonts w:ascii="Arial" w:eastAsia="Arial" w:hAnsi="Arial" w:cs="Arial"/>
        </w:rPr>
        <w:t>b</w:t>
      </w:r>
      <w:r w:rsidDel="00450CCF">
        <w:rPr>
          <w:rFonts w:ascii="Arial" w:eastAsia="Arial" w:hAnsi="Arial" w:cs="Arial"/>
          <w:spacing w:val="-1"/>
        </w:rPr>
        <w:t>l</w:t>
      </w:r>
      <w:r w:rsidDel="00450CCF">
        <w:rPr>
          <w:rFonts w:ascii="Arial" w:eastAsia="Arial" w:hAnsi="Arial" w:cs="Arial"/>
        </w:rPr>
        <w:t>y</w:t>
      </w:r>
      <w:r w:rsidDel="00450CCF">
        <w:rPr>
          <w:rFonts w:ascii="Arial" w:eastAsia="Arial" w:hAnsi="Arial" w:cs="Arial"/>
          <w:spacing w:val="-1"/>
        </w:rPr>
        <w:t xml:space="preserve"> </w:t>
      </w:r>
      <w:r w:rsidDel="00450CCF">
        <w:rPr>
          <w:rFonts w:ascii="Arial" w:eastAsia="Arial" w:hAnsi="Arial" w:cs="Arial"/>
        </w:rPr>
        <w:t>p</w:t>
      </w:r>
      <w:r w:rsidDel="00450CCF">
        <w:rPr>
          <w:rFonts w:ascii="Arial" w:eastAsia="Arial" w:hAnsi="Arial" w:cs="Arial"/>
          <w:spacing w:val="1"/>
        </w:rPr>
        <w:t>r</w:t>
      </w:r>
      <w:r w:rsidDel="00450CCF">
        <w:rPr>
          <w:rFonts w:ascii="Arial" w:eastAsia="Arial" w:hAnsi="Arial" w:cs="Arial"/>
        </w:rPr>
        <w:t>ac</w:t>
      </w:r>
      <w:r w:rsidDel="00450CCF">
        <w:rPr>
          <w:rFonts w:ascii="Arial" w:eastAsia="Arial" w:hAnsi="Arial" w:cs="Arial"/>
          <w:spacing w:val="1"/>
        </w:rPr>
        <w:t>t</w:t>
      </w:r>
      <w:r w:rsidDel="00450CCF">
        <w:rPr>
          <w:rFonts w:ascii="Arial" w:eastAsia="Arial" w:hAnsi="Arial" w:cs="Arial"/>
          <w:spacing w:val="-1"/>
        </w:rPr>
        <w:t>i</w:t>
      </w:r>
      <w:r w:rsidDel="00450CCF">
        <w:rPr>
          <w:rFonts w:ascii="Arial" w:eastAsia="Arial" w:hAnsi="Arial" w:cs="Arial"/>
        </w:rPr>
        <w:t>ces</w:t>
      </w:r>
      <w:r w:rsidDel="00450CCF">
        <w:rPr>
          <w:rFonts w:ascii="Arial" w:eastAsia="Arial" w:hAnsi="Arial" w:cs="Arial"/>
          <w:spacing w:val="1"/>
        </w:rPr>
        <w:t xml:space="preserve"> </w:t>
      </w:r>
      <w:r w:rsidDel="00450CCF">
        <w:rPr>
          <w:rFonts w:ascii="Arial" w:eastAsia="Arial" w:hAnsi="Arial" w:cs="Arial"/>
        </w:rPr>
        <w:t>shou</w:t>
      </w:r>
      <w:r w:rsidDel="00450CCF">
        <w:rPr>
          <w:rFonts w:ascii="Arial" w:eastAsia="Arial" w:hAnsi="Arial" w:cs="Arial"/>
          <w:spacing w:val="-1"/>
        </w:rPr>
        <w:t>l</w:t>
      </w:r>
      <w:r w:rsidDel="00450CCF">
        <w:rPr>
          <w:rFonts w:ascii="Arial" w:eastAsia="Arial" w:hAnsi="Arial" w:cs="Arial"/>
        </w:rPr>
        <w:t>d</w:t>
      </w:r>
      <w:r w:rsidDel="00450CCF">
        <w:rPr>
          <w:rFonts w:ascii="Arial" w:eastAsia="Arial" w:hAnsi="Arial" w:cs="Arial"/>
          <w:spacing w:val="-2"/>
        </w:rPr>
        <w:t xml:space="preserve"> </w:t>
      </w:r>
      <w:r w:rsidDel="00450CCF">
        <w:rPr>
          <w:rFonts w:ascii="Arial" w:eastAsia="Arial" w:hAnsi="Arial" w:cs="Arial"/>
        </w:rPr>
        <w:t>be</w:t>
      </w:r>
      <w:r w:rsidDel="00450CCF">
        <w:rPr>
          <w:rFonts w:ascii="Arial" w:eastAsia="Arial" w:hAnsi="Arial" w:cs="Arial"/>
          <w:spacing w:val="1"/>
        </w:rPr>
        <w:t xml:space="preserve"> </w:t>
      </w:r>
      <w:r w:rsidDel="00450CCF">
        <w:rPr>
          <w:rFonts w:ascii="Arial" w:eastAsia="Arial" w:hAnsi="Arial" w:cs="Arial"/>
          <w:spacing w:val="-3"/>
        </w:rPr>
        <w:t>o</w:t>
      </w:r>
      <w:r w:rsidDel="00450CCF">
        <w:rPr>
          <w:rFonts w:ascii="Arial" w:eastAsia="Arial" w:hAnsi="Arial" w:cs="Arial"/>
          <w:spacing w:val="1"/>
        </w:rPr>
        <w:t>ff</w:t>
      </w:r>
      <w:r w:rsidDel="00450CCF">
        <w:rPr>
          <w:rFonts w:ascii="Arial" w:eastAsia="Arial" w:hAnsi="Arial" w:cs="Arial"/>
          <w:spacing w:val="-3"/>
        </w:rPr>
        <w:t>e</w:t>
      </w:r>
      <w:r w:rsidDel="00450CCF">
        <w:rPr>
          <w:rFonts w:ascii="Arial" w:eastAsia="Arial" w:hAnsi="Arial" w:cs="Arial"/>
          <w:spacing w:val="1"/>
        </w:rPr>
        <w:t>r</w:t>
      </w:r>
      <w:r w:rsidDel="00450CCF">
        <w:rPr>
          <w:rFonts w:ascii="Arial" w:eastAsia="Arial" w:hAnsi="Arial" w:cs="Arial"/>
        </w:rPr>
        <w:t>ed</w:t>
      </w:r>
      <w:r w:rsidDel="00450CCF">
        <w:rPr>
          <w:rFonts w:ascii="Arial" w:eastAsia="Arial" w:hAnsi="Arial" w:cs="Arial"/>
          <w:spacing w:val="-2"/>
        </w:rPr>
        <w:t xml:space="preserve"> </w:t>
      </w:r>
      <w:r w:rsidDel="00450CCF">
        <w:rPr>
          <w:rFonts w:ascii="Arial" w:eastAsia="Arial" w:hAnsi="Arial" w:cs="Arial"/>
          <w:spacing w:val="1"/>
        </w:rPr>
        <w:t>t</w:t>
      </w:r>
      <w:r w:rsidDel="00450CCF">
        <w:rPr>
          <w:rFonts w:ascii="Arial" w:eastAsia="Arial" w:hAnsi="Arial" w:cs="Arial"/>
        </w:rPr>
        <w:t>he</w:t>
      </w:r>
      <w:r w:rsidDel="00450CCF">
        <w:rPr>
          <w:rFonts w:ascii="Arial" w:eastAsia="Arial" w:hAnsi="Arial" w:cs="Arial"/>
          <w:spacing w:val="1"/>
        </w:rPr>
        <w:t xml:space="preserve"> </w:t>
      </w:r>
      <w:r w:rsidDel="00450CCF">
        <w:rPr>
          <w:rFonts w:ascii="Arial" w:eastAsia="Arial" w:hAnsi="Arial" w:cs="Arial"/>
          <w:spacing w:val="-1"/>
        </w:rPr>
        <w:t>i</w:t>
      </w:r>
      <w:r w:rsidDel="00450CCF">
        <w:rPr>
          <w:rFonts w:ascii="Arial" w:eastAsia="Arial" w:hAnsi="Arial" w:cs="Arial"/>
        </w:rPr>
        <w:t>n</w:t>
      </w:r>
      <w:r w:rsidDel="00450CCF">
        <w:rPr>
          <w:rFonts w:ascii="Arial" w:eastAsia="Arial" w:hAnsi="Arial" w:cs="Arial"/>
          <w:spacing w:val="-2"/>
        </w:rPr>
        <w:t>s</w:t>
      </w:r>
      <w:r w:rsidDel="00450CCF">
        <w:rPr>
          <w:rFonts w:ascii="Arial" w:eastAsia="Arial" w:hAnsi="Arial" w:cs="Arial"/>
          <w:spacing w:val="1"/>
        </w:rPr>
        <w:t>tr</w:t>
      </w:r>
      <w:r w:rsidDel="00450CCF">
        <w:rPr>
          <w:rFonts w:ascii="Arial" w:eastAsia="Arial" w:hAnsi="Arial" w:cs="Arial"/>
        </w:rPr>
        <w:t>u</w:t>
      </w:r>
      <w:r w:rsidDel="00450CCF">
        <w:rPr>
          <w:rFonts w:ascii="Arial" w:eastAsia="Arial" w:hAnsi="Arial" w:cs="Arial"/>
          <w:spacing w:val="-2"/>
        </w:rPr>
        <w:t>c</w:t>
      </w:r>
      <w:r w:rsidDel="00450CCF">
        <w:rPr>
          <w:rFonts w:ascii="Arial" w:eastAsia="Arial" w:hAnsi="Arial" w:cs="Arial"/>
          <w:spacing w:val="1"/>
        </w:rPr>
        <w:t>t</w:t>
      </w:r>
      <w:r w:rsidDel="00450CCF">
        <w:rPr>
          <w:rFonts w:ascii="Arial" w:eastAsia="Arial" w:hAnsi="Arial" w:cs="Arial"/>
        </w:rPr>
        <w:t>o</w:t>
      </w:r>
      <w:r w:rsidDel="00450CCF">
        <w:rPr>
          <w:rFonts w:ascii="Arial" w:eastAsia="Arial" w:hAnsi="Arial" w:cs="Arial"/>
          <w:spacing w:val="-2"/>
        </w:rPr>
        <w:t>r</w:t>
      </w:r>
      <w:r w:rsidDel="00450CCF">
        <w:rPr>
          <w:rFonts w:ascii="Arial" w:eastAsia="Arial" w:hAnsi="Arial" w:cs="Arial"/>
        </w:rPr>
        <w:t>s</w:t>
      </w:r>
      <w:r w:rsidDel="00450CCF">
        <w:rPr>
          <w:rFonts w:ascii="Arial" w:eastAsia="Arial" w:hAnsi="Arial" w:cs="Arial"/>
          <w:spacing w:val="1"/>
        </w:rPr>
        <w:t xml:space="preserve"> </w:t>
      </w:r>
      <w:r w:rsidDel="00450CCF">
        <w:rPr>
          <w:rFonts w:ascii="Arial" w:eastAsia="Arial" w:hAnsi="Arial" w:cs="Arial"/>
        </w:rPr>
        <w:t>and</w:t>
      </w:r>
      <w:r w:rsidDel="00450CCF">
        <w:rPr>
          <w:rFonts w:ascii="Arial" w:eastAsia="Arial" w:hAnsi="Arial" w:cs="Arial"/>
          <w:spacing w:val="1"/>
        </w:rPr>
        <w:t xml:space="preserve"> </w:t>
      </w:r>
      <w:r w:rsidDel="00450CCF">
        <w:rPr>
          <w:rFonts w:ascii="Arial" w:eastAsia="Arial" w:hAnsi="Arial" w:cs="Arial"/>
        </w:rPr>
        <w:t>a</w:t>
      </w:r>
      <w:r w:rsidDel="00450CCF">
        <w:rPr>
          <w:rFonts w:ascii="Arial" w:eastAsia="Arial" w:hAnsi="Arial" w:cs="Arial"/>
          <w:spacing w:val="-2"/>
        </w:rPr>
        <w:t>s</w:t>
      </w:r>
      <w:r w:rsidDel="00450CCF">
        <w:rPr>
          <w:rFonts w:ascii="Arial" w:eastAsia="Arial" w:hAnsi="Arial" w:cs="Arial"/>
        </w:rPr>
        <w:t>sesso</w:t>
      </w:r>
      <w:r w:rsidDel="00450CCF">
        <w:rPr>
          <w:rFonts w:ascii="Arial" w:eastAsia="Arial" w:hAnsi="Arial" w:cs="Arial"/>
          <w:spacing w:val="-2"/>
        </w:rPr>
        <w:t>r</w:t>
      </w:r>
      <w:r w:rsidDel="00450CCF">
        <w:rPr>
          <w:rFonts w:ascii="Arial" w:eastAsia="Arial" w:hAnsi="Arial" w:cs="Arial"/>
        </w:rPr>
        <w:t>s</w:t>
      </w:r>
      <w:r w:rsidDel="00450CCF">
        <w:rPr>
          <w:rFonts w:ascii="Arial" w:eastAsia="Arial" w:hAnsi="Arial" w:cs="Arial"/>
          <w:spacing w:val="1"/>
        </w:rPr>
        <w:t xml:space="preserve"> </w:t>
      </w:r>
      <w:r w:rsidDel="00450CCF">
        <w:rPr>
          <w:rFonts w:ascii="Arial" w:eastAsia="Arial" w:hAnsi="Arial" w:cs="Arial"/>
          <w:spacing w:val="-3"/>
        </w:rPr>
        <w:t>a</w:t>
      </w:r>
      <w:r w:rsidDel="00450CCF">
        <w:rPr>
          <w:rFonts w:ascii="Arial" w:eastAsia="Arial" w:hAnsi="Arial" w:cs="Arial"/>
        </w:rPr>
        <w:t>t</w:t>
      </w:r>
      <w:r w:rsidDel="00450CCF">
        <w:rPr>
          <w:rFonts w:ascii="Arial" w:eastAsia="Arial" w:hAnsi="Arial" w:cs="Arial"/>
          <w:spacing w:val="2"/>
        </w:rPr>
        <w:t xml:space="preserve"> </w:t>
      </w:r>
      <w:r w:rsidDel="00450CCF">
        <w:rPr>
          <w:rFonts w:ascii="Arial" w:eastAsia="Arial" w:hAnsi="Arial" w:cs="Arial"/>
        </w:rPr>
        <w:t>a</w:t>
      </w:r>
      <w:r w:rsidDel="00450CCF">
        <w:rPr>
          <w:rFonts w:ascii="Arial" w:eastAsia="Arial" w:hAnsi="Arial" w:cs="Arial"/>
          <w:spacing w:val="-2"/>
        </w:rPr>
        <w:t xml:space="preserve"> </w:t>
      </w:r>
      <w:r w:rsidDel="00450CCF">
        <w:rPr>
          <w:rFonts w:ascii="Arial" w:eastAsia="Arial" w:hAnsi="Arial" w:cs="Arial"/>
          <w:spacing w:val="1"/>
        </w:rPr>
        <w:t>r</w:t>
      </w:r>
      <w:r w:rsidDel="00450CCF">
        <w:rPr>
          <w:rFonts w:ascii="Arial" w:eastAsia="Arial" w:hAnsi="Arial" w:cs="Arial"/>
          <w:spacing w:val="-3"/>
        </w:rPr>
        <w:t>e</w:t>
      </w:r>
      <w:r w:rsidDel="00450CCF">
        <w:rPr>
          <w:rFonts w:ascii="Arial" w:eastAsia="Arial" w:hAnsi="Arial" w:cs="Arial"/>
        </w:rPr>
        <w:t>gu</w:t>
      </w:r>
      <w:r w:rsidDel="00450CCF">
        <w:rPr>
          <w:rFonts w:ascii="Arial" w:eastAsia="Arial" w:hAnsi="Arial" w:cs="Arial"/>
          <w:spacing w:val="-1"/>
        </w:rPr>
        <w:t>l</w:t>
      </w:r>
      <w:r w:rsidDel="00450CCF">
        <w:rPr>
          <w:rFonts w:ascii="Arial" w:eastAsia="Arial" w:hAnsi="Arial" w:cs="Arial"/>
        </w:rPr>
        <w:t>ar</w:t>
      </w:r>
      <w:r w:rsidDel="00450CCF">
        <w:rPr>
          <w:rFonts w:ascii="Arial" w:eastAsia="Arial" w:hAnsi="Arial" w:cs="Arial"/>
          <w:spacing w:val="2"/>
        </w:rPr>
        <w:t xml:space="preserve"> </w:t>
      </w:r>
      <w:r w:rsidDel="00450CCF">
        <w:rPr>
          <w:rFonts w:ascii="Arial" w:eastAsia="Arial" w:hAnsi="Arial" w:cs="Arial"/>
        </w:rPr>
        <w:t>bas</w:t>
      </w:r>
      <w:r w:rsidDel="00450CCF">
        <w:rPr>
          <w:rFonts w:ascii="Arial" w:eastAsia="Arial" w:hAnsi="Arial" w:cs="Arial"/>
          <w:spacing w:val="-1"/>
        </w:rPr>
        <w:t>i</w:t>
      </w:r>
      <w:r w:rsidDel="00450CCF">
        <w:rPr>
          <w:rFonts w:ascii="Arial" w:eastAsia="Arial" w:hAnsi="Arial" w:cs="Arial"/>
        </w:rPr>
        <w:t>s.</w:t>
      </w:r>
    </w:p>
    <w:p w:rsidR="000A5570" w:rsidDel="00450CCF" w:rsidRDefault="000A5570">
      <w:pPr>
        <w:spacing w:before="9" w:after="0" w:line="110" w:lineRule="exact"/>
        <w:rPr>
          <w:sz w:val="11"/>
          <w:szCs w:val="11"/>
        </w:rPr>
      </w:pPr>
    </w:p>
    <w:p w:rsidR="000A5570" w:rsidDel="00450CCF" w:rsidRDefault="00071E95">
      <w:pPr>
        <w:spacing w:after="0" w:line="240" w:lineRule="auto"/>
        <w:ind w:left="298" w:right="7434"/>
        <w:jc w:val="both"/>
        <w:rPr>
          <w:rFonts w:ascii="Arial" w:eastAsia="Arial" w:hAnsi="Arial" w:cs="Arial"/>
        </w:rPr>
      </w:pPr>
      <w:r>
        <w:pict>
          <v:group id="_x0000_s1286" style="position:absolute;left:0;text-align:left;margin-left:62.3pt;margin-top:.1pt;width:.1pt;height:18.7pt;z-index:-251631104;mso-position-horizontal-relative:page" coordorigin="1246,2" coordsize="2,374">
            <v:shape id="_x0000_s1287" style="position:absolute;left:1246;top:2;width:2;height:374" coordorigin="1246,2" coordsize="0,374" path="m1246,2r,375e" filled="f" strokeweight=".82pt">
              <v:path arrowok="t"/>
            </v:shape>
            <w10:wrap anchorx="page"/>
          </v:group>
        </w:pict>
      </w:r>
      <w:r w:rsidR="00863EB5" w:rsidDel="00450CCF">
        <w:rPr>
          <w:rFonts w:ascii="Arial" w:eastAsia="Arial" w:hAnsi="Arial" w:cs="Arial"/>
          <w:strike/>
          <w:color w:val="818181"/>
        </w:rPr>
        <w:t>5</w:t>
      </w:r>
      <w:r w:rsidR="00863EB5" w:rsidDel="00450CCF">
        <w:rPr>
          <w:rFonts w:ascii="Arial" w:eastAsia="Arial" w:hAnsi="Arial" w:cs="Arial"/>
          <w:strike/>
          <w:color w:val="818181"/>
          <w:spacing w:val="1"/>
        </w:rPr>
        <w:t>.</w:t>
      </w:r>
      <w:r w:rsidR="00863EB5" w:rsidDel="00450CCF">
        <w:rPr>
          <w:rFonts w:ascii="Arial" w:eastAsia="Arial" w:hAnsi="Arial" w:cs="Arial"/>
          <w:strike/>
          <w:color w:val="818181"/>
        </w:rPr>
        <w:t>3</w:t>
      </w:r>
      <w:r w:rsidR="00863EB5" w:rsidDel="00450CCF">
        <w:rPr>
          <w:rFonts w:ascii="Arial" w:eastAsia="Arial" w:hAnsi="Arial" w:cs="Arial"/>
          <w:strike/>
          <w:color w:val="818181"/>
          <w:spacing w:val="1"/>
        </w:rPr>
        <w:t>.</w:t>
      </w:r>
      <w:r w:rsidR="00863EB5" w:rsidDel="00450CCF">
        <w:rPr>
          <w:rFonts w:ascii="Arial" w:eastAsia="Arial" w:hAnsi="Arial" w:cs="Arial"/>
          <w:strike/>
          <w:color w:val="818181"/>
        </w:rPr>
        <w:t>5</w:t>
      </w:r>
      <w:r w:rsidR="00863EB5" w:rsidDel="00450CCF">
        <w:rPr>
          <w:rFonts w:ascii="Arial" w:eastAsia="Arial" w:hAnsi="Arial" w:cs="Arial"/>
          <w:color w:val="818181"/>
          <w:spacing w:val="-3"/>
          <w:u w:val="single" w:color="818181"/>
        </w:rPr>
        <w:t>7</w:t>
      </w:r>
      <w:r w:rsidR="00863EB5" w:rsidDel="00450CCF">
        <w:rPr>
          <w:rFonts w:ascii="Arial" w:eastAsia="Arial" w:hAnsi="Arial" w:cs="Arial"/>
          <w:color w:val="818181"/>
          <w:spacing w:val="1"/>
          <w:u w:val="single" w:color="818181"/>
        </w:rPr>
        <w:t>.</w:t>
      </w:r>
      <w:r w:rsidR="00863EB5" w:rsidDel="00450CCF">
        <w:rPr>
          <w:rFonts w:ascii="Arial" w:eastAsia="Arial" w:hAnsi="Arial" w:cs="Arial"/>
          <w:color w:val="818181"/>
          <w:u w:val="single" w:color="818181"/>
        </w:rPr>
        <w:t>3</w:t>
      </w:r>
      <w:r w:rsidR="00863EB5" w:rsidDel="00450CCF">
        <w:rPr>
          <w:rFonts w:ascii="Arial" w:eastAsia="Arial" w:hAnsi="Arial" w:cs="Arial"/>
          <w:color w:val="818181"/>
          <w:spacing w:val="1"/>
          <w:u w:val="single" w:color="818181"/>
        </w:rPr>
        <w:t>.</w:t>
      </w:r>
      <w:r w:rsidR="00863EB5" w:rsidDel="00450CCF">
        <w:rPr>
          <w:rFonts w:ascii="Arial" w:eastAsia="Arial" w:hAnsi="Arial" w:cs="Arial"/>
          <w:color w:val="818181"/>
          <w:spacing w:val="9"/>
          <w:u w:val="single" w:color="818181"/>
        </w:rPr>
        <w:t>5</w:t>
      </w:r>
      <w:r w:rsidR="00863EB5" w:rsidDel="00450CCF">
        <w:rPr>
          <w:rFonts w:ascii="Arial" w:eastAsia="Arial" w:hAnsi="Arial" w:cs="Arial"/>
          <w:color w:val="000000"/>
          <w:spacing w:val="1"/>
        </w:rPr>
        <w:t>I</w:t>
      </w:r>
      <w:r w:rsidR="00863EB5" w:rsidDel="00450CCF">
        <w:rPr>
          <w:rFonts w:ascii="Arial" w:eastAsia="Arial" w:hAnsi="Arial" w:cs="Arial"/>
          <w:color w:val="000000"/>
        </w:rPr>
        <w:t>ns</w:t>
      </w:r>
      <w:r w:rsidR="00863EB5" w:rsidDel="00450CCF">
        <w:rPr>
          <w:rFonts w:ascii="Arial" w:eastAsia="Arial" w:hAnsi="Arial" w:cs="Arial"/>
          <w:color w:val="000000"/>
          <w:spacing w:val="-1"/>
        </w:rPr>
        <w:t>t</w:t>
      </w:r>
      <w:r w:rsidR="00863EB5" w:rsidDel="00450CCF">
        <w:rPr>
          <w:rFonts w:ascii="Arial" w:eastAsia="Arial" w:hAnsi="Arial" w:cs="Arial"/>
          <w:color w:val="000000"/>
          <w:spacing w:val="1"/>
        </w:rPr>
        <w:t>r</w:t>
      </w:r>
      <w:r w:rsidR="00863EB5" w:rsidDel="00450CCF">
        <w:rPr>
          <w:rFonts w:ascii="Arial" w:eastAsia="Arial" w:hAnsi="Arial" w:cs="Arial"/>
          <w:color w:val="000000"/>
        </w:rPr>
        <w:t>uc</w:t>
      </w:r>
      <w:r w:rsidR="00863EB5" w:rsidDel="00450CCF">
        <w:rPr>
          <w:rFonts w:ascii="Arial" w:eastAsia="Arial" w:hAnsi="Arial" w:cs="Arial"/>
          <w:color w:val="000000"/>
          <w:spacing w:val="1"/>
        </w:rPr>
        <w:t>t</w:t>
      </w:r>
      <w:r w:rsidR="00863EB5" w:rsidDel="00450CCF">
        <w:rPr>
          <w:rFonts w:ascii="Arial" w:eastAsia="Arial" w:hAnsi="Arial" w:cs="Arial"/>
          <w:color w:val="000000"/>
          <w:spacing w:val="-3"/>
        </w:rPr>
        <w:t>o</w:t>
      </w:r>
      <w:r w:rsidR="00863EB5" w:rsidDel="00450CCF">
        <w:rPr>
          <w:rFonts w:ascii="Arial" w:eastAsia="Arial" w:hAnsi="Arial" w:cs="Arial"/>
          <w:color w:val="000000"/>
          <w:spacing w:val="1"/>
        </w:rPr>
        <w:t>r</w:t>
      </w:r>
      <w:r w:rsidR="00863EB5" w:rsidDel="00450CCF">
        <w:rPr>
          <w:rFonts w:ascii="Arial" w:eastAsia="Arial" w:hAnsi="Arial" w:cs="Arial"/>
          <w:color w:val="000000"/>
        </w:rPr>
        <w:t>s</w:t>
      </w:r>
    </w:p>
    <w:p w:rsidR="000A5570" w:rsidDel="00450CCF" w:rsidRDefault="000A5570">
      <w:pPr>
        <w:spacing w:before="1" w:after="0" w:line="120" w:lineRule="exact"/>
        <w:rPr>
          <w:sz w:val="12"/>
          <w:szCs w:val="12"/>
        </w:rPr>
      </w:pPr>
    </w:p>
    <w:p w:rsidR="000A5570" w:rsidDel="00450CCF" w:rsidRDefault="00863EB5">
      <w:pPr>
        <w:spacing w:after="0" w:line="240" w:lineRule="auto"/>
        <w:ind w:left="298" w:right="5176"/>
        <w:jc w:val="both"/>
        <w:rPr>
          <w:rFonts w:ascii="Arial" w:eastAsia="Arial" w:hAnsi="Arial" w:cs="Arial"/>
        </w:rPr>
      </w:pPr>
      <w:r w:rsidDel="00450CCF">
        <w:rPr>
          <w:rFonts w:ascii="Arial" w:eastAsia="Arial" w:hAnsi="Arial" w:cs="Arial"/>
          <w:spacing w:val="-1"/>
        </w:rPr>
        <w:t>A</w:t>
      </w:r>
      <w:r w:rsidDel="00450CCF">
        <w:rPr>
          <w:rFonts w:ascii="Arial" w:eastAsia="Arial" w:hAnsi="Arial" w:cs="Arial"/>
        </w:rPr>
        <w:t>ny</w:t>
      </w:r>
      <w:r w:rsidDel="00450CCF">
        <w:rPr>
          <w:rFonts w:ascii="Arial" w:eastAsia="Arial" w:hAnsi="Arial" w:cs="Arial"/>
          <w:spacing w:val="-1"/>
        </w:rPr>
        <w:t xml:space="preserve"> </w:t>
      </w:r>
      <w:r w:rsidDel="00450CCF">
        <w:rPr>
          <w:rFonts w:ascii="Arial" w:eastAsia="Arial" w:hAnsi="Arial" w:cs="Arial"/>
        </w:rPr>
        <w:t>pe</w:t>
      </w:r>
      <w:r w:rsidDel="00450CCF">
        <w:rPr>
          <w:rFonts w:ascii="Arial" w:eastAsia="Arial" w:hAnsi="Arial" w:cs="Arial"/>
          <w:spacing w:val="1"/>
        </w:rPr>
        <w:t>r</w:t>
      </w:r>
      <w:r w:rsidDel="00450CCF">
        <w:rPr>
          <w:rFonts w:ascii="Arial" w:eastAsia="Arial" w:hAnsi="Arial" w:cs="Arial"/>
        </w:rPr>
        <w:t>son</w:t>
      </w:r>
      <w:r w:rsidDel="00450CCF">
        <w:rPr>
          <w:rFonts w:ascii="Arial" w:eastAsia="Arial" w:hAnsi="Arial" w:cs="Arial"/>
          <w:spacing w:val="1"/>
        </w:rPr>
        <w:t xml:space="preserve"> </w:t>
      </w:r>
      <w:r w:rsidDel="00450CCF">
        <w:rPr>
          <w:rFonts w:ascii="Arial" w:eastAsia="Arial" w:hAnsi="Arial" w:cs="Arial"/>
        </w:rPr>
        <w:t>condu</w:t>
      </w:r>
      <w:r w:rsidDel="00450CCF">
        <w:rPr>
          <w:rFonts w:ascii="Arial" w:eastAsia="Arial" w:hAnsi="Arial" w:cs="Arial"/>
          <w:spacing w:val="-2"/>
        </w:rPr>
        <w:t>c</w:t>
      </w:r>
      <w:r w:rsidDel="00450CCF">
        <w:rPr>
          <w:rFonts w:ascii="Arial" w:eastAsia="Arial" w:hAnsi="Arial" w:cs="Arial"/>
          <w:spacing w:val="1"/>
        </w:rPr>
        <w:t>t</w:t>
      </w:r>
      <w:r w:rsidDel="00450CCF">
        <w:rPr>
          <w:rFonts w:ascii="Arial" w:eastAsia="Arial" w:hAnsi="Arial" w:cs="Arial"/>
          <w:spacing w:val="-1"/>
        </w:rPr>
        <w:t>i</w:t>
      </w:r>
      <w:r w:rsidDel="00450CCF">
        <w:rPr>
          <w:rFonts w:ascii="Arial" w:eastAsia="Arial" w:hAnsi="Arial" w:cs="Arial"/>
        </w:rPr>
        <w:t>ng</w:t>
      </w:r>
      <w:r w:rsidDel="00450CCF">
        <w:rPr>
          <w:rFonts w:ascii="Arial" w:eastAsia="Arial" w:hAnsi="Arial" w:cs="Arial"/>
          <w:spacing w:val="1"/>
        </w:rPr>
        <w:t xml:space="preserve"> </w:t>
      </w:r>
      <w:r w:rsidDel="00450CCF">
        <w:rPr>
          <w:rFonts w:ascii="Arial" w:eastAsia="Arial" w:hAnsi="Arial" w:cs="Arial"/>
          <w:spacing w:val="-3"/>
        </w:rPr>
        <w:t>V</w:t>
      </w:r>
      <w:r w:rsidDel="00450CCF">
        <w:rPr>
          <w:rFonts w:ascii="Arial" w:eastAsia="Arial" w:hAnsi="Arial" w:cs="Arial"/>
          <w:spacing w:val="2"/>
        </w:rPr>
        <w:t>T</w:t>
      </w:r>
      <w:r w:rsidDel="00450CCF">
        <w:rPr>
          <w:rFonts w:ascii="Arial" w:eastAsia="Arial" w:hAnsi="Arial" w:cs="Arial"/>
        </w:rPr>
        <w:t>S</w:t>
      </w:r>
      <w:r w:rsidDel="00450CCF">
        <w:rPr>
          <w:rFonts w:ascii="Arial" w:eastAsia="Arial" w:hAnsi="Arial" w:cs="Arial"/>
          <w:spacing w:val="-2"/>
        </w:rPr>
        <w:t xml:space="preserve"> </w:t>
      </w:r>
      <w:r w:rsidDel="00450CCF">
        <w:rPr>
          <w:rFonts w:ascii="Arial" w:eastAsia="Arial" w:hAnsi="Arial" w:cs="Arial"/>
          <w:spacing w:val="1"/>
        </w:rPr>
        <w:t>tr</w:t>
      </w:r>
      <w:r w:rsidDel="00450CCF">
        <w:rPr>
          <w:rFonts w:ascii="Arial" w:eastAsia="Arial" w:hAnsi="Arial" w:cs="Arial"/>
        </w:rPr>
        <w:t>a</w:t>
      </w:r>
      <w:r w:rsidDel="00450CCF">
        <w:rPr>
          <w:rFonts w:ascii="Arial" w:eastAsia="Arial" w:hAnsi="Arial" w:cs="Arial"/>
          <w:spacing w:val="-1"/>
        </w:rPr>
        <w:t>i</w:t>
      </w:r>
      <w:r w:rsidDel="00450CCF">
        <w:rPr>
          <w:rFonts w:ascii="Arial" w:eastAsia="Arial" w:hAnsi="Arial" w:cs="Arial"/>
        </w:rPr>
        <w:t>n</w:t>
      </w:r>
      <w:r w:rsidDel="00450CCF">
        <w:rPr>
          <w:rFonts w:ascii="Arial" w:eastAsia="Arial" w:hAnsi="Arial" w:cs="Arial"/>
          <w:spacing w:val="-1"/>
        </w:rPr>
        <w:t>i</w:t>
      </w:r>
      <w:r w:rsidDel="00450CCF">
        <w:rPr>
          <w:rFonts w:ascii="Arial" w:eastAsia="Arial" w:hAnsi="Arial" w:cs="Arial"/>
          <w:spacing w:val="-3"/>
        </w:rPr>
        <w:t>n</w:t>
      </w:r>
      <w:r w:rsidDel="00450CCF">
        <w:rPr>
          <w:rFonts w:ascii="Arial" w:eastAsia="Arial" w:hAnsi="Arial" w:cs="Arial"/>
        </w:rPr>
        <w:t>g</w:t>
      </w:r>
      <w:r w:rsidDel="00450CCF">
        <w:rPr>
          <w:rFonts w:ascii="Arial" w:eastAsia="Arial" w:hAnsi="Arial" w:cs="Arial"/>
          <w:spacing w:val="3"/>
        </w:rPr>
        <w:t xml:space="preserve"> </w:t>
      </w:r>
      <w:r w:rsidDel="00450CCF">
        <w:rPr>
          <w:rFonts w:ascii="Arial" w:eastAsia="Arial" w:hAnsi="Arial" w:cs="Arial"/>
        </w:rPr>
        <w:t>shou</w:t>
      </w:r>
      <w:r w:rsidDel="00450CCF">
        <w:rPr>
          <w:rFonts w:ascii="Arial" w:eastAsia="Arial" w:hAnsi="Arial" w:cs="Arial"/>
          <w:spacing w:val="-1"/>
        </w:rPr>
        <w:t>l</w:t>
      </w:r>
      <w:r w:rsidDel="00450CCF">
        <w:rPr>
          <w:rFonts w:ascii="Arial" w:eastAsia="Arial" w:hAnsi="Arial" w:cs="Arial"/>
          <w:spacing w:val="-3"/>
        </w:rPr>
        <w:t>d</w:t>
      </w:r>
      <w:r w:rsidDel="00450CCF">
        <w:rPr>
          <w:rFonts w:ascii="Arial" w:eastAsia="Arial" w:hAnsi="Arial" w:cs="Arial"/>
        </w:rPr>
        <w:t>:</w:t>
      </w:r>
    </w:p>
    <w:p w:rsidR="000A5570" w:rsidDel="00450CCF" w:rsidRDefault="000A5570">
      <w:pPr>
        <w:spacing w:after="0"/>
        <w:jc w:val="both"/>
        <w:sectPr w:rsidR="000A5570" w:rsidDel="00450CCF">
          <w:pgSz w:w="11920" w:h="16840"/>
          <w:pgMar w:top="1100" w:right="980" w:bottom="780" w:left="1120" w:header="591" w:footer="596" w:gutter="0"/>
          <w:cols w:space="720"/>
        </w:sectPr>
      </w:pPr>
    </w:p>
    <w:p w:rsidR="000A5570" w:rsidDel="00450CCF" w:rsidRDefault="000A5570">
      <w:pPr>
        <w:spacing w:before="1" w:after="0" w:line="220" w:lineRule="exact"/>
      </w:pPr>
    </w:p>
    <w:p w:rsidR="000A5570" w:rsidDel="00450CCF" w:rsidRDefault="00863EB5">
      <w:pPr>
        <w:tabs>
          <w:tab w:val="left" w:pos="1000"/>
        </w:tabs>
        <w:spacing w:before="35" w:after="0" w:line="240" w:lineRule="auto"/>
        <w:ind w:left="1019" w:right="101" w:hanging="360"/>
        <w:jc w:val="both"/>
        <w:rPr>
          <w:rFonts w:ascii="Arial" w:eastAsia="Arial" w:hAnsi="Arial" w:cs="Arial"/>
        </w:rPr>
      </w:pPr>
      <w:r w:rsidDel="00450CCF">
        <w:rPr>
          <w:rFonts w:ascii="Times New Roman" w:eastAsia="Times New Roman" w:hAnsi="Times New Roman" w:cs="Times New Roman"/>
          <w:w w:val="131"/>
        </w:rPr>
        <w:t>•</w:t>
      </w:r>
      <w:r w:rsidDel="00450CCF">
        <w:rPr>
          <w:rFonts w:ascii="Times New Roman" w:eastAsia="Times New Roman" w:hAnsi="Times New Roman" w:cs="Times New Roman"/>
        </w:rPr>
        <w:tab/>
      </w:r>
      <w:r w:rsidDel="00450CCF">
        <w:rPr>
          <w:rFonts w:ascii="Arial" w:eastAsia="Arial" w:hAnsi="Arial" w:cs="Arial"/>
        </w:rPr>
        <w:t>ha</w:t>
      </w:r>
      <w:r w:rsidDel="00450CCF">
        <w:rPr>
          <w:rFonts w:ascii="Arial" w:eastAsia="Arial" w:hAnsi="Arial" w:cs="Arial"/>
          <w:spacing w:val="-2"/>
        </w:rPr>
        <w:t>v</w:t>
      </w:r>
      <w:r w:rsidDel="00450CCF">
        <w:rPr>
          <w:rFonts w:ascii="Arial" w:eastAsia="Arial" w:hAnsi="Arial" w:cs="Arial"/>
        </w:rPr>
        <w:t>e</w:t>
      </w:r>
      <w:r w:rsidDel="00450CCF">
        <w:rPr>
          <w:rFonts w:ascii="Arial" w:eastAsia="Arial" w:hAnsi="Arial" w:cs="Arial"/>
          <w:spacing w:val="39"/>
        </w:rPr>
        <w:t xml:space="preserve"> </w:t>
      </w:r>
      <w:r w:rsidDel="00450CCF">
        <w:rPr>
          <w:rFonts w:ascii="Arial" w:eastAsia="Arial" w:hAnsi="Arial" w:cs="Arial"/>
        </w:rPr>
        <w:t>a</w:t>
      </w:r>
      <w:r w:rsidDel="00450CCF">
        <w:rPr>
          <w:rFonts w:ascii="Arial" w:eastAsia="Arial" w:hAnsi="Arial" w:cs="Arial"/>
          <w:spacing w:val="41"/>
        </w:rPr>
        <w:t xml:space="preserve"> </w:t>
      </w:r>
      <w:r w:rsidDel="00450CCF">
        <w:rPr>
          <w:rFonts w:ascii="Arial" w:eastAsia="Arial" w:hAnsi="Arial" w:cs="Arial"/>
        </w:rPr>
        <w:t>de</w:t>
      </w:r>
      <w:r w:rsidDel="00450CCF">
        <w:rPr>
          <w:rFonts w:ascii="Arial" w:eastAsia="Arial" w:hAnsi="Arial" w:cs="Arial"/>
          <w:spacing w:val="1"/>
        </w:rPr>
        <w:t>t</w:t>
      </w:r>
      <w:r w:rsidDel="00450CCF">
        <w:rPr>
          <w:rFonts w:ascii="Arial" w:eastAsia="Arial" w:hAnsi="Arial" w:cs="Arial"/>
        </w:rPr>
        <w:t>a</w:t>
      </w:r>
      <w:r w:rsidDel="00450CCF">
        <w:rPr>
          <w:rFonts w:ascii="Arial" w:eastAsia="Arial" w:hAnsi="Arial" w:cs="Arial"/>
          <w:spacing w:val="-1"/>
        </w:rPr>
        <w:t>il</w:t>
      </w:r>
      <w:r w:rsidDel="00450CCF">
        <w:rPr>
          <w:rFonts w:ascii="Arial" w:eastAsia="Arial" w:hAnsi="Arial" w:cs="Arial"/>
        </w:rPr>
        <w:t>ed</w:t>
      </w:r>
      <w:r w:rsidDel="00450CCF">
        <w:rPr>
          <w:rFonts w:ascii="Arial" w:eastAsia="Arial" w:hAnsi="Arial" w:cs="Arial"/>
          <w:spacing w:val="39"/>
        </w:rPr>
        <w:t xml:space="preserve"> </w:t>
      </w:r>
      <w:r w:rsidDel="00450CCF">
        <w:rPr>
          <w:rFonts w:ascii="Arial" w:eastAsia="Arial" w:hAnsi="Arial" w:cs="Arial"/>
        </w:rPr>
        <w:t>unde</w:t>
      </w:r>
      <w:r w:rsidDel="00450CCF">
        <w:rPr>
          <w:rFonts w:ascii="Arial" w:eastAsia="Arial" w:hAnsi="Arial" w:cs="Arial"/>
          <w:spacing w:val="1"/>
        </w:rPr>
        <w:t>r</w:t>
      </w:r>
      <w:r w:rsidDel="00450CCF">
        <w:rPr>
          <w:rFonts w:ascii="Arial" w:eastAsia="Arial" w:hAnsi="Arial" w:cs="Arial"/>
        </w:rPr>
        <w:t>s</w:t>
      </w:r>
      <w:r w:rsidDel="00450CCF">
        <w:rPr>
          <w:rFonts w:ascii="Arial" w:eastAsia="Arial" w:hAnsi="Arial" w:cs="Arial"/>
          <w:spacing w:val="1"/>
        </w:rPr>
        <w:t>t</w:t>
      </w:r>
      <w:r w:rsidDel="00450CCF">
        <w:rPr>
          <w:rFonts w:ascii="Arial" w:eastAsia="Arial" w:hAnsi="Arial" w:cs="Arial"/>
        </w:rPr>
        <w:t>and</w:t>
      </w:r>
      <w:r w:rsidDel="00450CCF">
        <w:rPr>
          <w:rFonts w:ascii="Arial" w:eastAsia="Arial" w:hAnsi="Arial" w:cs="Arial"/>
          <w:spacing w:val="-1"/>
        </w:rPr>
        <w:t>i</w:t>
      </w:r>
      <w:r w:rsidDel="00450CCF">
        <w:rPr>
          <w:rFonts w:ascii="Arial" w:eastAsia="Arial" w:hAnsi="Arial" w:cs="Arial"/>
        </w:rPr>
        <w:t>ng</w:t>
      </w:r>
      <w:r w:rsidDel="00450CCF">
        <w:rPr>
          <w:rFonts w:ascii="Arial" w:eastAsia="Arial" w:hAnsi="Arial" w:cs="Arial"/>
          <w:spacing w:val="41"/>
        </w:rPr>
        <w:t xml:space="preserve"> </w:t>
      </w:r>
      <w:r w:rsidDel="00450CCF">
        <w:rPr>
          <w:rFonts w:ascii="Arial" w:eastAsia="Arial" w:hAnsi="Arial" w:cs="Arial"/>
          <w:spacing w:val="-3"/>
        </w:rPr>
        <w:t>o</w:t>
      </w:r>
      <w:r w:rsidDel="00450CCF">
        <w:rPr>
          <w:rFonts w:ascii="Arial" w:eastAsia="Arial" w:hAnsi="Arial" w:cs="Arial"/>
        </w:rPr>
        <w:t>f</w:t>
      </w:r>
      <w:r w:rsidDel="00450CCF">
        <w:rPr>
          <w:rFonts w:ascii="Arial" w:eastAsia="Arial" w:hAnsi="Arial" w:cs="Arial"/>
          <w:spacing w:val="43"/>
        </w:rPr>
        <w:t xml:space="preserve"> </w:t>
      </w:r>
      <w:r w:rsidDel="00450CCF">
        <w:rPr>
          <w:rFonts w:ascii="Arial" w:eastAsia="Arial" w:hAnsi="Arial" w:cs="Arial"/>
          <w:spacing w:val="1"/>
        </w:rPr>
        <w:t>t</w:t>
      </w:r>
      <w:r w:rsidDel="00450CCF">
        <w:rPr>
          <w:rFonts w:ascii="Arial" w:eastAsia="Arial" w:hAnsi="Arial" w:cs="Arial"/>
        </w:rPr>
        <w:t>he</w:t>
      </w:r>
      <w:r w:rsidDel="00450CCF">
        <w:rPr>
          <w:rFonts w:ascii="Arial" w:eastAsia="Arial" w:hAnsi="Arial" w:cs="Arial"/>
          <w:spacing w:val="39"/>
        </w:rPr>
        <w:t xml:space="preserve"> </w:t>
      </w:r>
      <w:r w:rsidDel="00450CCF">
        <w:rPr>
          <w:rFonts w:ascii="Arial" w:eastAsia="Arial" w:hAnsi="Arial" w:cs="Arial"/>
          <w:spacing w:val="1"/>
        </w:rPr>
        <w:t>tr</w:t>
      </w:r>
      <w:r w:rsidDel="00450CCF">
        <w:rPr>
          <w:rFonts w:ascii="Arial" w:eastAsia="Arial" w:hAnsi="Arial" w:cs="Arial"/>
        </w:rPr>
        <w:t>a</w:t>
      </w:r>
      <w:r w:rsidDel="00450CCF">
        <w:rPr>
          <w:rFonts w:ascii="Arial" w:eastAsia="Arial" w:hAnsi="Arial" w:cs="Arial"/>
          <w:spacing w:val="-1"/>
        </w:rPr>
        <w:t>i</w:t>
      </w:r>
      <w:r w:rsidDel="00450CCF">
        <w:rPr>
          <w:rFonts w:ascii="Arial" w:eastAsia="Arial" w:hAnsi="Arial" w:cs="Arial"/>
        </w:rPr>
        <w:t>n</w:t>
      </w:r>
      <w:r w:rsidDel="00450CCF">
        <w:rPr>
          <w:rFonts w:ascii="Arial" w:eastAsia="Arial" w:hAnsi="Arial" w:cs="Arial"/>
          <w:spacing w:val="-1"/>
        </w:rPr>
        <w:t>i</w:t>
      </w:r>
      <w:r w:rsidDel="00450CCF">
        <w:rPr>
          <w:rFonts w:ascii="Arial" w:eastAsia="Arial" w:hAnsi="Arial" w:cs="Arial"/>
          <w:spacing w:val="-3"/>
        </w:rPr>
        <w:t>n</w:t>
      </w:r>
      <w:r w:rsidDel="00450CCF">
        <w:rPr>
          <w:rFonts w:ascii="Arial" w:eastAsia="Arial" w:hAnsi="Arial" w:cs="Arial"/>
        </w:rPr>
        <w:t>g</w:t>
      </w:r>
      <w:r w:rsidDel="00450CCF">
        <w:rPr>
          <w:rFonts w:ascii="Arial" w:eastAsia="Arial" w:hAnsi="Arial" w:cs="Arial"/>
          <w:spacing w:val="41"/>
        </w:rPr>
        <w:t xml:space="preserve"> </w:t>
      </w:r>
      <w:r w:rsidDel="00450CCF">
        <w:rPr>
          <w:rFonts w:ascii="Arial" w:eastAsia="Arial" w:hAnsi="Arial" w:cs="Arial"/>
        </w:rPr>
        <w:t>p</w:t>
      </w:r>
      <w:r w:rsidDel="00450CCF">
        <w:rPr>
          <w:rFonts w:ascii="Arial" w:eastAsia="Arial" w:hAnsi="Arial" w:cs="Arial"/>
          <w:spacing w:val="1"/>
        </w:rPr>
        <w:t>r</w:t>
      </w:r>
      <w:r w:rsidDel="00450CCF">
        <w:rPr>
          <w:rFonts w:ascii="Arial" w:eastAsia="Arial" w:hAnsi="Arial" w:cs="Arial"/>
          <w:spacing w:val="-3"/>
        </w:rPr>
        <w:t>o</w:t>
      </w:r>
      <w:r w:rsidDel="00450CCF">
        <w:rPr>
          <w:rFonts w:ascii="Arial" w:eastAsia="Arial" w:hAnsi="Arial" w:cs="Arial"/>
          <w:spacing w:val="2"/>
        </w:rPr>
        <w:t>g</w:t>
      </w:r>
      <w:r w:rsidDel="00450CCF">
        <w:rPr>
          <w:rFonts w:ascii="Arial" w:eastAsia="Arial" w:hAnsi="Arial" w:cs="Arial"/>
          <w:spacing w:val="1"/>
        </w:rPr>
        <w:t>r</w:t>
      </w:r>
      <w:r w:rsidDel="00450CCF">
        <w:rPr>
          <w:rFonts w:ascii="Arial" w:eastAsia="Arial" w:hAnsi="Arial" w:cs="Arial"/>
          <w:spacing w:val="-3"/>
        </w:rPr>
        <w:t>a</w:t>
      </w:r>
      <w:r w:rsidDel="00450CCF">
        <w:rPr>
          <w:rFonts w:ascii="Arial" w:eastAsia="Arial" w:hAnsi="Arial" w:cs="Arial"/>
          <w:spacing w:val="1"/>
        </w:rPr>
        <w:t>mm</w:t>
      </w:r>
      <w:r w:rsidDel="00450CCF">
        <w:rPr>
          <w:rFonts w:ascii="Arial" w:eastAsia="Arial" w:hAnsi="Arial" w:cs="Arial"/>
        </w:rPr>
        <w:t>e</w:t>
      </w:r>
      <w:r w:rsidDel="00450CCF">
        <w:rPr>
          <w:rFonts w:ascii="Arial" w:eastAsia="Arial" w:hAnsi="Arial" w:cs="Arial"/>
          <w:spacing w:val="39"/>
        </w:rPr>
        <w:t xml:space="preserve"> </w:t>
      </w:r>
      <w:r w:rsidDel="00450CCF">
        <w:rPr>
          <w:rFonts w:ascii="Arial" w:eastAsia="Arial" w:hAnsi="Arial" w:cs="Arial"/>
        </w:rPr>
        <w:t>and</w:t>
      </w:r>
      <w:r w:rsidDel="00450CCF">
        <w:rPr>
          <w:rFonts w:ascii="Arial" w:eastAsia="Arial" w:hAnsi="Arial" w:cs="Arial"/>
          <w:spacing w:val="39"/>
        </w:rPr>
        <w:t xml:space="preserve"> </w:t>
      </w:r>
      <w:r w:rsidDel="00450CCF">
        <w:rPr>
          <w:rFonts w:ascii="Arial" w:eastAsia="Arial" w:hAnsi="Arial" w:cs="Arial"/>
          <w:spacing w:val="-3"/>
        </w:rPr>
        <w:t>o</w:t>
      </w:r>
      <w:r w:rsidDel="00450CCF">
        <w:rPr>
          <w:rFonts w:ascii="Arial" w:eastAsia="Arial" w:hAnsi="Arial" w:cs="Arial"/>
        </w:rPr>
        <w:t>f</w:t>
      </w:r>
      <w:r w:rsidDel="00450CCF">
        <w:rPr>
          <w:rFonts w:ascii="Arial" w:eastAsia="Arial" w:hAnsi="Arial" w:cs="Arial"/>
          <w:spacing w:val="43"/>
        </w:rPr>
        <w:t xml:space="preserve"> </w:t>
      </w:r>
      <w:r w:rsidDel="00450CCF">
        <w:rPr>
          <w:rFonts w:ascii="Arial" w:eastAsia="Arial" w:hAnsi="Arial" w:cs="Arial"/>
          <w:spacing w:val="1"/>
        </w:rPr>
        <w:t>t</w:t>
      </w:r>
      <w:r w:rsidDel="00450CCF">
        <w:rPr>
          <w:rFonts w:ascii="Arial" w:eastAsia="Arial" w:hAnsi="Arial" w:cs="Arial"/>
        </w:rPr>
        <w:t>he</w:t>
      </w:r>
      <w:r w:rsidDel="00450CCF">
        <w:rPr>
          <w:rFonts w:ascii="Arial" w:eastAsia="Arial" w:hAnsi="Arial" w:cs="Arial"/>
          <w:spacing w:val="39"/>
        </w:rPr>
        <w:t xml:space="preserve"> </w:t>
      </w:r>
      <w:r w:rsidDel="00450CCF">
        <w:rPr>
          <w:rFonts w:ascii="Arial" w:eastAsia="Arial" w:hAnsi="Arial" w:cs="Arial"/>
          <w:spacing w:val="-2"/>
        </w:rPr>
        <w:t>s</w:t>
      </w:r>
      <w:r w:rsidDel="00450CCF">
        <w:rPr>
          <w:rFonts w:ascii="Arial" w:eastAsia="Arial" w:hAnsi="Arial" w:cs="Arial"/>
        </w:rPr>
        <w:t>pec</w:t>
      </w:r>
      <w:r w:rsidDel="00450CCF">
        <w:rPr>
          <w:rFonts w:ascii="Arial" w:eastAsia="Arial" w:hAnsi="Arial" w:cs="Arial"/>
          <w:spacing w:val="-1"/>
        </w:rPr>
        <w:t>i</w:t>
      </w:r>
      <w:r w:rsidDel="00450CCF">
        <w:rPr>
          <w:rFonts w:ascii="Arial" w:eastAsia="Arial" w:hAnsi="Arial" w:cs="Arial"/>
          <w:spacing w:val="3"/>
        </w:rPr>
        <w:t>f</w:t>
      </w:r>
      <w:r w:rsidDel="00450CCF">
        <w:rPr>
          <w:rFonts w:ascii="Arial" w:eastAsia="Arial" w:hAnsi="Arial" w:cs="Arial"/>
          <w:spacing w:val="-1"/>
        </w:rPr>
        <w:t>i</w:t>
      </w:r>
      <w:r w:rsidDel="00450CCF">
        <w:rPr>
          <w:rFonts w:ascii="Arial" w:eastAsia="Arial" w:hAnsi="Arial" w:cs="Arial"/>
        </w:rPr>
        <w:t>c</w:t>
      </w:r>
      <w:r w:rsidDel="00450CCF">
        <w:rPr>
          <w:rFonts w:ascii="Arial" w:eastAsia="Arial" w:hAnsi="Arial" w:cs="Arial"/>
          <w:spacing w:val="39"/>
        </w:rPr>
        <w:t xml:space="preserve"> </w:t>
      </w:r>
      <w:r w:rsidDel="00450CCF">
        <w:rPr>
          <w:rFonts w:ascii="Arial" w:eastAsia="Arial" w:hAnsi="Arial" w:cs="Arial"/>
          <w:spacing w:val="-1"/>
        </w:rPr>
        <w:t>t</w:t>
      </w:r>
      <w:r w:rsidDel="00450CCF">
        <w:rPr>
          <w:rFonts w:ascii="Arial" w:eastAsia="Arial" w:hAnsi="Arial" w:cs="Arial"/>
          <w:spacing w:val="1"/>
        </w:rPr>
        <w:t>r</w:t>
      </w:r>
      <w:r w:rsidDel="00450CCF">
        <w:rPr>
          <w:rFonts w:ascii="Arial" w:eastAsia="Arial" w:hAnsi="Arial" w:cs="Arial"/>
        </w:rPr>
        <w:t>a</w:t>
      </w:r>
      <w:r w:rsidDel="00450CCF">
        <w:rPr>
          <w:rFonts w:ascii="Arial" w:eastAsia="Arial" w:hAnsi="Arial" w:cs="Arial"/>
          <w:spacing w:val="-1"/>
        </w:rPr>
        <w:t>i</w:t>
      </w:r>
      <w:r w:rsidDel="00450CCF">
        <w:rPr>
          <w:rFonts w:ascii="Arial" w:eastAsia="Arial" w:hAnsi="Arial" w:cs="Arial"/>
        </w:rPr>
        <w:t>n</w:t>
      </w:r>
      <w:r w:rsidDel="00450CCF">
        <w:rPr>
          <w:rFonts w:ascii="Arial" w:eastAsia="Arial" w:hAnsi="Arial" w:cs="Arial"/>
          <w:spacing w:val="-1"/>
        </w:rPr>
        <w:t>i</w:t>
      </w:r>
      <w:r w:rsidDel="00450CCF">
        <w:rPr>
          <w:rFonts w:ascii="Arial" w:eastAsia="Arial" w:hAnsi="Arial" w:cs="Arial"/>
          <w:spacing w:val="-3"/>
        </w:rPr>
        <w:t>n</w:t>
      </w:r>
      <w:r w:rsidDel="00450CCF">
        <w:rPr>
          <w:rFonts w:ascii="Arial" w:eastAsia="Arial" w:hAnsi="Arial" w:cs="Arial"/>
        </w:rPr>
        <w:t>g ob</w:t>
      </w:r>
      <w:r w:rsidDel="00450CCF">
        <w:rPr>
          <w:rFonts w:ascii="Arial" w:eastAsia="Arial" w:hAnsi="Arial" w:cs="Arial"/>
          <w:spacing w:val="1"/>
        </w:rPr>
        <w:t>j</w:t>
      </w:r>
      <w:r w:rsidDel="00450CCF">
        <w:rPr>
          <w:rFonts w:ascii="Arial" w:eastAsia="Arial" w:hAnsi="Arial" w:cs="Arial"/>
        </w:rPr>
        <w:t>ec</w:t>
      </w:r>
      <w:r w:rsidDel="00450CCF">
        <w:rPr>
          <w:rFonts w:ascii="Arial" w:eastAsia="Arial" w:hAnsi="Arial" w:cs="Arial"/>
          <w:spacing w:val="1"/>
        </w:rPr>
        <w:t>t</w:t>
      </w:r>
      <w:r w:rsidDel="00450CCF">
        <w:rPr>
          <w:rFonts w:ascii="Arial" w:eastAsia="Arial" w:hAnsi="Arial" w:cs="Arial"/>
          <w:spacing w:val="-1"/>
        </w:rPr>
        <w:t>i</w:t>
      </w:r>
      <w:r w:rsidDel="00450CCF">
        <w:rPr>
          <w:rFonts w:ascii="Arial" w:eastAsia="Arial" w:hAnsi="Arial" w:cs="Arial"/>
          <w:spacing w:val="-2"/>
        </w:rPr>
        <w:t>v</w:t>
      </w:r>
      <w:r w:rsidDel="00450CCF">
        <w:rPr>
          <w:rFonts w:ascii="Arial" w:eastAsia="Arial" w:hAnsi="Arial" w:cs="Arial"/>
        </w:rPr>
        <w:t>es</w:t>
      </w:r>
      <w:r w:rsidDel="00450CCF">
        <w:rPr>
          <w:rFonts w:ascii="Arial" w:eastAsia="Arial" w:hAnsi="Arial" w:cs="Arial"/>
          <w:spacing w:val="-1"/>
        </w:rPr>
        <w:t xml:space="preserve"> </w:t>
      </w:r>
      <w:r w:rsidDel="00450CCF">
        <w:rPr>
          <w:rFonts w:ascii="Arial" w:eastAsia="Arial" w:hAnsi="Arial" w:cs="Arial"/>
          <w:spacing w:val="3"/>
        </w:rPr>
        <w:t>f</w:t>
      </w:r>
      <w:r w:rsidDel="00450CCF">
        <w:rPr>
          <w:rFonts w:ascii="Arial" w:eastAsia="Arial" w:hAnsi="Arial" w:cs="Arial"/>
          <w:spacing w:val="-3"/>
        </w:rPr>
        <w:t>o</w:t>
      </w:r>
      <w:r w:rsidDel="00450CCF">
        <w:rPr>
          <w:rFonts w:ascii="Arial" w:eastAsia="Arial" w:hAnsi="Arial" w:cs="Arial"/>
        </w:rPr>
        <w:t xml:space="preserve">r </w:t>
      </w:r>
      <w:r w:rsidDel="00450CCF">
        <w:rPr>
          <w:rFonts w:ascii="Arial" w:eastAsia="Arial" w:hAnsi="Arial" w:cs="Arial"/>
          <w:spacing w:val="1"/>
        </w:rPr>
        <w:t>t</w:t>
      </w:r>
      <w:r w:rsidDel="00450CCF">
        <w:rPr>
          <w:rFonts w:ascii="Arial" w:eastAsia="Arial" w:hAnsi="Arial" w:cs="Arial"/>
        </w:rPr>
        <w:t>he</w:t>
      </w:r>
      <w:r w:rsidDel="00450CCF">
        <w:rPr>
          <w:rFonts w:ascii="Arial" w:eastAsia="Arial" w:hAnsi="Arial" w:cs="Arial"/>
          <w:spacing w:val="-2"/>
        </w:rPr>
        <w:t xml:space="preserve"> </w:t>
      </w:r>
      <w:r w:rsidDel="00450CCF">
        <w:rPr>
          <w:rFonts w:ascii="Arial" w:eastAsia="Arial" w:hAnsi="Arial" w:cs="Arial"/>
        </w:rPr>
        <w:t>pa</w:t>
      </w:r>
      <w:r w:rsidDel="00450CCF">
        <w:rPr>
          <w:rFonts w:ascii="Arial" w:eastAsia="Arial" w:hAnsi="Arial" w:cs="Arial"/>
          <w:spacing w:val="-2"/>
        </w:rPr>
        <w:t>r</w:t>
      </w:r>
      <w:r w:rsidDel="00450CCF">
        <w:rPr>
          <w:rFonts w:ascii="Arial" w:eastAsia="Arial" w:hAnsi="Arial" w:cs="Arial"/>
          <w:spacing w:val="1"/>
        </w:rPr>
        <w:t>t</w:t>
      </w:r>
      <w:r w:rsidDel="00450CCF">
        <w:rPr>
          <w:rFonts w:ascii="Arial" w:eastAsia="Arial" w:hAnsi="Arial" w:cs="Arial"/>
          <w:spacing w:val="-1"/>
        </w:rPr>
        <w:t>i</w:t>
      </w:r>
      <w:r w:rsidDel="00450CCF">
        <w:rPr>
          <w:rFonts w:ascii="Arial" w:eastAsia="Arial" w:hAnsi="Arial" w:cs="Arial"/>
        </w:rPr>
        <w:t>cu</w:t>
      </w:r>
      <w:r w:rsidDel="00450CCF">
        <w:rPr>
          <w:rFonts w:ascii="Arial" w:eastAsia="Arial" w:hAnsi="Arial" w:cs="Arial"/>
          <w:spacing w:val="-1"/>
        </w:rPr>
        <w:t>l</w:t>
      </w:r>
      <w:r w:rsidDel="00450CCF">
        <w:rPr>
          <w:rFonts w:ascii="Arial" w:eastAsia="Arial" w:hAnsi="Arial" w:cs="Arial"/>
        </w:rPr>
        <w:t xml:space="preserve">ar </w:t>
      </w:r>
      <w:r w:rsidDel="00450CCF">
        <w:rPr>
          <w:rFonts w:ascii="Arial" w:eastAsia="Arial" w:hAnsi="Arial" w:cs="Arial"/>
          <w:spacing w:val="1"/>
        </w:rPr>
        <w:t>t</w:t>
      </w:r>
      <w:r w:rsidDel="00450CCF">
        <w:rPr>
          <w:rFonts w:ascii="Arial" w:eastAsia="Arial" w:hAnsi="Arial" w:cs="Arial"/>
          <w:spacing w:val="-2"/>
        </w:rPr>
        <w:t>y</w:t>
      </w:r>
      <w:r w:rsidDel="00450CCF">
        <w:rPr>
          <w:rFonts w:ascii="Arial" w:eastAsia="Arial" w:hAnsi="Arial" w:cs="Arial"/>
        </w:rPr>
        <w:t>pe</w:t>
      </w:r>
      <w:r w:rsidDel="00450CCF">
        <w:rPr>
          <w:rFonts w:ascii="Arial" w:eastAsia="Arial" w:hAnsi="Arial" w:cs="Arial"/>
          <w:spacing w:val="1"/>
        </w:rPr>
        <w:t xml:space="preserve"> </w:t>
      </w:r>
      <w:r w:rsidDel="00450CCF">
        <w:rPr>
          <w:rFonts w:ascii="Arial" w:eastAsia="Arial" w:hAnsi="Arial" w:cs="Arial"/>
          <w:spacing w:val="-3"/>
        </w:rPr>
        <w:t>o</w:t>
      </w:r>
      <w:r w:rsidDel="00450CCF">
        <w:rPr>
          <w:rFonts w:ascii="Arial" w:eastAsia="Arial" w:hAnsi="Arial" w:cs="Arial"/>
        </w:rPr>
        <w:t>f</w:t>
      </w:r>
      <w:r w:rsidDel="00450CCF">
        <w:rPr>
          <w:rFonts w:ascii="Arial" w:eastAsia="Arial" w:hAnsi="Arial" w:cs="Arial"/>
          <w:spacing w:val="2"/>
        </w:rPr>
        <w:t xml:space="preserve"> </w:t>
      </w:r>
      <w:r w:rsidDel="00450CCF">
        <w:rPr>
          <w:rFonts w:ascii="Arial" w:eastAsia="Arial" w:hAnsi="Arial" w:cs="Arial"/>
          <w:spacing w:val="1"/>
        </w:rPr>
        <w:t>tr</w:t>
      </w:r>
      <w:r w:rsidDel="00450CCF">
        <w:rPr>
          <w:rFonts w:ascii="Arial" w:eastAsia="Arial" w:hAnsi="Arial" w:cs="Arial"/>
        </w:rPr>
        <w:t>a</w:t>
      </w:r>
      <w:r w:rsidDel="00450CCF">
        <w:rPr>
          <w:rFonts w:ascii="Arial" w:eastAsia="Arial" w:hAnsi="Arial" w:cs="Arial"/>
          <w:spacing w:val="-1"/>
        </w:rPr>
        <w:t>i</w:t>
      </w:r>
      <w:r w:rsidDel="00450CCF">
        <w:rPr>
          <w:rFonts w:ascii="Arial" w:eastAsia="Arial" w:hAnsi="Arial" w:cs="Arial"/>
        </w:rPr>
        <w:t>n</w:t>
      </w:r>
      <w:r w:rsidDel="00450CCF">
        <w:rPr>
          <w:rFonts w:ascii="Arial" w:eastAsia="Arial" w:hAnsi="Arial" w:cs="Arial"/>
          <w:spacing w:val="-1"/>
        </w:rPr>
        <w:t>i</w:t>
      </w:r>
      <w:r w:rsidDel="00450CCF">
        <w:rPr>
          <w:rFonts w:ascii="Arial" w:eastAsia="Arial" w:hAnsi="Arial" w:cs="Arial"/>
          <w:spacing w:val="-3"/>
        </w:rPr>
        <w:t>n</w:t>
      </w:r>
      <w:r w:rsidDel="00450CCF">
        <w:rPr>
          <w:rFonts w:ascii="Arial" w:eastAsia="Arial" w:hAnsi="Arial" w:cs="Arial"/>
        </w:rPr>
        <w:t>g</w:t>
      </w:r>
      <w:r w:rsidDel="00450CCF">
        <w:rPr>
          <w:rFonts w:ascii="Arial" w:eastAsia="Arial" w:hAnsi="Arial" w:cs="Arial"/>
          <w:spacing w:val="3"/>
        </w:rPr>
        <w:t xml:space="preserve"> </w:t>
      </w:r>
      <w:r w:rsidDel="00450CCF">
        <w:rPr>
          <w:rFonts w:ascii="Arial" w:eastAsia="Arial" w:hAnsi="Arial" w:cs="Arial"/>
        </w:rPr>
        <w:t>be</w:t>
      </w:r>
      <w:r w:rsidDel="00450CCF">
        <w:rPr>
          <w:rFonts w:ascii="Arial" w:eastAsia="Arial" w:hAnsi="Arial" w:cs="Arial"/>
          <w:spacing w:val="-1"/>
        </w:rPr>
        <w:t>i</w:t>
      </w:r>
      <w:r w:rsidDel="00450CCF">
        <w:rPr>
          <w:rFonts w:ascii="Arial" w:eastAsia="Arial" w:hAnsi="Arial" w:cs="Arial"/>
          <w:spacing w:val="-3"/>
        </w:rPr>
        <w:t>n</w:t>
      </w:r>
      <w:r w:rsidDel="00450CCF">
        <w:rPr>
          <w:rFonts w:ascii="Arial" w:eastAsia="Arial" w:hAnsi="Arial" w:cs="Arial"/>
        </w:rPr>
        <w:t>g</w:t>
      </w:r>
      <w:r w:rsidDel="00450CCF">
        <w:rPr>
          <w:rFonts w:ascii="Arial" w:eastAsia="Arial" w:hAnsi="Arial" w:cs="Arial"/>
          <w:spacing w:val="1"/>
        </w:rPr>
        <w:t xml:space="preserve"> </w:t>
      </w:r>
      <w:r w:rsidDel="00450CCF">
        <w:rPr>
          <w:rFonts w:ascii="Arial" w:eastAsia="Arial" w:hAnsi="Arial" w:cs="Arial"/>
        </w:rPr>
        <w:t>conduc</w:t>
      </w:r>
      <w:r w:rsidDel="00450CCF">
        <w:rPr>
          <w:rFonts w:ascii="Arial" w:eastAsia="Arial" w:hAnsi="Arial" w:cs="Arial"/>
          <w:spacing w:val="1"/>
        </w:rPr>
        <w:t>t</w:t>
      </w:r>
      <w:r w:rsidDel="00450CCF">
        <w:rPr>
          <w:rFonts w:ascii="Arial" w:eastAsia="Arial" w:hAnsi="Arial" w:cs="Arial"/>
        </w:rPr>
        <w:t>ed;</w:t>
      </w:r>
    </w:p>
    <w:p w:rsidR="000A5570" w:rsidDel="00450CCF" w:rsidRDefault="00863EB5">
      <w:pPr>
        <w:tabs>
          <w:tab w:val="left" w:pos="1000"/>
        </w:tabs>
        <w:spacing w:before="73" w:after="0" w:line="240" w:lineRule="auto"/>
        <w:ind w:left="659" w:right="-20"/>
        <w:rPr>
          <w:rFonts w:ascii="Arial" w:eastAsia="Arial" w:hAnsi="Arial" w:cs="Arial"/>
        </w:rPr>
      </w:pPr>
      <w:r w:rsidDel="00450CCF">
        <w:rPr>
          <w:rFonts w:ascii="Times New Roman" w:eastAsia="Times New Roman" w:hAnsi="Times New Roman" w:cs="Times New Roman"/>
          <w:w w:val="131"/>
        </w:rPr>
        <w:t>•</w:t>
      </w:r>
      <w:r w:rsidDel="00450CCF">
        <w:rPr>
          <w:rFonts w:ascii="Times New Roman" w:eastAsia="Times New Roman" w:hAnsi="Times New Roman" w:cs="Times New Roman"/>
        </w:rPr>
        <w:tab/>
      </w:r>
      <w:r w:rsidDel="00450CCF">
        <w:rPr>
          <w:rFonts w:ascii="Arial" w:eastAsia="Arial" w:hAnsi="Arial" w:cs="Arial"/>
        </w:rPr>
        <w:t>be</w:t>
      </w:r>
      <w:r w:rsidDel="00450CCF">
        <w:rPr>
          <w:rFonts w:ascii="Arial" w:eastAsia="Arial" w:hAnsi="Arial" w:cs="Arial"/>
          <w:spacing w:val="1"/>
        </w:rPr>
        <w:t xml:space="preserve"> </w:t>
      </w:r>
      <w:r w:rsidDel="00450CCF">
        <w:rPr>
          <w:rFonts w:ascii="Arial" w:eastAsia="Arial" w:hAnsi="Arial" w:cs="Arial"/>
        </w:rPr>
        <w:t>app</w:t>
      </w:r>
      <w:r w:rsidDel="00450CCF">
        <w:rPr>
          <w:rFonts w:ascii="Arial" w:eastAsia="Arial" w:hAnsi="Arial" w:cs="Arial"/>
          <w:spacing w:val="1"/>
        </w:rPr>
        <w:t>r</w:t>
      </w:r>
      <w:r w:rsidDel="00450CCF">
        <w:rPr>
          <w:rFonts w:ascii="Arial" w:eastAsia="Arial" w:hAnsi="Arial" w:cs="Arial"/>
        </w:rPr>
        <w:t>o</w:t>
      </w:r>
      <w:r w:rsidDel="00450CCF">
        <w:rPr>
          <w:rFonts w:ascii="Arial" w:eastAsia="Arial" w:hAnsi="Arial" w:cs="Arial"/>
          <w:spacing w:val="-3"/>
        </w:rPr>
        <w:t>p</w:t>
      </w:r>
      <w:r w:rsidDel="00450CCF">
        <w:rPr>
          <w:rFonts w:ascii="Arial" w:eastAsia="Arial" w:hAnsi="Arial" w:cs="Arial"/>
          <w:spacing w:val="1"/>
        </w:rPr>
        <w:t>r</w:t>
      </w:r>
      <w:r w:rsidDel="00450CCF">
        <w:rPr>
          <w:rFonts w:ascii="Arial" w:eastAsia="Arial" w:hAnsi="Arial" w:cs="Arial"/>
          <w:spacing w:val="-1"/>
        </w:rPr>
        <w:t>i</w:t>
      </w:r>
      <w:r w:rsidDel="00450CCF">
        <w:rPr>
          <w:rFonts w:ascii="Arial" w:eastAsia="Arial" w:hAnsi="Arial" w:cs="Arial"/>
        </w:rPr>
        <w:t>a</w:t>
      </w:r>
      <w:r w:rsidDel="00450CCF">
        <w:rPr>
          <w:rFonts w:ascii="Arial" w:eastAsia="Arial" w:hAnsi="Arial" w:cs="Arial"/>
          <w:spacing w:val="1"/>
        </w:rPr>
        <w:t>t</w:t>
      </w:r>
      <w:r w:rsidDel="00450CCF">
        <w:rPr>
          <w:rFonts w:ascii="Arial" w:eastAsia="Arial" w:hAnsi="Arial" w:cs="Arial"/>
        </w:rPr>
        <w:t>e</w:t>
      </w:r>
      <w:r w:rsidDel="00450CCF">
        <w:rPr>
          <w:rFonts w:ascii="Arial" w:eastAsia="Arial" w:hAnsi="Arial" w:cs="Arial"/>
          <w:spacing w:val="-1"/>
        </w:rPr>
        <w:t>l</w:t>
      </w:r>
      <w:r w:rsidDel="00450CCF">
        <w:rPr>
          <w:rFonts w:ascii="Arial" w:eastAsia="Arial" w:hAnsi="Arial" w:cs="Arial"/>
        </w:rPr>
        <w:t>y</w:t>
      </w:r>
      <w:r w:rsidDel="00450CCF">
        <w:rPr>
          <w:rFonts w:ascii="Arial" w:eastAsia="Arial" w:hAnsi="Arial" w:cs="Arial"/>
          <w:spacing w:val="-1"/>
        </w:rPr>
        <w:t xml:space="preserve"> </w:t>
      </w:r>
      <w:r w:rsidDel="00450CCF">
        <w:rPr>
          <w:rFonts w:ascii="Arial" w:eastAsia="Arial" w:hAnsi="Arial" w:cs="Arial"/>
          <w:spacing w:val="2"/>
        </w:rPr>
        <w:t>q</w:t>
      </w:r>
      <w:r w:rsidDel="00450CCF">
        <w:rPr>
          <w:rFonts w:ascii="Arial" w:eastAsia="Arial" w:hAnsi="Arial" w:cs="Arial"/>
        </w:rPr>
        <w:t>ua</w:t>
      </w:r>
      <w:r w:rsidDel="00450CCF">
        <w:rPr>
          <w:rFonts w:ascii="Arial" w:eastAsia="Arial" w:hAnsi="Arial" w:cs="Arial"/>
          <w:spacing w:val="-1"/>
        </w:rPr>
        <w:t>l</w:t>
      </w:r>
      <w:r w:rsidDel="00450CCF">
        <w:rPr>
          <w:rFonts w:ascii="Arial" w:eastAsia="Arial" w:hAnsi="Arial" w:cs="Arial"/>
          <w:spacing w:val="-4"/>
        </w:rPr>
        <w:t>i</w:t>
      </w:r>
      <w:r w:rsidDel="00450CCF">
        <w:rPr>
          <w:rFonts w:ascii="Arial" w:eastAsia="Arial" w:hAnsi="Arial" w:cs="Arial"/>
          <w:spacing w:val="3"/>
        </w:rPr>
        <w:t>f</w:t>
      </w:r>
      <w:r w:rsidDel="00450CCF">
        <w:rPr>
          <w:rFonts w:ascii="Arial" w:eastAsia="Arial" w:hAnsi="Arial" w:cs="Arial"/>
          <w:spacing w:val="-1"/>
        </w:rPr>
        <w:t>i</w:t>
      </w:r>
      <w:r w:rsidDel="00450CCF">
        <w:rPr>
          <w:rFonts w:ascii="Arial" w:eastAsia="Arial" w:hAnsi="Arial" w:cs="Arial"/>
          <w:spacing w:val="-3"/>
        </w:rPr>
        <w:t>e</w:t>
      </w:r>
      <w:r w:rsidDel="00450CCF">
        <w:rPr>
          <w:rFonts w:ascii="Arial" w:eastAsia="Arial" w:hAnsi="Arial" w:cs="Arial"/>
        </w:rPr>
        <w:t>d</w:t>
      </w:r>
      <w:r w:rsidDel="00450CCF">
        <w:rPr>
          <w:rFonts w:ascii="Arial" w:eastAsia="Arial" w:hAnsi="Arial" w:cs="Arial"/>
          <w:spacing w:val="1"/>
        </w:rPr>
        <w:t xml:space="preserve"> </w:t>
      </w:r>
      <w:r w:rsidDel="00450CCF">
        <w:rPr>
          <w:rFonts w:ascii="Arial" w:eastAsia="Arial" w:hAnsi="Arial" w:cs="Arial"/>
          <w:spacing w:val="-1"/>
        </w:rPr>
        <w:t>i</w:t>
      </w:r>
      <w:r w:rsidDel="00450CCF">
        <w:rPr>
          <w:rFonts w:ascii="Arial" w:eastAsia="Arial" w:hAnsi="Arial" w:cs="Arial"/>
        </w:rPr>
        <w:t>n</w:t>
      </w:r>
      <w:r w:rsidDel="00450CCF">
        <w:rPr>
          <w:rFonts w:ascii="Arial" w:eastAsia="Arial" w:hAnsi="Arial" w:cs="Arial"/>
          <w:spacing w:val="1"/>
        </w:rPr>
        <w:t xml:space="preserve"> t</w:t>
      </w:r>
      <w:r w:rsidDel="00450CCF">
        <w:rPr>
          <w:rFonts w:ascii="Arial" w:eastAsia="Arial" w:hAnsi="Arial" w:cs="Arial"/>
        </w:rPr>
        <w:t>he</w:t>
      </w:r>
      <w:r w:rsidDel="00450CCF">
        <w:rPr>
          <w:rFonts w:ascii="Arial" w:eastAsia="Arial" w:hAnsi="Arial" w:cs="Arial"/>
          <w:spacing w:val="-2"/>
        </w:rPr>
        <w:t xml:space="preserve"> </w:t>
      </w:r>
      <w:r w:rsidDel="00450CCF">
        <w:rPr>
          <w:rFonts w:ascii="Arial" w:eastAsia="Arial" w:hAnsi="Arial" w:cs="Arial"/>
          <w:spacing w:val="1"/>
        </w:rPr>
        <w:t>t</w:t>
      </w:r>
      <w:r w:rsidDel="00450CCF">
        <w:rPr>
          <w:rFonts w:ascii="Arial" w:eastAsia="Arial" w:hAnsi="Arial" w:cs="Arial"/>
          <w:spacing w:val="-3"/>
        </w:rPr>
        <w:t>a</w:t>
      </w:r>
      <w:r w:rsidDel="00450CCF">
        <w:rPr>
          <w:rFonts w:ascii="Arial" w:eastAsia="Arial" w:hAnsi="Arial" w:cs="Arial"/>
          <w:spacing w:val="-2"/>
        </w:rPr>
        <w:t>s</w:t>
      </w:r>
      <w:r w:rsidDel="00450CCF">
        <w:rPr>
          <w:rFonts w:ascii="Arial" w:eastAsia="Arial" w:hAnsi="Arial" w:cs="Arial"/>
        </w:rPr>
        <w:t>k</w:t>
      </w:r>
      <w:r w:rsidDel="00450CCF">
        <w:rPr>
          <w:rFonts w:ascii="Arial" w:eastAsia="Arial" w:hAnsi="Arial" w:cs="Arial"/>
          <w:spacing w:val="1"/>
        </w:rPr>
        <w:t xml:space="preserve"> f</w:t>
      </w:r>
      <w:r w:rsidDel="00450CCF">
        <w:rPr>
          <w:rFonts w:ascii="Arial" w:eastAsia="Arial" w:hAnsi="Arial" w:cs="Arial"/>
        </w:rPr>
        <w:t xml:space="preserve">or </w:t>
      </w:r>
      <w:r w:rsidDel="00450CCF">
        <w:rPr>
          <w:rFonts w:ascii="Arial" w:eastAsia="Arial" w:hAnsi="Arial" w:cs="Arial"/>
          <w:spacing w:val="-4"/>
        </w:rPr>
        <w:t>w</w:t>
      </w:r>
      <w:r w:rsidDel="00450CCF">
        <w:rPr>
          <w:rFonts w:ascii="Arial" w:eastAsia="Arial" w:hAnsi="Arial" w:cs="Arial"/>
        </w:rPr>
        <w:t>h</w:t>
      </w:r>
      <w:r w:rsidDel="00450CCF">
        <w:rPr>
          <w:rFonts w:ascii="Arial" w:eastAsia="Arial" w:hAnsi="Arial" w:cs="Arial"/>
          <w:spacing w:val="-1"/>
        </w:rPr>
        <w:t>i</w:t>
      </w:r>
      <w:r w:rsidDel="00450CCF">
        <w:rPr>
          <w:rFonts w:ascii="Arial" w:eastAsia="Arial" w:hAnsi="Arial" w:cs="Arial"/>
        </w:rPr>
        <w:t>ch</w:t>
      </w:r>
      <w:r w:rsidDel="00450CCF">
        <w:rPr>
          <w:rFonts w:ascii="Arial" w:eastAsia="Arial" w:hAnsi="Arial" w:cs="Arial"/>
          <w:spacing w:val="1"/>
        </w:rPr>
        <w:t xml:space="preserve"> tr</w:t>
      </w:r>
      <w:r w:rsidDel="00450CCF">
        <w:rPr>
          <w:rFonts w:ascii="Arial" w:eastAsia="Arial" w:hAnsi="Arial" w:cs="Arial"/>
          <w:spacing w:val="-3"/>
        </w:rPr>
        <w:t>a</w:t>
      </w:r>
      <w:r w:rsidDel="00450CCF">
        <w:rPr>
          <w:rFonts w:ascii="Arial" w:eastAsia="Arial" w:hAnsi="Arial" w:cs="Arial"/>
          <w:spacing w:val="-1"/>
        </w:rPr>
        <w:t>i</w:t>
      </w:r>
      <w:r w:rsidDel="00450CCF">
        <w:rPr>
          <w:rFonts w:ascii="Arial" w:eastAsia="Arial" w:hAnsi="Arial" w:cs="Arial"/>
        </w:rPr>
        <w:t>n</w:t>
      </w:r>
      <w:r w:rsidDel="00450CCF">
        <w:rPr>
          <w:rFonts w:ascii="Arial" w:eastAsia="Arial" w:hAnsi="Arial" w:cs="Arial"/>
          <w:spacing w:val="-1"/>
        </w:rPr>
        <w:t>i</w:t>
      </w:r>
      <w:r w:rsidDel="00450CCF">
        <w:rPr>
          <w:rFonts w:ascii="Arial" w:eastAsia="Arial" w:hAnsi="Arial" w:cs="Arial"/>
        </w:rPr>
        <w:t>ng</w:t>
      </w:r>
      <w:r w:rsidDel="00450CCF">
        <w:rPr>
          <w:rFonts w:ascii="Arial" w:eastAsia="Arial" w:hAnsi="Arial" w:cs="Arial"/>
          <w:spacing w:val="3"/>
        </w:rPr>
        <w:t xml:space="preserve"> </w:t>
      </w:r>
      <w:r w:rsidDel="00450CCF">
        <w:rPr>
          <w:rFonts w:ascii="Arial" w:eastAsia="Arial" w:hAnsi="Arial" w:cs="Arial"/>
          <w:spacing w:val="-1"/>
        </w:rPr>
        <w:t>i</w:t>
      </w:r>
      <w:r w:rsidDel="00450CCF">
        <w:rPr>
          <w:rFonts w:ascii="Arial" w:eastAsia="Arial" w:hAnsi="Arial" w:cs="Arial"/>
        </w:rPr>
        <w:t>s</w:t>
      </w:r>
      <w:r w:rsidDel="00450CCF">
        <w:rPr>
          <w:rFonts w:ascii="Arial" w:eastAsia="Arial" w:hAnsi="Arial" w:cs="Arial"/>
          <w:spacing w:val="1"/>
        </w:rPr>
        <w:t xml:space="preserve"> </w:t>
      </w:r>
      <w:r w:rsidDel="00450CCF">
        <w:rPr>
          <w:rFonts w:ascii="Arial" w:eastAsia="Arial" w:hAnsi="Arial" w:cs="Arial"/>
        </w:rPr>
        <w:t>be</w:t>
      </w:r>
      <w:r w:rsidDel="00450CCF">
        <w:rPr>
          <w:rFonts w:ascii="Arial" w:eastAsia="Arial" w:hAnsi="Arial" w:cs="Arial"/>
          <w:spacing w:val="-1"/>
        </w:rPr>
        <w:t>i</w:t>
      </w:r>
      <w:r w:rsidDel="00450CCF">
        <w:rPr>
          <w:rFonts w:ascii="Arial" w:eastAsia="Arial" w:hAnsi="Arial" w:cs="Arial"/>
          <w:spacing w:val="-3"/>
        </w:rPr>
        <w:t>n</w:t>
      </w:r>
      <w:r w:rsidDel="00450CCF">
        <w:rPr>
          <w:rFonts w:ascii="Arial" w:eastAsia="Arial" w:hAnsi="Arial" w:cs="Arial"/>
        </w:rPr>
        <w:t>g</w:t>
      </w:r>
      <w:r w:rsidDel="00450CCF">
        <w:rPr>
          <w:rFonts w:ascii="Arial" w:eastAsia="Arial" w:hAnsi="Arial" w:cs="Arial"/>
          <w:spacing w:val="1"/>
        </w:rPr>
        <w:t xml:space="preserve"> </w:t>
      </w:r>
      <w:r w:rsidDel="00450CCF">
        <w:rPr>
          <w:rFonts w:ascii="Arial" w:eastAsia="Arial" w:hAnsi="Arial" w:cs="Arial"/>
        </w:rPr>
        <w:t>conduc</w:t>
      </w:r>
      <w:r w:rsidDel="00450CCF">
        <w:rPr>
          <w:rFonts w:ascii="Arial" w:eastAsia="Arial" w:hAnsi="Arial" w:cs="Arial"/>
          <w:spacing w:val="1"/>
        </w:rPr>
        <w:t>t</w:t>
      </w:r>
      <w:r w:rsidDel="00450CCF">
        <w:rPr>
          <w:rFonts w:ascii="Arial" w:eastAsia="Arial" w:hAnsi="Arial" w:cs="Arial"/>
        </w:rPr>
        <w:t>e</w:t>
      </w:r>
      <w:r w:rsidDel="00450CCF">
        <w:rPr>
          <w:rFonts w:ascii="Arial" w:eastAsia="Arial" w:hAnsi="Arial" w:cs="Arial"/>
          <w:spacing w:val="-3"/>
        </w:rPr>
        <w:t>d</w:t>
      </w:r>
      <w:r w:rsidDel="00450CCF">
        <w:rPr>
          <w:rFonts w:ascii="Arial" w:eastAsia="Arial" w:hAnsi="Arial" w:cs="Arial"/>
        </w:rPr>
        <w:t>;</w:t>
      </w:r>
    </w:p>
    <w:p w:rsidR="000A5570" w:rsidDel="00450CCF" w:rsidRDefault="00863EB5">
      <w:pPr>
        <w:tabs>
          <w:tab w:val="left" w:pos="1000"/>
        </w:tabs>
        <w:spacing w:before="75" w:after="0" w:line="240" w:lineRule="auto"/>
        <w:ind w:left="659" w:right="-20"/>
        <w:rPr>
          <w:rFonts w:ascii="Arial" w:eastAsia="Arial" w:hAnsi="Arial" w:cs="Arial"/>
        </w:rPr>
      </w:pPr>
      <w:r w:rsidDel="00450CCF">
        <w:rPr>
          <w:rFonts w:ascii="Times New Roman" w:eastAsia="Times New Roman" w:hAnsi="Times New Roman" w:cs="Times New Roman"/>
          <w:w w:val="131"/>
        </w:rPr>
        <w:t>•</w:t>
      </w:r>
      <w:r w:rsidDel="00450CCF">
        <w:rPr>
          <w:rFonts w:ascii="Times New Roman" w:eastAsia="Times New Roman" w:hAnsi="Times New Roman" w:cs="Times New Roman"/>
        </w:rPr>
        <w:tab/>
      </w:r>
      <w:r w:rsidDel="00450CCF">
        <w:rPr>
          <w:rFonts w:ascii="Arial" w:eastAsia="Arial" w:hAnsi="Arial" w:cs="Arial"/>
        </w:rPr>
        <w:t>ha</w:t>
      </w:r>
      <w:r w:rsidDel="00450CCF">
        <w:rPr>
          <w:rFonts w:ascii="Arial" w:eastAsia="Arial" w:hAnsi="Arial" w:cs="Arial"/>
          <w:spacing w:val="-2"/>
        </w:rPr>
        <w:t>v</w:t>
      </w:r>
      <w:r w:rsidDel="00450CCF">
        <w:rPr>
          <w:rFonts w:ascii="Arial" w:eastAsia="Arial" w:hAnsi="Arial" w:cs="Arial"/>
        </w:rPr>
        <w:t>e</w:t>
      </w:r>
      <w:r w:rsidDel="00450CCF">
        <w:rPr>
          <w:rFonts w:ascii="Arial" w:eastAsia="Arial" w:hAnsi="Arial" w:cs="Arial"/>
          <w:spacing w:val="1"/>
        </w:rPr>
        <w:t xml:space="preserve"> </w:t>
      </w:r>
      <w:r w:rsidDel="00450CCF">
        <w:rPr>
          <w:rFonts w:ascii="Arial" w:eastAsia="Arial" w:hAnsi="Arial" w:cs="Arial"/>
        </w:rPr>
        <w:t>an</w:t>
      </w:r>
      <w:r w:rsidDel="00450CCF">
        <w:rPr>
          <w:rFonts w:ascii="Arial" w:eastAsia="Arial" w:hAnsi="Arial" w:cs="Arial"/>
          <w:spacing w:val="1"/>
        </w:rPr>
        <w:t xml:space="preserve"> </w:t>
      </w:r>
      <w:r w:rsidDel="00450CCF">
        <w:rPr>
          <w:rFonts w:ascii="Arial" w:eastAsia="Arial" w:hAnsi="Arial" w:cs="Arial"/>
        </w:rPr>
        <w:t>app</w:t>
      </w:r>
      <w:r w:rsidDel="00450CCF">
        <w:rPr>
          <w:rFonts w:ascii="Arial" w:eastAsia="Arial" w:hAnsi="Arial" w:cs="Arial"/>
          <w:spacing w:val="1"/>
        </w:rPr>
        <w:t>r</w:t>
      </w:r>
      <w:r w:rsidDel="00450CCF">
        <w:rPr>
          <w:rFonts w:ascii="Arial" w:eastAsia="Arial" w:hAnsi="Arial" w:cs="Arial"/>
        </w:rPr>
        <w:t>op</w:t>
      </w:r>
      <w:r w:rsidDel="00450CCF">
        <w:rPr>
          <w:rFonts w:ascii="Arial" w:eastAsia="Arial" w:hAnsi="Arial" w:cs="Arial"/>
          <w:spacing w:val="1"/>
        </w:rPr>
        <w:t>r</w:t>
      </w:r>
      <w:r w:rsidDel="00450CCF">
        <w:rPr>
          <w:rFonts w:ascii="Arial" w:eastAsia="Arial" w:hAnsi="Arial" w:cs="Arial"/>
          <w:spacing w:val="-1"/>
        </w:rPr>
        <w:t>i</w:t>
      </w:r>
      <w:r w:rsidDel="00450CCF">
        <w:rPr>
          <w:rFonts w:ascii="Arial" w:eastAsia="Arial" w:hAnsi="Arial" w:cs="Arial"/>
        </w:rPr>
        <w:t>a</w:t>
      </w:r>
      <w:r w:rsidDel="00450CCF">
        <w:rPr>
          <w:rFonts w:ascii="Arial" w:eastAsia="Arial" w:hAnsi="Arial" w:cs="Arial"/>
          <w:spacing w:val="-1"/>
        </w:rPr>
        <w:t>t</w:t>
      </w:r>
      <w:r w:rsidDel="00450CCF">
        <w:rPr>
          <w:rFonts w:ascii="Arial" w:eastAsia="Arial" w:hAnsi="Arial" w:cs="Arial"/>
        </w:rPr>
        <w:t>e</w:t>
      </w:r>
      <w:r w:rsidDel="00450CCF">
        <w:rPr>
          <w:rFonts w:ascii="Arial" w:eastAsia="Arial" w:hAnsi="Arial" w:cs="Arial"/>
          <w:spacing w:val="1"/>
        </w:rPr>
        <w:t xml:space="preserve"> </w:t>
      </w:r>
      <w:r w:rsidDel="00450CCF">
        <w:rPr>
          <w:rFonts w:ascii="Arial" w:eastAsia="Arial" w:hAnsi="Arial" w:cs="Arial"/>
        </w:rPr>
        <w:t>ba</w:t>
      </w:r>
      <w:r w:rsidDel="00450CCF">
        <w:rPr>
          <w:rFonts w:ascii="Arial" w:eastAsia="Arial" w:hAnsi="Arial" w:cs="Arial"/>
          <w:spacing w:val="-1"/>
        </w:rPr>
        <w:t>l</w:t>
      </w:r>
      <w:r w:rsidDel="00450CCF">
        <w:rPr>
          <w:rFonts w:ascii="Arial" w:eastAsia="Arial" w:hAnsi="Arial" w:cs="Arial"/>
          <w:spacing w:val="-3"/>
        </w:rPr>
        <w:t>a</w:t>
      </w:r>
      <w:r w:rsidDel="00450CCF">
        <w:rPr>
          <w:rFonts w:ascii="Arial" w:eastAsia="Arial" w:hAnsi="Arial" w:cs="Arial"/>
        </w:rPr>
        <w:t>nce</w:t>
      </w:r>
      <w:r w:rsidDel="00450CCF">
        <w:rPr>
          <w:rFonts w:ascii="Arial" w:eastAsia="Arial" w:hAnsi="Arial" w:cs="Arial"/>
          <w:spacing w:val="1"/>
        </w:rPr>
        <w:t xml:space="preserve"> </w:t>
      </w:r>
      <w:r w:rsidDel="00450CCF">
        <w:rPr>
          <w:rFonts w:ascii="Arial" w:eastAsia="Arial" w:hAnsi="Arial" w:cs="Arial"/>
          <w:spacing w:val="-3"/>
        </w:rPr>
        <w:t>o</w:t>
      </w:r>
      <w:r w:rsidDel="00450CCF">
        <w:rPr>
          <w:rFonts w:ascii="Arial" w:eastAsia="Arial" w:hAnsi="Arial" w:cs="Arial"/>
        </w:rPr>
        <w:t>f</w:t>
      </w:r>
      <w:r w:rsidDel="00450CCF">
        <w:rPr>
          <w:rFonts w:ascii="Arial" w:eastAsia="Arial" w:hAnsi="Arial" w:cs="Arial"/>
          <w:spacing w:val="2"/>
        </w:rPr>
        <w:t xml:space="preserve"> </w:t>
      </w:r>
      <w:r w:rsidDel="00450CCF">
        <w:rPr>
          <w:rFonts w:ascii="Arial" w:eastAsia="Arial" w:hAnsi="Arial" w:cs="Arial"/>
        </w:rPr>
        <w:t>p</w:t>
      </w:r>
      <w:r w:rsidDel="00450CCF">
        <w:rPr>
          <w:rFonts w:ascii="Arial" w:eastAsia="Arial" w:hAnsi="Arial" w:cs="Arial"/>
          <w:spacing w:val="1"/>
        </w:rPr>
        <w:t>r</w:t>
      </w:r>
      <w:r w:rsidDel="00450CCF">
        <w:rPr>
          <w:rFonts w:ascii="Arial" w:eastAsia="Arial" w:hAnsi="Arial" w:cs="Arial"/>
          <w:spacing w:val="-3"/>
        </w:rPr>
        <w:t>o</w:t>
      </w:r>
      <w:r w:rsidDel="00450CCF">
        <w:rPr>
          <w:rFonts w:ascii="Arial" w:eastAsia="Arial" w:hAnsi="Arial" w:cs="Arial"/>
          <w:spacing w:val="1"/>
        </w:rPr>
        <w:t>f</w:t>
      </w:r>
      <w:r w:rsidDel="00450CCF">
        <w:rPr>
          <w:rFonts w:ascii="Arial" w:eastAsia="Arial" w:hAnsi="Arial" w:cs="Arial"/>
        </w:rPr>
        <w:t>ess</w:t>
      </w:r>
      <w:r w:rsidDel="00450CCF">
        <w:rPr>
          <w:rFonts w:ascii="Arial" w:eastAsia="Arial" w:hAnsi="Arial" w:cs="Arial"/>
          <w:spacing w:val="-1"/>
        </w:rPr>
        <w:t>i</w:t>
      </w:r>
      <w:r w:rsidDel="00450CCF">
        <w:rPr>
          <w:rFonts w:ascii="Arial" w:eastAsia="Arial" w:hAnsi="Arial" w:cs="Arial"/>
        </w:rPr>
        <w:t>onal and</w:t>
      </w:r>
      <w:r w:rsidDel="00450CCF">
        <w:rPr>
          <w:rFonts w:ascii="Arial" w:eastAsia="Arial" w:hAnsi="Arial" w:cs="Arial"/>
          <w:spacing w:val="-2"/>
        </w:rPr>
        <w:t xml:space="preserve"> </w:t>
      </w:r>
      <w:r w:rsidDel="00450CCF">
        <w:rPr>
          <w:rFonts w:ascii="Arial" w:eastAsia="Arial" w:hAnsi="Arial" w:cs="Arial"/>
          <w:spacing w:val="-1"/>
        </w:rPr>
        <w:t>t</w:t>
      </w:r>
      <w:r w:rsidDel="00450CCF">
        <w:rPr>
          <w:rFonts w:ascii="Arial" w:eastAsia="Arial" w:hAnsi="Arial" w:cs="Arial"/>
        </w:rPr>
        <w:t>each</w:t>
      </w:r>
      <w:r w:rsidDel="00450CCF">
        <w:rPr>
          <w:rFonts w:ascii="Arial" w:eastAsia="Arial" w:hAnsi="Arial" w:cs="Arial"/>
          <w:spacing w:val="-1"/>
        </w:rPr>
        <w:t>i</w:t>
      </w:r>
      <w:r w:rsidDel="00450CCF">
        <w:rPr>
          <w:rFonts w:ascii="Arial" w:eastAsia="Arial" w:hAnsi="Arial" w:cs="Arial"/>
        </w:rPr>
        <w:t>ng</w:t>
      </w:r>
      <w:r w:rsidDel="00450CCF">
        <w:rPr>
          <w:rFonts w:ascii="Arial" w:eastAsia="Arial" w:hAnsi="Arial" w:cs="Arial"/>
          <w:spacing w:val="1"/>
        </w:rPr>
        <w:t xml:space="preserve"> </w:t>
      </w:r>
      <w:r w:rsidDel="00450CCF">
        <w:rPr>
          <w:rFonts w:ascii="Arial" w:eastAsia="Arial" w:hAnsi="Arial" w:cs="Arial"/>
          <w:spacing w:val="2"/>
        </w:rPr>
        <w:t>q</w:t>
      </w:r>
      <w:r w:rsidDel="00450CCF">
        <w:rPr>
          <w:rFonts w:ascii="Arial" w:eastAsia="Arial" w:hAnsi="Arial" w:cs="Arial"/>
        </w:rPr>
        <w:t>ua</w:t>
      </w:r>
      <w:r w:rsidDel="00450CCF">
        <w:rPr>
          <w:rFonts w:ascii="Arial" w:eastAsia="Arial" w:hAnsi="Arial" w:cs="Arial"/>
          <w:spacing w:val="-1"/>
        </w:rPr>
        <w:t>l</w:t>
      </w:r>
      <w:r w:rsidDel="00450CCF">
        <w:rPr>
          <w:rFonts w:ascii="Arial" w:eastAsia="Arial" w:hAnsi="Arial" w:cs="Arial"/>
          <w:spacing w:val="-4"/>
        </w:rPr>
        <w:t>i</w:t>
      </w:r>
      <w:r w:rsidDel="00450CCF">
        <w:rPr>
          <w:rFonts w:ascii="Arial" w:eastAsia="Arial" w:hAnsi="Arial" w:cs="Arial"/>
          <w:spacing w:val="3"/>
        </w:rPr>
        <w:t>f</w:t>
      </w:r>
      <w:r w:rsidDel="00450CCF">
        <w:rPr>
          <w:rFonts w:ascii="Arial" w:eastAsia="Arial" w:hAnsi="Arial" w:cs="Arial"/>
          <w:spacing w:val="2"/>
        </w:rPr>
        <w:t>i</w:t>
      </w:r>
      <w:r w:rsidDel="00450CCF">
        <w:rPr>
          <w:rFonts w:ascii="Arial" w:eastAsia="Arial" w:hAnsi="Arial" w:cs="Arial"/>
        </w:rPr>
        <w:t>c</w:t>
      </w:r>
      <w:r w:rsidDel="00450CCF">
        <w:rPr>
          <w:rFonts w:ascii="Arial" w:eastAsia="Arial" w:hAnsi="Arial" w:cs="Arial"/>
          <w:spacing w:val="-3"/>
        </w:rPr>
        <w:t>a</w:t>
      </w:r>
      <w:r w:rsidDel="00450CCF">
        <w:rPr>
          <w:rFonts w:ascii="Arial" w:eastAsia="Arial" w:hAnsi="Arial" w:cs="Arial"/>
          <w:spacing w:val="1"/>
        </w:rPr>
        <w:t>t</w:t>
      </w:r>
      <w:r w:rsidDel="00450CCF">
        <w:rPr>
          <w:rFonts w:ascii="Arial" w:eastAsia="Arial" w:hAnsi="Arial" w:cs="Arial"/>
          <w:spacing w:val="-1"/>
        </w:rPr>
        <w:t>i</w:t>
      </w:r>
      <w:r w:rsidDel="00450CCF">
        <w:rPr>
          <w:rFonts w:ascii="Arial" w:eastAsia="Arial" w:hAnsi="Arial" w:cs="Arial"/>
        </w:rPr>
        <w:t>ons;</w:t>
      </w:r>
    </w:p>
    <w:p w:rsidR="000A5570" w:rsidDel="00450CCF" w:rsidRDefault="00863EB5">
      <w:pPr>
        <w:tabs>
          <w:tab w:val="left" w:pos="1000"/>
        </w:tabs>
        <w:spacing w:before="72" w:after="0" w:line="240" w:lineRule="auto"/>
        <w:ind w:left="659" w:right="-20"/>
        <w:rPr>
          <w:rFonts w:ascii="Arial" w:eastAsia="Arial" w:hAnsi="Arial" w:cs="Arial"/>
        </w:rPr>
      </w:pPr>
      <w:r w:rsidDel="00450CCF">
        <w:rPr>
          <w:rFonts w:ascii="Times New Roman" w:eastAsia="Times New Roman" w:hAnsi="Times New Roman" w:cs="Times New Roman"/>
          <w:w w:val="131"/>
        </w:rPr>
        <w:t>•</w:t>
      </w:r>
      <w:r w:rsidDel="00450CCF">
        <w:rPr>
          <w:rFonts w:ascii="Times New Roman" w:eastAsia="Times New Roman" w:hAnsi="Times New Roman" w:cs="Times New Roman"/>
        </w:rPr>
        <w:tab/>
      </w:r>
      <w:r w:rsidDel="00450CCF">
        <w:rPr>
          <w:rFonts w:ascii="Arial" w:eastAsia="Arial" w:hAnsi="Arial" w:cs="Arial"/>
          <w:spacing w:val="-1"/>
        </w:rPr>
        <w:t>i</w:t>
      </w:r>
      <w:r w:rsidDel="00450CCF">
        <w:rPr>
          <w:rFonts w:ascii="Arial" w:eastAsia="Arial" w:hAnsi="Arial" w:cs="Arial"/>
        </w:rPr>
        <w:t>f</w:t>
      </w:r>
      <w:r w:rsidDel="00450CCF">
        <w:rPr>
          <w:rFonts w:ascii="Arial" w:eastAsia="Arial" w:hAnsi="Arial" w:cs="Arial"/>
          <w:spacing w:val="2"/>
        </w:rPr>
        <w:t xml:space="preserve"> </w:t>
      </w:r>
      <w:r w:rsidDel="00450CCF">
        <w:rPr>
          <w:rFonts w:ascii="Arial" w:eastAsia="Arial" w:hAnsi="Arial" w:cs="Arial"/>
        </w:rPr>
        <w:t>condu</w:t>
      </w:r>
      <w:r w:rsidDel="00450CCF">
        <w:rPr>
          <w:rFonts w:ascii="Arial" w:eastAsia="Arial" w:hAnsi="Arial" w:cs="Arial"/>
          <w:spacing w:val="-2"/>
        </w:rPr>
        <w:t>c</w:t>
      </w:r>
      <w:r w:rsidDel="00450CCF">
        <w:rPr>
          <w:rFonts w:ascii="Arial" w:eastAsia="Arial" w:hAnsi="Arial" w:cs="Arial"/>
          <w:spacing w:val="1"/>
        </w:rPr>
        <w:t>t</w:t>
      </w:r>
      <w:r w:rsidDel="00450CCF">
        <w:rPr>
          <w:rFonts w:ascii="Arial" w:eastAsia="Arial" w:hAnsi="Arial" w:cs="Arial"/>
          <w:spacing w:val="-1"/>
        </w:rPr>
        <w:t>i</w:t>
      </w:r>
      <w:r w:rsidDel="00450CCF">
        <w:rPr>
          <w:rFonts w:ascii="Arial" w:eastAsia="Arial" w:hAnsi="Arial" w:cs="Arial"/>
        </w:rPr>
        <w:t>ng</w:t>
      </w:r>
      <w:r w:rsidDel="00450CCF">
        <w:rPr>
          <w:rFonts w:ascii="Arial" w:eastAsia="Arial" w:hAnsi="Arial" w:cs="Arial"/>
          <w:spacing w:val="1"/>
        </w:rPr>
        <w:t xml:space="preserve"> </w:t>
      </w:r>
      <w:r w:rsidDel="00450CCF">
        <w:rPr>
          <w:rFonts w:ascii="Arial" w:eastAsia="Arial" w:hAnsi="Arial" w:cs="Arial"/>
          <w:spacing w:val="-1"/>
        </w:rPr>
        <w:t>t</w:t>
      </w:r>
      <w:r w:rsidDel="00450CCF">
        <w:rPr>
          <w:rFonts w:ascii="Arial" w:eastAsia="Arial" w:hAnsi="Arial" w:cs="Arial"/>
          <w:spacing w:val="1"/>
        </w:rPr>
        <w:t>r</w:t>
      </w:r>
      <w:r w:rsidDel="00450CCF">
        <w:rPr>
          <w:rFonts w:ascii="Arial" w:eastAsia="Arial" w:hAnsi="Arial" w:cs="Arial"/>
        </w:rPr>
        <w:t>a</w:t>
      </w:r>
      <w:r w:rsidDel="00450CCF">
        <w:rPr>
          <w:rFonts w:ascii="Arial" w:eastAsia="Arial" w:hAnsi="Arial" w:cs="Arial"/>
          <w:spacing w:val="-1"/>
        </w:rPr>
        <w:t>i</w:t>
      </w:r>
      <w:r w:rsidDel="00450CCF">
        <w:rPr>
          <w:rFonts w:ascii="Arial" w:eastAsia="Arial" w:hAnsi="Arial" w:cs="Arial"/>
        </w:rPr>
        <w:t>n</w:t>
      </w:r>
      <w:r w:rsidDel="00450CCF">
        <w:rPr>
          <w:rFonts w:ascii="Arial" w:eastAsia="Arial" w:hAnsi="Arial" w:cs="Arial"/>
          <w:spacing w:val="-1"/>
        </w:rPr>
        <w:t>i</w:t>
      </w:r>
      <w:r w:rsidDel="00450CCF">
        <w:rPr>
          <w:rFonts w:ascii="Arial" w:eastAsia="Arial" w:hAnsi="Arial" w:cs="Arial"/>
        </w:rPr>
        <w:t>ng</w:t>
      </w:r>
      <w:r w:rsidDel="00450CCF">
        <w:rPr>
          <w:rFonts w:ascii="Arial" w:eastAsia="Arial" w:hAnsi="Arial" w:cs="Arial"/>
          <w:spacing w:val="1"/>
        </w:rPr>
        <w:t xml:space="preserve"> </w:t>
      </w:r>
      <w:r w:rsidDel="00450CCF">
        <w:rPr>
          <w:rFonts w:ascii="Arial" w:eastAsia="Arial" w:hAnsi="Arial" w:cs="Arial"/>
          <w:spacing w:val="-4"/>
        </w:rPr>
        <w:t>w</w:t>
      </w:r>
      <w:r w:rsidDel="00450CCF">
        <w:rPr>
          <w:rFonts w:ascii="Arial" w:eastAsia="Arial" w:hAnsi="Arial" w:cs="Arial"/>
          <w:spacing w:val="-1"/>
        </w:rPr>
        <w:t>i</w:t>
      </w:r>
      <w:r w:rsidDel="00450CCF">
        <w:rPr>
          <w:rFonts w:ascii="Arial" w:eastAsia="Arial" w:hAnsi="Arial" w:cs="Arial"/>
          <w:spacing w:val="1"/>
        </w:rPr>
        <w:t>t</w:t>
      </w:r>
      <w:r w:rsidDel="00450CCF">
        <w:rPr>
          <w:rFonts w:ascii="Arial" w:eastAsia="Arial" w:hAnsi="Arial" w:cs="Arial"/>
        </w:rPr>
        <w:t>h</w:t>
      </w:r>
      <w:r w:rsidDel="00450CCF">
        <w:rPr>
          <w:rFonts w:ascii="Arial" w:eastAsia="Arial" w:hAnsi="Arial" w:cs="Arial"/>
          <w:spacing w:val="1"/>
        </w:rPr>
        <w:t xml:space="preserve"> t</w:t>
      </w:r>
      <w:r w:rsidDel="00450CCF">
        <w:rPr>
          <w:rFonts w:ascii="Arial" w:eastAsia="Arial" w:hAnsi="Arial" w:cs="Arial"/>
        </w:rPr>
        <w:t>he</w:t>
      </w:r>
      <w:r w:rsidDel="00450CCF">
        <w:rPr>
          <w:rFonts w:ascii="Arial" w:eastAsia="Arial" w:hAnsi="Arial" w:cs="Arial"/>
          <w:spacing w:val="-2"/>
        </w:rPr>
        <w:t xml:space="preserve"> </w:t>
      </w:r>
      <w:r w:rsidDel="00450CCF">
        <w:rPr>
          <w:rFonts w:ascii="Arial" w:eastAsia="Arial" w:hAnsi="Arial" w:cs="Arial"/>
        </w:rPr>
        <w:t>use</w:t>
      </w:r>
      <w:r w:rsidDel="00450CCF">
        <w:rPr>
          <w:rFonts w:ascii="Arial" w:eastAsia="Arial" w:hAnsi="Arial" w:cs="Arial"/>
          <w:spacing w:val="1"/>
        </w:rPr>
        <w:t xml:space="preserve"> </w:t>
      </w:r>
      <w:r w:rsidDel="00450CCF">
        <w:rPr>
          <w:rFonts w:ascii="Arial" w:eastAsia="Arial" w:hAnsi="Arial" w:cs="Arial"/>
          <w:spacing w:val="-3"/>
        </w:rPr>
        <w:t>o</w:t>
      </w:r>
      <w:r w:rsidDel="00450CCF">
        <w:rPr>
          <w:rFonts w:ascii="Arial" w:eastAsia="Arial" w:hAnsi="Arial" w:cs="Arial"/>
        </w:rPr>
        <w:t>f</w:t>
      </w:r>
      <w:r w:rsidDel="00450CCF">
        <w:rPr>
          <w:rFonts w:ascii="Arial" w:eastAsia="Arial" w:hAnsi="Arial" w:cs="Arial"/>
          <w:spacing w:val="2"/>
        </w:rPr>
        <w:t xml:space="preserve"> </w:t>
      </w:r>
      <w:r w:rsidDel="00450CCF">
        <w:rPr>
          <w:rFonts w:ascii="Arial" w:eastAsia="Arial" w:hAnsi="Arial" w:cs="Arial"/>
        </w:rPr>
        <w:t>a</w:t>
      </w:r>
      <w:r w:rsidDel="00450CCF">
        <w:rPr>
          <w:rFonts w:ascii="Arial" w:eastAsia="Arial" w:hAnsi="Arial" w:cs="Arial"/>
          <w:spacing w:val="-2"/>
        </w:rPr>
        <w:t xml:space="preserve"> </w:t>
      </w:r>
      <w:r w:rsidDel="00450CCF">
        <w:rPr>
          <w:rFonts w:ascii="Arial" w:eastAsia="Arial" w:hAnsi="Arial" w:cs="Arial"/>
        </w:rPr>
        <w:t>s</w:t>
      </w:r>
      <w:r w:rsidDel="00450CCF">
        <w:rPr>
          <w:rFonts w:ascii="Arial" w:eastAsia="Arial" w:hAnsi="Arial" w:cs="Arial"/>
          <w:spacing w:val="-1"/>
        </w:rPr>
        <w:t>i</w:t>
      </w:r>
      <w:r w:rsidDel="00450CCF">
        <w:rPr>
          <w:rFonts w:ascii="Arial" w:eastAsia="Arial" w:hAnsi="Arial" w:cs="Arial"/>
          <w:spacing w:val="1"/>
        </w:rPr>
        <w:t>m</w:t>
      </w:r>
      <w:r w:rsidDel="00450CCF">
        <w:rPr>
          <w:rFonts w:ascii="Arial" w:eastAsia="Arial" w:hAnsi="Arial" w:cs="Arial"/>
        </w:rPr>
        <w:t>u</w:t>
      </w:r>
      <w:r w:rsidDel="00450CCF">
        <w:rPr>
          <w:rFonts w:ascii="Arial" w:eastAsia="Arial" w:hAnsi="Arial" w:cs="Arial"/>
          <w:spacing w:val="-1"/>
        </w:rPr>
        <w:t>l</w:t>
      </w:r>
      <w:r w:rsidDel="00450CCF">
        <w:rPr>
          <w:rFonts w:ascii="Arial" w:eastAsia="Arial" w:hAnsi="Arial" w:cs="Arial"/>
          <w:spacing w:val="-3"/>
        </w:rPr>
        <w:t>a</w:t>
      </w:r>
      <w:r w:rsidDel="00450CCF">
        <w:rPr>
          <w:rFonts w:ascii="Arial" w:eastAsia="Arial" w:hAnsi="Arial" w:cs="Arial"/>
          <w:spacing w:val="1"/>
        </w:rPr>
        <w:t>t</w:t>
      </w:r>
      <w:r w:rsidDel="00450CCF">
        <w:rPr>
          <w:rFonts w:ascii="Arial" w:eastAsia="Arial" w:hAnsi="Arial" w:cs="Arial"/>
        </w:rPr>
        <w:t>o</w:t>
      </w:r>
      <w:r w:rsidDel="00450CCF">
        <w:rPr>
          <w:rFonts w:ascii="Arial" w:eastAsia="Arial" w:hAnsi="Arial" w:cs="Arial"/>
          <w:spacing w:val="-2"/>
        </w:rPr>
        <w:t>r</w:t>
      </w:r>
      <w:r w:rsidDel="00450CCF">
        <w:rPr>
          <w:rFonts w:ascii="Arial" w:eastAsia="Arial" w:hAnsi="Arial" w:cs="Arial"/>
        </w:rPr>
        <w:t>:</w:t>
      </w:r>
    </w:p>
    <w:p w:rsidR="000A5570" w:rsidDel="00450CCF" w:rsidRDefault="00863EB5">
      <w:pPr>
        <w:tabs>
          <w:tab w:val="left" w:pos="1700"/>
        </w:tabs>
        <w:spacing w:before="60" w:after="0" w:line="240" w:lineRule="auto"/>
        <w:ind w:left="1717" w:right="732" w:hanging="425"/>
        <w:rPr>
          <w:rFonts w:ascii="Arial" w:eastAsia="Arial" w:hAnsi="Arial" w:cs="Arial"/>
          <w:sz w:val="20"/>
          <w:szCs w:val="20"/>
        </w:rPr>
      </w:pPr>
      <w:r w:rsidDel="00450CCF">
        <w:rPr>
          <w:rFonts w:ascii="Arial" w:eastAsia="Arial" w:hAnsi="Arial" w:cs="Arial"/>
          <w:sz w:val="20"/>
          <w:szCs w:val="20"/>
        </w:rPr>
        <w:t>-</w:t>
      </w:r>
      <w:r w:rsidDel="00450CCF">
        <w:rPr>
          <w:rFonts w:ascii="Arial" w:eastAsia="Arial" w:hAnsi="Arial" w:cs="Arial"/>
          <w:sz w:val="20"/>
          <w:szCs w:val="20"/>
        </w:rPr>
        <w:tab/>
        <w:t>ha</w:t>
      </w:r>
      <w:r w:rsidDel="00450CCF">
        <w:rPr>
          <w:rFonts w:ascii="Arial" w:eastAsia="Arial" w:hAnsi="Arial" w:cs="Arial"/>
          <w:spacing w:val="1"/>
          <w:sz w:val="20"/>
          <w:szCs w:val="20"/>
        </w:rPr>
        <w:t>v</w:t>
      </w:r>
      <w:r w:rsidDel="00450CCF">
        <w:rPr>
          <w:rFonts w:ascii="Arial" w:eastAsia="Arial" w:hAnsi="Arial" w:cs="Arial"/>
          <w:sz w:val="20"/>
          <w:szCs w:val="20"/>
        </w:rPr>
        <w:t>e</w:t>
      </w:r>
      <w:r w:rsidDel="00450CCF">
        <w:rPr>
          <w:rFonts w:ascii="Arial" w:eastAsia="Arial" w:hAnsi="Arial" w:cs="Arial"/>
          <w:spacing w:val="-5"/>
          <w:sz w:val="20"/>
          <w:szCs w:val="20"/>
        </w:rPr>
        <w:t xml:space="preserve"> </w:t>
      </w:r>
      <w:r w:rsidDel="00450CCF">
        <w:rPr>
          <w:rFonts w:ascii="Arial" w:eastAsia="Arial" w:hAnsi="Arial" w:cs="Arial"/>
          <w:spacing w:val="1"/>
          <w:sz w:val="20"/>
          <w:szCs w:val="20"/>
        </w:rPr>
        <w:t>r</w:t>
      </w:r>
      <w:r w:rsidDel="00450CCF">
        <w:rPr>
          <w:rFonts w:ascii="Arial" w:eastAsia="Arial" w:hAnsi="Arial" w:cs="Arial"/>
          <w:sz w:val="20"/>
          <w:szCs w:val="20"/>
        </w:rPr>
        <w:t>e</w:t>
      </w:r>
      <w:r w:rsidDel="00450CCF">
        <w:rPr>
          <w:rFonts w:ascii="Arial" w:eastAsia="Arial" w:hAnsi="Arial" w:cs="Arial"/>
          <w:spacing w:val="1"/>
          <w:sz w:val="20"/>
          <w:szCs w:val="20"/>
        </w:rPr>
        <w:t>c</w:t>
      </w:r>
      <w:r w:rsidDel="00450CCF">
        <w:rPr>
          <w:rFonts w:ascii="Arial" w:eastAsia="Arial" w:hAnsi="Arial" w:cs="Arial"/>
          <w:spacing w:val="2"/>
          <w:sz w:val="20"/>
          <w:szCs w:val="20"/>
        </w:rPr>
        <w:t>e</w:t>
      </w:r>
      <w:r w:rsidDel="00450CCF">
        <w:rPr>
          <w:rFonts w:ascii="Arial" w:eastAsia="Arial" w:hAnsi="Arial" w:cs="Arial"/>
          <w:spacing w:val="-1"/>
          <w:sz w:val="20"/>
          <w:szCs w:val="20"/>
        </w:rPr>
        <w:t>i</w:t>
      </w:r>
      <w:r w:rsidDel="00450CCF">
        <w:rPr>
          <w:rFonts w:ascii="Arial" w:eastAsia="Arial" w:hAnsi="Arial" w:cs="Arial"/>
          <w:spacing w:val="1"/>
          <w:sz w:val="20"/>
          <w:szCs w:val="20"/>
        </w:rPr>
        <w:t>v</w:t>
      </w:r>
      <w:r w:rsidDel="00450CCF">
        <w:rPr>
          <w:rFonts w:ascii="Arial" w:eastAsia="Arial" w:hAnsi="Arial" w:cs="Arial"/>
          <w:sz w:val="20"/>
          <w:szCs w:val="20"/>
        </w:rPr>
        <w:t>ed</w:t>
      </w:r>
      <w:r w:rsidDel="00450CCF">
        <w:rPr>
          <w:rFonts w:ascii="Arial" w:eastAsia="Arial" w:hAnsi="Arial" w:cs="Arial"/>
          <w:spacing w:val="-9"/>
          <w:sz w:val="20"/>
          <w:szCs w:val="20"/>
        </w:rPr>
        <w:t xml:space="preserve"> </w:t>
      </w:r>
      <w:r w:rsidDel="00450CCF">
        <w:rPr>
          <w:rFonts w:ascii="Arial" w:eastAsia="Arial" w:hAnsi="Arial" w:cs="Arial"/>
          <w:spacing w:val="2"/>
          <w:sz w:val="20"/>
          <w:szCs w:val="20"/>
        </w:rPr>
        <w:t>a</w:t>
      </w:r>
      <w:r w:rsidDel="00450CCF">
        <w:rPr>
          <w:rFonts w:ascii="Arial" w:eastAsia="Arial" w:hAnsi="Arial" w:cs="Arial"/>
          <w:sz w:val="20"/>
          <w:szCs w:val="20"/>
        </w:rPr>
        <w:t>pp</w:t>
      </w:r>
      <w:r w:rsidDel="00450CCF">
        <w:rPr>
          <w:rFonts w:ascii="Arial" w:eastAsia="Arial" w:hAnsi="Arial" w:cs="Arial"/>
          <w:spacing w:val="1"/>
          <w:sz w:val="20"/>
          <w:szCs w:val="20"/>
        </w:rPr>
        <w:t>r</w:t>
      </w:r>
      <w:r w:rsidDel="00450CCF">
        <w:rPr>
          <w:rFonts w:ascii="Arial" w:eastAsia="Arial" w:hAnsi="Arial" w:cs="Arial"/>
          <w:spacing w:val="2"/>
          <w:sz w:val="20"/>
          <w:szCs w:val="20"/>
        </w:rPr>
        <w:t>o</w:t>
      </w:r>
      <w:r w:rsidDel="00450CCF">
        <w:rPr>
          <w:rFonts w:ascii="Arial" w:eastAsia="Arial" w:hAnsi="Arial" w:cs="Arial"/>
          <w:sz w:val="20"/>
          <w:szCs w:val="20"/>
        </w:rPr>
        <w:t>p</w:t>
      </w:r>
      <w:r w:rsidDel="00450CCF">
        <w:rPr>
          <w:rFonts w:ascii="Arial" w:eastAsia="Arial" w:hAnsi="Arial" w:cs="Arial"/>
          <w:spacing w:val="1"/>
          <w:sz w:val="20"/>
          <w:szCs w:val="20"/>
        </w:rPr>
        <w:t>r</w:t>
      </w:r>
      <w:r w:rsidDel="00450CCF">
        <w:rPr>
          <w:rFonts w:ascii="Arial" w:eastAsia="Arial" w:hAnsi="Arial" w:cs="Arial"/>
          <w:spacing w:val="-1"/>
          <w:sz w:val="20"/>
          <w:szCs w:val="20"/>
        </w:rPr>
        <w:t>i</w:t>
      </w:r>
      <w:r w:rsidDel="00450CCF">
        <w:rPr>
          <w:rFonts w:ascii="Arial" w:eastAsia="Arial" w:hAnsi="Arial" w:cs="Arial"/>
          <w:sz w:val="20"/>
          <w:szCs w:val="20"/>
        </w:rPr>
        <w:t>a</w:t>
      </w:r>
      <w:r w:rsidDel="00450CCF">
        <w:rPr>
          <w:rFonts w:ascii="Arial" w:eastAsia="Arial" w:hAnsi="Arial" w:cs="Arial"/>
          <w:spacing w:val="2"/>
          <w:sz w:val="20"/>
          <w:szCs w:val="20"/>
        </w:rPr>
        <w:t>t</w:t>
      </w:r>
      <w:r w:rsidDel="00450CCF">
        <w:rPr>
          <w:rFonts w:ascii="Arial" w:eastAsia="Arial" w:hAnsi="Arial" w:cs="Arial"/>
          <w:sz w:val="20"/>
          <w:szCs w:val="20"/>
        </w:rPr>
        <w:t>e</w:t>
      </w:r>
      <w:r w:rsidDel="00450CCF">
        <w:rPr>
          <w:rFonts w:ascii="Arial" w:eastAsia="Arial" w:hAnsi="Arial" w:cs="Arial"/>
          <w:spacing w:val="-8"/>
          <w:sz w:val="20"/>
          <w:szCs w:val="20"/>
        </w:rPr>
        <w:t xml:space="preserve"> </w:t>
      </w:r>
      <w:r w:rsidDel="00450CCF">
        <w:rPr>
          <w:rFonts w:ascii="Arial" w:eastAsia="Arial" w:hAnsi="Arial" w:cs="Arial"/>
          <w:sz w:val="20"/>
          <w:szCs w:val="20"/>
        </w:rPr>
        <w:t>gu</w:t>
      </w:r>
      <w:r w:rsidDel="00450CCF">
        <w:rPr>
          <w:rFonts w:ascii="Arial" w:eastAsia="Arial" w:hAnsi="Arial" w:cs="Arial"/>
          <w:spacing w:val="1"/>
          <w:sz w:val="20"/>
          <w:szCs w:val="20"/>
        </w:rPr>
        <w:t>i</w:t>
      </w:r>
      <w:r w:rsidDel="00450CCF">
        <w:rPr>
          <w:rFonts w:ascii="Arial" w:eastAsia="Arial" w:hAnsi="Arial" w:cs="Arial"/>
          <w:sz w:val="20"/>
          <w:szCs w:val="20"/>
        </w:rPr>
        <w:t>dan</w:t>
      </w:r>
      <w:r w:rsidDel="00450CCF">
        <w:rPr>
          <w:rFonts w:ascii="Arial" w:eastAsia="Arial" w:hAnsi="Arial" w:cs="Arial"/>
          <w:spacing w:val="1"/>
          <w:sz w:val="20"/>
          <w:szCs w:val="20"/>
        </w:rPr>
        <w:t>c</w:t>
      </w:r>
      <w:r w:rsidDel="00450CCF">
        <w:rPr>
          <w:rFonts w:ascii="Arial" w:eastAsia="Arial" w:hAnsi="Arial" w:cs="Arial"/>
          <w:sz w:val="20"/>
          <w:szCs w:val="20"/>
        </w:rPr>
        <w:t>e</w:t>
      </w:r>
      <w:r w:rsidDel="00450CCF">
        <w:rPr>
          <w:rFonts w:ascii="Arial" w:eastAsia="Arial" w:hAnsi="Arial" w:cs="Arial"/>
          <w:spacing w:val="-6"/>
          <w:sz w:val="20"/>
          <w:szCs w:val="20"/>
        </w:rPr>
        <w:t xml:space="preserve"> </w:t>
      </w:r>
      <w:r w:rsidDel="00450CCF">
        <w:rPr>
          <w:rFonts w:ascii="Arial" w:eastAsia="Arial" w:hAnsi="Arial" w:cs="Arial"/>
          <w:spacing w:val="-1"/>
          <w:sz w:val="20"/>
          <w:szCs w:val="20"/>
        </w:rPr>
        <w:t>i</w:t>
      </w:r>
      <w:r w:rsidDel="00450CCF">
        <w:rPr>
          <w:rFonts w:ascii="Arial" w:eastAsia="Arial" w:hAnsi="Arial" w:cs="Arial"/>
          <w:sz w:val="20"/>
          <w:szCs w:val="20"/>
        </w:rPr>
        <w:t xml:space="preserve">n </w:t>
      </w:r>
      <w:r w:rsidDel="00450CCF">
        <w:rPr>
          <w:rFonts w:ascii="Arial" w:eastAsia="Arial" w:hAnsi="Arial" w:cs="Arial"/>
          <w:spacing w:val="-1"/>
          <w:sz w:val="20"/>
          <w:szCs w:val="20"/>
        </w:rPr>
        <w:t>i</w:t>
      </w:r>
      <w:r w:rsidDel="00450CCF">
        <w:rPr>
          <w:rFonts w:ascii="Arial" w:eastAsia="Arial" w:hAnsi="Arial" w:cs="Arial"/>
          <w:sz w:val="20"/>
          <w:szCs w:val="20"/>
        </w:rPr>
        <w:t>n</w:t>
      </w:r>
      <w:r w:rsidDel="00450CCF">
        <w:rPr>
          <w:rFonts w:ascii="Arial" w:eastAsia="Arial" w:hAnsi="Arial" w:cs="Arial"/>
          <w:spacing w:val="1"/>
          <w:sz w:val="20"/>
          <w:szCs w:val="20"/>
        </w:rPr>
        <w:t>s</w:t>
      </w:r>
      <w:r w:rsidDel="00450CCF">
        <w:rPr>
          <w:rFonts w:ascii="Arial" w:eastAsia="Arial" w:hAnsi="Arial" w:cs="Arial"/>
          <w:sz w:val="20"/>
          <w:szCs w:val="20"/>
        </w:rPr>
        <w:t>t</w:t>
      </w:r>
      <w:r w:rsidDel="00450CCF">
        <w:rPr>
          <w:rFonts w:ascii="Arial" w:eastAsia="Arial" w:hAnsi="Arial" w:cs="Arial"/>
          <w:spacing w:val="1"/>
          <w:sz w:val="20"/>
          <w:szCs w:val="20"/>
        </w:rPr>
        <w:t>r</w:t>
      </w:r>
      <w:r w:rsidDel="00450CCF">
        <w:rPr>
          <w:rFonts w:ascii="Arial" w:eastAsia="Arial" w:hAnsi="Arial" w:cs="Arial"/>
          <w:sz w:val="20"/>
          <w:szCs w:val="20"/>
        </w:rPr>
        <w:t>u</w:t>
      </w:r>
      <w:r w:rsidDel="00450CCF">
        <w:rPr>
          <w:rFonts w:ascii="Arial" w:eastAsia="Arial" w:hAnsi="Arial" w:cs="Arial"/>
          <w:spacing w:val="1"/>
          <w:sz w:val="20"/>
          <w:szCs w:val="20"/>
        </w:rPr>
        <w:t>c</w:t>
      </w:r>
      <w:r w:rsidDel="00450CCF">
        <w:rPr>
          <w:rFonts w:ascii="Arial" w:eastAsia="Arial" w:hAnsi="Arial" w:cs="Arial"/>
          <w:spacing w:val="2"/>
          <w:sz w:val="20"/>
          <w:szCs w:val="20"/>
        </w:rPr>
        <w:t>t</w:t>
      </w:r>
      <w:r w:rsidDel="00450CCF">
        <w:rPr>
          <w:rFonts w:ascii="Arial" w:eastAsia="Arial" w:hAnsi="Arial" w:cs="Arial"/>
          <w:spacing w:val="-1"/>
          <w:sz w:val="20"/>
          <w:szCs w:val="20"/>
        </w:rPr>
        <w:t>i</w:t>
      </w:r>
      <w:r w:rsidDel="00450CCF">
        <w:rPr>
          <w:rFonts w:ascii="Arial" w:eastAsia="Arial" w:hAnsi="Arial" w:cs="Arial"/>
          <w:sz w:val="20"/>
          <w:szCs w:val="20"/>
        </w:rPr>
        <w:t>o</w:t>
      </w:r>
      <w:r w:rsidDel="00450CCF">
        <w:rPr>
          <w:rFonts w:ascii="Arial" w:eastAsia="Arial" w:hAnsi="Arial" w:cs="Arial"/>
          <w:spacing w:val="2"/>
          <w:sz w:val="20"/>
          <w:szCs w:val="20"/>
        </w:rPr>
        <w:t>n</w:t>
      </w:r>
      <w:r w:rsidDel="00450CCF">
        <w:rPr>
          <w:rFonts w:ascii="Arial" w:eastAsia="Arial" w:hAnsi="Arial" w:cs="Arial"/>
          <w:sz w:val="20"/>
          <w:szCs w:val="20"/>
        </w:rPr>
        <w:t>al</w:t>
      </w:r>
      <w:r w:rsidDel="00450CCF">
        <w:rPr>
          <w:rFonts w:ascii="Arial" w:eastAsia="Arial" w:hAnsi="Arial" w:cs="Arial"/>
          <w:spacing w:val="-12"/>
          <w:sz w:val="20"/>
          <w:szCs w:val="20"/>
        </w:rPr>
        <w:t xml:space="preserve"> </w:t>
      </w:r>
      <w:r w:rsidDel="00450CCF">
        <w:rPr>
          <w:rFonts w:ascii="Arial" w:eastAsia="Arial" w:hAnsi="Arial" w:cs="Arial"/>
          <w:spacing w:val="2"/>
          <w:sz w:val="20"/>
          <w:szCs w:val="20"/>
        </w:rPr>
        <w:t>te</w:t>
      </w:r>
      <w:r w:rsidDel="00450CCF">
        <w:rPr>
          <w:rFonts w:ascii="Arial" w:eastAsia="Arial" w:hAnsi="Arial" w:cs="Arial"/>
          <w:spacing w:val="1"/>
          <w:sz w:val="20"/>
          <w:szCs w:val="20"/>
        </w:rPr>
        <w:t>c</w:t>
      </w:r>
      <w:r w:rsidDel="00450CCF">
        <w:rPr>
          <w:rFonts w:ascii="Arial" w:eastAsia="Arial" w:hAnsi="Arial" w:cs="Arial"/>
          <w:sz w:val="20"/>
          <w:szCs w:val="20"/>
        </w:rPr>
        <w:t>hn</w:t>
      </w:r>
      <w:r w:rsidDel="00450CCF">
        <w:rPr>
          <w:rFonts w:ascii="Arial" w:eastAsia="Arial" w:hAnsi="Arial" w:cs="Arial"/>
          <w:spacing w:val="-1"/>
          <w:sz w:val="20"/>
          <w:szCs w:val="20"/>
        </w:rPr>
        <w:t>i</w:t>
      </w:r>
      <w:r w:rsidDel="00450CCF">
        <w:rPr>
          <w:rFonts w:ascii="Arial" w:eastAsia="Arial" w:hAnsi="Arial" w:cs="Arial"/>
          <w:spacing w:val="2"/>
          <w:sz w:val="20"/>
          <w:szCs w:val="20"/>
        </w:rPr>
        <w:t>q</w:t>
      </w:r>
      <w:r w:rsidDel="00450CCF">
        <w:rPr>
          <w:rFonts w:ascii="Arial" w:eastAsia="Arial" w:hAnsi="Arial" w:cs="Arial"/>
          <w:sz w:val="20"/>
          <w:szCs w:val="20"/>
        </w:rPr>
        <w:t>ues</w:t>
      </w:r>
      <w:r w:rsidDel="00450CCF">
        <w:rPr>
          <w:rFonts w:ascii="Arial" w:eastAsia="Arial" w:hAnsi="Arial" w:cs="Arial"/>
          <w:spacing w:val="-9"/>
          <w:sz w:val="20"/>
          <w:szCs w:val="20"/>
        </w:rPr>
        <w:t xml:space="preserve"> </w:t>
      </w:r>
      <w:r w:rsidDel="00450CCF">
        <w:rPr>
          <w:rFonts w:ascii="Arial" w:eastAsia="Arial" w:hAnsi="Arial" w:cs="Arial"/>
          <w:spacing w:val="1"/>
          <w:sz w:val="20"/>
          <w:szCs w:val="20"/>
        </w:rPr>
        <w:t>i</w:t>
      </w:r>
      <w:r w:rsidDel="00450CCF">
        <w:rPr>
          <w:rFonts w:ascii="Arial" w:eastAsia="Arial" w:hAnsi="Arial" w:cs="Arial"/>
          <w:sz w:val="20"/>
          <w:szCs w:val="20"/>
        </w:rPr>
        <w:t>n</w:t>
      </w:r>
      <w:r w:rsidDel="00450CCF">
        <w:rPr>
          <w:rFonts w:ascii="Arial" w:eastAsia="Arial" w:hAnsi="Arial" w:cs="Arial"/>
          <w:spacing w:val="1"/>
          <w:sz w:val="20"/>
          <w:szCs w:val="20"/>
        </w:rPr>
        <w:t>v</w:t>
      </w:r>
      <w:r w:rsidDel="00450CCF">
        <w:rPr>
          <w:rFonts w:ascii="Arial" w:eastAsia="Arial" w:hAnsi="Arial" w:cs="Arial"/>
          <w:sz w:val="20"/>
          <w:szCs w:val="20"/>
        </w:rPr>
        <w:t>o</w:t>
      </w:r>
      <w:r w:rsidDel="00450CCF">
        <w:rPr>
          <w:rFonts w:ascii="Arial" w:eastAsia="Arial" w:hAnsi="Arial" w:cs="Arial"/>
          <w:spacing w:val="1"/>
          <w:sz w:val="20"/>
          <w:szCs w:val="20"/>
        </w:rPr>
        <w:t>l</w:t>
      </w:r>
      <w:r w:rsidDel="00450CCF">
        <w:rPr>
          <w:rFonts w:ascii="Arial" w:eastAsia="Arial" w:hAnsi="Arial" w:cs="Arial"/>
          <w:spacing w:val="-1"/>
          <w:sz w:val="20"/>
          <w:szCs w:val="20"/>
        </w:rPr>
        <w:t>v</w:t>
      </w:r>
      <w:r w:rsidDel="00450CCF">
        <w:rPr>
          <w:rFonts w:ascii="Arial" w:eastAsia="Arial" w:hAnsi="Arial" w:cs="Arial"/>
          <w:spacing w:val="1"/>
          <w:sz w:val="20"/>
          <w:szCs w:val="20"/>
        </w:rPr>
        <w:t>i</w:t>
      </w:r>
      <w:r w:rsidDel="00450CCF">
        <w:rPr>
          <w:rFonts w:ascii="Arial" w:eastAsia="Arial" w:hAnsi="Arial" w:cs="Arial"/>
          <w:sz w:val="20"/>
          <w:szCs w:val="20"/>
        </w:rPr>
        <w:t>ng</w:t>
      </w:r>
      <w:r w:rsidDel="00450CCF">
        <w:rPr>
          <w:rFonts w:ascii="Arial" w:eastAsia="Arial" w:hAnsi="Arial" w:cs="Arial"/>
          <w:spacing w:val="-9"/>
          <w:sz w:val="20"/>
          <w:szCs w:val="20"/>
        </w:rPr>
        <w:t xml:space="preserve"> </w:t>
      </w:r>
      <w:r w:rsidDel="00450CCF">
        <w:rPr>
          <w:rFonts w:ascii="Arial" w:eastAsia="Arial" w:hAnsi="Arial" w:cs="Arial"/>
          <w:spacing w:val="2"/>
          <w:sz w:val="20"/>
          <w:szCs w:val="20"/>
        </w:rPr>
        <w:t>t</w:t>
      </w:r>
      <w:r w:rsidDel="00450CCF">
        <w:rPr>
          <w:rFonts w:ascii="Arial" w:eastAsia="Arial" w:hAnsi="Arial" w:cs="Arial"/>
          <w:sz w:val="20"/>
          <w:szCs w:val="20"/>
        </w:rPr>
        <w:t>he</w:t>
      </w:r>
      <w:r w:rsidDel="00450CCF">
        <w:rPr>
          <w:rFonts w:ascii="Arial" w:eastAsia="Arial" w:hAnsi="Arial" w:cs="Arial"/>
          <w:spacing w:val="-1"/>
          <w:sz w:val="20"/>
          <w:szCs w:val="20"/>
        </w:rPr>
        <w:t xml:space="preserve"> </w:t>
      </w:r>
      <w:r w:rsidDel="00450CCF">
        <w:rPr>
          <w:rFonts w:ascii="Arial" w:eastAsia="Arial" w:hAnsi="Arial" w:cs="Arial"/>
          <w:sz w:val="20"/>
          <w:szCs w:val="20"/>
        </w:rPr>
        <w:t>u</w:t>
      </w:r>
      <w:r w:rsidDel="00450CCF">
        <w:rPr>
          <w:rFonts w:ascii="Arial" w:eastAsia="Arial" w:hAnsi="Arial" w:cs="Arial"/>
          <w:spacing w:val="1"/>
          <w:sz w:val="20"/>
          <w:szCs w:val="20"/>
        </w:rPr>
        <w:t>s</w:t>
      </w:r>
      <w:r w:rsidDel="00450CCF">
        <w:rPr>
          <w:rFonts w:ascii="Arial" w:eastAsia="Arial" w:hAnsi="Arial" w:cs="Arial"/>
          <w:sz w:val="20"/>
          <w:szCs w:val="20"/>
        </w:rPr>
        <w:t>e</w:t>
      </w:r>
      <w:r w:rsidDel="00450CCF">
        <w:rPr>
          <w:rFonts w:ascii="Arial" w:eastAsia="Arial" w:hAnsi="Arial" w:cs="Arial"/>
          <w:spacing w:val="-1"/>
          <w:sz w:val="20"/>
          <w:szCs w:val="20"/>
        </w:rPr>
        <w:t xml:space="preserve"> </w:t>
      </w:r>
      <w:r w:rsidDel="00450CCF">
        <w:rPr>
          <w:rFonts w:ascii="Arial" w:eastAsia="Arial" w:hAnsi="Arial" w:cs="Arial"/>
          <w:sz w:val="20"/>
          <w:szCs w:val="20"/>
        </w:rPr>
        <w:t xml:space="preserve">of </w:t>
      </w:r>
      <w:r w:rsidDel="00450CCF">
        <w:rPr>
          <w:rFonts w:ascii="Arial" w:eastAsia="Arial" w:hAnsi="Arial" w:cs="Arial"/>
          <w:spacing w:val="1"/>
          <w:sz w:val="20"/>
          <w:szCs w:val="20"/>
        </w:rPr>
        <w:t>s</w:t>
      </w:r>
      <w:r w:rsidDel="00450CCF">
        <w:rPr>
          <w:rFonts w:ascii="Arial" w:eastAsia="Arial" w:hAnsi="Arial" w:cs="Arial"/>
          <w:spacing w:val="-1"/>
          <w:sz w:val="20"/>
          <w:szCs w:val="20"/>
        </w:rPr>
        <w:t>i</w:t>
      </w:r>
      <w:r w:rsidDel="00450CCF">
        <w:rPr>
          <w:rFonts w:ascii="Arial" w:eastAsia="Arial" w:hAnsi="Arial" w:cs="Arial"/>
          <w:spacing w:val="4"/>
          <w:sz w:val="20"/>
          <w:szCs w:val="20"/>
        </w:rPr>
        <w:t>m</w:t>
      </w:r>
      <w:r w:rsidDel="00450CCF">
        <w:rPr>
          <w:rFonts w:ascii="Arial" w:eastAsia="Arial" w:hAnsi="Arial" w:cs="Arial"/>
          <w:sz w:val="20"/>
          <w:szCs w:val="20"/>
        </w:rPr>
        <w:t>u</w:t>
      </w:r>
      <w:r w:rsidDel="00450CCF">
        <w:rPr>
          <w:rFonts w:ascii="Arial" w:eastAsia="Arial" w:hAnsi="Arial" w:cs="Arial"/>
          <w:spacing w:val="-1"/>
          <w:sz w:val="20"/>
          <w:szCs w:val="20"/>
        </w:rPr>
        <w:t>l</w:t>
      </w:r>
      <w:r w:rsidDel="00450CCF">
        <w:rPr>
          <w:rFonts w:ascii="Arial" w:eastAsia="Arial" w:hAnsi="Arial" w:cs="Arial"/>
          <w:sz w:val="20"/>
          <w:szCs w:val="20"/>
        </w:rPr>
        <w:t>ato</w:t>
      </w:r>
      <w:r w:rsidDel="00450CCF">
        <w:rPr>
          <w:rFonts w:ascii="Arial" w:eastAsia="Arial" w:hAnsi="Arial" w:cs="Arial"/>
          <w:spacing w:val="1"/>
          <w:sz w:val="20"/>
          <w:szCs w:val="20"/>
        </w:rPr>
        <w:t>rs</w:t>
      </w:r>
      <w:r w:rsidDel="00450CCF">
        <w:rPr>
          <w:rFonts w:ascii="Arial" w:eastAsia="Arial" w:hAnsi="Arial" w:cs="Arial"/>
          <w:sz w:val="20"/>
          <w:szCs w:val="20"/>
        </w:rPr>
        <w:t>;</w:t>
      </w:r>
      <w:r w:rsidDel="00450CCF">
        <w:rPr>
          <w:rFonts w:ascii="Arial" w:eastAsia="Arial" w:hAnsi="Arial" w:cs="Arial"/>
          <w:spacing w:val="-11"/>
          <w:sz w:val="20"/>
          <w:szCs w:val="20"/>
        </w:rPr>
        <w:t xml:space="preserve"> </w:t>
      </w:r>
      <w:r w:rsidDel="00450CCF">
        <w:rPr>
          <w:rFonts w:ascii="Arial" w:eastAsia="Arial" w:hAnsi="Arial" w:cs="Arial"/>
          <w:sz w:val="20"/>
          <w:szCs w:val="20"/>
        </w:rPr>
        <w:t>and,</w:t>
      </w:r>
    </w:p>
    <w:p w:rsidR="000A5570" w:rsidDel="00450CCF" w:rsidRDefault="000A5570">
      <w:pPr>
        <w:spacing w:before="8" w:after="0" w:line="110" w:lineRule="exact"/>
        <w:rPr>
          <w:sz w:val="11"/>
          <w:szCs w:val="11"/>
        </w:rPr>
      </w:pPr>
    </w:p>
    <w:p w:rsidR="000A5570" w:rsidDel="00450CCF" w:rsidRDefault="00863EB5">
      <w:pPr>
        <w:tabs>
          <w:tab w:val="left" w:pos="1700"/>
        </w:tabs>
        <w:spacing w:after="0" w:line="240" w:lineRule="auto"/>
        <w:ind w:left="1292" w:right="-20"/>
        <w:rPr>
          <w:rFonts w:ascii="Arial" w:eastAsia="Arial" w:hAnsi="Arial" w:cs="Arial"/>
          <w:sz w:val="20"/>
          <w:szCs w:val="20"/>
        </w:rPr>
      </w:pPr>
      <w:r w:rsidDel="00450CCF">
        <w:rPr>
          <w:rFonts w:ascii="Arial" w:eastAsia="Arial" w:hAnsi="Arial" w:cs="Arial"/>
          <w:sz w:val="20"/>
          <w:szCs w:val="20"/>
        </w:rPr>
        <w:t>-</w:t>
      </w:r>
      <w:r w:rsidDel="00450CCF">
        <w:rPr>
          <w:rFonts w:ascii="Arial" w:eastAsia="Arial" w:hAnsi="Arial" w:cs="Arial"/>
          <w:sz w:val="20"/>
          <w:szCs w:val="20"/>
        </w:rPr>
        <w:tab/>
        <w:t>ha</w:t>
      </w:r>
      <w:r w:rsidDel="00450CCF">
        <w:rPr>
          <w:rFonts w:ascii="Arial" w:eastAsia="Arial" w:hAnsi="Arial" w:cs="Arial"/>
          <w:spacing w:val="1"/>
          <w:sz w:val="20"/>
          <w:szCs w:val="20"/>
        </w:rPr>
        <w:t>v</w:t>
      </w:r>
      <w:r w:rsidDel="00450CCF">
        <w:rPr>
          <w:rFonts w:ascii="Arial" w:eastAsia="Arial" w:hAnsi="Arial" w:cs="Arial"/>
          <w:sz w:val="20"/>
          <w:szCs w:val="20"/>
        </w:rPr>
        <w:t>e</w:t>
      </w:r>
      <w:r w:rsidDel="00450CCF">
        <w:rPr>
          <w:rFonts w:ascii="Arial" w:eastAsia="Arial" w:hAnsi="Arial" w:cs="Arial"/>
          <w:spacing w:val="-5"/>
          <w:sz w:val="20"/>
          <w:szCs w:val="20"/>
        </w:rPr>
        <w:t xml:space="preserve"> </w:t>
      </w:r>
      <w:r w:rsidDel="00450CCF">
        <w:rPr>
          <w:rFonts w:ascii="Arial" w:eastAsia="Arial" w:hAnsi="Arial" w:cs="Arial"/>
          <w:spacing w:val="2"/>
          <w:sz w:val="20"/>
          <w:szCs w:val="20"/>
        </w:rPr>
        <w:t>g</w:t>
      </w:r>
      <w:r w:rsidDel="00450CCF">
        <w:rPr>
          <w:rFonts w:ascii="Arial" w:eastAsia="Arial" w:hAnsi="Arial" w:cs="Arial"/>
          <w:sz w:val="20"/>
          <w:szCs w:val="20"/>
        </w:rPr>
        <w:t>a</w:t>
      </w:r>
      <w:r w:rsidDel="00450CCF">
        <w:rPr>
          <w:rFonts w:ascii="Arial" w:eastAsia="Arial" w:hAnsi="Arial" w:cs="Arial"/>
          <w:spacing w:val="-1"/>
          <w:sz w:val="20"/>
          <w:szCs w:val="20"/>
        </w:rPr>
        <w:t>i</w:t>
      </w:r>
      <w:r w:rsidDel="00450CCF">
        <w:rPr>
          <w:rFonts w:ascii="Arial" w:eastAsia="Arial" w:hAnsi="Arial" w:cs="Arial"/>
          <w:spacing w:val="2"/>
          <w:sz w:val="20"/>
          <w:szCs w:val="20"/>
        </w:rPr>
        <w:t>n</w:t>
      </w:r>
      <w:r w:rsidDel="00450CCF">
        <w:rPr>
          <w:rFonts w:ascii="Arial" w:eastAsia="Arial" w:hAnsi="Arial" w:cs="Arial"/>
          <w:sz w:val="20"/>
          <w:szCs w:val="20"/>
        </w:rPr>
        <w:t>ed</w:t>
      </w:r>
      <w:r w:rsidDel="00450CCF">
        <w:rPr>
          <w:rFonts w:ascii="Arial" w:eastAsia="Arial" w:hAnsi="Arial" w:cs="Arial"/>
          <w:spacing w:val="-4"/>
          <w:sz w:val="20"/>
          <w:szCs w:val="20"/>
        </w:rPr>
        <w:t xml:space="preserve"> </w:t>
      </w:r>
      <w:r w:rsidDel="00450CCF">
        <w:rPr>
          <w:rFonts w:ascii="Arial" w:eastAsia="Arial" w:hAnsi="Arial" w:cs="Arial"/>
          <w:sz w:val="20"/>
          <w:szCs w:val="20"/>
        </w:rPr>
        <w:t>p</w:t>
      </w:r>
      <w:r w:rsidDel="00450CCF">
        <w:rPr>
          <w:rFonts w:ascii="Arial" w:eastAsia="Arial" w:hAnsi="Arial" w:cs="Arial"/>
          <w:spacing w:val="1"/>
          <w:sz w:val="20"/>
          <w:szCs w:val="20"/>
        </w:rPr>
        <w:t>r</w:t>
      </w:r>
      <w:r w:rsidDel="00450CCF">
        <w:rPr>
          <w:rFonts w:ascii="Arial" w:eastAsia="Arial" w:hAnsi="Arial" w:cs="Arial"/>
          <w:sz w:val="20"/>
          <w:szCs w:val="20"/>
        </w:rPr>
        <w:t>a</w:t>
      </w:r>
      <w:r w:rsidDel="00450CCF">
        <w:rPr>
          <w:rFonts w:ascii="Arial" w:eastAsia="Arial" w:hAnsi="Arial" w:cs="Arial"/>
          <w:spacing w:val="1"/>
          <w:sz w:val="20"/>
          <w:szCs w:val="20"/>
        </w:rPr>
        <w:t>c</w:t>
      </w:r>
      <w:r w:rsidDel="00450CCF">
        <w:rPr>
          <w:rFonts w:ascii="Arial" w:eastAsia="Arial" w:hAnsi="Arial" w:cs="Arial"/>
          <w:sz w:val="20"/>
          <w:szCs w:val="20"/>
        </w:rPr>
        <w:t>t</w:t>
      </w:r>
      <w:r w:rsidDel="00450CCF">
        <w:rPr>
          <w:rFonts w:ascii="Arial" w:eastAsia="Arial" w:hAnsi="Arial" w:cs="Arial"/>
          <w:spacing w:val="-1"/>
          <w:sz w:val="20"/>
          <w:szCs w:val="20"/>
        </w:rPr>
        <w:t>i</w:t>
      </w:r>
      <w:r w:rsidDel="00450CCF">
        <w:rPr>
          <w:rFonts w:ascii="Arial" w:eastAsia="Arial" w:hAnsi="Arial" w:cs="Arial"/>
          <w:spacing w:val="1"/>
          <w:sz w:val="20"/>
          <w:szCs w:val="20"/>
        </w:rPr>
        <w:t>c</w:t>
      </w:r>
      <w:r w:rsidDel="00450CCF">
        <w:rPr>
          <w:rFonts w:ascii="Arial" w:eastAsia="Arial" w:hAnsi="Arial" w:cs="Arial"/>
          <w:spacing w:val="2"/>
          <w:sz w:val="20"/>
          <w:szCs w:val="20"/>
        </w:rPr>
        <w:t>a</w:t>
      </w:r>
      <w:r w:rsidDel="00450CCF">
        <w:rPr>
          <w:rFonts w:ascii="Arial" w:eastAsia="Arial" w:hAnsi="Arial" w:cs="Arial"/>
          <w:sz w:val="20"/>
          <w:szCs w:val="20"/>
        </w:rPr>
        <w:t>l</w:t>
      </w:r>
      <w:r w:rsidDel="00450CCF">
        <w:rPr>
          <w:rFonts w:ascii="Arial" w:eastAsia="Arial" w:hAnsi="Arial" w:cs="Arial"/>
          <w:spacing w:val="-8"/>
          <w:sz w:val="20"/>
          <w:szCs w:val="20"/>
        </w:rPr>
        <w:t xml:space="preserve"> </w:t>
      </w:r>
      <w:r w:rsidDel="00450CCF">
        <w:rPr>
          <w:rFonts w:ascii="Arial" w:eastAsia="Arial" w:hAnsi="Arial" w:cs="Arial"/>
          <w:sz w:val="20"/>
          <w:szCs w:val="20"/>
        </w:rPr>
        <w:t>a</w:t>
      </w:r>
      <w:r w:rsidDel="00450CCF">
        <w:rPr>
          <w:rFonts w:ascii="Arial" w:eastAsia="Arial" w:hAnsi="Arial" w:cs="Arial"/>
          <w:spacing w:val="2"/>
          <w:sz w:val="20"/>
          <w:szCs w:val="20"/>
        </w:rPr>
        <w:t>n</w:t>
      </w:r>
      <w:r w:rsidDel="00450CCF">
        <w:rPr>
          <w:rFonts w:ascii="Arial" w:eastAsia="Arial" w:hAnsi="Arial" w:cs="Arial"/>
          <w:sz w:val="20"/>
          <w:szCs w:val="20"/>
        </w:rPr>
        <w:t>d</w:t>
      </w:r>
      <w:r w:rsidDel="00450CCF">
        <w:rPr>
          <w:rFonts w:ascii="Arial" w:eastAsia="Arial" w:hAnsi="Arial" w:cs="Arial"/>
          <w:spacing w:val="-4"/>
          <w:sz w:val="20"/>
          <w:szCs w:val="20"/>
        </w:rPr>
        <w:t xml:space="preserve"> </w:t>
      </w:r>
      <w:r w:rsidDel="00450CCF">
        <w:rPr>
          <w:rFonts w:ascii="Arial" w:eastAsia="Arial" w:hAnsi="Arial" w:cs="Arial"/>
          <w:spacing w:val="2"/>
          <w:sz w:val="20"/>
          <w:szCs w:val="20"/>
        </w:rPr>
        <w:t>o</w:t>
      </w:r>
      <w:r w:rsidDel="00450CCF">
        <w:rPr>
          <w:rFonts w:ascii="Arial" w:eastAsia="Arial" w:hAnsi="Arial" w:cs="Arial"/>
          <w:sz w:val="20"/>
          <w:szCs w:val="20"/>
        </w:rPr>
        <w:t>pe</w:t>
      </w:r>
      <w:r w:rsidDel="00450CCF">
        <w:rPr>
          <w:rFonts w:ascii="Arial" w:eastAsia="Arial" w:hAnsi="Arial" w:cs="Arial"/>
          <w:spacing w:val="1"/>
          <w:sz w:val="20"/>
          <w:szCs w:val="20"/>
        </w:rPr>
        <w:t>r</w:t>
      </w:r>
      <w:r w:rsidDel="00450CCF">
        <w:rPr>
          <w:rFonts w:ascii="Arial" w:eastAsia="Arial" w:hAnsi="Arial" w:cs="Arial"/>
          <w:sz w:val="20"/>
          <w:szCs w:val="20"/>
        </w:rPr>
        <w:t>at</w:t>
      </w:r>
      <w:r w:rsidDel="00450CCF">
        <w:rPr>
          <w:rFonts w:ascii="Arial" w:eastAsia="Arial" w:hAnsi="Arial" w:cs="Arial"/>
          <w:spacing w:val="1"/>
          <w:sz w:val="20"/>
          <w:szCs w:val="20"/>
        </w:rPr>
        <w:t>i</w:t>
      </w:r>
      <w:r w:rsidDel="00450CCF">
        <w:rPr>
          <w:rFonts w:ascii="Arial" w:eastAsia="Arial" w:hAnsi="Arial" w:cs="Arial"/>
          <w:sz w:val="20"/>
          <w:szCs w:val="20"/>
        </w:rPr>
        <w:t>o</w:t>
      </w:r>
      <w:r w:rsidDel="00450CCF">
        <w:rPr>
          <w:rFonts w:ascii="Arial" w:eastAsia="Arial" w:hAnsi="Arial" w:cs="Arial"/>
          <w:spacing w:val="2"/>
          <w:sz w:val="20"/>
          <w:szCs w:val="20"/>
        </w:rPr>
        <w:t>n</w:t>
      </w:r>
      <w:r w:rsidDel="00450CCF">
        <w:rPr>
          <w:rFonts w:ascii="Arial" w:eastAsia="Arial" w:hAnsi="Arial" w:cs="Arial"/>
          <w:sz w:val="20"/>
          <w:szCs w:val="20"/>
        </w:rPr>
        <w:t>al</w:t>
      </w:r>
      <w:r w:rsidDel="00450CCF">
        <w:rPr>
          <w:rFonts w:ascii="Arial" w:eastAsia="Arial" w:hAnsi="Arial" w:cs="Arial"/>
          <w:spacing w:val="-9"/>
          <w:sz w:val="20"/>
          <w:szCs w:val="20"/>
        </w:rPr>
        <w:t xml:space="preserve"> </w:t>
      </w:r>
      <w:r w:rsidDel="00450CCF">
        <w:rPr>
          <w:rFonts w:ascii="Arial" w:eastAsia="Arial" w:hAnsi="Arial" w:cs="Arial"/>
          <w:sz w:val="20"/>
          <w:szCs w:val="20"/>
        </w:rPr>
        <w:t>e</w:t>
      </w:r>
      <w:r w:rsidDel="00450CCF">
        <w:rPr>
          <w:rFonts w:ascii="Arial" w:eastAsia="Arial" w:hAnsi="Arial" w:cs="Arial"/>
          <w:spacing w:val="1"/>
          <w:sz w:val="20"/>
          <w:szCs w:val="20"/>
        </w:rPr>
        <w:t>x</w:t>
      </w:r>
      <w:r w:rsidDel="00450CCF">
        <w:rPr>
          <w:rFonts w:ascii="Arial" w:eastAsia="Arial" w:hAnsi="Arial" w:cs="Arial"/>
          <w:sz w:val="20"/>
          <w:szCs w:val="20"/>
        </w:rPr>
        <w:t>pe</w:t>
      </w:r>
      <w:r w:rsidDel="00450CCF">
        <w:rPr>
          <w:rFonts w:ascii="Arial" w:eastAsia="Arial" w:hAnsi="Arial" w:cs="Arial"/>
          <w:spacing w:val="1"/>
          <w:sz w:val="20"/>
          <w:szCs w:val="20"/>
        </w:rPr>
        <w:t>ri</w:t>
      </w:r>
      <w:r w:rsidDel="00450CCF">
        <w:rPr>
          <w:rFonts w:ascii="Arial" w:eastAsia="Arial" w:hAnsi="Arial" w:cs="Arial"/>
          <w:sz w:val="20"/>
          <w:szCs w:val="20"/>
        </w:rPr>
        <w:t>en</w:t>
      </w:r>
      <w:r w:rsidDel="00450CCF">
        <w:rPr>
          <w:rFonts w:ascii="Arial" w:eastAsia="Arial" w:hAnsi="Arial" w:cs="Arial"/>
          <w:spacing w:val="1"/>
          <w:sz w:val="20"/>
          <w:szCs w:val="20"/>
        </w:rPr>
        <w:t>c</w:t>
      </w:r>
      <w:r w:rsidDel="00450CCF">
        <w:rPr>
          <w:rFonts w:ascii="Arial" w:eastAsia="Arial" w:hAnsi="Arial" w:cs="Arial"/>
          <w:sz w:val="20"/>
          <w:szCs w:val="20"/>
        </w:rPr>
        <w:t>e</w:t>
      </w:r>
      <w:r w:rsidDel="00450CCF">
        <w:rPr>
          <w:rFonts w:ascii="Arial" w:eastAsia="Arial" w:hAnsi="Arial" w:cs="Arial"/>
          <w:spacing w:val="-11"/>
          <w:sz w:val="20"/>
          <w:szCs w:val="20"/>
        </w:rPr>
        <w:t xml:space="preserve"> </w:t>
      </w:r>
      <w:r w:rsidDel="00450CCF">
        <w:rPr>
          <w:rFonts w:ascii="Arial" w:eastAsia="Arial" w:hAnsi="Arial" w:cs="Arial"/>
          <w:spacing w:val="2"/>
          <w:sz w:val="20"/>
          <w:szCs w:val="20"/>
        </w:rPr>
        <w:t>o</w:t>
      </w:r>
      <w:r w:rsidDel="00450CCF">
        <w:rPr>
          <w:rFonts w:ascii="Arial" w:eastAsia="Arial" w:hAnsi="Arial" w:cs="Arial"/>
          <w:sz w:val="20"/>
          <w:szCs w:val="20"/>
        </w:rPr>
        <w:t>n</w:t>
      </w:r>
      <w:r w:rsidDel="00450CCF">
        <w:rPr>
          <w:rFonts w:ascii="Arial" w:eastAsia="Arial" w:hAnsi="Arial" w:cs="Arial"/>
          <w:spacing w:val="-3"/>
          <w:sz w:val="20"/>
          <w:szCs w:val="20"/>
        </w:rPr>
        <w:t xml:space="preserve"> </w:t>
      </w:r>
      <w:r w:rsidDel="00450CCF">
        <w:rPr>
          <w:rFonts w:ascii="Arial" w:eastAsia="Arial" w:hAnsi="Arial" w:cs="Arial"/>
          <w:sz w:val="20"/>
          <w:szCs w:val="20"/>
        </w:rPr>
        <w:t>t</w:t>
      </w:r>
      <w:r w:rsidDel="00450CCF">
        <w:rPr>
          <w:rFonts w:ascii="Arial" w:eastAsia="Arial" w:hAnsi="Arial" w:cs="Arial"/>
          <w:spacing w:val="2"/>
          <w:sz w:val="20"/>
          <w:szCs w:val="20"/>
        </w:rPr>
        <w:t>h</w:t>
      </w:r>
      <w:r w:rsidDel="00450CCF">
        <w:rPr>
          <w:rFonts w:ascii="Arial" w:eastAsia="Arial" w:hAnsi="Arial" w:cs="Arial"/>
          <w:sz w:val="20"/>
          <w:szCs w:val="20"/>
        </w:rPr>
        <w:t>e</w:t>
      </w:r>
      <w:r w:rsidDel="00450CCF">
        <w:rPr>
          <w:rFonts w:ascii="Arial" w:eastAsia="Arial" w:hAnsi="Arial" w:cs="Arial"/>
          <w:spacing w:val="-4"/>
          <w:sz w:val="20"/>
          <w:szCs w:val="20"/>
        </w:rPr>
        <w:t xml:space="preserve"> </w:t>
      </w:r>
      <w:r w:rsidDel="00450CCF">
        <w:rPr>
          <w:rFonts w:ascii="Arial" w:eastAsia="Arial" w:hAnsi="Arial" w:cs="Arial"/>
          <w:sz w:val="20"/>
          <w:szCs w:val="20"/>
        </w:rPr>
        <w:t>pa</w:t>
      </w:r>
      <w:r w:rsidDel="00450CCF">
        <w:rPr>
          <w:rFonts w:ascii="Arial" w:eastAsia="Arial" w:hAnsi="Arial" w:cs="Arial"/>
          <w:spacing w:val="1"/>
          <w:sz w:val="20"/>
          <w:szCs w:val="20"/>
        </w:rPr>
        <w:t>r</w:t>
      </w:r>
      <w:r w:rsidDel="00450CCF">
        <w:rPr>
          <w:rFonts w:ascii="Arial" w:eastAsia="Arial" w:hAnsi="Arial" w:cs="Arial"/>
          <w:spacing w:val="2"/>
          <w:sz w:val="20"/>
          <w:szCs w:val="20"/>
        </w:rPr>
        <w:t>t</w:t>
      </w:r>
      <w:r w:rsidDel="00450CCF">
        <w:rPr>
          <w:rFonts w:ascii="Arial" w:eastAsia="Arial" w:hAnsi="Arial" w:cs="Arial"/>
          <w:spacing w:val="-1"/>
          <w:sz w:val="20"/>
          <w:szCs w:val="20"/>
        </w:rPr>
        <w:t>i</w:t>
      </w:r>
      <w:r w:rsidDel="00450CCF">
        <w:rPr>
          <w:rFonts w:ascii="Arial" w:eastAsia="Arial" w:hAnsi="Arial" w:cs="Arial"/>
          <w:spacing w:val="1"/>
          <w:sz w:val="20"/>
          <w:szCs w:val="20"/>
        </w:rPr>
        <w:t>c</w:t>
      </w:r>
      <w:r w:rsidDel="00450CCF">
        <w:rPr>
          <w:rFonts w:ascii="Arial" w:eastAsia="Arial" w:hAnsi="Arial" w:cs="Arial"/>
          <w:sz w:val="20"/>
          <w:szCs w:val="20"/>
        </w:rPr>
        <w:t>u</w:t>
      </w:r>
      <w:r w:rsidDel="00450CCF">
        <w:rPr>
          <w:rFonts w:ascii="Arial" w:eastAsia="Arial" w:hAnsi="Arial" w:cs="Arial"/>
          <w:spacing w:val="1"/>
          <w:sz w:val="20"/>
          <w:szCs w:val="20"/>
        </w:rPr>
        <w:t>l</w:t>
      </w:r>
      <w:r w:rsidDel="00450CCF">
        <w:rPr>
          <w:rFonts w:ascii="Arial" w:eastAsia="Arial" w:hAnsi="Arial" w:cs="Arial"/>
          <w:sz w:val="20"/>
          <w:szCs w:val="20"/>
        </w:rPr>
        <w:t>ar</w:t>
      </w:r>
      <w:r w:rsidDel="00450CCF">
        <w:rPr>
          <w:rFonts w:ascii="Arial" w:eastAsia="Arial" w:hAnsi="Arial" w:cs="Arial"/>
          <w:spacing w:val="-8"/>
          <w:sz w:val="20"/>
          <w:szCs w:val="20"/>
        </w:rPr>
        <w:t xml:space="preserve"> </w:t>
      </w:r>
      <w:r w:rsidDel="00450CCF">
        <w:rPr>
          <w:rFonts w:ascii="Arial" w:eastAsia="Arial" w:hAnsi="Arial" w:cs="Arial"/>
          <w:spacing w:val="1"/>
          <w:sz w:val="20"/>
          <w:szCs w:val="20"/>
        </w:rPr>
        <w:t>s</w:t>
      </w:r>
      <w:r w:rsidDel="00450CCF">
        <w:rPr>
          <w:rFonts w:ascii="Arial" w:eastAsia="Arial" w:hAnsi="Arial" w:cs="Arial"/>
          <w:spacing w:val="-1"/>
          <w:sz w:val="20"/>
          <w:szCs w:val="20"/>
        </w:rPr>
        <w:t>i</w:t>
      </w:r>
      <w:r w:rsidDel="00450CCF">
        <w:rPr>
          <w:rFonts w:ascii="Arial" w:eastAsia="Arial" w:hAnsi="Arial" w:cs="Arial"/>
          <w:spacing w:val="4"/>
          <w:sz w:val="20"/>
          <w:szCs w:val="20"/>
        </w:rPr>
        <w:t>m</w:t>
      </w:r>
      <w:r w:rsidDel="00450CCF">
        <w:rPr>
          <w:rFonts w:ascii="Arial" w:eastAsia="Arial" w:hAnsi="Arial" w:cs="Arial"/>
          <w:sz w:val="20"/>
          <w:szCs w:val="20"/>
        </w:rPr>
        <w:t>u</w:t>
      </w:r>
      <w:r w:rsidDel="00450CCF">
        <w:rPr>
          <w:rFonts w:ascii="Arial" w:eastAsia="Arial" w:hAnsi="Arial" w:cs="Arial"/>
          <w:spacing w:val="-1"/>
          <w:sz w:val="20"/>
          <w:szCs w:val="20"/>
        </w:rPr>
        <w:t>l</w:t>
      </w:r>
      <w:r w:rsidDel="00450CCF">
        <w:rPr>
          <w:rFonts w:ascii="Arial" w:eastAsia="Arial" w:hAnsi="Arial" w:cs="Arial"/>
          <w:sz w:val="20"/>
          <w:szCs w:val="20"/>
        </w:rPr>
        <w:t>ator</w:t>
      </w:r>
      <w:r w:rsidDel="00450CCF">
        <w:rPr>
          <w:rFonts w:ascii="Arial" w:eastAsia="Arial" w:hAnsi="Arial" w:cs="Arial"/>
          <w:spacing w:val="-8"/>
          <w:sz w:val="20"/>
          <w:szCs w:val="20"/>
        </w:rPr>
        <w:t xml:space="preserve"> </w:t>
      </w:r>
      <w:r w:rsidDel="00450CCF">
        <w:rPr>
          <w:rFonts w:ascii="Arial" w:eastAsia="Arial" w:hAnsi="Arial" w:cs="Arial"/>
          <w:sz w:val="20"/>
          <w:szCs w:val="20"/>
        </w:rPr>
        <w:t>b</w:t>
      </w:r>
      <w:r w:rsidDel="00450CCF">
        <w:rPr>
          <w:rFonts w:ascii="Arial" w:eastAsia="Arial" w:hAnsi="Arial" w:cs="Arial"/>
          <w:spacing w:val="2"/>
          <w:sz w:val="20"/>
          <w:szCs w:val="20"/>
        </w:rPr>
        <w:t>e</w:t>
      </w:r>
      <w:r w:rsidDel="00450CCF">
        <w:rPr>
          <w:rFonts w:ascii="Arial" w:eastAsia="Arial" w:hAnsi="Arial" w:cs="Arial"/>
          <w:spacing w:val="-1"/>
          <w:sz w:val="20"/>
          <w:szCs w:val="20"/>
        </w:rPr>
        <w:t>i</w:t>
      </w:r>
      <w:r w:rsidDel="00450CCF">
        <w:rPr>
          <w:rFonts w:ascii="Arial" w:eastAsia="Arial" w:hAnsi="Arial" w:cs="Arial"/>
          <w:spacing w:val="2"/>
          <w:sz w:val="20"/>
          <w:szCs w:val="20"/>
        </w:rPr>
        <w:t>n</w:t>
      </w:r>
      <w:r w:rsidDel="00450CCF">
        <w:rPr>
          <w:rFonts w:ascii="Arial" w:eastAsia="Arial" w:hAnsi="Arial" w:cs="Arial"/>
          <w:sz w:val="20"/>
          <w:szCs w:val="20"/>
        </w:rPr>
        <w:t>g</w:t>
      </w:r>
      <w:r w:rsidDel="00450CCF">
        <w:rPr>
          <w:rFonts w:ascii="Arial" w:eastAsia="Arial" w:hAnsi="Arial" w:cs="Arial"/>
          <w:spacing w:val="-3"/>
          <w:sz w:val="20"/>
          <w:szCs w:val="20"/>
        </w:rPr>
        <w:t xml:space="preserve"> </w:t>
      </w:r>
      <w:r w:rsidDel="00450CCF">
        <w:rPr>
          <w:rFonts w:ascii="Arial" w:eastAsia="Arial" w:hAnsi="Arial" w:cs="Arial"/>
          <w:sz w:val="20"/>
          <w:szCs w:val="20"/>
        </w:rPr>
        <w:t>u</w:t>
      </w:r>
      <w:r w:rsidDel="00450CCF">
        <w:rPr>
          <w:rFonts w:ascii="Arial" w:eastAsia="Arial" w:hAnsi="Arial" w:cs="Arial"/>
          <w:spacing w:val="1"/>
          <w:sz w:val="20"/>
          <w:szCs w:val="20"/>
        </w:rPr>
        <w:t>s</w:t>
      </w:r>
      <w:r w:rsidDel="00450CCF">
        <w:rPr>
          <w:rFonts w:ascii="Arial" w:eastAsia="Arial" w:hAnsi="Arial" w:cs="Arial"/>
          <w:sz w:val="20"/>
          <w:szCs w:val="20"/>
        </w:rPr>
        <w:t>ed.</w:t>
      </w:r>
    </w:p>
    <w:p w:rsidR="000A5570" w:rsidDel="00450CCF" w:rsidRDefault="000A5570">
      <w:pPr>
        <w:spacing w:before="1" w:after="0" w:line="120" w:lineRule="exact"/>
        <w:rPr>
          <w:sz w:val="12"/>
          <w:szCs w:val="12"/>
        </w:rPr>
      </w:pPr>
    </w:p>
    <w:p w:rsidR="000A5570" w:rsidDel="00450CCF" w:rsidRDefault="00071E95">
      <w:pPr>
        <w:spacing w:after="0" w:line="240" w:lineRule="auto"/>
        <w:ind w:left="298" w:right="-20"/>
        <w:rPr>
          <w:rFonts w:ascii="Arial" w:eastAsia="Arial" w:hAnsi="Arial" w:cs="Arial"/>
        </w:rPr>
      </w:pPr>
      <w:r>
        <w:pict>
          <v:group id="_x0000_s1284" style="position:absolute;left:0;text-align:left;margin-left:62.3pt;margin-top:.1pt;width:.1pt;height:18.7pt;z-index:-251629056;mso-position-horizontal-relative:page" coordorigin="1246,2" coordsize="2,374">
            <v:shape id="_x0000_s1285" style="position:absolute;left:1246;top:2;width:2;height:374" coordorigin="1246,2" coordsize="0,374" path="m1246,2r,375e" filled="f" strokeweight=".82pt">
              <v:path arrowok="t"/>
            </v:shape>
            <w10:wrap anchorx="page"/>
          </v:group>
        </w:pict>
      </w:r>
      <w:r w:rsidR="00863EB5" w:rsidDel="00450CCF">
        <w:rPr>
          <w:rFonts w:ascii="Arial" w:eastAsia="Arial" w:hAnsi="Arial" w:cs="Arial"/>
          <w:strike/>
          <w:color w:val="818181"/>
        </w:rPr>
        <w:t>5</w:t>
      </w:r>
      <w:r w:rsidR="00863EB5" w:rsidDel="00450CCF">
        <w:rPr>
          <w:rFonts w:ascii="Arial" w:eastAsia="Arial" w:hAnsi="Arial" w:cs="Arial"/>
          <w:strike/>
          <w:color w:val="818181"/>
          <w:spacing w:val="1"/>
        </w:rPr>
        <w:t>.</w:t>
      </w:r>
      <w:r w:rsidR="00863EB5" w:rsidDel="00450CCF">
        <w:rPr>
          <w:rFonts w:ascii="Arial" w:eastAsia="Arial" w:hAnsi="Arial" w:cs="Arial"/>
          <w:strike/>
          <w:color w:val="818181"/>
        </w:rPr>
        <w:t>3</w:t>
      </w:r>
      <w:r w:rsidR="00863EB5" w:rsidDel="00450CCF">
        <w:rPr>
          <w:rFonts w:ascii="Arial" w:eastAsia="Arial" w:hAnsi="Arial" w:cs="Arial"/>
          <w:strike/>
          <w:color w:val="818181"/>
          <w:spacing w:val="1"/>
        </w:rPr>
        <w:t>.</w:t>
      </w:r>
      <w:r w:rsidR="00863EB5" w:rsidDel="00450CCF">
        <w:rPr>
          <w:rFonts w:ascii="Arial" w:eastAsia="Arial" w:hAnsi="Arial" w:cs="Arial"/>
          <w:strike/>
          <w:color w:val="818181"/>
        </w:rPr>
        <w:t>6</w:t>
      </w:r>
      <w:r w:rsidR="00863EB5" w:rsidDel="00450CCF">
        <w:rPr>
          <w:rFonts w:ascii="Arial" w:eastAsia="Arial" w:hAnsi="Arial" w:cs="Arial"/>
          <w:color w:val="818181"/>
          <w:spacing w:val="-3"/>
          <w:u w:val="single" w:color="818181"/>
        </w:rPr>
        <w:t>7</w:t>
      </w:r>
      <w:r w:rsidR="00863EB5" w:rsidDel="00450CCF">
        <w:rPr>
          <w:rFonts w:ascii="Arial" w:eastAsia="Arial" w:hAnsi="Arial" w:cs="Arial"/>
          <w:color w:val="818181"/>
          <w:spacing w:val="1"/>
          <w:u w:val="single" w:color="818181"/>
        </w:rPr>
        <w:t>.</w:t>
      </w:r>
      <w:r w:rsidR="00863EB5" w:rsidDel="00450CCF">
        <w:rPr>
          <w:rFonts w:ascii="Arial" w:eastAsia="Arial" w:hAnsi="Arial" w:cs="Arial"/>
          <w:color w:val="818181"/>
          <w:u w:val="single" w:color="818181"/>
        </w:rPr>
        <w:t>3</w:t>
      </w:r>
      <w:r w:rsidR="00863EB5" w:rsidDel="00450CCF">
        <w:rPr>
          <w:rFonts w:ascii="Arial" w:eastAsia="Arial" w:hAnsi="Arial" w:cs="Arial"/>
          <w:color w:val="818181"/>
          <w:spacing w:val="1"/>
          <w:u w:val="single" w:color="818181"/>
        </w:rPr>
        <w:t>.</w:t>
      </w:r>
      <w:r w:rsidR="00863EB5" w:rsidDel="00450CCF">
        <w:rPr>
          <w:rFonts w:ascii="Arial" w:eastAsia="Arial" w:hAnsi="Arial" w:cs="Arial"/>
          <w:color w:val="818181"/>
          <w:spacing w:val="9"/>
          <w:u w:val="single" w:color="818181"/>
        </w:rPr>
        <w:t>6</w:t>
      </w:r>
      <w:r w:rsidR="00863EB5" w:rsidDel="00450CCF">
        <w:rPr>
          <w:rFonts w:ascii="Arial" w:eastAsia="Arial" w:hAnsi="Arial" w:cs="Arial"/>
          <w:color w:val="000000"/>
          <w:spacing w:val="-1"/>
        </w:rPr>
        <w:t>A</w:t>
      </w:r>
      <w:r w:rsidR="00863EB5" w:rsidDel="00450CCF">
        <w:rPr>
          <w:rFonts w:ascii="Arial" w:eastAsia="Arial" w:hAnsi="Arial" w:cs="Arial"/>
          <w:color w:val="000000"/>
        </w:rPr>
        <w:t>ssesso</w:t>
      </w:r>
      <w:r w:rsidR="00863EB5" w:rsidDel="00450CCF">
        <w:rPr>
          <w:rFonts w:ascii="Arial" w:eastAsia="Arial" w:hAnsi="Arial" w:cs="Arial"/>
          <w:color w:val="000000"/>
          <w:spacing w:val="1"/>
        </w:rPr>
        <w:t>r</w:t>
      </w:r>
      <w:r w:rsidR="00863EB5" w:rsidDel="00450CCF">
        <w:rPr>
          <w:rFonts w:ascii="Arial" w:eastAsia="Arial" w:hAnsi="Arial" w:cs="Arial"/>
          <w:color w:val="000000"/>
        </w:rPr>
        <w:t>s</w:t>
      </w:r>
    </w:p>
    <w:p w:rsidR="000A5570" w:rsidDel="00450CCF" w:rsidRDefault="000A5570">
      <w:pPr>
        <w:spacing w:before="1" w:after="0" w:line="120" w:lineRule="exact"/>
        <w:rPr>
          <w:sz w:val="12"/>
          <w:szCs w:val="12"/>
        </w:rPr>
      </w:pPr>
    </w:p>
    <w:p w:rsidR="000A5570" w:rsidDel="00450CCF" w:rsidRDefault="00863EB5">
      <w:pPr>
        <w:spacing w:after="0" w:line="240" w:lineRule="auto"/>
        <w:ind w:left="298" w:right="-20"/>
        <w:rPr>
          <w:rFonts w:ascii="Arial" w:eastAsia="Arial" w:hAnsi="Arial" w:cs="Arial"/>
        </w:rPr>
      </w:pPr>
      <w:r w:rsidDel="00450CCF">
        <w:rPr>
          <w:rFonts w:ascii="Arial" w:eastAsia="Arial" w:hAnsi="Arial" w:cs="Arial"/>
          <w:spacing w:val="-1"/>
        </w:rPr>
        <w:t>A</w:t>
      </w:r>
      <w:r w:rsidDel="00450CCF">
        <w:rPr>
          <w:rFonts w:ascii="Arial" w:eastAsia="Arial" w:hAnsi="Arial" w:cs="Arial"/>
        </w:rPr>
        <w:t>ny</w:t>
      </w:r>
      <w:r w:rsidDel="00450CCF">
        <w:rPr>
          <w:rFonts w:ascii="Arial" w:eastAsia="Arial" w:hAnsi="Arial" w:cs="Arial"/>
          <w:spacing w:val="-1"/>
        </w:rPr>
        <w:t xml:space="preserve"> </w:t>
      </w:r>
      <w:r w:rsidDel="00450CCF">
        <w:rPr>
          <w:rFonts w:ascii="Arial" w:eastAsia="Arial" w:hAnsi="Arial" w:cs="Arial"/>
        </w:rPr>
        <w:t>pe</w:t>
      </w:r>
      <w:r w:rsidDel="00450CCF">
        <w:rPr>
          <w:rFonts w:ascii="Arial" w:eastAsia="Arial" w:hAnsi="Arial" w:cs="Arial"/>
          <w:spacing w:val="1"/>
        </w:rPr>
        <w:t>r</w:t>
      </w:r>
      <w:r w:rsidDel="00450CCF">
        <w:rPr>
          <w:rFonts w:ascii="Arial" w:eastAsia="Arial" w:hAnsi="Arial" w:cs="Arial"/>
        </w:rPr>
        <w:t>son</w:t>
      </w:r>
      <w:r w:rsidDel="00450CCF">
        <w:rPr>
          <w:rFonts w:ascii="Arial" w:eastAsia="Arial" w:hAnsi="Arial" w:cs="Arial"/>
          <w:spacing w:val="1"/>
        </w:rPr>
        <w:t xml:space="preserve"> </w:t>
      </w:r>
      <w:r w:rsidDel="00450CCF">
        <w:rPr>
          <w:rFonts w:ascii="Arial" w:eastAsia="Arial" w:hAnsi="Arial" w:cs="Arial"/>
        </w:rPr>
        <w:t>condu</w:t>
      </w:r>
      <w:r w:rsidDel="00450CCF">
        <w:rPr>
          <w:rFonts w:ascii="Arial" w:eastAsia="Arial" w:hAnsi="Arial" w:cs="Arial"/>
          <w:spacing w:val="-2"/>
        </w:rPr>
        <w:t>c</w:t>
      </w:r>
      <w:r w:rsidDel="00450CCF">
        <w:rPr>
          <w:rFonts w:ascii="Arial" w:eastAsia="Arial" w:hAnsi="Arial" w:cs="Arial"/>
          <w:spacing w:val="1"/>
        </w:rPr>
        <w:t>t</w:t>
      </w:r>
      <w:r w:rsidDel="00450CCF">
        <w:rPr>
          <w:rFonts w:ascii="Arial" w:eastAsia="Arial" w:hAnsi="Arial" w:cs="Arial"/>
          <w:spacing w:val="-1"/>
        </w:rPr>
        <w:t>i</w:t>
      </w:r>
      <w:r w:rsidDel="00450CCF">
        <w:rPr>
          <w:rFonts w:ascii="Arial" w:eastAsia="Arial" w:hAnsi="Arial" w:cs="Arial"/>
        </w:rPr>
        <w:t>ng</w:t>
      </w:r>
      <w:r w:rsidDel="00450CCF">
        <w:rPr>
          <w:rFonts w:ascii="Arial" w:eastAsia="Arial" w:hAnsi="Arial" w:cs="Arial"/>
          <w:spacing w:val="1"/>
        </w:rPr>
        <w:t xml:space="preserve"> </w:t>
      </w:r>
      <w:r w:rsidDel="00450CCF">
        <w:rPr>
          <w:rFonts w:ascii="Arial" w:eastAsia="Arial" w:hAnsi="Arial" w:cs="Arial"/>
          <w:spacing w:val="-3"/>
        </w:rPr>
        <w:t>a</w:t>
      </w:r>
      <w:r w:rsidDel="00450CCF">
        <w:rPr>
          <w:rFonts w:ascii="Arial" w:eastAsia="Arial" w:hAnsi="Arial" w:cs="Arial"/>
        </w:rPr>
        <w:t>ssess</w:t>
      </w:r>
      <w:r w:rsidDel="00450CCF">
        <w:rPr>
          <w:rFonts w:ascii="Arial" w:eastAsia="Arial" w:hAnsi="Arial" w:cs="Arial"/>
          <w:spacing w:val="1"/>
        </w:rPr>
        <w:t>m</w:t>
      </w:r>
      <w:r w:rsidDel="00450CCF">
        <w:rPr>
          <w:rFonts w:ascii="Arial" w:eastAsia="Arial" w:hAnsi="Arial" w:cs="Arial"/>
        </w:rPr>
        <w:t>e</w:t>
      </w:r>
      <w:r w:rsidDel="00450CCF">
        <w:rPr>
          <w:rFonts w:ascii="Arial" w:eastAsia="Arial" w:hAnsi="Arial" w:cs="Arial"/>
          <w:spacing w:val="-3"/>
        </w:rPr>
        <w:t>n</w:t>
      </w:r>
      <w:r w:rsidDel="00450CCF">
        <w:rPr>
          <w:rFonts w:ascii="Arial" w:eastAsia="Arial" w:hAnsi="Arial" w:cs="Arial"/>
        </w:rPr>
        <w:t>t</w:t>
      </w:r>
      <w:r w:rsidDel="00450CCF">
        <w:rPr>
          <w:rFonts w:ascii="Arial" w:eastAsia="Arial" w:hAnsi="Arial" w:cs="Arial"/>
          <w:spacing w:val="2"/>
        </w:rPr>
        <w:t xml:space="preserve"> </w:t>
      </w:r>
      <w:r w:rsidDel="00450CCF">
        <w:rPr>
          <w:rFonts w:ascii="Arial" w:eastAsia="Arial" w:hAnsi="Arial" w:cs="Arial"/>
          <w:spacing w:val="-3"/>
        </w:rPr>
        <w:t>o</w:t>
      </w:r>
      <w:r w:rsidDel="00450CCF">
        <w:rPr>
          <w:rFonts w:ascii="Arial" w:eastAsia="Arial" w:hAnsi="Arial" w:cs="Arial"/>
        </w:rPr>
        <w:t>f co</w:t>
      </w:r>
      <w:r w:rsidDel="00450CCF">
        <w:rPr>
          <w:rFonts w:ascii="Arial" w:eastAsia="Arial" w:hAnsi="Arial" w:cs="Arial"/>
          <w:spacing w:val="1"/>
        </w:rPr>
        <w:t>m</w:t>
      </w:r>
      <w:r w:rsidDel="00450CCF">
        <w:rPr>
          <w:rFonts w:ascii="Arial" w:eastAsia="Arial" w:hAnsi="Arial" w:cs="Arial"/>
        </w:rPr>
        <w:t>p</w:t>
      </w:r>
      <w:r w:rsidDel="00450CCF">
        <w:rPr>
          <w:rFonts w:ascii="Arial" w:eastAsia="Arial" w:hAnsi="Arial" w:cs="Arial"/>
          <w:spacing w:val="-3"/>
        </w:rPr>
        <w:t>e</w:t>
      </w:r>
      <w:r w:rsidDel="00450CCF">
        <w:rPr>
          <w:rFonts w:ascii="Arial" w:eastAsia="Arial" w:hAnsi="Arial" w:cs="Arial"/>
          <w:spacing w:val="1"/>
        </w:rPr>
        <w:t>t</w:t>
      </w:r>
      <w:r w:rsidDel="00450CCF">
        <w:rPr>
          <w:rFonts w:ascii="Arial" w:eastAsia="Arial" w:hAnsi="Arial" w:cs="Arial"/>
        </w:rPr>
        <w:t>en</w:t>
      </w:r>
      <w:r w:rsidDel="00450CCF">
        <w:rPr>
          <w:rFonts w:ascii="Arial" w:eastAsia="Arial" w:hAnsi="Arial" w:cs="Arial"/>
          <w:spacing w:val="-2"/>
        </w:rPr>
        <w:t>c</w:t>
      </w:r>
      <w:r w:rsidDel="00450CCF">
        <w:rPr>
          <w:rFonts w:ascii="Arial" w:eastAsia="Arial" w:hAnsi="Arial" w:cs="Arial"/>
        </w:rPr>
        <w:t>e</w:t>
      </w:r>
      <w:r w:rsidDel="00450CCF">
        <w:rPr>
          <w:rFonts w:ascii="Arial" w:eastAsia="Arial" w:hAnsi="Arial" w:cs="Arial"/>
          <w:spacing w:val="1"/>
        </w:rPr>
        <w:t xml:space="preserve"> </w:t>
      </w:r>
      <w:r w:rsidDel="00450CCF">
        <w:rPr>
          <w:rFonts w:ascii="Arial" w:eastAsia="Arial" w:hAnsi="Arial" w:cs="Arial"/>
          <w:spacing w:val="-3"/>
        </w:rPr>
        <w:t>o</w:t>
      </w:r>
      <w:r w:rsidDel="00450CCF">
        <w:rPr>
          <w:rFonts w:ascii="Arial" w:eastAsia="Arial" w:hAnsi="Arial" w:cs="Arial"/>
        </w:rPr>
        <w:t>f</w:t>
      </w:r>
      <w:r w:rsidDel="00450CCF">
        <w:rPr>
          <w:rFonts w:ascii="Arial" w:eastAsia="Arial" w:hAnsi="Arial" w:cs="Arial"/>
          <w:spacing w:val="2"/>
        </w:rPr>
        <w:t xml:space="preserve"> </w:t>
      </w:r>
      <w:r w:rsidDel="00450CCF">
        <w:rPr>
          <w:rFonts w:ascii="Arial" w:eastAsia="Arial" w:hAnsi="Arial" w:cs="Arial"/>
          <w:spacing w:val="-1"/>
        </w:rPr>
        <w:t>V</w:t>
      </w:r>
      <w:r w:rsidDel="00450CCF">
        <w:rPr>
          <w:rFonts w:ascii="Arial" w:eastAsia="Arial" w:hAnsi="Arial" w:cs="Arial"/>
          <w:spacing w:val="2"/>
        </w:rPr>
        <w:t>T</w:t>
      </w:r>
      <w:r w:rsidDel="00450CCF">
        <w:rPr>
          <w:rFonts w:ascii="Arial" w:eastAsia="Arial" w:hAnsi="Arial" w:cs="Arial"/>
        </w:rPr>
        <w:t>S</w:t>
      </w:r>
      <w:r w:rsidDel="00450CCF">
        <w:rPr>
          <w:rFonts w:ascii="Arial" w:eastAsia="Arial" w:hAnsi="Arial" w:cs="Arial"/>
          <w:spacing w:val="-2"/>
        </w:rPr>
        <w:t xml:space="preserve"> </w:t>
      </w:r>
      <w:r w:rsidDel="00450CCF">
        <w:rPr>
          <w:rFonts w:ascii="Arial" w:eastAsia="Arial" w:hAnsi="Arial" w:cs="Arial"/>
        </w:rPr>
        <w:t>pe</w:t>
      </w:r>
      <w:r w:rsidDel="00450CCF">
        <w:rPr>
          <w:rFonts w:ascii="Arial" w:eastAsia="Arial" w:hAnsi="Arial" w:cs="Arial"/>
          <w:spacing w:val="-2"/>
        </w:rPr>
        <w:t>r</w:t>
      </w:r>
      <w:r w:rsidDel="00450CCF">
        <w:rPr>
          <w:rFonts w:ascii="Arial" w:eastAsia="Arial" w:hAnsi="Arial" w:cs="Arial"/>
        </w:rPr>
        <w:t>sonnel du</w:t>
      </w:r>
      <w:r w:rsidDel="00450CCF">
        <w:rPr>
          <w:rFonts w:ascii="Arial" w:eastAsia="Arial" w:hAnsi="Arial" w:cs="Arial"/>
          <w:spacing w:val="1"/>
        </w:rPr>
        <w:t>r</w:t>
      </w:r>
      <w:r w:rsidDel="00450CCF">
        <w:rPr>
          <w:rFonts w:ascii="Arial" w:eastAsia="Arial" w:hAnsi="Arial" w:cs="Arial"/>
          <w:spacing w:val="-1"/>
        </w:rPr>
        <w:t>i</w:t>
      </w:r>
      <w:r w:rsidDel="00450CCF">
        <w:rPr>
          <w:rFonts w:ascii="Arial" w:eastAsia="Arial" w:hAnsi="Arial" w:cs="Arial"/>
          <w:spacing w:val="-3"/>
        </w:rPr>
        <w:t>n</w:t>
      </w:r>
      <w:r w:rsidDel="00450CCF">
        <w:rPr>
          <w:rFonts w:ascii="Arial" w:eastAsia="Arial" w:hAnsi="Arial" w:cs="Arial"/>
        </w:rPr>
        <w:t>g</w:t>
      </w:r>
      <w:r w:rsidDel="00450CCF">
        <w:rPr>
          <w:rFonts w:ascii="Arial" w:eastAsia="Arial" w:hAnsi="Arial" w:cs="Arial"/>
          <w:spacing w:val="1"/>
        </w:rPr>
        <w:t xml:space="preserve"> </w:t>
      </w:r>
      <w:r w:rsidDel="00450CCF">
        <w:rPr>
          <w:rFonts w:ascii="Arial" w:eastAsia="Arial" w:hAnsi="Arial" w:cs="Arial"/>
          <w:spacing w:val="-1"/>
        </w:rPr>
        <w:t>t</w:t>
      </w:r>
      <w:r w:rsidDel="00450CCF">
        <w:rPr>
          <w:rFonts w:ascii="Arial" w:eastAsia="Arial" w:hAnsi="Arial" w:cs="Arial"/>
          <w:spacing w:val="1"/>
        </w:rPr>
        <w:t>r</w:t>
      </w:r>
      <w:r w:rsidDel="00450CCF">
        <w:rPr>
          <w:rFonts w:ascii="Arial" w:eastAsia="Arial" w:hAnsi="Arial" w:cs="Arial"/>
        </w:rPr>
        <w:t>a</w:t>
      </w:r>
      <w:r w:rsidDel="00450CCF">
        <w:rPr>
          <w:rFonts w:ascii="Arial" w:eastAsia="Arial" w:hAnsi="Arial" w:cs="Arial"/>
          <w:spacing w:val="-1"/>
        </w:rPr>
        <w:t>i</w:t>
      </w:r>
      <w:r w:rsidDel="00450CCF">
        <w:rPr>
          <w:rFonts w:ascii="Arial" w:eastAsia="Arial" w:hAnsi="Arial" w:cs="Arial"/>
        </w:rPr>
        <w:t>n</w:t>
      </w:r>
      <w:r w:rsidDel="00450CCF">
        <w:rPr>
          <w:rFonts w:ascii="Arial" w:eastAsia="Arial" w:hAnsi="Arial" w:cs="Arial"/>
          <w:spacing w:val="-1"/>
        </w:rPr>
        <w:t>i</w:t>
      </w:r>
      <w:r w:rsidDel="00450CCF">
        <w:rPr>
          <w:rFonts w:ascii="Arial" w:eastAsia="Arial" w:hAnsi="Arial" w:cs="Arial"/>
        </w:rPr>
        <w:t>ng</w:t>
      </w:r>
      <w:r w:rsidDel="00450CCF">
        <w:rPr>
          <w:rFonts w:ascii="Arial" w:eastAsia="Arial" w:hAnsi="Arial" w:cs="Arial"/>
          <w:spacing w:val="1"/>
        </w:rPr>
        <w:t xml:space="preserve"> </w:t>
      </w:r>
      <w:r w:rsidDel="00450CCF">
        <w:rPr>
          <w:rFonts w:ascii="Arial" w:eastAsia="Arial" w:hAnsi="Arial" w:cs="Arial"/>
        </w:rPr>
        <w:t>shou</w:t>
      </w:r>
      <w:r w:rsidDel="00450CCF">
        <w:rPr>
          <w:rFonts w:ascii="Arial" w:eastAsia="Arial" w:hAnsi="Arial" w:cs="Arial"/>
          <w:spacing w:val="-1"/>
        </w:rPr>
        <w:t>l</w:t>
      </w:r>
      <w:r w:rsidDel="00450CCF">
        <w:rPr>
          <w:rFonts w:ascii="Arial" w:eastAsia="Arial" w:hAnsi="Arial" w:cs="Arial"/>
        </w:rPr>
        <w:t>d:</w:t>
      </w:r>
    </w:p>
    <w:p w:rsidR="000A5570" w:rsidDel="00450CCF" w:rsidRDefault="000A5570">
      <w:pPr>
        <w:spacing w:before="3" w:after="0" w:line="130" w:lineRule="exact"/>
        <w:rPr>
          <w:sz w:val="13"/>
          <w:szCs w:val="13"/>
        </w:rPr>
      </w:pPr>
    </w:p>
    <w:p w:rsidR="000A5570" w:rsidDel="00450CCF" w:rsidRDefault="00863EB5">
      <w:pPr>
        <w:tabs>
          <w:tab w:val="left" w:pos="1000"/>
        </w:tabs>
        <w:spacing w:after="0" w:line="240" w:lineRule="auto"/>
        <w:ind w:left="1019" w:right="99" w:hanging="360"/>
        <w:jc w:val="both"/>
        <w:rPr>
          <w:rFonts w:ascii="Arial" w:eastAsia="Arial" w:hAnsi="Arial" w:cs="Arial"/>
        </w:rPr>
      </w:pPr>
      <w:r w:rsidDel="00450CCF">
        <w:rPr>
          <w:rFonts w:ascii="Times New Roman" w:eastAsia="Times New Roman" w:hAnsi="Times New Roman" w:cs="Times New Roman"/>
          <w:w w:val="131"/>
        </w:rPr>
        <w:t>•</w:t>
      </w:r>
      <w:r w:rsidDel="00450CCF">
        <w:rPr>
          <w:rFonts w:ascii="Times New Roman" w:eastAsia="Times New Roman" w:hAnsi="Times New Roman" w:cs="Times New Roman"/>
        </w:rPr>
        <w:tab/>
      </w:r>
      <w:r w:rsidDel="00450CCF">
        <w:rPr>
          <w:rFonts w:ascii="Arial" w:eastAsia="Arial" w:hAnsi="Arial" w:cs="Arial"/>
        </w:rPr>
        <w:t>ha</w:t>
      </w:r>
      <w:r w:rsidDel="00450CCF">
        <w:rPr>
          <w:rFonts w:ascii="Arial" w:eastAsia="Arial" w:hAnsi="Arial" w:cs="Arial"/>
          <w:spacing w:val="-2"/>
        </w:rPr>
        <w:t>v</w:t>
      </w:r>
      <w:r w:rsidDel="00450CCF">
        <w:rPr>
          <w:rFonts w:ascii="Arial" w:eastAsia="Arial" w:hAnsi="Arial" w:cs="Arial"/>
        </w:rPr>
        <w:t>e</w:t>
      </w:r>
      <w:r w:rsidDel="00450CCF">
        <w:rPr>
          <w:rFonts w:ascii="Arial" w:eastAsia="Arial" w:hAnsi="Arial" w:cs="Arial"/>
          <w:spacing w:val="41"/>
        </w:rPr>
        <w:t xml:space="preserve"> </w:t>
      </w:r>
      <w:r w:rsidDel="00450CCF">
        <w:rPr>
          <w:rFonts w:ascii="Arial" w:eastAsia="Arial" w:hAnsi="Arial" w:cs="Arial"/>
        </w:rPr>
        <w:t>an</w:t>
      </w:r>
      <w:r w:rsidDel="00450CCF">
        <w:rPr>
          <w:rFonts w:ascii="Arial" w:eastAsia="Arial" w:hAnsi="Arial" w:cs="Arial"/>
          <w:spacing w:val="41"/>
        </w:rPr>
        <w:t xml:space="preserve"> </w:t>
      </w:r>
      <w:r w:rsidDel="00450CCF">
        <w:rPr>
          <w:rFonts w:ascii="Arial" w:eastAsia="Arial" w:hAnsi="Arial" w:cs="Arial"/>
        </w:rPr>
        <w:t>app</w:t>
      </w:r>
      <w:r w:rsidDel="00450CCF">
        <w:rPr>
          <w:rFonts w:ascii="Arial" w:eastAsia="Arial" w:hAnsi="Arial" w:cs="Arial"/>
          <w:spacing w:val="1"/>
        </w:rPr>
        <w:t>r</w:t>
      </w:r>
      <w:r w:rsidDel="00450CCF">
        <w:rPr>
          <w:rFonts w:ascii="Arial" w:eastAsia="Arial" w:hAnsi="Arial" w:cs="Arial"/>
        </w:rPr>
        <w:t>op</w:t>
      </w:r>
      <w:r w:rsidDel="00450CCF">
        <w:rPr>
          <w:rFonts w:ascii="Arial" w:eastAsia="Arial" w:hAnsi="Arial" w:cs="Arial"/>
          <w:spacing w:val="1"/>
        </w:rPr>
        <w:t>r</w:t>
      </w:r>
      <w:r w:rsidDel="00450CCF">
        <w:rPr>
          <w:rFonts w:ascii="Arial" w:eastAsia="Arial" w:hAnsi="Arial" w:cs="Arial"/>
          <w:spacing w:val="-1"/>
        </w:rPr>
        <w:t>i</w:t>
      </w:r>
      <w:r w:rsidDel="00450CCF">
        <w:rPr>
          <w:rFonts w:ascii="Arial" w:eastAsia="Arial" w:hAnsi="Arial" w:cs="Arial"/>
        </w:rPr>
        <w:t>a</w:t>
      </w:r>
      <w:r w:rsidDel="00450CCF">
        <w:rPr>
          <w:rFonts w:ascii="Arial" w:eastAsia="Arial" w:hAnsi="Arial" w:cs="Arial"/>
          <w:spacing w:val="1"/>
        </w:rPr>
        <w:t>t</w:t>
      </w:r>
      <w:r w:rsidDel="00450CCF">
        <w:rPr>
          <w:rFonts w:ascii="Arial" w:eastAsia="Arial" w:hAnsi="Arial" w:cs="Arial"/>
        </w:rPr>
        <w:t>e</w:t>
      </w:r>
      <w:r w:rsidDel="00450CCF">
        <w:rPr>
          <w:rFonts w:ascii="Arial" w:eastAsia="Arial" w:hAnsi="Arial" w:cs="Arial"/>
          <w:spacing w:val="41"/>
        </w:rPr>
        <w:t xml:space="preserve"> </w:t>
      </w:r>
      <w:r w:rsidDel="00450CCF">
        <w:rPr>
          <w:rFonts w:ascii="Arial" w:eastAsia="Arial" w:hAnsi="Arial" w:cs="Arial"/>
          <w:spacing w:val="-1"/>
        </w:rPr>
        <w:t>l</w:t>
      </w:r>
      <w:r w:rsidDel="00450CCF">
        <w:rPr>
          <w:rFonts w:ascii="Arial" w:eastAsia="Arial" w:hAnsi="Arial" w:cs="Arial"/>
        </w:rPr>
        <w:t>e</w:t>
      </w:r>
      <w:r w:rsidDel="00450CCF">
        <w:rPr>
          <w:rFonts w:ascii="Arial" w:eastAsia="Arial" w:hAnsi="Arial" w:cs="Arial"/>
          <w:spacing w:val="-2"/>
        </w:rPr>
        <w:t>v</w:t>
      </w:r>
      <w:r w:rsidDel="00450CCF">
        <w:rPr>
          <w:rFonts w:ascii="Arial" w:eastAsia="Arial" w:hAnsi="Arial" w:cs="Arial"/>
        </w:rPr>
        <w:t>el</w:t>
      </w:r>
      <w:r w:rsidDel="00450CCF">
        <w:rPr>
          <w:rFonts w:ascii="Arial" w:eastAsia="Arial" w:hAnsi="Arial" w:cs="Arial"/>
          <w:spacing w:val="41"/>
        </w:rPr>
        <w:t xml:space="preserve"> </w:t>
      </w:r>
      <w:r w:rsidDel="00450CCF">
        <w:rPr>
          <w:rFonts w:ascii="Arial" w:eastAsia="Arial" w:hAnsi="Arial" w:cs="Arial"/>
        </w:rPr>
        <w:t>of</w:t>
      </w:r>
      <w:r w:rsidDel="00450CCF">
        <w:rPr>
          <w:rFonts w:ascii="Arial" w:eastAsia="Arial" w:hAnsi="Arial" w:cs="Arial"/>
          <w:spacing w:val="43"/>
        </w:rPr>
        <w:t xml:space="preserve"> </w:t>
      </w:r>
      <w:r w:rsidDel="00450CCF">
        <w:rPr>
          <w:rFonts w:ascii="Arial" w:eastAsia="Arial" w:hAnsi="Arial" w:cs="Arial"/>
        </w:rPr>
        <w:t>kno</w:t>
      </w:r>
      <w:r w:rsidDel="00450CCF">
        <w:rPr>
          <w:rFonts w:ascii="Arial" w:eastAsia="Arial" w:hAnsi="Arial" w:cs="Arial"/>
          <w:spacing w:val="-4"/>
        </w:rPr>
        <w:t>w</w:t>
      </w:r>
      <w:r w:rsidDel="00450CCF">
        <w:rPr>
          <w:rFonts w:ascii="Arial" w:eastAsia="Arial" w:hAnsi="Arial" w:cs="Arial"/>
          <w:spacing w:val="-1"/>
        </w:rPr>
        <w:t>l</w:t>
      </w:r>
      <w:r w:rsidDel="00450CCF">
        <w:rPr>
          <w:rFonts w:ascii="Arial" w:eastAsia="Arial" w:hAnsi="Arial" w:cs="Arial"/>
        </w:rPr>
        <w:t>ed</w:t>
      </w:r>
      <w:r w:rsidDel="00450CCF">
        <w:rPr>
          <w:rFonts w:ascii="Arial" w:eastAsia="Arial" w:hAnsi="Arial" w:cs="Arial"/>
          <w:spacing w:val="2"/>
        </w:rPr>
        <w:t>g</w:t>
      </w:r>
      <w:r w:rsidDel="00450CCF">
        <w:rPr>
          <w:rFonts w:ascii="Arial" w:eastAsia="Arial" w:hAnsi="Arial" w:cs="Arial"/>
        </w:rPr>
        <w:t>e</w:t>
      </w:r>
      <w:r w:rsidDel="00450CCF">
        <w:rPr>
          <w:rFonts w:ascii="Arial" w:eastAsia="Arial" w:hAnsi="Arial" w:cs="Arial"/>
          <w:spacing w:val="41"/>
        </w:rPr>
        <w:t xml:space="preserve"> </w:t>
      </w:r>
      <w:r w:rsidDel="00450CCF">
        <w:rPr>
          <w:rFonts w:ascii="Arial" w:eastAsia="Arial" w:hAnsi="Arial" w:cs="Arial"/>
        </w:rPr>
        <w:t>and</w:t>
      </w:r>
      <w:r w:rsidDel="00450CCF">
        <w:rPr>
          <w:rFonts w:ascii="Arial" w:eastAsia="Arial" w:hAnsi="Arial" w:cs="Arial"/>
          <w:spacing w:val="41"/>
        </w:rPr>
        <w:t xml:space="preserve"> </w:t>
      </w:r>
      <w:r w:rsidDel="00450CCF">
        <w:rPr>
          <w:rFonts w:ascii="Arial" w:eastAsia="Arial" w:hAnsi="Arial" w:cs="Arial"/>
        </w:rPr>
        <w:t>u</w:t>
      </w:r>
      <w:r w:rsidDel="00450CCF">
        <w:rPr>
          <w:rFonts w:ascii="Arial" w:eastAsia="Arial" w:hAnsi="Arial" w:cs="Arial"/>
          <w:spacing w:val="-3"/>
        </w:rPr>
        <w:t>n</w:t>
      </w:r>
      <w:r w:rsidDel="00450CCF">
        <w:rPr>
          <w:rFonts w:ascii="Arial" w:eastAsia="Arial" w:hAnsi="Arial" w:cs="Arial"/>
        </w:rPr>
        <w:t>de</w:t>
      </w:r>
      <w:r w:rsidDel="00450CCF">
        <w:rPr>
          <w:rFonts w:ascii="Arial" w:eastAsia="Arial" w:hAnsi="Arial" w:cs="Arial"/>
          <w:spacing w:val="1"/>
        </w:rPr>
        <w:t>r</w:t>
      </w:r>
      <w:r w:rsidDel="00450CCF">
        <w:rPr>
          <w:rFonts w:ascii="Arial" w:eastAsia="Arial" w:hAnsi="Arial" w:cs="Arial"/>
        </w:rPr>
        <w:t>s</w:t>
      </w:r>
      <w:r w:rsidDel="00450CCF">
        <w:rPr>
          <w:rFonts w:ascii="Arial" w:eastAsia="Arial" w:hAnsi="Arial" w:cs="Arial"/>
          <w:spacing w:val="1"/>
        </w:rPr>
        <w:t>t</w:t>
      </w:r>
      <w:r w:rsidDel="00450CCF">
        <w:rPr>
          <w:rFonts w:ascii="Arial" w:eastAsia="Arial" w:hAnsi="Arial" w:cs="Arial"/>
        </w:rPr>
        <w:t>and</w:t>
      </w:r>
      <w:r w:rsidDel="00450CCF">
        <w:rPr>
          <w:rFonts w:ascii="Arial" w:eastAsia="Arial" w:hAnsi="Arial" w:cs="Arial"/>
          <w:spacing w:val="-1"/>
        </w:rPr>
        <w:t>i</w:t>
      </w:r>
      <w:r w:rsidDel="00450CCF">
        <w:rPr>
          <w:rFonts w:ascii="Arial" w:eastAsia="Arial" w:hAnsi="Arial" w:cs="Arial"/>
          <w:spacing w:val="-3"/>
        </w:rPr>
        <w:t>n</w:t>
      </w:r>
      <w:r w:rsidDel="00450CCF">
        <w:rPr>
          <w:rFonts w:ascii="Arial" w:eastAsia="Arial" w:hAnsi="Arial" w:cs="Arial"/>
        </w:rPr>
        <w:t>g</w:t>
      </w:r>
      <w:r w:rsidDel="00450CCF">
        <w:rPr>
          <w:rFonts w:ascii="Arial" w:eastAsia="Arial" w:hAnsi="Arial" w:cs="Arial"/>
          <w:spacing w:val="44"/>
        </w:rPr>
        <w:t xml:space="preserve"> </w:t>
      </w:r>
      <w:r w:rsidDel="00450CCF">
        <w:rPr>
          <w:rFonts w:ascii="Arial" w:eastAsia="Arial" w:hAnsi="Arial" w:cs="Arial"/>
          <w:spacing w:val="-3"/>
        </w:rPr>
        <w:t>o</w:t>
      </w:r>
      <w:r w:rsidDel="00450CCF">
        <w:rPr>
          <w:rFonts w:ascii="Arial" w:eastAsia="Arial" w:hAnsi="Arial" w:cs="Arial"/>
        </w:rPr>
        <w:t>f</w:t>
      </w:r>
      <w:r w:rsidDel="00450CCF">
        <w:rPr>
          <w:rFonts w:ascii="Arial" w:eastAsia="Arial" w:hAnsi="Arial" w:cs="Arial"/>
          <w:spacing w:val="43"/>
        </w:rPr>
        <w:t xml:space="preserve"> </w:t>
      </w:r>
      <w:r w:rsidDel="00450CCF">
        <w:rPr>
          <w:rFonts w:ascii="Arial" w:eastAsia="Arial" w:hAnsi="Arial" w:cs="Arial"/>
          <w:spacing w:val="1"/>
        </w:rPr>
        <w:t>t</w:t>
      </w:r>
      <w:r w:rsidDel="00450CCF">
        <w:rPr>
          <w:rFonts w:ascii="Arial" w:eastAsia="Arial" w:hAnsi="Arial" w:cs="Arial"/>
        </w:rPr>
        <w:t>he</w:t>
      </w:r>
      <w:r w:rsidDel="00450CCF">
        <w:rPr>
          <w:rFonts w:ascii="Arial" w:eastAsia="Arial" w:hAnsi="Arial" w:cs="Arial"/>
          <w:spacing w:val="39"/>
        </w:rPr>
        <w:t xml:space="preserve"> </w:t>
      </w:r>
      <w:r w:rsidDel="00450CCF">
        <w:rPr>
          <w:rFonts w:ascii="Arial" w:eastAsia="Arial" w:hAnsi="Arial" w:cs="Arial"/>
        </w:rPr>
        <w:t>co</w:t>
      </w:r>
      <w:r w:rsidDel="00450CCF">
        <w:rPr>
          <w:rFonts w:ascii="Arial" w:eastAsia="Arial" w:hAnsi="Arial" w:cs="Arial"/>
          <w:spacing w:val="-2"/>
        </w:rPr>
        <w:t>m</w:t>
      </w:r>
      <w:r w:rsidDel="00450CCF">
        <w:rPr>
          <w:rFonts w:ascii="Arial" w:eastAsia="Arial" w:hAnsi="Arial" w:cs="Arial"/>
        </w:rPr>
        <w:t>pe</w:t>
      </w:r>
      <w:r w:rsidDel="00450CCF">
        <w:rPr>
          <w:rFonts w:ascii="Arial" w:eastAsia="Arial" w:hAnsi="Arial" w:cs="Arial"/>
          <w:spacing w:val="1"/>
        </w:rPr>
        <w:t>t</w:t>
      </w:r>
      <w:r w:rsidDel="00450CCF">
        <w:rPr>
          <w:rFonts w:ascii="Arial" w:eastAsia="Arial" w:hAnsi="Arial" w:cs="Arial"/>
        </w:rPr>
        <w:t>ence</w:t>
      </w:r>
      <w:r w:rsidDel="00450CCF">
        <w:rPr>
          <w:rFonts w:ascii="Arial" w:eastAsia="Arial" w:hAnsi="Arial" w:cs="Arial"/>
          <w:spacing w:val="41"/>
        </w:rPr>
        <w:t xml:space="preserve"> </w:t>
      </w:r>
      <w:r w:rsidDel="00450CCF">
        <w:rPr>
          <w:rFonts w:ascii="Arial" w:eastAsia="Arial" w:hAnsi="Arial" w:cs="Arial"/>
          <w:spacing w:val="1"/>
        </w:rPr>
        <w:t>t</w:t>
      </w:r>
      <w:r w:rsidDel="00450CCF">
        <w:rPr>
          <w:rFonts w:ascii="Arial" w:eastAsia="Arial" w:hAnsi="Arial" w:cs="Arial"/>
        </w:rPr>
        <w:t>o</w:t>
      </w:r>
      <w:r w:rsidDel="00450CCF">
        <w:rPr>
          <w:rFonts w:ascii="Arial" w:eastAsia="Arial" w:hAnsi="Arial" w:cs="Arial"/>
          <w:spacing w:val="39"/>
        </w:rPr>
        <w:t xml:space="preserve"> </w:t>
      </w:r>
      <w:r w:rsidDel="00450CCF">
        <w:rPr>
          <w:rFonts w:ascii="Arial" w:eastAsia="Arial" w:hAnsi="Arial" w:cs="Arial"/>
        </w:rPr>
        <w:t>be assessed;</w:t>
      </w:r>
    </w:p>
    <w:p w:rsidR="000A5570" w:rsidDel="00450CCF" w:rsidRDefault="00863EB5">
      <w:pPr>
        <w:tabs>
          <w:tab w:val="left" w:pos="1000"/>
        </w:tabs>
        <w:spacing w:before="73" w:after="0" w:line="240" w:lineRule="auto"/>
        <w:ind w:left="659" w:right="-20"/>
        <w:rPr>
          <w:rFonts w:ascii="Arial" w:eastAsia="Arial" w:hAnsi="Arial" w:cs="Arial"/>
        </w:rPr>
      </w:pPr>
      <w:r w:rsidDel="00450CCF">
        <w:rPr>
          <w:rFonts w:ascii="Times New Roman" w:eastAsia="Times New Roman" w:hAnsi="Times New Roman" w:cs="Times New Roman"/>
          <w:w w:val="131"/>
        </w:rPr>
        <w:t>•</w:t>
      </w:r>
      <w:r w:rsidDel="00450CCF">
        <w:rPr>
          <w:rFonts w:ascii="Times New Roman" w:eastAsia="Times New Roman" w:hAnsi="Times New Roman" w:cs="Times New Roman"/>
        </w:rPr>
        <w:tab/>
      </w:r>
      <w:r w:rsidDel="00450CCF">
        <w:rPr>
          <w:rFonts w:ascii="Arial" w:eastAsia="Arial" w:hAnsi="Arial" w:cs="Arial"/>
        </w:rPr>
        <w:t>be</w:t>
      </w:r>
      <w:r w:rsidDel="00450CCF">
        <w:rPr>
          <w:rFonts w:ascii="Arial" w:eastAsia="Arial" w:hAnsi="Arial" w:cs="Arial"/>
          <w:spacing w:val="-2"/>
        </w:rPr>
        <w:t xml:space="preserve"> </w:t>
      </w:r>
      <w:r w:rsidDel="00450CCF">
        <w:rPr>
          <w:rFonts w:ascii="Arial" w:eastAsia="Arial" w:hAnsi="Arial" w:cs="Arial"/>
          <w:spacing w:val="2"/>
        </w:rPr>
        <w:t>q</w:t>
      </w:r>
      <w:r w:rsidDel="00450CCF">
        <w:rPr>
          <w:rFonts w:ascii="Arial" w:eastAsia="Arial" w:hAnsi="Arial" w:cs="Arial"/>
        </w:rPr>
        <w:t>ua</w:t>
      </w:r>
      <w:r w:rsidDel="00450CCF">
        <w:rPr>
          <w:rFonts w:ascii="Arial" w:eastAsia="Arial" w:hAnsi="Arial" w:cs="Arial"/>
          <w:spacing w:val="-1"/>
        </w:rPr>
        <w:t>li</w:t>
      </w:r>
      <w:r w:rsidDel="00450CCF">
        <w:rPr>
          <w:rFonts w:ascii="Arial" w:eastAsia="Arial" w:hAnsi="Arial" w:cs="Arial"/>
          <w:spacing w:val="3"/>
        </w:rPr>
        <w:t>f</w:t>
      </w:r>
      <w:r w:rsidDel="00450CCF">
        <w:rPr>
          <w:rFonts w:ascii="Arial" w:eastAsia="Arial" w:hAnsi="Arial" w:cs="Arial"/>
          <w:spacing w:val="-1"/>
        </w:rPr>
        <w:t>i</w:t>
      </w:r>
      <w:r w:rsidDel="00450CCF">
        <w:rPr>
          <w:rFonts w:ascii="Arial" w:eastAsia="Arial" w:hAnsi="Arial" w:cs="Arial"/>
        </w:rPr>
        <w:t>ed</w:t>
      </w:r>
      <w:r w:rsidDel="00450CCF">
        <w:rPr>
          <w:rFonts w:ascii="Arial" w:eastAsia="Arial" w:hAnsi="Arial" w:cs="Arial"/>
          <w:spacing w:val="-2"/>
        </w:rPr>
        <w:t xml:space="preserve"> </w:t>
      </w:r>
      <w:r w:rsidDel="00450CCF">
        <w:rPr>
          <w:rFonts w:ascii="Arial" w:eastAsia="Arial" w:hAnsi="Arial" w:cs="Arial"/>
          <w:spacing w:val="-1"/>
        </w:rPr>
        <w:t>i</w:t>
      </w:r>
      <w:r w:rsidDel="00450CCF">
        <w:rPr>
          <w:rFonts w:ascii="Arial" w:eastAsia="Arial" w:hAnsi="Arial" w:cs="Arial"/>
        </w:rPr>
        <w:t>n</w:t>
      </w:r>
      <w:r w:rsidDel="00450CCF">
        <w:rPr>
          <w:rFonts w:ascii="Arial" w:eastAsia="Arial" w:hAnsi="Arial" w:cs="Arial"/>
          <w:spacing w:val="1"/>
        </w:rPr>
        <w:t xml:space="preserve"> t</w:t>
      </w:r>
      <w:r w:rsidDel="00450CCF">
        <w:rPr>
          <w:rFonts w:ascii="Arial" w:eastAsia="Arial" w:hAnsi="Arial" w:cs="Arial"/>
        </w:rPr>
        <w:t>he</w:t>
      </w:r>
      <w:r w:rsidDel="00450CCF">
        <w:rPr>
          <w:rFonts w:ascii="Arial" w:eastAsia="Arial" w:hAnsi="Arial" w:cs="Arial"/>
          <w:spacing w:val="-2"/>
        </w:rPr>
        <w:t xml:space="preserve"> </w:t>
      </w:r>
      <w:r w:rsidDel="00450CCF">
        <w:rPr>
          <w:rFonts w:ascii="Arial" w:eastAsia="Arial" w:hAnsi="Arial" w:cs="Arial"/>
          <w:spacing w:val="1"/>
        </w:rPr>
        <w:t>t</w:t>
      </w:r>
      <w:r w:rsidDel="00450CCF">
        <w:rPr>
          <w:rFonts w:ascii="Arial" w:eastAsia="Arial" w:hAnsi="Arial" w:cs="Arial"/>
          <w:spacing w:val="-3"/>
        </w:rPr>
        <w:t>a</w:t>
      </w:r>
      <w:r w:rsidDel="00450CCF">
        <w:rPr>
          <w:rFonts w:ascii="Arial" w:eastAsia="Arial" w:hAnsi="Arial" w:cs="Arial"/>
          <w:spacing w:val="-2"/>
        </w:rPr>
        <w:t>s</w:t>
      </w:r>
      <w:r w:rsidDel="00450CCF">
        <w:rPr>
          <w:rFonts w:ascii="Arial" w:eastAsia="Arial" w:hAnsi="Arial" w:cs="Arial"/>
        </w:rPr>
        <w:t>k</w:t>
      </w:r>
      <w:r w:rsidDel="00450CCF">
        <w:rPr>
          <w:rFonts w:ascii="Arial" w:eastAsia="Arial" w:hAnsi="Arial" w:cs="Arial"/>
          <w:spacing w:val="1"/>
        </w:rPr>
        <w:t xml:space="preserve"> f</w:t>
      </w:r>
      <w:r w:rsidDel="00450CCF">
        <w:rPr>
          <w:rFonts w:ascii="Arial" w:eastAsia="Arial" w:hAnsi="Arial" w:cs="Arial"/>
          <w:spacing w:val="-3"/>
        </w:rPr>
        <w:t>o</w:t>
      </w:r>
      <w:r w:rsidDel="00450CCF">
        <w:rPr>
          <w:rFonts w:ascii="Arial" w:eastAsia="Arial" w:hAnsi="Arial" w:cs="Arial"/>
        </w:rPr>
        <w:t>r</w:t>
      </w:r>
      <w:r w:rsidDel="00450CCF">
        <w:rPr>
          <w:rFonts w:ascii="Arial" w:eastAsia="Arial" w:hAnsi="Arial" w:cs="Arial"/>
          <w:spacing w:val="2"/>
        </w:rPr>
        <w:t xml:space="preserve"> </w:t>
      </w:r>
      <w:r w:rsidDel="00450CCF">
        <w:rPr>
          <w:rFonts w:ascii="Arial" w:eastAsia="Arial" w:hAnsi="Arial" w:cs="Arial"/>
          <w:spacing w:val="-4"/>
        </w:rPr>
        <w:t>w</w:t>
      </w:r>
      <w:r w:rsidDel="00450CCF">
        <w:rPr>
          <w:rFonts w:ascii="Arial" w:eastAsia="Arial" w:hAnsi="Arial" w:cs="Arial"/>
        </w:rPr>
        <w:t>h</w:t>
      </w:r>
      <w:r w:rsidDel="00450CCF">
        <w:rPr>
          <w:rFonts w:ascii="Arial" w:eastAsia="Arial" w:hAnsi="Arial" w:cs="Arial"/>
          <w:spacing w:val="-1"/>
        </w:rPr>
        <w:t>i</w:t>
      </w:r>
      <w:r w:rsidDel="00450CCF">
        <w:rPr>
          <w:rFonts w:ascii="Arial" w:eastAsia="Arial" w:hAnsi="Arial" w:cs="Arial"/>
        </w:rPr>
        <w:t>ch</w:t>
      </w:r>
      <w:r w:rsidDel="00450CCF">
        <w:rPr>
          <w:rFonts w:ascii="Arial" w:eastAsia="Arial" w:hAnsi="Arial" w:cs="Arial"/>
          <w:spacing w:val="1"/>
        </w:rPr>
        <w:t xml:space="preserve"> t</w:t>
      </w:r>
      <w:r w:rsidDel="00450CCF">
        <w:rPr>
          <w:rFonts w:ascii="Arial" w:eastAsia="Arial" w:hAnsi="Arial" w:cs="Arial"/>
        </w:rPr>
        <w:t>he</w:t>
      </w:r>
      <w:r w:rsidDel="00450CCF">
        <w:rPr>
          <w:rFonts w:ascii="Arial" w:eastAsia="Arial" w:hAnsi="Arial" w:cs="Arial"/>
          <w:spacing w:val="1"/>
        </w:rPr>
        <w:t xml:space="preserve"> </w:t>
      </w:r>
      <w:r w:rsidDel="00450CCF">
        <w:rPr>
          <w:rFonts w:ascii="Arial" w:eastAsia="Arial" w:hAnsi="Arial" w:cs="Arial"/>
        </w:rPr>
        <w:t>a</w:t>
      </w:r>
      <w:r w:rsidDel="00450CCF">
        <w:rPr>
          <w:rFonts w:ascii="Arial" w:eastAsia="Arial" w:hAnsi="Arial" w:cs="Arial"/>
          <w:spacing w:val="-2"/>
        </w:rPr>
        <w:t>s</w:t>
      </w:r>
      <w:r w:rsidDel="00450CCF">
        <w:rPr>
          <w:rFonts w:ascii="Arial" w:eastAsia="Arial" w:hAnsi="Arial" w:cs="Arial"/>
        </w:rPr>
        <w:t>ses</w:t>
      </w:r>
      <w:r w:rsidDel="00450CCF">
        <w:rPr>
          <w:rFonts w:ascii="Arial" w:eastAsia="Arial" w:hAnsi="Arial" w:cs="Arial"/>
          <w:spacing w:val="-2"/>
        </w:rPr>
        <w:t>s</w:t>
      </w:r>
      <w:r w:rsidDel="00450CCF">
        <w:rPr>
          <w:rFonts w:ascii="Arial" w:eastAsia="Arial" w:hAnsi="Arial" w:cs="Arial"/>
          <w:spacing w:val="1"/>
        </w:rPr>
        <w:t>m</w:t>
      </w:r>
      <w:r w:rsidDel="00450CCF">
        <w:rPr>
          <w:rFonts w:ascii="Arial" w:eastAsia="Arial" w:hAnsi="Arial" w:cs="Arial"/>
        </w:rPr>
        <w:t xml:space="preserve">ent </w:t>
      </w:r>
      <w:r w:rsidDel="00450CCF">
        <w:rPr>
          <w:rFonts w:ascii="Arial" w:eastAsia="Arial" w:hAnsi="Arial" w:cs="Arial"/>
          <w:spacing w:val="-1"/>
        </w:rPr>
        <w:t>i</w:t>
      </w:r>
      <w:r w:rsidDel="00450CCF">
        <w:rPr>
          <w:rFonts w:ascii="Arial" w:eastAsia="Arial" w:hAnsi="Arial" w:cs="Arial"/>
        </w:rPr>
        <w:t>s</w:t>
      </w:r>
      <w:r w:rsidDel="00450CCF">
        <w:rPr>
          <w:rFonts w:ascii="Arial" w:eastAsia="Arial" w:hAnsi="Arial" w:cs="Arial"/>
          <w:spacing w:val="1"/>
        </w:rPr>
        <w:t xml:space="preserve"> </w:t>
      </w:r>
      <w:r w:rsidDel="00450CCF">
        <w:rPr>
          <w:rFonts w:ascii="Arial" w:eastAsia="Arial" w:hAnsi="Arial" w:cs="Arial"/>
        </w:rPr>
        <w:t>be</w:t>
      </w:r>
      <w:r w:rsidDel="00450CCF">
        <w:rPr>
          <w:rFonts w:ascii="Arial" w:eastAsia="Arial" w:hAnsi="Arial" w:cs="Arial"/>
          <w:spacing w:val="-1"/>
        </w:rPr>
        <w:t>i</w:t>
      </w:r>
      <w:r w:rsidDel="00450CCF">
        <w:rPr>
          <w:rFonts w:ascii="Arial" w:eastAsia="Arial" w:hAnsi="Arial" w:cs="Arial"/>
        </w:rPr>
        <w:t>ng</w:t>
      </w:r>
      <w:r w:rsidDel="00450CCF">
        <w:rPr>
          <w:rFonts w:ascii="Arial" w:eastAsia="Arial" w:hAnsi="Arial" w:cs="Arial"/>
          <w:spacing w:val="-2"/>
        </w:rPr>
        <w:t xml:space="preserve"> </w:t>
      </w:r>
      <w:r w:rsidDel="00450CCF">
        <w:rPr>
          <w:rFonts w:ascii="Arial" w:eastAsia="Arial" w:hAnsi="Arial" w:cs="Arial"/>
          <w:spacing w:val="1"/>
        </w:rPr>
        <w:t>m</w:t>
      </w:r>
      <w:r w:rsidDel="00450CCF">
        <w:rPr>
          <w:rFonts w:ascii="Arial" w:eastAsia="Arial" w:hAnsi="Arial" w:cs="Arial"/>
        </w:rPr>
        <w:t>ade;</w:t>
      </w:r>
    </w:p>
    <w:p w:rsidR="000A5570" w:rsidDel="00450CCF" w:rsidRDefault="00863EB5">
      <w:pPr>
        <w:tabs>
          <w:tab w:val="left" w:pos="1000"/>
        </w:tabs>
        <w:spacing w:before="75" w:after="0" w:line="240" w:lineRule="auto"/>
        <w:ind w:left="659" w:right="-20"/>
        <w:rPr>
          <w:rFonts w:ascii="Arial" w:eastAsia="Arial" w:hAnsi="Arial" w:cs="Arial"/>
        </w:rPr>
      </w:pPr>
      <w:r w:rsidDel="00450CCF">
        <w:rPr>
          <w:rFonts w:ascii="Times New Roman" w:eastAsia="Times New Roman" w:hAnsi="Times New Roman" w:cs="Times New Roman"/>
          <w:w w:val="131"/>
        </w:rPr>
        <w:t>•</w:t>
      </w:r>
      <w:r w:rsidDel="00450CCF">
        <w:rPr>
          <w:rFonts w:ascii="Times New Roman" w:eastAsia="Times New Roman" w:hAnsi="Times New Roman" w:cs="Times New Roman"/>
        </w:rPr>
        <w:tab/>
      </w:r>
      <w:r w:rsidDel="00450CCF">
        <w:rPr>
          <w:rFonts w:ascii="Arial" w:eastAsia="Arial" w:hAnsi="Arial" w:cs="Arial"/>
        </w:rPr>
        <w:t>ha</w:t>
      </w:r>
      <w:r w:rsidDel="00450CCF">
        <w:rPr>
          <w:rFonts w:ascii="Arial" w:eastAsia="Arial" w:hAnsi="Arial" w:cs="Arial"/>
          <w:spacing w:val="-2"/>
        </w:rPr>
        <w:t>v</w:t>
      </w:r>
      <w:r w:rsidDel="00450CCF">
        <w:rPr>
          <w:rFonts w:ascii="Arial" w:eastAsia="Arial" w:hAnsi="Arial" w:cs="Arial"/>
        </w:rPr>
        <w:t>e</w:t>
      </w:r>
      <w:r w:rsidDel="00450CCF">
        <w:rPr>
          <w:rFonts w:ascii="Arial" w:eastAsia="Arial" w:hAnsi="Arial" w:cs="Arial"/>
          <w:spacing w:val="1"/>
        </w:rPr>
        <w:t xml:space="preserve"> r</w:t>
      </w:r>
      <w:r w:rsidDel="00450CCF">
        <w:rPr>
          <w:rFonts w:ascii="Arial" w:eastAsia="Arial" w:hAnsi="Arial" w:cs="Arial"/>
        </w:rPr>
        <w:t>ece</w:t>
      </w:r>
      <w:r w:rsidDel="00450CCF">
        <w:rPr>
          <w:rFonts w:ascii="Arial" w:eastAsia="Arial" w:hAnsi="Arial" w:cs="Arial"/>
          <w:spacing w:val="-1"/>
        </w:rPr>
        <w:t>i</w:t>
      </w:r>
      <w:r w:rsidDel="00450CCF">
        <w:rPr>
          <w:rFonts w:ascii="Arial" w:eastAsia="Arial" w:hAnsi="Arial" w:cs="Arial"/>
          <w:spacing w:val="-2"/>
        </w:rPr>
        <w:t>v</w:t>
      </w:r>
      <w:r w:rsidDel="00450CCF">
        <w:rPr>
          <w:rFonts w:ascii="Arial" w:eastAsia="Arial" w:hAnsi="Arial" w:cs="Arial"/>
        </w:rPr>
        <w:t>ed</w:t>
      </w:r>
      <w:r w:rsidDel="00450CCF">
        <w:rPr>
          <w:rFonts w:ascii="Arial" w:eastAsia="Arial" w:hAnsi="Arial" w:cs="Arial"/>
          <w:spacing w:val="1"/>
        </w:rPr>
        <w:t xml:space="preserve"> </w:t>
      </w:r>
      <w:r w:rsidDel="00450CCF">
        <w:rPr>
          <w:rFonts w:ascii="Arial" w:eastAsia="Arial" w:hAnsi="Arial" w:cs="Arial"/>
        </w:rPr>
        <w:t>app</w:t>
      </w:r>
      <w:r w:rsidDel="00450CCF">
        <w:rPr>
          <w:rFonts w:ascii="Arial" w:eastAsia="Arial" w:hAnsi="Arial" w:cs="Arial"/>
          <w:spacing w:val="1"/>
        </w:rPr>
        <w:t>r</w:t>
      </w:r>
      <w:r w:rsidDel="00450CCF">
        <w:rPr>
          <w:rFonts w:ascii="Arial" w:eastAsia="Arial" w:hAnsi="Arial" w:cs="Arial"/>
        </w:rPr>
        <w:t>op</w:t>
      </w:r>
      <w:r w:rsidDel="00450CCF">
        <w:rPr>
          <w:rFonts w:ascii="Arial" w:eastAsia="Arial" w:hAnsi="Arial" w:cs="Arial"/>
          <w:spacing w:val="1"/>
        </w:rPr>
        <w:t>r</w:t>
      </w:r>
      <w:r w:rsidDel="00450CCF">
        <w:rPr>
          <w:rFonts w:ascii="Arial" w:eastAsia="Arial" w:hAnsi="Arial" w:cs="Arial"/>
          <w:spacing w:val="-1"/>
        </w:rPr>
        <w:t>i</w:t>
      </w:r>
      <w:r w:rsidDel="00450CCF">
        <w:rPr>
          <w:rFonts w:ascii="Arial" w:eastAsia="Arial" w:hAnsi="Arial" w:cs="Arial"/>
        </w:rPr>
        <w:t>a</w:t>
      </w:r>
      <w:r w:rsidDel="00450CCF">
        <w:rPr>
          <w:rFonts w:ascii="Arial" w:eastAsia="Arial" w:hAnsi="Arial" w:cs="Arial"/>
          <w:spacing w:val="-1"/>
        </w:rPr>
        <w:t>t</w:t>
      </w:r>
      <w:r w:rsidDel="00450CCF">
        <w:rPr>
          <w:rFonts w:ascii="Arial" w:eastAsia="Arial" w:hAnsi="Arial" w:cs="Arial"/>
        </w:rPr>
        <w:t>e</w:t>
      </w:r>
      <w:r w:rsidDel="00450CCF">
        <w:rPr>
          <w:rFonts w:ascii="Arial" w:eastAsia="Arial" w:hAnsi="Arial" w:cs="Arial"/>
          <w:spacing w:val="-2"/>
        </w:rPr>
        <w:t xml:space="preserve"> </w:t>
      </w:r>
      <w:r w:rsidDel="00450CCF">
        <w:rPr>
          <w:rFonts w:ascii="Arial" w:eastAsia="Arial" w:hAnsi="Arial" w:cs="Arial"/>
          <w:spacing w:val="2"/>
        </w:rPr>
        <w:t>g</w:t>
      </w:r>
      <w:r w:rsidDel="00450CCF">
        <w:rPr>
          <w:rFonts w:ascii="Arial" w:eastAsia="Arial" w:hAnsi="Arial" w:cs="Arial"/>
        </w:rPr>
        <w:t>u</w:t>
      </w:r>
      <w:r w:rsidDel="00450CCF">
        <w:rPr>
          <w:rFonts w:ascii="Arial" w:eastAsia="Arial" w:hAnsi="Arial" w:cs="Arial"/>
          <w:spacing w:val="-1"/>
        </w:rPr>
        <w:t>i</w:t>
      </w:r>
      <w:r w:rsidDel="00450CCF">
        <w:rPr>
          <w:rFonts w:ascii="Arial" w:eastAsia="Arial" w:hAnsi="Arial" w:cs="Arial"/>
        </w:rPr>
        <w:t>dance</w:t>
      </w:r>
      <w:r w:rsidDel="00450CCF">
        <w:rPr>
          <w:rFonts w:ascii="Arial" w:eastAsia="Arial" w:hAnsi="Arial" w:cs="Arial"/>
          <w:spacing w:val="1"/>
        </w:rPr>
        <w:t xml:space="preserve"> </w:t>
      </w:r>
      <w:r w:rsidDel="00450CCF">
        <w:rPr>
          <w:rFonts w:ascii="Arial" w:eastAsia="Arial" w:hAnsi="Arial" w:cs="Arial"/>
          <w:spacing w:val="-1"/>
        </w:rPr>
        <w:t>i</w:t>
      </w:r>
      <w:r w:rsidDel="00450CCF">
        <w:rPr>
          <w:rFonts w:ascii="Arial" w:eastAsia="Arial" w:hAnsi="Arial" w:cs="Arial"/>
        </w:rPr>
        <w:t>n</w:t>
      </w:r>
      <w:r w:rsidDel="00450CCF">
        <w:rPr>
          <w:rFonts w:ascii="Arial" w:eastAsia="Arial" w:hAnsi="Arial" w:cs="Arial"/>
          <w:spacing w:val="1"/>
        </w:rPr>
        <w:t xml:space="preserve"> </w:t>
      </w:r>
      <w:r w:rsidDel="00450CCF">
        <w:rPr>
          <w:rFonts w:ascii="Arial" w:eastAsia="Arial" w:hAnsi="Arial" w:cs="Arial"/>
        </w:rPr>
        <w:t>ass</w:t>
      </w:r>
      <w:r w:rsidDel="00450CCF">
        <w:rPr>
          <w:rFonts w:ascii="Arial" w:eastAsia="Arial" w:hAnsi="Arial" w:cs="Arial"/>
          <w:spacing w:val="-3"/>
        </w:rPr>
        <w:t>e</w:t>
      </w:r>
      <w:r w:rsidDel="00450CCF">
        <w:rPr>
          <w:rFonts w:ascii="Arial" w:eastAsia="Arial" w:hAnsi="Arial" w:cs="Arial"/>
        </w:rPr>
        <w:t>ss</w:t>
      </w:r>
      <w:r w:rsidDel="00450CCF">
        <w:rPr>
          <w:rFonts w:ascii="Arial" w:eastAsia="Arial" w:hAnsi="Arial" w:cs="Arial"/>
          <w:spacing w:val="1"/>
        </w:rPr>
        <w:t>m</w:t>
      </w:r>
      <w:r w:rsidDel="00450CCF">
        <w:rPr>
          <w:rFonts w:ascii="Arial" w:eastAsia="Arial" w:hAnsi="Arial" w:cs="Arial"/>
          <w:spacing w:val="-3"/>
        </w:rPr>
        <w:t>e</w:t>
      </w:r>
      <w:r w:rsidDel="00450CCF">
        <w:rPr>
          <w:rFonts w:ascii="Arial" w:eastAsia="Arial" w:hAnsi="Arial" w:cs="Arial"/>
        </w:rPr>
        <w:t xml:space="preserve">nt </w:t>
      </w:r>
      <w:r w:rsidDel="00450CCF">
        <w:rPr>
          <w:rFonts w:ascii="Arial" w:eastAsia="Arial" w:hAnsi="Arial" w:cs="Arial"/>
          <w:spacing w:val="1"/>
        </w:rPr>
        <w:t>m</w:t>
      </w:r>
      <w:r w:rsidDel="00450CCF">
        <w:rPr>
          <w:rFonts w:ascii="Arial" w:eastAsia="Arial" w:hAnsi="Arial" w:cs="Arial"/>
        </w:rPr>
        <w:t>e</w:t>
      </w:r>
      <w:r w:rsidDel="00450CCF">
        <w:rPr>
          <w:rFonts w:ascii="Arial" w:eastAsia="Arial" w:hAnsi="Arial" w:cs="Arial"/>
          <w:spacing w:val="1"/>
        </w:rPr>
        <w:t>t</w:t>
      </w:r>
      <w:r w:rsidDel="00450CCF">
        <w:rPr>
          <w:rFonts w:ascii="Arial" w:eastAsia="Arial" w:hAnsi="Arial" w:cs="Arial"/>
        </w:rPr>
        <w:t>hods</w:t>
      </w:r>
      <w:r w:rsidDel="00450CCF">
        <w:rPr>
          <w:rFonts w:ascii="Arial" w:eastAsia="Arial" w:hAnsi="Arial" w:cs="Arial"/>
          <w:spacing w:val="-1"/>
        </w:rPr>
        <w:t xml:space="preserve"> </w:t>
      </w:r>
      <w:r w:rsidDel="00450CCF">
        <w:rPr>
          <w:rFonts w:ascii="Arial" w:eastAsia="Arial" w:hAnsi="Arial" w:cs="Arial"/>
        </w:rPr>
        <w:t>and</w:t>
      </w:r>
      <w:r w:rsidDel="00450CCF">
        <w:rPr>
          <w:rFonts w:ascii="Arial" w:eastAsia="Arial" w:hAnsi="Arial" w:cs="Arial"/>
          <w:spacing w:val="-2"/>
        </w:rPr>
        <w:t xml:space="preserve"> </w:t>
      </w:r>
      <w:r w:rsidDel="00450CCF">
        <w:rPr>
          <w:rFonts w:ascii="Arial" w:eastAsia="Arial" w:hAnsi="Arial" w:cs="Arial"/>
        </w:rPr>
        <w:t>p</w:t>
      </w:r>
      <w:r w:rsidDel="00450CCF">
        <w:rPr>
          <w:rFonts w:ascii="Arial" w:eastAsia="Arial" w:hAnsi="Arial" w:cs="Arial"/>
          <w:spacing w:val="1"/>
        </w:rPr>
        <w:t>r</w:t>
      </w:r>
      <w:r w:rsidDel="00450CCF">
        <w:rPr>
          <w:rFonts w:ascii="Arial" w:eastAsia="Arial" w:hAnsi="Arial" w:cs="Arial"/>
        </w:rPr>
        <w:t>a</w:t>
      </w:r>
      <w:r w:rsidDel="00450CCF">
        <w:rPr>
          <w:rFonts w:ascii="Arial" w:eastAsia="Arial" w:hAnsi="Arial" w:cs="Arial"/>
          <w:spacing w:val="-2"/>
        </w:rPr>
        <w:t>c</w:t>
      </w:r>
      <w:r w:rsidDel="00450CCF">
        <w:rPr>
          <w:rFonts w:ascii="Arial" w:eastAsia="Arial" w:hAnsi="Arial" w:cs="Arial"/>
          <w:spacing w:val="1"/>
        </w:rPr>
        <w:t>t</w:t>
      </w:r>
      <w:r w:rsidDel="00450CCF">
        <w:rPr>
          <w:rFonts w:ascii="Arial" w:eastAsia="Arial" w:hAnsi="Arial" w:cs="Arial"/>
          <w:spacing w:val="-1"/>
        </w:rPr>
        <w:t>i</w:t>
      </w:r>
      <w:r w:rsidDel="00450CCF">
        <w:rPr>
          <w:rFonts w:ascii="Arial" w:eastAsia="Arial" w:hAnsi="Arial" w:cs="Arial"/>
        </w:rPr>
        <w:t>c</w:t>
      </w:r>
      <w:r w:rsidDel="00450CCF">
        <w:rPr>
          <w:rFonts w:ascii="Arial" w:eastAsia="Arial" w:hAnsi="Arial" w:cs="Arial"/>
          <w:spacing w:val="-3"/>
        </w:rPr>
        <w:t>e</w:t>
      </w:r>
      <w:r w:rsidDel="00450CCF">
        <w:rPr>
          <w:rFonts w:ascii="Arial" w:eastAsia="Arial" w:hAnsi="Arial" w:cs="Arial"/>
        </w:rPr>
        <w:t>s;</w:t>
      </w:r>
    </w:p>
    <w:p w:rsidR="000A5570" w:rsidDel="00450CCF" w:rsidRDefault="00863EB5">
      <w:pPr>
        <w:tabs>
          <w:tab w:val="left" w:pos="1000"/>
        </w:tabs>
        <w:spacing w:before="72" w:after="0" w:line="240" w:lineRule="auto"/>
        <w:ind w:left="659" w:right="-20"/>
        <w:rPr>
          <w:rFonts w:ascii="Arial" w:eastAsia="Arial" w:hAnsi="Arial" w:cs="Arial"/>
        </w:rPr>
      </w:pPr>
      <w:r w:rsidDel="00450CCF">
        <w:rPr>
          <w:rFonts w:ascii="Times New Roman" w:eastAsia="Times New Roman" w:hAnsi="Times New Roman" w:cs="Times New Roman"/>
          <w:w w:val="131"/>
        </w:rPr>
        <w:t>•</w:t>
      </w:r>
      <w:r w:rsidDel="00450CCF">
        <w:rPr>
          <w:rFonts w:ascii="Times New Roman" w:eastAsia="Times New Roman" w:hAnsi="Times New Roman" w:cs="Times New Roman"/>
        </w:rPr>
        <w:tab/>
      </w:r>
      <w:r w:rsidDel="00450CCF">
        <w:rPr>
          <w:rFonts w:ascii="Arial" w:eastAsia="Arial" w:hAnsi="Arial" w:cs="Arial"/>
        </w:rPr>
        <w:t>ha</w:t>
      </w:r>
      <w:r w:rsidDel="00450CCF">
        <w:rPr>
          <w:rFonts w:ascii="Arial" w:eastAsia="Arial" w:hAnsi="Arial" w:cs="Arial"/>
          <w:spacing w:val="-2"/>
        </w:rPr>
        <w:t>v</w:t>
      </w:r>
      <w:r w:rsidDel="00450CCF">
        <w:rPr>
          <w:rFonts w:ascii="Arial" w:eastAsia="Arial" w:hAnsi="Arial" w:cs="Arial"/>
        </w:rPr>
        <w:t>e</w:t>
      </w:r>
      <w:r w:rsidDel="00450CCF">
        <w:rPr>
          <w:rFonts w:ascii="Arial" w:eastAsia="Arial" w:hAnsi="Arial" w:cs="Arial"/>
          <w:spacing w:val="1"/>
        </w:rPr>
        <w:t xml:space="preserve"> </w:t>
      </w:r>
      <w:r w:rsidDel="00450CCF">
        <w:rPr>
          <w:rFonts w:ascii="Arial" w:eastAsia="Arial" w:hAnsi="Arial" w:cs="Arial"/>
          <w:spacing w:val="2"/>
        </w:rPr>
        <w:t>g</w:t>
      </w:r>
      <w:r w:rsidDel="00450CCF">
        <w:rPr>
          <w:rFonts w:ascii="Arial" w:eastAsia="Arial" w:hAnsi="Arial" w:cs="Arial"/>
        </w:rPr>
        <w:t>a</w:t>
      </w:r>
      <w:r w:rsidDel="00450CCF">
        <w:rPr>
          <w:rFonts w:ascii="Arial" w:eastAsia="Arial" w:hAnsi="Arial" w:cs="Arial"/>
          <w:spacing w:val="-1"/>
        </w:rPr>
        <w:t>i</w:t>
      </w:r>
      <w:r w:rsidDel="00450CCF">
        <w:rPr>
          <w:rFonts w:ascii="Arial" w:eastAsia="Arial" w:hAnsi="Arial" w:cs="Arial"/>
        </w:rPr>
        <w:t>ned</w:t>
      </w:r>
      <w:r w:rsidDel="00450CCF">
        <w:rPr>
          <w:rFonts w:ascii="Arial" w:eastAsia="Arial" w:hAnsi="Arial" w:cs="Arial"/>
          <w:spacing w:val="1"/>
        </w:rPr>
        <w:t xml:space="preserve"> </w:t>
      </w:r>
      <w:r w:rsidDel="00450CCF">
        <w:rPr>
          <w:rFonts w:ascii="Arial" w:eastAsia="Arial" w:hAnsi="Arial" w:cs="Arial"/>
        </w:rPr>
        <w:t>p</w:t>
      </w:r>
      <w:r w:rsidDel="00450CCF">
        <w:rPr>
          <w:rFonts w:ascii="Arial" w:eastAsia="Arial" w:hAnsi="Arial" w:cs="Arial"/>
          <w:spacing w:val="1"/>
        </w:rPr>
        <w:t>r</w:t>
      </w:r>
      <w:r w:rsidDel="00450CCF">
        <w:rPr>
          <w:rFonts w:ascii="Arial" w:eastAsia="Arial" w:hAnsi="Arial" w:cs="Arial"/>
          <w:spacing w:val="-3"/>
        </w:rPr>
        <w:t>a</w:t>
      </w:r>
      <w:r w:rsidDel="00450CCF">
        <w:rPr>
          <w:rFonts w:ascii="Arial" w:eastAsia="Arial" w:hAnsi="Arial" w:cs="Arial"/>
        </w:rPr>
        <w:t>c</w:t>
      </w:r>
      <w:r w:rsidDel="00450CCF">
        <w:rPr>
          <w:rFonts w:ascii="Arial" w:eastAsia="Arial" w:hAnsi="Arial" w:cs="Arial"/>
          <w:spacing w:val="1"/>
        </w:rPr>
        <w:t>t</w:t>
      </w:r>
      <w:r w:rsidDel="00450CCF">
        <w:rPr>
          <w:rFonts w:ascii="Arial" w:eastAsia="Arial" w:hAnsi="Arial" w:cs="Arial"/>
          <w:spacing w:val="-1"/>
        </w:rPr>
        <w:t>i</w:t>
      </w:r>
      <w:r w:rsidDel="00450CCF">
        <w:rPr>
          <w:rFonts w:ascii="Arial" w:eastAsia="Arial" w:hAnsi="Arial" w:cs="Arial"/>
        </w:rPr>
        <w:t>cal a</w:t>
      </w:r>
      <w:r w:rsidDel="00450CCF">
        <w:rPr>
          <w:rFonts w:ascii="Arial" w:eastAsia="Arial" w:hAnsi="Arial" w:cs="Arial"/>
          <w:spacing w:val="-2"/>
        </w:rPr>
        <w:t>s</w:t>
      </w:r>
      <w:r w:rsidDel="00450CCF">
        <w:rPr>
          <w:rFonts w:ascii="Arial" w:eastAsia="Arial" w:hAnsi="Arial" w:cs="Arial"/>
        </w:rPr>
        <w:t>sess</w:t>
      </w:r>
      <w:r w:rsidDel="00450CCF">
        <w:rPr>
          <w:rFonts w:ascii="Arial" w:eastAsia="Arial" w:hAnsi="Arial" w:cs="Arial"/>
          <w:spacing w:val="1"/>
        </w:rPr>
        <w:t>m</w:t>
      </w:r>
      <w:r w:rsidDel="00450CCF">
        <w:rPr>
          <w:rFonts w:ascii="Arial" w:eastAsia="Arial" w:hAnsi="Arial" w:cs="Arial"/>
        </w:rPr>
        <w:t>e</w:t>
      </w:r>
      <w:r w:rsidDel="00450CCF">
        <w:rPr>
          <w:rFonts w:ascii="Arial" w:eastAsia="Arial" w:hAnsi="Arial" w:cs="Arial"/>
          <w:spacing w:val="-3"/>
        </w:rPr>
        <w:t>n</w:t>
      </w:r>
      <w:r w:rsidDel="00450CCF">
        <w:rPr>
          <w:rFonts w:ascii="Arial" w:eastAsia="Arial" w:hAnsi="Arial" w:cs="Arial"/>
        </w:rPr>
        <w:t>t</w:t>
      </w:r>
      <w:r w:rsidDel="00450CCF">
        <w:rPr>
          <w:rFonts w:ascii="Arial" w:eastAsia="Arial" w:hAnsi="Arial" w:cs="Arial"/>
          <w:spacing w:val="2"/>
        </w:rPr>
        <w:t xml:space="preserve"> </w:t>
      </w:r>
      <w:r w:rsidDel="00450CCF">
        <w:rPr>
          <w:rFonts w:ascii="Arial" w:eastAsia="Arial" w:hAnsi="Arial" w:cs="Arial"/>
        </w:rPr>
        <w:t>e</w:t>
      </w:r>
      <w:r w:rsidDel="00450CCF">
        <w:rPr>
          <w:rFonts w:ascii="Arial" w:eastAsia="Arial" w:hAnsi="Arial" w:cs="Arial"/>
          <w:spacing w:val="-2"/>
        </w:rPr>
        <w:t>x</w:t>
      </w:r>
      <w:r w:rsidDel="00450CCF">
        <w:rPr>
          <w:rFonts w:ascii="Arial" w:eastAsia="Arial" w:hAnsi="Arial" w:cs="Arial"/>
        </w:rPr>
        <w:t>pe</w:t>
      </w:r>
      <w:r w:rsidDel="00450CCF">
        <w:rPr>
          <w:rFonts w:ascii="Arial" w:eastAsia="Arial" w:hAnsi="Arial" w:cs="Arial"/>
          <w:spacing w:val="1"/>
        </w:rPr>
        <w:t>r</w:t>
      </w:r>
      <w:r w:rsidDel="00450CCF">
        <w:rPr>
          <w:rFonts w:ascii="Arial" w:eastAsia="Arial" w:hAnsi="Arial" w:cs="Arial"/>
          <w:spacing w:val="-1"/>
        </w:rPr>
        <w:t>i</w:t>
      </w:r>
      <w:r w:rsidDel="00450CCF">
        <w:rPr>
          <w:rFonts w:ascii="Arial" w:eastAsia="Arial" w:hAnsi="Arial" w:cs="Arial"/>
        </w:rPr>
        <w:t>ence; a</w:t>
      </w:r>
      <w:r w:rsidDel="00450CCF">
        <w:rPr>
          <w:rFonts w:ascii="Arial" w:eastAsia="Arial" w:hAnsi="Arial" w:cs="Arial"/>
          <w:spacing w:val="-3"/>
        </w:rPr>
        <w:t>n</w:t>
      </w:r>
      <w:r w:rsidDel="00450CCF">
        <w:rPr>
          <w:rFonts w:ascii="Arial" w:eastAsia="Arial" w:hAnsi="Arial" w:cs="Arial"/>
        </w:rPr>
        <w:t>d</w:t>
      </w:r>
    </w:p>
    <w:p w:rsidR="000A5570" w:rsidDel="00450CCF" w:rsidRDefault="00863EB5">
      <w:pPr>
        <w:tabs>
          <w:tab w:val="left" w:pos="1000"/>
        </w:tabs>
        <w:spacing w:before="75" w:after="0" w:line="239" w:lineRule="auto"/>
        <w:ind w:left="1019" w:right="100" w:hanging="360"/>
        <w:jc w:val="both"/>
        <w:rPr>
          <w:rFonts w:ascii="Arial" w:eastAsia="Arial" w:hAnsi="Arial" w:cs="Arial"/>
        </w:rPr>
      </w:pPr>
      <w:r w:rsidDel="00450CCF">
        <w:rPr>
          <w:rFonts w:ascii="Times New Roman" w:eastAsia="Times New Roman" w:hAnsi="Times New Roman" w:cs="Times New Roman"/>
          <w:w w:val="131"/>
        </w:rPr>
        <w:t>•</w:t>
      </w:r>
      <w:r w:rsidDel="00450CCF">
        <w:rPr>
          <w:rFonts w:ascii="Times New Roman" w:eastAsia="Times New Roman" w:hAnsi="Times New Roman" w:cs="Times New Roman"/>
        </w:rPr>
        <w:tab/>
      </w:r>
      <w:r w:rsidDel="00450CCF">
        <w:rPr>
          <w:rFonts w:ascii="Arial" w:eastAsia="Arial" w:hAnsi="Arial" w:cs="Arial"/>
          <w:spacing w:val="-1"/>
        </w:rPr>
        <w:t>i</w:t>
      </w:r>
      <w:r w:rsidDel="00450CCF">
        <w:rPr>
          <w:rFonts w:ascii="Arial" w:eastAsia="Arial" w:hAnsi="Arial" w:cs="Arial"/>
        </w:rPr>
        <w:t xml:space="preserve">f </w:t>
      </w:r>
      <w:r w:rsidDel="00450CCF">
        <w:rPr>
          <w:rFonts w:ascii="Arial" w:eastAsia="Arial" w:hAnsi="Arial" w:cs="Arial"/>
          <w:spacing w:val="37"/>
        </w:rPr>
        <w:t xml:space="preserve"> </w:t>
      </w:r>
      <w:r w:rsidDel="00450CCF">
        <w:rPr>
          <w:rFonts w:ascii="Arial" w:eastAsia="Arial" w:hAnsi="Arial" w:cs="Arial"/>
        </w:rPr>
        <w:t>condu</w:t>
      </w:r>
      <w:r w:rsidDel="00450CCF">
        <w:rPr>
          <w:rFonts w:ascii="Arial" w:eastAsia="Arial" w:hAnsi="Arial" w:cs="Arial"/>
          <w:spacing w:val="-2"/>
        </w:rPr>
        <w:t>c</w:t>
      </w:r>
      <w:r w:rsidDel="00450CCF">
        <w:rPr>
          <w:rFonts w:ascii="Arial" w:eastAsia="Arial" w:hAnsi="Arial" w:cs="Arial"/>
          <w:spacing w:val="1"/>
        </w:rPr>
        <w:t>t</w:t>
      </w:r>
      <w:r w:rsidDel="00450CCF">
        <w:rPr>
          <w:rFonts w:ascii="Arial" w:eastAsia="Arial" w:hAnsi="Arial" w:cs="Arial"/>
          <w:spacing w:val="-1"/>
        </w:rPr>
        <w:t>i</w:t>
      </w:r>
      <w:r w:rsidDel="00450CCF">
        <w:rPr>
          <w:rFonts w:ascii="Arial" w:eastAsia="Arial" w:hAnsi="Arial" w:cs="Arial"/>
          <w:spacing w:val="-3"/>
        </w:rPr>
        <w:t>n</w:t>
      </w:r>
      <w:r w:rsidDel="00450CCF">
        <w:rPr>
          <w:rFonts w:ascii="Arial" w:eastAsia="Arial" w:hAnsi="Arial" w:cs="Arial"/>
        </w:rPr>
        <w:t xml:space="preserve">g </w:t>
      </w:r>
      <w:r w:rsidDel="00450CCF">
        <w:rPr>
          <w:rFonts w:ascii="Arial" w:eastAsia="Arial" w:hAnsi="Arial" w:cs="Arial"/>
          <w:spacing w:val="35"/>
        </w:rPr>
        <w:t xml:space="preserve"> </w:t>
      </w:r>
      <w:r w:rsidDel="00450CCF">
        <w:rPr>
          <w:rFonts w:ascii="Arial" w:eastAsia="Arial" w:hAnsi="Arial" w:cs="Arial"/>
        </w:rPr>
        <w:t>asses</w:t>
      </w:r>
      <w:r w:rsidDel="00450CCF">
        <w:rPr>
          <w:rFonts w:ascii="Arial" w:eastAsia="Arial" w:hAnsi="Arial" w:cs="Arial"/>
          <w:spacing w:val="-2"/>
        </w:rPr>
        <w:t>sm</w:t>
      </w:r>
      <w:r w:rsidDel="00450CCF">
        <w:rPr>
          <w:rFonts w:ascii="Arial" w:eastAsia="Arial" w:hAnsi="Arial" w:cs="Arial"/>
        </w:rPr>
        <w:t xml:space="preserve">ent </w:t>
      </w:r>
      <w:r w:rsidDel="00450CCF">
        <w:rPr>
          <w:rFonts w:ascii="Arial" w:eastAsia="Arial" w:hAnsi="Arial" w:cs="Arial"/>
          <w:spacing w:val="35"/>
        </w:rPr>
        <w:t xml:space="preserve"> </w:t>
      </w:r>
      <w:r w:rsidDel="00450CCF">
        <w:rPr>
          <w:rFonts w:ascii="Arial" w:eastAsia="Arial" w:hAnsi="Arial" w:cs="Arial"/>
          <w:spacing w:val="-1"/>
        </w:rPr>
        <w:t>i</w:t>
      </w:r>
      <w:r w:rsidDel="00450CCF">
        <w:rPr>
          <w:rFonts w:ascii="Arial" w:eastAsia="Arial" w:hAnsi="Arial" w:cs="Arial"/>
        </w:rPr>
        <w:t>n</w:t>
      </w:r>
      <w:r w:rsidDel="00450CCF">
        <w:rPr>
          <w:rFonts w:ascii="Arial" w:eastAsia="Arial" w:hAnsi="Arial" w:cs="Arial"/>
          <w:spacing w:val="-2"/>
        </w:rPr>
        <w:t>v</w:t>
      </w:r>
      <w:r w:rsidDel="00450CCF">
        <w:rPr>
          <w:rFonts w:ascii="Arial" w:eastAsia="Arial" w:hAnsi="Arial" w:cs="Arial"/>
        </w:rPr>
        <w:t>o</w:t>
      </w:r>
      <w:r w:rsidDel="00450CCF">
        <w:rPr>
          <w:rFonts w:ascii="Arial" w:eastAsia="Arial" w:hAnsi="Arial" w:cs="Arial"/>
          <w:spacing w:val="1"/>
        </w:rPr>
        <w:t>l</w:t>
      </w:r>
      <w:r w:rsidDel="00450CCF">
        <w:rPr>
          <w:rFonts w:ascii="Arial" w:eastAsia="Arial" w:hAnsi="Arial" w:cs="Arial"/>
          <w:spacing w:val="-2"/>
        </w:rPr>
        <w:t>v</w:t>
      </w:r>
      <w:r w:rsidDel="00450CCF">
        <w:rPr>
          <w:rFonts w:ascii="Arial" w:eastAsia="Arial" w:hAnsi="Arial" w:cs="Arial"/>
          <w:spacing w:val="-1"/>
        </w:rPr>
        <w:t>i</w:t>
      </w:r>
      <w:r w:rsidDel="00450CCF">
        <w:rPr>
          <w:rFonts w:ascii="Arial" w:eastAsia="Arial" w:hAnsi="Arial" w:cs="Arial"/>
        </w:rPr>
        <w:t xml:space="preserve">ng </w:t>
      </w:r>
      <w:r w:rsidDel="00450CCF">
        <w:rPr>
          <w:rFonts w:ascii="Arial" w:eastAsia="Arial" w:hAnsi="Arial" w:cs="Arial"/>
          <w:spacing w:val="35"/>
        </w:rPr>
        <w:t xml:space="preserve"> </w:t>
      </w:r>
      <w:r w:rsidDel="00450CCF">
        <w:rPr>
          <w:rFonts w:ascii="Arial" w:eastAsia="Arial" w:hAnsi="Arial" w:cs="Arial"/>
          <w:spacing w:val="1"/>
        </w:rPr>
        <w:t>t</w:t>
      </w:r>
      <w:r w:rsidDel="00450CCF">
        <w:rPr>
          <w:rFonts w:ascii="Arial" w:eastAsia="Arial" w:hAnsi="Arial" w:cs="Arial"/>
        </w:rPr>
        <w:t xml:space="preserve">he </w:t>
      </w:r>
      <w:r w:rsidDel="00450CCF">
        <w:rPr>
          <w:rFonts w:ascii="Arial" w:eastAsia="Arial" w:hAnsi="Arial" w:cs="Arial"/>
          <w:spacing w:val="33"/>
        </w:rPr>
        <w:t xml:space="preserve"> </w:t>
      </w:r>
      <w:r w:rsidDel="00450CCF">
        <w:rPr>
          <w:rFonts w:ascii="Arial" w:eastAsia="Arial" w:hAnsi="Arial" w:cs="Arial"/>
        </w:rPr>
        <w:t xml:space="preserve">use </w:t>
      </w:r>
      <w:r w:rsidDel="00450CCF">
        <w:rPr>
          <w:rFonts w:ascii="Arial" w:eastAsia="Arial" w:hAnsi="Arial" w:cs="Arial"/>
          <w:spacing w:val="33"/>
        </w:rPr>
        <w:t xml:space="preserve"> </w:t>
      </w:r>
      <w:r w:rsidDel="00450CCF">
        <w:rPr>
          <w:rFonts w:ascii="Arial" w:eastAsia="Arial" w:hAnsi="Arial" w:cs="Arial"/>
          <w:spacing w:val="-3"/>
        </w:rPr>
        <w:t>o</w:t>
      </w:r>
      <w:r w:rsidDel="00450CCF">
        <w:rPr>
          <w:rFonts w:ascii="Arial" w:eastAsia="Arial" w:hAnsi="Arial" w:cs="Arial"/>
        </w:rPr>
        <w:t xml:space="preserve">f </w:t>
      </w:r>
      <w:r w:rsidDel="00450CCF">
        <w:rPr>
          <w:rFonts w:ascii="Arial" w:eastAsia="Arial" w:hAnsi="Arial" w:cs="Arial"/>
          <w:spacing w:val="37"/>
        </w:rPr>
        <w:t xml:space="preserve"> </w:t>
      </w:r>
      <w:r w:rsidDel="00450CCF">
        <w:rPr>
          <w:rFonts w:ascii="Arial" w:eastAsia="Arial" w:hAnsi="Arial" w:cs="Arial"/>
        </w:rPr>
        <w:t>s</w:t>
      </w:r>
      <w:r w:rsidDel="00450CCF">
        <w:rPr>
          <w:rFonts w:ascii="Arial" w:eastAsia="Arial" w:hAnsi="Arial" w:cs="Arial"/>
          <w:spacing w:val="-1"/>
        </w:rPr>
        <w:t>i</w:t>
      </w:r>
      <w:r w:rsidDel="00450CCF">
        <w:rPr>
          <w:rFonts w:ascii="Arial" w:eastAsia="Arial" w:hAnsi="Arial" w:cs="Arial"/>
          <w:spacing w:val="1"/>
        </w:rPr>
        <w:t>m</w:t>
      </w:r>
      <w:r w:rsidDel="00450CCF">
        <w:rPr>
          <w:rFonts w:ascii="Arial" w:eastAsia="Arial" w:hAnsi="Arial" w:cs="Arial"/>
        </w:rPr>
        <w:t>u</w:t>
      </w:r>
      <w:r w:rsidDel="00450CCF">
        <w:rPr>
          <w:rFonts w:ascii="Arial" w:eastAsia="Arial" w:hAnsi="Arial" w:cs="Arial"/>
          <w:spacing w:val="-1"/>
        </w:rPr>
        <w:t>l</w:t>
      </w:r>
      <w:r w:rsidDel="00450CCF">
        <w:rPr>
          <w:rFonts w:ascii="Arial" w:eastAsia="Arial" w:hAnsi="Arial" w:cs="Arial"/>
        </w:rPr>
        <w:t>a</w:t>
      </w:r>
      <w:r w:rsidDel="00450CCF">
        <w:rPr>
          <w:rFonts w:ascii="Arial" w:eastAsia="Arial" w:hAnsi="Arial" w:cs="Arial"/>
          <w:spacing w:val="1"/>
        </w:rPr>
        <w:t>t</w:t>
      </w:r>
      <w:r w:rsidDel="00450CCF">
        <w:rPr>
          <w:rFonts w:ascii="Arial" w:eastAsia="Arial" w:hAnsi="Arial" w:cs="Arial"/>
        </w:rPr>
        <w:t>o</w:t>
      </w:r>
      <w:r w:rsidDel="00450CCF">
        <w:rPr>
          <w:rFonts w:ascii="Arial" w:eastAsia="Arial" w:hAnsi="Arial" w:cs="Arial"/>
          <w:spacing w:val="-2"/>
        </w:rPr>
        <w:t>r</w:t>
      </w:r>
      <w:r w:rsidDel="00450CCF">
        <w:rPr>
          <w:rFonts w:ascii="Arial" w:eastAsia="Arial" w:hAnsi="Arial" w:cs="Arial"/>
        </w:rPr>
        <w:t xml:space="preserve">s, </w:t>
      </w:r>
      <w:r w:rsidDel="00450CCF">
        <w:rPr>
          <w:rFonts w:ascii="Arial" w:eastAsia="Arial" w:hAnsi="Arial" w:cs="Arial"/>
          <w:spacing w:val="35"/>
        </w:rPr>
        <w:t xml:space="preserve"> </w:t>
      </w:r>
      <w:r w:rsidDel="00450CCF">
        <w:rPr>
          <w:rFonts w:ascii="Arial" w:eastAsia="Arial" w:hAnsi="Arial" w:cs="Arial"/>
        </w:rPr>
        <w:t>ha</w:t>
      </w:r>
      <w:r w:rsidDel="00450CCF">
        <w:rPr>
          <w:rFonts w:ascii="Arial" w:eastAsia="Arial" w:hAnsi="Arial" w:cs="Arial"/>
          <w:spacing w:val="-2"/>
        </w:rPr>
        <w:t>v</w:t>
      </w:r>
      <w:r w:rsidDel="00450CCF">
        <w:rPr>
          <w:rFonts w:ascii="Arial" w:eastAsia="Arial" w:hAnsi="Arial" w:cs="Arial"/>
        </w:rPr>
        <w:t xml:space="preserve">e </w:t>
      </w:r>
      <w:r w:rsidDel="00450CCF">
        <w:rPr>
          <w:rFonts w:ascii="Arial" w:eastAsia="Arial" w:hAnsi="Arial" w:cs="Arial"/>
          <w:spacing w:val="33"/>
        </w:rPr>
        <w:t xml:space="preserve"> </w:t>
      </w:r>
      <w:r w:rsidDel="00450CCF">
        <w:rPr>
          <w:rFonts w:ascii="Arial" w:eastAsia="Arial" w:hAnsi="Arial" w:cs="Arial"/>
          <w:spacing w:val="2"/>
        </w:rPr>
        <w:t>g</w:t>
      </w:r>
      <w:r w:rsidDel="00450CCF">
        <w:rPr>
          <w:rFonts w:ascii="Arial" w:eastAsia="Arial" w:hAnsi="Arial" w:cs="Arial"/>
          <w:spacing w:val="-3"/>
        </w:rPr>
        <w:t>a</w:t>
      </w:r>
      <w:r w:rsidDel="00450CCF">
        <w:rPr>
          <w:rFonts w:ascii="Arial" w:eastAsia="Arial" w:hAnsi="Arial" w:cs="Arial"/>
          <w:spacing w:val="-1"/>
        </w:rPr>
        <w:t>i</w:t>
      </w:r>
      <w:r w:rsidDel="00450CCF">
        <w:rPr>
          <w:rFonts w:ascii="Arial" w:eastAsia="Arial" w:hAnsi="Arial" w:cs="Arial"/>
        </w:rPr>
        <w:t xml:space="preserve">ned </w:t>
      </w:r>
      <w:r w:rsidDel="00450CCF">
        <w:rPr>
          <w:rFonts w:ascii="Arial" w:eastAsia="Arial" w:hAnsi="Arial" w:cs="Arial"/>
          <w:spacing w:val="33"/>
        </w:rPr>
        <w:t xml:space="preserve"> </w:t>
      </w:r>
      <w:r w:rsidDel="00450CCF">
        <w:rPr>
          <w:rFonts w:ascii="Arial" w:eastAsia="Arial" w:hAnsi="Arial" w:cs="Arial"/>
        </w:rPr>
        <w:t>p</w:t>
      </w:r>
      <w:r w:rsidDel="00450CCF">
        <w:rPr>
          <w:rFonts w:ascii="Arial" w:eastAsia="Arial" w:hAnsi="Arial" w:cs="Arial"/>
          <w:spacing w:val="1"/>
        </w:rPr>
        <w:t>r</w:t>
      </w:r>
      <w:r w:rsidDel="00450CCF">
        <w:rPr>
          <w:rFonts w:ascii="Arial" w:eastAsia="Arial" w:hAnsi="Arial" w:cs="Arial"/>
        </w:rPr>
        <w:t>ac</w:t>
      </w:r>
      <w:r w:rsidDel="00450CCF">
        <w:rPr>
          <w:rFonts w:ascii="Arial" w:eastAsia="Arial" w:hAnsi="Arial" w:cs="Arial"/>
          <w:spacing w:val="1"/>
        </w:rPr>
        <w:t>t</w:t>
      </w:r>
      <w:r w:rsidDel="00450CCF">
        <w:rPr>
          <w:rFonts w:ascii="Arial" w:eastAsia="Arial" w:hAnsi="Arial" w:cs="Arial"/>
          <w:spacing w:val="-1"/>
        </w:rPr>
        <w:t>i</w:t>
      </w:r>
      <w:r w:rsidDel="00450CCF">
        <w:rPr>
          <w:rFonts w:ascii="Arial" w:eastAsia="Arial" w:hAnsi="Arial" w:cs="Arial"/>
        </w:rPr>
        <w:t xml:space="preserve">cal </w:t>
      </w:r>
      <w:r w:rsidDel="00450CCF">
        <w:rPr>
          <w:rFonts w:ascii="Arial" w:eastAsia="Arial" w:hAnsi="Arial" w:cs="Arial"/>
          <w:spacing w:val="-1"/>
        </w:rPr>
        <w:t>i</w:t>
      </w:r>
      <w:r w:rsidDel="00450CCF">
        <w:rPr>
          <w:rFonts w:ascii="Arial" w:eastAsia="Arial" w:hAnsi="Arial" w:cs="Arial"/>
        </w:rPr>
        <w:t>ns</w:t>
      </w:r>
      <w:r w:rsidDel="00450CCF">
        <w:rPr>
          <w:rFonts w:ascii="Arial" w:eastAsia="Arial" w:hAnsi="Arial" w:cs="Arial"/>
          <w:spacing w:val="1"/>
        </w:rPr>
        <w:t>tr</w:t>
      </w:r>
      <w:r w:rsidDel="00450CCF">
        <w:rPr>
          <w:rFonts w:ascii="Arial" w:eastAsia="Arial" w:hAnsi="Arial" w:cs="Arial"/>
        </w:rPr>
        <w:t>u</w:t>
      </w:r>
      <w:r w:rsidDel="00450CCF">
        <w:rPr>
          <w:rFonts w:ascii="Arial" w:eastAsia="Arial" w:hAnsi="Arial" w:cs="Arial"/>
          <w:spacing w:val="-2"/>
        </w:rPr>
        <w:t>c</w:t>
      </w:r>
      <w:r w:rsidDel="00450CCF">
        <w:rPr>
          <w:rFonts w:ascii="Arial" w:eastAsia="Arial" w:hAnsi="Arial" w:cs="Arial"/>
          <w:spacing w:val="1"/>
        </w:rPr>
        <w:t>t</w:t>
      </w:r>
      <w:r w:rsidDel="00450CCF">
        <w:rPr>
          <w:rFonts w:ascii="Arial" w:eastAsia="Arial" w:hAnsi="Arial" w:cs="Arial"/>
          <w:spacing w:val="-1"/>
        </w:rPr>
        <w:t>i</w:t>
      </w:r>
      <w:r w:rsidDel="00450CCF">
        <w:rPr>
          <w:rFonts w:ascii="Arial" w:eastAsia="Arial" w:hAnsi="Arial" w:cs="Arial"/>
        </w:rPr>
        <w:t>on</w:t>
      </w:r>
      <w:r w:rsidDel="00450CCF">
        <w:rPr>
          <w:rFonts w:ascii="Arial" w:eastAsia="Arial" w:hAnsi="Arial" w:cs="Arial"/>
          <w:spacing w:val="3"/>
        </w:rPr>
        <w:t xml:space="preserve"> </w:t>
      </w:r>
      <w:r w:rsidDel="00450CCF">
        <w:rPr>
          <w:rFonts w:ascii="Arial" w:eastAsia="Arial" w:hAnsi="Arial" w:cs="Arial"/>
        </w:rPr>
        <w:t>on</w:t>
      </w:r>
      <w:r w:rsidDel="00450CCF">
        <w:rPr>
          <w:rFonts w:ascii="Arial" w:eastAsia="Arial" w:hAnsi="Arial" w:cs="Arial"/>
          <w:spacing w:val="3"/>
        </w:rPr>
        <w:t xml:space="preserve"> </w:t>
      </w:r>
      <w:r w:rsidDel="00450CCF">
        <w:rPr>
          <w:rFonts w:ascii="Arial" w:eastAsia="Arial" w:hAnsi="Arial" w:cs="Arial"/>
          <w:spacing w:val="1"/>
        </w:rPr>
        <w:t>t</w:t>
      </w:r>
      <w:r w:rsidDel="00450CCF">
        <w:rPr>
          <w:rFonts w:ascii="Arial" w:eastAsia="Arial" w:hAnsi="Arial" w:cs="Arial"/>
        </w:rPr>
        <w:t>he</w:t>
      </w:r>
      <w:r w:rsidDel="00450CCF">
        <w:rPr>
          <w:rFonts w:ascii="Arial" w:eastAsia="Arial" w:hAnsi="Arial" w:cs="Arial"/>
          <w:spacing w:val="3"/>
        </w:rPr>
        <w:t xml:space="preserve"> </w:t>
      </w:r>
      <w:r w:rsidDel="00450CCF">
        <w:rPr>
          <w:rFonts w:ascii="Arial" w:eastAsia="Arial" w:hAnsi="Arial" w:cs="Arial"/>
        </w:rPr>
        <w:t>p</w:t>
      </w:r>
      <w:r w:rsidDel="00450CCF">
        <w:rPr>
          <w:rFonts w:ascii="Arial" w:eastAsia="Arial" w:hAnsi="Arial" w:cs="Arial"/>
          <w:spacing w:val="-3"/>
        </w:rPr>
        <w:t>a</w:t>
      </w:r>
      <w:r w:rsidDel="00450CCF">
        <w:rPr>
          <w:rFonts w:ascii="Arial" w:eastAsia="Arial" w:hAnsi="Arial" w:cs="Arial"/>
          <w:spacing w:val="1"/>
        </w:rPr>
        <w:t>rt</w:t>
      </w:r>
      <w:r w:rsidDel="00450CCF">
        <w:rPr>
          <w:rFonts w:ascii="Arial" w:eastAsia="Arial" w:hAnsi="Arial" w:cs="Arial"/>
          <w:spacing w:val="-1"/>
        </w:rPr>
        <w:t>i</w:t>
      </w:r>
      <w:r w:rsidDel="00450CCF">
        <w:rPr>
          <w:rFonts w:ascii="Arial" w:eastAsia="Arial" w:hAnsi="Arial" w:cs="Arial"/>
        </w:rPr>
        <w:t>c</w:t>
      </w:r>
      <w:r w:rsidDel="00450CCF">
        <w:rPr>
          <w:rFonts w:ascii="Arial" w:eastAsia="Arial" w:hAnsi="Arial" w:cs="Arial"/>
          <w:spacing w:val="-3"/>
        </w:rPr>
        <w:t>u</w:t>
      </w:r>
      <w:r w:rsidDel="00450CCF">
        <w:rPr>
          <w:rFonts w:ascii="Arial" w:eastAsia="Arial" w:hAnsi="Arial" w:cs="Arial"/>
          <w:spacing w:val="-1"/>
        </w:rPr>
        <w:t>l</w:t>
      </w:r>
      <w:r w:rsidDel="00450CCF">
        <w:rPr>
          <w:rFonts w:ascii="Arial" w:eastAsia="Arial" w:hAnsi="Arial" w:cs="Arial"/>
        </w:rPr>
        <w:t>ar</w:t>
      </w:r>
      <w:r w:rsidDel="00450CCF">
        <w:rPr>
          <w:rFonts w:ascii="Arial" w:eastAsia="Arial" w:hAnsi="Arial" w:cs="Arial"/>
          <w:spacing w:val="4"/>
        </w:rPr>
        <w:t xml:space="preserve"> </w:t>
      </w:r>
      <w:r w:rsidDel="00450CCF">
        <w:rPr>
          <w:rFonts w:ascii="Arial" w:eastAsia="Arial" w:hAnsi="Arial" w:cs="Arial"/>
          <w:spacing w:val="1"/>
        </w:rPr>
        <w:t>t</w:t>
      </w:r>
      <w:r w:rsidDel="00450CCF">
        <w:rPr>
          <w:rFonts w:ascii="Arial" w:eastAsia="Arial" w:hAnsi="Arial" w:cs="Arial"/>
          <w:spacing w:val="-2"/>
        </w:rPr>
        <w:t>y</w:t>
      </w:r>
      <w:r w:rsidDel="00450CCF">
        <w:rPr>
          <w:rFonts w:ascii="Arial" w:eastAsia="Arial" w:hAnsi="Arial" w:cs="Arial"/>
        </w:rPr>
        <w:t>pe</w:t>
      </w:r>
      <w:r w:rsidDel="00450CCF">
        <w:rPr>
          <w:rFonts w:ascii="Arial" w:eastAsia="Arial" w:hAnsi="Arial" w:cs="Arial"/>
          <w:spacing w:val="3"/>
        </w:rPr>
        <w:t xml:space="preserve"> </w:t>
      </w:r>
      <w:r w:rsidDel="00450CCF">
        <w:rPr>
          <w:rFonts w:ascii="Arial" w:eastAsia="Arial" w:hAnsi="Arial" w:cs="Arial"/>
          <w:spacing w:val="-3"/>
        </w:rPr>
        <w:t>o</w:t>
      </w:r>
      <w:r w:rsidDel="00450CCF">
        <w:rPr>
          <w:rFonts w:ascii="Arial" w:eastAsia="Arial" w:hAnsi="Arial" w:cs="Arial"/>
        </w:rPr>
        <w:t>f</w:t>
      </w:r>
      <w:r w:rsidDel="00450CCF">
        <w:rPr>
          <w:rFonts w:ascii="Arial" w:eastAsia="Arial" w:hAnsi="Arial" w:cs="Arial"/>
          <w:spacing w:val="6"/>
        </w:rPr>
        <w:t xml:space="preserve"> </w:t>
      </w:r>
      <w:r w:rsidDel="00450CCF">
        <w:rPr>
          <w:rFonts w:ascii="Arial" w:eastAsia="Arial" w:hAnsi="Arial" w:cs="Arial"/>
        </w:rPr>
        <w:t>s</w:t>
      </w:r>
      <w:r w:rsidDel="00450CCF">
        <w:rPr>
          <w:rFonts w:ascii="Arial" w:eastAsia="Arial" w:hAnsi="Arial" w:cs="Arial"/>
          <w:spacing w:val="-1"/>
        </w:rPr>
        <w:t>i</w:t>
      </w:r>
      <w:r w:rsidDel="00450CCF">
        <w:rPr>
          <w:rFonts w:ascii="Arial" w:eastAsia="Arial" w:hAnsi="Arial" w:cs="Arial"/>
          <w:spacing w:val="1"/>
        </w:rPr>
        <w:t>m</w:t>
      </w:r>
      <w:r w:rsidDel="00450CCF">
        <w:rPr>
          <w:rFonts w:ascii="Arial" w:eastAsia="Arial" w:hAnsi="Arial" w:cs="Arial"/>
        </w:rPr>
        <w:t>u</w:t>
      </w:r>
      <w:r w:rsidDel="00450CCF">
        <w:rPr>
          <w:rFonts w:ascii="Arial" w:eastAsia="Arial" w:hAnsi="Arial" w:cs="Arial"/>
          <w:spacing w:val="-1"/>
        </w:rPr>
        <w:t>l</w:t>
      </w:r>
      <w:r w:rsidDel="00450CCF">
        <w:rPr>
          <w:rFonts w:ascii="Arial" w:eastAsia="Arial" w:hAnsi="Arial" w:cs="Arial"/>
        </w:rPr>
        <w:t>a</w:t>
      </w:r>
      <w:r w:rsidDel="00450CCF">
        <w:rPr>
          <w:rFonts w:ascii="Arial" w:eastAsia="Arial" w:hAnsi="Arial" w:cs="Arial"/>
          <w:spacing w:val="-1"/>
        </w:rPr>
        <w:t>t</w:t>
      </w:r>
      <w:r w:rsidDel="00450CCF">
        <w:rPr>
          <w:rFonts w:ascii="Arial" w:eastAsia="Arial" w:hAnsi="Arial" w:cs="Arial"/>
        </w:rPr>
        <w:t>or</w:t>
      </w:r>
      <w:r w:rsidDel="00450CCF">
        <w:rPr>
          <w:rFonts w:ascii="Arial" w:eastAsia="Arial" w:hAnsi="Arial" w:cs="Arial"/>
          <w:spacing w:val="4"/>
        </w:rPr>
        <w:t xml:space="preserve"> </w:t>
      </w:r>
      <w:r w:rsidDel="00450CCF">
        <w:rPr>
          <w:rFonts w:ascii="Arial" w:eastAsia="Arial" w:hAnsi="Arial" w:cs="Arial"/>
        </w:rPr>
        <w:t>un</w:t>
      </w:r>
      <w:r w:rsidDel="00450CCF">
        <w:rPr>
          <w:rFonts w:ascii="Arial" w:eastAsia="Arial" w:hAnsi="Arial" w:cs="Arial"/>
          <w:spacing w:val="-3"/>
        </w:rPr>
        <w:t>d</w:t>
      </w:r>
      <w:r w:rsidDel="00450CCF">
        <w:rPr>
          <w:rFonts w:ascii="Arial" w:eastAsia="Arial" w:hAnsi="Arial" w:cs="Arial"/>
        </w:rPr>
        <w:t>er</w:t>
      </w:r>
      <w:r w:rsidDel="00450CCF">
        <w:rPr>
          <w:rFonts w:ascii="Arial" w:eastAsia="Arial" w:hAnsi="Arial" w:cs="Arial"/>
          <w:spacing w:val="4"/>
        </w:rPr>
        <w:t xml:space="preserve"> </w:t>
      </w:r>
      <w:r w:rsidDel="00450CCF">
        <w:rPr>
          <w:rFonts w:ascii="Arial" w:eastAsia="Arial" w:hAnsi="Arial" w:cs="Arial"/>
          <w:spacing w:val="1"/>
        </w:rPr>
        <w:t>t</w:t>
      </w:r>
      <w:r w:rsidDel="00450CCF">
        <w:rPr>
          <w:rFonts w:ascii="Arial" w:eastAsia="Arial" w:hAnsi="Arial" w:cs="Arial"/>
        </w:rPr>
        <w:t>he supe</w:t>
      </w:r>
      <w:r w:rsidDel="00450CCF">
        <w:rPr>
          <w:rFonts w:ascii="Arial" w:eastAsia="Arial" w:hAnsi="Arial" w:cs="Arial"/>
          <w:spacing w:val="1"/>
        </w:rPr>
        <w:t>r</w:t>
      </w:r>
      <w:r w:rsidDel="00450CCF">
        <w:rPr>
          <w:rFonts w:ascii="Arial" w:eastAsia="Arial" w:hAnsi="Arial" w:cs="Arial"/>
          <w:spacing w:val="-2"/>
        </w:rPr>
        <w:t>v</w:t>
      </w:r>
      <w:r w:rsidDel="00450CCF">
        <w:rPr>
          <w:rFonts w:ascii="Arial" w:eastAsia="Arial" w:hAnsi="Arial" w:cs="Arial"/>
          <w:spacing w:val="-1"/>
        </w:rPr>
        <w:t>i</w:t>
      </w:r>
      <w:r w:rsidDel="00450CCF">
        <w:rPr>
          <w:rFonts w:ascii="Arial" w:eastAsia="Arial" w:hAnsi="Arial" w:cs="Arial"/>
        </w:rPr>
        <w:t>s</w:t>
      </w:r>
      <w:r w:rsidDel="00450CCF">
        <w:rPr>
          <w:rFonts w:ascii="Arial" w:eastAsia="Arial" w:hAnsi="Arial" w:cs="Arial"/>
          <w:spacing w:val="-1"/>
        </w:rPr>
        <w:t>i</w:t>
      </w:r>
      <w:r w:rsidDel="00450CCF">
        <w:rPr>
          <w:rFonts w:ascii="Arial" w:eastAsia="Arial" w:hAnsi="Arial" w:cs="Arial"/>
        </w:rPr>
        <w:t>on,</w:t>
      </w:r>
      <w:r w:rsidDel="00450CCF">
        <w:rPr>
          <w:rFonts w:ascii="Arial" w:eastAsia="Arial" w:hAnsi="Arial" w:cs="Arial"/>
          <w:spacing w:val="4"/>
        </w:rPr>
        <w:t xml:space="preserve"> </w:t>
      </w:r>
      <w:r w:rsidDel="00450CCF">
        <w:rPr>
          <w:rFonts w:ascii="Arial" w:eastAsia="Arial" w:hAnsi="Arial" w:cs="Arial"/>
          <w:spacing w:val="1"/>
        </w:rPr>
        <w:t>t</w:t>
      </w:r>
      <w:r w:rsidDel="00450CCF">
        <w:rPr>
          <w:rFonts w:ascii="Arial" w:eastAsia="Arial" w:hAnsi="Arial" w:cs="Arial"/>
        </w:rPr>
        <w:t xml:space="preserve">o </w:t>
      </w:r>
      <w:r w:rsidDel="00450CCF">
        <w:rPr>
          <w:rFonts w:ascii="Arial" w:eastAsia="Arial" w:hAnsi="Arial" w:cs="Arial"/>
          <w:spacing w:val="1"/>
        </w:rPr>
        <w:t>t</w:t>
      </w:r>
      <w:r w:rsidDel="00450CCF">
        <w:rPr>
          <w:rFonts w:ascii="Arial" w:eastAsia="Arial" w:hAnsi="Arial" w:cs="Arial"/>
        </w:rPr>
        <w:t>he sa</w:t>
      </w:r>
      <w:r w:rsidDel="00450CCF">
        <w:rPr>
          <w:rFonts w:ascii="Arial" w:eastAsia="Arial" w:hAnsi="Arial" w:cs="Arial"/>
          <w:spacing w:val="1"/>
        </w:rPr>
        <w:t>t</w:t>
      </w:r>
      <w:r w:rsidDel="00450CCF">
        <w:rPr>
          <w:rFonts w:ascii="Arial" w:eastAsia="Arial" w:hAnsi="Arial" w:cs="Arial"/>
          <w:spacing w:val="-1"/>
        </w:rPr>
        <w:t>i</w:t>
      </w:r>
      <w:r w:rsidDel="00450CCF">
        <w:rPr>
          <w:rFonts w:ascii="Arial" w:eastAsia="Arial" w:hAnsi="Arial" w:cs="Arial"/>
          <w:spacing w:val="-2"/>
        </w:rPr>
        <w:t>s</w:t>
      </w:r>
      <w:r w:rsidDel="00450CCF">
        <w:rPr>
          <w:rFonts w:ascii="Arial" w:eastAsia="Arial" w:hAnsi="Arial" w:cs="Arial"/>
          <w:spacing w:val="3"/>
        </w:rPr>
        <w:t>f</w:t>
      </w:r>
      <w:r w:rsidDel="00450CCF">
        <w:rPr>
          <w:rFonts w:ascii="Arial" w:eastAsia="Arial" w:hAnsi="Arial" w:cs="Arial"/>
        </w:rPr>
        <w:t>a</w:t>
      </w:r>
      <w:r w:rsidDel="00450CCF">
        <w:rPr>
          <w:rFonts w:ascii="Arial" w:eastAsia="Arial" w:hAnsi="Arial" w:cs="Arial"/>
          <w:spacing w:val="-2"/>
        </w:rPr>
        <w:t>c</w:t>
      </w:r>
      <w:r w:rsidDel="00450CCF">
        <w:rPr>
          <w:rFonts w:ascii="Arial" w:eastAsia="Arial" w:hAnsi="Arial" w:cs="Arial"/>
          <w:spacing w:val="1"/>
        </w:rPr>
        <w:t>t</w:t>
      </w:r>
      <w:r w:rsidDel="00450CCF">
        <w:rPr>
          <w:rFonts w:ascii="Arial" w:eastAsia="Arial" w:hAnsi="Arial" w:cs="Arial"/>
          <w:spacing w:val="-1"/>
        </w:rPr>
        <w:t>i</w:t>
      </w:r>
      <w:r w:rsidDel="00450CCF">
        <w:rPr>
          <w:rFonts w:ascii="Arial" w:eastAsia="Arial" w:hAnsi="Arial" w:cs="Arial"/>
        </w:rPr>
        <w:t xml:space="preserve">on </w:t>
      </w:r>
      <w:r w:rsidDel="00450CCF">
        <w:rPr>
          <w:rFonts w:ascii="Arial" w:eastAsia="Arial" w:hAnsi="Arial" w:cs="Arial"/>
          <w:spacing w:val="-3"/>
        </w:rPr>
        <w:t>o</w:t>
      </w:r>
      <w:r w:rsidDel="00450CCF">
        <w:rPr>
          <w:rFonts w:ascii="Arial" w:eastAsia="Arial" w:hAnsi="Arial" w:cs="Arial"/>
        </w:rPr>
        <w:t>f an</w:t>
      </w:r>
      <w:r w:rsidDel="00450CCF">
        <w:rPr>
          <w:rFonts w:ascii="Arial" w:eastAsia="Arial" w:hAnsi="Arial" w:cs="Arial"/>
          <w:spacing w:val="1"/>
        </w:rPr>
        <w:t xml:space="preserve"> </w:t>
      </w:r>
      <w:r w:rsidDel="00450CCF">
        <w:rPr>
          <w:rFonts w:ascii="Arial" w:eastAsia="Arial" w:hAnsi="Arial" w:cs="Arial"/>
        </w:rPr>
        <w:t>e</w:t>
      </w:r>
      <w:r w:rsidDel="00450CCF">
        <w:rPr>
          <w:rFonts w:ascii="Arial" w:eastAsia="Arial" w:hAnsi="Arial" w:cs="Arial"/>
          <w:spacing w:val="-2"/>
        </w:rPr>
        <w:t>x</w:t>
      </w:r>
      <w:r w:rsidDel="00450CCF">
        <w:rPr>
          <w:rFonts w:ascii="Arial" w:eastAsia="Arial" w:hAnsi="Arial" w:cs="Arial"/>
        </w:rPr>
        <w:t>pe</w:t>
      </w:r>
      <w:r w:rsidDel="00450CCF">
        <w:rPr>
          <w:rFonts w:ascii="Arial" w:eastAsia="Arial" w:hAnsi="Arial" w:cs="Arial"/>
          <w:spacing w:val="1"/>
        </w:rPr>
        <w:t>r</w:t>
      </w:r>
      <w:r w:rsidDel="00450CCF">
        <w:rPr>
          <w:rFonts w:ascii="Arial" w:eastAsia="Arial" w:hAnsi="Arial" w:cs="Arial"/>
          <w:spacing w:val="-1"/>
        </w:rPr>
        <w:t>i</w:t>
      </w:r>
      <w:r w:rsidDel="00450CCF">
        <w:rPr>
          <w:rFonts w:ascii="Arial" w:eastAsia="Arial" w:hAnsi="Arial" w:cs="Arial"/>
        </w:rPr>
        <w:t>enced</w:t>
      </w:r>
      <w:r w:rsidDel="00450CCF">
        <w:rPr>
          <w:rFonts w:ascii="Arial" w:eastAsia="Arial" w:hAnsi="Arial" w:cs="Arial"/>
          <w:spacing w:val="1"/>
        </w:rPr>
        <w:t xml:space="preserve"> </w:t>
      </w:r>
      <w:r w:rsidDel="00450CCF">
        <w:rPr>
          <w:rFonts w:ascii="Arial" w:eastAsia="Arial" w:hAnsi="Arial" w:cs="Arial"/>
        </w:rPr>
        <w:t>assess</w:t>
      </w:r>
      <w:r w:rsidDel="00450CCF">
        <w:rPr>
          <w:rFonts w:ascii="Arial" w:eastAsia="Arial" w:hAnsi="Arial" w:cs="Arial"/>
          <w:spacing w:val="-3"/>
        </w:rPr>
        <w:t>o</w:t>
      </w:r>
      <w:r w:rsidDel="00450CCF">
        <w:rPr>
          <w:rFonts w:ascii="Arial" w:eastAsia="Arial" w:hAnsi="Arial" w:cs="Arial"/>
          <w:spacing w:val="-2"/>
        </w:rPr>
        <w:t>r</w:t>
      </w:r>
      <w:r w:rsidDel="00450CCF">
        <w:rPr>
          <w:rFonts w:ascii="Arial" w:eastAsia="Arial" w:hAnsi="Arial" w:cs="Arial"/>
        </w:rPr>
        <w:t>.</w:t>
      </w:r>
    </w:p>
    <w:commentRangeEnd w:id="153"/>
    <w:p w:rsidR="000A5570" w:rsidRDefault="00450CCF">
      <w:pPr>
        <w:spacing w:before="8" w:after="0" w:line="200" w:lineRule="exact"/>
        <w:rPr>
          <w:sz w:val="20"/>
          <w:szCs w:val="20"/>
        </w:rPr>
      </w:pPr>
      <w:r>
        <w:rPr>
          <w:rStyle w:val="CommentReference"/>
        </w:rPr>
        <w:commentReference w:id="153"/>
      </w:r>
    </w:p>
    <w:p w:rsidR="000A5570" w:rsidRDefault="00071E95">
      <w:pPr>
        <w:tabs>
          <w:tab w:val="left" w:pos="860"/>
        </w:tabs>
        <w:spacing w:before="29" w:after="0" w:line="271" w:lineRule="exact"/>
        <w:ind w:left="298" w:right="-20"/>
        <w:rPr>
          <w:rFonts w:ascii="Arial" w:eastAsia="Arial" w:hAnsi="Arial" w:cs="Arial"/>
          <w:sz w:val="24"/>
          <w:szCs w:val="24"/>
        </w:rPr>
      </w:pPr>
      <w:r>
        <w:pict>
          <v:group id="_x0000_s1282" style="position:absolute;left:0;text-align:left;margin-left:62.3pt;margin-top:-7.35pt;width:.1pt;height:53.5pt;z-index:-251628032;mso-position-horizontal-relative:page" coordorigin="1246,-147" coordsize="2,1070">
            <v:shape id="_x0000_s1283" style="position:absolute;left:1246;top:-147;width:2;height:1070" coordorigin="1246,-147" coordsize="0,1070" path="m1246,-147r,1071e" filled="f" strokeweight=".82pt">
              <v:path arrowok="t"/>
            </v:shape>
            <w10:wrap anchorx="page"/>
          </v:group>
        </w:pict>
      </w:r>
      <w:r w:rsidR="00863EB5">
        <w:rPr>
          <w:rFonts w:ascii="Arial" w:eastAsia="Arial" w:hAnsi="Arial" w:cs="Arial"/>
          <w:b/>
          <w:bCs/>
          <w:strike/>
          <w:color w:val="818181"/>
          <w:spacing w:val="1"/>
          <w:position w:val="-1"/>
          <w:sz w:val="24"/>
          <w:szCs w:val="24"/>
        </w:rPr>
        <w:t>6</w:t>
      </w:r>
      <w:r w:rsidR="00863EB5">
        <w:rPr>
          <w:rFonts w:ascii="Arial" w:eastAsia="Arial" w:hAnsi="Arial" w:cs="Arial"/>
          <w:b/>
          <w:bCs/>
          <w:color w:val="818181"/>
          <w:position w:val="-1"/>
          <w:sz w:val="24"/>
          <w:szCs w:val="24"/>
          <w:u w:val="thick" w:color="818181"/>
        </w:rPr>
        <w:t xml:space="preserve">8 </w:t>
      </w:r>
      <w:r w:rsidR="00863EB5">
        <w:rPr>
          <w:rFonts w:ascii="Arial" w:eastAsia="Arial" w:hAnsi="Arial" w:cs="Arial"/>
          <w:b/>
          <w:bCs/>
          <w:color w:val="818181"/>
          <w:position w:val="-1"/>
          <w:sz w:val="24"/>
          <w:szCs w:val="24"/>
          <w:u w:val="thick" w:color="818181"/>
        </w:rPr>
        <w:tab/>
      </w:r>
      <w:r w:rsidR="00863EB5">
        <w:rPr>
          <w:rFonts w:ascii="Arial" w:eastAsia="Arial" w:hAnsi="Arial" w:cs="Arial"/>
          <w:b/>
          <w:bCs/>
          <w:color w:val="000000"/>
          <w:position w:val="-1"/>
          <w:sz w:val="24"/>
          <w:szCs w:val="24"/>
        </w:rPr>
        <w:t>T</w:t>
      </w:r>
      <w:r w:rsidR="00863EB5">
        <w:rPr>
          <w:rFonts w:ascii="Arial" w:eastAsia="Arial" w:hAnsi="Arial" w:cs="Arial"/>
          <w:b/>
          <w:bCs/>
          <w:color w:val="000000"/>
          <w:spacing w:val="4"/>
          <w:position w:val="-1"/>
          <w:sz w:val="24"/>
          <w:szCs w:val="24"/>
        </w:rPr>
        <w:t>R</w:t>
      </w:r>
      <w:r w:rsidR="00863EB5">
        <w:rPr>
          <w:rFonts w:ascii="Arial" w:eastAsia="Arial" w:hAnsi="Arial" w:cs="Arial"/>
          <w:b/>
          <w:bCs/>
          <w:color w:val="000000"/>
          <w:spacing w:val="-8"/>
          <w:position w:val="-1"/>
          <w:sz w:val="24"/>
          <w:szCs w:val="24"/>
        </w:rPr>
        <w:t>A</w:t>
      </w:r>
      <w:r w:rsidR="00863EB5">
        <w:rPr>
          <w:rFonts w:ascii="Arial" w:eastAsia="Arial" w:hAnsi="Arial" w:cs="Arial"/>
          <w:b/>
          <w:bCs/>
          <w:color w:val="000000"/>
          <w:spacing w:val="3"/>
          <w:position w:val="-1"/>
          <w:sz w:val="24"/>
          <w:szCs w:val="24"/>
        </w:rPr>
        <w:t>I</w:t>
      </w:r>
      <w:r w:rsidR="00863EB5">
        <w:rPr>
          <w:rFonts w:ascii="Arial" w:eastAsia="Arial" w:hAnsi="Arial" w:cs="Arial"/>
          <w:b/>
          <w:bCs/>
          <w:color w:val="000000"/>
          <w:position w:val="-1"/>
          <w:sz w:val="24"/>
          <w:szCs w:val="24"/>
        </w:rPr>
        <w:t>NING</w:t>
      </w:r>
    </w:p>
    <w:p w:rsidR="000A5570" w:rsidRDefault="000A5570">
      <w:pPr>
        <w:spacing w:before="12" w:after="0" w:line="200" w:lineRule="exact"/>
        <w:rPr>
          <w:sz w:val="20"/>
          <w:szCs w:val="20"/>
        </w:rPr>
      </w:pPr>
    </w:p>
    <w:p w:rsidR="000A5570" w:rsidRDefault="00863EB5">
      <w:pPr>
        <w:spacing w:before="32" w:after="0" w:line="240" w:lineRule="auto"/>
        <w:ind w:left="298" w:right="7316"/>
        <w:jc w:val="both"/>
        <w:rPr>
          <w:rFonts w:ascii="Arial" w:eastAsia="Arial" w:hAnsi="Arial" w:cs="Arial"/>
        </w:rPr>
      </w:pPr>
      <w:r>
        <w:rPr>
          <w:rFonts w:ascii="Arial" w:eastAsia="Arial" w:hAnsi="Arial" w:cs="Arial"/>
          <w:b/>
          <w:bCs/>
          <w:strike/>
          <w:color w:val="818181"/>
        </w:rPr>
        <w:t>6</w:t>
      </w:r>
      <w:r>
        <w:rPr>
          <w:rFonts w:ascii="Arial" w:eastAsia="Arial" w:hAnsi="Arial" w:cs="Arial"/>
          <w:b/>
          <w:bCs/>
          <w:strike/>
          <w:color w:val="818181"/>
          <w:spacing w:val="1"/>
        </w:rPr>
        <w:t>.</w:t>
      </w:r>
      <w:r>
        <w:rPr>
          <w:rFonts w:ascii="Arial" w:eastAsia="Arial" w:hAnsi="Arial" w:cs="Arial"/>
          <w:b/>
          <w:bCs/>
          <w:strike/>
          <w:color w:val="818181"/>
        </w:rPr>
        <w:t>1</w:t>
      </w:r>
      <w:r>
        <w:rPr>
          <w:rFonts w:ascii="Arial" w:eastAsia="Arial" w:hAnsi="Arial" w:cs="Arial"/>
          <w:b/>
          <w:bCs/>
          <w:color w:val="818181"/>
          <w:u w:val="thick" w:color="818181"/>
        </w:rPr>
        <w:t>8</w:t>
      </w:r>
      <w:r>
        <w:rPr>
          <w:rFonts w:ascii="Arial" w:eastAsia="Arial" w:hAnsi="Arial" w:cs="Arial"/>
          <w:b/>
          <w:bCs/>
          <w:color w:val="818181"/>
          <w:spacing w:val="1"/>
          <w:u w:val="thick" w:color="818181"/>
        </w:rPr>
        <w:t>.</w:t>
      </w:r>
      <w:r>
        <w:rPr>
          <w:rFonts w:ascii="Arial" w:eastAsia="Arial" w:hAnsi="Arial" w:cs="Arial"/>
          <w:b/>
          <w:bCs/>
          <w:color w:val="818181"/>
          <w:u w:val="thick" w:color="818181"/>
        </w:rPr>
        <w:t xml:space="preserve">1    </w:t>
      </w:r>
      <w:r>
        <w:rPr>
          <w:rFonts w:ascii="Arial" w:eastAsia="Arial" w:hAnsi="Arial" w:cs="Arial"/>
          <w:b/>
          <w:bCs/>
          <w:color w:val="000000"/>
          <w:spacing w:val="1"/>
        </w:rPr>
        <w:t>I</w:t>
      </w:r>
      <w:r>
        <w:rPr>
          <w:rFonts w:ascii="Arial" w:eastAsia="Arial" w:hAnsi="Arial" w:cs="Arial"/>
          <w:b/>
          <w:bCs/>
          <w:color w:val="000000"/>
        </w:rPr>
        <w:t>n</w:t>
      </w:r>
      <w:r>
        <w:rPr>
          <w:rFonts w:ascii="Arial" w:eastAsia="Arial" w:hAnsi="Arial" w:cs="Arial"/>
          <w:b/>
          <w:bCs/>
          <w:color w:val="000000"/>
          <w:spacing w:val="1"/>
        </w:rPr>
        <w:t>t</w:t>
      </w:r>
      <w:r>
        <w:rPr>
          <w:rFonts w:ascii="Arial" w:eastAsia="Arial" w:hAnsi="Arial" w:cs="Arial"/>
          <w:b/>
          <w:bCs/>
          <w:color w:val="000000"/>
        </w:rPr>
        <w:t>rodu</w:t>
      </w:r>
      <w:r>
        <w:rPr>
          <w:rFonts w:ascii="Arial" w:eastAsia="Arial" w:hAnsi="Arial" w:cs="Arial"/>
          <w:b/>
          <w:bCs/>
          <w:color w:val="000000"/>
          <w:spacing w:val="-3"/>
        </w:rPr>
        <w:t>c</w:t>
      </w:r>
      <w:r>
        <w:rPr>
          <w:rFonts w:ascii="Arial" w:eastAsia="Arial" w:hAnsi="Arial" w:cs="Arial"/>
          <w:b/>
          <w:bCs/>
          <w:color w:val="000000"/>
          <w:spacing w:val="1"/>
        </w:rPr>
        <w:t>ti</w:t>
      </w:r>
      <w:r>
        <w:rPr>
          <w:rFonts w:ascii="Arial" w:eastAsia="Arial" w:hAnsi="Arial" w:cs="Arial"/>
          <w:b/>
          <w:bCs/>
          <w:color w:val="000000"/>
        </w:rPr>
        <w:t>on</w:t>
      </w:r>
    </w:p>
    <w:p w:rsidR="000A5570" w:rsidRDefault="000A5570">
      <w:pPr>
        <w:spacing w:before="4" w:after="0" w:line="120" w:lineRule="exact"/>
        <w:rPr>
          <w:sz w:val="12"/>
          <w:szCs w:val="12"/>
        </w:rPr>
      </w:pPr>
    </w:p>
    <w:p w:rsidR="000A5570" w:rsidRDefault="00863EB5">
      <w:pPr>
        <w:spacing w:after="0" w:line="240" w:lineRule="auto"/>
        <w:ind w:left="298" w:right="1138"/>
        <w:jc w:val="both"/>
        <w:rPr>
          <w:rFonts w:ascii="Arial" w:eastAsia="Arial" w:hAnsi="Arial" w:cs="Arial"/>
        </w:rPr>
      </w:pP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2"/>
        </w:rPr>
        <w:t>y</w:t>
      </w:r>
      <w:r>
        <w:rPr>
          <w:rFonts w:ascii="Arial" w:eastAsia="Arial" w:hAnsi="Arial" w:cs="Arial"/>
        </w:rPr>
        <w:t>pe</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1"/>
        </w:rPr>
        <w: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w:t>
      </w:r>
      <w:r>
        <w:rPr>
          <w:rFonts w:ascii="Arial" w:eastAsia="Arial" w:hAnsi="Arial" w:cs="Arial"/>
        </w:rPr>
        <w:t>dep</w:t>
      </w:r>
      <w:r>
        <w:rPr>
          <w:rFonts w:ascii="Arial" w:eastAsia="Arial" w:hAnsi="Arial" w:cs="Arial"/>
          <w:spacing w:val="-3"/>
        </w:rPr>
        <w:t>e</w:t>
      </w:r>
      <w:r>
        <w:rPr>
          <w:rFonts w:ascii="Arial" w:eastAsia="Arial" w:hAnsi="Arial" w:cs="Arial"/>
        </w:rPr>
        <w:t>nds</w:t>
      </w:r>
      <w:r>
        <w:rPr>
          <w:rFonts w:ascii="Arial" w:eastAsia="Arial" w:hAnsi="Arial" w:cs="Arial"/>
          <w:spacing w:val="1"/>
        </w:rPr>
        <w:t xml:space="preserve"> </w:t>
      </w:r>
      <w:r>
        <w:rPr>
          <w:rFonts w:ascii="Arial" w:eastAsia="Arial" w:hAnsi="Arial" w:cs="Arial"/>
          <w:spacing w:val="-1"/>
        </w:rPr>
        <w:t>l</w:t>
      </w:r>
      <w:r>
        <w:rPr>
          <w:rFonts w:ascii="Arial" w:eastAsia="Arial" w:hAnsi="Arial" w:cs="Arial"/>
        </w:rPr>
        <w:t>a</w:t>
      </w:r>
      <w:r>
        <w:rPr>
          <w:rFonts w:ascii="Arial" w:eastAsia="Arial" w:hAnsi="Arial" w:cs="Arial"/>
          <w:spacing w:val="-2"/>
        </w:rPr>
        <w:t>r</w:t>
      </w:r>
      <w:r>
        <w:rPr>
          <w:rFonts w:ascii="Arial" w:eastAsia="Arial" w:hAnsi="Arial" w:cs="Arial"/>
          <w:spacing w:val="2"/>
        </w:rPr>
        <w:t>g</w:t>
      </w:r>
      <w:r>
        <w:rPr>
          <w:rFonts w:ascii="Arial" w:eastAsia="Arial" w:hAnsi="Arial" w:cs="Arial"/>
        </w:rPr>
        <w:t>e</w:t>
      </w:r>
      <w:r>
        <w:rPr>
          <w:rFonts w:ascii="Arial" w:eastAsia="Arial" w:hAnsi="Arial" w:cs="Arial"/>
          <w:spacing w:val="-1"/>
        </w:rPr>
        <w:t>l</w:t>
      </w:r>
      <w:r>
        <w:rPr>
          <w:rFonts w:ascii="Arial" w:eastAsia="Arial" w:hAnsi="Arial" w:cs="Arial"/>
        </w:rPr>
        <w:t>y</w:t>
      </w:r>
      <w:r>
        <w:rPr>
          <w:rFonts w:ascii="Arial" w:eastAsia="Arial" w:hAnsi="Arial" w:cs="Arial"/>
          <w:spacing w:val="-1"/>
        </w:rPr>
        <w:t xml:space="preserve"> </w:t>
      </w:r>
      <w:r>
        <w:rPr>
          <w:rFonts w:ascii="Arial" w:eastAsia="Arial" w:hAnsi="Arial" w:cs="Arial"/>
        </w:rPr>
        <w:t>on</w:t>
      </w:r>
      <w:r>
        <w:rPr>
          <w:rFonts w:ascii="Arial" w:eastAsia="Arial" w:hAnsi="Arial" w:cs="Arial"/>
          <w:spacing w:val="1"/>
        </w:rPr>
        <w:t xml:space="preserve"> t</w:t>
      </w:r>
      <w:r>
        <w:rPr>
          <w:rFonts w:ascii="Arial" w:eastAsia="Arial" w:hAnsi="Arial" w:cs="Arial"/>
        </w:rPr>
        <w:t>he</w:t>
      </w:r>
      <w:r>
        <w:rPr>
          <w:rFonts w:ascii="Arial" w:eastAsia="Arial" w:hAnsi="Arial" w:cs="Arial"/>
          <w:spacing w:val="-4"/>
        </w:rPr>
        <w:t xml:space="preserve"> </w:t>
      </w:r>
      <w:r>
        <w:rPr>
          <w:rFonts w:ascii="Arial" w:eastAsia="Arial" w:hAnsi="Arial" w:cs="Arial"/>
          <w:spacing w:val="2"/>
        </w:rPr>
        <w:t>k</w:t>
      </w:r>
      <w:r>
        <w:rPr>
          <w:rFonts w:ascii="Arial" w:eastAsia="Arial" w:hAnsi="Arial" w:cs="Arial"/>
        </w:rPr>
        <w:t>no</w:t>
      </w:r>
      <w:r>
        <w:rPr>
          <w:rFonts w:ascii="Arial" w:eastAsia="Arial" w:hAnsi="Arial" w:cs="Arial"/>
          <w:spacing w:val="-3"/>
        </w:rPr>
        <w:t>w</w:t>
      </w:r>
      <w:r>
        <w:rPr>
          <w:rFonts w:ascii="Arial" w:eastAsia="Arial" w:hAnsi="Arial" w:cs="Arial"/>
          <w:spacing w:val="1"/>
        </w:rPr>
        <w:t>l</w:t>
      </w:r>
      <w:r>
        <w:rPr>
          <w:rFonts w:ascii="Arial" w:eastAsia="Arial" w:hAnsi="Arial" w:cs="Arial"/>
        </w:rPr>
        <w:t>ed</w:t>
      </w:r>
      <w:r>
        <w:rPr>
          <w:rFonts w:ascii="Arial" w:eastAsia="Arial" w:hAnsi="Arial" w:cs="Arial"/>
          <w:spacing w:val="2"/>
        </w:rPr>
        <w:t>g</w:t>
      </w:r>
      <w:r>
        <w:rPr>
          <w:rFonts w:ascii="Arial" w:eastAsia="Arial" w:hAnsi="Arial" w:cs="Arial"/>
        </w:rPr>
        <w:t>e</w:t>
      </w:r>
      <w:r>
        <w:rPr>
          <w:rFonts w:ascii="Arial" w:eastAsia="Arial" w:hAnsi="Arial" w:cs="Arial"/>
          <w:spacing w:val="-2"/>
        </w:rPr>
        <w:t xml:space="preserve"> </w:t>
      </w:r>
      <w:r>
        <w:rPr>
          <w:rFonts w:ascii="Arial" w:eastAsia="Arial" w:hAnsi="Arial" w:cs="Arial"/>
        </w:rPr>
        <w:t>base</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2"/>
        </w:rPr>
        <w:t>r</w:t>
      </w:r>
      <w:r>
        <w:rPr>
          <w:rFonts w:ascii="Arial" w:eastAsia="Arial" w:hAnsi="Arial" w:cs="Arial"/>
        </w:rPr>
        <w:t>a</w:t>
      </w:r>
      <w:r>
        <w:rPr>
          <w:rFonts w:ascii="Arial" w:eastAsia="Arial" w:hAnsi="Arial" w:cs="Arial"/>
          <w:spacing w:val="-1"/>
        </w:rPr>
        <w:t>i</w:t>
      </w:r>
      <w:r>
        <w:rPr>
          <w:rFonts w:ascii="Arial" w:eastAsia="Arial" w:hAnsi="Arial" w:cs="Arial"/>
        </w:rPr>
        <w:t>nee</w:t>
      </w:r>
      <w:r>
        <w:rPr>
          <w:rFonts w:ascii="Arial" w:eastAsia="Arial" w:hAnsi="Arial" w:cs="Arial"/>
          <w:spacing w:val="-2"/>
        </w:rPr>
        <w:t xml:space="preserve"> </w:t>
      </w:r>
      <w:r>
        <w:rPr>
          <w:rFonts w:ascii="Arial" w:eastAsia="Arial" w:hAnsi="Arial" w:cs="Arial"/>
        </w:rPr>
        <w:t>conce</w:t>
      </w:r>
      <w:r>
        <w:rPr>
          <w:rFonts w:ascii="Arial" w:eastAsia="Arial" w:hAnsi="Arial" w:cs="Arial"/>
          <w:spacing w:val="1"/>
        </w:rPr>
        <w:t>r</w:t>
      </w:r>
      <w:r>
        <w:rPr>
          <w:rFonts w:ascii="Arial" w:eastAsia="Arial" w:hAnsi="Arial" w:cs="Arial"/>
        </w:rPr>
        <w:t>ned.</w:t>
      </w:r>
    </w:p>
    <w:p w:rsidR="000A5570" w:rsidRDefault="000A5570">
      <w:pPr>
        <w:spacing w:before="4" w:after="0" w:line="120" w:lineRule="exact"/>
        <w:rPr>
          <w:sz w:val="12"/>
          <w:szCs w:val="12"/>
        </w:rPr>
      </w:pPr>
    </w:p>
    <w:p w:rsidR="000A5570" w:rsidRDefault="00863EB5">
      <w:pPr>
        <w:spacing w:after="0" w:line="252" w:lineRule="exact"/>
        <w:ind w:left="298" w:right="96"/>
        <w:jc w:val="both"/>
        <w:rPr>
          <w:rFonts w:ascii="Arial" w:eastAsia="Arial" w:hAnsi="Arial" w:cs="Arial"/>
        </w:rPr>
      </w:pPr>
      <w:r>
        <w:rPr>
          <w:rFonts w:ascii="Arial" w:eastAsia="Arial" w:hAnsi="Arial" w:cs="Arial"/>
          <w:spacing w:val="2"/>
        </w:rPr>
        <w:t>T</w:t>
      </w:r>
      <w:r>
        <w:rPr>
          <w:rFonts w:ascii="Arial" w:eastAsia="Arial" w:hAnsi="Arial" w:cs="Arial"/>
        </w:rPr>
        <w:t>o</w:t>
      </w:r>
      <w:r>
        <w:rPr>
          <w:rFonts w:ascii="Arial" w:eastAsia="Arial" w:hAnsi="Arial" w:cs="Arial"/>
          <w:spacing w:val="2"/>
        </w:rPr>
        <w:t xml:space="preserve"> </w:t>
      </w:r>
      <w:r>
        <w:rPr>
          <w:rFonts w:ascii="Arial" w:eastAsia="Arial" w:hAnsi="Arial" w:cs="Arial"/>
        </w:rPr>
        <w:t>de</w:t>
      </w:r>
      <w:r>
        <w:rPr>
          <w:rFonts w:ascii="Arial" w:eastAsia="Arial" w:hAnsi="Arial" w:cs="Arial"/>
          <w:spacing w:val="-1"/>
        </w:rPr>
        <w:t>li</w:t>
      </w:r>
      <w:r>
        <w:rPr>
          <w:rFonts w:ascii="Arial" w:eastAsia="Arial" w:hAnsi="Arial" w:cs="Arial"/>
          <w:spacing w:val="-2"/>
        </w:rPr>
        <w:t>v</w:t>
      </w:r>
      <w:r>
        <w:rPr>
          <w:rFonts w:ascii="Arial" w:eastAsia="Arial" w:hAnsi="Arial" w:cs="Arial"/>
        </w:rPr>
        <w:t>er</w:t>
      </w:r>
      <w:r>
        <w:rPr>
          <w:rFonts w:ascii="Arial" w:eastAsia="Arial" w:hAnsi="Arial" w:cs="Arial"/>
          <w:spacing w:val="4"/>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1"/>
        </w:rPr>
        <w: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5"/>
        </w:rPr>
        <w:t xml:space="preserve"> </w:t>
      </w:r>
      <w:r>
        <w:rPr>
          <w:rFonts w:ascii="Arial" w:eastAsia="Arial" w:hAnsi="Arial" w:cs="Arial"/>
        </w:rPr>
        <w:t>co</w:t>
      </w:r>
      <w:r>
        <w:rPr>
          <w:rFonts w:ascii="Arial" w:eastAsia="Arial" w:hAnsi="Arial" w:cs="Arial"/>
          <w:spacing w:val="-3"/>
        </w:rPr>
        <w:t>u</w:t>
      </w:r>
      <w:r>
        <w:rPr>
          <w:rFonts w:ascii="Arial" w:eastAsia="Arial" w:hAnsi="Arial" w:cs="Arial"/>
          <w:spacing w:val="1"/>
        </w:rPr>
        <w:t>r</w:t>
      </w:r>
      <w:r>
        <w:rPr>
          <w:rFonts w:ascii="Arial" w:eastAsia="Arial" w:hAnsi="Arial" w:cs="Arial"/>
        </w:rPr>
        <w:t>se</w:t>
      </w:r>
      <w:r>
        <w:rPr>
          <w:rFonts w:ascii="Arial" w:eastAsia="Arial" w:hAnsi="Arial" w:cs="Arial"/>
          <w:spacing w:val="2"/>
        </w:rPr>
        <w:t xml:space="preserve"> </w:t>
      </w:r>
      <w:r>
        <w:rPr>
          <w:rFonts w:ascii="Arial" w:eastAsia="Arial" w:hAnsi="Arial" w:cs="Arial"/>
          <w:spacing w:val="-3"/>
        </w:rPr>
        <w:t>e</w:t>
      </w:r>
      <w:r>
        <w:rPr>
          <w:rFonts w:ascii="Arial" w:eastAsia="Arial" w:hAnsi="Arial" w:cs="Arial"/>
          <w:spacing w:val="1"/>
        </w:rPr>
        <w:t>ff</w:t>
      </w:r>
      <w:r>
        <w:rPr>
          <w:rFonts w:ascii="Arial" w:eastAsia="Arial" w:hAnsi="Arial" w:cs="Arial"/>
        </w:rPr>
        <w:t>e</w:t>
      </w:r>
      <w:r>
        <w:rPr>
          <w:rFonts w:ascii="Arial" w:eastAsia="Arial" w:hAnsi="Arial" w:cs="Arial"/>
          <w:spacing w:val="-2"/>
        </w:rPr>
        <w:t>c</w:t>
      </w:r>
      <w:r>
        <w:rPr>
          <w:rFonts w:ascii="Arial" w:eastAsia="Arial" w:hAnsi="Arial" w:cs="Arial"/>
          <w:spacing w:val="1"/>
        </w:rPr>
        <w:t>t</w:t>
      </w:r>
      <w:r>
        <w:rPr>
          <w:rFonts w:ascii="Arial" w:eastAsia="Arial" w:hAnsi="Arial" w:cs="Arial"/>
          <w:spacing w:val="-1"/>
        </w:rPr>
        <w:t>i</w:t>
      </w:r>
      <w:r>
        <w:rPr>
          <w:rFonts w:ascii="Arial" w:eastAsia="Arial" w:hAnsi="Arial" w:cs="Arial"/>
          <w:spacing w:val="-2"/>
        </w:rPr>
        <w:t>v</w:t>
      </w:r>
      <w:r>
        <w:rPr>
          <w:rFonts w:ascii="Arial" w:eastAsia="Arial" w:hAnsi="Arial" w:cs="Arial"/>
        </w:rPr>
        <w:t>e</w:t>
      </w:r>
      <w:r>
        <w:rPr>
          <w:rFonts w:ascii="Arial" w:eastAsia="Arial" w:hAnsi="Arial" w:cs="Arial"/>
          <w:spacing w:val="1"/>
        </w:rPr>
        <w:t>l</w:t>
      </w:r>
      <w:r>
        <w:rPr>
          <w:rFonts w:ascii="Arial" w:eastAsia="Arial" w:hAnsi="Arial" w:cs="Arial"/>
          <w:spacing w:val="-2"/>
        </w:rPr>
        <w:t>y</w:t>
      </w:r>
      <w:r>
        <w:rPr>
          <w:rFonts w:ascii="Arial" w:eastAsia="Arial" w:hAnsi="Arial" w:cs="Arial"/>
        </w:rPr>
        <w:t>,</w:t>
      </w:r>
      <w:r>
        <w:rPr>
          <w:rFonts w:ascii="Arial" w:eastAsia="Arial" w:hAnsi="Arial" w:cs="Arial"/>
          <w:spacing w:val="4"/>
        </w:rPr>
        <w:t xml:space="preserve"> </w:t>
      </w:r>
      <w:r>
        <w:rPr>
          <w:rFonts w:ascii="Arial" w:eastAsia="Arial" w:hAnsi="Arial" w:cs="Arial"/>
        </w:rPr>
        <w:t>cons</w:t>
      </w:r>
      <w:r>
        <w:rPr>
          <w:rFonts w:ascii="Arial" w:eastAsia="Arial" w:hAnsi="Arial" w:cs="Arial"/>
          <w:spacing w:val="-1"/>
        </w:rPr>
        <w:t>i</w:t>
      </w:r>
      <w:r>
        <w:rPr>
          <w:rFonts w:ascii="Arial" w:eastAsia="Arial" w:hAnsi="Arial" w:cs="Arial"/>
        </w:rPr>
        <w:t>de</w:t>
      </w:r>
      <w:r>
        <w:rPr>
          <w:rFonts w:ascii="Arial" w:eastAsia="Arial" w:hAnsi="Arial" w:cs="Arial"/>
          <w:spacing w:val="1"/>
        </w:rPr>
        <w:t>r</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rPr>
        <w:t>shou</w:t>
      </w:r>
      <w:r>
        <w:rPr>
          <w:rFonts w:ascii="Arial" w:eastAsia="Arial" w:hAnsi="Arial" w:cs="Arial"/>
          <w:spacing w:val="-1"/>
        </w:rPr>
        <w:t>l</w:t>
      </w:r>
      <w:r>
        <w:rPr>
          <w:rFonts w:ascii="Arial" w:eastAsia="Arial" w:hAnsi="Arial" w:cs="Arial"/>
        </w:rPr>
        <w:t>d</w:t>
      </w:r>
      <w:r>
        <w:rPr>
          <w:rFonts w:ascii="Arial" w:eastAsia="Arial" w:hAnsi="Arial" w:cs="Arial"/>
          <w:spacing w:val="2"/>
        </w:rPr>
        <w:t xml:space="preserve"> </w:t>
      </w:r>
      <w:r>
        <w:rPr>
          <w:rFonts w:ascii="Arial" w:eastAsia="Arial" w:hAnsi="Arial" w:cs="Arial"/>
        </w:rPr>
        <w:t xml:space="preserve">be </w:t>
      </w:r>
      <w:r>
        <w:rPr>
          <w:rFonts w:ascii="Arial" w:eastAsia="Arial" w:hAnsi="Arial" w:cs="Arial"/>
          <w:spacing w:val="2"/>
        </w:rPr>
        <w:t>g</w:t>
      </w:r>
      <w:r>
        <w:rPr>
          <w:rFonts w:ascii="Arial" w:eastAsia="Arial" w:hAnsi="Arial" w:cs="Arial"/>
          <w:spacing w:val="-1"/>
        </w:rPr>
        <w:t>i</w:t>
      </w:r>
      <w:r>
        <w:rPr>
          <w:rFonts w:ascii="Arial" w:eastAsia="Arial" w:hAnsi="Arial" w:cs="Arial"/>
          <w:spacing w:val="-2"/>
        </w:rPr>
        <w:t>v</w:t>
      </w:r>
      <w:r>
        <w:rPr>
          <w:rFonts w:ascii="Arial" w:eastAsia="Arial" w:hAnsi="Arial" w:cs="Arial"/>
        </w:rPr>
        <w:t>en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t</w:t>
      </w:r>
      <w:r>
        <w:rPr>
          <w:rFonts w:ascii="Arial" w:eastAsia="Arial" w:hAnsi="Arial" w:cs="Arial"/>
        </w:rPr>
        <w:t>he</w:t>
      </w:r>
      <w:r>
        <w:rPr>
          <w:rFonts w:ascii="Arial" w:eastAsia="Arial" w:hAnsi="Arial" w:cs="Arial"/>
          <w:spacing w:val="2"/>
        </w:rPr>
        <w:t xml:space="preserve"> </w:t>
      </w:r>
      <w:r>
        <w:rPr>
          <w:rFonts w:ascii="Arial" w:eastAsia="Arial" w:hAnsi="Arial" w:cs="Arial"/>
        </w:rPr>
        <w:t>a</w:t>
      </w:r>
      <w:r>
        <w:rPr>
          <w:rFonts w:ascii="Arial" w:eastAsia="Arial" w:hAnsi="Arial" w:cs="Arial"/>
          <w:spacing w:val="-2"/>
        </w:rPr>
        <w:t>v</w:t>
      </w:r>
      <w:r>
        <w:rPr>
          <w:rFonts w:ascii="Arial" w:eastAsia="Arial" w:hAnsi="Arial" w:cs="Arial"/>
        </w:rPr>
        <w:t>a</w:t>
      </w:r>
      <w:r>
        <w:rPr>
          <w:rFonts w:ascii="Arial" w:eastAsia="Arial" w:hAnsi="Arial" w:cs="Arial"/>
          <w:spacing w:val="-1"/>
        </w:rPr>
        <w:t>il</w:t>
      </w:r>
      <w:r>
        <w:rPr>
          <w:rFonts w:ascii="Arial" w:eastAsia="Arial" w:hAnsi="Arial" w:cs="Arial"/>
        </w:rPr>
        <w:t>a</w:t>
      </w:r>
      <w:r>
        <w:rPr>
          <w:rFonts w:ascii="Arial" w:eastAsia="Arial" w:hAnsi="Arial" w:cs="Arial"/>
          <w:spacing w:val="2"/>
        </w:rPr>
        <w:t>b</w:t>
      </w:r>
      <w:r>
        <w:rPr>
          <w:rFonts w:ascii="Arial" w:eastAsia="Arial" w:hAnsi="Arial" w:cs="Arial"/>
          <w:spacing w:val="-1"/>
        </w:rPr>
        <w:t>ili</w:t>
      </w:r>
      <w:r>
        <w:rPr>
          <w:rFonts w:ascii="Arial" w:eastAsia="Arial" w:hAnsi="Arial" w:cs="Arial"/>
          <w:spacing w:val="3"/>
        </w:rPr>
        <w:t>t</w:t>
      </w:r>
      <w:r>
        <w:rPr>
          <w:rFonts w:ascii="Arial" w:eastAsia="Arial" w:hAnsi="Arial" w:cs="Arial"/>
        </w:rPr>
        <w:t>y and</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e use</w:t>
      </w:r>
      <w:r>
        <w:rPr>
          <w:rFonts w:ascii="Arial" w:eastAsia="Arial" w:hAnsi="Arial" w:cs="Arial"/>
          <w:spacing w:val="1"/>
        </w:rPr>
        <w:t xml:space="preserve"> </w:t>
      </w:r>
      <w:r>
        <w:rPr>
          <w:rFonts w:ascii="Arial" w:eastAsia="Arial" w:hAnsi="Arial" w:cs="Arial"/>
          <w:spacing w:val="-3"/>
        </w:rPr>
        <w:t>o</w:t>
      </w:r>
      <w:r>
        <w:rPr>
          <w:rFonts w:ascii="Arial" w:eastAsia="Arial" w:hAnsi="Arial" w:cs="Arial"/>
          <w:spacing w:val="1"/>
        </w:rPr>
        <w:t>f</w:t>
      </w:r>
      <w:r>
        <w:rPr>
          <w:rFonts w:ascii="Arial" w:eastAsia="Arial" w:hAnsi="Arial" w:cs="Arial"/>
        </w:rPr>
        <w:t>:</w:t>
      </w:r>
    </w:p>
    <w:p w:rsidR="000A5570" w:rsidRDefault="000A5570">
      <w:pPr>
        <w:spacing w:before="2" w:after="0" w:line="130" w:lineRule="exact"/>
        <w:rPr>
          <w:sz w:val="13"/>
          <w:szCs w:val="13"/>
        </w:rPr>
      </w:pPr>
    </w:p>
    <w:p w:rsidR="000A5570" w:rsidRDefault="00863EB5">
      <w:pPr>
        <w:tabs>
          <w:tab w:val="left" w:pos="1000"/>
        </w:tabs>
        <w:spacing w:after="0" w:line="240" w:lineRule="auto"/>
        <w:ind w:left="658"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Q</w:t>
      </w:r>
      <w:r>
        <w:rPr>
          <w:rFonts w:ascii="Arial" w:eastAsia="Arial" w:hAnsi="Arial" w:cs="Arial"/>
        </w:rPr>
        <w:t>ua</w:t>
      </w:r>
      <w:r>
        <w:rPr>
          <w:rFonts w:ascii="Arial" w:eastAsia="Arial" w:hAnsi="Arial" w:cs="Arial"/>
          <w:spacing w:val="-1"/>
        </w:rPr>
        <w:t>l</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ed</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ns</w:t>
      </w:r>
      <w:r>
        <w:rPr>
          <w:rFonts w:ascii="Arial" w:eastAsia="Arial" w:hAnsi="Arial" w:cs="Arial"/>
          <w:spacing w:val="-1"/>
        </w:rPr>
        <w:t>t</w:t>
      </w:r>
      <w:r>
        <w:rPr>
          <w:rFonts w:ascii="Arial" w:eastAsia="Arial" w:hAnsi="Arial" w:cs="Arial"/>
          <w:spacing w:val="1"/>
        </w:rPr>
        <w:t>r</w:t>
      </w:r>
      <w:r>
        <w:rPr>
          <w:rFonts w:ascii="Arial" w:eastAsia="Arial" w:hAnsi="Arial" w:cs="Arial"/>
        </w:rPr>
        <w:t>uc</w:t>
      </w:r>
      <w:r>
        <w:rPr>
          <w:rFonts w:ascii="Arial" w:eastAsia="Arial" w:hAnsi="Arial" w:cs="Arial"/>
          <w:spacing w:val="1"/>
        </w:rPr>
        <w:t>t</w:t>
      </w:r>
      <w:r>
        <w:rPr>
          <w:rFonts w:ascii="Arial" w:eastAsia="Arial" w:hAnsi="Arial" w:cs="Arial"/>
          <w:spacing w:val="-3"/>
        </w:rPr>
        <w:t>o</w:t>
      </w:r>
      <w:r>
        <w:rPr>
          <w:rFonts w:ascii="Arial" w:eastAsia="Arial" w:hAnsi="Arial" w:cs="Arial"/>
          <w:spacing w:val="1"/>
        </w:rPr>
        <w:t>r</w:t>
      </w:r>
      <w:r>
        <w:rPr>
          <w:rFonts w:ascii="Arial" w:eastAsia="Arial" w:hAnsi="Arial" w:cs="Arial"/>
        </w:rPr>
        <w:t>s;</w:t>
      </w:r>
    </w:p>
    <w:p w:rsidR="000A5570" w:rsidRDefault="00863EB5">
      <w:pPr>
        <w:tabs>
          <w:tab w:val="left" w:pos="1000"/>
        </w:tabs>
        <w:spacing w:before="72" w:after="0" w:line="240" w:lineRule="auto"/>
        <w:ind w:left="659"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S</w:t>
      </w:r>
      <w:r>
        <w:rPr>
          <w:rFonts w:ascii="Arial" w:eastAsia="Arial" w:hAnsi="Arial" w:cs="Arial"/>
        </w:rPr>
        <w:t>uppo</w:t>
      </w:r>
      <w:r>
        <w:rPr>
          <w:rFonts w:ascii="Arial" w:eastAsia="Arial" w:hAnsi="Arial" w:cs="Arial"/>
          <w:spacing w:val="1"/>
        </w:rPr>
        <w:t>r</w:t>
      </w:r>
      <w:r>
        <w:rPr>
          <w:rFonts w:ascii="Arial" w:eastAsia="Arial" w:hAnsi="Arial" w:cs="Arial"/>
        </w:rPr>
        <w:t>t s</w:t>
      </w:r>
      <w:r>
        <w:rPr>
          <w:rFonts w:ascii="Arial" w:eastAsia="Arial" w:hAnsi="Arial" w:cs="Arial"/>
          <w:spacing w:val="1"/>
        </w:rPr>
        <w:t>t</w:t>
      </w:r>
      <w:r>
        <w:rPr>
          <w:rFonts w:ascii="Arial" w:eastAsia="Arial" w:hAnsi="Arial" w:cs="Arial"/>
          <w:spacing w:val="-3"/>
        </w:rPr>
        <w:t>a</w:t>
      </w:r>
      <w:r>
        <w:rPr>
          <w:rFonts w:ascii="Arial" w:eastAsia="Arial" w:hAnsi="Arial" w:cs="Arial"/>
          <w:spacing w:val="1"/>
        </w:rPr>
        <w:t>ff</w:t>
      </w:r>
      <w:r>
        <w:rPr>
          <w:rFonts w:ascii="Arial" w:eastAsia="Arial" w:hAnsi="Arial" w:cs="Arial"/>
        </w:rPr>
        <w:t>;</w:t>
      </w:r>
    </w:p>
    <w:p w:rsidR="000A5570" w:rsidRDefault="00863EB5">
      <w:pPr>
        <w:tabs>
          <w:tab w:val="left" w:pos="1000"/>
        </w:tabs>
        <w:spacing w:before="75" w:after="0" w:line="240" w:lineRule="auto"/>
        <w:ind w:left="659"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Cl</w:t>
      </w:r>
      <w:r>
        <w:rPr>
          <w:rFonts w:ascii="Arial" w:eastAsia="Arial" w:hAnsi="Arial" w:cs="Arial"/>
        </w:rPr>
        <w:t>ass</w:t>
      </w:r>
      <w:r>
        <w:rPr>
          <w:rFonts w:ascii="Arial" w:eastAsia="Arial" w:hAnsi="Arial" w:cs="Arial"/>
          <w:spacing w:val="1"/>
        </w:rPr>
        <w:t>r</w:t>
      </w:r>
      <w:r>
        <w:rPr>
          <w:rFonts w:ascii="Arial" w:eastAsia="Arial" w:hAnsi="Arial" w:cs="Arial"/>
        </w:rPr>
        <w:t>oo</w:t>
      </w:r>
      <w:r>
        <w:rPr>
          <w:rFonts w:ascii="Arial" w:eastAsia="Arial" w:hAnsi="Arial" w:cs="Arial"/>
          <w:spacing w:val="1"/>
        </w:rPr>
        <w:t>m</w:t>
      </w:r>
      <w:r>
        <w:rPr>
          <w:rFonts w:ascii="Arial" w:eastAsia="Arial" w:hAnsi="Arial" w:cs="Arial"/>
        </w:rPr>
        <w:t>s</w:t>
      </w:r>
      <w:r>
        <w:rPr>
          <w:rFonts w:ascii="Arial" w:eastAsia="Arial" w:hAnsi="Arial" w:cs="Arial"/>
          <w:spacing w:val="-1"/>
        </w:rPr>
        <w:t xml:space="preserve"> </w:t>
      </w:r>
      <w:r>
        <w:rPr>
          <w:rFonts w:ascii="Arial" w:eastAsia="Arial" w:hAnsi="Arial" w:cs="Arial"/>
        </w:rPr>
        <w:t>and</w:t>
      </w:r>
      <w:r>
        <w:rPr>
          <w:rFonts w:ascii="Arial" w:eastAsia="Arial" w:hAnsi="Arial" w:cs="Arial"/>
          <w:spacing w:val="1"/>
        </w:rPr>
        <w:t xml:space="preserve"> </w:t>
      </w:r>
      <w:r>
        <w:rPr>
          <w:rFonts w:ascii="Arial" w:eastAsia="Arial" w:hAnsi="Arial" w:cs="Arial"/>
          <w:spacing w:val="-3"/>
        </w:rPr>
        <w:t>o</w:t>
      </w:r>
      <w:r>
        <w:rPr>
          <w:rFonts w:ascii="Arial" w:eastAsia="Arial" w:hAnsi="Arial" w:cs="Arial"/>
          <w:spacing w:val="1"/>
        </w:rPr>
        <w:t>t</w:t>
      </w:r>
      <w:r>
        <w:rPr>
          <w:rFonts w:ascii="Arial" w:eastAsia="Arial" w:hAnsi="Arial" w:cs="Arial"/>
        </w:rPr>
        <w:t>her s</w:t>
      </w:r>
      <w:r>
        <w:rPr>
          <w:rFonts w:ascii="Arial" w:eastAsia="Arial" w:hAnsi="Arial" w:cs="Arial"/>
          <w:spacing w:val="-3"/>
        </w:rPr>
        <w:t>p</w:t>
      </w:r>
      <w:r>
        <w:rPr>
          <w:rFonts w:ascii="Arial" w:eastAsia="Arial" w:hAnsi="Arial" w:cs="Arial"/>
        </w:rPr>
        <w:t>aces;</w:t>
      </w:r>
    </w:p>
    <w:p w:rsidR="000A5570" w:rsidRDefault="00863EB5">
      <w:pPr>
        <w:tabs>
          <w:tab w:val="left" w:pos="1000"/>
        </w:tabs>
        <w:spacing w:before="75" w:after="0" w:line="240" w:lineRule="auto"/>
        <w:ind w:left="659"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rPr>
        <w:t>p</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rPr>
        <w:t xml:space="preserve">, </w:t>
      </w:r>
      <w:r>
        <w:rPr>
          <w:rFonts w:ascii="Arial" w:eastAsia="Arial" w:hAnsi="Arial" w:cs="Arial"/>
          <w:spacing w:val="-1"/>
        </w:rPr>
        <w:t>i</w:t>
      </w:r>
      <w:r>
        <w:rPr>
          <w:rFonts w:ascii="Arial" w:eastAsia="Arial" w:hAnsi="Arial" w:cs="Arial"/>
        </w:rPr>
        <w:t>nc</w:t>
      </w:r>
      <w:r>
        <w:rPr>
          <w:rFonts w:ascii="Arial" w:eastAsia="Arial" w:hAnsi="Arial" w:cs="Arial"/>
          <w:spacing w:val="-1"/>
        </w:rPr>
        <w:t>l</w:t>
      </w:r>
      <w:r>
        <w:rPr>
          <w:rFonts w:ascii="Arial" w:eastAsia="Arial" w:hAnsi="Arial" w:cs="Arial"/>
        </w:rPr>
        <w:t>ud</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w:t>
      </w:r>
      <w:r>
        <w:rPr>
          <w:rFonts w:ascii="Arial" w:eastAsia="Arial" w:hAnsi="Arial" w:cs="Arial"/>
        </w:rPr>
        <w:t>s</w:t>
      </w:r>
      <w:r>
        <w:rPr>
          <w:rFonts w:ascii="Arial" w:eastAsia="Arial" w:hAnsi="Arial" w:cs="Arial"/>
          <w:spacing w:val="-1"/>
        </w:rPr>
        <w:t>i</w:t>
      </w:r>
      <w:r>
        <w:rPr>
          <w:rFonts w:ascii="Arial" w:eastAsia="Arial" w:hAnsi="Arial" w:cs="Arial"/>
          <w:spacing w:val="-2"/>
        </w:rPr>
        <w:t>m</w:t>
      </w:r>
      <w:r>
        <w:rPr>
          <w:rFonts w:ascii="Arial" w:eastAsia="Arial" w:hAnsi="Arial" w:cs="Arial"/>
        </w:rPr>
        <w:t>u</w:t>
      </w:r>
      <w:r>
        <w:rPr>
          <w:rFonts w:ascii="Arial" w:eastAsia="Arial" w:hAnsi="Arial" w:cs="Arial"/>
          <w:spacing w:val="-1"/>
        </w:rPr>
        <w:t>l</w:t>
      </w:r>
      <w:r>
        <w:rPr>
          <w:rFonts w:ascii="Arial" w:eastAsia="Arial" w:hAnsi="Arial" w:cs="Arial"/>
        </w:rPr>
        <w:t>a</w:t>
      </w:r>
      <w:r>
        <w:rPr>
          <w:rFonts w:ascii="Arial" w:eastAsia="Arial" w:hAnsi="Arial" w:cs="Arial"/>
          <w:spacing w:val="1"/>
        </w:rPr>
        <w:t>t</w:t>
      </w:r>
      <w:r>
        <w:rPr>
          <w:rFonts w:ascii="Arial" w:eastAsia="Arial" w:hAnsi="Arial" w:cs="Arial"/>
        </w:rPr>
        <w:t>o</w:t>
      </w:r>
      <w:r>
        <w:rPr>
          <w:rFonts w:ascii="Arial" w:eastAsia="Arial" w:hAnsi="Arial" w:cs="Arial"/>
          <w:spacing w:val="1"/>
        </w:rPr>
        <w:t>r</w:t>
      </w:r>
      <w:r>
        <w:rPr>
          <w:rFonts w:ascii="Arial" w:eastAsia="Arial" w:hAnsi="Arial" w:cs="Arial"/>
        </w:rPr>
        <w:t>s;</w:t>
      </w:r>
    </w:p>
    <w:p w:rsidR="000A5570" w:rsidRDefault="00863EB5">
      <w:pPr>
        <w:tabs>
          <w:tab w:val="left" w:pos="1000"/>
        </w:tabs>
        <w:spacing w:before="72" w:after="0" w:line="240" w:lineRule="auto"/>
        <w:ind w:left="659"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2"/>
        </w:rPr>
        <w:t>T</w:t>
      </w:r>
      <w:r>
        <w:rPr>
          <w:rFonts w:ascii="Arial" w:eastAsia="Arial" w:hAnsi="Arial" w:cs="Arial"/>
        </w:rPr>
        <w:t>e</w:t>
      </w:r>
      <w:r>
        <w:rPr>
          <w:rFonts w:ascii="Arial" w:eastAsia="Arial" w:hAnsi="Arial" w:cs="Arial"/>
          <w:spacing w:val="-2"/>
        </w:rPr>
        <w:t>x</w:t>
      </w:r>
      <w:r>
        <w:rPr>
          <w:rFonts w:ascii="Arial" w:eastAsia="Arial" w:hAnsi="Arial" w:cs="Arial"/>
          <w:spacing w:val="1"/>
        </w:rPr>
        <w:t>t</w:t>
      </w:r>
      <w:r>
        <w:rPr>
          <w:rFonts w:ascii="Arial" w:eastAsia="Arial" w:hAnsi="Arial" w:cs="Arial"/>
        </w:rPr>
        <w:t>bo</w:t>
      </w:r>
      <w:r>
        <w:rPr>
          <w:rFonts w:ascii="Arial" w:eastAsia="Arial" w:hAnsi="Arial" w:cs="Arial"/>
          <w:spacing w:val="-3"/>
        </w:rPr>
        <w:t>o</w:t>
      </w:r>
      <w:r>
        <w:rPr>
          <w:rFonts w:ascii="Arial" w:eastAsia="Arial" w:hAnsi="Arial" w:cs="Arial"/>
          <w:spacing w:val="2"/>
        </w:rPr>
        <w:t>k</w:t>
      </w:r>
      <w:r>
        <w:rPr>
          <w:rFonts w:ascii="Arial" w:eastAsia="Arial" w:hAnsi="Arial" w:cs="Arial"/>
          <w:spacing w:val="-2"/>
        </w:rPr>
        <w:t>s</w:t>
      </w:r>
      <w:r>
        <w:rPr>
          <w:rFonts w:ascii="Arial" w:eastAsia="Arial" w:hAnsi="Arial" w:cs="Arial"/>
        </w:rPr>
        <w:t xml:space="preserve">, </w:t>
      </w:r>
      <w:r>
        <w:rPr>
          <w:rFonts w:ascii="Arial" w:eastAsia="Arial" w:hAnsi="Arial" w:cs="Arial"/>
          <w:spacing w:val="1"/>
        </w:rPr>
        <w:t>t</w:t>
      </w:r>
      <w:r>
        <w:rPr>
          <w:rFonts w:ascii="Arial" w:eastAsia="Arial" w:hAnsi="Arial" w:cs="Arial"/>
        </w:rPr>
        <w:t>echn</w:t>
      </w:r>
      <w:r>
        <w:rPr>
          <w:rFonts w:ascii="Arial" w:eastAsia="Arial" w:hAnsi="Arial" w:cs="Arial"/>
          <w:spacing w:val="-1"/>
        </w:rPr>
        <w:t>i</w:t>
      </w:r>
      <w:r>
        <w:rPr>
          <w:rFonts w:ascii="Arial" w:eastAsia="Arial" w:hAnsi="Arial" w:cs="Arial"/>
        </w:rPr>
        <w:t>cal pa</w:t>
      </w:r>
      <w:r>
        <w:rPr>
          <w:rFonts w:ascii="Arial" w:eastAsia="Arial" w:hAnsi="Arial" w:cs="Arial"/>
          <w:spacing w:val="-3"/>
        </w:rPr>
        <w:t>p</w:t>
      </w:r>
      <w:r>
        <w:rPr>
          <w:rFonts w:ascii="Arial" w:eastAsia="Arial" w:hAnsi="Arial" w:cs="Arial"/>
        </w:rPr>
        <w:t>e</w:t>
      </w:r>
      <w:r>
        <w:rPr>
          <w:rFonts w:ascii="Arial" w:eastAsia="Arial" w:hAnsi="Arial" w:cs="Arial"/>
          <w:spacing w:val="1"/>
        </w:rPr>
        <w:t>r</w:t>
      </w:r>
      <w:r>
        <w:rPr>
          <w:rFonts w:ascii="Arial" w:eastAsia="Arial" w:hAnsi="Arial" w:cs="Arial"/>
        </w:rPr>
        <w:t>s;</w:t>
      </w:r>
    </w:p>
    <w:p w:rsidR="000A5570" w:rsidRDefault="00863EB5">
      <w:pPr>
        <w:tabs>
          <w:tab w:val="left" w:pos="1000"/>
        </w:tabs>
        <w:spacing w:before="75" w:after="0" w:line="240" w:lineRule="auto"/>
        <w:ind w:left="659"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Ot</w:t>
      </w:r>
      <w:r>
        <w:rPr>
          <w:rFonts w:ascii="Arial" w:eastAsia="Arial" w:hAnsi="Arial" w:cs="Arial"/>
        </w:rPr>
        <w:t>h</w:t>
      </w:r>
      <w:r>
        <w:rPr>
          <w:rFonts w:ascii="Arial" w:eastAsia="Arial" w:hAnsi="Arial" w:cs="Arial"/>
          <w:spacing w:val="-3"/>
        </w:rPr>
        <w:t>e</w:t>
      </w:r>
      <w:r>
        <w:rPr>
          <w:rFonts w:ascii="Arial" w:eastAsia="Arial" w:hAnsi="Arial" w:cs="Arial"/>
        </w:rPr>
        <w:t xml:space="preserve">r </w:t>
      </w:r>
      <w:r>
        <w:rPr>
          <w:rFonts w:ascii="Arial" w:eastAsia="Arial" w:hAnsi="Arial" w:cs="Arial"/>
          <w:spacing w:val="1"/>
        </w:rPr>
        <w:t>r</w:t>
      </w:r>
      <w:r>
        <w:rPr>
          <w:rFonts w:ascii="Arial" w:eastAsia="Arial" w:hAnsi="Arial" w:cs="Arial"/>
          <w:spacing w:val="-3"/>
        </w:rPr>
        <w:t>e</w:t>
      </w:r>
      <w:r>
        <w:rPr>
          <w:rFonts w:ascii="Arial" w:eastAsia="Arial" w:hAnsi="Arial" w:cs="Arial"/>
          <w:spacing w:val="3"/>
        </w:rPr>
        <w:t>f</w:t>
      </w:r>
      <w:r>
        <w:rPr>
          <w:rFonts w:ascii="Arial" w:eastAsia="Arial" w:hAnsi="Arial" w:cs="Arial"/>
          <w:spacing w:val="-3"/>
        </w:rPr>
        <w:t>e</w:t>
      </w:r>
      <w:r>
        <w:rPr>
          <w:rFonts w:ascii="Arial" w:eastAsia="Arial" w:hAnsi="Arial" w:cs="Arial"/>
          <w:spacing w:val="1"/>
        </w:rPr>
        <w:t>r</w:t>
      </w:r>
      <w:r>
        <w:rPr>
          <w:rFonts w:ascii="Arial" w:eastAsia="Arial" w:hAnsi="Arial" w:cs="Arial"/>
        </w:rPr>
        <w:t>ence</w:t>
      </w:r>
      <w:r>
        <w:rPr>
          <w:rFonts w:ascii="Arial" w:eastAsia="Arial" w:hAnsi="Arial" w:cs="Arial"/>
          <w:spacing w:val="-2"/>
        </w:rPr>
        <w:t xml:space="preserve"> </w:t>
      </w:r>
      <w:r>
        <w:rPr>
          <w:rFonts w:ascii="Arial" w:eastAsia="Arial" w:hAnsi="Arial" w:cs="Arial"/>
          <w:spacing w:val="1"/>
        </w:rPr>
        <w:t>m</w:t>
      </w:r>
      <w:r>
        <w:rPr>
          <w:rFonts w:ascii="Arial" w:eastAsia="Arial" w:hAnsi="Arial" w:cs="Arial"/>
          <w:spacing w:val="-3"/>
        </w:rPr>
        <w:t>a</w:t>
      </w:r>
      <w:r>
        <w:rPr>
          <w:rFonts w:ascii="Arial" w:eastAsia="Arial" w:hAnsi="Arial" w:cs="Arial"/>
          <w:spacing w:val="1"/>
        </w:rPr>
        <w:t>t</w:t>
      </w:r>
      <w:r>
        <w:rPr>
          <w:rFonts w:ascii="Arial" w:eastAsia="Arial" w:hAnsi="Arial" w:cs="Arial"/>
        </w:rPr>
        <w:t>e</w:t>
      </w:r>
      <w:r>
        <w:rPr>
          <w:rFonts w:ascii="Arial" w:eastAsia="Arial" w:hAnsi="Arial" w:cs="Arial"/>
          <w:spacing w:val="1"/>
        </w:rPr>
        <w:t>r</w:t>
      </w:r>
      <w:r>
        <w:rPr>
          <w:rFonts w:ascii="Arial" w:eastAsia="Arial" w:hAnsi="Arial" w:cs="Arial"/>
          <w:spacing w:val="-1"/>
        </w:rPr>
        <w:t>i</w:t>
      </w:r>
      <w:r>
        <w:rPr>
          <w:rFonts w:ascii="Arial" w:eastAsia="Arial" w:hAnsi="Arial" w:cs="Arial"/>
        </w:rPr>
        <w:t>a</w:t>
      </w:r>
      <w:r>
        <w:rPr>
          <w:rFonts w:ascii="Arial" w:eastAsia="Arial" w:hAnsi="Arial" w:cs="Arial"/>
          <w:spacing w:val="-1"/>
        </w:rPr>
        <w:t>l</w:t>
      </w:r>
      <w:r>
        <w:rPr>
          <w:rFonts w:ascii="Arial" w:eastAsia="Arial" w:hAnsi="Arial" w:cs="Arial"/>
        </w:rPr>
        <w:t>.</w:t>
      </w:r>
    </w:p>
    <w:p w:rsidR="000A5570" w:rsidRDefault="00863EB5">
      <w:pPr>
        <w:spacing w:before="55" w:after="0" w:line="240" w:lineRule="auto"/>
        <w:ind w:left="300" w:right="773"/>
        <w:jc w:val="both"/>
        <w:rPr>
          <w:rFonts w:ascii="Arial" w:eastAsia="Arial" w:hAnsi="Arial" w:cs="Arial"/>
        </w:rPr>
      </w:pPr>
      <w:r>
        <w:rPr>
          <w:rFonts w:ascii="Arial" w:eastAsia="Arial" w:hAnsi="Arial" w:cs="Arial"/>
          <w:b/>
          <w:bCs/>
          <w:spacing w:val="-3"/>
        </w:rPr>
        <w:t>T</w:t>
      </w:r>
      <w:r>
        <w:rPr>
          <w:rFonts w:ascii="Arial" w:eastAsia="Arial" w:hAnsi="Arial" w:cs="Arial"/>
          <w:b/>
          <w:bCs/>
        </w:rPr>
        <w:t>horough</w:t>
      </w:r>
      <w:r>
        <w:rPr>
          <w:rFonts w:ascii="Arial" w:eastAsia="Arial" w:hAnsi="Arial" w:cs="Arial"/>
          <w:b/>
          <w:bCs/>
          <w:spacing w:val="1"/>
        </w:rPr>
        <w:t xml:space="preserve"> </w:t>
      </w:r>
      <w:r>
        <w:rPr>
          <w:rFonts w:ascii="Arial" w:eastAsia="Arial" w:hAnsi="Arial" w:cs="Arial"/>
          <w:b/>
          <w:bCs/>
        </w:rPr>
        <w:t>prepara</w:t>
      </w:r>
      <w:r>
        <w:rPr>
          <w:rFonts w:ascii="Arial" w:eastAsia="Arial" w:hAnsi="Arial" w:cs="Arial"/>
          <w:b/>
          <w:bCs/>
          <w:spacing w:val="-2"/>
        </w:rPr>
        <w:t>t</w:t>
      </w:r>
      <w:r>
        <w:rPr>
          <w:rFonts w:ascii="Arial" w:eastAsia="Arial" w:hAnsi="Arial" w:cs="Arial"/>
          <w:b/>
          <w:bCs/>
          <w:spacing w:val="1"/>
        </w:rPr>
        <w:t>i</w:t>
      </w:r>
      <w:r>
        <w:rPr>
          <w:rFonts w:ascii="Arial" w:eastAsia="Arial" w:hAnsi="Arial" w:cs="Arial"/>
          <w:b/>
          <w:bCs/>
        </w:rPr>
        <w:t>on</w:t>
      </w:r>
      <w:r>
        <w:rPr>
          <w:rFonts w:ascii="Arial" w:eastAsia="Arial" w:hAnsi="Arial" w:cs="Arial"/>
          <w:b/>
          <w:bCs/>
          <w:spacing w:val="-2"/>
        </w:rPr>
        <w:t xml:space="preserve"> </w:t>
      </w:r>
      <w:r>
        <w:rPr>
          <w:rFonts w:ascii="Arial" w:eastAsia="Arial" w:hAnsi="Arial" w:cs="Arial"/>
          <w:b/>
          <w:bCs/>
          <w:spacing w:val="-1"/>
        </w:rPr>
        <w:t>i</w:t>
      </w:r>
      <w:r>
        <w:rPr>
          <w:rFonts w:ascii="Arial" w:eastAsia="Arial" w:hAnsi="Arial" w:cs="Arial"/>
          <w:b/>
          <w:bCs/>
        </w:rPr>
        <w:t>s</w:t>
      </w:r>
      <w:r>
        <w:rPr>
          <w:rFonts w:ascii="Arial" w:eastAsia="Arial" w:hAnsi="Arial" w:cs="Arial"/>
          <w:b/>
          <w:bCs/>
          <w:spacing w:val="1"/>
        </w:rPr>
        <w:t xml:space="preserve"> t</w:t>
      </w:r>
      <w:r>
        <w:rPr>
          <w:rFonts w:ascii="Arial" w:eastAsia="Arial" w:hAnsi="Arial" w:cs="Arial"/>
          <w:b/>
          <w:bCs/>
        </w:rPr>
        <w:t>he</w:t>
      </w:r>
      <w:r>
        <w:rPr>
          <w:rFonts w:ascii="Arial" w:eastAsia="Arial" w:hAnsi="Arial" w:cs="Arial"/>
          <w:b/>
          <w:bCs/>
          <w:spacing w:val="-2"/>
        </w:rPr>
        <w:t xml:space="preserve"> </w:t>
      </w:r>
      <w:r>
        <w:rPr>
          <w:rFonts w:ascii="Arial" w:eastAsia="Arial" w:hAnsi="Arial" w:cs="Arial"/>
          <w:b/>
          <w:bCs/>
        </w:rPr>
        <w:t>key</w:t>
      </w:r>
      <w:r>
        <w:rPr>
          <w:rFonts w:ascii="Arial" w:eastAsia="Arial" w:hAnsi="Arial" w:cs="Arial"/>
          <w:b/>
          <w:bCs/>
          <w:spacing w:val="-4"/>
        </w:rPr>
        <w:t xml:space="preserve"> </w:t>
      </w:r>
      <w:r>
        <w:rPr>
          <w:rFonts w:ascii="Arial" w:eastAsia="Arial" w:hAnsi="Arial" w:cs="Arial"/>
          <w:b/>
          <w:bCs/>
          <w:spacing w:val="1"/>
        </w:rPr>
        <w:t>t</w:t>
      </w:r>
      <w:r>
        <w:rPr>
          <w:rFonts w:ascii="Arial" w:eastAsia="Arial" w:hAnsi="Arial" w:cs="Arial"/>
          <w:b/>
          <w:bCs/>
        </w:rPr>
        <w:t>o</w:t>
      </w:r>
      <w:r>
        <w:rPr>
          <w:rFonts w:ascii="Arial" w:eastAsia="Arial" w:hAnsi="Arial" w:cs="Arial"/>
          <w:b/>
          <w:bCs/>
          <w:spacing w:val="1"/>
        </w:rPr>
        <w:t xml:space="preserve"> </w:t>
      </w:r>
      <w:r>
        <w:rPr>
          <w:rFonts w:ascii="Arial" w:eastAsia="Arial" w:hAnsi="Arial" w:cs="Arial"/>
          <w:b/>
          <w:bCs/>
        </w:rPr>
        <w:t>success</w:t>
      </w:r>
      <w:r>
        <w:rPr>
          <w:rFonts w:ascii="Arial" w:eastAsia="Arial" w:hAnsi="Arial" w:cs="Arial"/>
          <w:b/>
          <w:bCs/>
          <w:spacing w:val="1"/>
        </w:rPr>
        <w:t>f</w:t>
      </w:r>
      <w:r>
        <w:rPr>
          <w:rFonts w:ascii="Arial" w:eastAsia="Arial" w:hAnsi="Arial" w:cs="Arial"/>
          <w:b/>
          <w:bCs/>
        </w:rPr>
        <w:t xml:space="preserve">ul </w:t>
      </w:r>
      <w:r>
        <w:rPr>
          <w:rFonts w:ascii="Arial" w:eastAsia="Arial" w:hAnsi="Arial" w:cs="Arial"/>
          <w:b/>
          <w:bCs/>
          <w:spacing w:val="-1"/>
        </w:rPr>
        <w:t>i</w:t>
      </w:r>
      <w:r>
        <w:rPr>
          <w:rFonts w:ascii="Arial" w:eastAsia="Arial" w:hAnsi="Arial" w:cs="Arial"/>
          <w:b/>
          <w:bCs/>
        </w:rPr>
        <w:t>mp</w:t>
      </w:r>
      <w:r>
        <w:rPr>
          <w:rFonts w:ascii="Arial" w:eastAsia="Arial" w:hAnsi="Arial" w:cs="Arial"/>
          <w:b/>
          <w:bCs/>
          <w:spacing w:val="1"/>
        </w:rPr>
        <w:t>l</w:t>
      </w:r>
      <w:r>
        <w:rPr>
          <w:rFonts w:ascii="Arial" w:eastAsia="Arial" w:hAnsi="Arial" w:cs="Arial"/>
          <w:b/>
          <w:bCs/>
          <w:spacing w:val="-3"/>
        </w:rPr>
        <w:t>e</w:t>
      </w:r>
      <w:r>
        <w:rPr>
          <w:rFonts w:ascii="Arial" w:eastAsia="Arial" w:hAnsi="Arial" w:cs="Arial"/>
          <w:b/>
          <w:bCs/>
        </w:rPr>
        <w:t>men</w:t>
      </w:r>
      <w:r>
        <w:rPr>
          <w:rFonts w:ascii="Arial" w:eastAsia="Arial" w:hAnsi="Arial" w:cs="Arial"/>
          <w:b/>
          <w:bCs/>
          <w:spacing w:val="1"/>
        </w:rPr>
        <w:t>t</w:t>
      </w:r>
      <w:r>
        <w:rPr>
          <w:rFonts w:ascii="Arial" w:eastAsia="Arial" w:hAnsi="Arial" w:cs="Arial"/>
          <w:b/>
          <w:bCs/>
          <w:spacing w:val="-3"/>
        </w:rPr>
        <w:t>a</w:t>
      </w:r>
      <w:r>
        <w:rPr>
          <w:rFonts w:ascii="Arial" w:eastAsia="Arial" w:hAnsi="Arial" w:cs="Arial"/>
          <w:b/>
          <w:bCs/>
          <w:spacing w:val="1"/>
        </w:rPr>
        <w:t>ti</w:t>
      </w:r>
      <w:r>
        <w:rPr>
          <w:rFonts w:ascii="Arial" w:eastAsia="Arial" w:hAnsi="Arial" w:cs="Arial"/>
          <w:b/>
          <w:bCs/>
        </w:rPr>
        <w:t>on</w:t>
      </w:r>
      <w:r>
        <w:rPr>
          <w:rFonts w:ascii="Arial" w:eastAsia="Arial" w:hAnsi="Arial" w:cs="Arial"/>
          <w:b/>
          <w:bCs/>
          <w:spacing w:val="-2"/>
        </w:rPr>
        <w:t xml:space="preserve"> </w:t>
      </w:r>
      <w:r>
        <w:rPr>
          <w:rFonts w:ascii="Arial" w:eastAsia="Arial" w:hAnsi="Arial" w:cs="Arial"/>
          <w:b/>
          <w:bCs/>
        </w:rPr>
        <w:t>of a</w:t>
      </w:r>
      <w:r>
        <w:rPr>
          <w:rFonts w:ascii="Arial" w:eastAsia="Arial" w:hAnsi="Arial" w:cs="Arial"/>
          <w:b/>
          <w:bCs/>
          <w:spacing w:val="-2"/>
        </w:rPr>
        <w:t xml:space="preserve"> </w:t>
      </w:r>
      <w:r>
        <w:rPr>
          <w:rFonts w:ascii="Arial" w:eastAsia="Arial" w:hAnsi="Arial" w:cs="Arial"/>
          <w:b/>
          <w:bCs/>
          <w:spacing w:val="1"/>
        </w:rPr>
        <w:t>t</w:t>
      </w:r>
      <w:r>
        <w:rPr>
          <w:rFonts w:ascii="Arial" w:eastAsia="Arial" w:hAnsi="Arial" w:cs="Arial"/>
          <w:b/>
          <w:bCs/>
          <w:spacing w:val="-2"/>
        </w:rPr>
        <w:t>r</w:t>
      </w:r>
      <w:r>
        <w:rPr>
          <w:rFonts w:ascii="Arial" w:eastAsia="Arial" w:hAnsi="Arial" w:cs="Arial"/>
          <w:b/>
          <w:bCs/>
        </w:rPr>
        <w:t>a</w:t>
      </w:r>
      <w:r>
        <w:rPr>
          <w:rFonts w:ascii="Arial" w:eastAsia="Arial" w:hAnsi="Arial" w:cs="Arial"/>
          <w:b/>
          <w:bCs/>
          <w:spacing w:val="1"/>
        </w:rPr>
        <w:t>i</w:t>
      </w:r>
      <w:r>
        <w:rPr>
          <w:rFonts w:ascii="Arial" w:eastAsia="Arial" w:hAnsi="Arial" w:cs="Arial"/>
          <w:b/>
          <w:bCs/>
        </w:rPr>
        <w:t>n</w:t>
      </w:r>
      <w:r>
        <w:rPr>
          <w:rFonts w:ascii="Arial" w:eastAsia="Arial" w:hAnsi="Arial" w:cs="Arial"/>
          <w:b/>
          <w:bCs/>
          <w:spacing w:val="1"/>
        </w:rPr>
        <w:t>i</w:t>
      </w:r>
      <w:r>
        <w:rPr>
          <w:rFonts w:ascii="Arial" w:eastAsia="Arial" w:hAnsi="Arial" w:cs="Arial"/>
          <w:b/>
          <w:bCs/>
        </w:rPr>
        <w:t>ng</w:t>
      </w:r>
      <w:r>
        <w:rPr>
          <w:rFonts w:ascii="Arial" w:eastAsia="Arial" w:hAnsi="Arial" w:cs="Arial"/>
          <w:b/>
          <w:bCs/>
          <w:spacing w:val="-2"/>
        </w:rPr>
        <w:t xml:space="preserve"> </w:t>
      </w:r>
      <w:r>
        <w:rPr>
          <w:rFonts w:ascii="Arial" w:eastAsia="Arial" w:hAnsi="Arial" w:cs="Arial"/>
          <w:b/>
          <w:bCs/>
        </w:rPr>
        <w:t>cours</w:t>
      </w:r>
      <w:r>
        <w:rPr>
          <w:rFonts w:ascii="Arial" w:eastAsia="Arial" w:hAnsi="Arial" w:cs="Arial"/>
          <w:b/>
          <w:bCs/>
          <w:spacing w:val="-3"/>
        </w:rPr>
        <w:t>e</w:t>
      </w:r>
      <w:r>
        <w:rPr>
          <w:rFonts w:ascii="Arial" w:eastAsia="Arial" w:hAnsi="Arial" w:cs="Arial"/>
          <w:b/>
          <w:bCs/>
        </w:rPr>
        <w:t>.</w:t>
      </w:r>
    </w:p>
    <w:p w:rsidR="000A5570" w:rsidRDefault="000A5570">
      <w:pPr>
        <w:spacing w:before="4" w:after="0" w:line="120" w:lineRule="exact"/>
        <w:rPr>
          <w:sz w:val="12"/>
          <w:szCs w:val="12"/>
        </w:rPr>
      </w:pPr>
    </w:p>
    <w:p w:rsidR="000A5570" w:rsidRDefault="00863EB5">
      <w:pPr>
        <w:spacing w:after="0" w:line="239" w:lineRule="auto"/>
        <w:ind w:left="300" w:right="95"/>
        <w:jc w:val="both"/>
        <w:rPr>
          <w:rFonts w:ascii="Arial" w:eastAsia="Arial" w:hAnsi="Arial" w:cs="Arial"/>
        </w:rPr>
      </w:pPr>
      <w:r>
        <w:rPr>
          <w:rFonts w:ascii="Arial" w:eastAsia="Arial" w:hAnsi="Arial" w:cs="Arial"/>
          <w:spacing w:val="-1"/>
        </w:rPr>
        <w:t>Al</w:t>
      </w:r>
      <w:r>
        <w:rPr>
          <w:rFonts w:ascii="Arial" w:eastAsia="Arial" w:hAnsi="Arial" w:cs="Arial"/>
        </w:rPr>
        <w:t>l</w:t>
      </w:r>
      <w:r>
        <w:rPr>
          <w:rFonts w:ascii="Arial" w:eastAsia="Arial" w:hAnsi="Arial" w:cs="Arial"/>
          <w:spacing w:val="31"/>
        </w:rPr>
        <w:t xml:space="preserve"> </w:t>
      </w:r>
      <w:r>
        <w:rPr>
          <w:rFonts w:ascii="Arial" w:eastAsia="Arial" w:hAnsi="Arial" w:cs="Arial"/>
        </w:rPr>
        <w:t>s</w:t>
      </w:r>
      <w:r>
        <w:rPr>
          <w:rFonts w:ascii="Arial" w:eastAsia="Arial" w:hAnsi="Arial" w:cs="Arial"/>
          <w:spacing w:val="1"/>
        </w:rPr>
        <w:t>t</w:t>
      </w:r>
      <w:r>
        <w:rPr>
          <w:rFonts w:ascii="Arial" w:eastAsia="Arial" w:hAnsi="Arial" w:cs="Arial"/>
        </w:rPr>
        <w:t>a</w:t>
      </w:r>
      <w:r>
        <w:rPr>
          <w:rFonts w:ascii="Arial" w:eastAsia="Arial" w:hAnsi="Arial" w:cs="Arial"/>
          <w:spacing w:val="2"/>
        </w:rPr>
        <w:t>g</w:t>
      </w:r>
      <w:r>
        <w:rPr>
          <w:rFonts w:ascii="Arial" w:eastAsia="Arial" w:hAnsi="Arial" w:cs="Arial"/>
        </w:rPr>
        <w:t>es</w:t>
      </w:r>
      <w:r>
        <w:rPr>
          <w:rFonts w:ascii="Arial" w:eastAsia="Arial" w:hAnsi="Arial" w:cs="Arial"/>
          <w:spacing w:val="30"/>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33"/>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29"/>
        </w:rPr>
        <w:t xml:space="preserve">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32"/>
        </w:rPr>
        <w:t xml:space="preserve"> </w:t>
      </w:r>
      <w:r>
        <w:rPr>
          <w:rFonts w:ascii="Arial" w:eastAsia="Arial" w:hAnsi="Arial" w:cs="Arial"/>
        </w:rPr>
        <w:t>shou</w:t>
      </w:r>
      <w:r>
        <w:rPr>
          <w:rFonts w:ascii="Arial" w:eastAsia="Arial" w:hAnsi="Arial" w:cs="Arial"/>
          <w:spacing w:val="-1"/>
        </w:rPr>
        <w:t>l</w:t>
      </w:r>
      <w:r>
        <w:rPr>
          <w:rFonts w:ascii="Arial" w:eastAsia="Arial" w:hAnsi="Arial" w:cs="Arial"/>
        </w:rPr>
        <w:t>d</w:t>
      </w:r>
      <w:r>
        <w:rPr>
          <w:rFonts w:ascii="Arial" w:eastAsia="Arial" w:hAnsi="Arial" w:cs="Arial"/>
          <w:spacing w:val="32"/>
        </w:rPr>
        <w:t xml:space="preserve"> </w:t>
      </w:r>
      <w:r>
        <w:rPr>
          <w:rFonts w:ascii="Arial" w:eastAsia="Arial" w:hAnsi="Arial" w:cs="Arial"/>
          <w:spacing w:val="-1"/>
        </w:rPr>
        <w:t>i</w:t>
      </w:r>
      <w:r>
        <w:rPr>
          <w:rFonts w:ascii="Arial" w:eastAsia="Arial" w:hAnsi="Arial" w:cs="Arial"/>
        </w:rPr>
        <w:t>nc</w:t>
      </w:r>
      <w:r>
        <w:rPr>
          <w:rFonts w:ascii="Arial" w:eastAsia="Arial" w:hAnsi="Arial" w:cs="Arial"/>
          <w:spacing w:val="-1"/>
        </w:rPr>
        <w:t>l</w:t>
      </w:r>
      <w:r>
        <w:rPr>
          <w:rFonts w:ascii="Arial" w:eastAsia="Arial" w:hAnsi="Arial" w:cs="Arial"/>
        </w:rPr>
        <w:t>ude</w:t>
      </w:r>
      <w:r>
        <w:rPr>
          <w:rFonts w:ascii="Arial" w:eastAsia="Arial" w:hAnsi="Arial" w:cs="Arial"/>
          <w:spacing w:val="32"/>
        </w:rPr>
        <w:t xml:space="preserve"> </w:t>
      </w:r>
      <w:r>
        <w:rPr>
          <w:rFonts w:ascii="Arial" w:eastAsia="Arial" w:hAnsi="Arial" w:cs="Arial"/>
        </w:rPr>
        <w:t>con</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rPr>
        <w:t>uous</w:t>
      </w:r>
      <w:r>
        <w:rPr>
          <w:rFonts w:ascii="Arial" w:eastAsia="Arial" w:hAnsi="Arial" w:cs="Arial"/>
          <w:spacing w:val="32"/>
        </w:rPr>
        <w:t xml:space="preserve"> </w:t>
      </w:r>
      <w:r>
        <w:rPr>
          <w:rFonts w:ascii="Arial" w:eastAsia="Arial" w:hAnsi="Arial" w:cs="Arial"/>
        </w:rPr>
        <w:t>asses</w:t>
      </w:r>
      <w:r>
        <w:rPr>
          <w:rFonts w:ascii="Arial" w:eastAsia="Arial" w:hAnsi="Arial" w:cs="Arial"/>
          <w:spacing w:val="-2"/>
        </w:rPr>
        <w:t>s</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rPr>
        <w:t xml:space="preserve">.  </w:t>
      </w:r>
      <w:r>
        <w:rPr>
          <w:rFonts w:ascii="Arial" w:eastAsia="Arial" w:hAnsi="Arial" w:cs="Arial"/>
          <w:spacing w:val="2"/>
        </w:rPr>
        <w:t xml:space="preserve"> </w:t>
      </w:r>
      <w:r>
        <w:rPr>
          <w:rFonts w:ascii="Arial" w:eastAsia="Arial" w:hAnsi="Arial" w:cs="Arial"/>
        </w:rPr>
        <w:t>A</w:t>
      </w:r>
      <w:r>
        <w:rPr>
          <w:rFonts w:ascii="Arial" w:eastAsia="Arial" w:hAnsi="Arial" w:cs="Arial"/>
          <w:spacing w:val="29"/>
        </w:rPr>
        <w:t xml:space="preserve"> </w:t>
      </w:r>
      <w:r>
        <w:rPr>
          <w:rFonts w:ascii="Arial" w:eastAsia="Arial" w:hAnsi="Arial" w:cs="Arial"/>
          <w:spacing w:val="1"/>
        </w:rPr>
        <w:t>t</w:t>
      </w:r>
      <w:r>
        <w:rPr>
          <w:rFonts w:ascii="Arial" w:eastAsia="Arial" w:hAnsi="Arial" w:cs="Arial"/>
          <w:spacing w:val="-3"/>
        </w:rPr>
        <w:t>a</w:t>
      </w:r>
      <w:r>
        <w:rPr>
          <w:rFonts w:ascii="Arial" w:eastAsia="Arial" w:hAnsi="Arial" w:cs="Arial"/>
        </w:rPr>
        <w:t>sk</w:t>
      </w:r>
      <w:r>
        <w:rPr>
          <w:rFonts w:ascii="Arial" w:eastAsia="Arial" w:hAnsi="Arial" w:cs="Arial"/>
          <w:spacing w:val="32"/>
        </w:rPr>
        <w:t xml:space="preserve"> </w:t>
      </w:r>
      <w:r>
        <w:rPr>
          <w:rFonts w:ascii="Arial" w:eastAsia="Arial" w:hAnsi="Arial" w:cs="Arial"/>
        </w:rPr>
        <w:t>bo</w:t>
      </w:r>
      <w:r>
        <w:rPr>
          <w:rFonts w:ascii="Arial" w:eastAsia="Arial" w:hAnsi="Arial" w:cs="Arial"/>
          <w:spacing w:val="-3"/>
        </w:rPr>
        <w:t>o</w:t>
      </w:r>
      <w:r>
        <w:rPr>
          <w:rFonts w:ascii="Arial" w:eastAsia="Arial" w:hAnsi="Arial" w:cs="Arial"/>
        </w:rPr>
        <w:t>k</w:t>
      </w:r>
      <w:r>
        <w:rPr>
          <w:rFonts w:ascii="Arial" w:eastAsia="Arial" w:hAnsi="Arial" w:cs="Arial"/>
          <w:spacing w:val="32"/>
        </w:rPr>
        <w:t xml:space="preserve"> </w:t>
      </w:r>
      <w:r>
        <w:rPr>
          <w:rFonts w:ascii="Arial" w:eastAsia="Arial" w:hAnsi="Arial" w:cs="Arial"/>
          <w:spacing w:val="1"/>
        </w:rPr>
        <w:t>(</w:t>
      </w:r>
      <w:r>
        <w:rPr>
          <w:rFonts w:ascii="Arial" w:eastAsia="Arial" w:hAnsi="Arial" w:cs="Arial"/>
          <w:spacing w:val="-1"/>
        </w:rPr>
        <w:t>t</w:t>
      </w:r>
      <w:r>
        <w:rPr>
          <w:rFonts w:ascii="Arial" w:eastAsia="Arial" w:hAnsi="Arial" w:cs="Arial"/>
          <w:spacing w:val="1"/>
        </w:rPr>
        <w: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32"/>
        </w:rPr>
        <w:t xml:space="preserve"> </w:t>
      </w:r>
      <w:r>
        <w:rPr>
          <w:rFonts w:ascii="Arial" w:eastAsia="Arial" w:hAnsi="Arial" w:cs="Arial"/>
          <w:spacing w:val="-1"/>
        </w:rPr>
        <w:t>l</w:t>
      </w:r>
      <w:r>
        <w:rPr>
          <w:rFonts w:ascii="Arial" w:eastAsia="Arial" w:hAnsi="Arial" w:cs="Arial"/>
          <w:spacing w:val="-3"/>
        </w:rPr>
        <w:t>o</w:t>
      </w:r>
      <w:r>
        <w:rPr>
          <w:rFonts w:ascii="Arial" w:eastAsia="Arial" w:hAnsi="Arial" w:cs="Arial"/>
        </w:rPr>
        <w:t>g) shou</w:t>
      </w:r>
      <w:r>
        <w:rPr>
          <w:rFonts w:ascii="Arial" w:eastAsia="Arial" w:hAnsi="Arial" w:cs="Arial"/>
          <w:spacing w:val="-1"/>
        </w:rPr>
        <w:t>l</w:t>
      </w:r>
      <w:r>
        <w:rPr>
          <w:rFonts w:ascii="Arial" w:eastAsia="Arial" w:hAnsi="Arial" w:cs="Arial"/>
        </w:rPr>
        <w:t>d</w:t>
      </w:r>
      <w:r>
        <w:rPr>
          <w:rFonts w:ascii="Arial" w:eastAsia="Arial" w:hAnsi="Arial" w:cs="Arial"/>
          <w:spacing w:val="1"/>
        </w:rPr>
        <w:t xml:space="preserve"> </w:t>
      </w:r>
      <w:r>
        <w:rPr>
          <w:rFonts w:ascii="Arial" w:eastAsia="Arial" w:hAnsi="Arial" w:cs="Arial"/>
        </w:rPr>
        <w:t>be</w:t>
      </w:r>
      <w:r>
        <w:rPr>
          <w:rFonts w:ascii="Arial" w:eastAsia="Arial" w:hAnsi="Arial" w:cs="Arial"/>
          <w:spacing w:val="1"/>
        </w:rPr>
        <w:t xml:space="preserve"> </w:t>
      </w:r>
      <w:r>
        <w:rPr>
          <w:rFonts w:ascii="Arial" w:eastAsia="Arial" w:hAnsi="Arial" w:cs="Arial"/>
        </w:rPr>
        <w:t>used</w:t>
      </w:r>
      <w:r>
        <w:rPr>
          <w:rFonts w:ascii="Arial" w:eastAsia="Arial" w:hAnsi="Arial" w:cs="Arial"/>
          <w:spacing w:val="1"/>
        </w:rPr>
        <w:t xml:space="preserve"> t</w:t>
      </w:r>
      <w:r>
        <w:rPr>
          <w:rFonts w:ascii="Arial" w:eastAsia="Arial" w:hAnsi="Arial" w:cs="Arial"/>
        </w:rPr>
        <w:t>o</w:t>
      </w:r>
      <w:r>
        <w:rPr>
          <w:rFonts w:ascii="Arial" w:eastAsia="Arial" w:hAnsi="Arial" w:cs="Arial"/>
          <w:spacing w:val="1"/>
        </w:rPr>
        <w:t xml:space="preserve"> </w:t>
      </w:r>
      <w:r>
        <w:rPr>
          <w:rFonts w:ascii="Arial" w:eastAsia="Arial" w:hAnsi="Arial" w:cs="Arial"/>
        </w:rPr>
        <w:t>sh</w:t>
      </w:r>
      <w:r>
        <w:rPr>
          <w:rFonts w:ascii="Arial" w:eastAsia="Arial" w:hAnsi="Arial" w:cs="Arial"/>
          <w:spacing w:val="2"/>
        </w:rPr>
        <w:t>o</w:t>
      </w:r>
      <w:r>
        <w:rPr>
          <w:rFonts w:ascii="Arial" w:eastAsia="Arial" w:hAnsi="Arial" w:cs="Arial"/>
        </w:rPr>
        <w:t>w p</w:t>
      </w:r>
      <w:r>
        <w:rPr>
          <w:rFonts w:ascii="Arial" w:eastAsia="Arial" w:hAnsi="Arial" w:cs="Arial"/>
          <w:spacing w:val="1"/>
        </w:rPr>
        <w:t>r</w:t>
      </w:r>
      <w:r>
        <w:rPr>
          <w:rFonts w:ascii="Arial" w:eastAsia="Arial" w:hAnsi="Arial" w:cs="Arial"/>
          <w:spacing w:val="-3"/>
        </w:rPr>
        <w:t>o</w:t>
      </w:r>
      <w:r>
        <w:rPr>
          <w:rFonts w:ascii="Arial" w:eastAsia="Arial" w:hAnsi="Arial" w:cs="Arial"/>
          <w:spacing w:val="2"/>
        </w:rPr>
        <w:t>g</w:t>
      </w:r>
      <w:r>
        <w:rPr>
          <w:rFonts w:ascii="Arial" w:eastAsia="Arial" w:hAnsi="Arial" w:cs="Arial"/>
          <w:spacing w:val="1"/>
        </w:rPr>
        <w:t>r</w:t>
      </w:r>
      <w:r>
        <w:rPr>
          <w:rFonts w:ascii="Arial" w:eastAsia="Arial" w:hAnsi="Arial" w:cs="Arial"/>
        </w:rPr>
        <w:t>ess</w:t>
      </w:r>
      <w:r>
        <w:rPr>
          <w:rFonts w:ascii="Arial" w:eastAsia="Arial" w:hAnsi="Arial" w:cs="Arial"/>
          <w:spacing w:val="2"/>
        </w:rPr>
        <w:t xml:space="preserve"> </w:t>
      </w:r>
      <w:r>
        <w:rPr>
          <w:rFonts w:ascii="Arial" w:eastAsia="Arial" w:hAnsi="Arial" w:cs="Arial"/>
        </w:rPr>
        <w:t>be</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4"/>
        </w:rPr>
        <w:t xml:space="preserve"> </w:t>
      </w:r>
      <w:r>
        <w:rPr>
          <w:rFonts w:ascii="Arial" w:eastAsia="Arial" w:hAnsi="Arial" w:cs="Arial"/>
          <w:spacing w:val="1"/>
        </w:rPr>
        <w:t>m</w:t>
      </w:r>
      <w:r>
        <w:rPr>
          <w:rFonts w:ascii="Arial" w:eastAsia="Arial" w:hAnsi="Arial" w:cs="Arial"/>
        </w:rPr>
        <w:t>ade</w:t>
      </w:r>
      <w:r>
        <w:rPr>
          <w:rFonts w:ascii="Arial" w:eastAsia="Arial" w:hAnsi="Arial" w:cs="Arial"/>
          <w:spacing w:val="1"/>
        </w:rPr>
        <w:t xml:space="preserve"> </w:t>
      </w:r>
      <w:r>
        <w:rPr>
          <w:rFonts w:ascii="Arial" w:eastAsia="Arial" w:hAnsi="Arial" w:cs="Arial"/>
        </w:rPr>
        <w:t>by</w:t>
      </w:r>
      <w:r>
        <w:rPr>
          <w:rFonts w:ascii="Arial" w:eastAsia="Arial" w:hAnsi="Arial" w:cs="Arial"/>
          <w:spacing w:val="2"/>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S</w:t>
      </w:r>
      <w:r>
        <w:rPr>
          <w:rFonts w:ascii="Arial" w:eastAsia="Arial" w:hAnsi="Arial" w:cs="Arial"/>
          <w:spacing w:val="1"/>
        </w:rPr>
        <w:t xml:space="preserve"> </w:t>
      </w:r>
      <w:r>
        <w:rPr>
          <w:rFonts w:ascii="Arial" w:eastAsia="Arial" w:hAnsi="Arial" w:cs="Arial"/>
        </w:rPr>
        <w:t>pe</w:t>
      </w:r>
      <w:r>
        <w:rPr>
          <w:rFonts w:ascii="Arial" w:eastAsia="Arial" w:hAnsi="Arial" w:cs="Arial"/>
          <w:spacing w:val="1"/>
        </w:rPr>
        <w:t>r</w:t>
      </w:r>
      <w:r>
        <w:rPr>
          <w:rFonts w:ascii="Arial" w:eastAsia="Arial" w:hAnsi="Arial" w:cs="Arial"/>
        </w:rPr>
        <w:t xml:space="preserve">sonnel </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t</w:t>
      </w:r>
      <w:r>
        <w:rPr>
          <w:rFonts w:ascii="Arial" w:eastAsia="Arial" w:hAnsi="Arial" w:cs="Arial"/>
        </w:rPr>
        <w:t>he</w:t>
      </w:r>
      <w:r>
        <w:rPr>
          <w:rFonts w:ascii="Arial" w:eastAsia="Arial" w:hAnsi="Arial" w:cs="Arial"/>
          <w:spacing w:val="-1"/>
        </w:rPr>
        <w:t>i</w:t>
      </w:r>
      <w:r>
        <w:rPr>
          <w:rFonts w:ascii="Arial" w:eastAsia="Arial" w:hAnsi="Arial" w:cs="Arial"/>
        </w:rPr>
        <w:t>r</w:t>
      </w:r>
      <w:r>
        <w:rPr>
          <w:rFonts w:ascii="Arial" w:eastAsia="Arial" w:hAnsi="Arial" w:cs="Arial"/>
          <w:spacing w:val="2"/>
        </w:rPr>
        <w:t xml:space="preserve"> </w:t>
      </w:r>
      <w:r>
        <w:rPr>
          <w:rFonts w:ascii="Arial" w:eastAsia="Arial" w:hAnsi="Arial" w:cs="Arial"/>
        </w:rPr>
        <w:t>pa</w:t>
      </w:r>
      <w:r>
        <w:rPr>
          <w:rFonts w:ascii="Arial" w:eastAsia="Arial" w:hAnsi="Arial" w:cs="Arial"/>
          <w:spacing w:val="1"/>
        </w:rPr>
        <w:t>rt</w:t>
      </w:r>
      <w:r>
        <w:rPr>
          <w:rFonts w:ascii="Arial" w:eastAsia="Arial" w:hAnsi="Arial" w:cs="Arial"/>
          <w:spacing w:val="-1"/>
        </w:rPr>
        <w:t>i</w:t>
      </w:r>
      <w:r>
        <w:rPr>
          <w:rFonts w:ascii="Arial" w:eastAsia="Arial" w:hAnsi="Arial" w:cs="Arial"/>
        </w:rPr>
        <w:t>cu</w:t>
      </w:r>
      <w:r>
        <w:rPr>
          <w:rFonts w:ascii="Arial" w:eastAsia="Arial" w:hAnsi="Arial" w:cs="Arial"/>
          <w:spacing w:val="-1"/>
        </w:rPr>
        <w:t>l</w:t>
      </w:r>
      <w:r>
        <w:rPr>
          <w:rFonts w:ascii="Arial" w:eastAsia="Arial" w:hAnsi="Arial" w:cs="Arial"/>
        </w:rPr>
        <w:t>ar</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1"/>
        </w:rPr>
        <w: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w:t>
      </w:r>
      <w:r>
        <w:rPr>
          <w:rFonts w:ascii="Arial" w:eastAsia="Arial" w:hAnsi="Arial" w:cs="Arial"/>
          <w:spacing w:val="2"/>
        </w:rPr>
        <w:t>g</w:t>
      </w:r>
      <w:r>
        <w:rPr>
          <w:rFonts w:ascii="Arial" w:eastAsia="Arial" w:hAnsi="Arial" w:cs="Arial"/>
        </w:rPr>
        <w:t xml:space="preserve">. </w:t>
      </w:r>
      <w:r>
        <w:rPr>
          <w:rFonts w:ascii="Arial" w:eastAsia="Arial" w:hAnsi="Arial" w:cs="Arial"/>
          <w:spacing w:val="4"/>
        </w:rPr>
        <w:t xml:space="preserve"> </w:t>
      </w:r>
      <w:r>
        <w:rPr>
          <w:rFonts w:ascii="Arial" w:eastAsia="Arial" w:hAnsi="Arial" w:cs="Arial"/>
          <w:spacing w:val="2"/>
        </w:rPr>
        <w:t>T</w:t>
      </w:r>
      <w:r>
        <w:rPr>
          <w:rFonts w:ascii="Arial" w:eastAsia="Arial" w:hAnsi="Arial" w:cs="Arial"/>
          <w:spacing w:val="-3"/>
        </w:rPr>
        <w:t>h</w:t>
      </w:r>
      <w:r>
        <w:rPr>
          <w:rFonts w:ascii="Arial" w:eastAsia="Arial" w:hAnsi="Arial" w:cs="Arial"/>
        </w:rPr>
        <w:t xml:space="preserve">e </w:t>
      </w:r>
      <w:r>
        <w:rPr>
          <w:rFonts w:ascii="Arial" w:eastAsia="Arial" w:hAnsi="Arial" w:cs="Arial"/>
          <w:spacing w:val="-1"/>
        </w:rPr>
        <w:t>l</w:t>
      </w:r>
      <w:r>
        <w:rPr>
          <w:rFonts w:ascii="Arial" w:eastAsia="Arial" w:hAnsi="Arial" w:cs="Arial"/>
        </w:rPr>
        <w:t>og</w:t>
      </w:r>
      <w:r>
        <w:rPr>
          <w:rFonts w:ascii="Arial" w:eastAsia="Arial" w:hAnsi="Arial" w:cs="Arial"/>
          <w:spacing w:val="5"/>
        </w:rPr>
        <w:t xml:space="preserve"> </w:t>
      </w:r>
      <w:r>
        <w:rPr>
          <w:rFonts w:ascii="Arial" w:eastAsia="Arial" w:hAnsi="Arial" w:cs="Arial"/>
          <w:spacing w:val="-4"/>
        </w:rPr>
        <w:t>w</w:t>
      </w:r>
      <w:r>
        <w:rPr>
          <w:rFonts w:ascii="Arial" w:eastAsia="Arial" w:hAnsi="Arial" w:cs="Arial"/>
        </w:rPr>
        <w:t>ou</w:t>
      </w:r>
      <w:r>
        <w:rPr>
          <w:rFonts w:ascii="Arial" w:eastAsia="Arial" w:hAnsi="Arial" w:cs="Arial"/>
          <w:spacing w:val="-1"/>
        </w:rPr>
        <w:t>l</w:t>
      </w:r>
      <w:r>
        <w:rPr>
          <w:rFonts w:ascii="Arial" w:eastAsia="Arial" w:hAnsi="Arial" w:cs="Arial"/>
        </w:rPr>
        <w:t>d</w:t>
      </w:r>
      <w:r>
        <w:rPr>
          <w:rFonts w:ascii="Arial" w:eastAsia="Arial" w:hAnsi="Arial" w:cs="Arial"/>
          <w:spacing w:val="3"/>
        </w:rPr>
        <w:t xml:space="preserve"> </w:t>
      </w:r>
      <w:r>
        <w:rPr>
          <w:rFonts w:ascii="Arial" w:eastAsia="Arial" w:hAnsi="Arial" w:cs="Arial"/>
        </w:rPr>
        <w:t>sh</w:t>
      </w:r>
      <w:r>
        <w:rPr>
          <w:rFonts w:ascii="Arial" w:eastAsia="Arial" w:hAnsi="Arial" w:cs="Arial"/>
          <w:spacing w:val="2"/>
        </w:rPr>
        <w:t>o</w:t>
      </w:r>
      <w:r>
        <w:rPr>
          <w:rFonts w:ascii="Arial" w:eastAsia="Arial" w:hAnsi="Arial" w:cs="Arial"/>
        </w:rPr>
        <w:t xml:space="preserve">w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rPr>
        <w:t>nu</w:t>
      </w:r>
      <w:r>
        <w:rPr>
          <w:rFonts w:ascii="Arial" w:eastAsia="Arial" w:hAnsi="Arial" w:cs="Arial"/>
          <w:spacing w:val="-2"/>
        </w:rPr>
        <w:t>m</w:t>
      </w:r>
      <w:r>
        <w:rPr>
          <w:rFonts w:ascii="Arial" w:eastAsia="Arial" w:hAnsi="Arial" w:cs="Arial"/>
        </w:rPr>
        <w:t>ber</w:t>
      </w:r>
      <w:r>
        <w:rPr>
          <w:rFonts w:ascii="Arial" w:eastAsia="Arial" w:hAnsi="Arial" w:cs="Arial"/>
          <w:spacing w:val="4"/>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6"/>
        </w:rPr>
        <w:t xml:space="preserve"> </w:t>
      </w:r>
      <w:r>
        <w:rPr>
          <w:rFonts w:ascii="Arial" w:eastAsia="Arial" w:hAnsi="Arial" w:cs="Arial"/>
        </w:rPr>
        <w:t>ho</w:t>
      </w:r>
      <w:r>
        <w:rPr>
          <w:rFonts w:ascii="Arial" w:eastAsia="Arial" w:hAnsi="Arial" w:cs="Arial"/>
          <w:spacing w:val="-3"/>
        </w:rPr>
        <w:t>u</w:t>
      </w:r>
      <w:r>
        <w:rPr>
          <w:rFonts w:ascii="Arial" w:eastAsia="Arial" w:hAnsi="Arial" w:cs="Arial"/>
          <w:spacing w:val="1"/>
        </w:rPr>
        <w:t>r</w:t>
      </w:r>
      <w:r>
        <w:rPr>
          <w:rFonts w:ascii="Arial" w:eastAsia="Arial" w:hAnsi="Arial" w:cs="Arial"/>
        </w:rPr>
        <w:t>s</w:t>
      </w:r>
      <w:r>
        <w:rPr>
          <w:rFonts w:ascii="Arial" w:eastAsia="Arial" w:hAnsi="Arial" w:cs="Arial"/>
          <w:spacing w:val="3"/>
        </w:rPr>
        <w:t xml:space="preserve"> </w:t>
      </w:r>
      <w:r>
        <w:rPr>
          <w:rFonts w:ascii="Arial" w:eastAsia="Arial" w:hAnsi="Arial" w:cs="Arial"/>
        </w:rPr>
        <w:t>a</w:t>
      </w:r>
      <w:r>
        <w:rPr>
          <w:rFonts w:ascii="Arial" w:eastAsia="Arial" w:hAnsi="Arial" w:cs="Arial"/>
          <w:spacing w:val="-1"/>
        </w:rPr>
        <w:t>ll</w:t>
      </w:r>
      <w:r>
        <w:rPr>
          <w:rFonts w:ascii="Arial" w:eastAsia="Arial" w:hAnsi="Arial" w:cs="Arial"/>
        </w:rPr>
        <w:t>oca</w:t>
      </w:r>
      <w:r>
        <w:rPr>
          <w:rFonts w:ascii="Arial" w:eastAsia="Arial" w:hAnsi="Arial" w:cs="Arial"/>
          <w:spacing w:val="1"/>
        </w:rPr>
        <w:t>t</w:t>
      </w:r>
      <w:r>
        <w:rPr>
          <w:rFonts w:ascii="Arial" w:eastAsia="Arial" w:hAnsi="Arial" w:cs="Arial"/>
        </w:rPr>
        <w:t>ed</w:t>
      </w:r>
      <w:r>
        <w:rPr>
          <w:rFonts w:ascii="Arial" w:eastAsia="Arial" w:hAnsi="Arial" w:cs="Arial"/>
          <w:spacing w:val="3"/>
        </w:rPr>
        <w:t xml:space="preserve"> </w:t>
      </w:r>
      <w:r>
        <w:rPr>
          <w:rFonts w:ascii="Arial" w:eastAsia="Arial" w:hAnsi="Arial" w:cs="Arial"/>
          <w:spacing w:val="-3"/>
        </w:rPr>
        <w:t>a</w:t>
      </w:r>
      <w:r>
        <w:rPr>
          <w:rFonts w:ascii="Arial" w:eastAsia="Arial" w:hAnsi="Arial" w:cs="Arial"/>
        </w:rPr>
        <w:t>nd</w:t>
      </w:r>
      <w:r>
        <w:rPr>
          <w:rFonts w:ascii="Arial" w:eastAsia="Arial" w:hAnsi="Arial" w:cs="Arial"/>
          <w:spacing w:val="1"/>
        </w:rPr>
        <w:t>/</w:t>
      </w:r>
      <w:r>
        <w:rPr>
          <w:rFonts w:ascii="Arial" w:eastAsia="Arial" w:hAnsi="Arial" w:cs="Arial"/>
        </w:rPr>
        <w:t>or</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1"/>
        </w:rPr>
        <w:t>i</w:t>
      </w:r>
      <w:r>
        <w:rPr>
          <w:rFonts w:ascii="Arial" w:eastAsia="Arial" w:hAnsi="Arial" w:cs="Arial"/>
          <w:spacing w:val="1"/>
        </w:rPr>
        <w:t>m</w:t>
      </w:r>
      <w:r>
        <w:rPr>
          <w:rFonts w:ascii="Arial" w:eastAsia="Arial" w:hAnsi="Arial" w:cs="Arial"/>
        </w:rPr>
        <w:t>e</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
        </w:rPr>
        <w:t xml:space="preserve"> </w:t>
      </w:r>
      <w:r>
        <w:rPr>
          <w:rFonts w:ascii="Arial" w:eastAsia="Arial" w:hAnsi="Arial" w:cs="Arial"/>
          <w:spacing w:val="-4"/>
        </w:rPr>
        <w:t>w</w:t>
      </w:r>
      <w:r>
        <w:rPr>
          <w:rFonts w:ascii="Arial" w:eastAsia="Arial" w:hAnsi="Arial" w:cs="Arial"/>
        </w:rPr>
        <w:t>h</w:t>
      </w:r>
      <w:r>
        <w:rPr>
          <w:rFonts w:ascii="Arial" w:eastAsia="Arial" w:hAnsi="Arial" w:cs="Arial"/>
          <w:spacing w:val="-1"/>
        </w:rPr>
        <w:t>i</w:t>
      </w:r>
      <w:r>
        <w:rPr>
          <w:rFonts w:ascii="Arial" w:eastAsia="Arial" w:hAnsi="Arial" w:cs="Arial"/>
        </w:rPr>
        <w:t>ch</w:t>
      </w:r>
      <w:r>
        <w:rPr>
          <w:rFonts w:ascii="Arial" w:eastAsia="Arial" w:hAnsi="Arial" w:cs="Arial"/>
          <w:spacing w:val="3"/>
        </w:rPr>
        <w:t xml:space="preserve"> </w:t>
      </w:r>
      <w:r>
        <w:rPr>
          <w:rFonts w:ascii="Arial" w:eastAsia="Arial" w:hAnsi="Arial" w:cs="Arial"/>
        </w:rPr>
        <w:t>each</w:t>
      </w:r>
      <w:r>
        <w:rPr>
          <w:rFonts w:ascii="Arial" w:eastAsia="Arial" w:hAnsi="Arial" w:cs="Arial"/>
          <w:spacing w:val="5"/>
        </w:rPr>
        <w:t xml:space="preserve"> </w:t>
      </w:r>
      <w:r>
        <w:rPr>
          <w:rFonts w:ascii="Arial" w:eastAsia="Arial" w:hAnsi="Arial" w:cs="Arial"/>
          <w:spacing w:val="1"/>
        </w:rPr>
        <w:t>t</w:t>
      </w:r>
      <w:r>
        <w:rPr>
          <w:rFonts w:ascii="Arial" w:eastAsia="Arial" w:hAnsi="Arial" w:cs="Arial"/>
        </w:rPr>
        <w:t>a</w:t>
      </w:r>
      <w:r>
        <w:rPr>
          <w:rFonts w:ascii="Arial" w:eastAsia="Arial" w:hAnsi="Arial" w:cs="Arial"/>
          <w:spacing w:val="-2"/>
        </w:rPr>
        <w:t>s</w:t>
      </w:r>
      <w:r>
        <w:rPr>
          <w:rFonts w:ascii="Arial" w:eastAsia="Arial" w:hAnsi="Arial" w:cs="Arial"/>
        </w:rPr>
        <w:t>k</w:t>
      </w:r>
      <w:r>
        <w:rPr>
          <w:rFonts w:ascii="Arial" w:eastAsia="Arial" w:hAnsi="Arial" w:cs="Arial"/>
          <w:spacing w:val="6"/>
        </w:rPr>
        <w:t xml:space="preserve"> </w:t>
      </w:r>
      <w:r>
        <w:rPr>
          <w:rFonts w:ascii="Arial" w:eastAsia="Arial" w:hAnsi="Arial" w:cs="Arial"/>
          <w:spacing w:val="-4"/>
        </w:rPr>
        <w:t>w</w:t>
      </w:r>
      <w:r>
        <w:rPr>
          <w:rFonts w:ascii="Arial" w:eastAsia="Arial" w:hAnsi="Arial" w:cs="Arial"/>
        </w:rPr>
        <w:t>as</w:t>
      </w:r>
      <w:r>
        <w:rPr>
          <w:rFonts w:ascii="Arial" w:eastAsia="Arial" w:hAnsi="Arial" w:cs="Arial"/>
          <w:spacing w:val="3"/>
        </w:rPr>
        <w:t xml:space="preserve"> </w:t>
      </w:r>
      <w:r>
        <w:rPr>
          <w:rFonts w:ascii="Arial" w:eastAsia="Arial" w:hAnsi="Arial" w:cs="Arial"/>
        </w:rPr>
        <w:t>co</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e</w:t>
      </w:r>
      <w:r>
        <w:rPr>
          <w:rFonts w:ascii="Arial" w:eastAsia="Arial" w:hAnsi="Arial" w:cs="Arial"/>
          <w:spacing w:val="1"/>
        </w:rPr>
        <w:t>t</w:t>
      </w:r>
      <w:r>
        <w:rPr>
          <w:rFonts w:ascii="Arial" w:eastAsia="Arial" w:hAnsi="Arial" w:cs="Arial"/>
        </w:rPr>
        <w:t>e</w:t>
      </w:r>
      <w:r>
        <w:rPr>
          <w:rFonts w:ascii="Arial" w:eastAsia="Arial" w:hAnsi="Arial" w:cs="Arial"/>
          <w:spacing w:val="-3"/>
        </w:rPr>
        <w:t>d</w:t>
      </w:r>
      <w:r>
        <w:rPr>
          <w:rFonts w:ascii="Arial" w:eastAsia="Arial" w:hAnsi="Arial" w:cs="Arial"/>
        </w:rPr>
        <w:t xml:space="preserve">. </w:t>
      </w:r>
      <w:r>
        <w:rPr>
          <w:rFonts w:ascii="Arial" w:eastAsia="Arial" w:hAnsi="Arial" w:cs="Arial"/>
          <w:spacing w:val="2"/>
        </w:rPr>
        <w:t>T</w:t>
      </w:r>
      <w:r>
        <w:rPr>
          <w:rFonts w:ascii="Arial" w:eastAsia="Arial" w:hAnsi="Arial" w:cs="Arial"/>
          <w:spacing w:val="1"/>
        </w:rPr>
        <w: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spacing w:val="1"/>
        </w:rPr>
        <w:t>t</w:t>
      </w:r>
      <w:r>
        <w:rPr>
          <w:rFonts w:ascii="Arial" w:eastAsia="Arial" w:hAnsi="Arial" w:cs="Arial"/>
          <w:spacing w:val="-1"/>
        </w:rPr>
        <w:t>i</w:t>
      </w:r>
      <w:r>
        <w:rPr>
          <w:rFonts w:ascii="Arial" w:eastAsia="Arial" w:hAnsi="Arial" w:cs="Arial"/>
          <w:spacing w:val="1"/>
        </w:rPr>
        <w:t>m</w:t>
      </w:r>
      <w:r>
        <w:rPr>
          <w:rFonts w:ascii="Arial" w:eastAsia="Arial" w:hAnsi="Arial" w:cs="Arial"/>
        </w:rPr>
        <w:t>es</w:t>
      </w:r>
      <w:r>
        <w:rPr>
          <w:rFonts w:ascii="Arial" w:eastAsia="Arial" w:hAnsi="Arial" w:cs="Arial"/>
          <w:spacing w:val="3"/>
        </w:rPr>
        <w:t xml:space="preserve"> </w:t>
      </w:r>
      <w:r>
        <w:rPr>
          <w:rFonts w:ascii="Arial" w:eastAsia="Arial" w:hAnsi="Arial" w:cs="Arial"/>
        </w:rPr>
        <w:t>shou</w:t>
      </w:r>
      <w:r>
        <w:rPr>
          <w:rFonts w:ascii="Arial" w:eastAsia="Arial" w:hAnsi="Arial" w:cs="Arial"/>
          <w:spacing w:val="-1"/>
        </w:rPr>
        <w:t>l</w:t>
      </w:r>
      <w:r>
        <w:rPr>
          <w:rFonts w:ascii="Arial" w:eastAsia="Arial" w:hAnsi="Arial" w:cs="Arial"/>
        </w:rPr>
        <w:t>d</w:t>
      </w:r>
      <w:r>
        <w:rPr>
          <w:rFonts w:ascii="Arial" w:eastAsia="Arial" w:hAnsi="Arial" w:cs="Arial"/>
          <w:spacing w:val="3"/>
        </w:rPr>
        <w:t xml:space="preserve"> </w:t>
      </w:r>
      <w:r>
        <w:rPr>
          <w:rFonts w:ascii="Arial" w:eastAsia="Arial" w:hAnsi="Arial" w:cs="Arial"/>
          <w:spacing w:val="-3"/>
        </w:rPr>
        <w:t>b</w:t>
      </w:r>
      <w:r>
        <w:rPr>
          <w:rFonts w:ascii="Arial" w:eastAsia="Arial" w:hAnsi="Arial" w:cs="Arial"/>
        </w:rPr>
        <w:t>e</w:t>
      </w:r>
      <w:r>
        <w:rPr>
          <w:rFonts w:ascii="Arial" w:eastAsia="Arial" w:hAnsi="Arial" w:cs="Arial"/>
          <w:spacing w:val="3"/>
        </w:rPr>
        <w:t xml:space="preserve"> </w:t>
      </w:r>
      <w:r>
        <w:rPr>
          <w:rFonts w:ascii="Arial" w:eastAsia="Arial" w:hAnsi="Arial" w:cs="Arial"/>
        </w:rPr>
        <w:t>dependent</w:t>
      </w:r>
      <w:r>
        <w:rPr>
          <w:rFonts w:ascii="Arial" w:eastAsia="Arial" w:hAnsi="Arial" w:cs="Arial"/>
          <w:spacing w:val="4"/>
        </w:rPr>
        <w:t xml:space="preserve"> </w:t>
      </w:r>
      <w:r>
        <w:rPr>
          <w:rFonts w:ascii="Arial" w:eastAsia="Arial" w:hAnsi="Arial" w:cs="Arial"/>
        </w:rPr>
        <w:t xml:space="preserve">on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rPr>
        <w:t>e</w:t>
      </w:r>
      <w:r>
        <w:rPr>
          <w:rFonts w:ascii="Arial" w:eastAsia="Arial" w:hAnsi="Arial" w:cs="Arial"/>
          <w:spacing w:val="-2"/>
        </w:rPr>
        <w:t>x</w:t>
      </w:r>
      <w:r>
        <w:rPr>
          <w:rFonts w:ascii="Arial" w:eastAsia="Arial" w:hAnsi="Arial" w:cs="Arial"/>
        </w:rPr>
        <w:t>pe</w:t>
      </w:r>
      <w:r>
        <w:rPr>
          <w:rFonts w:ascii="Arial" w:eastAsia="Arial" w:hAnsi="Arial" w:cs="Arial"/>
          <w:spacing w:val="1"/>
        </w:rPr>
        <w:t>r</w:t>
      </w:r>
      <w:r>
        <w:rPr>
          <w:rFonts w:ascii="Arial" w:eastAsia="Arial" w:hAnsi="Arial" w:cs="Arial"/>
          <w:spacing w:val="-1"/>
        </w:rPr>
        <w:t>i</w:t>
      </w:r>
      <w:r>
        <w:rPr>
          <w:rFonts w:ascii="Arial" w:eastAsia="Arial" w:hAnsi="Arial" w:cs="Arial"/>
        </w:rPr>
        <w:t>ence</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nee</w:t>
      </w:r>
      <w:r>
        <w:rPr>
          <w:rFonts w:ascii="Arial" w:eastAsia="Arial" w:hAnsi="Arial" w:cs="Arial"/>
          <w:spacing w:val="-2"/>
        </w:rPr>
        <w:t>s</w:t>
      </w:r>
      <w:r>
        <w:rPr>
          <w:rFonts w:ascii="Arial" w:eastAsia="Arial" w:hAnsi="Arial" w:cs="Arial"/>
        </w:rPr>
        <w:t xml:space="preserve">. </w:t>
      </w:r>
      <w:r>
        <w:rPr>
          <w:rFonts w:ascii="Arial" w:eastAsia="Arial" w:hAnsi="Arial" w:cs="Arial"/>
          <w:spacing w:val="51"/>
        </w:rPr>
        <w:t xml:space="preserve"> </w:t>
      </w:r>
      <w:r>
        <w:rPr>
          <w:rFonts w:ascii="Arial" w:eastAsia="Arial" w:hAnsi="Arial" w:cs="Arial"/>
        </w:rPr>
        <w:t>T</w:t>
      </w:r>
      <w:r>
        <w:rPr>
          <w:rFonts w:ascii="Arial" w:eastAsia="Arial" w:hAnsi="Arial" w:cs="Arial"/>
          <w:spacing w:val="1"/>
        </w:rPr>
        <w: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3"/>
        </w:rPr>
        <w:t xml:space="preserve"> </w:t>
      </w:r>
      <w:r>
        <w:rPr>
          <w:rFonts w:ascii="Arial" w:eastAsia="Arial" w:hAnsi="Arial" w:cs="Arial"/>
          <w:spacing w:val="-4"/>
        </w:rPr>
        <w:t>w</w:t>
      </w:r>
      <w:r>
        <w:rPr>
          <w:rFonts w:ascii="Arial" w:eastAsia="Arial" w:hAnsi="Arial" w:cs="Arial"/>
        </w:rPr>
        <w:t>o</w:t>
      </w:r>
      <w:r>
        <w:rPr>
          <w:rFonts w:ascii="Arial" w:eastAsia="Arial" w:hAnsi="Arial" w:cs="Arial"/>
          <w:spacing w:val="1"/>
        </w:rPr>
        <w:t>r</w:t>
      </w:r>
      <w:r>
        <w:rPr>
          <w:rFonts w:ascii="Arial" w:eastAsia="Arial" w:hAnsi="Arial" w:cs="Arial"/>
        </w:rPr>
        <w:t>k</w:t>
      </w:r>
      <w:r>
        <w:rPr>
          <w:rFonts w:ascii="Arial" w:eastAsia="Arial" w:hAnsi="Arial" w:cs="Arial"/>
          <w:spacing w:val="6"/>
        </w:rPr>
        <w:t xml:space="preserve"> </w:t>
      </w:r>
      <w:r>
        <w:rPr>
          <w:rFonts w:ascii="Arial" w:eastAsia="Arial" w:hAnsi="Arial" w:cs="Arial"/>
          <w:spacing w:val="-3"/>
        </w:rPr>
        <w:t>a</w:t>
      </w:r>
      <w:r>
        <w:rPr>
          <w:rFonts w:ascii="Arial" w:eastAsia="Arial" w:hAnsi="Arial" w:cs="Arial"/>
        </w:rPr>
        <w:t>s</w:t>
      </w:r>
      <w:r>
        <w:rPr>
          <w:rFonts w:ascii="Arial" w:eastAsia="Arial" w:hAnsi="Arial" w:cs="Arial"/>
          <w:spacing w:val="1"/>
        </w:rPr>
        <w:t xml:space="preserve"> </w:t>
      </w:r>
      <w:r>
        <w:rPr>
          <w:rFonts w:ascii="Arial" w:eastAsia="Arial" w:hAnsi="Arial" w:cs="Arial"/>
        </w:rPr>
        <w:t xml:space="preserve">a </w:t>
      </w:r>
      <w:r>
        <w:rPr>
          <w:rFonts w:ascii="Arial" w:eastAsia="Arial" w:hAnsi="Arial" w:cs="Arial"/>
          <w:spacing w:val="1"/>
        </w:rPr>
        <w:t>m</w:t>
      </w:r>
      <w:r>
        <w:rPr>
          <w:rFonts w:ascii="Arial" w:eastAsia="Arial" w:hAnsi="Arial" w:cs="Arial"/>
        </w:rPr>
        <w:t>e</w:t>
      </w:r>
      <w:r>
        <w:rPr>
          <w:rFonts w:ascii="Arial" w:eastAsia="Arial" w:hAnsi="Arial" w:cs="Arial"/>
          <w:spacing w:val="1"/>
        </w:rPr>
        <w:t>m</w:t>
      </w:r>
      <w:r>
        <w:rPr>
          <w:rFonts w:ascii="Arial" w:eastAsia="Arial" w:hAnsi="Arial" w:cs="Arial"/>
        </w:rPr>
        <w:t>b</w:t>
      </w:r>
      <w:r>
        <w:rPr>
          <w:rFonts w:ascii="Arial" w:eastAsia="Arial" w:hAnsi="Arial" w:cs="Arial"/>
          <w:spacing w:val="-3"/>
        </w:rPr>
        <w:t>e</w:t>
      </w:r>
      <w:r>
        <w:rPr>
          <w:rFonts w:ascii="Arial" w:eastAsia="Arial" w:hAnsi="Arial" w:cs="Arial"/>
        </w:rPr>
        <w:t>r</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e</w:t>
      </w:r>
      <w:r>
        <w:rPr>
          <w:rFonts w:ascii="Arial" w:eastAsia="Arial" w:hAnsi="Arial" w:cs="Arial"/>
          <w:spacing w:val="-3"/>
        </w:rPr>
        <w:t>a</w:t>
      </w:r>
      <w:r>
        <w:rPr>
          <w:rFonts w:ascii="Arial" w:eastAsia="Arial" w:hAnsi="Arial" w:cs="Arial"/>
        </w:rPr>
        <w:t>m shou</w:t>
      </w:r>
      <w:r>
        <w:rPr>
          <w:rFonts w:ascii="Arial" w:eastAsia="Arial" w:hAnsi="Arial" w:cs="Arial"/>
          <w:spacing w:val="-4"/>
        </w:rPr>
        <w:t>l</w:t>
      </w:r>
      <w:r>
        <w:rPr>
          <w:rFonts w:ascii="Arial" w:eastAsia="Arial" w:hAnsi="Arial" w:cs="Arial"/>
        </w:rPr>
        <w:t>d</w:t>
      </w:r>
      <w:r>
        <w:rPr>
          <w:rFonts w:ascii="Arial" w:eastAsia="Arial" w:hAnsi="Arial" w:cs="Arial"/>
          <w:spacing w:val="1"/>
        </w:rPr>
        <w:t xml:space="preserve"> </w:t>
      </w:r>
      <w:r>
        <w:rPr>
          <w:rFonts w:ascii="Arial" w:eastAsia="Arial" w:hAnsi="Arial" w:cs="Arial"/>
        </w:rPr>
        <w:t>no</w:t>
      </w:r>
      <w:r>
        <w:rPr>
          <w:rFonts w:ascii="Arial" w:eastAsia="Arial" w:hAnsi="Arial" w:cs="Arial"/>
          <w:spacing w:val="-2"/>
        </w:rPr>
        <w:t>r</w:t>
      </w:r>
      <w:r>
        <w:rPr>
          <w:rFonts w:ascii="Arial" w:eastAsia="Arial" w:hAnsi="Arial" w:cs="Arial"/>
          <w:spacing w:val="1"/>
        </w:rPr>
        <w:t>m</w:t>
      </w:r>
      <w:r>
        <w:rPr>
          <w:rFonts w:ascii="Arial" w:eastAsia="Arial" w:hAnsi="Arial" w:cs="Arial"/>
        </w:rPr>
        <w:t>a</w:t>
      </w:r>
      <w:r>
        <w:rPr>
          <w:rFonts w:ascii="Arial" w:eastAsia="Arial" w:hAnsi="Arial" w:cs="Arial"/>
          <w:spacing w:val="-1"/>
        </w:rPr>
        <w:t>ll</w:t>
      </w:r>
      <w:r>
        <w:rPr>
          <w:rFonts w:ascii="Arial" w:eastAsia="Arial" w:hAnsi="Arial" w:cs="Arial"/>
        </w:rPr>
        <w:t>y</w:t>
      </w:r>
      <w:r>
        <w:rPr>
          <w:rFonts w:ascii="Arial" w:eastAsia="Arial" w:hAnsi="Arial" w:cs="Arial"/>
          <w:spacing w:val="-1"/>
        </w:rPr>
        <w:t xml:space="preserve"> </w:t>
      </w:r>
      <w:r>
        <w:rPr>
          <w:rFonts w:ascii="Arial" w:eastAsia="Arial" w:hAnsi="Arial" w:cs="Arial"/>
        </w:rPr>
        <w:t>be</w:t>
      </w:r>
      <w:r>
        <w:rPr>
          <w:rFonts w:ascii="Arial" w:eastAsia="Arial" w:hAnsi="Arial" w:cs="Arial"/>
          <w:spacing w:val="1"/>
        </w:rPr>
        <w:t xml:space="preserve"> </w:t>
      </w:r>
      <w:r>
        <w:rPr>
          <w:rFonts w:ascii="Arial" w:eastAsia="Arial" w:hAnsi="Arial" w:cs="Arial"/>
        </w:rPr>
        <w:t>pa</w:t>
      </w:r>
      <w:r>
        <w:rPr>
          <w:rFonts w:ascii="Arial" w:eastAsia="Arial" w:hAnsi="Arial" w:cs="Arial"/>
          <w:spacing w:val="1"/>
        </w:rPr>
        <w:t>r</w:t>
      </w:r>
      <w:r>
        <w:rPr>
          <w:rFonts w:ascii="Arial" w:eastAsia="Arial" w:hAnsi="Arial" w:cs="Arial"/>
        </w:rPr>
        <w:t xml:space="preserve">t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4"/>
        </w:rPr>
        <w:t xml:space="preserve"> </w:t>
      </w:r>
      <w:r>
        <w:rPr>
          <w:rFonts w:ascii="Arial" w:eastAsia="Arial" w:hAnsi="Arial" w:cs="Arial"/>
        </w:rPr>
        <w:t>s</w:t>
      </w:r>
      <w:r>
        <w:rPr>
          <w:rFonts w:ascii="Arial" w:eastAsia="Arial" w:hAnsi="Arial" w:cs="Arial"/>
          <w:spacing w:val="-2"/>
        </w:rPr>
        <w:t>y</w:t>
      </w:r>
      <w:r>
        <w:rPr>
          <w:rFonts w:ascii="Arial" w:eastAsia="Arial" w:hAnsi="Arial" w:cs="Arial"/>
          <w:spacing w:val="-1"/>
        </w:rPr>
        <w:t>ll</w:t>
      </w:r>
      <w:r>
        <w:rPr>
          <w:rFonts w:ascii="Arial" w:eastAsia="Arial" w:hAnsi="Arial" w:cs="Arial"/>
        </w:rPr>
        <w:t>abus.</w:t>
      </w:r>
    </w:p>
    <w:p w:rsidR="000A5570" w:rsidRDefault="000A5570">
      <w:pPr>
        <w:spacing w:before="2" w:after="0" w:line="120" w:lineRule="exact"/>
        <w:rPr>
          <w:sz w:val="12"/>
          <w:szCs w:val="12"/>
        </w:rPr>
      </w:pPr>
    </w:p>
    <w:p w:rsidR="000A5570" w:rsidRDefault="00863EB5">
      <w:pPr>
        <w:spacing w:after="0" w:line="240" w:lineRule="auto"/>
        <w:ind w:left="300" w:right="3901"/>
        <w:jc w:val="both"/>
        <w:rPr>
          <w:rFonts w:ascii="Arial" w:eastAsia="Arial" w:hAnsi="Arial" w:cs="Arial"/>
        </w:rPr>
      </w:pPr>
      <w:r>
        <w:rPr>
          <w:rFonts w:ascii="Arial" w:eastAsia="Arial" w:hAnsi="Arial" w:cs="Arial"/>
          <w:spacing w:val="-1"/>
        </w:rPr>
        <w:t>Al</w:t>
      </w:r>
      <w:r>
        <w:rPr>
          <w:rFonts w:ascii="Arial" w:eastAsia="Arial" w:hAnsi="Arial" w:cs="Arial"/>
        </w:rPr>
        <w:t xml:space="preserve">l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w:t>
      </w:r>
      <w:r>
        <w:rPr>
          <w:rFonts w:ascii="Arial" w:eastAsia="Arial" w:hAnsi="Arial" w:cs="Arial"/>
        </w:rPr>
        <w:t>and</w:t>
      </w:r>
      <w:r>
        <w:rPr>
          <w:rFonts w:ascii="Arial" w:eastAsia="Arial" w:hAnsi="Arial" w:cs="Arial"/>
          <w:spacing w:val="1"/>
        </w:rPr>
        <w:t xml:space="preserve"> </w:t>
      </w:r>
      <w:r>
        <w:rPr>
          <w:rFonts w:ascii="Arial" w:eastAsia="Arial" w:hAnsi="Arial" w:cs="Arial"/>
        </w:rPr>
        <w:t>ass</w:t>
      </w:r>
      <w:r>
        <w:rPr>
          <w:rFonts w:ascii="Arial" w:eastAsia="Arial" w:hAnsi="Arial" w:cs="Arial"/>
          <w:spacing w:val="-3"/>
        </w:rPr>
        <w:t>e</w:t>
      </w:r>
      <w:r>
        <w:rPr>
          <w:rFonts w:ascii="Arial" w:eastAsia="Arial" w:hAnsi="Arial" w:cs="Arial"/>
        </w:rPr>
        <w:t>ss</w:t>
      </w:r>
      <w:r>
        <w:rPr>
          <w:rFonts w:ascii="Arial" w:eastAsia="Arial" w:hAnsi="Arial" w:cs="Arial"/>
          <w:spacing w:val="-2"/>
        </w:rPr>
        <w:t>m</w:t>
      </w:r>
      <w:r>
        <w:rPr>
          <w:rFonts w:ascii="Arial" w:eastAsia="Arial" w:hAnsi="Arial" w:cs="Arial"/>
        </w:rPr>
        <w:t>ent</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 xml:space="preserve">S </w:t>
      </w:r>
      <w:r>
        <w:rPr>
          <w:rFonts w:ascii="Arial" w:eastAsia="Arial" w:hAnsi="Arial" w:cs="Arial"/>
          <w:spacing w:val="-1"/>
        </w:rPr>
        <w:t>P</w:t>
      </w:r>
      <w:r>
        <w:rPr>
          <w:rFonts w:ascii="Arial" w:eastAsia="Arial" w:hAnsi="Arial" w:cs="Arial"/>
          <w:spacing w:val="-3"/>
        </w:rPr>
        <w:t>e</w:t>
      </w:r>
      <w:r>
        <w:rPr>
          <w:rFonts w:ascii="Arial" w:eastAsia="Arial" w:hAnsi="Arial" w:cs="Arial"/>
          <w:spacing w:val="1"/>
        </w:rPr>
        <w:t>r</w:t>
      </w:r>
      <w:r>
        <w:rPr>
          <w:rFonts w:ascii="Arial" w:eastAsia="Arial" w:hAnsi="Arial" w:cs="Arial"/>
        </w:rPr>
        <w:t>sonnel s</w:t>
      </w:r>
      <w:r>
        <w:rPr>
          <w:rFonts w:ascii="Arial" w:eastAsia="Arial" w:hAnsi="Arial" w:cs="Arial"/>
          <w:spacing w:val="-3"/>
        </w:rPr>
        <w:t>h</w:t>
      </w:r>
      <w:r>
        <w:rPr>
          <w:rFonts w:ascii="Arial" w:eastAsia="Arial" w:hAnsi="Arial" w:cs="Arial"/>
        </w:rPr>
        <w:t>ou</w:t>
      </w:r>
      <w:r>
        <w:rPr>
          <w:rFonts w:ascii="Arial" w:eastAsia="Arial" w:hAnsi="Arial" w:cs="Arial"/>
          <w:spacing w:val="-1"/>
        </w:rPr>
        <w:t>l</w:t>
      </w:r>
      <w:r>
        <w:rPr>
          <w:rFonts w:ascii="Arial" w:eastAsia="Arial" w:hAnsi="Arial" w:cs="Arial"/>
        </w:rPr>
        <w:t>d</w:t>
      </w:r>
      <w:r>
        <w:rPr>
          <w:rFonts w:ascii="Arial" w:eastAsia="Arial" w:hAnsi="Arial" w:cs="Arial"/>
          <w:spacing w:val="1"/>
        </w:rPr>
        <w:t xml:space="preserve"> </w:t>
      </w:r>
      <w:r>
        <w:rPr>
          <w:rFonts w:ascii="Arial" w:eastAsia="Arial" w:hAnsi="Arial" w:cs="Arial"/>
        </w:rPr>
        <w:t>be:</w:t>
      </w:r>
    </w:p>
    <w:p w:rsidR="000A5570" w:rsidRDefault="000A5570">
      <w:pPr>
        <w:spacing w:before="4" w:after="0" w:line="130" w:lineRule="exact"/>
        <w:rPr>
          <w:sz w:val="13"/>
          <w:szCs w:val="13"/>
        </w:rPr>
      </w:pPr>
    </w:p>
    <w:p w:rsidR="000A5570" w:rsidRDefault="00863EB5">
      <w:pPr>
        <w:tabs>
          <w:tab w:val="left" w:pos="1000"/>
        </w:tabs>
        <w:spacing w:after="0" w:line="239" w:lineRule="auto"/>
        <w:ind w:left="1019" w:right="97" w:hanging="360"/>
        <w:jc w:val="both"/>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rPr>
        <w:t>s</w:t>
      </w:r>
      <w:r>
        <w:rPr>
          <w:rFonts w:ascii="Arial" w:eastAsia="Arial" w:hAnsi="Arial" w:cs="Arial"/>
          <w:spacing w:val="1"/>
        </w:rPr>
        <w:t>tr</w:t>
      </w:r>
      <w:r>
        <w:rPr>
          <w:rFonts w:ascii="Arial" w:eastAsia="Arial" w:hAnsi="Arial" w:cs="Arial"/>
        </w:rPr>
        <w:t>u</w:t>
      </w:r>
      <w:r>
        <w:rPr>
          <w:rFonts w:ascii="Arial" w:eastAsia="Arial" w:hAnsi="Arial" w:cs="Arial"/>
          <w:spacing w:val="-2"/>
        </w:rPr>
        <w:t>c</w:t>
      </w:r>
      <w:r>
        <w:rPr>
          <w:rFonts w:ascii="Arial" w:eastAsia="Arial" w:hAnsi="Arial" w:cs="Arial"/>
          <w:spacing w:val="1"/>
        </w:rPr>
        <w:t>t</w:t>
      </w:r>
      <w:r>
        <w:rPr>
          <w:rFonts w:ascii="Arial" w:eastAsia="Arial" w:hAnsi="Arial" w:cs="Arial"/>
        </w:rPr>
        <w:t>u</w:t>
      </w:r>
      <w:r>
        <w:rPr>
          <w:rFonts w:ascii="Arial" w:eastAsia="Arial" w:hAnsi="Arial" w:cs="Arial"/>
          <w:spacing w:val="1"/>
        </w:rPr>
        <w:t>r</w:t>
      </w:r>
      <w:r>
        <w:rPr>
          <w:rFonts w:ascii="Arial" w:eastAsia="Arial" w:hAnsi="Arial" w:cs="Arial"/>
        </w:rPr>
        <w:t>ed</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w:t>
      </w:r>
      <w:r>
        <w:rPr>
          <w:rFonts w:ascii="Arial" w:eastAsia="Arial" w:hAnsi="Arial" w:cs="Arial"/>
        </w:rPr>
        <w:t>acc</w:t>
      </w:r>
      <w:r>
        <w:rPr>
          <w:rFonts w:ascii="Arial" w:eastAsia="Arial" w:hAnsi="Arial" w:cs="Arial"/>
          <w:spacing w:val="-3"/>
        </w:rPr>
        <w:t>o</w:t>
      </w:r>
      <w:r>
        <w:rPr>
          <w:rFonts w:ascii="Arial" w:eastAsia="Arial" w:hAnsi="Arial" w:cs="Arial"/>
          <w:spacing w:val="1"/>
        </w:rPr>
        <w:t>r</w:t>
      </w:r>
      <w:r>
        <w:rPr>
          <w:rFonts w:ascii="Arial" w:eastAsia="Arial" w:hAnsi="Arial" w:cs="Arial"/>
        </w:rPr>
        <w:t>dance</w:t>
      </w:r>
      <w:r>
        <w:rPr>
          <w:rFonts w:ascii="Arial" w:eastAsia="Arial" w:hAnsi="Arial" w:cs="Arial"/>
          <w:spacing w:val="-2"/>
        </w:rPr>
        <w:t xml:space="preserve"> </w:t>
      </w:r>
      <w:r>
        <w:rPr>
          <w:rFonts w:ascii="Arial" w:eastAsia="Arial" w:hAnsi="Arial" w:cs="Arial"/>
          <w:spacing w:val="-1"/>
        </w:rPr>
        <w:t>wi</w:t>
      </w:r>
      <w:r>
        <w:rPr>
          <w:rFonts w:ascii="Arial" w:eastAsia="Arial" w:hAnsi="Arial" w:cs="Arial"/>
          <w:spacing w:val="1"/>
        </w:rPr>
        <w:t>t</w:t>
      </w:r>
      <w:r>
        <w:rPr>
          <w:rFonts w:ascii="Arial" w:eastAsia="Arial" w:hAnsi="Arial" w:cs="Arial"/>
        </w:rPr>
        <w:t>h</w:t>
      </w:r>
      <w:r>
        <w:rPr>
          <w:rFonts w:ascii="Arial" w:eastAsia="Arial" w:hAnsi="Arial" w:cs="Arial"/>
          <w:spacing w:val="1"/>
        </w:rPr>
        <w:t xml:space="preserve"> </w:t>
      </w:r>
      <w:r>
        <w:rPr>
          <w:rFonts w:ascii="Arial" w:eastAsia="Arial" w:hAnsi="Arial" w:cs="Arial"/>
          <w:spacing w:val="-3"/>
        </w:rPr>
        <w:t>w</w:t>
      </w:r>
      <w:r>
        <w:rPr>
          <w:rFonts w:ascii="Arial" w:eastAsia="Arial" w:hAnsi="Arial" w:cs="Arial"/>
          <w:spacing w:val="1"/>
        </w:rPr>
        <w:t>r</w:t>
      </w:r>
      <w:r>
        <w:rPr>
          <w:rFonts w:ascii="Arial" w:eastAsia="Arial" w:hAnsi="Arial" w:cs="Arial"/>
          <w:spacing w:val="-1"/>
        </w:rPr>
        <w:t>i</w:t>
      </w:r>
      <w:r>
        <w:rPr>
          <w:rFonts w:ascii="Arial" w:eastAsia="Arial" w:hAnsi="Arial" w:cs="Arial"/>
          <w:spacing w:val="1"/>
        </w:rPr>
        <w:t>tt</w:t>
      </w:r>
      <w:r>
        <w:rPr>
          <w:rFonts w:ascii="Arial" w:eastAsia="Arial" w:hAnsi="Arial" w:cs="Arial"/>
        </w:rPr>
        <w:t>en</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r</w:t>
      </w:r>
      <w:r>
        <w:rPr>
          <w:rFonts w:ascii="Arial" w:eastAsia="Arial" w:hAnsi="Arial" w:cs="Arial"/>
          <w:spacing w:val="-3"/>
        </w:rPr>
        <w:t>o</w:t>
      </w:r>
      <w:r>
        <w:rPr>
          <w:rFonts w:ascii="Arial" w:eastAsia="Arial" w:hAnsi="Arial" w:cs="Arial"/>
          <w:spacing w:val="2"/>
        </w:rPr>
        <w:t>g</w:t>
      </w:r>
      <w:r>
        <w:rPr>
          <w:rFonts w:ascii="Arial" w:eastAsia="Arial" w:hAnsi="Arial" w:cs="Arial"/>
          <w:spacing w:val="1"/>
        </w:rPr>
        <w:t>r</w:t>
      </w:r>
      <w:r>
        <w:rPr>
          <w:rFonts w:ascii="Arial" w:eastAsia="Arial" w:hAnsi="Arial" w:cs="Arial"/>
          <w:spacing w:val="-3"/>
        </w:rPr>
        <w:t>a</w:t>
      </w:r>
      <w:r>
        <w:rPr>
          <w:rFonts w:ascii="Arial" w:eastAsia="Arial" w:hAnsi="Arial" w:cs="Arial"/>
          <w:spacing w:val="1"/>
        </w:rPr>
        <w:t>mm</w:t>
      </w:r>
      <w:r>
        <w:rPr>
          <w:rFonts w:ascii="Arial" w:eastAsia="Arial" w:hAnsi="Arial" w:cs="Arial"/>
          <w:spacing w:val="-3"/>
        </w:rPr>
        <w:t>e</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nc</w:t>
      </w:r>
      <w:r>
        <w:rPr>
          <w:rFonts w:ascii="Arial" w:eastAsia="Arial" w:hAnsi="Arial" w:cs="Arial"/>
          <w:spacing w:val="-1"/>
        </w:rPr>
        <w:t>l</w:t>
      </w:r>
      <w:r>
        <w:rPr>
          <w:rFonts w:ascii="Arial" w:eastAsia="Arial" w:hAnsi="Arial" w:cs="Arial"/>
        </w:rPr>
        <w:t>ud</w:t>
      </w:r>
      <w:r>
        <w:rPr>
          <w:rFonts w:ascii="Arial" w:eastAsia="Arial" w:hAnsi="Arial" w:cs="Arial"/>
          <w:spacing w:val="-1"/>
        </w:rPr>
        <w:t>i</w:t>
      </w:r>
      <w:r>
        <w:rPr>
          <w:rFonts w:ascii="Arial" w:eastAsia="Arial" w:hAnsi="Arial" w:cs="Arial"/>
        </w:rPr>
        <w:t>ng</w:t>
      </w:r>
      <w:r>
        <w:rPr>
          <w:rFonts w:ascii="Arial" w:eastAsia="Arial" w:hAnsi="Arial" w:cs="Arial"/>
          <w:spacing w:val="3"/>
        </w:rPr>
        <w:t xml:space="preserve"> </w:t>
      </w:r>
      <w:r>
        <w:rPr>
          <w:rFonts w:ascii="Arial" w:eastAsia="Arial" w:hAnsi="Arial" w:cs="Arial"/>
        </w:rPr>
        <w:t>such</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e</w:t>
      </w:r>
      <w:r>
        <w:rPr>
          <w:rFonts w:ascii="Arial" w:eastAsia="Arial" w:hAnsi="Arial" w:cs="Arial"/>
          <w:spacing w:val="1"/>
        </w:rPr>
        <w:t>t</w:t>
      </w:r>
      <w:r>
        <w:rPr>
          <w:rFonts w:ascii="Arial" w:eastAsia="Arial" w:hAnsi="Arial" w:cs="Arial"/>
          <w:spacing w:val="-3"/>
        </w:rPr>
        <w:t>h</w:t>
      </w:r>
      <w:r>
        <w:rPr>
          <w:rFonts w:ascii="Arial" w:eastAsia="Arial" w:hAnsi="Arial" w:cs="Arial"/>
        </w:rPr>
        <w:t>o</w:t>
      </w:r>
      <w:r>
        <w:rPr>
          <w:rFonts w:ascii="Arial" w:eastAsia="Arial" w:hAnsi="Arial" w:cs="Arial"/>
          <w:spacing w:val="-3"/>
        </w:rPr>
        <w:t>d</w:t>
      </w:r>
      <w:r>
        <w:rPr>
          <w:rFonts w:ascii="Arial" w:eastAsia="Arial" w:hAnsi="Arial" w:cs="Arial"/>
        </w:rPr>
        <w:t>s</w:t>
      </w:r>
      <w:r>
        <w:rPr>
          <w:rFonts w:ascii="Arial" w:eastAsia="Arial" w:hAnsi="Arial" w:cs="Arial"/>
          <w:spacing w:val="1"/>
        </w:rPr>
        <w:t xml:space="preserve"> </w:t>
      </w:r>
      <w:r>
        <w:rPr>
          <w:rFonts w:ascii="Arial" w:eastAsia="Arial" w:hAnsi="Arial" w:cs="Arial"/>
        </w:rPr>
        <w:t>and</w:t>
      </w:r>
      <w:r>
        <w:rPr>
          <w:rFonts w:ascii="Arial" w:eastAsia="Arial" w:hAnsi="Arial" w:cs="Arial"/>
          <w:spacing w:val="1"/>
        </w:rPr>
        <w:t xml:space="preserve"> m</w:t>
      </w:r>
      <w:r>
        <w:rPr>
          <w:rFonts w:ascii="Arial" w:eastAsia="Arial" w:hAnsi="Arial" w:cs="Arial"/>
        </w:rPr>
        <w:t>ed</w:t>
      </w:r>
      <w:r>
        <w:rPr>
          <w:rFonts w:ascii="Arial" w:eastAsia="Arial" w:hAnsi="Arial" w:cs="Arial"/>
          <w:spacing w:val="-1"/>
        </w:rPr>
        <w:t>i</w:t>
      </w:r>
      <w:r>
        <w:rPr>
          <w:rFonts w:ascii="Arial" w:eastAsia="Arial" w:hAnsi="Arial" w:cs="Arial"/>
        </w:rPr>
        <w:t xml:space="preserve">a </w:t>
      </w:r>
      <w:r>
        <w:rPr>
          <w:rFonts w:ascii="Arial" w:eastAsia="Arial" w:hAnsi="Arial" w:cs="Arial"/>
          <w:spacing w:val="-3"/>
        </w:rPr>
        <w:t xml:space="preserve">of </w:t>
      </w:r>
      <w:r>
        <w:rPr>
          <w:rFonts w:ascii="Arial" w:eastAsia="Arial" w:hAnsi="Arial" w:cs="Arial"/>
        </w:rPr>
        <w:t>de</w:t>
      </w:r>
      <w:r>
        <w:rPr>
          <w:rFonts w:ascii="Arial" w:eastAsia="Arial" w:hAnsi="Arial" w:cs="Arial"/>
          <w:spacing w:val="-1"/>
        </w:rPr>
        <w:t>l</w:t>
      </w:r>
      <w:r>
        <w:rPr>
          <w:rFonts w:ascii="Arial" w:eastAsia="Arial" w:hAnsi="Arial" w:cs="Arial"/>
          <w:spacing w:val="1"/>
        </w:rPr>
        <w:t>i</w:t>
      </w:r>
      <w:r>
        <w:rPr>
          <w:rFonts w:ascii="Arial" w:eastAsia="Arial" w:hAnsi="Arial" w:cs="Arial"/>
          <w:spacing w:val="-2"/>
        </w:rPr>
        <w:t>v</w:t>
      </w:r>
      <w:r>
        <w:rPr>
          <w:rFonts w:ascii="Arial" w:eastAsia="Arial" w:hAnsi="Arial" w:cs="Arial"/>
        </w:rPr>
        <w:t>e</w:t>
      </w:r>
      <w:r>
        <w:rPr>
          <w:rFonts w:ascii="Arial" w:eastAsia="Arial" w:hAnsi="Arial" w:cs="Arial"/>
          <w:spacing w:val="1"/>
        </w:rPr>
        <w:t>r</w:t>
      </w:r>
      <w:r>
        <w:rPr>
          <w:rFonts w:ascii="Arial" w:eastAsia="Arial" w:hAnsi="Arial" w:cs="Arial"/>
          <w:spacing w:val="-2"/>
        </w:rPr>
        <w:t>y</w:t>
      </w:r>
      <w:r>
        <w:rPr>
          <w:rFonts w:ascii="Arial" w:eastAsia="Arial" w:hAnsi="Arial" w:cs="Arial"/>
        </w:rPr>
        <w:t>,</w:t>
      </w:r>
      <w:r>
        <w:rPr>
          <w:rFonts w:ascii="Arial" w:eastAsia="Arial" w:hAnsi="Arial" w:cs="Arial"/>
          <w:spacing w:val="31"/>
        </w:rPr>
        <w:t xml:space="preserve"> </w:t>
      </w:r>
      <w:r>
        <w:rPr>
          <w:rFonts w:ascii="Arial" w:eastAsia="Arial" w:hAnsi="Arial" w:cs="Arial"/>
        </w:rPr>
        <w:t>p</w:t>
      </w:r>
      <w:r>
        <w:rPr>
          <w:rFonts w:ascii="Arial" w:eastAsia="Arial" w:hAnsi="Arial" w:cs="Arial"/>
          <w:spacing w:val="1"/>
        </w:rPr>
        <w:t>r</w:t>
      </w:r>
      <w:r>
        <w:rPr>
          <w:rFonts w:ascii="Arial" w:eastAsia="Arial" w:hAnsi="Arial" w:cs="Arial"/>
        </w:rPr>
        <w:t>ocedu</w:t>
      </w:r>
      <w:r>
        <w:rPr>
          <w:rFonts w:ascii="Arial" w:eastAsia="Arial" w:hAnsi="Arial" w:cs="Arial"/>
          <w:spacing w:val="1"/>
        </w:rPr>
        <w:t>r</w:t>
      </w:r>
      <w:r>
        <w:rPr>
          <w:rFonts w:ascii="Arial" w:eastAsia="Arial" w:hAnsi="Arial" w:cs="Arial"/>
        </w:rPr>
        <w:t>es,</w:t>
      </w:r>
      <w:r>
        <w:rPr>
          <w:rFonts w:ascii="Arial" w:eastAsia="Arial" w:hAnsi="Arial" w:cs="Arial"/>
          <w:spacing w:val="31"/>
        </w:rPr>
        <w:t xml:space="preserve"> </w:t>
      </w:r>
      <w:r>
        <w:rPr>
          <w:rFonts w:ascii="Arial" w:eastAsia="Arial" w:hAnsi="Arial" w:cs="Arial"/>
        </w:rPr>
        <w:t>a</w:t>
      </w:r>
      <w:r>
        <w:rPr>
          <w:rFonts w:ascii="Arial" w:eastAsia="Arial" w:hAnsi="Arial" w:cs="Arial"/>
          <w:spacing w:val="-3"/>
        </w:rPr>
        <w:t>n</w:t>
      </w:r>
      <w:r>
        <w:rPr>
          <w:rFonts w:ascii="Arial" w:eastAsia="Arial" w:hAnsi="Arial" w:cs="Arial"/>
        </w:rPr>
        <w:t>d</w:t>
      </w:r>
      <w:r>
        <w:rPr>
          <w:rFonts w:ascii="Arial" w:eastAsia="Arial" w:hAnsi="Arial" w:cs="Arial"/>
          <w:spacing w:val="30"/>
        </w:rPr>
        <w:t xml:space="preserve"> </w:t>
      </w:r>
      <w:r>
        <w:rPr>
          <w:rFonts w:ascii="Arial" w:eastAsia="Arial" w:hAnsi="Arial" w:cs="Arial"/>
        </w:rPr>
        <w:t>cou</w:t>
      </w:r>
      <w:r>
        <w:rPr>
          <w:rFonts w:ascii="Arial" w:eastAsia="Arial" w:hAnsi="Arial" w:cs="Arial"/>
          <w:spacing w:val="1"/>
        </w:rPr>
        <w:t>r</w:t>
      </w:r>
      <w:r>
        <w:rPr>
          <w:rFonts w:ascii="Arial" w:eastAsia="Arial" w:hAnsi="Arial" w:cs="Arial"/>
        </w:rPr>
        <w:t>se</w:t>
      </w:r>
      <w:r>
        <w:rPr>
          <w:rFonts w:ascii="Arial" w:eastAsia="Arial" w:hAnsi="Arial" w:cs="Arial"/>
          <w:spacing w:val="30"/>
        </w:rPr>
        <w:t xml:space="preserve"> </w:t>
      </w:r>
      <w:r>
        <w:rPr>
          <w:rFonts w:ascii="Arial" w:eastAsia="Arial" w:hAnsi="Arial" w:cs="Arial"/>
          <w:spacing w:val="1"/>
        </w:rPr>
        <w:t>m</w:t>
      </w:r>
      <w:r>
        <w:rPr>
          <w:rFonts w:ascii="Arial" w:eastAsia="Arial" w:hAnsi="Arial" w:cs="Arial"/>
        </w:rPr>
        <w:t>a</w:t>
      </w:r>
      <w:r>
        <w:rPr>
          <w:rFonts w:ascii="Arial" w:eastAsia="Arial" w:hAnsi="Arial" w:cs="Arial"/>
          <w:spacing w:val="1"/>
        </w:rPr>
        <w:t>t</w:t>
      </w:r>
      <w:r>
        <w:rPr>
          <w:rFonts w:ascii="Arial" w:eastAsia="Arial" w:hAnsi="Arial" w:cs="Arial"/>
          <w:spacing w:val="-3"/>
        </w:rPr>
        <w:t>e</w:t>
      </w:r>
      <w:r>
        <w:rPr>
          <w:rFonts w:ascii="Arial" w:eastAsia="Arial" w:hAnsi="Arial" w:cs="Arial"/>
          <w:spacing w:val="1"/>
        </w:rPr>
        <w:t>r</w:t>
      </w:r>
      <w:r>
        <w:rPr>
          <w:rFonts w:ascii="Arial" w:eastAsia="Arial" w:hAnsi="Arial" w:cs="Arial"/>
          <w:spacing w:val="-1"/>
        </w:rPr>
        <w:t>i</w:t>
      </w:r>
      <w:r>
        <w:rPr>
          <w:rFonts w:ascii="Arial" w:eastAsia="Arial" w:hAnsi="Arial" w:cs="Arial"/>
        </w:rPr>
        <w:t>al</w:t>
      </w:r>
      <w:r>
        <w:rPr>
          <w:rFonts w:ascii="Arial" w:eastAsia="Arial" w:hAnsi="Arial" w:cs="Arial"/>
          <w:spacing w:val="29"/>
        </w:rPr>
        <w:t xml:space="preserve"> </w:t>
      </w:r>
      <w:r>
        <w:rPr>
          <w:rFonts w:ascii="Arial" w:eastAsia="Arial" w:hAnsi="Arial" w:cs="Arial"/>
        </w:rPr>
        <w:t>as</w:t>
      </w:r>
      <w:r>
        <w:rPr>
          <w:rFonts w:ascii="Arial" w:eastAsia="Arial" w:hAnsi="Arial" w:cs="Arial"/>
          <w:spacing w:val="30"/>
        </w:rPr>
        <w:t xml:space="preserve"> </w:t>
      </w:r>
      <w:r>
        <w:rPr>
          <w:rFonts w:ascii="Arial" w:eastAsia="Arial" w:hAnsi="Arial" w:cs="Arial"/>
        </w:rPr>
        <w:t>a</w:t>
      </w:r>
      <w:r>
        <w:rPr>
          <w:rFonts w:ascii="Arial" w:eastAsia="Arial" w:hAnsi="Arial" w:cs="Arial"/>
          <w:spacing w:val="1"/>
        </w:rPr>
        <w:t>r</w:t>
      </w:r>
      <w:r>
        <w:rPr>
          <w:rFonts w:ascii="Arial" w:eastAsia="Arial" w:hAnsi="Arial" w:cs="Arial"/>
        </w:rPr>
        <w:t>e</w:t>
      </w:r>
      <w:r>
        <w:rPr>
          <w:rFonts w:ascii="Arial" w:eastAsia="Arial" w:hAnsi="Arial" w:cs="Arial"/>
          <w:spacing w:val="30"/>
        </w:rPr>
        <w:t xml:space="preserve"> </w:t>
      </w:r>
      <w:r>
        <w:rPr>
          <w:rFonts w:ascii="Arial" w:eastAsia="Arial" w:hAnsi="Arial" w:cs="Arial"/>
        </w:rPr>
        <w:t>necessa</w:t>
      </w:r>
      <w:r>
        <w:rPr>
          <w:rFonts w:ascii="Arial" w:eastAsia="Arial" w:hAnsi="Arial" w:cs="Arial"/>
          <w:spacing w:val="1"/>
        </w:rPr>
        <w:t>r</w:t>
      </w:r>
      <w:r>
        <w:rPr>
          <w:rFonts w:ascii="Arial" w:eastAsia="Arial" w:hAnsi="Arial" w:cs="Arial"/>
        </w:rPr>
        <w:t>y</w:t>
      </w:r>
      <w:r>
        <w:rPr>
          <w:rFonts w:ascii="Arial" w:eastAsia="Arial" w:hAnsi="Arial" w:cs="Arial"/>
          <w:spacing w:val="28"/>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30"/>
        </w:rPr>
        <w:t xml:space="preserve"> </w:t>
      </w:r>
      <w:r>
        <w:rPr>
          <w:rFonts w:ascii="Arial" w:eastAsia="Arial" w:hAnsi="Arial" w:cs="Arial"/>
        </w:rPr>
        <w:t>ach</w:t>
      </w:r>
      <w:r>
        <w:rPr>
          <w:rFonts w:ascii="Arial" w:eastAsia="Arial" w:hAnsi="Arial" w:cs="Arial"/>
          <w:spacing w:val="-1"/>
        </w:rPr>
        <w:t>i</w:t>
      </w:r>
      <w:r>
        <w:rPr>
          <w:rFonts w:ascii="Arial" w:eastAsia="Arial" w:hAnsi="Arial" w:cs="Arial"/>
          <w:spacing w:val="2"/>
        </w:rPr>
        <w:t>e</w:t>
      </w:r>
      <w:r>
        <w:rPr>
          <w:rFonts w:ascii="Arial" w:eastAsia="Arial" w:hAnsi="Arial" w:cs="Arial"/>
          <w:spacing w:val="-2"/>
        </w:rPr>
        <w:t>v</w:t>
      </w:r>
      <w:r>
        <w:rPr>
          <w:rFonts w:ascii="Arial" w:eastAsia="Arial" w:hAnsi="Arial" w:cs="Arial"/>
        </w:rPr>
        <w:t>e</w:t>
      </w:r>
      <w:r>
        <w:rPr>
          <w:rFonts w:ascii="Arial" w:eastAsia="Arial" w:hAnsi="Arial" w:cs="Arial"/>
          <w:spacing w:val="3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0"/>
        </w:rPr>
        <w:t xml:space="preserve"> </w:t>
      </w:r>
      <w:r>
        <w:rPr>
          <w:rFonts w:ascii="Arial" w:eastAsia="Arial" w:hAnsi="Arial" w:cs="Arial"/>
        </w:rPr>
        <w:t>p</w:t>
      </w:r>
      <w:r>
        <w:rPr>
          <w:rFonts w:ascii="Arial" w:eastAsia="Arial" w:hAnsi="Arial" w:cs="Arial"/>
          <w:spacing w:val="1"/>
        </w:rPr>
        <w:t>r</w:t>
      </w:r>
      <w:r>
        <w:rPr>
          <w:rFonts w:ascii="Arial" w:eastAsia="Arial" w:hAnsi="Arial" w:cs="Arial"/>
        </w:rPr>
        <w:t>esc</w:t>
      </w:r>
      <w:r>
        <w:rPr>
          <w:rFonts w:ascii="Arial" w:eastAsia="Arial" w:hAnsi="Arial" w:cs="Arial"/>
          <w:spacing w:val="1"/>
        </w:rPr>
        <w:t>r</w:t>
      </w:r>
      <w:r>
        <w:rPr>
          <w:rFonts w:ascii="Arial" w:eastAsia="Arial" w:hAnsi="Arial" w:cs="Arial"/>
          <w:spacing w:val="-1"/>
        </w:rPr>
        <w:t>i</w:t>
      </w:r>
      <w:r>
        <w:rPr>
          <w:rFonts w:ascii="Arial" w:eastAsia="Arial" w:hAnsi="Arial" w:cs="Arial"/>
        </w:rPr>
        <w:t>bed s</w:t>
      </w:r>
      <w:r>
        <w:rPr>
          <w:rFonts w:ascii="Arial" w:eastAsia="Arial" w:hAnsi="Arial" w:cs="Arial"/>
          <w:spacing w:val="1"/>
        </w:rPr>
        <w:t>t</w:t>
      </w:r>
      <w:r>
        <w:rPr>
          <w:rFonts w:ascii="Arial" w:eastAsia="Arial" w:hAnsi="Arial" w:cs="Arial"/>
        </w:rPr>
        <w:t>anda</w:t>
      </w:r>
      <w:r>
        <w:rPr>
          <w:rFonts w:ascii="Arial" w:eastAsia="Arial" w:hAnsi="Arial" w:cs="Arial"/>
          <w:spacing w:val="1"/>
        </w:rPr>
        <w:t>r</w:t>
      </w:r>
      <w:r>
        <w:rPr>
          <w:rFonts w:ascii="Arial" w:eastAsia="Arial" w:hAnsi="Arial" w:cs="Arial"/>
        </w:rPr>
        <w:t>d</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c</w:t>
      </w:r>
      <w:r>
        <w:rPr>
          <w:rFonts w:ascii="Arial" w:eastAsia="Arial" w:hAnsi="Arial" w:cs="Arial"/>
          <w:spacing w:val="-3"/>
        </w:rPr>
        <w:t>o</w:t>
      </w:r>
      <w:r>
        <w:rPr>
          <w:rFonts w:ascii="Arial" w:eastAsia="Arial" w:hAnsi="Arial" w:cs="Arial"/>
          <w:spacing w:val="1"/>
        </w:rPr>
        <w:t>m</w:t>
      </w:r>
      <w:r>
        <w:rPr>
          <w:rFonts w:ascii="Arial" w:eastAsia="Arial" w:hAnsi="Arial" w:cs="Arial"/>
        </w:rPr>
        <w:t>pe</w:t>
      </w:r>
      <w:r>
        <w:rPr>
          <w:rFonts w:ascii="Arial" w:eastAsia="Arial" w:hAnsi="Arial" w:cs="Arial"/>
          <w:spacing w:val="1"/>
        </w:rPr>
        <w:t>t</w:t>
      </w:r>
      <w:r>
        <w:rPr>
          <w:rFonts w:ascii="Arial" w:eastAsia="Arial" w:hAnsi="Arial" w:cs="Arial"/>
        </w:rPr>
        <w:t>enc</w:t>
      </w:r>
      <w:r>
        <w:rPr>
          <w:rFonts w:ascii="Arial" w:eastAsia="Arial" w:hAnsi="Arial" w:cs="Arial"/>
          <w:spacing w:val="-3"/>
        </w:rPr>
        <w:t>e</w:t>
      </w:r>
      <w:r>
        <w:rPr>
          <w:rFonts w:ascii="Arial" w:eastAsia="Arial" w:hAnsi="Arial" w:cs="Arial"/>
        </w:rPr>
        <w:t>; and</w:t>
      </w:r>
    </w:p>
    <w:p w:rsidR="000A5570" w:rsidRDefault="00863EB5">
      <w:pPr>
        <w:tabs>
          <w:tab w:val="left" w:pos="1000"/>
        </w:tabs>
        <w:spacing w:before="80" w:after="0" w:line="252" w:lineRule="exact"/>
        <w:ind w:left="1019" w:right="98" w:hanging="360"/>
        <w:jc w:val="both"/>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rPr>
        <w:t>conduc</w:t>
      </w:r>
      <w:r>
        <w:rPr>
          <w:rFonts w:ascii="Arial" w:eastAsia="Arial" w:hAnsi="Arial" w:cs="Arial"/>
          <w:spacing w:val="1"/>
        </w:rPr>
        <w:t>t</w:t>
      </w:r>
      <w:r>
        <w:rPr>
          <w:rFonts w:ascii="Arial" w:eastAsia="Arial" w:hAnsi="Arial" w:cs="Arial"/>
        </w:rPr>
        <w:t>ed,</w:t>
      </w:r>
      <w:r>
        <w:rPr>
          <w:rFonts w:ascii="Arial" w:eastAsia="Arial" w:hAnsi="Arial" w:cs="Arial"/>
          <w:spacing w:val="5"/>
        </w:rPr>
        <w:t xml:space="preserve"> </w:t>
      </w:r>
      <w:r>
        <w:rPr>
          <w:rFonts w:ascii="Arial" w:eastAsia="Arial" w:hAnsi="Arial" w:cs="Arial"/>
          <w:spacing w:val="1"/>
        </w:rPr>
        <w:t>m</w:t>
      </w:r>
      <w:r>
        <w:rPr>
          <w:rFonts w:ascii="Arial" w:eastAsia="Arial" w:hAnsi="Arial" w:cs="Arial"/>
        </w:rPr>
        <w:t>on</w:t>
      </w:r>
      <w:r>
        <w:rPr>
          <w:rFonts w:ascii="Arial" w:eastAsia="Arial" w:hAnsi="Arial" w:cs="Arial"/>
          <w:spacing w:val="-1"/>
        </w:rPr>
        <w:t>i</w:t>
      </w:r>
      <w:r>
        <w:rPr>
          <w:rFonts w:ascii="Arial" w:eastAsia="Arial" w:hAnsi="Arial" w:cs="Arial"/>
          <w:spacing w:val="1"/>
        </w:rPr>
        <w:t>t</w:t>
      </w:r>
      <w:r>
        <w:rPr>
          <w:rFonts w:ascii="Arial" w:eastAsia="Arial" w:hAnsi="Arial" w:cs="Arial"/>
        </w:rPr>
        <w:t>o</w:t>
      </w:r>
      <w:r>
        <w:rPr>
          <w:rFonts w:ascii="Arial" w:eastAsia="Arial" w:hAnsi="Arial" w:cs="Arial"/>
          <w:spacing w:val="1"/>
        </w:rPr>
        <w:t>r</w:t>
      </w:r>
      <w:r>
        <w:rPr>
          <w:rFonts w:ascii="Arial" w:eastAsia="Arial" w:hAnsi="Arial" w:cs="Arial"/>
        </w:rPr>
        <w:t>e</w:t>
      </w:r>
      <w:r>
        <w:rPr>
          <w:rFonts w:ascii="Arial" w:eastAsia="Arial" w:hAnsi="Arial" w:cs="Arial"/>
          <w:spacing w:val="-3"/>
        </w:rPr>
        <w:t>d</w:t>
      </w:r>
      <w:r>
        <w:rPr>
          <w:rFonts w:ascii="Arial" w:eastAsia="Arial" w:hAnsi="Arial" w:cs="Arial"/>
        </w:rPr>
        <w:t>,</w:t>
      </w:r>
      <w:r>
        <w:rPr>
          <w:rFonts w:ascii="Arial" w:eastAsia="Arial" w:hAnsi="Arial" w:cs="Arial"/>
          <w:spacing w:val="9"/>
        </w:rPr>
        <w:t xml:space="preserve"> </w:t>
      </w:r>
      <w:r>
        <w:rPr>
          <w:rFonts w:ascii="Arial" w:eastAsia="Arial" w:hAnsi="Arial" w:cs="Arial"/>
          <w:spacing w:val="-3"/>
        </w:rPr>
        <w:t>e</w:t>
      </w:r>
      <w:r>
        <w:rPr>
          <w:rFonts w:ascii="Arial" w:eastAsia="Arial" w:hAnsi="Arial" w:cs="Arial"/>
          <w:spacing w:val="-2"/>
        </w:rPr>
        <w:t>v</w:t>
      </w:r>
      <w:r>
        <w:rPr>
          <w:rFonts w:ascii="Arial" w:eastAsia="Arial" w:hAnsi="Arial" w:cs="Arial"/>
        </w:rPr>
        <w:t>a</w:t>
      </w:r>
      <w:r>
        <w:rPr>
          <w:rFonts w:ascii="Arial" w:eastAsia="Arial" w:hAnsi="Arial" w:cs="Arial"/>
          <w:spacing w:val="-1"/>
        </w:rPr>
        <w:t>l</w:t>
      </w:r>
      <w:r>
        <w:rPr>
          <w:rFonts w:ascii="Arial" w:eastAsia="Arial" w:hAnsi="Arial" w:cs="Arial"/>
        </w:rPr>
        <w:t>ua</w:t>
      </w:r>
      <w:r>
        <w:rPr>
          <w:rFonts w:ascii="Arial" w:eastAsia="Arial" w:hAnsi="Arial" w:cs="Arial"/>
          <w:spacing w:val="1"/>
        </w:rPr>
        <w:t>t</w:t>
      </w:r>
      <w:r>
        <w:rPr>
          <w:rFonts w:ascii="Arial" w:eastAsia="Arial" w:hAnsi="Arial" w:cs="Arial"/>
        </w:rPr>
        <w:t>ed</w:t>
      </w:r>
      <w:r>
        <w:rPr>
          <w:rFonts w:ascii="Arial" w:eastAsia="Arial" w:hAnsi="Arial" w:cs="Arial"/>
          <w:spacing w:val="8"/>
        </w:rPr>
        <w:t xml:space="preserve"> </w:t>
      </w:r>
      <w:r>
        <w:rPr>
          <w:rFonts w:ascii="Arial" w:eastAsia="Arial" w:hAnsi="Arial" w:cs="Arial"/>
        </w:rPr>
        <w:t>and</w:t>
      </w:r>
      <w:r>
        <w:rPr>
          <w:rFonts w:ascii="Arial" w:eastAsia="Arial" w:hAnsi="Arial" w:cs="Arial"/>
          <w:spacing w:val="8"/>
        </w:rPr>
        <w:t xml:space="preserve"> </w:t>
      </w:r>
      <w:r>
        <w:rPr>
          <w:rFonts w:ascii="Arial" w:eastAsia="Arial" w:hAnsi="Arial" w:cs="Arial"/>
        </w:rPr>
        <w:t>suppo</w:t>
      </w:r>
      <w:r>
        <w:rPr>
          <w:rFonts w:ascii="Arial" w:eastAsia="Arial" w:hAnsi="Arial" w:cs="Arial"/>
          <w:spacing w:val="-2"/>
        </w:rPr>
        <w:t>r</w:t>
      </w:r>
      <w:r>
        <w:rPr>
          <w:rFonts w:ascii="Arial" w:eastAsia="Arial" w:hAnsi="Arial" w:cs="Arial"/>
          <w:spacing w:val="1"/>
        </w:rPr>
        <w:t>t</w:t>
      </w:r>
      <w:r>
        <w:rPr>
          <w:rFonts w:ascii="Arial" w:eastAsia="Arial" w:hAnsi="Arial" w:cs="Arial"/>
        </w:rPr>
        <w:t>ed</w:t>
      </w:r>
      <w:r>
        <w:rPr>
          <w:rFonts w:ascii="Arial" w:eastAsia="Arial" w:hAnsi="Arial" w:cs="Arial"/>
          <w:spacing w:val="6"/>
        </w:rPr>
        <w:t xml:space="preserve"> </w:t>
      </w:r>
      <w:r>
        <w:rPr>
          <w:rFonts w:ascii="Arial" w:eastAsia="Arial" w:hAnsi="Arial" w:cs="Arial"/>
        </w:rPr>
        <w:t>by</w:t>
      </w:r>
      <w:r>
        <w:rPr>
          <w:rFonts w:ascii="Arial" w:eastAsia="Arial" w:hAnsi="Arial" w:cs="Arial"/>
          <w:spacing w:val="6"/>
        </w:rPr>
        <w:t xml:space="preserve"> </w:t>
      </w:r>
      <w:r>
        <w:rPr>
          <w:rFonts w:ascii="Arial" w:eastAsia="Arial" w:hAnsi="Arial" w:cs="Arial"/>
        </w:rPr>
        <w:t>pe</w:t>
      </w:r>
      <w:r>
        <w:rPr>
          <w:rFonts w:ascii="Arial" w:eastAsia="Arial" w:hAnsi="Arial" w:cs="Arial"/>
          <w:spacing w:val="1"/>
        </w:rPr>
        <w:t>r</w:t>
      </w:r>
      <w:r>
        <w:rPr>
          <w:rFonts w:ascii="Arial" w:eastAsia="Arial" w:hAnsi="Arial" w:cs="Arial"/>
        </w:rPr>
        <w:t>sons</w:t>
      </w:r>
      <w:r>
        <w:rPr>
          <w:rFonts w:ascii="Arial" w:eastAsia="Arial" w:hAnsi="Arial" w:cs="Arial"/>
          <w:spacing w:val="6"/>
        </w:rPr>
        <w:t xml:space="preserve"> </w:t>
      </w:r>
      <w:r>
        <w:rPr>
          <w:rFonts w:ascii="Arial" w:eastAsia="Arial" w:hAnsi="Arial" w:cs="Arial"/>
          <w:spacing w:val="2"/>
        </w:rPr>
        <w:t>q</w:t>
      </w:r>
      <w:r>
        <w:rPr>
          <w:rFonts w:ascii="Arial" w:eastAsia="Arial" w:hAnsi="Arial" w:cs="Arial"/>
        </w:rPr>
        <w:t>ua</w:t>
      </w:r>
      <w:r>
        <w:rPr>
          <w:rFonts w:ascii="Arial" w:eastAsia="Arial" w:hAnsi="Arial" w:cs="Arial"/>
          <w:spacing w:val="-1"/>
        </w:rPr>
        <w:t>l</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ed</w:t>
      </w:r>
      <w:r>
        <w:rPr>
          <w:rFonts w:ascii="Arial" w:eastAsia="Arial" w:hAnsi="Arial" w:cs="Arial"/>
          <w:spacing w:val="8"/>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8"/>
        </w:rPr>
        <w:t xml:space="preserve"> </w:t>
      </w:r>
      <w:r>
        <w:rPr>
          <w:rFonts w:ascii="Arial" w:eastAsia="Arial" w:hAnsi="Arial" w:cs="Arial"/>
          <w:spacing w:val="-3"/>
        </w:rPr>
        <w:t>a</w:t>
      </w:r>
      <w:r>
        <w:rPr>
          <w:rFonts w:ascii="Arial" w:eastAsia="Arial" w:hAnsi="Arial" w:cs="Arial"/>
        </w:rPr>
        <w:t>cco</w:t>
      </w:r>
      <w:r>
        <w:rPr>
          <w:rFonts w:ascii="Arial" w:eastAsia="Arial" w:hAnsi="Arial" w:cs="Arial"/>
          <w:spacing w:val="1"/>
        </w:rPr>
        <w:t>r</w:t>
      </w:r>
      <w:r>
        <w:rPr>
          <w:rFonts w:ascii="Arial" w:eastAsia="Arial" w:hAnsi="Arial" w:cs="Arial"/>
        </w:rPr>
        <w:t>dance</w:t>
      </w:r>
      <w:r>
        <w:rPr>
          <w:rFonts w:ascii="Arial" w:eastAsia="Arial" w:hAnsi="Arial" w:cs="Arial"/>
          <w:spacing w:val="6"/>
        </w:rPr>
        <w:t xml:space="preserve"> </w:t>
      </w:r>
      <w:r>
        <w:rPr>
          <w:rFonts w:ascii="Arial" w:eastAsia="Arial" w:hAnsi="Arial" w:cs="Arial"/>
          <w:spacing w:val="-4"/>
        </w:rPr>
        <w:t>w</w:t>
      </w:r>
      <w:r>
        <w:rPr>
          <w:rFonts w:ascii="Arial" w:eastAsia="Arial" w:hAnsi="Arial" w:cs="Arial"/>
          <w:spacing w:val="-1"/>
        </w:rPr>
        <w:t>i</w:t>
      </w:r>
      <w:r>
        <w:rPr>
          <w:rFonts w:ascii="Arial" w:eastAsia="Arial" w:hAnsi="Arial" w:cs="Arial"/>
          <w:spacing w:val="1"/>
        </w:rPr>
        <w:t>t</w:t>
      </w:r>
      <w:r>
        <w:rPr>
          <w:rFonts w:ascii="Arial" w:eastAsia="Arial" w:hAnsi="Arial" w:cs="Arial"/>
        </w:rPr>
        <w:t>h sec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3"/>
        </w:rPr>
        <w:t>5</w:t>
      </w:r>
      <w:r>
        <w:rPr>
          <w:rFonts w:ascii="Arial" w:eastAsia="Arial" w:hAnsi="Arial" w:cs="Arial"/>
          <w:spacing w:val="1"/>
        </w:rPr>
        <w:t>.</w:t>
      </w:r>
      <w:r>
        <w:rPr>
          <w:rFonts w:ascii="Arial" w:eastAsia="Arial" w:hAnsi="Arial" w:cs="Arial"/>
        </w:rPr>
        <w:t>4</w:t>
      </w:r>
      <w:r>
        <w:rPr>
          <w:rFonts w:ascii="Arial" w:eastAsia="Arial" w:hAnsi="Arial" w:cs="Arial"/>
          <w:spacing w:val="-2"/>
        </w:rPr>
        <w:t xml:space="preserve"> </w:t>
      </w:r>
      <w:r>
        <w:rPr>
          <w:rFonts w:ascii="Arial" w:eastAsia="Arial" w:hAnsi="Arial" w:cs="Arial"/>
          <w:spacing w:val="1"/>
        </w:rPr>
        <w:t>Q</w:t>
      </w:r>
      <w:r>
        <w:rPr>
          <w:rFonts w:ascii="Arial" w:eastAsia="Arial" w:hAnsi="Arial" w:cs="Arial"/>
        </w:rPr>
        <w:t>ua</w:t>
      </w:r>
      <w:r>
        <w:rPr>
          <w:rFonts w:ascii="Arial" w:eastAsia="Arial" w:hAnsi="Arial" w:cs="Arial"/>
          <w:spacing w:val="-1"/>
        </w:rPr>
        <w:t>l</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ca</w:t>
      </w:r>
      <w:r>
        <w:rPr>
          <w:rFonts w:ascii="Arial" w:eastAsia="Arial" w:hAnsi="Arial" w:cs="Arial"/>
          <w:spacing w:val="1"/>
        </w:rPr>
        <w:t>t</w:t>
      </w:r>
      <w:r>
        <w:rPr>
          <w:rFonts w:ascii="Arial" w:eastAsia="Arial" w:hAnsi="Arial" w:cs="Arial"/>
          <w:spacing w:val="-1"/>
        </w:rPr>
        <w:t>i</w:t>
      </w:r>
      <w:r>
        <w:rPr>
          <w:rFonts w:ascii="Arial" w:eastAsia="Arial" w:hAnsi="Arial" w:cs="Arial"/>
        </w:rPr>
        <w:t>ons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I</w:t>
      </w:r>
      <w:r>
        <w:rPr>
          <w:rFonts w:ascii="Arial" w:eastAsia="Arial" w:hAnsi="Arial" w:cs="Arial"/>
        </w:rPr>
        <w:t>n</w:t>
      </w:r>
      <w:r>
        <w:rPr>
          <w:rFonts w:ascii="Arial" w:eastAsia="Arial" w:hAnsi="Arial" w:cs="Arial"/>
          <w:spacing w:val="-2"/>
        </w:rPr>
        <w:t>s</w:t>
      </w:r>
      <w:r>
        <w:rPr>
          <w:rFonts w:ascii="Arial" w:eastAsia="Arial" w:hAnsi="Arial" w:cs="Arial"/>
          <w:spacing w:val="1"/>
        </w:rPr>
        <w:t>tr</w:t>
      </w:r>
      <w:r>
        <w:rPr>
          <w:rFonts w:ascii="Arial" w:eastAsia="Arial" w:hAnsi="Arial" w:cs="Arial"/>
        </w:rPr>
        <w:t>u</w:t>
      </w:r>
      <w:r>
        <w:rPr>
          <w:rFonts w:ascii="Arial" w:eastAsia="Arial" w:hAnsi="Arial" w:cs="Arial"/>
          <w:spacing w:val="-2"/>
        </w:rPr>
        <w:t>c</w:t>
      </w:r>
      <w:r>
        <w:rPr>
          <w:rFonts w:ascii="Arial" w:eastAsia="Arial" w:hAnsi="Arial" w:cs="Arial"/>
          <w:spacing w:val="1"/>
        </w:rPr>
        <w:t>t</w:t>
      </w:r>
      <w:r>
        <w:rPr>
          <w:rFonts w:ascii="Arial" w:eastAsia="Arial" w:hAnsi="Arial" w:cs="Arial"/>
          <w:spacing w:val="-3"/>
        </w:rPr>
        <w:t>o</w:t>
      </w:r>
      <w:r>
        <w:rPr>
          <w:rFonts w:ascii="Arial" w:eastAsia="Arial" w:hAnsi="Arial" w:cs="Arial"/>
          <w:spacing w:val="1"/>
        </w:rPr>
        <w:t>r</w:t>
      </w:r>
      <w:r>
        <w:rPr>
          <w:rFonts w:ascii="Arial" w:eastAsia="Arial" w:hAnsi="Arial" w:cs="Arial"/>
        </w:rPr>
        <w:t>s</w:t>
      </w:r>
      <w:r>
        <w:rPr>
          <w:rFonts w:ascii="Arial" w:eastAsia="Arial" w:hAnsi="Arial" w:cs="Arial"/>
          <w:spacing w:val="1"/>
        </w:rPr>
        <w:t xml:space="preserve"> </w:t>
      </w:r>
      <w:r>
        <w:rPr>
          <w:rFonts w:ascii="Arial" w:eastAsia="Arial" w:hAnsi="Arial" w:cs="Arial"/>
        </w:rPr>
        <w:t>and</w:t>
      </w:r>
      <w:r>
        <w:rPr>
          <w:rFonts w:ascii="Arial" w:eastAsia="Arial" w:hAnsi="Arial" w:cs="Arial"/>
          <w:spacing w:val="-2"/>
        </w:rPr>
        <w:t xml:space="preserve"> </w:t>
      </w:r>
      <w:r>
        <w:rPr>
          <w:rFonts w:ascii="Arial" w:eastAsia="Arial" w:hAnsi="Arial" w:cs="Arial"/>
          <w:spacing w:val="-1"/>
        </w:rPr>
        <w:t>A</w:t>
      </w:r>
      <w:r>
        <w:rPr>
          <w:rFonts w:ascii="Arial" w:eastAsia="Arial" w:hAnsi="Arial" w:cs="Arial"/>
        </w:rPr>
        <w:t>sse</w:t>
      </w:r>
      <w:r>
        <w:rPr>
          <w:rFonts w:ascii="Arial" w:eastAsia="Arial" w:hAnsi="Arial" w:cs="Arial"/>
          <w:spacing w:val="-2"/>
        </w:rPr>
        <w:t>s</w:t>
      </w:r>
      <w:r>
        <w:rPr>
          <w:rFonts w:ascii="Arial" w:eastAsia="Arial" w:hAnsi="Arial" w:cs="Arial"/>
        </w:rPr>
        <w:t>so</w:t>
      </w:r>
      <w:r>
        <w:rPr>
          <w:rFonts w:ascii="Arial" w:eastAsia="Arial" w:hAnsi="Arial" w:cs="Arial"/>
          <w:spacing w:val="1"/>
        </w:rPr>
        <w:t>r</w:t>
      </w:r>
      <w:r>
        <w:rPr>
          <w:rFonts w:ascii="Arial" w:eastAsia="Arial" w:hAnsi="Arial" w:cs="Arial"/>
        </w:rPr>
        <w:t>s.</w:t>
      </w:r>
    </w:p>
    <w:p w:rsidR="000A5570" w:rsidRDefault="00863EB5">
      <w:pPr>
        <w:spacing w:before="58" w:after="0" w:line="239" w:lineRule="auto"/>
        <w:ind w:left="300" w:right="98"/>
        <w:jc w:val="both"/>
        <w:rPr>
          <w:rFonts w:ascii="Arial" w:eastAsia="Arial" w:hAnsi="Arial" w:cs="Arial"/>
        </w:rPr>
      </w:pPr>
      <w:r>
        <w:rPr>
          <w:rFonts w:ascii="Arial" w:eastAsia="Arial" w:hAnsi="Arial" w:cs="Arial"/>
          <w:spacing w:val="-1"/>
        </w:rPr>
        <w:t>Al</w:t>
      </w:r>
      <w:r>
        <w:rPr>
          <w:rFonts w:ascii="Arial" w:eastAsia="Arial" w:hAnsi="Arial" w:cs="Arial"/>
        </w:rPr>
        <w:t xml:space="preserve">l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3"/>
        </w:rPr>
        <w:t xml:space="preserve"> </w:t>
      </w:r>
      <w:r>
        <w:rPr>
          <w:rFonts w:ascii="Arial" w:eastAsia="Arial" w:hAnsi="Arial" w:cs="Arial"/>
        </w:rPr>
        <w:t>cou</w:t>
      </w:r>
      <w:r>
        <w:rPr>
          <w:rFonts w:ascii="Arial" w:eastAsia="Arial" w:hAnsi="Arial" w:cs="Arial"/>
          <w:spacing w:val="1"/>
        </w:rPr>
        <w:t>r</w:t>
      </w:r>
      <w:r>
        <w:rPr>
          <w:rFonts w:ascii="Arial" w:eastAsia="Arial" w:hAnsi="Arial" w:cs="Arial"/>
        </w:rPr>
        <w:t>ses</w:t>
      </w:r>
      <w:r>
        <w:rPr>
          <w:rFonts w:ascii="Arial" w:eastAsia="Arial" w:hAnsi="Arial" w:cs="Arial"/>
          <w:spacing w:val="1"/>
        </w:rPr>
        <w:t xml:space="preserve"> </w:t>
      </w:r>
      <w:r>
        <w:rPr>
          <w:rFonts w:ascii="Arial" w:eastAsia="Arial" w:hAnsi="Arial" w:cs="Arial"/>
          <w:spacing w:val="-2"/>
        </w:rPr>
        <w:t>s</w:t>
      </w:r>
      <w:r>
        <w:rPr>
          <w:rFonts w:ascii="Arial" w:eastAsia="Arial" w:hAnsi="Arial" w:cs="Arial"/>
        </w:rPr>
        <w:t>hou</w:t>
      </w:r>
      <w:r>
        <w:rPr>
          <w:rFonts w:ascii="Arial" w:eastAsia="Arial" w:hAnsi="Arial" w:cs="Arial"/>
          <w:spacing w:val="-1"/>
        </w:rPr>
        <w:t>l</w:t>
      </w:r>
      <w:r>
        <w:rPr>
          <w:rFonts w:ascii="Arial" w:eastAsia="Arial" w:hAnsi="Arial" w:cs="Arial"/>
        </w:rPr>
        <w:t>d</w:t>
      </w:r>
      <w:r>
        <w:rPr>
          <w:rFonts w:ascii="Arial" w:eastAsia="Arial" w:hAnsi="Arial" w:cs="Arial"/>
          <w:spacing w:val="1"/>
        </w:rPr>
        <w:t xml:space="preserve"> </w:t>
      </w:r>
      <w:r>
        <w:rPr>
          <w:rFonts w:ascii="Arial" w:eastAsia="Arial" w:hAnsi="Arial" w:cs="Arial"/>
        </w:rPr>
        <w:t>be</w:t>
      </w:r>
      <w:r>
        <w:rPr>
          <w:rFonts w:ascii="Arial" w:eastAsia="Arial" w:hAnsi="Arial" w:cs="Arial"/>
          <w:spacing w:val="1"/>
        </w:rPr>
        <w:t xml:space="preserve"> </w:t>
      </w:r>
      <w:r>
        <w:rPr>
          <w:rFonts w:ascii="Arial" w:eastAsia="Arial" w:hAnsi="Arial" w:cs="Arial"/>
        </w:rPr>
        <w:t>based</w:t>
      </w:r>
      <w:r>
        <w:rPr>
          <w:rFonts w:ascii="Arial" w:eastAsia="Arial" w:hAnsi="Arial" w:cs="Arial"/>
          <w:spacing w:val="1"/>
        </w:rPr>
        <w:t xml:space="preserve"> </w:t>
      </w:r>
      <w:r>
        <w:rPr>
          <w:rFonts w:ascii="Arial" w:eastAsia="Arial" w:hAnsi="Arial" w:cs="Arial"/>
        </w:rPr>
        <w:t>on</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4"/>
        </w:rPr>
        <w:t>M</w:t>
      </w:r>
      <w:r>
        <w:rPr>
          <w:rFonts w:ascii="Arial" w:eastAsia="Arial" w:hAnsi="Arial" w:cs="Arial"/>
        </w:rPr>
        <w:t>odel</w:t>
      </w:r>
      <w:r>
        <w:rPr>
          <w:rFonts w:ascii="Arial" w:eastAsia="Arial" w:hAnsi="Arial" w:cs="Arial"/>
          <w:spacing w:val="3"/>
        </w:rPr>
        <w:t xml:space="preserve"> </w:t>
      </w:r>
      <w:r>
        <w:rPr>
          <w:rFonts w:ascii="Arial" w:eastAsia="Arial" w:hAnsi="Arial" w:cs="Arial"/>
          <w:spacing w:val="-1"/>
        </w:rPr>
        <w:t>C</w:t>
      </w:r>
      <w:r>
        <w:rPr>
          <w:rFonts w:ascii="Arial" w:eastAsia="Arial" w:hAnsi="Arial" w:cs="Arial"/>
        </w:rPr>
        <w:t>ou</w:t>
      </w:r>
      <w:r>
        <w:rPr>
          <w:rFonts w:ascii="Arial" w:eastAsia="Arial" w:hAnsi="Arial" w:cs="Arial"/>
          <w:spacing w:val="1"/>
        </w:rPr>
        <w:t>r</w:t>
      </w:r>
      <w:r>
        <w:rPr>
          <w:rFonts w:ascii="Arial" w:eastAsia="Arial" w:hAnsi="Arial" w:cs="Arial"/>
        </w:rPr>
        <w:t>ses</w:t>
      </w:r>
      <w:r>
        <w:rPr>
          <w:rFonts w:ascii="Arial" w:eastAsia="Arial" w:hAnsi="Arial" w:cs="Arial"/>
          <w:spacing w:val="1"/>
        </w:rPr>
        <w:t xml:space="preserve"> </w:t>
      </w:r>
      <w:r>
        <w:rPr>
          <w:rFonts w:ascii="Arial" w:eastAsia="Arial" w:hAnsi="Arial" w:cs="Arial"/>
        </w:rPr>
        <w:t>assoc</w:t>
      </w:r>
      <w:r>
        <w:rPr>
          <w:rFonts w:ascii="Arial" w:eastAsia="Arial" w:hAnsi="Arial" w:cs="Arial"/>
          <w:spacing w:val="-1"/>
        </w:rPr>
        <w:t>i</w:t>
      </w:r>
      <w:r>
        <w:rPr>
          <w:rFonts w:ascii="Arial" w:eastAsia="Arial" w:hAnsi="Arial" w:cs="Arial"/>
        </w:rPr>
        <w:t>a</w:t>
      </w:r>
      <w:r>
        <w:rPr>
          <w:rFonts w:ascii="Arial" w:eastAsia="Arial" w:hAnsi="Arial" w:cs="Arial"/>
          <w:spacing w:val="1"/>
        </w:rPr>
        <w:t>t</w:t>
      </w:r>
      <w:r>
        <w:rPr>
          <w:rFonts w:ascii="Arial" w:eastAsia="Arial" w:hAnsi="Arial" w:cs="Arial"/>
        </w:rPr>
        <w:t>ed</w:t>
      </w:r>
      <w:r>
        <w:rPr>
          <w:rFonts w:ascii="Arial" w:eastAsia="Arial" w:hAnsi="Arial" w:cs="Arial"/>
          <w:spacing w:val="1"/>
        </w:rPr>
        <w:t xml:space="preserve"> </w:t>
      </w:r>
      <w:r>
        <w:rPr>
          <w:rFonts w:ascii="Arial" w:eastAsia="Arial" w:hAnsi="Arial" w:cs="Arial"/>
          <w:spacing w:val="-4"/>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1"/>
        </w:rPr>
        <w:t xml:space="preserve"> t</w:t>
      </w:r>
      <w:r>
        <w:rPr>
          <w:rFonts w:ascii="Arial" w:eastAsia="Arial" w:hAnsi="Arial" w:cs="Arial"/>
        </w:rPr>
        <w:t>h</w:t>
      </w:r>
      <w:r>
        <w:rPr>
          <w:rFonts w:ascii="Arial" w:eastAsia="Arial" w:hAnsi="Arial" w:cs="Arial"/>
          <w:spacing w:val="-1"/>
        </w:rPr>
        <w:t>i</w:t>
      </w:r>
      <w:r>
        <w:rPr>
          <w:rFonts w:ascii="Arial" w:eastAsia="Arial" w:hAnsi="Arial" w:cs="Arial"/>
        </w:rPr>
        <w:t xml:space="preserve">s </w:t>
      </w:r>
      <w:r>
        <w:rPr>
          <w:rFonts w:ascii="Arial" w:eastAsia="Arial" w:hAnsi="Arial" w:cs="Arial"/>
          <w:spacing w:val="-1"/>
        </w:rPr>
        <w:t>R</w:t>
      </w:r>
      <w:r>
        <w:rPr>
          <w:rFonts w:ascii="Arial" w:eastAsia="Arial" w:hAnsi="Arial" w:cs="Arial"/>
        </w:rPr>
        <w:t>eco</w:t>
      </w:r>
      <w:r>
        <w:rPr>
          <w:rFonts w:ascii="Arial" w:eastAsia="Arial" w:hAnsi="Arial" w:cs="Arial"/>
          <w:spacing w:val="1"/>
        </w:rPr>
        <w:t>mm</w:t>
      </w:r>
      <w:r>
        <w:rPr>
          <w:rFonts w:ascii="Arial" w:eastAsia="Arial" w:hAnsi="Arial" w:cs="Arial"/>
        </w:rPr>
        <w:t>end</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50"/>
        </w:rPr>
        <w:t xml:space="preserve"> </w:t>
      </w:r>
      <w:r>
        <w:rPr>
          <w:rFonts w:ascii="Arial" w:eastAsia="Arial" w:hAnsi="Arial" w:cs="Arial"/>
          <w:spacing w:val="2"/>
        </w:rPr>
        <w:t>T</w:t>
      </w:r>
      <w:r>
        <w:rPr>
          <w:rFonts w:ascii="Arial" w:eastAsia="Arial" w:hAnsi="Arial" w:cs="Arial"/>
        </w:rPr>
        <w:t>h</w:t>
      </w:r>
      <w:r>
        <w:rPr>
          <w:rFonts w:ascii="Arial" w:eastAsia="Arial" w:hAnsi="Arial" w:cs="Arial"/>
          <w:spacing w:val="-3"/>
        </w:rPr>
        <w:t>e</w:t>
      </w:r>
      <w:r>
        <w:rPr>
          <w:rFonts w:ascii="Arial" w:eastAsia="Arial" w:hAnsi="Arial" w:cs="Arial"/>
        </w:rPr>
        <w:t>y shou</w:t>
      </w:r>
      <w:r>
        <w:rPr>
          <w:rFonts w:ascii="Arial" w:eastAsia="Arial" w:hAnsi="Arial" w:cs="Arial"/>
          <w:spacing w:val="-1"/>
        </w:rPr>
        <w:t>l</w:t>
      </w:r>
      <w:r>
        <w:rPr>
          <w:rFonts w:ascii="Arial" w:eastAsia="Arial" w:hAnsi="Arial" w:cs="Arial"/>
        </w:rPr>
        <w:t>d</w:t>
      </w:r>
      <w:r>
        <w:rPr>
          <w:rFonts w:ascii="Arial" w:eastAsia="Arial" w:hAnsi="Arial" w:cs="Arial"/>
          <w:spacing w:val="5"/>
        </w:rPr>
        <w:t xml:space="preserve"> </w:t>
      </w:r>
      <w:r>
        <w:rPr>
          <w:rFonts w:ascii="Arial" w:eastAsia="Arial" w:hAnsi="Arial" w:cs="Arial"/>
        </w:rPr>
        <w:t>a</w:t>
      </w:r>
      <w:r>
        <w:rPr>
          <w:rFonts w:ascii="Arial" w:eastAsia="Arial" w:hAnsi="Arial" w:cs="Arial"/>
          <w:spacing w:val="-1"/>
        </w:rPr>
        <w:t>l</w:t>
      </w:r>
      <w:r>
        <w:rPr>
          <w:rFonts w:ascii="Arial" w:eastAsia="Arial" w:hAnsi="Arial" w:cs="Arial"/>
        </w:rPr>
        <w:t>so</w:t>
      </w:r>
      <w:r>
        <w:rPr>
          <w:rFonts w:ascii="Arial" w:eastAsia="Arial" w:hAnsi="Arial" w:cs="Arial"/>
          <w:spacing w:val="2"/>
        </w:rPr>
        <w:t xml:space="preserve"> </w:t>
      </w:r>
      <w:r>
        <w:rPr>
          <w:rFonts w:ascii="Arial" w:eastAsia="Arial" w:hAnsi="Arial" w:cs="Arial"/>
        </w:rPr>
        <w:t>be</w:t>
      </w:r>
      <w:r>
        <w:rPr>
          <w:rFonts w:ascii="Arial" w:eastAsia="Arial" w:hAnsi="Arial" w:cs="Arial"/>
          <w:spacing w:val="2"/>
        </w:rPr>
        <w:t xml:space="preserve"> </w:t>
      </w:r>
      <w:r>
        <w:rPr>
          <w:rFonts w:ascii="Arial" w:eastAsia="Arial" w:hAnsi="Arial" w:cs="Arial"/>
        </w:rPr>
        <w:t>acc</w:t>
      </w:r>
      <w:r>
        <w:rPr>
          <w:rFonts w:ascii="Arial" w:eastAsia="Arial" w:hAnsi="Arial" w:cs="Arial"/>
          <w:spacing w:val="1"/>
        </w:rPr>
        <w:t>r</w:t>
      </w:r>
      <w:r>
        <w:rPr>
          <w:rFonts w:ascii="Arial" w:eastAsia="Arial" w:hAnsi="Arial" w:cs="Arial"/>
          <w:spacing w:val="2"/>
        </w:rPr>
        <w:t>e</w:t>
      </w:r>
      <w:r>
        <w:rPr>
          <w:rFonts w:ascii="Arial" w:eastAsia="Arial" w:hAnsi="Arial" w:cs="Arial"/>
        </w:rPr>
        <w:t>d</w:t>
      </w:r>
      <w:r>
        <w:rPr>
          <w:rFonts w:ascii="Arial" w:eastAsia="Arial" w:hAnsi="Arial" w:cs="Arial"/>
          <w:spacing w:val="-1"/>
        </w:rPr>
        <w:t>i</w:t>
      </w:r>
      <w:r>
        <w:rPr>
          <w:rFonts w:ascii="Arial" w:eastAsia="Arial" w:hAnsi="Arial" w:cs="Arial"/>
          <w:spacing w:val="1"/>
        </w:rPr>
        <w:t>t</w:t>
      </w:r>
      <w:r>
        <w:rPr>
          <w:rFonts w:ascii="Arial" w:eastAsia="Arial" w:hAnsi="Arial" w:cs="Arial"/>
        </w:rPr>
        <w:t>ed</w:t>
      </w:r>
      <w:r>
        <w:rPr>
          <w:rFonts w:ascii="Arial" w:eastAsia="Arial" w:hAnsi="Arial" w:cs="Arial"/>
          <w:spacing w:val="2"/>
        </w:rPr>
        <w:t xml:space="preserve"> </w:t>
      </w:r>
      <w:r>
        <w:rPr>
          <w:rFonts w:ascii="Arial" w:eastAsia="Arial" w:hAnsi="Arial" w:cs="Arial"/>
        </w:rPr>
        <w:t xml:space="preserve">by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m</w:t>
      </w:r>
      <w:r>
        <w:rPr>
          <w:rFonts w:ascii="Arial" w:eastAsia="Arial" w:hAnsi="Arial" w:cs="Arial"/>
        </w:rPr>
        <w:t>pe</w:t>
      </w:r>
      <w:r>
        <w:rPr>
          <w:rFonts w:ascii="Arial" w:eastAsia="Arial" w:hAnsi="Arial" w:cs="Arial"/>
          <w:spacing w:val="1"/>
        </w:rPr>
        <w:t>t</w:t>
      </w:r>
      <w:r>
        <w:rPr>
          <w:rFonts w:ascii="Arial" w:eastAsia="Arial" w:hAnsi="Arial" w:cs="Arial"/>
        </w:rPr>
        <w:t>ent</w:t>
      </w:r>
      <w:r>
        <w:rPr>
          <w:rFonts w:ascii="Arial" w:eastAsia="Arial" w:hAnsi="Arial" w:cs="Arial"/>
          <w:spacing w:val="4"/>
        </w:rPr>
        <w:t xml:space="preserve"> </w:t>
      </w:r>
      <w:r>
        <w:rPr>
          <w:rFonts w:ascii="Arial" w:eastAsia="Arial" w:hAnsi="Arial" w:cs="Arial"/>
          <w:spacing w:val="-1"/>
        </w:rPr>
        <w:t>A</w:t>
      </w:r>
      <w:r>
        <w:rPr>
          <w:rFonts w:ascii="Arial" w:eastAsia="Arial" w:hAnsi="Arial" w:cs="Arial"/>
        </w:rPr>
        <w:t>u</w:t>
      </w:r>
      <w:r>
        <w:rPr>
          <w:rFonts w:ascii="Arial" w:eastAsia="Arial" w:hAnsi="Arial" w:cs="Arial"/>
          <w:spacing w:val="1"/>
        </w:rPr>
        <w:t>t</w:t>
      </w:r>
      <w:r>
        <w:rPr>
          <w:rFonts w:ascii="Arial" w:eastAsia="Arial" w:hAnsi="Arial" w:cs="Arial"/>
        </w:rPr>
        <w:t>ho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rPr>
        <w:t>y conce</w:t>
      </w:r>
      <w:r>
        <w:rPr>
          <w:rFonts w:ascii="Arial" w:eastAsia="Arial" w:hAnsi="Arial" w:cs="Arial"/>
          <w:spacing w:val="1"/>
        </w:rPr>
        <w:t>r</w:t>
      </w:r>
      <w:r>
        <w:rPr>
          <w:rFonts w:ascii="Arial" w:eastAsia="Arial" w:hAnsi="Arial" w:cs="Arial"/>
        </w:rPr>
        <w:t>n</w:t>
      </w:r>
      <w:r>
        <w:rPr>
          <w:rFonts w:ascii="Arial" w:eastAsia="Arial" w:hAnsi="Arial" w:cs="Arial"/>
          <w:spacing w:val="-3"/>
        </w:rPr>
        <w:t>ed</w:t>
      </w:r>
      <w:r>
        <w:rPr>
          <w:rFonts w:ascii="Arial" w:eastAsia="Arial" w:hAnsi="Arial" w:cs="Arial"/>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spacing w:val="-1"/>
        </w:rPr>
        <w:t>S</w:t>
      </w:r>
      <w:r>
        <w:rPr>
          <w:rFonts w:ascii="Arial" w:eastAsia="Arial" w:hAnsi="Arial" w:cs="Arial"/>
        </w:rPr>
        <w:t>O</w:t>
      </w:r>
      <w:r>
        <w:rPr>
          <w:rFonts w:ascii="Arial" w:eastAsia="Arial" w:hAnsi="Arial" w:cs="Arial"/>
          <w:spacing w:val="1"/>
        </w:rPr>
        <w:t xml:space="preserve"> 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4"/>
        </w:rPr>
        <w:t xml:space="preserve"> </w:t>
      </w:r>
      <w:r>
        <w:rPr>
          <w:rFonts w:ascii="Arial" w:eastAsia="Arial" w:hAnsi="Arial" w:cs="Arial"/>
        </w:rPr>
        <w:t>shou</w:t>
      </w:r>
      <w:r>
        <w:rPr>
          <w:rFonts w:ascii="Arial" w:eastAsia="Arial" w:hAnsi="Arial" w:cs="Arial"/>
          <w:spacing w:val="-1"/>
        </w:rPr>
        <w:t>l</w:t>
      </w:r>
      <w:r>
        <w:rPr>
          <w:rFonts w:ascii="Arial" w:eastAsia="Arial" w:hAnsi="Arial" w:cs="Arial"/>
        </w:rPr>
        <w:t>d</w:t>
      </w:r>
      <w:r>
        <w:rPr>
          <w:rFonts w:ascii="Arial" w:eastAsia="Arial" w:hAnsi="Arial" w:cs="Arial"/>
          <w:spacing w:val="2"/>
        </w:rPr>
        <w:t xml:space="preserve"> </w:t>
      </w:r>
      <w:r>
        <w:rPr>
          <w:rFonts w:ascii="Arial" w:eastAsia="Arial" w:hAnsi="Arial" w:cs="Arial"/>
        </w:rPr>
        <w:t>be ca</w:t>
      </w:r>
      <w:r>
        <w:rPr>
          <w:rFonts w:ascii="Arial" w:eastAsia="Arial" w:hAnsi="Arial" w:cs="Arial"/>
          <w:spacing w:val="1"/>
        </w:rPr>
        <w:t>rr</w:t>
      </w:r>
      <w:r>
        <w:rPr>
          <w:rFonts w:ascii="Arial" w:eastAsia="Arial" w:hAnsi="Arial" w:cs="Arial"/>
          <w:spacing w:val="-1"/>
        </w:rPr>
        <w:t>i</w:t>
      </w:r>
      <w:r>
        <w:rPr>
          <w:rFonts w:ascii="Arial" w:eastAsia="Arial" w:hAnsi="Arial" w:cs="Arial"/>
        </w:rPr>
        <w:t>ed</w:t>
      </w:r>
      <w:r>
        <w:rPr>
          <w:rFonts w:ascii="Arial" w:eastAsia="Arial" w:hAnsi="Arial" w:cs="Arial"/>
          <w:spacing w:val="2"/>
        </w:rPr>
        <w:t xml:space="preserve"> </w:t>
      </w:r>
      <w:r>
        <w:rPr>
          <w:rFonts w:ascii="Arial" w:eastAsia="Arial" w:hAnsi="Arial" w:cs="Arial"/>
        </w:rPr>
        <w:t>out</w:t>
      </w:r>
      <w:r>
        <w:rPr>
          <w:rFonts w:ascii="Arial" w:eastAsia="Arial" w:hAnsi="Arial" w:cs="Arial"/>
          <w:spacing w:val="3"/>
        </w:rPr>
        <w:t xml:space="preserve"> </w:t>
      </w:r>
      <w:r>
        <w:rPr>
          <w:rFonts w:ascii="Arial" w:eastAsia="Arial" w:hAnsi="Arial" w:cs="Arial"/>
        </w:rPr>
        <w:t>at</w:t>
      </w:r>
      <w:r>
        <w:rPr>
          <w:rFonts w:ascii="Arial" w:eastAsia="Arial" w:hAnsi="Arial" w:cs="Arial"/>
          <w:spacing w:val="3"/>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rPr>
        <w:t>T</w:t>
      </w:r>
      <w:r>
        <w:rPr>
          <w:rFonts w:ascii="Arial" w:eastAsia="Arial" w:hAnsi="Arial" w:cs="Arial"/>
          <w:spacing w:val="1"/>
        </w:rPr>
        <w: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2"/>
        </w:rPr>
        <w:t xml:space="preserve"> </w:t>
      </w:r>
      <w:r>
        <w:rPr>
          <w:rFonts w:ascii="Arial" w:eastAsia="Arial" w:hAnsi="Arial" w:cs="Arial"/>
          <w:spacing w:val="1"/>
        </w:rPr>
        <w:t>O</w:t>
      </w:r>
      <w:r>
        <w:rPr>
          <w:rFonts w:ascii="Arial" w:eastAsia="Arial" w:hAnsi="Arial" w:cs="Arial"/>
          <w:spacing w:val="-2"/>
        </w:rPr>
        <w:t>r</w:t>
      </w:r>
      <w:r>
        <w:rPr>
          <w:rFonts w:ascii="Arial" w:eastAsia="Arial" w:hAnsi="Arial" w:cs="Arial"/>
          <w:spacing w:val="2"/>
        </w:rPr>
        <w:t>g</w:t>
      </w:r>
      <w:r>
        <w:rPr>
          <w:rFonts w:ascii="Arial" w:eastAsia="Arial" w:hAnsi="Arial" w:cs="Arial"/>
        </w:rPr>
        <w:t>an</w:t>
      </w:r>
      <w:r>
        <w:rPr>
          <w:rFonts w:ascii="Arial" w:eastAsia="Arial" w:hAnsi="Arial" w:cs="Arial"/>
          <w:spacing w:val="-1"/>
        </w:rPr>
        <w:t>i</w:t>
      </w:r>
      <w:r>
        <w:rPr>
          <w:rFonts w:ascii="Arial" w:eastAsia="Arial" w:hAnsi="Arial" w:cs="Arial"/>
        </w:rPr>
        <w:t>sa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3"/>
        </w:rPr>
        <w:t xml:space="preserve"> </w:t>
      </w:r>
      <w:r>
        <w:rPr>
          <w:rFonts w:ascii="Arial" w:eastAsia="Arial" w:hAnsi="Arial" w:cs="Arial"/>
          <w:spacing w:val="-4"/>
        </w:rPr>
        <w:t>w</w:t>
      </w:r>
      <w:r>
        <w:rPr>
          <w:rFonts w:ascii="Arial" w:eastAsia="Arial" w:hAnsi="Arial" w:cs="Arial"/>
        </w:rPr>
        <w:t>h</w:t>
      </w:r>
      <w:r>
        <w:rPr>
          <w:rFonts w:ascii="Arial" w:eastAsia="Arial" w:hAnsi="Arial" w:cs="Arial"/>
          <w:spacing w:val="-1"/>
        </w:rPr>
        <w:t>i</w:t>
      </w:r>
      <w:r>
        <w:rPr>
          <w:rFonts w:ascii="Arial" w:eastAsia="Arial" w:hAnsi="Arial" w:cs="Arial"/>
        </w:rPr>
        <w:t>ch</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r</w:t>
      </w:r>
      <w:r>
        <w:rPr>
          <w:rFonts w:ascii="Arial" w:eastAsia="Arial" w:hAnsi="Arial" w:cs="Arial"/>
        </w:rPr>
        <w:t>o</w:t>
      </w:r>
      <w:r>
        <w:rPr>
          <w:rFonts w:ascii="Arial" w:eastAsia="Arial" w:hAnsi="Arial" w:cs="Arial"/>
          <w:spacing w:val="-2"/>
        </w:rPr>
        <w:t>v</w:t>
      </w:r>
      <w:r>
        <w:rPr>
          <w:rFonts w:ascii="Arial" w:eastAsia="Arial" w:hAnsi="Arial" w:cs="Arial"/>
          <w:spacing w:val="-1"/>
        </w:rPr>
        <w:t>i</w:t>
      </w:r>
      <w:r>
        <w:rPr>
          <w:rFonts w:ascii="Arial" w:eastAsia="Arial" w:hAnsi="Arial" w:cs="Arial"/>
        </w:rPr>
        <w:t>des</w:t>
      </w:r>
      <w:r>
        <w:rPr>
          <w:rFonts w:ascii="Arial" w:eastAsia="Arial" w:hAnsi="Arial" w:cs="Arial"/>
          <w:spacing w:val="2"/>
        </w:rPr>
        <w:t xml:space="preserve"> </w:t>
      </w:r>
      <w:r>
        <w:rPr>
          <w:rFonts w:ascii="Arial" w:eastAsia="Arial" w:hAnsi="Arial" w:cs="Arial"/>
        </w:rPr>
        <w:t>acc</w:t>
      </w:r>
      <w:r>
        <w:rPr>
          <w:rFonts w:ascii="Arial" w:eastAsia="Arial" w:hAnsi="Arial" w:cs="Arial"/>
          <w:spacing w:val="1"/>
        </w:rPr>
        <w:t>r</w:t>
      </w:r>
      <w:r>
        <w:rPr>
          <w:rFonts w:ascii="Arial" w:eastAsia="Arial" w:hAnsi="Arial" w:cs="Arial"/>
        </w:rPr>
        <w:t>ed</w:t>
      </w:r>
      <w:r>
        <w:rPr>
          <w:rFonts w:ascii="Arial" w:eastAsia="Arial" w:hAnsi="Arial" w:cs="Arial"/>
          <w:spacing w:val="-1"/>
        </w:rPr>
        <w:t>i</w:t>
      </w:r>
      <w:r>
        <w:rPr>
          <w:rFonts w:ascii="Arial" w:eastAsia="Arial" w:hAnsi="Arial" w:cs="Arial"/>
          <w:spacing w:val="1"/>
        </w:rPr>
        <w:t>t</w:t>
      </w:r>
      <w:r>
        <w:rPr>
          <w:rFonts w:ascii="Arial" w:eastAsia="Arial" w:hAnsi="Arial" w:cs="Arial"/>
        </w:rPr>
        <w:t>ed</w:t>
      </w:r>
      <w:r>
        <w:rPr>
          <w:rFonts w:ascii="Arial" w:eastAsia="Arial" w:hAnsi="Arial" w:cs="Arial"/>
          <w:spacing w:val="2"/>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 xml:space="preserve">S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p>
    <w:p w:rsidR="000A5570" w:rsidRDefault="000A5570">
      <w:pPr>
        <w:spacing w:after="0"/>
        <w:jc w:val="both"/>
        <w:sectPr w:rsidR="000A5570">
          <w:pgSz w:w="11920" w:h="16840"/>
          <w:pgMar w:top="1100" w:right="980" w:bottom="780" w:left="1120" w:header="591" w:footer="596" w:gutter="0"/>
          <w:cols w:space="720"/>
        </w:sectPr>
      </w:pPr>
    </w:p>
    <w:p w:rsidR="000A5570" w:rsidRDefault="000A5570">
      <w:pPr>
        <w:spacing w:before="9" w:after="0" w:line="200" w:lineRule="exact"/>
        <w:rPr>
          <w:sz w:val="20"/>
          <w:szCs w:val="20"/>
        </w:rPr>
      </w:pPr>
    </w:p>
    <w:p w:rsidR="000A5570" w:rsidRDefault="00863EB5">
      <w:pPr>
        <w:spacing w:before="32" w:after="0" w:line="240" w:lineRule="auto"/>
        <w:ind w:left="299" w:right="98"/>
        <w:jc w:val="both"/>
        <w:rPr>
          <w:rFonts w:ascii="Arial" w:eastAsia="Arial" w:hAnsi="Arial" w:cs="Arial"/>
        </w:rPr>
      </w:pPr>
      <w:r>
        <w:rPr>
          <w:rFonts w:ascii="Arial" w:eastAsia="Arial" w:hAnsi="Arial" w:cs="Arial"/>
          <w:spacing w:val="-1"/>
        </w:rPr>
        <w:t>C</w:t>
      </w:r>
      <w:r>
        <w:rPr>
          <w:rFonts w:ascii="Arial" w:eastAsia="Arial" w:hAnsi="Arial" w:cs="Arial"/>
        </w:rPr>
        <w:t>o</w:t>
      </w:r>
      <w:r>
        <w:rPr>
          <w:rFonts w:ascii="Arial" w:eastAsia="Arial" w:hAnsi="Arial" w:cs="Arial"/>
          <w:spacing w:val="1"/>
        </w:rPr>
        <w:t>m</w:t>
      </w:r>
      <w:r>
        <w:rPr>
          <w:rFonts w:ascii="Arial" w:eastAsia="Arial" w:hAnsi="Arial" w:cs="Arial"/>
        </w:rPr>
        <w:t>pe</w:t>
      </w:r>
      <w:r>
        <w:rPr>
          <w:rFonts w:ascii="Arial" w:eastAsia="Arial" w:hAnsi="Arial" w:cs="Arial"/>
          <w:spacing w:val="1"/>
        </w:rPr>
        <w:t>t</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4"/>
        </w:rPr>
        <w:t xml:space="preserve"> </w:t>
      </w:r>
      <w:r>
        <w:rPr>
          <w:rFonts w:ascii="Arial" w:eastAsia="Arial" w:hAnsi="Arial" w:cs="Arial"/>
          <w:spacing w:val="-1"/>
        </w:rPr>
        <w:t>A</w:t>
      </w:r>
      <w:r>
        <w:rPr>
          <w:rFonts w:ascii="Arial" w:eastAsia="Arial" w:hAnsi="Arial" w:cs="Arial"/>
        </w:rPr>
        <w:t>u</w:t>
      </w:r>
      <w:r>
        <w:rPr>
          <w:rFonts w:ascii="Arial" w:eastAsia="Arial" w:hAnsi="Arial" w:cs="Arial"/>
          <w:spacing w:val="1"/>
        </w:rPr>
        <w:t>t</w:t>
      </w:r>
      <w:r>
        <w:rPr>
          <w:rFonts w:ascii="Arial" w:eastAsia="Arial" w:hAnsi="Arial" w:cs="Arial"/>
        </w:rPr>
        <w:t>h</w:t>
      </w:r>
      <w:r>
        <w:rPr>
          <w:rFonts w:ascii="Arial" w:eastAsia="Arial" w:hAnsi="Arial" w:cs="Arial"/>
          <w:spacing w:val="-3"/>
        </w:rPr>
        <w:t>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es</w:t>
      </w:r>
      <w:r>
        <w:rPr>
          <w:rFonts w:ascii="Arial" w:eastAsia="Arial" w:hAnsi="Arial" w:cs="Arial"/>
          <w:spacing w:val="3"/>
        </w:rPr>
        <w:t xml:space="preserve"> </w:t>
      </w:r>
      <w:r>
        <w:rPr>
          <w:rFonts w:ascii="Arial" w:eastAsia="Arial" w:hAnsi="Arial" w:cs="Arial"/>
          <w:spacing w:val="-2"/>
        </w:rPr>
        <w:t>s</w:t>
      </w:r>
      <w:r>
        <w:rPr>
          <w:rFonts w:ascii="Arial" w:eastAsia="Arial" w:hAnsi="Arial" w:cs="Arial"/>
        </w:rPr>
        <w:t>hou</w:t>
      </w:r>
      <w:r>
        <w:rPr>
          <w:rFonts w:ascii="Arial" w:eastAsia="Arial" w:hAnsi="Arial" w:cs="Arial"/>
          <w:spacing w:val="-1"/>
        </w:rPr>
        <w:t>l</w:t>
      </w:r>
      <w:r>
        <w:rPr>
          <w:rFonts w:ascii="Arial" w:eastAsia="Arial" w:hAnsi="Arial" w:cs="Arial"/>
        </w:rPr>
        <w:t>d</w:t>
      </w:r>
      <w:r>
        <w:rPr>
          <w:rFonts w:ascii="Arial" w:eastAsia="Arial" w:hAnsi="Arial" w:cs="Arial"/>
          <w:spacing w:val="2"/>
        </w:rPr>
        <w:t xml:space="preserve"> </w:t>
      </w:r>
      <w:r>
        <w:rPr>
          <w:rFonts w:ascii="Arial" w:eastAsia="Arial" w:hAnsi="Arial" w:cs="Arial"/>
        </w:rPr>
        <w:t>ensu</w:t>
      </w:r>
      <w:r>
        <w:rPr>
          <w:rFonts w:ascii="Arial" w:eastAsia="Arial" w:hAnsi="Arial" w:cs="Arial"/>
          <w:spacing w:val="1"/>
        </w:rPr>
        <w:t>r</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3"/>
        </w:rPr>
        <w:t>a</w:t>
      </w:r>
      <w:r>
        <w:rPr>
          <w:rFonts w:ascii="Arial" w:eastAsia="Arial" w:hAnsi="Arial" w:cs="Arial"/>
        </w:rPr>
        <w:t>t</w:t>
      </w:r>
      <w:r>
        <w:rPr>
          <w:rFonts w:ascii="Arial" w:eastAsia="Arial" w:hAnsi="Arial" w:cs="Arial"/>
          <w:spacing w:val="1"/>
        </w:rPr>
        <w:t xml:space="preserve"> t</w:t>
      </w:r>
      <w:r>
        <w:rPr>
          <w:rFonts w:ascii="Arial" w:eastAsia="Arial" w:hAnsi="Arial" w:cs="Arial"/>
        </w:rPr>
        <w:t>he</w:t>
      </w:r>
      <w:r>
        <w:rPr>
          <w:rFonts w:ascii="Arial" w:eastAsia="Arial" w:hAnsi="Arial" w:cs="Arial"/>
          <w:spacing w:val="2"/>
        </w:rPr>
        <w:t xml:space="preserve"> </w:t>
      </w:r>
      <w:r>
        <w:rPr>
          <w:rFonts w:ascii="Arial" w:eastAsia="Arial" w:hAnsi="Arial" w:cs="Arial"/>
        </w:rPr>
        <w:t>a</w:t>
      </w:r>
      <w:r>
        <w:rPr>
          <w:rFonts w:ascii="Arial" w:eastAsia="Arial" w:hAnsi="Arial" w:cs="Arial"/>
          <w:spacing w:val="-4"/>
        </w:rPr>
        <w:t>i</w:t>
      </w:r>
      <w:r>
        <w:rPr>
          <w:rFonts w:ascii="Arial" w:eastAsia="Arial" w:hAnsi="Arial" w:cs="Arial"/>
          <w:spacing w:val="1"/>
        </w:rPr>
        <w:t>m</w:t>
      </w:r>
      <w:r>
        <w:rPr>
          <w:rFonts w:ascii="Arial" w:eastAsia="Arial" w:hAnsi="Arial" w:cs="Arial"/>
        </w:rPr>
        <w:t>s</w:t>
      </w:r>
      <w:r>
        <w:rPr>
          <w:rFonts w:ascii="Arial" w:eastAsia="Arial" w:hAnsi="Arial" w:cs="Arial"/>
          <w:spacing w:val="3"/>
        </w:rPr>
        <w:t xml:space="preserve"> </w:t>
      </w:r>
      <w:r>
        <w:rPr>
          <w:rFonts w:ascii="Arial" w:eastAsia="Arial" w:hAnsi="Arial" w:cs="Arial"/>
        </w:rPr>
        <w:t>and</w:t>
      </w:r>
      <w:r>
        <w:rPr>
          <w:rFonts w:ascii="Arial" w:eastAsia="Arial" w:hAnsi="Arial" w:cs="Arial"/>
          <w:spacing w:val="2"/>
        </w:rPr>
        <w:t xml:space="preserve"> </w:t>
      </w:r>
      <w:r>
        <w:rPr>
          <w:rFonts w:ascii="Arial" w:eastAsia="Arial" w:hAnsi="Arial" w:cs="Arial"/>
        </w:rPr>
        <w:t>o</w:t>
      </w:r>
      <w:r>
        <w:rPr>
          <w:rFonts w:ascii="Arial" w:eastAsia="Arial" w:hAnsi="Arial" w:cs="Arial"/>
          <w:spacing w:val="-3"/>
        </w:rPr>
        <w:t>b</w:t>
      </w:r>
      <w:r>
        <w:rPr>
          <w:rFonts w:ascii="Arial" w:eastAsia="Arial" w:hAnsi="Arial" w:cs="Arial"/>
          <w:spacing w:val="1"/>
        </w:rPr>
        <w:t>j</w:t>
      </w:r>
      <w:r>
        <w:rPr>
          <w:rFonts w:ascii="Arial" w:eastAsia="Arial" w:hAnsi="Arial" w:cs="Arial"/>
        </w:rPr>
        <w:t>e</w:t>
      </w:r>
      <w:r>
        <w:rPr>
          <w:rFonts w:ascii="Arial" w:eastAsia="Arial" w:hAnsi="Arial" w:cs="Arial"/>
          <w:spacing w:val="-2"/>
        </w:rPr>
        <w:t>c</w:t>
      </w:r>
      <w:r>
        <w:rPr>
          <w:rFonts w:ascii="Arial" w:eastAsia="Arial" w:hAnsi="Arial" w:cs="Arial"/>
          <w:spacing w:val="1"/>
        </w:rPr>
        <w:t>t</w:t>
      </w:r>
      <w:r>
        <w:rPr>
          <w:rFonts w:ascii="Arial" w:eastAsia="Arial" w:hAnsi="Arial" w:cs="Arial"/>
          <w:spacing w:val="-1"/>
        </w:rPr>
        <w:t>i</w:t>
      </w:r>
      <w:r>
        <w:rPr>
          <w:rFonts w:ascii="Arial" w:eastAsia="Arial" w:hAnsi="Arial" w:cs="Arial"/>
          <w:spacing w:val="-2"/>
        </w:rPr>
        <w:t>v</w:t>
      </w:r>
      <w:r>
        <w:rPr>
          <w:rFonts w:ascii="Arial" w:eastAsia="Arial" w:hAnsi="Arial" w:cs="Arial"/>
        </w:rPr>
        <w:t>es</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6"/>
        </w:rPr>
        <w:t xml:space="preserve"> </w:t>
      </w:r>
      <w:r>
        <w:rPr>
          <w:rFonts w:ascii="Arial" w:eastAsia="Arial" w:hAnsi="Arial" w:cs="Arial"/>
          <w:spacing w:val="-1"/>
        </w:rPr>
        <w:t>t</w:t>
      </w:r>
      <w:r>
        <w:rPr>
          <w:rFonts w:ascii="Arial" w:eastAsia="Arial" w:hAnsi="Arial" w:cs="Arial"/>
          <w:spacing w:val="1"/>
        </w:rPr>
        <w: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5"/>
        </w:rPr>
        <w:t xml:space="preserve"> </w:t>
      </w:r>
      <w:r>
        <w:rPr>
          <w:rFonts w:ascii="Arial" w:eastAsia="Arial" w:hAnsi="Arial" w:cs="Arial"/>
        </w:rPr>
        <w:t>a</w:t>
      </w:r>
      <w:r>
        <w:rPr>
          <w:rFonts w:ascii="Arial" w:eastAsia="Arial" w:hAnsi="Arial" w:cs="Arial"/>
          <w:spacing w:val="1"/>
        </w:rPr>
        <w:t>r</w:t>
      </w:r>
      <w:r>
        <w:rPr>
          <w:rFonts w:ascii="Arial" w:eastAsia="Arial" w:hAnsi="Arial" w:cs="Arial"/>
        </w:rPr>
        <w:t>e d</w:t>
      </w:r>
      <w:r>
        <w:rPr>
          <w:rFonts w:ascii="Arial" w:eastAsia="Arial" w:hAnsi="Arial" w:cs="Arial"/>
          <w:spacing w:val="-3"/>
        </w:rPr>
        <w:t>e</w:t>
      </w:r>
      <w:r>
        <w:rPr>
          <w:rFonts w:ascii="Arial" w:eastAsia="Arial" w:hAnsi="Arial" w:cs="Arial"/>
          <w:spacing w:val="3"/>
        </w:rPr>
        <w:t>f</w:t>
      </w:r>
      <w:r>
        <w:rPr>
          <w:rFonts w:ascii="Arial" w:eastAsia="Arial" w:hAnsi="Arial" w:cs="Arial"/>
          <w:spacing w:val="-1"/>
        </w:rPr>
        <w:t>i</w:t>
      </w:r>
      <w:r>
        <w:rPr>
          <w:rFonts w:ascii="Arial" w:eastAsia="Arial" w:hAnsi="Arial" w:cs="Arial"/>
        </w:rPr>
        <w:t>ned</w:t>
      </w:r>
      <w:r>
        <w:rPr>
          <w:rFonts w:ascii="Arial" w:eastAsia="Arial" w:hAnsi="Arial" w:cs="Arial"/>
          <w:spacing w:val="2"/>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n an</w:t>
      </w:r>
      <w:r>
        <w:rPr>
          <w:rFonts w:ascii="Arial" w:eastAsia="Arial" w:hAnsi="Arial" w:cs="Arial"/>
          <w:spacing w:val="13"/>
        </w:rPr>
        <w:t xml:space="preserve"> </w:t>
      </w:r>
      <w:r>
        <w:rPr>
          <w:rFonts w:ascii="Arial" w:eastAsia="Arial" w:hAnsi="Arial" w:cs="Arial"/>
        </w:rPr>
        <w:t>o</w:t>
      </w:r>
      <w:r>
        <w:rPr>
          <w:rFonts w:ascii="Arial" w:eastAsia="Arial" w:hAnsi="Arial" w:cs="Arial"/>
          <w:spacing w:val="-2"/>
        </w:rPr>
        <w:t>v</w:t>
      </w:r>
      <w:r>
        <w:rPr>
          <w:rFonts w:ascii="Arial" w:eastAsia="Arial" w:hAnsi="Arial" w:cs="Arial"/>
        </w:rPr>
        <w:t>e</w:t>
      </w:r>
      <w:r>
        <w:rPr>
          <w:rFonts w:ascii="Arial" w:eastAsia="Arial" w:hAnsi="Arial" w:cs="Arial"/>
          <w:spacing w:val="1"/>
        </w:rPr>
        <w:t>r</w:t>
      </w:r>
      <w:r>
        <w:rPr>
          <w:rFonts w:ascii="Arial" w:eastAsia="Arial" w:hAnsi="Arial" w:cs="Arial"/>
        </w:rPr>
        <w:t>a</w:t>
      </w:r>
      <w:r>
        <w:rPr>
          <w:rFonts w:ascii="Arial" w:eastAsia="Arial" w:hAnsi="Arial" w:cs="Arial"/>
          <w:spacing w:val="-1"/>
        </w:rPr>
        <w:t>l</w:t>
      </w:r>
      <w:r>
        <w:rPr>
          <w:rFonts w:ascii="Arial" w:eastAsia="Arial" w:hAnsi="Arial" w:cs="Arial"/>
        </w:rPr>
        <w:t>l</w:t>
      </w:r>
      <w:r>
        <w:rPr>
          <w:rFonts w:ascii="Arial" w:eastAsia="Arial" w:hAnsi="Arial" w:cs="Arial"/>
          <w:spacing w:val="12"/>
        </w:rPr>
        <w:t xml:space="preserve">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13"/>
        </w:rPr>
        <w:t xml:space="preserve"> </w:t>
      </w:r>
      <w:r>
        <w:rPr>
          <w:rFonts w:ascii="Arial" w:eastAsia="Arial" w:hAnsi="Arial" w:cs="Arial"/>
        </w:rPr>
        <w:t>p</w:t>
      </w:r>
      <w:r>
        <w:rPr>
          <w:rFonts w:ascii="Arial" w:eastAsia="Arial" w:hAnsi="Arial" w:cs="Arial"/>
          <w:spacing w:val="1"/>
        </w:rPr>
        <w:t>r</w:t>
      </w:r>
      <w:r>
        <w:rPr>
          <w:rFonts w:ascii="Arial" w:eastAsia="Arial" w:hAnsi="Arial" w:cs="Arial"/>
          <w:spacing w:val="-3"/>
        </w:rPr>
        <w:t>o</w:t>
      </w:r>
      <w:r>
        <w:rPr>
          <w:rFonts w:ascii="Arial" w:eastAsia="Arial" w:hAnsi="Arial" w:cs="Arial"/>
        </w:rPr>
        <w:t>g</w:t>
      </w:r>
      <w:r>
        <w:rPr>
          <w:rFonts w:ascii="Arial" w:eastAsia="Arial" w:hAnsi="Arial" w:cs="Arial"/>
          <w:spacing w:val="-2"/>
        </w:rPr>
        <w:t>r</w:t>
      </w:r>
      <w:r>
        <w:rPr>
          <w:rFonts w:ascii="Arial" w:eastAsia="Arial" w:hAnsi="Arial" w:cs="Arial"/>
        </w:rPr>
        <w:t>a</w:t>
      </w:r>
      <w:r>
        <w:rPr>
          <w:rFonts w:ascii="Arial" w:eastAsia="Arial" w:hAnsi="Arial" w:cs="Arial"/>
          <w:spacing w:val="1"/>
        </w:rPr>
        <w:t>mm</w:t>
      </w:r>
      <w:r>
        <w:rPr>
          <w:rFonts w:ascii="Arial" w:eastAsia="Arial" w:hAnsi="Arial" w:cs="Arial"/>
          <w:spacing w:val="-3"/>
        </w:rPr>
        <w:t>e</w:t>
      </w:r>
      <w:r>
        <w:rPr>
          <w:rFonts w:ascii="Arial" w:eastAsia="Arial" w:hAnsi="Arial" w:cs="Arial"/>
        </w:rPr>
        <w:t xml:space="preserve">. </w:t>
      </w:r>
      <w:r>
        <w:rPr>
          <w:rFonts w:ascii="Arial" w:eastAsia="Arial" w:hAnsi="Arial" w:cs="Arial"/>
          <w:spacing w:val="25"/>
        </w:rPr>
        <w:t xml:space="preserve"> </w:t>
      </w:r>
      <w:r>
        <w:rPr>
          <w:rFonts w:ascii="Arial" w:eastAsia="Arial" w:hAnsi="Arial" w:cs="Arial"/>
          <w:spacing w:val="-1"/>
        </w:rPr>
        <w:t>S</w:t>
      </w:r>
      <w:r>
        <w:rPr>
          <w:rFonts w:ascii="Arial" w:eastAsia="Arial" w:hAnsi="Arial" w:cs="Arial"/>
        </w:rPr>
        <w:t>pec</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11"/>
        </w:rPr>
        <w:t xml:space="preserve">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13"/>
        </w:rPr>
        <w:t xml:space="preserve"> </w:t>
      </w:r>
      <w:r>
        <w:rPr>
          <w:rFonts w:ascii="Arial" w:eastAsia="Arial" w:hAnsi="Arial" w:cs="Arial"/>
        </w:rPr>
        <w:t>ob</w:t>
      </w:r>
      <w:r>
        <w:rPr>
          <w:rFonts w:ascii="Arial" w:eastAsia="Arial" w:hAnsi="Arial" w:cs="Arial"/>
          <w:spacing w:val="1"/>
        </w:rPr>
        <w:t>j</w:t>
      </w:r>
      <w:r>
        <w:rPr>
          <w:rFonts w:ascii="Arial" w:eastAsia="Arial" w:hAnsi="Arial" w:cs="Arial"/>
        </w:rPr>
        <w:t>e</w:t>
      </w:r>
      <w:r>
        <w:rPr>
          <w:rFonts w:ascii="Arial" w:eastAsia="Arial" w:hAnsi="Arial" w:cs="Arial"/>
          <w:spacing w:val="-2"/>
        </w:rPr>
        <w:t>c</w:t>
      </w:r>
      <w:r>
        <w:rPr>
          <w:rFonts w:ascii="Arial" w:eastAsia="Arial" w:hAnsi="Arial" w:cs="Arial"/>
          <w:spacing w:val="1"/>
        </w:rPr>
        <w:t>t</w:t>
      </w:r>
      <w:r>
        <w:rPr>
          <w:rFonts w:ascii="Arial" w:eastAsia="Arial" w:hAnsi="Arial" w:cs="Arial"/>
          <w:spacing w:val="-1"/>
        </w:rPr>
        <w:t>i</w:t>
      </w:r>
      <w:r>
        <w:rPr>
          <w:rFonts w:ascii="Arial" w:eastAsia="Arial" w:hAnsi="Arial" w:cs="Arial"/>
          <w:spacing w:val="-2"/>
        </w:rPr>
        <w:t>v</w:t>
      </w:r>
      <w:r>
        <w:rPr>
          <w:rFonts w:ascii="Arial" w:eastAsia="Arial" w:hAnsi="Arial" w:cs="Arial"/>
        </w:rPr>
        <w:t>es</w:t>
      </w:r>
      <w:r>
        <w:rPr>
          <w:rFonts w:ascii="Arial" w:eastAsia="Arial" w:hAnsi="Arial" w:cs="Arial"/>
          <w:spacing w:val="13"/>
        </w:rPr>
        <w:t xml:space="preserve"> </w:t>
      </w:r>
      <w:r>
        <w:rPr>
          <w:rFonts w:ascii="Arial" w:eastAsia="Arial" w:hAnsi="Arial" w:cs="Arial"/>
        </w:rPr>
        <w:t>and</w:t>
      </w:r>
      <w:r>
        <w:rPr>
          <w:rFonts w:ascii="Arial" w:eastAsia="Arial" w:hAnsi="Arial" w:cs="Arial"/>
          <w:spacing w:val="13"/>
        </w:rPr>
        <w:t xml:space="preserve"> </w:t>
      </w:r>
      <w:r>
        <w:rPr>
          <w:rFonts w:ascii="Arial" w:eastAsia="Arial" w:hAnsi="Arial" w:cs="Arial"/>
          <w:spacing w:val="1"/>
        </w:rPr>
        <w:t>t</w:t>
      </w:r>
      <w:r>
        <w:rPr>
          <w:rFonts w:ascii="Arial" w:eastAsia="Arial" w:hAnsi="Arial" w:cs="Arial"/>
        </w:rPr>
        <w:t>a</w:t>
      </w:r>
      <w:r>
        <w:rPr>
          <w:rFonts w:ascii="Arial" w:eastAsia="Arial" w:hAnsi="Arial" w:cs="Arial"/>
          <w:spacing w:val="-2"/>
        </w:rPr>
        <w:t>s</w:t>
      </w:r>
      <w:r>
        <w:rPr>
          <w:rFonts w:ascii="Arial" w:eastAsia="Arial" w:hAnsi="Arial" w:cs="Arial"/>
        </w:rPr>
        <w:t>ks</w:t>
      </w:r>
      <w:r>
        <w:rPr>
          <w:rFonts w:ascii="Arial" w:eastAsia="Arial" w:hAnsi="Arial" w:cs="Arial"/>
          <w:spacing w:val="13"/>
        </w:rPr>
        <w:t xml:space="preserve"> </w:t>
      </w:r>
      <w:r>
        <w:rPr>
          <w:rFonts w:ascii="Arial" w:eastAsia="Arial" w:hAnsi="Arial" w:cs="Arial"/>
        </w:rPr>
        <w:t>s</w:t>
      </w:r>
      <w:r>
        <w:rPr>
          <w:rFonts w:ascii="Arial" w:eastAsia="Arial" w:hAnsi="Arial" w:cs="Arial"/>
          <w:spacing w:val="-3"/>
        </w:rPr>
        <w:t>h</w:t>
      </w:r>
      <w:r>
        <w:rPr>
          <w:rFonts w:ascii="Arial" w:eastAsia="Arial" w:hAnsi="Arial" w:cs="Arial"/>
        </w:rPr>
        <w:t>ou</w:t>
      </w:r>
      <w:r>
        <w:rPr>
          <w:rFonts w:ascii="Arial" w:eastAsia="Arial" w:hAnsi="Arial" w:cs="Arial"/>
          <w:spacing w:val="-1"/>
        </w:rPr>
        <w:t>l</w:t>
      </w:r>
      <w:r>
        <w:rPr>
          <w:rFonts w:ascii="Arial" w:eastAsia="Arial" w:hAnsi="Arial" w:cs="Arial"/>
        </w:rPr>
        <w:t>d</w:t>
      </w:r>
      <w:r>
        <w:rPr>
          <w:rFonts w:ascii="Arial" w:eastAsia="Arial" w:hAnsi="Arial" w:cs="Arial"/>
          <w:spacing w:val="13"/>
        </w:rPr>
        <w:t xml:space="preserve"> </w:t>
      </w:r>
      <w:r>
        <w:rPr>
          <w:rFonts w:ascii="Arial" w:eastAsia="Arial" w:hAnsi="Arial" w:cs="Arial"/>
        </w:rPr>
        <w:t>be</w:t>
      </w:r>
      <w:r>
        <w:rPr>
          <w:rFonts w:ascii="Arial" w:eastAsia="Arial" w:hAnsi="Arial" w:cs="Arial"/>
          <w:spacing w:val="13"/>
        </w:rPr>
        <w:t xml:space="preserve"> </w:t>
      </w:r>
      <w:r>
        <w:rPr>
          <w:rFonts w:ascii="Arial" w:eastAsia="Arial" w:hAnsi="Arial" w:cs="Arial"/>
        </w:rPr>
        <w:t>se</w:t>
      </w:r>
      <w:r>
        <w:rPr>
          <w:rFonts w:ascii="Arial" w:eastAsia="Arial" w:hAnsi="Arial" w:cs="Arial"/>
          <w:spacing w:val="-1"/>
        </w:rPr>
        <w:t>l</w:t>
      </w:r>
      <w:r>
        <w:rPr>
          <w:rFonts w:ascii="Arial" w:eastAsia="Arial" w:hAnsi="Arial" w:cs="Arial"/>
        </w:rPr>
        <w:t>ec</w:t>
      </w:r>
      <w:r>
        <w:rPr>
          <w:rFonts w:ascii="Arial" w:eastAsia="Arial" w:hAnsi="Arial" w:cs="Arial"/>
          <w:spacing w:val="1"/>
        </w:rPr>
        <w:t>t</w:t>
      </w:r>
      <w:r>
        <w:rPr>
          <w:rFonts w:ascii="Arial" w:eastAsia="Arial" w:hAnsi="Arial" w:cs="Arial"/>
        </w:rPr>
        <w:t>ed</w:t>
      </w:r>
      <w:r>
        <w:rPr>
          <w:rFonts w:ascii="Arial" w:eastAsia="Arial" w:hAnsi="Arial" w:cs="Arial"/>
          <w:spacing w:val="10"/>
        </w:rPr>
        <w:t xml:space="preserve"> </w:t>
      </w:r>
      <w:r>
        <w:rPr>
          <w:rFonts w:ascii="Arial" w:eastAsia="Arial" w:hAnsi="Arial" w:cs="Arial"/>
        </w:rPr>
        <w:t>so</w:t>
      </w:r>
      <w:r>
        <w:rPr>
          <w:rFonts w:ascii="Arial" w:eastAsia="Arial" w:hAnsi="Arial" w:cs="Arial"/>
          <w:spacing w:val="13"/>
        </w:rPr>
        <w:t xml:space="preserve"> </w:t>
      </w:r>
      <w:r>
        <w:rPr>
          <w:rFonts w:ascii="Arial" w:eastAsia="Arial" w:hAnsi="Arial" w:cs="Arial"/>
          <w:spacing w:val="-3"/>
        </w:rPr>
        <w:t xml:space="preserve">as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l</w:t>
      </w:r>
      <w:r>
        <w:rPr>
          <w:rFonts w:ascii="Arial" w:eastAsia="Arial" w:hAnsi="Arial" w:cs="Arial"/>
        </w:rPr>
        <w:t>a</w:t>
      </w:r>
      <w:r>
        <w:rPr>
          <w:rFonts w:ascii="Arial" w:eastAsia="Arial" w:hAnsi="Arial" w:cs="Arial"/>
          <w:spacing w:val="1"/>
        </w:rPr>
        <w:t>t</w:t>
      </w:r>
      <w:r>
        <w:rPr>
          <w:rFonts w:ascii="Arial" w:eastAsia="Arial" w:hAnsi="Arial" w:cs="Arial"/>
        </w:rPr>
        <w:t>e</w:t>
      </w:r>
      <w:r>
        <w:rPr>
          <w:rFonts w:ascii="Arial" w:eastAsia="Arial" w:hAnsi="Arial" w:cs="Arial"/>
          <w:spacing w:val="1"/>
        </w:rPr>
        <w:t xml:space="preserve"> </w:t>
      </w:r>
      <w:r>
        <w:rPr>
          <w:rFonts w:ascii="Arial" w:eastAsia="Arial" w:hAnsi="Arial" w:cs="Arial"/>
        </w:rPr>
        <w:t>as</w:t>
      </w:r>
      <w:r>
        <w:rPr>
          <w:rFonts w:ascii="Arial" w:eastAsia="Arial" w:hAnsi="Arial" w:cs="Arial"/>
          <w:spacing w:val="-1"/>
        </w:rPr>
        <w:t xml:space="preserve"> </w:t>
      </w:r>
      <w:r>
        <w:rPr>
          <w:rFonts w:ascii="Arial" w:eastAsia="Arial" w:hAnsi="Arial" w:cs="Arial"/>
        </w:rPr>
        <w:t>c</w:t>
      </w:r>
      <w:r>
        <w:rPr>
          <w:rFonts w:ascii="Arial" w:eastAsia="Arial" w:hAnsi="Arial" w:cs="Arial"/>
          <w:spacing w:val="-1"/>
        </w:rPr>
        <w:t>l</w:t>
      </w:r>
      <w:r>
        <w:rPr>
          <w:rFonts w:ascii="Arial" w:eastAsia="Arial" w:hAnsi="Arial" w:cs="Arial"/>
        </w:rPr>
        <w:t>ose</w:t>
      </w:r>
      <w:r>
        <w:rPr>
          <w:rFonts w:ascii="Arial" w:eastAsia="Arial" w:hAnsi="Arial" w:cs="Arial"/>
          <w:spacing w:val="-1"/>
        </w:rPr>
        <w:t>l</w:t>
      </w:r>
      <w:r>
        <w:rPr>
          <w:rFonts w:ascii="Arial" w:eastAsia="Arial" w:hAnsi="Arial" w:cs="Arial"/>
        </w:rPr>
        <w:t>y</w:t>
      </w:r>
      <w:r>
        <w:rPr>
          <w:rFonts w:ascii="Arial" w:eastAsia="Arial" w:hAnsi="Arial" w:cs="Arial"/>
          <w:spacing w:val="-1"/>
        </w:rPr>
        <w:t xml:space="preserve"> </w:t>
      </w:r>
      <w:r>
        <w:rPr>
          <w:rFonts w:ascii="Arial" w:eastAsia="Arial" w:hAnsi="Arial" w:cs="Arial"/>
        </w:rPr>
        <w:t>as</w:t>
      </w:r>
      <w:r>
        <w:rPr>
          <w:rFonts w:ascii="Arial" w:eastAsia="Arial" w:hAnsi="Arial" w:cs="Arial"/>
          <w:spacing w:val="1"/>
        </w:rPr>
        <w:t xml:space="preserve"> </w:t>
      </w:r>
      <w:r>
        <w:rPr>
          <w:rFonts w:ascii="Arial" w:eastAsia="Arial" w:hAnsi="Arial" w:cs="Arial"/>
        </w:rPr>
        <w:t>p</w:t>
      </w:r>
      <w:r>
        <w:rPr>
          <w:rFonts w:ascii="Arial" w:eastAsia="Arial" w:hAnsi="Arial" w:cs="Arial"/>
          <w:spacing w:val="-3"/>
        </w:rPr>
        <w:t>o</w:t>
      </w:r>
      <w:r>
        <w:rPr>
          <w:rFonts w:ascii="Arial" w:eastAsia="Arial" w:hAnsi="Arial" w:cs="Arial"/>
        </w:rPr>
        <w:t>ss</w:t>
      </w:r>
      <w:r>
        <w:rPr>
          <w:rFonts w:ascii="Arial" w:eastAsia="Arial" w:hAnsi="Arial" w:cs="Arial"/>
          <w:spacing w:val="-1"/>
        </w:rPr>
        <w:t>i</w:t>
      </w:r>
      <w:r>
        <w:rPr>
          <w:rFonts w:ascii="Arial" w:eastAsia="Arial" w:hAnsi="Arial" w:cs="Arial"/>
        </w:rPr>
        <w:t>b</w:t>
      </w:r>
      <w:r>
        <w:rPr>
          <w:rFonts w:ascii="Arial" w:eastAsia="Arial" w:hAnsi="Arial" w:cs="Arial"/>
          <w:spacing w:val="-1"/>
        </w:rPr>
        <w:t>l</w:t>
      </w:r>
      <w:r>
        <w:rPr>
          <w:rFonts w:ascii="Arial" w:eastAsia="Arial" w:hAnsi="Arial" w:cs="Arial"/>
        </w:rPr>
        <w:t>e</w:t>
      </w:r>
      <w:r>
        <w:rPr>
          <w:rFonts w:ascii="Arial" w:eastAsia="Arial" w:hAnsi="Arial" w:cs="Arial"/>
          <w:spacing w:val="1"/>
        </w:rPr>
        <w:t xml:space="preserve"> t</w:t>
      </w:r>
      <w:r>
        <w:rPr>
          <w:rFonts w:ascii="Arial" w:eastAsia="Arial" w:hAnsi="Arial" w:cs="Arial"/>
        </w:rPr>
        <w:t>o</w:t>
      </w:r>
      <w:r>
        <w:rPr>
          <w:rFonts w:ascii="Arial" w:eastAsia="Arial" w:hAnsi="Arial" w:cs="Arial"/>
          <w:spacing w:val="1"/>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a</w:t>
      </w:r>
      <w:r>
        <w:rPr>
          <w:rFonts w:ascii="Arial" w:eastAsia="Arial" w:hAnsi="Arial" w:cs="Arial"/>
          <w:spacing w:val="-2"/>
        </w:rPr>
        <w:t>s</w:t>
      </w:r>
      <w:r>
        <w:rPr>
          <w:rFonts w:ascii="Arial" w:eastAsia="Arial" w:hAnsi="Arial" w:cs="Arial"/>
        </w:rPr>
        <w:t>ks</w:t>
      </w:r>
      <w:r>
        <w:rPr>
          <w:rFonts w:ascii="Arial" w:eastAsia="Arial" w:hAnsi="Arial" w:cs="Arial"/>
          <w:spacing w:val="1"/>
        </w:rPr>
        <w:t xml:space="preserve"> </w:t>
      </w:r>
      <w:r>
        <w:rPr>
          <w:rFonts w:ascii="Arial" w:eastAsia="Arial" w:hAnsi="Arial" w:cs="Arial"/>
        </w:rPr>
        <w:t>and</w:t>
      </w:r>
      <w:r>
        <w:rPr>
          <w:rFonts w:ascii="Arial" w:eastAsia="Arial" w:hAnsi="Arial" w:cs="Arial"/>
          <w:spacing w:val="-4"/>
        </w:rPr>
        <w:t xml:space="preserve"> </w:t>
      </w:r>
      <w:r>
        <w:rPr>
          <w:rFonts w:ascii="Arial" w:eastAsia="Arial" w:hAnsi="Arial" w:cs="Arial"/>
        </w:rPr>
        <w:t>p</w:t>
      </w:r>
      <w:r>
        <w:rPr>
          <w:rFonts w:ascii="Arial" w:eastAsia="Arial" w:hAnsi="Arial" w:cs="Arial"/>
          <w:spacing w:val="1"/>
        </w:rPr>
        <w:t>r</w:t>
      </w:r>
      <w:r>
        <w:rPr>
          <w:rFonts w:ascii="Arial" w:eastAsia="Arial" w:hAnsi="Arial" w:cs="Arial"/>
        </w:rPr>
        <w:t>ac</w:t>
      </w:r>
      <w:r>
        <w:rPr>
          <w:rFonts w:ascii="Arial" w:eastAsia="Arial" w:hAnsi="Arial" w:cs="Arial"/>
          <w:spacing w:val="1"/>
        </w:rPr>
        <w:t>t</w:t>
      </w:r>
      <w:r>
        <w:rPr>
          <w:rFonts w:ascii="Arial" w:eastAsia="Arial" w:hAnsi="Arial" w:cs="Arial"/>
          <w:spacing w:val="-1"/>
        </w:rPr>
        <w:t>i</w:t>
      </w:r>
      <w:r>
        <w:rPr>
          <w:rFonts w:ascii="Arial" w:eastAsia="Arial" w:hAnsi="Arial" w:cs="Arial"/>
        </w:rPr>
        <w:t>ce</w:t>
      </w:r>
      <w:r>
        <w:rPr>
          <w:rFonts w:ascii="Arial" w:eastAsia="Arial" w:hAnsi="Arial" w:cs="Arial"/>
          <w:spacing w:val="-2"/>
        </w:rPr>
        <w:t>s</w:t>
      </w:r>
      <w:r>
        <w:rPr>
          <w:rFonts w:ascii="Arial" w:eastAsia="Arial" w:hAnsi="Arial" w:cs="Arial"/>
        </w:rPr>
        <w:t>.</w:t>
      </w:r>
    </w:p>
    <w:p w:rsidR="000A5570" w:rsidRDefault="000A5570">
      <w:pPr>
        <w:spacing w:before="6" w:after="0" w:line="110" w:lineRule="exact"/>
        <w:rPr>
          <w:sz w:val="11"/>
          <w:szCs w:val="11"/>
        </w:rPr>
      </w:pPr>
    </w:p>
    <w:p w:rsidR="000A5570" w:rsidRDefault="00071E95">
      <w:pPr>
        <w:spacing w:after="0" w:line="240" w:lineRule="auto"/>
        <w:ind w:left="298" w:right="7024"/>
        <w:jc w:val="both"/>
        <w:rPr>
          <w:rFonts w:ascii="Arial" w:eastAsia="Arial" w:hAnsi="Arial" w:cs="Arial"/>
        </w:rPr>
      </w:pPr>
      <w:r>
        <w:pict>
          <v:group id="_x0000_s1280" style="position:absolute;left:0;text-align:left;margin-left:62.3pt;margin-top:.25pt;width:.1pt;height:18.7pt;z-index:-251627008;mso-position-horizontal-relative:page" coordorigin="1246,5" coordsize="2,374">
            <v:shape id="_x0000_s1281" style="position:absolute;left:1246;top:5;width:2;height:374" coordorigin="1246,5" coordsize="0,374" path="m1246,5r,374e" filled="f" strokeweight=".82pt">
              <v:path arrowok="t"/>
            </v:shape>
            <w10:wrap anchorx="page"/>
          </v:group>
        </w:pict>
      </w:r>
      <w:r w:rsidR="00863EB5">
        <w:rPr>
          <w:rFonts w:ascii="Arial" w:eastAsia="Arial" w:hAnsi="Arial" w:cs="Arial"/>
          <w:b/>
          <w:bCs/>
          <w:strike/>
          <w:color w:val="818181"/>
        </w:rPr>
        <w:t>6</w:t>
      </w:r>
      <w:r w:rsidR="00863EB5">
        <w:rPr>
          <w:rFonts w:ascii="Arial" w:eastAsia="Arial" w:hAnsi="Arial" w:cs="Arial"/>
          <w:b/>
          <w:bCs/>
          <w:strike/>
          <w:color w:val="818181"/>
          <w:spacing w:val="1"/>
        </w:rPr>
        <w:t>.</w:t>
      </w:r>
      <w:r w:rsidR="00863EB5">
        <w:rPr>
          <w:rFonts w:ascii="Arial" w:eastAsia="Arial" w:hAnsi="Arial" w:cs="Arial"/>
          <w:b/>
          <w:bCs/>
          <w:strike/>
          <w:color w:val="818181"/>
        </w:rPr>
        <w:t>2</w:t>
      </w:r>
      <w:r w:rsidR="00863EB5">
        <w:rPr>
          <w:rFonts w:ascii="Arial" w:eastAsia="Arial" w:hAnsi="Arial" w:cs="Arial"/>
          <w:b/>
          <w:bCs/>
          <w:color w:val="818181"/>
          <w:u w:val="thick" w:color="818181"/>
        </w:rPr>
        <w:t>8</w:t>
      </w:r>
      <w:r w:rsidR="00863EB5">
        <w:rPr>
          <w:rFonts w:ascii="Arial" w:eastAsia="Arial" w:hAnsi="Arial" w:cs="Arial"/>
          <w:b/>
          <w:bCs/>
          <w:color w:val="818181"/>
          <w:spacing w:val="1"/>
          <w:u w:val="thick" w:color="818181"/>
        </w:rPr>
        <w:t>.</w:t>
      </w:r>
      <w:r w:rsidR="00863EB5">
        <w:rPr>
          <w:rFonts w:ascii="Arial" w:eastAsia="Arial" w:hAnsi="Arial" w:cs="Arial"/>
          <w:b/>
          <w:bCs/>
          <w:color w:val="818181"/>
          <w:u w:val="thick" w:color="818181"/>
        </w:rPr>
        <w:t xml:space="preserve">2    </w:t>
      </w:r>
      <w:r w:rsidR="00863EB5">
        <w:rPr>
          <w:rFonts w:ascii="Arial" w:eastAsia="Arial" w:hAnsi="Arial" w:cs="Arial"/>
          <w:b/>
          <w:bCs/>
          <w:color w:val="000000"/>
          <w:spacing w:val="1"/>
        </w:rPr>
        <w:t>M</w:t>
      </w:r>
      <w:r w:rsidR="00863EB5">
        <w:rPr>
          <w:rFonts w:ascii="Arial" w:eastAsia="Arial" w:hAnsi="Arial" w:cs="Arial"/>
          <w:b/>
          <w:bCs/>
          <w:color w:val="000000"/>
        </w:rPr>
        <w:t xml:space="preserve">odel </w:t>
      </w:r>
      <w:r w:rsidR="00863EB5">
        <w:rPr>
          <w:rFonts w:ascii="Arial" w:eastAsia="Arial" w:hAnsi="Arial" w:cs="Arial"/>
          <w:b/>
          <w:bCs/>
          <w:color w:val="000000"/>
          <w:spacing w:val="-1"/>
        </w:rPr>
        <w:t>C</w:t>
      </w:r>
      <w:r w:rsidR="00863EB5">
        <w:rPr>
          <w:rFonts w:ascii="Arial" w:eastAsia="Arial" w:hAnsi="Arial" w:cs="Arial"/>
          <w:b/>
          <w:bCs/>
          <w:color w:val="000000"/>
        </w:rPr>
        <w:t>ourses</w:t>
      </w:r>
    </w:p>
    <w:p w:rsidR="000A5570" w:rsidRDefault="000A5570">
      <w:pPr>
        <w:spacing w:before="9" w:after="0" w:line="120" w:lineRule="exact"/>
        <w:rPr>
          <w:sz w:val="12"/>
          <w:szCs w:val="12"/>
        </w:rPr>
      </w:pPr>
    </w:p>
    <w:p w:rsidR="000A5570" w:rsidRDefault="00863EB5">
      <w:pPr>
        <w:tabs>
          <w:tab w:val="left" w:pos="9220"/>
        </w:tabs>
        <w:spacing w:after="0" w:line="252" w:lineRule="exact"/>
        <w:ind w:left="298" w:right="99"/>
        <w:rPr>
          <w:rFonts w:ascii="Arial" w:eastAsia="Arial" w:hAnsi="Arial" w:cs="Arial"/>
        </w:rPr>
      </w:pPr>
      <w:r>
        <w:rPr>
          <w:rFonts w:ascii="Arial" w:eastAsia="Arial" w:hAnsi="Arial" w:cs="Arial"/>
          <w:spacing w:val="2"/>
        </w:rPr>
        <w:t>T</w:t>
      </w:r>
      <w:r>
        <w:rPr>
          <w:rFonts w:ascii="Arial" w:eastAsia="Arial" w:hAnsi="Arial" w:cs="Arial"/>
        </w:rPr>
        <w:t>he</w:t>
      </w:r>
      <w:r>
        <w:rPr>
          <w:rFonts w:ascii="Arial" w:eastAsia="Arial" w:hAnsi="Arial" w:cs="Arial"/>
          <w:spacing w:val="41"/>
        </w:rPr>
        <w:t xml:space="preserve"> </w:t>
      </w:r>
      <w:r>
        <w:rPr>
          <w:rFonts w:ascii="Arial" w:eastAsia="Arial" w:hAnsi="Arial" w:cs="Arial"/>
          <w:spacing w:val="1"/>
        </w:rPr>
        <w:t>m</w:t>
      </w:r>
      <w:r>
        <w:rPr>
          <w:rFonts w:ascii="Arial" w:eastAsia="Arial" w:hAnsi="Arial" w:cs="Arial"/>
        </w:rPr>
        <w:t>odel</w:t>
      </w:r>
      <w:r>
        <w:rPr>
          <w:rFonts w:ascii="Arial" w:eastAsia="Arial" w:hAnsi="Arial" w:cs="Arial"/>
          <w:spacing w:val="43"/>
        </w:rPr>
        <w:t xml:space="preserve"> </w:t>
      </w:r>
      <w:r>
        <w:rPr>
          <w:rFonts w:ascii="Arial" w:eastAsia="Arial" w:hAnsi="Arial" w:cs="Arial"/>
        </w:rPr>
        <w:t>cou</w:t>
      </w:r>
      <w:r>
        <w:rPr>
          <w:rFonts w:ascii="Arial" w:eastAsia="Arial" w:hAnsi="Arial" w:cs="Arial"/>
          <w:spacing w:val="1"/>
        </w:rPr>
        <w:t>r</w:t>
      </w:r>
      <w:r>
        <w:rPr>
          <w:rFonts w:ascii="Arial" w:eastAsia="Arial" w:hAnsi="Arial" w:cs="Arial"/>
        </w:rPr>
        <w:t>ses</w:t>
      </w:r>
      <w:r>
        <w:rPr>
          <w:rFonts w:ascii="Arial" w:eastAsia="Arial" w:hAnsi="Arial" w:cs="Arial"/>
          <w:spacing w:val="44"/>
        </w:rPr>
        <w:t xml:space="preserve"> </w:t>
      </w:r>
      <w:r>
        <w:rPr>
          <w:rFonts w:ascii="Arial" w:eastAsia="Arial" w:hAnsi="Arial" w:cs="Arial"/>
        </w:rPr>
        <w:t>as</w:t>
      </w:r>
      <w:r>
        <w:rPr>
          <w:rFonts w:ascii="Arial" w:eastAsia="Arial" w:hAnsi="Arial" w:cs="Arial"/>
          <w:spacing w:val="-2"/>
        </w:rPr>
        <w:t>s</w:t>
      </w:r>
      <w:r>
        <w:rPr>
          <w:rFonts w:ascii="Arial" w:eastAsia="Arial" w:hAnsi="Arial" w:cs="Arial"/>
        </w:rPr>
        <w:t>oc</w:t>
      </w:r>
      <w:r>
        <w:rPr>
          <w:rFonts w:ascii="Arial" w:eastAsia="Arial" w:hAnsi="Arial" w:cs="Arial"/>
          <w:spacing w:val="-1"/>
        </w:rPr>
        <w:t>i</w:t>
      </w:r>
      <w:r>
        <w:rPr>
          <w:rFonts w:ascii="Arial" w:eastAsia="Arial" w:hAnsi="Arial" w:cs="Arial"/>
        </w:rPr>
        <w:t>a</w:t>
      </w:r>
      <w:r>
        <w:rPr>
          <w:rFonts w:ascii="Arial" w:eastAsia="Arial" w:hAnsi="Arial" w:cs="Arial"/>
          <w:spacing w:val="1"/>
        </w:rPr>
        <w:t>t</w:t>
      </w:r>
      <w:r>
        <w:rPr>
          <w:rFonts w:ascii="Arial" w:eastAsia="Arial" w:hAnsi="Arial" w:cs="Arial"/>
        </w:rPr>
        <w:t>ed</w:t>
      </w:r>
      <w:r>
        <w:rPr>
          <w:rFonts w:ascii="Arial" w:eastAsia="Arial" w:hAnsi="Arial" w:cs="Arial"/>
          <w:spacing w:val="44"/>
        </w:rPr>
        <w:t xml:space="preserve"> </w:t>
      </w:r>
      <w:r>
        <w:rPr>
          <w:rFonts w:ascii="Arial" w:eastAsia="Arial" w:hAnsi="Arial" w:cs="Arial"/>
          <w:spacing w:val="-4"/>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44"/>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44"/>
        </w:rPr>
        <w:t xml:space="preserve"> </w:t>
      </w:r>
      <w:r>
        <w:rPr>
          <w:rFonts w:ascii="Arial" w:eastAsia="Arial" w:hAnsi="Arial" w:cs="Arial"/>
          <w:spacing w:val="-1"/>
        </w:rPr>
        <w:t>R</w:t>
      </w:r>
      <w:r>
        <w:rPr>
          <w:rFonts w:ascii="Arial" w:eastAsia="Arial" w:hAnsi="Arial" w:cs="Arial"/>
        </w:rPr>
        <w:t>ec</w:t>
      </w:r>
      <w:r>
        <w:rPr>
          <w:rFonts w:ascii="Arial" w:eastAsia="Arial" w:hAnsi="Arial" w:cs="Arial"/>
          <w:spacing w:val="2"/>
        </w:rPr>
        <w:t>o</w:t>
      </w:r>
      <w:r>
        <w:rPr>
          <w:rFonts w:ascii="Arial" w:eastAsia="Arial" w:hAnsi="Arial" w:cs="Arial"/>
          <w:spacing w:val="1"/>
        </w:rPr>
        <w:t>mm</w:t>
      </w:r>
      <w:r>
        <w:rPr>
          <w:rFonts w:ascii="Arial" w:eastAsia="Arial" w:hAnsi="Arial" w:cs="Arial"/>
        </w:rPr>
        <w:t>end</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44"/>
        </w:rPr>
        <w:t xml:space="preserve"> </w:t>
      </w:r>
      <w:r>
        <w:rPr>
          <w:rFonts w:ascii="Arial" w:eastAsia="Arial" w:hAnsi="Arial" w:cs="Arial"/>
        </w:rPr>
        <w:t>a</w:t>
      </w:r>
      <w:r>
        <w:rPr>
          <w:rFonts w:ascii="Arial" w:eastAsia="Arial" w:hAnsi="Arial" w:cs="Arial"/>
          <w:spacing w:val="1"/>
        </w:rPr>
        <w:t>r</w:t>
      </w:r>
      <w:r>
        <w:rPr>
          <w:rFonts w:ascii="Arial" w:eastAsia="Arial" w:hAnsi="Arial" w:cs="Arial"/>
        </w:rPr>
        <w:t>e</w:t>
      </w:r>
      <w:r>
        <w:rPr>
          <w:rFonts w:ascii="Arial" w:eastAsia="Arial" w:hAnsi="Arial" w:cs="Arial"/>
          <w:spacing w:val="44"/>
        </w:rPr>
        <w:t xml:space="preserve"> </w:t>
      </w:r>
      <w:r>
        <w:rPr>
          <w:rFonts w:ascii="Arial" w:eastAsia="Arial" w:hAnsi="Arial" w:cs="Arial"/>
        </w:rPr>
        <w:t>c</w:t>
      </w:r>
      <w:r>
        <w:rPr>
          <w:rFonts w:ascii="Arial" w:eastAsia="Arial" w:hAnsi="Arial" w:cs="Arial"/>
          <w:spacing w:val="-3"/>
        </w:rPr>
        <w:t>o</w:t>
      </w:r>
      <w:r>
        <w:rPr>
          <w:rFonts w:ascii="Arial" w:eastAsia="Arial" w:hAnsi="Arial" w:cs="Arial"/>
          <w:spacing w:val="1"/>
        </w:rPr>
        <w:t>m</w:t>
      </w:r>
      <w:r>
        <w:rPr>
          <w:rFonts w:ascii="Arial" w:eastAsia="Arial" w:hAnsi="Arial" w:cs="Arial"/>
        </w:rPr>
        <w:t>p</w:t>
      </w:r>
      <w:r>
        <w:rPr>
          <w:rFonts w:ascii="Arial" w:eastAsia="Arial" w:hAnsi="Arial" w:cs="Arial"/>
          <w:spacing w:val="-3"/>
        </w:rPr>
        <w:t>o</w:t>
      </w:r>
      <w:r>
        <w:rPr>
          <w:rFonts w:ascii="Arial" w:eastAsia="Arial" w:hAnsi="Arial" w:cs="Arial"/>
        </w:rPr>
        <w:t>sed</w:t>
      </w:r>
      <w:r>
        <w:rPr>
          <w:rFonts w:ascii="Arial" w:eastAsia="Arial" w:hAnsi="Arial" w:cs="Arial"/>
          <w:spacing w:val="44"/>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8"/>
        </w:rPr>
        <w:t xml:space="preserve"> </w:t>
      </w:r>
      <w:r>
        <w:rPr>
          <w:rFonts w:ascii="Arial" w:eastAsia="Arial" w:hAnsi="Arial" w:cs="Arial"/>
          <w:spacing w:val="1"/>
        </w:rPr>
        <w:t>m</w:t>
      </w:r>
      <w:r>
        <w:rPr>
          <w:rFonts w:ascii="Arial" w:eastAsia="Arial" w:hAnsi="Arial" w:cs="Arial"/>
        </w:rPr>
        <w:t>odu</w:t>
      </w:r>
      <w:r>
        <w:rPr>
          <w:rFonts w:ascii="Arial" w:eastAsia="Arial" w:hAnsi="Arial" w:cs="Arial"/>
          <w:spacing w:val="-1"/>
        </w:rPr>
        <w:t>l</w:t>
      </w:r>
      <w:r>
        <w:rPr>
          <w:rFonts w:ascii="Arial" w:eastAsia="Arial" w:hAnsi="Arial" w:cs="Arial"/>
        </w:rPr>
        <w:t>es.</w:t>
      </w:r>
      <w:r>
        <w:rPr>
          <w:rFonts w:ascii="Arial" w:eastAsia="Arial" w:hAnsi="Arial" w:cs="Arial"/>
        </w:rPr>
        <w:tab/>
      </w:r>
      <w:r>
        <w:rPr>
          <w:rFonts w:ascii="Arial" w:eastAsia="Arial" w:hAnsi="Arial" w:cs="Arial"/>
          <w:spacing w:val="2"/>
        </w:rPr>
        <w:t>T</w:t>
      </w:r>
      <w:r>
        <w:rPr>
          <w:rFonts w:ascii="Arial" w:eastAsia="Arial" w:hAnsi="Arial" w:cs="Arial"/>
        </w:rPr>
        <w:t>h</w:t>
      </w:r>
      <w:r>
        <w:rPr>
          <w:rFonts w:ascii="Arial" w:eastAsia="Arial" w:hAnsi="Arial" w:cs="Arial"/>
          <w:spacing w:val="-3"/>
        </w:rPr>
        <w:t>i</w:t>
      </w:r>
      <w:r>
        <w:rPr>
          <w:rFonts w:ascii="Arial" w:eastAsia="Arial" w:hAnsi="Arial" w:cs="Arial"/>
        </w:rPr>
        <w:t>s app</w:t>
      </w:r>
      <w:r>
        <w:rPr>
          <w:rFonts w:ascii="Arial" w:eastAsia="Arial" w:hAnsi="Arial" w:cs="Arial"/>
          <w:spacing w:val="1"/>
        </w:rPr>
        <w:t>r</w:t>
      </w:r>
      <w:r>
        <w:rPr>
          <w:rFonts w:ascii="Arial" w:eastAsia="Arial" w:hAnsi="Arial" w:cs="Arial"/>
        </w:rPr>
        <w:t>oach</w:t>
      </w:r>
      <w:r>
        <w:rPr>
          <w:rFonts w:ascii="Arial" w:eastAsia="Arial" w:hAnsi="Arial" w:cs="Arial"/>
          <w:spacing w:val="-2"/>
        </w:rPr>
        <w:t xml:space="preserve"> </w:t>
      </w:r>
      <w:r>
        <w:rPr>
          <w:rFonts w:ascii="Arial" w:eastAsia="Arial" w:hAnsi="Arial" w:cs="Arial"/>
          <w:spacing w:val="1"/>
        </w:rPr>
        <w:t>f</w:t>
      </w:r>
      <w:r>
        <w:rPr>
          <w:rFonts w:ascii="Arial" w:eastAsia="Arial" w:hAnsi="Arial" w:cs="Arial"/>
        </w:rPr>
        <w:t>ac</w:t>
      </w:r>
      <w:r>
        <w:rPr>
          <w:rFonts w:ascii="Arial" w:eastAsia="Arial" w:hAnsi="Arial" w:cs="Arial"/>
          <w:spacing w:val="-1"/>
        </w:rPr>
        <w:t>ili</w:t>
      </w:r>
      <w:r>
        <w:rPr>
          <w:rFonts w:ascii="Arial" w:eastAsia="Arial" w:hAnsi="Arial" w:cs="Arial"/>
          <w:spacing w:val="1"/>
        </w:rPr>
        <w:t>t</w:t>
      </w:r>
      <w:r>
        <w:rPr>
          <w:rFonts w:ascii="Arial" w:eastAsia="Arial" w:hAnsi="Arial" w:cs="Arial"/>
        </w:rPr>
        <w:t>a</w:t>
      </w:r>
      <w:r>
        <w:rPr>
          <w:rFonts w:ascii="Arial" w:eastAsia="Arial" w:hAnsi="Arial" w:cs="Arial"/>
          <w:spacing w:val="1"/>
        </w:rPr>
        <w:t>t</w:t>
      </w:r>
      <w:r>
        <w:rPr>
          <w:rFonts w:ascii="Arial" w:eastAsia="Arial" w:hAnsi="Arial" w:cs="Arial"/>
        </w:rPr>
        <w:t>es</w:t>
      </w:r>
      <w:r>
        <w:rPr>
          <w:rFonts w:ascii="Arial" w:eastAsia="Arial" w:hAnsi="Arial" w:cs="Arial"/>
          <w:spacing w:val="-1"/>
        </w:rPr>
        <w:t xml:space="preserve"> </w:t>
      </w:r>
      <w:r>
        <w:rPr>
          <w:rFonts w:ascii="Arial" w:eastAsia="Arial" w:hAnsi="Arial" w:cs="Arial"/>
          <w:spacing w:val="1"/>
        </w:rPr>
        <w:t>m</w:t>
      </w:r>
      <w:r>
        <w:rPr>
          <w:rFonts w:ascii="Arial" w:eastAsia="Arial" w:hAnsi="Arial" w:cs="Arial"/>
        </w:rPr>
        <w:t>o</w:t>
      </w:r>
      <w:r>
        <w:rPr>
          <w:rFonts w:ascii="Arial" w:eastAsia="Arial" w:hAnsi="Arial" w:cs="Arial"/>
          <w:spacing w:val="-3"/>
        </w:rPr>
        <w:t>d</w:t>
      </w:r>
      <w:r>
        <w:rPr>
          <w:rFonts w:ascii="Arial" w:eastAsia="Arial" w:hAnsi="Arial" w:cs="Arial"/>
        </w:rPr>
        <w:t>el cou</w:t>
      </w:r>
      <w:r>
        <w:rPr>
          <w:rFonts w:ascii="Arial" w:eastAsia="Arial" w:hAnsi="Arial" w:cs="Arial"/>
          <w:spacing w:val="1"/>
        </w:rPr>
        <w:t>r</w:t>
      </w:r>
      <w:r>
        <w:rPr>
          <w:rFonts w:ascii="Arial" w:eastAsia="Arial" w:hAnsi="Arial" w:cs="Arial"/>
        </w:rPr>
        <w:t>ses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rPr>
        <w:t>be</w:t>
      </w:r>
      <w:r>
        <w:rPr>
          <w:rFonts w:ascii="Arial" w:eastAsia="Arial" w:hAnsi="Arial" w:cs="Arial"/>
          <w:spacing w:val="1"/>
        </w:rPr>
        <w:t xml:space="preserve"> </w:t>
      </w:r>
      <w:r>
        <w:rPr>
          <w:rFonts w:ascii="Arial" w:eastAsia="Arial" w:hAnsi="Arial" w:cs="Arial"/>
        </w:rPr>
        <w:t>de</w:t>
      </w:r>
      <w:r>
        <w:rPr>
          <w:rFonts w:ascii="Arial" w:eastAsia="Arial" w:hAnsi="Arial" w:cs="Arial"/>
          <w:spacing w:val="-2"/>
        </w:rPr>
        <w:t>v</w:t>
      </w:r>
      <w:r>
        <w:rPr>
          <w:rFonts w:ascii="Arial" w:eastAsia="Arial" w:hAnsi="Arial" w:cs="Arial"/>
        </w:rPr>
        <w:t>e</w:t>
      </w:r>
      <w:r>
        <w:rPr>
          <w:rFonts w:ascii="Arial" w:eastAsia="Arial" w:hAnsi="Arial" w:cs="Arial"/>
          <w:spacing w:val="-1"/>
        </w:rPr>
        <w:t>l</w:t>
      </w:r>
      <w:r>
        <w:rPr>
          <w:rFonts w:ascii="Arial" w:eastAsia="Arial" w:hAnsi="Arial" w:cs="Arial"/>
        </w:rPr>
        <w:t>oped</w:t>
      </w:r>
      <w:r>
        <w:rPr>
          <w:rFonts w:ascii="Arial" w:eastAsia="Arial" w:hAnsi="Arial" w:cs="Arial"/>
          <w:spacing w:val="1"/>
        </w:rPr>
        <w:t xml:space="preserve"> </w:t>
      </w:r>
      <w:r>
        <w:rPr>
          <w:rFonts w:ascii="Arial" w:eastAsia="Arial" w:hAnsi="Arial" w:cs="Arial"/>
        </w:rPr>
        <w:t>and:</w:t>
      </w:r>
    </w:p>
    <w:p w:rsidR="000A5570" w:rsidRDefault="000A5570">
      <w:pPr>
        <w:spacing w:before="10" w:after="0" w:line="120" w:lineRule="exact"/>
        <w:rPr>
          <w:sz w:val="12"/>
          <w:szCs w:val="12"/>
        </w:rPr>
      </w:pPr>
    </w:p>
    <w:p w:rsidR="000A5570" w:rsidRDefault="00863EB5">
      <w:pPr>
        <w:tabs>
          <w:tab w:val="left" w:pos="980"/>
        </w:tabs>
        <w:spacing w:after="0" w:line="240" w:lineRule="auto"/>
        <w:ind w:left="622" w:right="490"/>
        <w:jc w:val="center"/>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r</w:t>
      </w:r>
      <w:r>
        <w:rPr>
          <w:rFonts w:ascii="Arial" w:eastAsia="Arial" w:hAnsi="Arial" w:cs="Arial"/>
          <w:spacing w:val="-3"/>
        </w:rPr>
        <w:t>e</w:t>
      </w:r>
      <w:r>
        <w:rPr>
          <w:rFonts w:ascii="Arial" w:eastAsia="Arial" w:hAnsi="Arial" w:cs="Arial"/>
          <w:spacing w:val="3"/>
        </w:rPr>
        <w:t>f</w:t>
      </w:r>
      <w:r>
        <w:rPr>
          <w:rFonts w:ascii="Arial" w:eastAsia="Arial" w:hAnsi="Arial" w:cs="Arial"/>
          <w:spacing w:val="-1"/>
        </w:rPr>
        <w:t>l</w:t>
      </w:r>
      <w:r>
        <w:rPr>
          <w:rFonts w:ascii="Arial" w:eastAsia="Arial" w:hAnsi="Arial" w:cs="Arial"/>
        </w:rPr>
        <w:t>ec</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r</w:t>
      </w:r>
      <w:r>
        <w:rPr>
          <w:rFonts w:ascii="Arial" w:eastAsia="Arial" w:hAnsi="Arial" w:cs="Arial"/>
          <w:spacing w:val="-3"/>
        </w:rPr>
        <w:t>e</w:t>
      </w:r>
      <w:r>
        <w:rPr>
          <w:rFonts w:ascii="Arial" w:eastAsia="Arial" w:hAnsi="Arial" w:cs="Arial"/>
        </w:rPr>
        <w:t>ce</w:t>
      </w:r>
      <w:r>
        <w:rPr>
          <w:rFonts w:ascii="Arial" w:eastAsia="Arial" w:hAnsi="Arial" w:cs="Arial"/>
          <w:spacing w:val="-1"/>
        </w:rPr>
        <w:t>i</w:t>
      </w:r>
      <w:r>
        <w:rPr>
          <w:rFonts w:ascii="Arial" w:eastAsia="Arial" w:hAnsi="Arial" w:cs="Arial"/>
          <w:spacing w:val="-2"/>
        </w:rPr>
        <w:t>v</w:t>
      </w:r>
      <w:r>
        <w:rPr>
          <w:rFonts w:ascii="Arial" w:eastAsia="Arial" w:hAnsi="Arial" w:cs="Arial"/>
        </w:rPr>
        <w:t>ed,</w:t>
      </w:r>
      <w:r>
        <w:rPr>
          <w:rFonts w:ascii="Arial" w:eastAsia="Arial" w:hAnsi="Arial" w:cs="Arial"/>
          <w:spacing w:val="2"/>
        </w:rPr>
        <w:t xml:space="preserve"> </w:t>
      </w:r>
      <w:r>
        <w:rPr>
          <w:rFonts w:ascii="Arial" w:eastAsia="Arial" w:hAnsi="Arial" w:cs="Arial"/>
          <w:spacing w:val="-4"/>
        </w:rPr>
        <w:t>w</w:t>
      </w:r>
      <w:r>
        <w:rPr>
          <w:rFonts w:ascii="Arial" w:eastAsia="Arial" w:hAnsi="Arial" w:cs="Arial"/>
        </w:rPr>
        <w:t>h</w:t>
      </w:r>
      <w:r>
        <w:rPr>
          <w:rFonts w:ascii="Arial" w:eastAsia="Arial" w:hAnsi="Arial" w:cs="Arial"/>
          <w:spacing w:val="1"/>
        </w:rPr>
        <w:t>i</w:t>
      </w:r>
      <w:r>
        <w:rPr>
          <w:rFonts w:ascii="Arial" w:eastAsia="Arial" w:hAnsi="Arial" w:cs="Arial"/>
          <w:spacing w:val="-1"/>
        </w:rPr>
        <w:t>l</w:t>
      </w:r>
      <w:r>
        <w:rPr>
          <w:rFonts w:ascii="Arial" w:eastAsia="Arial" w:hAnsi="Arial" w:cs="Arial"/>
        </w:rPr>
        <w:t>e</w:t>
      </w:r>
      <w:r>
        <w:rPr>
          <w:rFonts w:ascii="Arial" w:eastAsia="Arial" w:hAnsi="Arial" w:cs="Arial"/>
          <w:spacing w:val="1"/>
        </w:rPr>
        <w:t xml:space="preserve"> m</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t</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w:t>
      </w:r>
      <w:r>
        <w:rPr>
          <w:rFonts w:ascii="Arial" w:eastAsia="Arial" w:hAnsi="Arial" w:cs="Arial"/>
          <w:spacing w:val="-2"/>
        </w:rPr>
        <w:t>c</w:t>
      </w:r>
      <w:r>
        <w:rPr>
          <w:rFonts w:ascii="Arial" w:eastAsia="Arial" w:hAnsi="Arial" w:cs="Arial"/>
        </w:rPr>
        <w:t>o</w:t>
      </w:r>
      <w:r>
        <w:rPr>
          <w:rFonts w:ascii="Arial" w:eastAsia="Arial" w:hAnsi="Arial" w:cs="Arial"/>
          <w:spacing w:val="1"/>
        </w:rPr>
        <w:t>mm</w:t>
      </w:r>
      <w:r>
        <w:rPr>
          <w:rFonts w:ascii="Arial" w:eastAsia="Arial" w:hAnsi="Arial" w:cs="Arial"/>
        </w:rPr>
        <w:t>on</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t</w:t>
      </w:r>
      <w:r>
        <w:rPr>
          <w:rFonts w:ascii="Arial" w:eastAsia="Arial" w:hAnsi="Arial" w:cs="Arial"/>
          <w:spacing w:val="-3"/>
        </w:rPr>
        <w:t>e</w:t>
      </w:r>
      <w:r>
        <w:rPr>
          <w:rFonts w:ascii="Arial" w:eastAsia="Arial" w:hAnsi="Arial" w:cs="Arial"/>
          <w:spacing w:val="1"/>
        </w:rPr>
        <w:t>r</w:t>
      </w:r>
      <w:r>
        <w:rPr>
          <w:rFonts w:ascii="Arial" w:eastAsia="Arial" w:hAnsi="Arial" w:cs="Arial"/>
        </w:rPr>
        <w:t>na</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onal </w:t>
      </w:r>
      <w:r>
        <w:rPr>
          <w:rFonts w:ascii="Arial" w:eastAsia="Arial" w:hAnsi="Arial" w:cs="Arial"/>
          <w:spacing w:val="-2"/>
        </w:rPr>
        <w:t>s</w:t>
      </w:r>
      <w:r>
        <w:rPr>
          <w:rFonts w:ascii="Arial" w:eastAsia="Arial" w:hAnsi="Arial" w:cs="Arial"/>
          <w:spacing w:val="1"/>
        </w:rPr>
        <w:t>t</w:t>
      </w:r>
      <w:r>
        <w:rPr>
          <w:rFonts w:ascii="Arial" w:eastAsia="Arial" w:hAnsi="Arial" w:cs="Arial"/>
          <w:spacing w:val="-3"/>
        </w:rPr>
        <w:t>a</w:t>
      </w:r>
      <w:r>
        <w:rPr>
          <w:rFonts w:ascii="Arial" w:eastAsia="Arial" w:hAnsi="Arial" w:cs="Arial"/>
        </w:rPr>
        <w:t>nda</w:t>
      </w:r>
      <w:r>
        <w:rPr>
          <w:rFonts w:ascii="Arial" w:eastAsia="Arial" w:hAnsi="Arial" w:cs="Arial"/>
          <w:spacing w:val="1"/>
        </w:rPr>
        <w:t>r</w:t>
      </w:r>
      <w:r>
        <w:rPr>
          <w:rFonts w:ascii="Arial" w:eastAsia="Arial" w:hAnsi="Arial" w:cs="Arial"/>
        </w:rPr>
        <w:t>ds; and</w:t>
      </w:r>
    </w:p>
    <w:p w:rsidR="000A5570" w:rsidRDefault="00071E95">
      <w:pPr>
        <w:tabs>
          <w:tab w:val="left" w:pos="980"/>
        </w:tabs>
        <w:spacing w:before="75" w:after="0" w:line="240" w:lineRule="auto"/>
        <w:ind w:left="622" w:right="340"/>
        <w:jc w:val="center"/>
        <w:rPr>
          <w:rFonts w:ascii="Arial" w:eastAsia="Arial" w:hAnsi="Arial" w:cs="Arial"/>
        </w:rPr>
      </w:pPr>
      <w:r>
        <w:pict>
          <v:group id="_x0000_s1278" style="position:absolute;left:0;text-align:left;margin-left:62.3pt;margin-top:19.6pt;width:.1pt;height:21.6pt;z-index:-251625984;mso-position-horizontal-relative:page" coordorigin="1246,392" coordsize="2,432">
            <v:shape id="_x0000_s1279" style="position:absolute;left:1246;top:392;width:2;height:432" coordorigin="1246,392" coordsize="0,432" path="m1246,392r,432e" filled="f" strokeweight=".82pt">
              <v:path arrowok="t"/>
            </v:shape>
            <w10:wrap anchorx="page"/>
          </v:group>
        </w:pict>
      </w:r>
      <w:r w:rsidR="00863EB5">
        <w:rPr>
          <w:rFonts w:ascii="Times New Roman" w:eastAsia="Times New Roman" w:hAnsi="Times New Roman" w:cs="Times New Roman"/>
          <w:w w:val="131"/>
        </w:rPr>
        <w:t>•</w:t>
      </w:r>
      <w:r w:rsidR="00863EB5">
        <w:rPr>
          <w:rFonts w:ascii="Times New Roman" w:eastAsia="Times New Roman" w:hAnsi="Times New Roman" w:cs="Times New Roman"/>
        </w:rPr>
        <w:tab/>
      </w:r>
      <w:r w:rsidR="00863EB5">
        <w:rPr>
          <w:rFonts w:ascii="Arial" w:eastAsia="Arial" w:hAnsi="Arial" w:cs="Arial"/>
          <w:spacing w:val="1"/>
        </w:rPr>
        <w:t>t</w:t>
      </w:r>
      <w:r w:rsidR="00863EB5">
        <w:rPr>
          <w:rFonts w:ascii="Arial" w:eastAsia="Arial" w:hAnsi="Arial" w:cs="Arial"/>
          <w:spacing w:val="-3"/>
        </w:rPr>
        <w:t>a</w:t>
      </w:r>
      <w:r w:rsidR="00863EB5">
        <w:rPr>
          <w:rFonts w:ascii="Arial" w:eastAsia="Arial" w:hAnsi="Arial" w:cs="Arial"/>
          <w:spacing w:val="2"/>
        </w:rPr>
        <w:t>k</w:t>
      </w:r>
      <w:r w:rsidR="00863EB5">
        <w:rPr>
          <w:rFonts w:ascii="Arial" w:eastAsia="Arial" w:hAnsi="Arial" w:cs="Arial"/>
        </w:rPr>
        <w:t>es</w:t>
      </w:r>
      <w:r w:rsidR="00863EB5">
        <w:rPr>
          <w:rFonts w:ascii="Arial" w:eastAsia="Arial" w:hAnsi="Arial" w:cs="Arial"/>
          <w:spacing w:val="1"/>
        </w:rPr>
        <w:t xml:space="preserve"> </w:t>
      </w:r>
      <w:r w:rsidR="00863EB5">
        <w:rPr>
          <w:rFonts w:ascii="Arial" w:eastAsia="Arial" w:hAnsi="Arial" w:cs="Arial"/>
          <w:spacing w:val="-1"/>
        </w:rPr>
        <w:t>i</w:t>
      </w:r>
      <w:r w:rsidR="00863EB5">
        <w:rPr>
          <w:rFonts w:ascii="Arial" w:eastAsia="Arial" w:hAnsi="Arial" w:cs="Arial"/>
          <w:spacing w:val="-3"/>
        </w:rPr>
        <w:t>n</w:t>
      </w:r>
      <w:r w:rsidR="00863EB5">
        <w:rPr>
          <w:rFonts w:ascii="Arial" w:eastAsia="Arial" w:hAnsi="Arial" w:cs="Arial"/>
          <w:spacing w:val="1"/>
        </w:rPr>
        <w:t>t</w:t>
      </w:r>
      <w:r w:rsidR="00863EB5">
        <w:rPr>
          <w:rFonts w:ascii="Arial" w:eastAsia="Arial" w:hAnsi="Arial" w:cs="Arial"/>
        </w:rPr>
        <w:t>o</w:t>
      </w:r>
      <w:r w:rsidR="00863EB5">
        <w:rPr>
          <w:rFonts w:ascii="Arial" w:eastAsia="Arial" w:hAnsi="Arial" w:cs="Arial"/>
          <w:spacing w:val="1"/>
        </w:rPr>
        <w:t xml:space="preserve"> </w:t>
      </w:r>
      <w:r w:rsidR="00863EB5">
        <w:rPr>
          <w:rFonts w:ascii="Arial" w:eastAsia="Arial" w:hAnsi="Arial" w:cs="Arial"/>
        </w:rPr>
        <w:t>acc</w:t>
      </w:r>
      <w:r w:rsidR="00863EB5">
        <w:rPr>
          <w:rFonts w:ascii="Arial" w:eastAsia="Arial" w:hAnsi="Arial" w:cs="Arial"/>
          <w:spacing w:val="-3"/>
        </w:rPr>
        <w:t>o</w:t>
      </w:r>
      <w:r w:rsidR="00863EB5">
        <w:rPr>
          <w:rFonts w:ascii="Arial" w:eastAsia="Arial" w:hAnsi="Arial" w:cs="Arial"/>
        </w:rPr>
        <w:t xml:space="preserve">unt </w:t>
      </w:r>
      <w:r w:rsidR="00863EB5">
        <w:rPr>
          <w:rFonts w:ascii="Arial" w:eastAsia="Arial" w:hAnsi="Arial" w:cs="Arial"/>
          <w:spacing w:val="1"/>
        </w:rPr>
        <w:t>t</w:t>
      </w:r>
      <w:r w:rsidR="00863EB5">
        <w:rPr>
          <w:rFonts w:ascii="Arial" w:eastAsia="Arial" w:hAnsi="Arial" w:cs="Arial"/>
        </w:rPr>
        <w:t>he</w:t>
      </w:r>
      <w:r w:rsidR="00863EB5">
        <w:rPr>
          <w:rFonts w:ascii="Arial" w:eastAsia="Arial" w:hAnsi="Arial" w:cs="Arial"/>
          <w:spacing w:val="-2"/>
        </w:rPr>
        <w:t xml:space="preserve"> </w:t>
      </w:r>
      <w:r w:rsidR="00863EB5">
        <w:rPr>
          <w:rFonts w:ascii="Arial" w:eastAsia="Arial" w:hAnsi="Arial" w:cs="Arial"/>
        </w:rPr>
        <w:t>p</w:t>
      </w:r>
      <w:r w:rsidR="00863EB5">
        <w:rPr>
          <w:rFonts w:ascii="Arial" w:eastAsia="Arial" w:hAnsi="Arial" w:cs="Arial"/>
          <w:spacing w:val="-2"/>
        </w:rPr>
        <w:t>r</w:t>
      </w:r>
      <w:r w:rsidR="00863EB5">
        <w:rPr>
          <w:rFonts w:ascii="Arial" w:eastAsia="Arial" w:hAnsi="Arial" w:cs="Arial"/>
        </w:rPr>
        <w:t>e</w:t>
      </w:r>
      <w:r w:rsidR="00863EB5">
        <w:rPr>
          <w:rFonts w:ascii="Arial" w:eastAsia="Arial" w:hAnsi="Arial" w:cs="Arial"/>
          <w:spacing w:val="-2"/>
        </w:rPr>
        <w:t>v</w:t>
      </w:r>
      <w:r w:rsidR="00863EB5">
        <w:rPr>
          <w:rFonts w:ascii="Arial" w:eastAsia="Arial" w:hAnsi="Arial" w:cs="Arial"/>
          <w:spacing w:val="-1"/>
        </w:rPr>
        <w:t>i</w:t>
      </w:r>
      <w:r w:rsidR="00863EB5">
        <w:rPr>
          <w:rFonts w:ascii="Arial" w:eastAsia="Arial" w:hAnsi="Arial" w:cs="Arial"/>
        </w:rPr>
        <w:t>ous</w:t>
      </w:r>
      <w:r w:rsidR="00863EB5">
        <w:rPr>
          <w:rFonts w:ascii="Arial" w:eastAsia="Arial" w:hAnsi="Arial" w:cs="Arial"/>
          <w:spacing w:val="1"/>
        </w:rPr>
        <w:t xml:space="preserve"> tr</w:t>
      </w:r>
      <w:r w:rsidR="00863EB5">
        <w:rPr>
          <w:rFonts w:ascii="Arial" w:eastAsia="Arial" w:hAnsi="Arial" w:cs="Arial"/>
        </w:rPr>
        <w:t>a</w:t>
      </w:r>
      <w:r w:rsidR="00863EB5">
        <w:rPr>
          <w:rFonts w:ascii="Arial" w:eastAsia="Arial" w:hAnsi="Arial" w:cs="Arial"/>
          <w:spacing w:val="-1"/>
        </w:rPr>
        <w:t>i</w:t>
      </w:r>
      <w:r w:rsidR="00863EB5">
        <w:rPr>
          <w:rFonts w:ascii="Arial" w:eastAsia="Arial" w:hAnsi="Arial" w:cs="Arial"/>
        </w:rPr>
        <w:t>n</w:t>
      </w:r>
      <w:r w:rsidR="00863EB5">
        <w:rPr>
          <w:rFonts w:ascii="Arial" w:eastAsia="Arial" w:hAnsi="Arial" w:cs="Arial"/>
          <w:spacing w:val="-1"/>
        </w:rPr>
        <w:t>i</w:t>
      </w:r>
      <w:r w:rsidR="00863EB5">
        <w:rPr>
          <w:rFonts w:ascii="Arial" w:eastAsia="Arial" w:hAnsi="Arial" w:cs="Arial"/>
        </w:rPr>
        <w:t>ng</w:t>
      </w:r>
      <w:r w:rsidR="00863EB5">
        <w:rPr>
          <w:rFonts w:ascii="Arial" w:eastAsia="Arial" w:hAnsi="Arial" w:cs="Arial"/>
          <w:spacing w:val="3"/>
        </w:rPr>
        <w:t xml:space="preserve"> </w:t>
      </w:r>
      <w:r w:rsidR="00863EB5">
        <w:rPr>
          <w:rFonts w:ascii="Arial" w:eastAsia="Arial" w:hAnsi="Arial" w:cs="Arial"/>
        </w:rPr>
        <w:t>and</w:t>
      </w:r>
      <w:r w:rsidR="00863EB5">
        <w:rPr>
          <w:rFonts w:ascii="Arial" w:eastAsia="Arial" w:hAnsi="Arial" w:cs="Arial"/>
          <w:spacing w:val="-2"/>
        </w:rPr>
        <w:t xml:space="preserve"> </w:t>
      </w:r>
      <w:r w:rsidR="00863EB5">
        <w:rPr>
          <w:rFonts w:ascii="Arial" w:eastAsia="Arial" w:hAnsi="Arial" w:cs="Arial"/>
        </w:rPr>
        <w:t>e</w:t>
      </w:r>
      <w:r w:rsidR="00863EB5">
        <w:rPr>
          <w:rFonts w:ascii="Arial" w:eastAsia="Arial" w:hAnsi="Arial" w:cs="Arial"/>
          <w:spacing w:val="-2"/>
        </w:rPr>
        <w:t>x</w:t>
      </w:r>
      <w:r w:rsidR="00863EB5">
        <w:rPr>
          <w:rFonts w:ascii="Arial" w:eastAsia="Arial" w:hAnsi="Arial" w:cs="Arial"/>
        </w:rPr>
        <w:t>pe</w:t>
      </w:r>
      <w:r w:rsidR="00863EB5">
        <w:rPr>
          <w:rFonts w:ascii="Arial" w:eastAsia="Arial" w:hAnsi="Arial" w:cs="Arial"/>
          <w:spacing w:val="1"/>
        </w:rPr>
        <w:t>r</w:t>
      </w:r>
      <w:r w:rsidR="00863EB5">
        <w:rPr>
          <w:rFonts w:ascii="Arial" w:eastAsia="Arial" w:hAnsi="Arial" w:cs="Arial"/>
          <w:spacing w:val="-1"/>
        </w:rPr>
        <w:t>i</w:t>
      </w:r>
      <w:r w:rsidR="00863EB5">
        <w:rPr>
          <w:rFonts w:ascii="Arial" w:eastAsia="Arial" w:hAnsi="Arial" w:cs="Arial"/>
        </w:rPr>
        <w:t>en</w:t>
      </w:r>
      <w:r w:rsidR="00863EB5">
        <w:rPr>
          <w:rFonts w:ascii="Arial" w:eastAsia="Arial" w:hAnsi="Arial" w:cs="Arial"/>
          <w:spacing w:val="2"/>
        </w:rPr>
        <w:t>c</w:t>
      </w:r>
      <w:r w:rsidR="00863EB5">
        <w:rPr>
          <w:rFonts w:ascii="Arial" w:eastAsia="Arial" w:hAnsi="Arial" w:cs="Arial"/>
        </w:rPr>
        <w:t>e</w:t>
      </w:r>
      <w:r w:rsidR="00863EB5">
        <w:rPr>
          <w:rFonts w:ascii="Arial" w:eastAsia="Arial" w:hAnsi="Arial" w:cs="Arial"/>
          <w:spacing w:val="1"/>
        </w:rPr>
        <w:t xml:space="preserve"> </w:t>
      </w:r>
      <w:r w:rsidR="00863EB5">
        <w:rPr>
          <w:rFonts w:ascii="Arial" w:eastAsia="Arial" w:hAnsi="Arial" w:cs="Arial"/>
          <w:spacing w:val="-3"/>
        </w:rPr>
        <w:t>o</w:t>
      </w:r>
      <w:r w:rsidR="00863EB5">
        <w:rPr>
          <w:rFonts w:ascii="Arial" w:eastAsia="Arial" w:hAnsi="Arial" w:cs="Arial"/>
        </w:rPr>
        <w:t>f</w:t>
      </w:r>
      <w:r w:rsidR="00863EB5">
        <w:rPr>
          <w:rFonts w:ascii="Arial" w:eastAsia="Arial" w:hAnsi="Arial" w:cs="Arial"/>
          <w:spacing w:val="2"/>
        </w:rPr>
        <w:t xml:space="preserve"> </w:t>
      </w:r>
      <w:r w:rsidR="00863EB5">
        <w:rPr>
          <w:rFonts w:ascii="Arial" w:eastAsia="Arial" w:hAnsi="Arial" w:cs="Arial"/>
        </w:rPr>
        <w:t>p</w:t>
      </w:r>
      <w:r w:rsidR="00863EB5">
        <w:rPr>
          <w:rFonts w:ascii="Arial" w:eastAsia="Arial" w:hAnsi="Arial" w:cs="Arial"/>
          <w:spacing w:val="1"/>
        </w:rPr>
        <w:t>r</w:t>
      </w:r>
      <w:r w:rsidR="00863EB5">
        <w:rPr>
          <w:rFonts w:ascii="Arial" w:eastAsia="Arial" w:hAnsi="Arial" w:cs="Arial"/>
          <w:spacing w:val="-3"/>
        </w:rPr>
        <w:t>o</w:t>
      </w:r>
      <w:r w:rsidR="00863EB5">
        <w:rPr>
          <w:rFonts w:ascii="Arial" w:eastAsia="Arial" w:hAnsi="Arial" w:cs="Arial"/>
        </w:rPr>
        <w:t>spec</w:t>
      </w:r>
      <w:r w:rsidR="00863EB5">
        <w:rPr>
          <w:rFonts w:ascii="Arial" w:eastAsia="Arial" w:hAnsi="Arial" w:cs="Arial"/>
          <w:spacing w:val="1"/>
        </w:rPr>
        <w:t>t</w:t>
      </w:r>
      <w:r w:rsidR="00863EB5">
        <w:rPr>
          <w:rFonts w:ascii="Arial" w:eastAsia="Arial" w:hAnsi="Arial" w:cs="Arial"/>
          <w:spacing w:val="-1"/>
        </w:rPr>
        <w:t>i</w:t>
      </w:r>
      <w:r w:rsidR="00863EB5">
        <w:rPr>
          <w:rFonts w:ascii="Arial" w:eastAsia="Arial" w:hAnsi="Arial" w:cs="Arial"/>
          <w:spacing w:val="-2"/>
        </w:rPr>
        <w:t>v</w:t>
      </w:r>
      <w:r w:rsidR="00863EB5">
        <w:rPr>
          <w:rFonts w:ascii="Arial" w:eastAsia="Arial" w:hAnsi="Arial" w:cs="Arial"/>
        </w:rPr>
        <w:t>e</w:t>
      </w:r>
      <w:r w:rsidR="00863EB5">
        <w:rPr>
          <w:rFonts w:ascii="Arial" w:eastAsia="Arial" w:hAnsi="Arial" w:cs="Arial"/>
          <w:spacing w:val="1"/>
        </w:rPr>
        <w:t xml:space="preserve"> </w:t>
      </w:r>
      <w:r w:rsidR="00863EB5">
        <w:rPr>
          <w:rFonts w:ascii="Arial" w:eastAsia="Arial" w:hAnsi="Arial" w:cs="Arial"/>
          <w:spacing w:val="-3"/>
        </w:rPr>
        <w:t>V</w:t>
      </w:r>
      <w:r w:rsidR="00863EB5">
        <w:rPr>
          <w:rFonts w:ascii="Arial" w:eastAsia="Arial" w:hAnsi="Arial" w:cs="Arial"/>
        </w:rPr>
        <w:t>TS pe</w:t>
      </w:r>
      <w:r w:rsidR="00863EB5">
        <w:rPr>
          <w:rFonts w:ascii="Arial" w:eastAsia="Arial" w:hAnsi="Arial" w:cs="Arial"/>
          <w:spacing w:val="1"/>
        </w:rPr>
        <w:t>r</w:t>
      </w:r>
      <w:r w:rsidR="00863EB5">
        <w:rPr>
          <w:rFonts w:ascii="Arial" w:eastAsia="Arial" w:hAnsi="Arial" w:cs="Arial"/>
        </w:rPr>
        <w:t>sonne</w:t>
      </w:r>
      <w:r w:rsidR="00863EB5">
        <w:rPr>
          <w:rFonts w:ascii="Arial" w:eastAsia="Arial" w:hAnsi="Arial" w:cs="Arial"/>
          <w:spacing w:val="-1"/>
        </w:rPr>
        <w:t>l</w:t>
      </w:r>
      <w:r w:rsidR="00863EB5">
        <w:rPr>
          <w:rFonts w:ascii="Arial" w:eastAsia="Arial" w:hAnsi="Arial" w:cs="Arial"/>
        </w:rPr>
        <w:t>.</w:t>
      </w:r>
    </w:p>
    <w:p w:rsidR="000A5570" w:rsidRDefault="000A5570">
      <w:pPr>
        <w:spacing w:before="1" w:after="0" w:line="120" w:lineRule="exact"/>
        <w:rPr>
          <w:sz w:val="12"/>
          <w:szCs w:val="12"/>
        </w:rPr>
      </w:pPr>
    </w:p>
    <w:p w:rsidR="000A5570" w:rsidRDefault="00863EB5">
      <w:pPr>
        <w:spacing w:after="0" w:line="240" w:lineRule="auto"/>
        <w:ind w:left="298" w:right="4842"/>
        <w:jc w:val="both"/>
        <w:rPr>
          <w:rFonts w:ascii="Arial" w:eastAsia="Arial" w:hAnsi="Arial" w:cs="Arial"/>
        </w:rPr>
      </w:pPr>
      <w:r>
        <w:rPr>
          <w:rFonts w:ascii="Arial" w:eastAsia="Arial" w:hAnsi="Arial" w:cs="Arial"/>
          <w:strike/>
          <w:color w:val="818181"/>
        </w:rPr>
        <w:t>6</w:t>
      </w:r>
      <w:r>
        <w:rPr>
          <w:rFonts w:ascii="Arial" w:eastAsia="Arial" w:hAnsi="Arial" w:cs="Arial"/>
          <w:strike/>
          <w:color w:val="818181"/>
          <w:spacing w:val="1"/>
        </w:rPr>
        <w:t>.</w:t>
      </w:r>
      <w:r>
        <w:rPr>
          <w:rFonts w:ascii="Arial" w:eastAsia="Arial" w:hAnsi="Arial" w:cs="Arial"/>
          <w:strike/>
          <w:color w:val="818181"/>
        </w:rPr>
        <w:t>2</w:t>
      </w:r>
      <w:r>
        <w:rPr>
          <w:rFonts w:ascii="Arial" w:eastAsia="Arial" w:hAnsi="Arial" w:cs="Arial"/>
          <w:strike/>
          <w:color w:val="818181"/>
          <w:spacing w:val="1"/>
        </w:rPr>
        <w:t>.</w:t>
      </w:r>
      <w:r>
        <w:rPr>
          <w:rFonts w:ascii="Arial" w:eastAsia="Arial" w:hAnsi="Arial" w:cs="Arial"/>
          <w:strike/>
          <w:color w:val="818181"/>
        </w:rPr>
        <w:t>1</w:t>
      </w:r>
      <w:r>
        <w:rPr>
          <w:rFonts w:ascii="Arial" w:eastAsia="Arial" w:hAnsi="Arial" w:cs="Arial"/>
          <w:color w:val="818181"/>
          <w:spacing w:val="-3"/>
          <w:u w:val="single" w:color="818181"/>
        </w:rPr>
        <w:t>8</w:t>
      </w:r>
      <w:r>
        <w:rPr>
          <w:rFonts w:ascii="Arial" w:eastAsia="Arial" w:hAnsi="Arial" w:cs="Arial"/>
          <w:color w:val="818181"/>
          <w:spacing w:val="1"/>
          <w:u w:val="single" w:color="818181"/>
        </w:rPr>
        <w:t>.</w:t>
      </w:r>
      <w:r>
        <w:rPr>
          <w:rFonts w:ascii="Arial" w:eastAsia="Arial" w:hAnsi="Arial" w:cs="Arial"/>
          <w:color w:val="818181"/>
          <w:u w:val="single" w:color="818181"/>
        </w:rPr>
        <w:t>2</w:t>
      </w:r>
      <w:r>
        <w:rPr>
          <w:rFonts w:ascii="Arial" w:eastAsia="Arial" w:hAnsi="Arial" w:cs="Arial"/>
          <w:color w:val="818181"/>
          <w:spacing w:val="1"/>
          <w:u w:val="single" w:color="818181"/>
        </w:rPr>
        <w:t>.</w:t>
      </w:r>
      <w:r>
        <w:rPr>
          <w:rFonts w:ascii="Arial" w:eastAsia="Arial" w:hAnsi="Arial" w:cs="Arial"/>
          <w:color w:val="818181"/>
          <w:spacing w:val="9"/>
          <w:u w:val="single" w:color="818181"/>
        </w:rPr>
        <w:t>1</w:t>
      </w:r>
      <w:r>
        <w:rPr>
          <w:rFonts w:ascii="Arial" w:eastAsia="Arial" w:hAnsi="Arial" w:cs="Arial"/>
          <w:color w:val="000000"/>
          <w:spacing w:val="-1"/>
        </w:rPr>
        <w:t>V</w:t>
      </w:r>
      <w:r>
        <w:rPr>
          <w:rFonts w:ascii="Arial" w:eastAsia="Arial" w:hAnsi="Arial" w:cs="Arial"/>
          <w:color w:val="000000"/>
          <w:spacing w:val="2"/>
        </w:rPr>
        <w:t>T</w:t>
      </w:r>
      <w:r>
        <w:rPr>
          <w:rFonts w:ascii="Arial" w:eastAsia="Arial" w:hAnsi="Arial" w:cs="Arial"/>
          <w:color w:val="000000"/>
        </w:rPr>
        <w:t>S</w:t>
      </w:r>
      <w:r>
        <w:rPr>
          <w:rFonts w:ascii="Arial" w:eastAsia="Arial" w:hAnsi="Arial" w:cs="Arial"/>
          <w:color w:val="000000"/>
          <w:spacing w:val="-2"/>
        </w:rPr>
        <w:t xml:space="preserve"> </w:t>
      </w:r>
      <w:r>
        <w:rPr>
          <w:rFonts w:ascii="Arial" w:eastAsia="Arial" w:hAnsi="Arial" w:cs="Arial"/>
          <w:color w:val="000000"/>
          <w:spacing w:val="1"/>
        </w:rPr>
        <w:t>O</w:t>
      </w:r>
      <w:r>
        <w:rPr>
          <w:rFonts w:ascii="Arial" w:eastAsia="Arial" w:hAnsi="Arial" w:cs="Arial"/>
          <w:color w:val="000000"/>
        </w:rPr>
        <w:t>pe</w:t>
      </w:r>
      <w:r>
        <w:rPr>
          <w:rFonts w:ascii="Arial" w:eastAsia="Arial" w:hAnsi="Arial" w:cs="Arial"/>
          <w:color w:val="000000"/>
          <w:spacing w:val="1"/>
        </w:rPr>
        <w:t>r</w:t>
      </w:r>
      <w:r>
        <w:rPr>
          <w:rFonts w:ascii="Arial" w:eastAsia="Arial" w:hAnsi="Arial" w:cs="Arial"/>
          <w:color w:val="000000"/>
          <w:spacing w:val="-3"/>
        </w:rPr>
        <w:t>a</w:t>
      </w:r>
      <w:r>
        <w:rPr>
          <w:rFonts w:ascii="Arial" w:eastAsia="Arial" w:hAnsi="Arial" w:cs="Arial"/>
          <w:color w:val="000000"/>
          <w:spacing w:val="1"/>
        </w:rPr>
        <w:t>t</w:t>
      </w:r>
      <w:r>
        <w:rPr>
          <w:rFonts w:ascii="Arial" w:eastAsia="Arial" w:hAnsi="Arial" w:cs="Arial"/>
          <w:color w:val="000000"/>
        </w:rPr>
        <w:t xml:space="preserve">or </w:t>
      </w:r>
      <w:r>
        <w:rPr>
          <w:rFonts w:ascii="Arial" w:eastAsia="Arial" w:hAnsi="Arial" w:cs="Arial"/>
          <w:color w:val="000000"/>
          <w:spacing w:val="-4"/>
        </w:rPr>
        <w:t>M</w:t>
      </w:r>
      <w:r>
        <w:rPr>
          <w:rFonts w:ascii="Arial" w:eastAsia="Arial" w:hAnsi="Arial" w:cs="Arial"/>
          <w:color w:val="000000"/>
        </w:rPr>
        <w:t xml:space="preserve">odel </w:t>
      </w:r>
      <w:r>
        <w:rPr>
          <w:rFonts w:ascii="Arial" w:eastAsia="Arial" w:hAnsi="Arial" w:cs="Arial"/>
          <w:color w:val="000000"/>
          <w:spacing w:val="-1"/>
        </w:rPr>
        <w:t>C</w:t>
      </w:r>
      <w:r>
        <w:rPr>
          <w:rFonts w:ascii="Arial" w:eastAsia="Arial" w:hAnsi="Arial" w:cs="Arial"/>
          <w:color w:val="000000"/>
        </w:rPr>
        <w:t>ou</w:t>
      </w:r>
      <w:r>
        <w:rPr>
          <w:rFonts w:ascii="Arial" w:eastAsia="Arial" w:hAnsi="Arial" w:cs="Arial"/>
          <w:color w:val="000000"/>
          <w:spacing w:val="1"/>
        </w:rPr>
        <w:t>r</w:t>
      </w:r>
      <w:r>
        <w:rPr>
          <w:rFonts w:ascii="Arial" w:eastAsia="Arial" w:hAnsi="Arial" w:cs="Arial"/>
          <w:color w:val="000000"/>
        </w:rPr>
        <w:t>se</w:t>
      </w:r>
      <w:r>
        <w:rPr>
          <w:rFonts w:ascii="Arial" w:eastAsia="Arial" w:hAnsi="Arial" w:cs="Arial"/>
          <w:color w:val="000000"/>
          <w:spacing w:val="1"/>
        </w:rPr>
        <w:t xml:space="preserve"> </w:t>
      </w:r>
      <w:r>
        <w:rPr>
          <w:rFonts w:ascii="Arial" w:eastAsia="Arial" w:hAnsi="Arial" w:cs="Arial"/>
          <w:color w:val="000000"/>
          <w:spacing w:val="-3"/>
        </w:rPr>
        <w:t>V</w:t>
      </w:r>
      <w:r>
        <w:rPr>
          <w:rFonts w:ascii="Arial" w:eastAsia="Arial" w:hAnsi="Arial" w:cs="Arial"/>
          <w:color w:val="000000"/>
          <w:spacing w:val="1"/>
        </w:rPr>
        <w:t>-</w:t>
      </w:r>
      <w:r>
        <w:rPr>
          <w:rFonts w:ascii="Arial" w:eastAsia="Arial" w:hAnsi="Arial" w:cs="Arial"/>
          <w:color w:val="000000"/>
        </w:rPr>
        <w:t>103</w:t>
      </w:r>
      <w:r>
        <w:rPr>
          <w:rFonts w:ascii="Arial" w:eastAsia="Arial" w:hAnsi="Arial" w:cs="Arial"/>
          <w:color w:val="000000"/>
          <w:spacing w:val="1"/>
        </w:rPr>
        <w:t>/</w:t>
      </w:r>
      <w:r>
        <w:rPr>
          <w:rFonts w:ascii="Arial" w:eastAsia="Arial" w:hAnsi="Arial" w:cs="Arial"/>
          <w:color w:val="000000"/>
        </w:rPr>
        <w:t>1</w:t>
      </w:r>
    </w:p>
    <w:p w:rsidR="000A5570" w:rsidRDefault="000A5570">
      <w:pPr>
        <w:spacing w:before="4" w:after="0" w:line="120" w:lineRule="exact"/>
        <w:rPr>
          <w:sz w:val="12"/>
          <w:szCs w:val="12"/>
        </w:rPr>
      </w:pPr>
    </w:p>
    <w:p w:rsidR="000A5570" w:rsidRDefault="00863EB5">
      <w:pPr>
        <w:spacing w:after="0" w:line="252" w:lineRule="exact"/>
        <w:ind w:left="298" w:right="98"/>
        <w:rPr>
          <w:rFonts w:ascii="Arial" w:eastAsia="Arial" w:hAnsi="Arial" w:cs="Arial"/>
        </w:rPr>
      </w:pPr>
      <w:r>
        <w:rPr>
          <w:rFonts w:ascii="Arial" w:eastAsia="Arial" w:hAnsi="Arial" w:cs="Arial"/>
          <w:spacing w:val="2"/>
        </w:rPr>
        <w:t>T</w:t>
      </w:r>
      <w:r>
        <w:rPr>
          <w:rFonts w:ascii="Arial" w:eastAsia="Arial" w:hAnsi="Arial" w:cs="Arial"/>
        </w:rPr>
        <w:t>he</w:t>
      </w:r>
      <w:r>
        <w:rPr>
          <w:rFonts w:ascii="Arial" w:eastAsia="Arial" w:hAnsi="Arial" w:cs="Arial"/>
          <w:spacing w:val="8"/>
        </w:rPr>
        <w:t xml:space="preserve"> </w:t>
      </w:r>
      <w:r>
        <w:rPr>
          <w:rFonts w:ascii="Arial" w:eastAsia="Arial" w:hAnsi="Arial" w:cs="Arial"/>
        </w:rPr>
        <w:t>a</w:t>
      </w:r>
      <w:r>
        <w:rPr>
          <w:rFonts w:ascii="Arial" w:eastAsia="Arial" w:hAnsi="Arial" w:cs="Arial"/>
          <w:spacing w:val="-4"/>
        </w:rPr>
        <w:t>w</w:t>
      </w:r>
      <w:r>
        <w:rPr>
          <w:rFonts w:ascii="Arial" w:eastAsia="Arial" w:hAnsi="Arial" w:cs="Arial"/>
        </w:rPr>
        <w:t>a</w:t>
      </w:r>
      <w:r>
        <w:rPr>
          <w:rFonts w:ascii="Arial" w:eastAsia="Arial" w:hAnsi="Arial" w:cs="Arial"/>
          <w:spacing w:val="1"/>
        </w:rPr>
        <w:t>r</w:t>
      </w:r>
      <w:r>
        <w:rPr>
          <w:rFonts w:ascii="Arial" w:eastAsia="Arial" w:hAnsi="Arial" w:cs="Arial"/>
        </w:rPr>
        <w:t>d</w:t>
      </w:r>
      <w:r>
        <w:rPr>
          <w:rFonts w:ascii="Arial" w:eastAsia="Arial" w:hAnsi="Arial" w:cs="Arial"/>
          <w:spacing w:val="8"/>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12"/>
        </w:rPr>
        <w:t xml:space="preserve"> </w:t>
      </w:r>
      <w:r>
        <w:rPr>
          <w:rFonts w:ascii="Arial" w:eastAsia="Arial" w:hAnsi="Arial" w:cs="Arial"/>
        </w:rPr>
        <w:t>a</w:t>
      </w:r>
      <w:r>
        <w:rPr>
          <w:rFonts w:ascii="Arial" w:eastAsia="Arial" w:hAnsi="Arial" w:cs="Arial"/>
          <w:spacing w:val="8"/>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5"/>
        </w:rPr>
        <w:t xml:space="preserve"> </w:t>
      </w:r>
      <w:r>
        <w:rPr>
          <w:rFonts w:ascii="Arial" w:eastAsia="Arial" w:hAnsi="Arial" w:cs="Arial"/>
          <w:spacing w:val="1"/>
        </w:rPr>
        <w:t>O</w:t>
      </w:r>
      <w:r>
        <w:rPr>
          <w:rFonts w:ascii="Arial" w:eastAsia="Arial" w:hAnsi="Arial" w:cs="Arial"/>
          <w:spacing w:val="-3"/>
        </w:rPr>
        <w:t>p</w:t>
      </w:r>
      <w:r>
        <w:rPr>
          <w:rFonts w:ascii="Arial" w:eastAsia="Arial" w:hAnsi="Arial" w:cs="Arial"/>
        </w:rPr>
        <w:t>e</w:t>
      </w:r>
      <w:r>
        <w:rPr>
          <w:rFonts w:ascii="Arial" w:eastAsia="Arial" w:hAnsi="Arial" w:cs="Arial"/>
          <w:spacing w:val="1"/>
        </w:rPr>
        <w:t>r</w:t>
      </w:r>
      <w:r>
        <w:rPr>
          <w:rFonts w:ascii="Arial" w:eastAsia="Arial" w:hAnsi="Arial" w:cs="Arial"/>
        </w:rPr>
        <w:t>a</w:t>
      </w:r>
      <w:r>
        <w:rPr>
          <w:rFonts w:ascii="Arial" w:eastAsia="Arial" w:hAnsi="Arial" w:cs="Arial"/>
          <w:spacing w:val="1"/>
        </w:rPr>
        <w:t>t</w:t>
      </w:r>
      <w:r>
        <w:rPr>
          <w:rFonts w:ascii="Arial" w:eastAsia="Arial" w:hAnsi="Arial" w:cs="Arial"/>
          <w:spacing w:val="-3"/>
        </w:rPr>
        <w:t>o</w:t>
      </w:r>
      <w:r>
        <w:rPr>
          <w:rFonts w:ascii="Arial" w:eastAsia="Arial" w:hAnsi="Arial" w:cs="Arial"/>
        </w:rPr>
        <w:t>r</w:t>
      </w:r>
      <w:r>
        <w:rPr>
          <w:rFonts w:ascii="Arial" w:eastAsia="Arial" w:hAnsi="Arial" w:cs="Arial"/>
          <w:spacing w:val="9"/>
        </w:rPr>
        <w:t xml:space="preserve"> </w:t>
      </w:r>
      <w:r>
        <w:rPr>
          <w:rFonts w:ascii="Arial" w:eastAsia="Arial" w:hAnsi="Arial" w:cs="Arial"/>
          <w:spacing w:val="-1"/>
        </w:rPr>
        <w:t>C</w:t>
      </w:r>
      <w:r>
        <w:rPr>
          <w:rFonts w:ascii="Arial" w:eastAsia="Arial" w:hAnsi="Arial" w:cs="Arial"/>
        </w:rPr>
        <w:t>e</w:t>
      </w:r>
      <w:r>
        <w:rPr>
          <w:rFonts w:ascii="Arial" w:eastAsia="Arial" w:hAnsi="Arial" w:cs="Arial"/>
          <w:spacing w:val="1"/>
        </w:rPr>
        <w:t>rt</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3"/>
        </w:rPr>
        <w:t>a</w:t>
      </w:r>
      <w:r>
        <w:rPr>
          <w:rFonts w:ascii="Arial" w:eastAsia="Arial" w:hAnsi="Arial" w:cs="Arial"/>
          <w:spacing w:val="1"/>
        </w:rPr>
        <w:t>t</w:t>
      </w:r>
      <w:r>
        <w:rPr>
          <w:rFonts w:ascii="Arial" w:eastAsia="Arial" w:hAnsi="Arial" w:cs="Arial"/>
        </w:rPr>
        <w:t>e</w:t>
      </w:r>
      <w:r>
        <w:rPr>
          <w:rFonts w:ascii="Arial" w:eastAsia="Arial" w:hAnsi="Arial" w:cs="Arial"/>
          <w:spacing w:val="8"/>
        </w:rPr>
        <w:t xml:space="preserve"> </w:t>
      </w:r>
      <w:r>
        <w:rPr>
          <w:rFonts w:ascii="Arial" w:eastAsia="Arial" w:hAnsi="Arial" w:cs="Arial"/>
        </w:rPr>
        <w:t>and</w:t>
      </w:r>
      <w:r>
        <w:rPr>
          <w:rFonts w:ascii="Arial" w:eastAsia="Arial" w:hAnsi="Arial" w:cs="Arial"/>
          <w:spacing w:val="8"/>
        </w:rPr>
        <w:t xml:space="preserve"> </w:t>
      </w:r>
      <w:r>
        <w:rPr>
          <w:rFonts w:ascii="Arial" w:eastAsia="Arial" w:hAnsi="Arial" w:cs="Arial"/>
        </w:rPr>
        <w:t>e</w:t>
      </w:r>
      <w:r>
        <w:rPr>
          <w:rFonts w:ascii="Arial" w:eastAsia="Arial" w:hAnsi="Arial" w:cs="Arial"/>
          <w:spacing w:val="-3"/>
        </w:rPr>
        <w:t>n</w:t>
      </w:r>
      <w:r>
        <w:rPr>
          <w:rFonts w:ascii="Arial" w:eastAsia="Arial" w:hAnsi="Arial" w:cs="Arial"/>
        </w:rPr>
        <w:t>do</w:t>
      </w:r>
      <w:r>
        <w:rPr>
          <w:rFonts w:ascii="Arial" w:eastAsia="Arial" w:hAnsi="Arial" w:cs="Arial"/>
          <w:spacing w:val="1"/>
        </w:rPr>
        <w:t>r</w:t>
      </w:r>
      <w:r>
        <w:rPr>
          <w:rFonts w:ascii="Arial" w:eastAsia="Arial" w:hAnsi="Arial" w:cs="Arial"/>
        </w:rPr>
        <w:t>se</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9"/>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6"/>
        </w:rPr>
        <w:t xml:space="preserve"> </w:t>
      </w:r>
      <w:r>
        <w:rPr>
          <w:rFonts w:ascii="Arial" w:eastAsia="Arial" w:hAnsi="Arial" w:cs="Arial"/>
        </w:rPr>
        <w:t>act</w:t>
      </w:r>
      <w:r>
        <w:rPr>
          <w:rFonts w:ascii="Arial" w:eastAsia="Arial" w:hAnsi="Arial" w:cs="Arial"/>
          <w:spacing w:val="9"/>
        </w:rPr>
        <w:t xml:space="preserve"> </w:t>
      </w:r>
      <w:r>
        <w:rPr>
          <w:rFonts w:ascii="Arial" w:eastAsia="Arial" w:hAnsi="Arial" w:cs="Arial"/>
        </w:rPr>
        <w:t>as</w:t>
      </w:r>
      <w:r>
        <w:rPr>
          <w:rFonts w:ascii="Arial" w:eastAsia="Arial" w:hAnsi="Arial" w:cs="Arial"/>
          <w:spacing w:val="6"/>
        </w:rPr>
        <w:t xml:space="preserve"> </w:t>
      </w:r>
      <w:r>
        <w:rPr>
          <w:rFonts w:ascii="Arial" w:eastAsia="Arial" w:hAnsi="Arial" w:cs="Arial"/>
        </w:rPr>
        <w:t>a</w:t>
      </w:r>
      <w:r>
        <w:rPr>
          <w:rFonts w:ascii="Arial" w:eastAsia="Arial" w:hAnsi="Arial" w:cs="Arial"/>
          <w:spacing w:val="8"/>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S</w:t>
      </w:r>
      <w:r>
        <w:rPr>
          <w:rFonts w:ascii="Arial" w:eastAsia="Arial" w:hAnsi="Arial" w:cs="Arial"/>
          <w:spacing w:val="5"/>
        </w:rPr>
        <w:t xml:space="preserve"> </w:t>
      </w:r>
      <w:r>
        <w:rPr>
          <w:rFonts w:ascii="Arial" w:eastAsia="Arial" w:hAnsi="Arial" w:cs="Arial"/>
          <w:spacing w:val="1"/>
        </w:rPr>
        <w:t>O</w:t>
      </w:r>
      <w:r>
        <w:rPr>
          <w:rFonts w:ascii="Arial" w:eastAsia="Arial" w:hAnsi="Arial" w:cs="Arial"/>
        </w:rPr>
        <w:t>pe</w:t>
      </w:r>
      <w:r>
        <w:rPr>
          <w:rFonts w:ascii="Arial" w:eastAsia="Arial" w:hAnsi="Arial" w:cs="Arial"/>
          <w:spacing w:val="1"/>
        </w:rPr>
        <w:t>r</w:t>
      </w:r>
      <w:r>
        <w:rPr>
          <w:rFonts w:ascii="Arial" w:eastAsia="Arial" w:hAnsi="Arial" w:cs="Arial"/>
          <w:spacing w:val="-3"/>
        </w:rPr>
        <w:t>a</w:t>
      </w:r>
      <w:r>
        <w:rPr>
          <w:rFonts w:ascii="Arial" w:eastAsia="Arial" w:hAnsi="Arial" w:cs="Arial"/>
          <w:spacing w:val="1"/>
        </w:rPr>
        <w:t>t</w:t>
      </w:r>
      <w:r>
        <w:rPr>
          <w:rFonts w:ascii="Arial" w:eastAsia="Arial" w:hAnsi="Arial" w:cs="Arial"/>
        </w:rPr>
        <w:t>or</w:t>
      </w:r>
      <w:r>
        <w:rPr>
          <w:rFonts w:ascii="Arial" w:eastAsia="Arial" w:hAnsi="Arial" w:cs="Arial"/>
          <w:spacing w:val="9"/>
        </w:rPr>
        <w:t xml:space="preserve"> </w:t>
      </w:r>
      <w:r>
        <w:rPr>
          <w:rFonts w:ascii="Arial" w:eastAsia="Arial" w:hAnsi="Arial" w:cs="Arial"/>
        </w:rPr>
        <w:t>shou</w:t>
      </w:r>
      <w:r>
        <w:rPr>
          <w:rFonts w:ascii="Arial" w:eastAsia="Arial" w:hAnsi="Arial" w:cs="Arial"/>
          <w:spacing w:val="-1"/>
        </w:rPr>
        <w:t>l</w:t>
      </w:r>
      <w:r>
        <w:rPr>
          <w:rFonts w:ascii="Arial" w:eastAsia="Arial" w:hAnsi="Arial" w:cs="Arial"/>
        </w:rPr>
        <w:t>d</w:t>
      </w:r>
      <w:r>
        <w:rPr>
          <w:rFonts w:ascii="Arial" w:eastAsia="Arial" w:hAnsi="Arial" w:cs="Arial"/>
          <w:spacing w:val="8"/>
        </w:rPr>
        <w:t xml:space="preserve"> </w:t>
      </w:r>
      <w:r>
        <w:rPr>
          <w:rFonts w:ascii="Arial" w:eastAsia="Arial" w:hAnsi="Arial" w:cs="Arial"/>
          <w:spacing w:val="-3"/>
        </w:rPr>
        <w:t>b</w:t>
      </w:r>
      <w:r>
        <w:rPr>
          <w:rFonts w:ascii="Arial" w:eastAsia="Arial" w:hAnsi="Arial" w:cs="Arial"/>
        </w:rPr>
        <w:t>e ach</w:t>
      </w:r>
      <w:r>
        <w:rPr>
          <w:rFonts w:ascii="Arial" w:eastAsia="Arial" w:hAnsi="Arial" w:cs="Arial"/>
          <w:spacing w:val="-1"/>
        </w:rPr>
        <w:t>i</w:t>
      </w:r>
      <w:r>
        <w:rPr>
          <w:rFonts w:ascii="Arial" w:eastAsia="Arial" w:hAnsi="Arial" w:cs="Arial"/>
        </w:rPr>
        <w:t>e</w:t>
      </w:r>
      <w:r>
        <w:rPr>
          <w:rFonts w:ascii="Arial" w:eastAsia="Arial" w:hAnsi="Arial" w:cs="Arial"/>
          <w:spacing w:val="-2"/>
        </w:rPr>
        <w:t>v</w:t>
      </w:r>
      <w:r>
        <w:rPr>
          <w:rFonts w:ascii="Arial" w:eastAsia="Arial" w:hAnsi="Arial" w:cs="Arial"/>
        </w:rPr>
        <w:t>ed</w:t>
      </w:r>
      <w:r>
        <w:rPr>
          <w:rFonts w:ascii="Arial" w:eastAsia="Arial" w:hAnsi="Arial" w:cs="Arial"/>
          <w:spacing w:val="1"/>
        </w:rPr>
        <w:t xml:space="preserve"> </w:t>
      </w:r>
      <w:r>
        <w:rPr>
          <w:rFonts w:ascii="Arial" w:eastAsia="Arial" w:hAnsi="Arial" w:cs="Arial"/>
        </w:rPr>
        <w:t>by</w:t>
      </w:r>
      <w:r>
        <w:rPr>
          <w:rFonts w:ascii="Arial" w:eastAsia="Arial" w:hAnsi="Arial" w:cs="Arial"/>
          <w:spacing w:val="-1"/>
        </w:rPr>
        <w:t xml:space="preserve"> </w:t>
      </w:r>
      <w:r>
        <w:rPr>
          <w:rFonts w:ascii="Arial" w:eastAsia="Arial" w:hAnsi="Arial" w:cs="Arial"/>
        </w:rPr>
        <w:t>succes</w:t>
      </w:r>
      <w:r>
        <w:rPr>
          <w:rFonts w:ascii="Arial" w:eastAsia="Arial" w:hAnsi="Arial" w:cs="Arial"/>
          <w:spacing w:val="-2"/>
        </w:rPr>
        <w:t>s</w:t>
      </w:r>
      <w:r>
        <w:rPr>
          <w:rFonts w:ascii="Arial" w:eastAsia="Arial" w:hAnsi="Arial" w:cs="Arial"/>
          <w:spacing w:val="3"/>
        </w:rPr>
        <w:t>f</w:t>
      </w:r>
      <w:r>
        <w:rPr>
          <w:rFonts w:ascii="Arial" w:eastAsia="Arial" w:hAnsi="Arial" w:cs="Arial"/>
        </w:rPr>
        <w:t>u</w:t>
      </w:r>
      <w:r>
        <w:rPr>
          <w:rFonts w:ascii="Arial" w:eastAsia="Arial" w:hAnsi="Arial" w:cs="Arial"/>
          <w:spacing w:val="-1"/>
        </w:rPr>
        <w:t>ll</w:t>
      </w:r>
      <w:r>
        <w:rPr>
          <w:rFonts w:ascii="Arial" w:eastAsia="Arial" w:hAnsi="Arial" w:cs="Arial"/>
        </w:rPr>
        <w:t>y</w:t>
      </w:r>
      <w:r>
        <w:rPr>
          <w:rFonts w:ascii="Arial" w:eastAsia="Arial" w:hAnsi="Arial" w:cs="Arial"/>
          <w:spacing w:val="1"/>
        </w:rPr>
        <w:t xml:space="preserve"> </w:t>
      </w:r>
      <w:r>
        <w:rPr>
          <w:rFonts w:ascii="Arial" w:eastAsia="Arial" w:hAnsi="Arial" w:cs="Arial"/>
        </w:rPr>
        <w:t>unde</w:t>
      </w:r>
      <w:r>
        <w:rPr>
          <w:rFonts w:ascii="Arial" w:eastAsia="Arial" w:hAnsi="Arial" w:cs="Arial"/>
          <w:spacing w:val="-2"/>
        </w:rPr>
        <w:t>r</w:t>
      </w:r>
      <w:r>
        <w:rPr>
          <w:rFonts w:ascii="Arial" w:eastAsia="Arial" w:hAnsi="Arial" w:cs="Arial"/>
          <w:spacing w:val="1"/>
        </w:rPr>
        <w:t>t</w:t>
      </w:r>
      <w:r>
        <w:rPr>
          <w:rFonts w:ascii="Arial" w:eastAsia="Arial" w:hAnsi="Arial" w:cs="Arial"/>
          <w:spacing w:val="-3"/>
        </w:rPr>
        <w:t>a</w:t>
      </w:r>
      <w:r>
        <w:rPr>
          <w:rFonts w:ascii="Arial" w:eastAsia="Arial" w:hAnsi="Arial" w:cs="Arial"/>
          <w:spacing w:val="2"/>
        </w:rPr>
        <w:t>k</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f</w:t>
      </w:r>
      <w:r>
        <w:rPr>
          <w:rFonts w:ascii="Arial" w:eastAsia="Arial" w:hAnsi="Arial" w:cs="Arial"/>
        </w:rPr>
        <w:t>o</w:t>
      </w:r>
      <w:r>
        <w:rPr>
          <w:rFonts w:ascii="Arial" w:eastAsia="Arial" w:hAnsi="Arial" w:cs="Arial"/>
          <w:spacing w:val="-1"/>
        </w:rPr>
        <w:t>ll</w:t>
      </w:r>
      <w:r>
        <w:rPr>
          <w:rFonts w:ascii="Arial" w:eastAsia="Arial" w:hAnsi="Arial" w:cs="Arial"/>
        </w:rPr>
        <w:t>o</w:t>
      </w:r>
      <w:r>
        <w:rPr>
          <w:rFonts w:ascii="Arial" w:eastAsia="Arial" w:hAnsi="Arial" w:cs="Arial"/>
          <w:spacing w:val="-1"/>
        </w:rPr>
        <w:t>wi</w:t>
      </w:r>
      <w:r>
        <w:rPr>
          <w:rFonts w:ascii="Arial" w:eastAsia="Arial" w:hAnsi="Arial" w:cs="Arial"/>
          <w:spacing w:val="2"/>
        </w:rPr>
        <w:t>n</w:t>
      </w:r>
      <w:r>
        <w:rPr>
          <w:rFonts w:ascii="Arial" w:eastAsia="Arial" w:hAnsi="Arial" w:cs="Arial"/>
        </w:rPr>
        <w:t>g</w:t>
      </w:r>
      <w:r>
        <w:rPr>
          <w:rFonts w:ascii="Arial" w:eastAsia="Arial" w:hAnsi="Arial" w:cs="Arial"/>
          <w:spacing w:val="1"/>
        </w:rPr>
        <w:t xml:space="preserve"> m</w:t>
      </w:r>
      <w:r>
        <w:rPr>
          <w:rFonts w:ascii="Arial" w:eastAsia="Arial" w:hAnsi="Arial" w:cs="Arial"/>
        </w:rPr>
        <w:t>odu</w:t>
      </w:r>
      <w:r>
        <w:rPr>
          <w:rFonts w:ascii="Arial" w:eastAsia="Arial" w:hAnsi="Arial" w:cs="Arial"/>
          <w:spacing w:val="-1"/>
        </w:rPr>
        <w:t>l</w:t>
      </w:r>
      <w:r>
        <w:rPr>
          <w:rFonts w:ascii="Arial" w:eastAsia="Arial" w:hAnsi="Arial" w:cs="Arial"/>
        </w:rPr>
        <w:t>e</w:t>
      </w:r>
      <w:r>
        <w:rPr>
          <w:rFonts w:ascii="Arial" w:eastAsia="Arial" w:hAnsi="Arial" w:cs="Arial"/>
          <w:spacing w:val="-2"/>
        </w:rPr>
        <w:t>s</w:t>
      </w:r>
      <w:r>
        <w:rPr>
          <w:rFonts w:ascii="Arial" w:eastAsia="Arial" w:hAnsi="Arial" w:cs="Arial"/>
        </w:rPr>
        <w:t>:</w:t>
      </w:r>
    </w:p>
    <w:p w:rsidR="000A5570" w:rsidRDefault="000A5570">
      <w:pPr>
        <w:spacing w:before="8" w:after="0" w:line="110" w:lineRule="exact"/>
        <w:rPr>
          <w:sz w:val="11"/>
          <w:szCs w:val="11"/>
        </w:rPr>
      </w:pPr>
    </w:p>
    <w:p w:rsidR="000A5570" w:rsidRDefault="00863EB5">
      <w:pPr>
        <w:spacing w:after="0" w:line="240" w:lineRule="auto"/>
        <w:ind w:left="298" w:right="7907"/>
        <w:jc w:val="both"/>
        <w:rPr>
          <w:rFonts w:ascii="Arial" w:eastAsia="Arial" w:hAnsi="Arial" w:cs="Arial"/>
        </w:rPr>
      </w:pPr>
      <w:r>
        <w:rPr>
          <w:rFonts w:ascii="Arial" w:eastAsia="Arial" w:hAnsi="Arial" w:cs="Arial"/>
        </w:rPr>
        <w:t xml:space="preserve">1      </w:t>
      </w:r>
      <w:r>
        <w:rPr>
          <w:rFonts w:ascii="Arial" w:eastAsia="Arial" w:hAnsi="Arial" w:cs="Arial"/>
          <w:spacing w:val="15"/>
        </w:rPr>
        <w:t xml:space="preserve"> </w:t>
      </w:r>
      <w:r>
        <w:rPr>
          <w:rFonts w:ascii="Arial" w:eastAsia="Arial" w:hAnsi="Arial" w:cs="Arial"/>
        </w:rPr>
        <w:t>Lan</w:t>
      </w:r>
      <w:r>
        <w:rPr>
          <w:rFonts w:ascii="Arial" w:eastAsia="Arial" w:hAnsi="Arial" w:cs="Arial"/>
          <w:spacing w:val="2"/>
        </w:rPr>
        <w:t>g</w:t>
      </w:r>
      <w:r>
        <w:rPr>
          <w:rFonts w:ascii="Arial" w:eastAsia="Arial" w:hAnsi="Arial" w:cs="Arial"/>
        </w:rPr>
        <w:t>u</w:t>
      </w:r>
      <w:r>
        <w:rPr>
          <w:rFonts w:ascii="Arial" w:eastAsia="Arial" w:hAnsi="Arial" w:cs="Arial"/>
          <w:spacing w:val="-3"/>
        </w:rPr>
        <w:t>a</w:t>
      </w:r>
      <w:r>
        <w:rPr>
          <w:rFonts w:ascii="Arial" w:eastAsia="Arial" w:hAnsi="Arial" w:cs="Arial"/>
          <w:spacing w:val="2"/>
        </w:rPr>
        <w:t>g</w:t>
      </w:r>
      <w:r>
        <w:rPr>
          <w:rFonts w:ascii="Arial" w:eastAsia="Arial" w:hAnsi="Arial" w:cs="Arial"/>
        </w:rPr>
        <w:t>e</w:t>
      </w:r>
    </w:p>
    <w:p w:rsidR="000A5570" w:rsidRDefault="000A5570">
      <w:pPr>
        <w:spacing w:before="9" w:after="0" w:line="110" w:lineRule="exact"/>
        <w:rPr>
          <w:sz w:val="11"/>
          <w:szCs w:val="11"/>
        </w:rPr>
      </w:pPr>
    </w:p>
    <w:p w:rsidR="000A5570" w:rsidRDefault="00863EB5">
      <w:pPr>
        <w:spacing w:after="0" w:line="240" w:lineRule="auto"/>
        <w:ind w:left="298" w:right="6932"/>
        <w:jc w:val="both"/>
        <w:rPr>
          <w:rFonts w:ascii="Arial" w:eastAsia="Arial" w:hAnsi="Arial" w:cs="Arial"/>
        </w:rPr>
      </w:pPr>
      <w:r>
        <w:rPr>
          <w:rFonts w:ascii="Arial" w:eastAsia="Arial" w:hAnsi="Arial" w:cs="Arial"/>
        </w:rPr>
        <w:t xml:space="preserve">2      </w:t>
      </w:r>
      <w:r>
        <w:rPr>
          <w:rFonts w:ascii="Arial" w:eastAsia="Arial" w:hAnsi="Arial" w:cs="Arial"/>
          <w:spacing w:val="15"/>
        </w:rPr>
        <w:t xml:space="preserve"> </w:t>
      </w:r>
      <w:r>
        <w:rPr>
          <w:rFonts w:ascii="Arial" w:eastAsia="Arial" w:hAnsi="Arial" w:cs="Arial"/>
          <w:spacing w:val="2"/>
        </w:rPr>
        <w:t>T</w:t>
      </w:r>
      <w:r>
        <w:rPr>
          <w:rFonts w:ascii="Arial" w:eastAsia="Arial" w:hAnsi="Arial" w:cs="Arial"/>
          <w:spacing w:val="1"/>
        </w:rPr>
        <w:t>r</w:t>
      </w:r>
      <w:r>
        <w:rPr>
          <w:rFonts w:ascii="Arial" w:eastAsia="Arial" w:hAnsi="Arial" w:cs="Arial"/>
          <w:spacing w:val="-3"/>
        </w:rPr>
        <w:t>a</w:t>
      </w:r>
      <w:r>
        <w:rPr>
          <w:rFonts w:ascii="Arial" w:eastAsia="Arial" w:hAnsi="Arial" w:cs="Arial"/>
          <w:spacing w:val="-1"/>
        </w:rPr>
        <w:t>f</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1"/>
        </w:rPr>
        <w:t xml:space="preserve"> </w:t>
      </w:r>
      <w:r>
        <w:rPr>
          <w:rFonts w:ascii="Arial" w:eastAsia="Arial" w:hAnsi="Arial" w:cs="Arial"/>
          <w:spacing w:val="-4"/>
        </w:rPr>
        <w:t>M</w:t>
      </w:r>
      <w:r>
        <w:rPr>
          <w:rFonts w:ascii="Arial" w:eastAsia="Arial" w:hAnsi="Arial" w:cs="Arial"/>
        </w:rPr>
        <w:t>ana</w:t>
      </w:r>
      <w:r>
        <w:rPr>
          <w:rFonts w:ascii="Arial" w:eastAsia="Arial" w:hAnsi="Arial" w:cs="Arial"/>
          <w:spacing w:val="2"/>
        </w:rPr>
        <w:t>g</w:t>
      </w:r>
      <w:r>
        <w:rPr>
          <w:rFonts w:ascii="Arial" w:eastAsia="Arial" w:hAnsi="Arial" w:cs="Arial"/>
        </w:rPr>
        <w:t>e</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rPr>
        <w:t>t</w:t>
      </w:r>
    </w:p>
    <w:p w:rsidR="000A5570" w:rsidRDefault="000A5570">
      <w:pPr>
        <w:spacing w:before="1" w:after="0" w:line="120" w:lineRule="exact"/>
        <w:rPr>
          <w:sz w:val="12"/>
          <w:szCs w:val="12"/>
        </w:rPr>
      </w:pPr>
    </w:p>
    <w:p w:rsidR="000A5570" w:rsidRDefault="00863EB5">
      <w:pPr>
        <w:spacing w:after="0" w:line="240" w:lineRule="auto"/>
        <w:ind w:left="298" w:right="7836"/>
        <w:jc w:val="both"/>
        <w:rPr>
          <w:rFonts w:ascii="Arial" w:eastAsia="Arial" w:hAnsi="Arial" w:cs="Arial"/>
        </w:rPr>
      </w:pPr>
      <w:r>
        <w:rPr>
          <w:rFonts w:ascii="Arial" w:eastAsia="Arial" w:hAnsi="Arial" w:cs="Arial"/>
        </w:rPr>
        <w:t xml:space="preserve">3      </w:t>
      </w:r>
      <w:r>
        <w:rPr>
          <w:rFonts w:ascii="Arial" w:eastAsia="Arial" w:hAnsi="Arial" w:cs="Arial"/>
          <w:spacing w:val="15"/>
        </w:rPr>
        <w:t xml:space="preserve"> </w:t>
      </w:r>
      <w:r>
        <w:rPr>
          <w:rFonts w:ascii="Arial" w:eastAsia="Arial" w:hAnsi="Arial" w:cs="Arial"/>
          <w:spacing w:val="-1"/>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rPr>
        <w:t>p</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rPr>
        <w:t>t</w:t>
      </w:r>
    </w:p>
    <w:p w:rsidR="000A5570" w:rsidRDefault="000A5570">
      <w:pPr>
        <w:spacing w:before="9" w:after="0" w:line="110" w:lineRule="exact"/>
        <w:rPr>
          <w:sz w:val="11"/>
          <w:szCs w:val="11"/>
        </w:rPr>
      </w:pPr>
    </w:p>
    <w:p w:rsidR="000A5570" w:rsidRDefault="00863EB5">
      <w:pPr>
        <w:spacing w:after="0" w:line="240" w:lineRule="auto"/>
        <w:ind w:left="298" w:right="6981"/>
        <w:jc w:val="both"/>
        <w:rPr>
          <w:rFonts w:ascii="Arial" w:eastAsia="Arial" w:hAnsi="Arial" w:cs="Arial"/>
        </w:rPr>
      </w:pPr>
      <w:r>
        <w:rPr>
          <w:rFonts w:ascii="Arial" w:eastAsia="Arial" w:hAnsi="Arial" w:cs="Arial"/>
        </w:rPr>
        <w:t xml:space="preserve">4      </w:t>
      </w:r>
      <w:r>
        <w:rPr>
          <w:rFonts w:ascii="Arial" w:eastAsia="Arial" w:hAnsi="Arial" w:cs="Arial"/>
          <w:spacing w:val="15"/>
        </w:rPr>
        <w:t xml:space="preserve"> </w:t>
      </w:r>
      <w:r>
        <w:rPr>
          <w:rFonts w:ascii="Arial" w:eastAsia="Arial" w:hAnsi="Arial" w:cs="Arial"/>
          <w:spacing w:val="-1"/>
        </w:rPr>
        <w:t>N</w:t>
      </w:r>
      <w:r>
        <w:rPr>
          <w:rFonts w:ascii="Arial" w:eastAsia="Arial" w:hAnsi="Arial" w:cs="Arial"/>
        </w:rPr>
        <w:t>au</w:t>
      </w:r>
      <w:r>
        <w:rPr>
          <w:rFonts w:ascii="Arial" w:eastAsia="Arial" w:hAnsi="Arial" w:cs="Arial"/>
          <w:spacing w:val="1"/>
        </w:rPr>
        <w:t>t</w:t>
      </w:r>
      <w:r>
        <w:rPr>
          <w:rFonts w:ascii="Arial" w:eastAsia="Arial" w:hAnsi="Arial" w:cs="Arial"/>
          <w:spacing w:val="-1"/>
        </w:rPr>
        <w:t>i</w:t>
      </w:r>
      <w:r>
        <w:rPr>
          <w:rFonts w:ascii="Arial" w:eastAsia="Arial" w:hAnsi="Arial" w:cs="Arial"/>
        </w:rPr>
        <w:t>cal kno</w:t>
      </w:r>
      <w:r>
        <w:rPr>
          <w:rFonts w:ascii="Arial" w:eastAsia="Arial" w:hAnsi="Arial" w:cs="Arial"/>
          <w:spacing w:val="-4"/>
        </w:rPr>
        <w:t>w</w:t>
      </w:r>
      <w:r>
        <w:rPr>
          <w:rFonts w:ascii="Arial" w:eastAsia="Arial" w:hAnsi="Arial" w:cs="Arial"/>
          <w:spacing w:val="-1"/>
        </w:rPr>
        <w:t>l</w:t>
      </w:r>
      <w:r>
        <w:rPr>
          <w:rFonts w:ascii="Arial" w:eastAsia="Arial" w:hAnsi="Arial" w:cs="Arial"/>
        </w:rPr>
        <w:t>ed</w:t>
      </w:r>
      <w:r>
        <w:rPr>
          <w:rFonts w:ascii="Arial" w:eastAsia="Arial" w:hAnsi="Arial" w:cs="Arial"/>
          <w:spacing w:val="2"/>
        </w:rPr>
        <w:t>g</w:t>
      </w:r>
      <w:r>
        <w:rPr>
          <w:rFonts w:ascii="Arial" w:eastAsia="Arial" w:hAnsi="Arial" w:cs="Arial"/>
        </w:rPr>
        <w:t>e</w:t>
      </w:r>
    </w:p>
    <w:p w:rsidR="000A5570" w:rsidRDefault="000A5570">
      <w:pPr>
        <w:spacing w:before="9" w:after="0" w:line="110" w:lineRule="exact"/>
        <w:rPr>
          <w:sz w:val="11"/>
          <w:szCs w:val="11"/>
        </w:rPr>
      </w:pPr>
    </w:p>
    <w:p w:rsidR="000A5570" w:rsidRDefault="00863EB5">
      <w:pPr>
        <w:spacing w:after="0" w:line="240" w:lineRule="auto"/>
        <w:ind w:left="298" w:right="6026"/>
        <w:jc w:val="both"/>
        <w:rPr>
          <w:rFonts w:ascii="Arial" w:eastAsia="Arial" w:hAnsi="Arial" w:cs="Arial"/>
        </w:rPr>
      </w:pPr>
      <w:r>
        <w:rPr>
          <w:rFonts w:ascii="Arial" w:eastAsia="Arial" w:hAnsi="Arial" w:cs="Arial"/>
        </w:rPr>
        <w:t xml:space="preserve">5      </w:t>
      </w:r>
      <w:r>
        <w:rPr>
          <w:rFonts w:ascii="Arial" w:eastAsia="Arial" w:hAnsi="Arial" w:cs="Arial"/>
          <w:spacing w:val="15"/>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mm</w:t>
      </w:r>
      <w:r>
        <w:rPr>
          <w:rFonts w:ascii="Arial" w:eastAsia="Arial" w:hAnsi="Arial" w:cs="Arial"/>
        </w:rPr>
        <w:t>un</w:t>
      </w:r>
      <w:r>
        <w:rPr>
          <w:rFonts w:ascii="Arial" w:eastAsia="Arial" w:hAnsi="Arial" w:cs="Arial"/>
          <w:spacing w:val="-1"/>
        </w:rPr>
        <w:t>i</w:t>
      </w:r>
      <w:r>
        <w:rPr>
          <w:rFonts w:ascii="Arial" w:eastAsia="Arial" w:hAnsi="Arial" w:cs="Arial"/>
        </w:rPr>
        <w:t>ca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rPr>
        <w:t>co</w:t>
      </w:r>
      <w:r>
        <w:rPr>
          <w:rFonts w:ascii="Arial" w:eastAsia="Arial" w:hAnsi="Arial" w:cs="Arial"/>
          <w:spacing w:val="2"/>
        </w:rPr>
        <w:t>-</w:t>
      </w:r>
      <w:r>
        <w:rPr>
          <w:rFonts w:ascii="Arial" w:eastAsia="Arial" w:hAnsi="Arial" w:cs="Arial"/>
          <w:spacing w:val="-3"/>
        </w:rPr>
        <w:t>o</w:t>
      </w:r>
      <w:r>
        <w:rPr>
          <w:rFonts w:ascii="Arial" w:eastAsia="Arial" w:hAnsi="Arial" w:cs="Arial"/>
          <w:spacing w:val="1"/>
        </w:rPr>
        <w:t>r</w:t>
      </w:r>
      <w:r>
        <w:rPr>
          <w:rFonts w:ascii="Arial" w:eastAsia="Arial" w:hAnsi="Arial" w:cs="Arial"/>
        </w:rPr>
        <w:t>d</w:t>
      </w:r>
      <w:r>
        <w:rPr>
          <w:rFonts w:ascii="Arial" w:eastAsia="Arial" w:hAnsi="Arial" w:cs="Arial"/>
          <w:spacing w:val="-1"/>
        </w:rPr>
        <w:t>i</w:t>
      </w:r>
      <w:r>
        <w:rPr>
          <w:rFonts w:ascii="Arial" w:eastAsia="Arial" w:hAnsi="Arial" w:cs="Arial"/>
        </w:rPr>
        <w:t>na</w:t>
      </w:r>
      <w:r>
        <w:rPr>
          <w:rFonts w:ascii="Arial" w:eastAsia="Arial" w:hAnsi="Arial" w:cs="Arial"/>
          <w:spacing w:val="1"/>
        </w:rPr>
        <w:t>t</w:t>
      </w:r>
      <w:r>
        <w:rPr>
          <w:rFonts w:ascii="Arial" w:eastAsia="Arial" w:hAnsi="Arial" w:cs="Arial"/>
          <w:spacing w:val="-1"/>
        </w:rPr>
        <w:t>i</w:t>
      </w:r>
      <w:r>
        <w:rPr>
          <w:rFonts w:ascii="Arial" w:eastAsia="Arial" w:hAnsi="Arial" w:cs="Arial"/>
        </w:rPr>
        <w:t>on</w:t>
      </w:r>
    </w:p>
    <w:p w:rsidR="000A5570" w:rsidRDefault="000A5570">
      <w:pPr>
        <w:spacing w:before="1" w:after="0" w:line="120" w:lineRule="exact"/>
        <w:rPr>
          <w:sz w:val="12"/>
          <w:szCs w:val="12"/>
        </w:rPr>
      </w:pPr>
    </w:p>
    <w:p w:rsidR="000A5570" w:rsidRDefault="00863EB5">
      <w:pPr>
        <w:spacing w:after="0" w:line="240" w:lineRule="auto"/>
        <w:ind w:left="298" w:right="7885"/>
        <w:jc w:val="both"/>
        <w:rPr>
          <w:rFonts w:ascii="Arial" w:eastAsia="Arial" w:hAnsi="Arial" w:cs="Arial"/>
        </w:rPr>
      </w:pPr>
      <w:r>
        <w:rPr>
          <w:rFonts w:ascii="Arial" w:eastAsia="Arial" w:hAnsi="Arial" w:cs="Arial"/>
        </w:rPr>
        <w:t xml:space="preserve">6      </w:t>
      </w:r>
      <w:r>
        <w:rPr>
          <w:rFonts w:ascii="Arial" w:eastAsia="Arial" w:hAnsi="Arial" w:cs="Arial"/>
          <w:spacing w:val="15"/>
        </w:rPr>
        <w:t xml:space="preserve"> </w:t>
      </w:r>
      <w:r>
        <w:rPr>
          <w:rFonts w:ascii="Arial" w:eastAsia="Arial" w:hAnsi="Arial" w:cs="Arial"/>
          <w:spacing w:val="-1"/>
        </w:rPr>
        <w:t>VH</w:t>
      </w:r>
      <w:r>
        <w:rPr>
          <w:rFonts w:ascii="Arial" w:eastAsia="Arial" w:hAnsi="Arial" w:cs="Arial"/>
        </w:rPr>
        <w:t>F</w:t>
      </w:r>
      <w:r>
        <w:rPr>
          <w:rFonts w:ascii="Arial" w:eastAsia="Arial" w:hAnsi="Arial" w:cs="Arial"/>
          <w:spacing w:val="1"/>
        </w:rPr>
        <w:t>-r</w:t>
      </w:r>
      <w:r>
        <w:rPr>
          <w:rFonts w:ascii="Arial" w:eastAsia="Arial" w:hAnsi="Arial" w:cs="Arial"/>
        </w:rPr>
        <w:t>ad</w:t>
      </w:r>
      <w:r>
        <w:rPr>
          <w:rFonts w:ascii="Arial" w:eastAsia="Arial" w:hAnsi="Arial" w:cs="Arial"/>
          <w:spacing w:val="-1"/>
        </w:rPr>
        <w:t>i</w:t>
      </w:r>
      <w:r>
        <w:rPr>
          <w:rFonts w:ascii="Arial" w:eastAsia="Arial" w:hAnsi="Arial" w:cs="Arial"/>
        </w:rPr>
        <w:t>o</w:t>
      </w:r>
    </w:p>
    <w:p w:rsidR="000A5570" w:rsidRDefault="000A5570">
      <w:pPr>
        <w:spacing w:before="9" w:after="0" w:line="110" w:lineRule="exact"/>
        <w:rPr>
          <w:sz w:val="11"/>
          <w:szCs w:val="11"/>
        </w:rPr>
      </w:pPr>
    </w:p>
    <w:p w:rsidR="000A5570" w:rsidRDefault="00863EB5">
      <w:pPr>
        <w:spacing w:after="0" w:line="240" w:lineRule="auto"/>
        <w:ind w:left="298" w:right="7053"/>
        <w:jc w:val="both"/>
        <w:rPr>
          <w:rFonts w:ascii="Arial" w:eastAsia="Arial" w:hAnsi="Arial" w:cs="Arial"/>
        </w:rPr>
      </w:pPr>
      <w:r>
        <w:rPr>
          <w:rFonts w:ascii="Arial" w:eastAsia="Arial" w:hAnsi="Arial" w:cs="Arial"/>
        </w:rPr>
        <w:t xml:space="preserve">7      </w:t>
      </w:r>
      <w:r>
        <w:rPr>
          <w:rFonts w:ascii="Arial" w:eastAsia="Arial" w:hAnsi="Arial" w:cs="Arial"/>
          <w:spacing w:val="15"/>
        </w:rPr>
        <w:t xml:space="preserve"> </w:t>
      </w:r>
      <w:r>
        <w:rPr>
          <w:rFonts w:ascii="Arial" w:eastAsia="Arial" w:hAnsi="Arial" w:cs="Arial"/>
          <w:spacing w:val="-1"/>
        </w:rPr>
        <w:t>P</w:t>
      </w:r>
      <w:r>
        <w:rPr>
          <w:rFonts w:ascii="Arial" w:eastAsia="Arial" w:hAnsi="Arial" w:cs="Arial"/>
        </w:rPr>
        <w:t>e</w:t>
      </w:r>
      <w:r>
        <w:rPr>
          <w:rFonts w:ascii="Arial" w:eastAsia="Arial" w:hAnsi="Arial" w:cs="Arial"/>
          <w:spacing w:val="1"/>
        </w:rPr>
        <w:t>r</w:t>
      </w:r>
      <w:r>
        <w:rPr>
          <w:rFonts w:ascii="Arial" w:eastAsia="Arial" w:hAnsi="Arial" w:cs="Arial"/>
        </w:rPr>
        <w:t>sonal a</w:t>
      </w:r>
      <w:r>
        <w:rPr>
          <w:rFonts w:ascii="Arial" w:eastAsia="Arial" w:hAnsi="Arial" w:cs="Arial"/>
          <w:spacing w:val="-1"/>
        </w:rPr>
        <w:t>t</w:t>
      </w:r>
      <w:r>
        <w:rPr>
          <w:rFonts w:ascii="Arial" w:eastAsia="Arial" w:hAnsi="Arial" w:cs="Arial"/>
          <w:spacing w:val="1"/>
        </w:rPr>
        <w:t>tr</w:t>
      </w:r>
      <w:r>
        <w:rPr>
          <w:rFonts w:ascii="Arial" w:eastAsia="Arial" w:hAnsi="Arial" w:cs="Arial"/>
          <w:spacing w:val="-1"/>
        </w:rPr>
        <w:t>i</w:t>
      </w:r>
      <w:r>
        <w:rPr>
          <w:rFonts w:ascii="Arial" w:eastAsia="Arial" w:hAnsi="Arial" w:cs="Arial"/>
        </w:rPr>
        <w:t>bu</w:t>
      </w:r>
      <w:r>
        <w:rPr>
          <w:rFonts w:ascii="Arial" w:eastAsia="Arial" w:hAnsi="Arial" w:cs="Arial"/>
          <w:spacing w:val="1"/>
        </w:rPr>
        <w:t>t</w:t>
      </w:r>
      <w:r>
        <w:rPr>
          <w:rFonts w:ascii="Arial" w:eastAsia="Arial" w:hAnsi="Arial" w:cs="Arial"/>
          <w:spacing w:val="-3"/>
        </w:rPr>
        <w:t>e</w:t>
      </w:r>
      <w:r>
        <w:rPr>
          <w:rFonts w:ascii="Arial" w:eastAsia="Arial" w:hAnsi="Arial" w:cs="Arial"/>
        </w:rPr>
        <w:t>s</w:t>
      </w:r>
    </w:p>
    <w:p w:rsidR="000A5570" w:rsidRDefault="000A5570">
      <w:pPr>
        <w:spacing w:before="1" w:after="0" w:line="120" w:lineRule="exact"/>
        <w:rPr>
          <w:sz w:val="12"/>
          <w:szCs w:val="12"/>
        </w:rPr>
      </w:pPr>
    </w:p>
    <w:p w:rsidR="000A5570" w:rsidRDefault="00863EB5">
      <w:pPr>
        <w:spacing w:after="0" w:line="240" w:lineRule="auto"/>
        <w:ind w:left="298" w:right="6785"/>
        <w:jc w:val="both"/>
        <w:rPr>
          <w:rFonts w:ascii="Arial" w:eastAsia="Arial" w:hAnsi="Arial" w:cs="Arial"/>
        </w:rPr>
      </w:pPr>
      <w:r>
        <w:rPr>
          <w:rFonts w:ascii="Arial" w:eastAsia="Arial" w:hAnsi="Arial" w:cs="Arial"/>
        </w:rPr>
        <w:t xml:space="preserve">8      </w:t>
      </w:r>
      <w:r>
        <w:rPr>
          <w:rFonts w:ascii="Arial" w:eastAsia="Arial" w:hAnsi="Arial" w:cs="Arial"/>
          <w:spacing w:val="15"/>
        </w:rPr>
        <w:t xml:space="preserve"> </w:t>
      </w:r>
      <w:r>
        <w:rPr>
          <w:rFonts w:ascii="Arial" w:eastAsia="Arial" w:hAnsi="Arial" w:cs="Arial"/>
          <w:spacing w:val="-1"/>
        </w:rPr>
        <w:t>E</w:t>
      </w:r>
      <w:r>
        <w:rPr>
          <w:rFonts w:ascii="Arial" w:eastAsia="Arial" w:hAnsi="Arial" w:cs="Arial"/>
          <w:spacing w:val="1"/>
        </w:rPr>
        <w:t>m</w:t>
      </w:r>
      <w:r>
        <w:rPr>
          <w:rFonts w:ascii="Arial" w:eastAsia="Arial" w:hAnsi="Arial" w:cs="Arial"/>
        </w:rPr>
        <w:t>e</w:t>
      </w:r>
      <w:r>
        <w:rPr>
          <w:rFonts w:ascii="Arial" w:eastAsia="Arial" w:hAnsi="Arial" w:cs="Arial"/>
          <w:spacing w:val="-2"/>
        </w:rPr>
        <w:t>r</w:t>
      </w:r>
      <w:r>
        <w:rPr>
          <w:rFonts w:ascii="Arial" w:eastAsia="Arial" w:hAnsi="Arial" w:cs="Arial"/>
          <w:spacing w:val="2"/>
        </w:rPr>
        <w:t>g</w:t>
      </w:r>
      <w:r>
        <w:rPr>
          <w:rFonts w:ascii="Arial" w:eastAsia="Arial" w:hAnsi="Arial" w:cs="Arial"/>
        </w:rPr>
        <w:t>ency</w:t>
      </w:r>
      <w:r>
        <w:rPr>
          <w:rFonts w:ascii="Arial" w:eastAsia="Arial" w:hAnsi="Arial" w:cs="Arial"/>
          <w:spacing w:val="-1"/>
        </w:rPr>
        <w:t xml:space="preserve"> </w:t>
      </w:r>
      <w:r>
        <w:rPr>
          <w:rFonts w:ascii="Arial" w:eastAsia="Arial" w:hAnsi="Arial" w:cs="Arial"/>
        </w:rPr>
        <w:t>s</w:t>
      </w:r>
      <w:r>
        <w:rPr>
          <w:rFonts w:ascii="Arial" w:eastAsia="Arial" w:hAnsi="Arial" w:cs="Arial"/>
          <w:spacing w:val="-1"/>
        </w:rPr>
        <w:t>i</w:t>
      </w:r>
      <w:r>
        <w:rPr>
          <w:rFonts w:ascii="Arial" w:eastAsia="Arial" w:hAnsi="Arial" w:cs="Arial"/>
          <w:spacing w:val="1"/>
        </w:rPr>
        <w:t>t</w:t>
      </w:r>
      <w:r>
        <w:rPr>
          <w:rFonts w:ascii="Arial" w:eastAsia="Arial" w:hAnsi="Arial" w:cs="Arial"/>
        </w:rPr>
        <w:t>u</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ons</w:t>
      </w:r>
    </w:p>
    <w:p w:rsidR="000A5570" w:rsidRDefault="000A5570">
      <w:pPr>
        <w:spacing w:before="9" w:after="0" w:line="110" w:lineRule="exact"/>
        <w:rPr>
          <w:sz w:val="11"/>
          <w:szCs w:val="11"/>
        </w:rPr>
      </w:pPr>
    </w:p>
    <w:p w:rsidR="000A5570" w:rsidRDefault="00071E95">
      <w:pPr>
        <w:spacing w:after="0" w:line="240" w:lineRule="auto"/>
        <w:ind w:left="298" w:right="4657"/>
        <w:jc w:val="both"/>
        <w:rPr>
          <w:rFonts w:ascii="Arial" w:eastAsia="Arial" w:hAnsi="Arial" w:cs="Arial"/>
        </w:rPr>
      </w:pPr>
      <w:r>
        <w:pict>
          <v:group id="_x0000_s1276" style="position:absolute;left:0;text-align:left;margin-left:62.3pt;margin-top:.1pt;width:.1pt;height:18.6pt;z-index:-251624960;mso-position-horizontal-relative:page" coordorigin="1246,2" coordsize="2,372">
            <v:shape id="_x0000_s1277" style="position:absolute;left:1246;top:2;width:2;height:372" coordorigin="1246,2" coordsize="0,372" path="m1246,2r,372e" filled="f" strokeweight=".82pt">
              <v:path arrowok="t"/>
            </v:shape>
            <w10:wrap anchorx="page"/>
          </v:group>
        </w:pict>
      </w:r>
      <w:r w:rsidR="00863EB5">
        <w:rPr>
          <w:rFonts w:ascii="Arial" w:eastAsia="Arial" w:hAnsi="Arial" w:cs="Arial"/>
          <w:strike/>
          <w:color w:val="818181"/>
        </w:rPr>
        <w:t>6</w:t>
      </w:r>
      <w:r w:rsidR="00863EB5">
        <w:rPr>
          <w:rFonts w:ascii="Arial" w:eastAsia="Arial" w:hAnsi="Arial" w:cs="Arial"/>
          <w:strike/>
          <w:color w:val="818181"/>
          <w:spacing w:val="1"/>
        </w:rPr>
        <w:t>.</w:t>
      </w:r>
      <w:r w:rsidR="00863EB5">
        <w:rPr>
          <w:rFonts w:ascii="Arial" w:eastAsia="Arial" w:hAnsi="Arial" w:cs="Arial"/>
          <w:strike/>
          <w:color w:val="818181"/>
        </w:rPr>
        <w:t>2</w:t>
      </w:r>
      <w:r w:rsidR="00863EB5">
        <w:rPr>
          <w:rFonts w:ascii="Arial" w:eastAsia="Arial" w:hAnsi="Arial" w:cs="Arial"/>
          <w:strike/>
          <w:color w:val="818181"/>
          <w:spacing w:val="1"/>
        </w:rPr>
        <w:t>.</w:t>
      </w:r>
      <w:r w:rsidR="00863EB5">
        <w:rPr>
          <w:rFonts w:ascii="Arial" w:eastAsia="Arial" w:hAnsi="Arial" w:cs="Arial"/>
          <w:strike/>
          <w:color w:val="818181"/>
        </w:rPr>
        <w:t>2</w:t>
      </w:r>
      <w:r w:rsidR="00863EB5">
        <w:rPr>
          <w:rFonts w:ascii="Arial" w:eastAsia="Arial" w:hAnsi="Arial" w:cs="Arial"/>
          <w:color w:val="818181"/>
          <w:spacing w:val="-3"/>
          <w:u w:val="single" w:color="818181"/>
        </w:rPr>
        <w:t>8</w:t>
      </w:r>
      <w:r w:rsidR="00863EB5">
        <w:rPr>
          <w:rFonts w:ascii="Arial" w:eastAsia="Arial" w:hAnsi="Arial" w:cs="Arial"/>
          <w:color w:val="818181"/>
          <w:spacing w:val="1"/>
          <w:u w:val="single" w:color="818181"/>
        </w:rPr>
        <w:t>.</w:t>
      </w:r>
      <w:r w:rsidR="00863EB5">
        <w:rPr>
          <w:rFonts w:ascii="Arial" w:eastAsia="Arial" w:hAnsi="Arial" w:cs="Arial"/>
          <w:color w:val="818181"/>
          <w:u w:val="single" w:color="818181"/>
        </w:rPr>
        <w:t>2</w:t>
      </w:r>
      <w:r w:rsidR="00863EB5">
        <w:rPr>
          <w:rFonts w:ascii="Arial" w:eastAsia="Arial" w:hAnsi="Arial" w:cs="Arial"/>
          <w:color w:val="818181"/>
          <w:spacing w:val="1"/>
          <w:u w:val="single" w:color="818181"/>
        </w:rPr>
        <w:t>.</w:t>
      </w:r>
      <w:r w:rsidR="00863EB5">
        <w:rPr>
          <w:rFonts w:ascii="Arial" w:eastAsia="Arial" w:hAnsi="Arial" w:cs="Arial"/>
          <w:color w:val="818181"/>
          <w:spacing w:val="9"/>
          <w:u w:val="single" w:color="818181"/>
        </w:rPr>
        <w:t>2</w:t>
      </w:r>
      <w:r w:rsidR="00863EB5">
        <w:rPr>
          <w:rFonts w:ascii="Arial" w:eastAsia="Arial" w:hAnsi="Arial" w:cs="Arial"/>
          <w:color w:val="000000"/>
          <w:spacing w:val="-1"/>
        </w:rPr>
        <w:t>V</w:t>
      </w:r>
      <w:r w:rsidR="00863EB5">
        <w:rPr>
          <w:rFonts w:ascii="Arial" w:eastAsia="Arial" w:hAnsi="Arial" w:cs="Arial"/>
          <w:color w:val="000000"/>
          <w:spacing w:val="2"/>
        </w:rPr>
        <w:t>T</w:t>
      </w:r>
      <w:r w:rsidR="00863EB5">
        <w:rPr>
          <w:rFonts w:ascii="Arial" w:eastAsia="Arial" w:hAnsi="Arial" w:cs="Arial"/>
          <w:color w:val="000000"/>
        </w:rPr>
        <w:t xml:space="preserve">S </w:t>
      </w:r>
      <w:r w:rsidR="00863EB5">
        <w:rPr>
          <w:rFonts w:ascii="Arial" w:eastAsia="Arial" w:hAnsi="Arial" w:cs="Arial"/>
          <w:color w:val="000000"/>
          <w:spacing w:val="-1"/>
        </w:rPr>
        <w:t>S</w:t>
      </w:r>
      <w:r w:rsidR="00863EB5">
        <w:rPr>
          <w:rFonts w:ascii="Arial" w:eastAsia="Arial" w:hAnsi="Arial" w:cs="Arial"/>
          <w:color w:val="000000"/>
        </w:rPr>
        <w:t>up</w:t>
      </w:r>
      <w:r w:rsidR="00863EB5">
        <w:rPr>
          <w:rFonts w:ascii="Arial" w:eastAsia="Arial" w:hAnsi="Arial" w:cs="Arial"/>
          <w:color w:val="000000"/>
          <w:spacing w:val="-3"/>
        </w:rPr>
        <w:t>e</w:t>
      </w:r>
      <w:r w:rsidR="00863EB5">
        <w:rPr>
          <w:rFonts w:ascii="Arial" w:eastAsia="Arial" w:hAnsi="Arial" w:cs="Arial"/>
          <w:color w:val="000000"/>
          <w:spacing w:val="1"/>
        </w:rPr>
        <w:t>r</w:t>
      </w:r>
      <w:r w:rsidR="00863EB5">
        <w:rPr>
          <w:rFonts w:ascii="Arial" w:eastAsia="Arial" w:hAnsi="Arial" w:cs="Arial"/>
          <w:color w:val="000000"/>
          <w:spacing w:val="-2"/>
        </w:rPr>
        <w:t>v</w:t>
      </w:r>
      <w:r w:rsidR="00863EB5">
        <w:rPr>
          <w:rFonts w:ascii="Arial" w:eastAsia="Arial" w:hAnsi="Arial" w:cs="Arial"/>
          <w:color w:val="000000"/>
          <w:spacing w:val="-1"/>
        </w:rPr>
        <w:t>i</w:t>
      </w:r>
      <w:r w:rsidR="00863EB5">
        <w:rPr>
          <w:rFonts w:ascii="Arial" w:eastAsia="Arial" w:hAnsi="Arial" w:cs="Arial"/>
          <w:color w:val="000000"/>
        </w:rPr>
        <w:t>sor</w:t>
      </w:r>
      <w:r w:rsidR="00863EB5">
        <w:rPr>
          <w:rFonts w:ascii="Arial" w:eastAsia="Arial" w:hAnsi="Arial" w:cs="Arial"/>
          <w:color w:val="000000"/>
          <w:spacing w:val="2"/>
        </w:rPr>
        <w:t xml:space="preserve"> </w:t>
      </w:r>
      <w:r w:rsidR="00863EB5">
        <w:rPr>
          <w:rFonts w:ascii="Arial" w:eastAsia="Arial" w:hAnsi="Arial" w:cs="Arial"/>
          <w:color w:val="000000"/>
          <w:spacing w:val="-4"/>
        </w:rPr>
        <w:t>M</w:t>
      </w:r>
      <w:r w:rsidR="00863EB5">
        <w:rPr>
          <w:rFonts w:ascii="Arial" w:eastAsia="Arial" w:hAnsi="Arial" w:cs="Arial"/>
          <w:color w:val="000000"/>
        </w:rPr>
        <w:t xml:space="preserve">odel </w:t>
      </w:r>
      <w:r w:rsidR="00863EB5">
        <w:rPr>
          <w:rFonts w:ascii="Arial" w:eastAsia="Arial" w:hAnsi="Arial" w:cs="Arial"/>
          <w:color w:val="000000"/>
          <w:spacing w:val="1"/>
        </w:rPr>
        <w:t>C</w:t>
      </w:r>
      <w:r w:rsidR="00863EB5">
        <w:rPr>
          <w:rFonts w:ascii="Arial" w:eastAsia="Arial" w:hAnsi="Arial" w:cs="Arial"/>
          <w:color w:val="000000"/>
        </w:rPr>
        <w:t>ou</w:t>
      </w:r>
      <w:r w:rsidR="00863EB5">
        <w:rPr>
          <w:rFonts w:ascii="Arial" w:eastAsia="Arial" w:hAnsi="Arial" w:cs="Arial"/>
          <w:color w:val="000000"/>
          <w:spacing w:val="1"/>
        </w:rPr>
        <w:t>r</w:t>
      </w:r>
      <w:r w:rsidR="00863EB5">
        <w:rPr>
          <w:rFonts w:ascii="Arial" w:eastAsia="Arial" w:hAnsi="Arial" w:cs="Arial"/>
          <w:color w:val="000000"/>
        </w:rPr>
        <w:t>se</w:t>
      </w:r>
      <w:r w:rsidR="00863EB5">
        <w:rPr>
          <w:rFonts w:ascii="Arial" w:eastAsia="Arial" w:hAnsi="Arial" w:cs="Arial"/>
          <w:color w:val="000000"/>
          <w:spacing w:val="1"/>
        </w:rPr>
        <w:t xml:space="preserve"> </w:t>
      </w:r>
      <w:r w:rsidR="00863EB5">
        <w:rPr>
          <w:rFonts w:ascii="Arial" w:eastAsia="Arial" w:hAnsi="Arial" w:cs="Arial"/>
          <w:color w:val="000000"/>
          <w:spacing w:val="-3"/>
        </w:rPr>
        <w:t>V</w:t>
      </w:r>
      <w:r w:rsidR="00863EB5">
        <w:rPr>
          <w:rFonts w:ascii="Arial" w:eastAsia="Arial" w:hAnsi="Arial" w:cs="Arial"/>
          <w:color w:val="000000"/>
          <w:spacing w:val="1"/>
        </w:rPr>
        <w:t>-</w:t>
      </w:r>
      <w:r w:rsidR="00863EB5">
        <w:rPr>
          <w:rFonts w:ascii="Arial" w:eastAsia="Arial" w:hAnsi="Arial" w:cs="Arial"/>
          <w:color w:val="000000"/>
        </w:rPr>
        <w:t>103</w:t>
      </w:r>
      <w:r w:rsidR="00863EB5">
        <w:rPr>
          <w:rFonts w:ascii="Arial" w:eastAsia="Arial" w:hAnsi="Arial" w:cs="Arial"/>
          <w:color w:val="000000"/>
          <w:spacing w:val="1"/>
        </w:rPr>
        <w:t>/</w:t>
      </w:r>
      <w:r w:rsidR="00863EB5">
        <w:rPr>
          <w:rFonts w:ascii="Arial" w:eastAsia="Arial" w:hAnsi="Arial" w:cs="Arial"/>
          <w:color w:val="000000"/>
        </w:rPr>
        <w:t>2</w:t>
      </w:r>
    </w:p>
    <w:p w:rsidR="000A5570" w:rsidRDefault="000A5570">
      <w:pPr>
        <w:spacing w:before="9" w:after="0" w:line="110" w:lineRule="exact"/>
        <w:rPr>
          <w:sz w:val="11"/>
          <w:szCs w:val="11"/>
        </w:rPr>
      </w:pPr>
    </w:p>
    <w:p w:rsidR="000A5570" w:rsidRDefault="00863EB5">
      <w:pPr>
        <w:spacing w:after="0" w:line="241" w:lineRule="auto"/>
        <w:ind w:left="298" w:right="98"/>
        <w:rPr>
          <w:rFonts w:ascii="Arial" w:eastAsia="Arial" w:hAnsi="Arial" w:cs="Arial"/>
        </w:rPr>
      </w:pPr>
      <w:r>
        <w:rPr>
          <w:rFonts w:ascii="Arial" w:eastAsia="Arial" w:hAnsi="Arial" w:cs="Arial"/>
          <w:spacing w:val="2"/>
        </w:rPr>
        <w:t>T</w:t>
      </w:r>
      <w:r>
        <w:rPr>
          <w:rFonts w:ascii="Arial" w:eastAsia="Arial" w:hAnsi="Arial" w:cs="Arial"/>
        </w:rPr>
        <w:t>he</w:t>
      </w:r>
      <w:r>
        <w:rPr>
          <w:rFonts w:ascii="Arial" w:eastAsia="Arial" w:hAnsi="Arial" w:cs="Arial"/>
          <w:spacing w:val="39"/>
        </w:rPr>
        <w:t xml:space="preserve"> </w:t>
      </w:r>
      <w:r>
        <w:rPr>
          <w:rFonts w:ascii="Arial" w:eastAsia="Arial" w:hAnsi="Arial" w:cs="Arial"/>
        </w:rPr>
        <w:t>a</w:t>
      </w:r>
      <w:r>
        <w:rPr>
          <w:rFonts w:ascii="Arial" w:eastAsia="Arial" w:hAnsi="Arial" w:cs="Arial"/>
          <w:spacing w:val="-4"/>
        </w:rPr>
        <w:t>w</w:t>
      </w:r>
      <w:r>
        <w:rPr>
          <w:rFonts w:ascii="Arial" w:eastAsia="Arial" w:hAnsi="Arial" w:cs="Arial"/>
        </w:rPr>
        <w:t>a</w:t>
      </w:r>
      <w:r>
        <w:rPr>
          <w:rFonts w:ascii="Arial" w:eastAsia="Arial" w:hAnsi="Arial" w:cs="Arial"/>
          <w:spacing w:val="1"/>
        </w:rPr>
        <w:t>r</w:t>
      </w:r>
      <w:r>
        <w:rPr>
          <w:rFonts w:ascii="Arial" w:eastAsia="Arial" w:hAnsi="Arial" w:cs="Arial"/>
        </w:rPr>
        <w:t>d</w:t>
      </w:r>
      <w:r>
        <w:rPr>
          <w:rFonts w:ascii="Arial" w:eastAsia="Arial" w:hAnsi="Arial" w:cs="Arial"/>
          <w:spacing w:val="39"/>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0"/>
        </w:rPr>
        <w:t xml:space="preserve"> </w:t>
      </w:r>
      <w:r>
        <w:rPr>
          <w:rFonts w:ascii="Arial" w:eastAsia="Arial" w:hAnsi="Arial" w:cs="Arial"/>
        </w:rPr>
        <w:t>an</w:t>
      </w:r>
      <w:r>
        <w:rPr>
          <w:rFonts w:ascii="Arial" w:eastAsia="Arial" w:hAnsi="Arial" w:cs="Arial"/>
          <w:spacing w:val="40"/>
        </w:rPr>
        <w:t xml:space="preserve"> </w:t>
      </w:r>
      <w:r>
        <w:rPr>
          <w:rFonts w:ascii="Arial" w:eastAsia="Arial" w:hAnsi="Arial" w:cs="Arial"/>
        </w:rPr>
        <w:t>endo</w:t>
      </w:r>
      <w:r>
        <w:rPr>
          <w:rFonts w:ascii="Arial" w:eastAsia="Arial" w:hAnsi="Arial" w:cs="Arial"/>
          <w:spacing w:val="-2"/>
        </w:rPr>
        <w:t>r</w:t>
      </w:r>
      <w:r>
        <w:rPr>
          <w:rFonts w:ascii="Arial" w:eastAsia="Arial" w:hAnsi="Arial" w:cs="Arial"/>
        </w:rPr>
        <w:t>se</w:t>
      </w:r>
      <w:r>
        <w:rPr>
          <w:rFonts w:ascii="Arial" w:eastAsia="Arial" w:hAnsi="Arial" w:cs="Arial"/>
          <w:spacing w:val="1"/>
        </w:rPr>
        <w:t>m</w:t>
      </w:r>
      <w:r>
        <w:rPr>
          <w:rFonts w:ascii="Arial" w:eastAsia="Arial" w:hAnsi="Arial" w:cs="Arial"/>
        </w:rPr>
        <w:t>ent</w:t>
      </w:r>
      <w:r>
        <w:rPr>
          <w:rFonts w:ascii="Arial" w:eastAsia="Arial" w:hAnsi="Arial" w:cs="Arial"/>
          <w:spacing w:val="38"/>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9"/>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9"/>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38"/>
        </w:rPr>
        <w:t xml:space="preserve"> </w:t>
      </w:r>
      <w:r>
        <w:rPr>
          <w:rFonts w:ascii="Arial" w:eastAsia="Arial" w:hAnsi="Arial" w:cs="Arial"/>
          <w:spacing w:val="-1"/>
        </w:rPr>
        <w:t>C</w:t>
      </w:r>
      <w:r>
        <w:rPr>
          <w:rFonts w:ascii="Arial" w:eastAsia="Arial" w:hAnsi="Arial" w:cs="Arial"/>
          <w:spacing w:val="-3"/>
        </w:rPr>
        <w:t>e</w:t>
      </w:r>
      <w:r>
        <w:rPr>
          <w:rFonts w:ascii="Arial" w:eastAsia="Arial" w:hAnsi="Arial" w:cs="Arial"/>
          <w:spacing w:val="1"/>
        </w:rPr>
        <w:t>r</w:t>
      </w:r>
      <w:r>
        <w:rPr>
          <w:rFonts w:ascii="Arial" w:eastAsia="Arial" w:hAnsi="Arial" w:cs="Arial"/>
          <w:spacing w:val="-1"/>
        </w:rPr>
        <w:t>ti</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39"/>
        </w:rPr>
        <w:t xml:space="preserve"> </w:t>
      </w:r>
      <w:r>
        <w:rPr>
          <w:rFonts w:ascii="Arial" w:eastAsia="Arial" w:hAnsi="Arial" w:cs="Arial"/>
        </w:rPr>
        <w:t>Log</w:t>
      </w:r>
      <w:r>
        <w:rPr>
          <w:rFonts w:ascii="Arial" w:eastAsia="Arial" w:hAnsi="Arial" w:cs="Arial"/>
          <w:spacing w:val="39"/>
        </w:rPr>
        <w:t xml:space="preserve"> </w:t>
      </w:r>
      <w:r>
        <w:rPr>
          <w:rFonts w:ascii="Arial" w:eastAsia="Arial" w:hAnsi="Arial" w:cs="Arial"/>
        </w:rPr>
        <w:t>as</w:t>
      </w:r>
      <w:r>
        <w:rPr>
          <w:rFonts w:ascii="Arial" w:eastAsia="Arial" w:hAnsi="Arial" w:cs="Arial"/>
          <w:spacing w:val="39"/>
        </w:rPr>
        <w:t xml:space="preserve"> </w:t>
      </w:r>
      <w:r>
        <w:rPr>
          <w:rFonts w:ascii="Arial" w:eastAsia="Arial" w:hAnsi="Arial" w:cs="Arial"/>
        </w:rPr>
        <w:t>a</w:t>
      </w:r>
      <w:r>
        <w:rPr>
          <w:rFonts w:ascii="Arial" w:eastAsia="Arial" w:hAnsi="Arial" w:cs="Arial"/>
          <w:spacing w:val="39"/>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36"/>
        </w:rPr>
        <w:t xml:space="preserve"> </w:t>
      </w:r>
      <w:r>
        <w:rPr>
          <w:rFonts w:ascii="Arial" w:eastAsia="Arial" w:hAnsi="Arial" w:cs="Arial"/>
          <w:spacing w:val="-1"/>
        </w:rPr>
        <w:t>S</w:t>
      </w:r>
      <w:r>
        <w:rPr>
          <w:rFonts w:ascii="Arial" w:eastAsia="Arial" w:hAnsi="Arial" w:cs="Arial"/>
        </w:rPr>
        <w:t>upe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sor</w:t>
      </w:r>
      <w:r>
        <w:rPr>
          <w:rFonts w:ascii="Arial" w:eastAsia="Arial" w:hAnsi="Arial" w:cs="Arial"/>
          <w:spacing w:val="40"/>
        </w:rPr>
        <w:t xml:space="preserve"> </w:t>
      </w:r>
      <w:r>
        <w:rPr>
          <w:rFonts w:ascii="Arial" w:eastAsia="Arial" w:hAnsi="Arial" w:cs="Arial"/>
        </w:rPr>
        <w:t>shou</w:t>
      </w:r>
      <w:r>
        <w:rPr>
          <w:rFonts w:ascii="Arial" w:eastAsia="Arial" w:hAnsi="Arial" w:cs="Arial"/>
          <w:spacing w:val="-1"/>
        </w:rPr>
        <w:t>l</w:t>
      </w:r>
      <w:r>
        <w:rPr>
          <w:rFonts w:ascii="Arial" w:eastAsia="Arial" w:hAnsi="Arial" w:cs="Arial"/>
        </w:rPr>
        <w:t>d</w:t>
      </w:r>
      <w:r>
        <w:rPr>
          <w:rFonts w:ascii="Arial" w:eastAsia="Arial" w:hAnsi="Arial" w:cs="Arial"/>
          <w:spacing w:val="39"/>
        </w:rPr>
        <w:t xml:space="preserve"> </w:t>
      </w:r>
      <w:r>
        <w:rPr>
          <w:rFonts w:ascii="Arial" w:eastAsia="Arial" w:hAnsi="Arial" w:cs="Arial"/>
          <w:spacing w:val="-3"/>
        </w:rPr>
        <w:t>b</w:t>
      </w:r>
      <w:r>
        <w:rPr>
          <w:rFonts w:ascii="Arial" w:eastAsia="Arial" w:hAnsi="Arial" w:cs="Arial"/>
        </w:rPr>
        <w:t>e ob</w:t>
      </w:r>
      <w:r>
        <w:rPr>
          <w:rFonts w:ascii="Arial" w:eastAsia="Arial" w:hAnsi="Arial" w:cs="Arial"/>
          <w:spacing w:val="1"/>
        </w:rPr>
        <w:t>t</w:t>
      </w:r>
      <w:r>
        <w:rPr>
          <w:rFonts w:ascii="Arial" w:eastAsia="Arial" w:hAnsi="Arial" w:cs="Arial"/>
        </w:rPr>
        <w:t>a</w:t>
      </w:r>
      <w:r>
        <w:rPr>
          <w:rFonts w:ascii="Arial" w:eastAsia="Arial" w:hAnsi="Arial" w:cs="Arial"/>
          <w:spacing w:val="-1"/>
        </w:rPr>
        <w:t>i</w:t>
      </w:r>
      <w:r>
        <w:rPr>
          <w:rFonts w:ascii="Arial" w:eastAsia="Arial" w:hAnsi="Arial" w:cs="Arial"/>
        </w:rPr>
        <w:t>ned</w:t>
      </w:r>
      <w:r>
        <w:rPr>
          <w:rFonts w:ascii="Arial" w:eastAsia="Arial" w:hAnsi="Arial" w:cs="Arial"/>
          <w:spacing w:val="1"/>
        </w:rPr>
        <w:t xml:space="preserve"> </w:t>
      </w:r>
      <w:r>
        <w:rPr>
          <w:rFonts w:ascii="Arial" w:eastAsia="Arial" w:hAnsi="Arial" w:cs="Arial"/>
        </w:rPr>
        <w:t>by</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O</w:t>
      </w:r>
      <w:r>
        <w:rPr>
          <w:rFonts w:ascii="Arial" w:eastAsia="Arial" w:hAnsi="Arial" w:cs="Arial"/>
        </w:rPr>
        <w:t>pe</w:t>
      </w:r>
      <w:r>
        <w:rPr>
          <w:rFonts w:ascii="Arial" w:eastAsia="Arial" w:hAnsi="Arial" w:cs="Arial"/>
          <w:spacing w:val="-2"/>
        </w:rPr>
        <w:t>r</w:t>
      </w:r>
      <w:r>
        <w:rPr>
          <w:rFonts w:ascii="Arial" w:eastAsia="Arial" w:hAnsi="Arial" w:cs="Arial"/>
        </w:rPr>
        <w:t>a</w:t>
      </w:r>
      <w:r>
        <w:rPr>
          <w:rFonts w:ascii="Arial" w:eastAsia="Arial" w:hAnsi="Arial" w:cs="Arial"/>
          <w:spacing w:val="1"/>
        </w:rPr>
        <w:t>t</w:t>
      </w:r>
      <w:r>
        <w:rPr>
          <w:rFonts w:ascii="Arial" w:eastAsia="Arial" w:hAnsi="Arial" w:cs="Arial"/>
        </w:rPr>
        <w:t>or succes</w:t>
      </w:r>
      <w:r>
        <w:rPr>
          <w:rFonts w:ascii="Arial" w:eastAsia="Arial" w:hAnsi="Arial" w:cs="Arial"/>
          <w:spacing w:val="-2"/>
        </w:rPr>
        <w:t>s</w:t>
      </w:r>
      <w:r>
        <w:rPr>
          <w:rFonts w:ascii="Arial" w:eastAsia="Arial" w:hAnsi="Arial" w:cs="Arial"/>
          <w:spacing w:val="1"/>
        </w:rPr>
        <w:t>f</w:t>
      </w:r>
      <w:r>
        <w:rPr>
          <w:rFonts w:ascii="Arial" w:eastAsia="Arial" w:hAnsi="Arial" w:cs="Arial"/>
        </w:rPr>
        <w:t>u</w:t>
      </w:r>
      <w:r>
        <w:rPr>
          <w:rFonts w:ascii="Arial" w:eastAsia="Arial" w:hAnsi="Arial" w:cs="Arial"/>
          <w:spacing w:val="-1"/>
        </w:rPr>
        <w:t>ll</w:t>
      </w:r>
      <w:r>
        <w:rPr>
          <w:rFonts w:ascii="Arial" w:eastAsia="Arial" w:hAnsi="Arial" w:cs="Arial"/>
        </w:rPr>
        <w:t>y</w:t>
      </w:r>
      <w:r>
        <w:rPr>
          <w:rFonts w:ascii="Arial" w:eastAsia="Arial" w:hAnsi="Arial" w:cs="Arial"/>
          <w:spacing w:val="-1"/>
        </w:rPr>
        <w:t xml:space="preserve"> </w:t>
      </w:r>
      <w:r>
        <w:rPr>
          <w:rFonts w:ascii="Arial" w:eastAsia="Arial" w:hAnsi="Arial" w:cs="Arial"/>
        </w:rPr>
        <w:t>unde</w:t>
      </w:r>
      <w:r>
        <w:rPr>
          <w:rFonts w:ascii="Arial" w:eastAsia="Arial" w:hAnsi="Arial" w:cs="Arial"/>
          <w:spacing w:val="1"/>
        </w:rPr>
        <w:t>rt</w:t>
      </w:r>
      <w:r>
        <w:rPr>
          <w:rFonts w:ascii="Arial" w:eastAsia="Arial" w:hAnsi="Arial" w:cs="Arial"/>
          <w:spacing w:val="-3"/>
        </w:rPr>
        <w:t>a</w:t>
      </w:r>
      <w:r>
        <w:rPr>
          <w:rFonts w:ascii="Arial" w:eastAsia="Arial" w:hAnsi="Arial" w:cs="Arial"/>
          <w:spacing w:val="2"/>
        </w:rPr>
        <w:t>k</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1"/>
        </w:rPr>
        <w:t xml:space="preserve"> 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f</w:t>
      </w:r>
      <w:r>
        <w:rPr>
          <w:rFonts w:ascii="Arial" w:eastAsia="Arial" w:hAnsi="Arial" w:cs="Arial"/>
        </w:rPr>
        <w:t>o</w:t>
      </w:r>
      <w:r>
        <w:rPr>
          <w:rFonts w:ascii="Arial" w:eastAsia="Arial" w:hAnsi="Arial" w:cs="Arial"/>
          <w:spacing w:val="-1"/>
        </w:rPr>
        <w:t>ll</w:t>
      </w:r>
      <w:r>
        <w:rPr>
          <w:rFonts w:ascii="Arial" w:eastAsia="Arial" w:hAnsi="Arial" w:cs="Arial"/>
        </w:rPr>
        <w:t>o</w:t>
      </w:r>
      <w:r>
        <w:rPr>
          <w:rFonts w:ascii="Arial" w:eastAsia="Arial" w:hAnsi="Arial" w:cs="Arial"/>
          <w:spacing w:val="-3"/>
        </w:rPr>
        <w:t>w</w:t>
      </w:r>
      <w:r>
        <w:rPr>
          <w:rFonts w:ascii="Arial" w:eastAsia="Arial" w:hAnsi="Arial" w:cs="Arial"/>
          <w:spacing w:val="-1"/>
        </w:rPr>
        <w:t>i</w:t>
      </w:r>
      <w:r>
        <w:rPr>
          <w:rFonts w:ascii="Arial" w:eastAsia="Arial" w:hAnsi="Arial" w:cs="Arial"/>
        </w:rPr>
        <w:t>ng</w:t>
      </w:r>
      <w:r>
        <w:rPr>
          <w:rFonts w:ascii="Arial" w:eastAsia="Arial" w:hAnsi="Arial" w:cs="Arial"/>
          <w:spacing w:val="5"/>
        </w:rPr>
        <w:t xml:space="preserve"> </w:t>
      </w:r>
      <w:r>
        <w:rPr>
          <w:rFonts w:ascii="Arial" w:eastAsia="Arial" w:hAnsi="Arial" w:cs="Arial"/>
          <w:spacing w:val="1"/>
        </w:rPr>
        <w:t>m</w:t>
      </w:r>
      <w:r>
        <w:rPr>
          <w:rFonts w:ascii="Arial" w:eastAsia="Arial" w:hAnsi="Arial" w:cs="Arial"/>
        </w:rPr>
        <w:t>odu</w:t>
      </w:r>
      <w:r>
        <w:rPr>
          <w:rFonts w:ascii="Arial" w:eastAsia="Arial" w:hAnsi="Arial" w:cs="Arial"/>
          <w:spacing w:val="-4"/>
        </w:rPr>
        <w:t>l</w:t>
      </w:r>
      <w:r>
        <w:rPr>
          <w:rFonts w:ascii="Arial" w:eastAsia="Arial" w:hAnsi="Arial" w:cs="Arial"/>
        </w:rPr>
        <w:t>es:</w:t>
      </w:r>
    </w:p>
    <w:p w:rsidR="000A5570" w:rsidRDefault="000A5570">
      <w:pPr>
        <w:spacing w:before="8" w:after="0" w:line="110" w:lineRule="exact"/>
        <w:rPr>
          <w:sz w:val="11"/>
          <w:szCs w:val="11"/>
        </w:rPr>
      </w:pPr>
    </w:p>
    <w:p w:rsidR="000A5570" w:rsidRDefault="00863EB5">
      <w:pPr>
        <w:spacing w:after="0" w:line="240" w:lineRule="auto"/>
        <w:ind w:left="298" w:right="5891"/>
        <w:jc w:val="both"/>
        <w:rPr>
          <w:rFonts w:ascii="Arial" w:eastAsia="Arial" w:hAnsi="Arial" w:cs="Arial"/>
        </w:rPr>
      </w:pPr>
      <w:r>
        <w:rPr>
          <w:rFonts w:ascii="Arial" w:eastAsia="Arial" w:hAnsi="Arial" w:cs="Arial"/>
        </w:rPr>
        <w:t xml:space="preserve">1      </w:t>
      </w:r>
      <w:r>
        <w:rPr>
          <w:rFonts w:ascii="Arial" w:eastAsia="Arial" w:hAnsi="Arial" w:cs="Arial"/>
          <w:spacing w:val="15"/>
        </w:rPr>
        <w:t xml:space="preserve"> </w:t>
      </w:r>
      <w:r>
        <w:rPr>
          <w:rFonts w:ascii="Arial" w:eastAsia="Arial" w:hAnsi="Arial" w:cs="Arial"/>
          <w:spacing w:val="-1"/>
        </w:rPr>
        <w:t>A</w:t>
      </w:r>
      <w:r>
        <w:rPr>
          <w:rFonts w:ascii="Arial" w:eastAsia="Arial" w:hAnsi="Arial" w:cs="Arial"/>
        </w:rPr>
        <w:t>d</w:t>
      </w:r>
      <w:r>
        <w:rPr>
          <w:rFonts w:ascii="Arial" w:eastAsia="Arial" w:hAnsi="Arial" w:cs="Arial"/>
          <w:spacing w:val="-2"/>
        </w:rPr>
        <w:t>v</w:t>
      </w:r>
      <w:r>
        <w:rPr>
          <w:rFonts w:ascii="Arial" w:eastAsia="Arial" w:hAnsi="Arial" w:cs="Arial"/>
        </w:rPr>
        <w:t>anced</w:t>
      </w:r>
      <w:r>
        <w:rPr>
          <w:rFonts w:ascii="Arial" w:eastAsia="Arial" w:hAnsi="Arial" w:cs="Arial"/>
          <w:spacing w:val="1"/>
        </w:rPr>
        <w:t xml:space="preserve"> </w:t>
      </w:r>
      <w:r>
        <w:rPr>
          <w:rFonts w:ascii="Arial" w:eastAsia="Arial" w:hAnsi="Arial" w:cs="Arial"/>
          <w:spacing w:val="2"/>
        </w:rPr>
        <w:t>T</w:t>
      </w:r>
      <w:r>
        <w:rPr>
          <w:rFonts w:ascii="Arial" w:eastAsia="Arial" w:hAnsi="Arial" w:cs="Arial"/>
          <w:spacing w:val="1"/>
        </w:rPr>
        <w:t>r</w:t>
      </w:r>
      <w:r>
        <w:rPr>
          <w:rFonts w:ascii="Arial" w:eastAsia="Arial" w:hAnsi="Arial" w:cs="Arial"/>
          <w:spacing w:val="-3"/>
        </w:rPr>
        <w:t>a</w:t>
      </w:r>
      <w:r>
        <w:rPr>
          <w:rFonts w:ascii="Arial" w:eastAsia="Arial" w:hAnsi="Arial" w:cs="Arial"/>
          <w:spacing w:val="1"/>
        </w:rPr>
        <w:t>ff</w:t>
      </w:r>
      <w:r>
        <w:rPr>
          <w:rFonts w:ascii="Arial" w:eastAsia="Arial" w:hAnsi="Arial" w:cs="Arial"/>
          <w:spacing w:val="-1"/>
        </w:rPr>
        <w:t>i</w:t>
      </w:r>
      <w:r>
        <w:rPr>
          <w:rFonts w:ascii="Arial" w:eastAsia="Arial" w:hAnsi="Arial" w:cs="Arial"/>
        </w:rPr>
        <w:t>c</w:t>
      </w:r>
      <w:r>
        <w:rPr>
          <w:rFonts w:ascii="Arial" w:eastAsia="Arial" w:hAnsi="Arial" w:cs="Arial"/>
          <w:spacing w:val="-1"/>
        </w:rPr>
        <w:t xml:space="preserve"> </w:t>
      </w:r>
      <w:r>
        <w:rPr>
          <w:rFonts w:ascii="Arial" w:eastAsia="Arial" w:hAnsi="Arial" w:cs="Arial"/>
          <w:spacing w:val="-4"/>
        </w:rPr>
        <w:t>M</w:t>
      </w:r>
      <w:r>
        <w:rPr>
          <w:rFonts w:ascii="Arial" w:eastAsia="Arial" w:hAnsi="Arial" w:cs="Arial"/>
        </w:rPr>
        <w:t>ana</w:t>
      </w:r>
      <w:r>
        <w:rPr>
          <w:rFonts w:ascii="Arial" w:eastAsia="Arial" w:hAnsi="Arial" w:cs="Arial"/>
          <w:spacing w:val="2"/>
        </w:rPr>
        <w:t>g</w:t>
      </w:r>
      <w:r>
        <w:rPr>
          <w:rFonts w:ascii="Arial" w:eastAsia="Arial" w:hAnsi="Arial" w:cs="Arial"/>
        </w:rPr>
        <w:t>e</w:t>
      </w:r>
      <w:r>
        <w:rPr>
          <w:rFonts w:ascii="Arial" w:eastAsia="Arial" w:hAnsi="Arial" w:cs="Arial"/>
          <w:spacing w:val="1"/>
        </w:rPr>
        <w:t>m</w:t>
      </w:r>
      <w:r>
        <w:rPr>
          <w:rFonts w:ascii="Arial" w:eastAsia="Arial" w:hAnsi="Arial" w:cs="Arial"/>
        </w:rPr>
        <w:t>ent</w:t>
      </w:r>
    </w:p>
    <w:p w:rsidR="000A5570" w:rsidRDefault="000A5570">
      <w:pPr>
        <w:spacing w:before="1" w:after="0" w:line="120" w:lineRule="exact"/>
        <w:rPr>
          <w:sz w:val="12"/>
          <w:szCs w:val="12"/>
        </w:rPr>
      </w:pPr>
    </w:p>
    <w:p w:rsidR="000A5570" w:rsidRDefault="00863EB5">
      <w:pPr>
        <w:spacing w:after="0" w:line="240" w:lineRule="auto"/>
        <w:ind w:left="298" w:right="7371"/>
        <w:jc w:val="both"/>
        <w:rPr>
          <w:rFonts w:ascii="Arial" w:eastAsia="Arial" w:hAnsi="Arial" w:cs="Arial"/>
        </w:rPr>
      </w:pPr>
      <w:r>
        <w:rPr>
          <w:rFonts w:ascii="Arial" w:eastAsia="Arial" w:hAnsi="Arial" w:cs="Arial"/>
        </w:rPr>
        <w:t xml:space="preserve">2      </w:t>
      </w:r>
      <w:r>
        <w:rPr>
          <w:rFonts w:ascii="Arial" w:eastAsia="Arial" w:hAnsi="Arial" w:cs="Arial"/>
          <w:spacing w:val="15"/>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 xml:space="preserve">S </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3"/>
        </w:rPr>
        <w:t>p</w:t>
      </w:r>
      <w:r>
        <w:rPr>
          <w:rFonts w:ascii="Arial" w:eastAsia="Arial" w:hAnsi="Arial" w:cs="Arial"/>
          <w:spacing w:val="1"/>
        </w:rPr>
        <w:t>m</w:t>
      </w:r>
      <w:r>
        <w:rPr>
          <w:rFonts w:ascii="Arial" w:eastAsia="Arial" w:hAnsi="Arial" w:cs="Arial"/>
        </w:rPr>
        <w:t>ent</w:t>
      </w:r>
    </w:p>
    <w:p w:rsidR="000A5570" w:rsidRDefault="000A5570">
      <w:pPr>
        <w:spacing w:before="9" w:after="0" w:line="110" w:lineRule="exact"/>
        <w:rPr>
          <w:sz w:val="11"/>
          <w:szCs w:val="11"/>
        </w:rPr>
      </w:pPr>
    </w:p>
    <w:p w:rsidR="000A5570" w:rsidRDefault="00863EB5">
      <w:pPr>
        <w:spacing w:after="0" w:line="240" w:lineRule="auto"/>
        <w:ind w:left="298" w:right="6051"/>
        <w:jc w:val="both"/>
        <w:rPr>
          <w:rFonts w:ascii="Arial" w:eastAsia="Arial" w:hAnsi="Arial" w:cs="Arial"/>
        </w:rPr>
      </w:pPr>
      <w:r>
        <w:rPr>
          <w:rFonts w:ascii="Arial" w:eastAsia="Arial" w:hAnsi="Arial" w:cs="Arial"/>
        </w:rPr>
        <w:t xml:space="preserve">3      </w:t>
      </w:r>
      <w:r>
        <w:rPr>
          <w:rFonts w:ascii="Arial" w:eastAsia="Arial" w:hAnsi="Arial" w:cs="Arial"/>
          <w:spacing w:val="15"/>
        </w:rPr>
        <w:t xml:space="preserve"> </w:t>
      </w:r>
      <w:r>
        <w:rPr>
          <w:rFonts w:ascii="Arial" w:eastAsia="Arial" w:hAnsi="Arial" w:cs="Arial"/>
          <w:spacing w:val="-1"/>
        </w:rPr>
        <w:t>A</w:t>
      </w:r>
      <w:r>
        <w:rPr>
          <w:rFonts w:ascii="Arial" w:eastAsia="Arial" w:hAnsi="Arial" w:cs="Arial"/>
        </w:rPr>
        <w:t>dd</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onal pe</w:t>
      </w:r>
      <w:r>
        <w:rPr>
          <w:rFonts w:ascii="Arial" w:eastAsia="Arial" w:hAnsi="Arial" w:cs="Arial"/>
          <w:spacing w:val="1"/>
        </w:rPr>
        <w:t>r</w:t>
      </w:r>
      <w:r>
        <w:rPr>
          <w:rFonts w:ascii="Arial" w:eastAsia="Arial" w:hAnsi="Arial" w:cs="Arial"/>
        </w:rPr>
        <w:t>sonal a</w:t>
      </w:r>
      <w:r>
        <w:rPr>
          <w:rFonts w:ascii="Arial" w:eastAsia="Arial" w:hAnsi="Arial" w:cs="Arial"/>
          <w:spacing w:val="-1"/>
        </w:rPr>
        <w:t>t</w:t>
      </w:r>
      <w:r>
        <w:rPr>
          <w:rFonts w:ascii="Arial" w:eastAsia="Arial" w:hAnsi="Arial" w:cs="Arial"/>
          <w:spacing w:val="1"/>
        </w:rPr>
        <w:t>tr</w:t>
      </w:r>
      <w:r>
        <w:rPr>
          <w:rFonts w:ascii="Arial" w:eastAsia="Arial" w:hAnsi="Arial" w:cs="Arial"/>
          <w:spacing w:val="-1"/>
        </w:rPr>
        <w:t>i</w:t>
      </w:r>
      <w:r>
        <w:rPr>
          <w:rFonts w:ascii="Arial" w:eastAsia="Arial" w:hAnsi="Arial" w:cs="Arial"/>
          <w:spacing w:val="-3"/>
        </w:rPr>
        <w:t>b</w:t>
      </w:r>
      <w:r>
        <w:rPr>
          <w:rFonts w:ascii="Arial" w:eastAsia="Arial" w:hAnsi="Arial" w:cs="Arial"/>
        </w:rPr>
        <w:t>u</w:t>
      </w:r>
      <w:r>
        <w:rPr>
          <w:rFonts w:ascii="Arial" w:eastAsia="Arial" w:hAnsi="Arial" w:cs="Arial"/>
          <w:spacing w:val="1"/>
        </w:rPr>
        <w:t>t</w:t>
      </w:r>
      <w:r>
        <w:rPr>
          <w:rFonts w:ascii="Arial" w:eastAsia="Arial" w:hAnsi="Arial" w:cs="Arial"/>
        </w:rPr>
        <w:t>es</w:t>
      </w:r>
    </w:p>
    <w:p w:rsidR="000A5570" w:rsidRDefault="000A5570">
      <w:pPr>
        <w:spacing w:before="1" w:after="0" w:line="120" w:lineRule="exact"/>
        <w:rPr>
          <w:sz w:val="12"/>
          <w:szCs w:val="12"/>
        </w:rPr>
      </w:pPr>
    </w:p>
    <w:p w:rsidR="000A5570" w:rsidRDefault="00863EB5">
      <w:pPr>
        <w:spacing w:after="0" w:line="240" w:lineRule="auto"/>
        <w:ind w:left="298" w:right="5329"/>
        <w:jc w:val="both"/>
        <w:rPr>
          <w:rFonts w:ascii="Arial" w:eastAsia="Arial" w:hAnsi="Arial" w:cs="Arial"/>
        </w:rPr>
      </w:pPr>
      <w:r>
        <w:rPr>
          <w:rFonts w:ascii="Arial" w:eastAsia="Arial" w:hAnsi="Arial" w:cs="Arial"/>
        </w:rPr>
        <w:t xml:space="preserve">4      </w:t>
      </w:r>
      <w:r>
        <w:rPr>
          <w:rFonts w:ascii="Arial" w:eastAsia="Arial" w:hAnsi="Arial" w:cs="Arial"/>
          <w:spacing w:val="15"/>
        </w:rPr>
        <w:t xml:space="preserve"> </w:t>
      </w:r>
      <w:r>
        <w:rPr>
          <w:rFonts w:ascii="Arial" w:eastAsia="Arial" w:hAnsi="Arial" w:cs="Arial"/>
          <w:spacing w:val="-1"/>
        </w:rPr>
        <w:t>R</w:t>
      </w:r>
      <w:r>
        <w:rPr>
          <w:rFonts w:ascii="Arial" w:eastAsia="Arial" w:hAnsi="Arial" w:cs="Arial"/>
        </w:rPr>
        <w:t>espond</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t</w:t>
      </w:r>
      <w:r>
        <w:rPr>
          <w:rFonts w:ascii="Arial" w:eastAsia="Arial" w:hAnsi="Arial" w:cs="Arial"/>
        </w:rPr>
        <w:t>o</w:t>
      </w:r>
      <w:r>
        <w:rPr>
          <w:rFonts w:ascii="Arial" w:eastAsia="Arial" w:hAnsi="Arial" w:cs="Arial"/>
          <w:spacing w:val="1"/>
        </w:rPr>
        <w:t xml:space="preserve"> </w:t>
      </w:r>
      <w:r>
        <w:rPr>
          <w:rFonts w:ascii="Arial" w:eastAsia="Arial" w:hAnsi="Arial" w:cs="Arial"/>
          <w:spacing w:val="-3"/>
        </w:rPr>
        <w:t>e</w:t>
      </w:r>
      <w:r>
        <w:rPr>
          <w:rFonts w:ascii="Arial" w:eastAsia="Arial" w:hAnsi="Arial" w:cs="Arial"/>
          <w:spacing w:val="1"/>
        </w:rPr>
        <w:t>m</w:t>
      </w:r>
      <w:r>
        <w:rPr>
          <w:rFonts w:ascii="Arial" w:eastAsia="Arial" w:hAnsi="Arial" w:cs="Arial"/>
        </w:rPr>
        <w:t>e</w:t>
      </w:r>
      <w:r>
        <w:rPr>
          <w:rFonts w:ascii="Arial" w:eastAsia="Arial" w:hAnsi="Arial" w:cs="Arial"/>
          <w:spacing w:val="-2"/>
        </w:rPr>
        <w:t>r</w:t>
      </w:r>
      <w:r>
        <w:rPr>
          <w:rFonts w:ascii="Arial" w:eastAsia="Arial" w:hAnsi="Arial" w:cs="Arial"/>
          <w:spacing w:val="2"/>
        </w:rPr>
        <w:t>g</w:t>
      </w:r>
      <w:r>
        <w:rPr>
          <w:rFonts w:ascii="Arial" w:eastAsia="Arial" w:hAnsi="Arial" w:cs="Arial"/>
        </w:rPr>
        <w:t>e</w:t>
      </w:r>
      <w:r>
        <w:rPr>
          <w:rFonts w:ascii="Arial" w:eastAsia="Arial" w:hAnsi="Arial" w:cs="Arial"/>
          <w:spacing w:val="-3"/>
        </w:rPr>
        <w:t>n</w:t>
      </w:r>
      <w:r>
        <w:rPr>
          <w:rFonts w:ascii="Arial" w:eastAsia="Arial" w:hAnsi="Arial" w:cs="Arial"/>
        </w:rPr>
        <w:t>cy</w:t>
      </w:r>
      <w:r>
        <w:rPr>
          <w:rFonts w:ascii="Arial" w:eastAsia="Arial" w:hAnsi="Arial" w:cs="Arial"/>
          <w:spacing w:val="-1"/>
        </w:rPr>
        <w:t xml:space="preserve"> </w:t>
      </w:r>
      <w:r>
        <w:rPr>
          <w:rFonts w:ascii="Arial" w:eastAsia="Arial" w:hAnsi="Arial" w:cs="Arial"/>
        </w:rPr>
        <w:t>s</w:t>
      </w:r>
      <w:r>
        <w:rPr>
          <w:rFonts w:ascii="Arial" w:eastAsia="Arial" w:hAnsi="Arial" w:cs="Arial"/>
          <w:spacing w:val="-1"/>
        </w:rPr>
        <w:t>i</w:t>
      </w:r>
      <w:r>
        <w:rPr>
          <w:rFonts w:ascii="Arial" w:eastAsia="Arial" w:hAnsi="Arial" w:cs="Arial"/>
          <w:spacing w:val="1"/>
        </w:rPr>
        <w:t>t</w:t>
      </w:r>
      <w:r>
        <w:rPr>
          <w:rFonts w:ascii="Arial" w:eastAsia="Arial" w:hAnsi="Arial" w:cs="Arial"/>
        </w:rPr>
        <w:t>ua</w:t>
      </w:r>
      <w:r>
        <w:rPr>
          <w:rFonts w:ascii="Arial" w:eastAsia="Arial" w:hAnsi="Arial" w:cs="Arial"/>
          <w:spacing w:val="1"/>
        </w:rPr>
        <w:t>t</w:t>
      </w:r>
      <w:r>
        <w:rPr>
          <w:rFonts w:ascii="Arial" w:eastAsia="Arial" w:hAnsi="Arial" w:cs="Arial"/>
          <w:spacing w:val="-1"/>
        </w:rPr>
        <w:t>i</w:t>
      </w:r>
      <w:r>
        <w:rPr>
          <w:rFonts w:ascii="Arial" w:eastAsia="Arial" w:hAnsi="Arial" w:cs="Arial"/>
        </w:rPr>
        <w:t>ons</w:t>
      </w:r>
    </w:p>
    <w:p w:rsidR="000A5570" w:rsidRDefault="000A5570">
      <w:pPr>
        <w:spacing w:before="9" w:after="0" w:line="110" w:lineRule="exact"/>
        <w:rPr>
          <w:sz w:val="11"/>
          <w:szCs w:val="11"/>
        </w:rPr>
      </w:pPr>
    </w:p>
    <w:p w:rsidR="000A5570" w:rsidRDefault="00863EB5">
      <w:pPr>
        <w:spacing w:after="0" w:line="240" w:lineRule="auto"/>
        <w:ind w:left="298" w:right="6564"/>
        <w:jc w:val="both"/>
        <w:rPr>
          <w:rFonts w:ascii="Arial" w:eastAsia="Arial" w:hAnsi="Arial" w:cs="Arial"/>
        </w:rPr>
      </w:pPr>
      <w:r>
        <w:rPr>
          <w:rFonts w:ascii="Arial" w:eastAsia="Arial" w:hAnsi="Arial" w:cs="Arial"/>
        </w:rPr>
        <w:t xml:space="preserve">5      </w:t>
      </w:r>
      <w:r>
        <w:rPr>
          <w:rFonts w:ascii="Arial" w:eastAsia="Arial" w:hAnsi="Arial" w:cs="Arial"/>
          <w:spacing w:val="15"/>
        </w:rPr>
        <w:t xml:space="preserve"> </w:t>
      </w:r>
      <w:r>
        <w:rPr>
          <w:rFonts w:ascii="Arial" w:eastAsia="Arial" w:hAnsi="Arial" w:cs="Arial"/>
          <w:spacing w:val="-1"/>
        </w:rPr>
        <w:t>A</w:t>
      </w:r>
      <w:r>
        <w:rPr>
          <w:rFonts w:ascii="Arial" w:eastAsia="Arial" w:hAnsi="Arial" w:cs="Arial"/>
        </w:rPr>
        <w:t>d</w:t>
      </w:r>
      <w:r>
        <w:rPr>
          <w:rFonts w:ascii="Arial" w:eastAsia="Arial" w:hAnsi="Arial" w:cs="Arial"/>
          <w:spacing w:val="1"/>
        </w:rPr>
        <w:t>m</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s</w:t>
      </w:r>
      <w:r>
        <w:rPr>
          <w:rFonts w:ascii="Arial" w:eastAsia="Arial" w:hAnsi="Arial" w:cs="Arial"/>
          <w:spacing w:val="1"/>
        </w:rPr>
        <w:t>tr</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spacing w:val="-2"/>
        </w:rPr>
        <w:t>v</w:t>
      </w:r>
      <w:r>
        <w:rPr>
          <w:rFonts w:ascii="Arial" w:eastAsia="Arial" w:hAnsi="Arial" w:cs="Arial"/>
        </w:rPr>
        <w:t>e</w:t>
      </w:r>
      <w:r>
        <w:rPr>
          <w:rFonts w:ascii="Arial" w:eastAsia="Arial" w:hAnsi="Arial" w:cs="Arial"/>
          <w:spacing w:val="-2"/>
        </w:rPr>
        <w:t xml:space="preserve"> </w:t>
      </w:r>
      <w:r>
        <w:rPr>
          <w:rFonts w:ascii="Arial" w:eastAsia="Arial" w:hAnsi="Arial" w:cs="Arial"/>
          <w:spacing w:val="3"/>
        </w:rPr>
        <w:t>f</w:t>
      </w:r>
      <w:r>
        <w:rPr>
          <w:rFonts w:ascii="Arial" w:eastAsia="Arial" w:hAnsi="Arial" w:cs="Arial"/>
        </w:rPr>
        <w:t>u</w:t>
      </w:r>
      <w:r>
        <w:rPr>
          <w:rFonts w:ascii="Arial" w:eastAsia="Arial" w:hAnsi="Arial" w:cs="Arial"/>
          <w:spacing w:val="-3"/>
        </w:rPr>
        <w:t>n</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ons</w:t>
      </w:r>
    </w:p>
    <w:p w:rsidR="000A5570" w:rsidRDefault="000A5570">
      <w:pPr>
        <w:spacing w:before="9" w:after="0" w:line="110" w:lineRule="exact"/>
        <w:rPr>
          <w:sz w:val="11"/>
          <w:szCs w:val="11"/>
        </w:rPr>
      </w:pPr>
    </w:p>
    <w:p w:rsidR="000A5570" w:rsidRDefault="00863EB5">
      <w:pPr>
        <w:spacing w:after="0" w:line="240" w:lineRule="auto"/>
        <w:ind w:left="298" w:right="7236"/>
        <w:jc w:val="both"/>
        <w:rPr>
          <w:rFonts w:ascii="Arial" w:eastAsia="Arial" w:hAnsi="Arial" w:cs="Arial"/>
        </w:rPr>
      </w:pPr>
      <w:r>
        <w:rPr>
          <w:rFonts w:ascii="Arial" w:eastAsia="Arial" w:hAnsi="Arial" w:cs="Arial"/>
        </w:rPr>
        <w:t xml:space="preserve">6      </w:t>
      </w:r>
      <w:r>
        <w:rPr>
          <w:rFonts w:ascii="Arial" w:eastAsia="Arial" w:hAnsi="Arial" w:cs="Arial"/>
          <w:spacing w:val="15"/>
        </w:rPr>
        <w:t xml:space="preserve"> </w:t>
      </w:r>
      <w:r>
        <w:rPr>
          <w:rFonts w:ascii="Arial" w:eastAsia="Arial" w:hAnsi="Arial" w:cs="Arial"/>
        </w:rPr>
        <w:t>Le</w:t>
      </w:r>
      <w:r>
        <w:rPr>
          <w:rFonts w:ascii="Arial" w:eastAsia="Arial" w:hAnsi="Arial" w:cs="Arial"/>
          <w:spacing w:val="2"/>
        </w:rPr>
        <w:t>g</w:t>
      </w:r>
      <w:r>
        <w:rPr>
          <w:rFonts w:ascii="Arial" w:eastAsia="Arial" w:hAnsi="Arial" w:cs="Arial"/>
        </w:rPr>
        <w:t>al</w:t>
      </w:r>
      <w:r>
        <w:rPr>
          <w:rFonts w:ascii="Arial" w:eastAsia="Arial" w:hAnsi="Arial" w:cs="Arial"/>
          <w:spacing w:val="-2"/>
        </w:rPr>
        <w:t xml:space="preserve"> </w:t>
      </w:r>
      <w:r>
        <w:rPr>
          <w:rFonts w:ascii="Arial" w:eastAsia="Arial" w:hAnsi="Arial" w:cs="Arial"/>
          <w:spacing w:val="2"/>
        </w:rPr>
        <w:t>k</w:t>
      </w:r>
      <w:r>
        <w:rPr>
          <w:rFonts w:ascii="Arial" w:eastAsia="Arial" w:hAnsi="Arial" w:cs="Arial"/>
        </w:rPr>
        <w:t>no</w:t>
      </w:r>
      <w:r>
        <w:rPr>
          <w:rFonts w:ascii="Arial" w:eastAsia="Arial" w:hAnsi="Arial" w:cs="Arial"/>
          <w:spacing w:val="-4"/>
        </w:rPr>
        <w:t>w</w:t>
      </w:r>
      <w:r>
        <w:rPr>
          <w:rFonts w:ascii="Arial" w:eastAsia="Arial" w:hAnsi="Arial" w:cs="Arial"/>
          <w:spacing w:val="-1"/>
        </w:rPr>
        <w:t>l</w:t>
      </w:r>
      <w:r>
        <w:rPr>
          <w:rFonts w:ascii="Arial" w:eastAsia="Arial" w:hAnsi="Arial" w:cs="Arial"/>
        </w:rPr>
        <w:t>ed</w:t>
      </w:r>
      <w:r>
        <w:rPr>
          <w:rFonts w:ascii="Arial" w:eastAsia="Arial" w:hAnsi="Arial" w:cs="Arial"/>
          <w:spacing w:val="2"/>
        </w:rPr>
        <w:t>g</w:t>
      </w:r>
      <w:r>
        <w:rPr>
          <w:rFonts w:ascii="Arial" w:eastAsia="Arial" w:hAnsi="Arial" w:cs="Arial"/>
        </w:rPr>
        <w:t>e</w:t>
      </w:r>
    </w:p>
    <w:p w:rsidR="000A5570" w:rsidRDefault="000A5570">
      <w:pPr>
        <w:spacing w:before="6" w:after="0" w:line="120" w:lineRule="exact"/>
        <w:rPr>
          <w:sz w:val="12"/>
          <w:szCs w:val="12"/>
        </w:rPr>
      </w:pPr>
    </w:p>
    <w:p w:rsidR="000A5570" w:rsidRDefault="00863EB5">
      <w:pPr>
        <w:spacing w:after="0" w:line="252" w:lineRule="exact"/>
        <w:ind w:left="298" w:right="96"/>
        <w:rPr>
          <w:rFonts w:ascii="Arial" w:eastAsia="Arial" w:hAnsi="Arial" w:cs="Arial"/>
        </w:rPr>
      </w:pPr>
      <w:commentRangeStart w:id="154"/>
      <w:r>
        <w:rPr>
          <w:rFonts w:ascii="Arial" w:eastAsia="Arial" w:hAnsi="Arial" w:cs="Arial"/>
        </w:rPr>
        <w:t>Fo</w:t>
      </w:r>
      <w:r>
        <w:rPr>
          <w:rFonts w:ascii="Arial" w:eastAsia="Arial" w:hAnsi="Arial" w:cs="Arial"/>
          <w:spacing w:val="-1"/>
        </w:rPr>
        <w:t>ll</w:t>
      </w:r>
      <w:r>
        <w:rPr>
          <w:rFonts w:ascii="Arial" w:eastAsia="Arial" w:hAnsi="Arial" w:cs="Arial"/>
          <w:spacing w:val="2"/>
        </w:rPr>
        <w:t>o</w:t>
      </w:r>
      <w:r>
        <w:rPr>
          <w:rFonts w:ascii="Arial" w:eastAsia="Arial" w:hAnsi="Arial" w:cs="Arial"/>
          <w:spacing w:val="-3"/>
        </w:rPr>
        <w:t>w</w:t>
      </w:r>
      <w:r>
        <w:rPr>
          <w:rFonts w:ascii="Arial" w:eastAsia="Arial" w:hAnsi="Arial" w:cs="Arial"/>
          <w:spacing w:val="-1"/>
        </w:rPr>
        <w:t>i</w:t>
      </w:r>
      <w:r>
        <w:rPr>
          <w:rFonts w:ascii="Arial" w:eastAsia="Arial" w:hAnsi="Arial" w:cs="Arial"/>
        </w:rPr>
        <w:t xml:space="preserve">ng </w:t>
      </w:r>
      <w:r>
        <w:rPr>
          <w:rFonts w:ascii="Arial" w:eastAsia="Arial" w:hAnsi="Arial" w:cs="Arial"/>
          <w:spacing w:val="12"/>
        </w:rPr>
        <w:t xml:space="preserve"> </w:t>
      </w:r>
      <w:r>
        <w:rPr>
          <w:rFonts w:ascii="Arial" w:eastAsia="Arial" w:hAnsi="Arial" w:cs="Arial"/>
        </w:rPr>
        <w:t>succes</w:t>
      </w:r>
      <w:r>
        <w:rPr>
          <w:rFonts w:ascii="Arial" w:eastAsia="Arial" w:hAnsi="Arial" w:cs="Arial"/>
          <w:spacing w:val="-2"/>
        </w:rPr>
        <w:t>s</w:t>
      </w:r>
      <w:r>
        <w:rPr>
          <w:rFonts w:ascii="Arial" w:eastAsia="Arial" w:hAnsi="Arial" w:cs="Arial"/>
          <w:spacing w:val="3"/>
        </w:rPr>
        <w:t>f</w:t>
      </w:r>
      <w:r>
        <w:rPr>
          <w:rFonts w:ascii="Arial" w:eastAsia="Arial" w:hAnsi="Arial" w:cs="Arial"/>
        </w:rPr>
        <w:t xml:space="preserve">ul </w:t>
      </w:r>
      <w:r>
        <w:rPr>
          <w:rFonts w:ascii="Arial" w:eastAsia="Arial" w:hAnsi="Arial" w:cs="Arial"/>
          <w:spacing w:val="9"/>
        </w:rPr>
        <w:t xml:space="preserve"> </w:t>
      </w:r>
      <w:r>
        <w:rPr>
          <w:rFonts w:ascii="Arial" w:eastAsia="Arial" w:hAnsi="Arial" w:cs="Arial"/>
        </w:rPr>
        <w:t>c</w:t>
      </w:r>
      <w:r>
        <w:rPr>
          <w:rFonts w:ascii="Arial" w:eastAsia="Arial" w:hAnsi="Arial" w:cs="Arial"/>
          <w:spacing w:val="-3"/>
        </w:rPr>
        <w:t>o</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e</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9"/>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3"/>
        </w:rPr>
        <w:t xml:space="preserve"> </w:t>
      </w:r>
      <w:r>
        <w:rPr>
          <w:rFonts w:ascii="Arial" w:eastAsia="Arial" w:hAnsi="Arial" w:cs="Arial"/>
        </w:rPr>
        <w:t>V</w:t>
      </w:r>
      <w:r>
        <w:rPr>
          <w:rFonts w:ascii="Arial" w:eastAsia="Arial" w:hAnsi="Arial" w:cs="Arial"/>
          <w:spacing w:val="1"/>
        </w:rPr>
        <w:t>-</w:t>
      </w:r>
      <w:r>
        <w:rPr>
          <w:rFonts w:ascii="Arial" w:eastAsia="Arial" w:hAnsi="Arial" w:cs="Arial"/>
        </w:rPr>
        <w:t>10</w:t>
      </w:r>
      <w:r>
        <w:rPr>
          <w:rFonts w:ascii="Arial" w:eastAsia="Arial" w:hAnsi="Arial" w:cs="Arial"/>
          <w:spacing w:val="-3"/>
        </w:rPr>
        <w:t>3</w:t>
      </w:r>
      <w:r>
        <w:rPr>
          <w:rFonts w:ascii="Arial" w:eastAsia="Arial" w:hAnsi="Arial" w:cs="Arial"/>
          <w:spacing w:val="1"/>
        </w:rPr>
        <w:t>/</w:t>
      </w:r>
      <w:r>
        <w:rPr>
          <w:rFonts w:ascii="Arial" w:eastAsia="Arial" w:hAnsi="Arial" w:cs="Arial"/>
        </w:rPr>
        <w:t xml:space="preserve">2 </w:t>
      </w:r>
      <w:r>
        <w:rPr>
          <w:rFonts w:ascii="Arial" w:eastAsia="Arial" w:hAnsi="Arial" w:cs="Arial"/>
          <w:spacing w:val="7"/>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 xml:space="preserve">e </w:t>
      </w:r>
      <w:r>
        <w:rPr>
          <w:rFonts w:ascii="Arial" w:eastAsia="Arial" w:hAnsi="Arial" w:cs="Arial"/>
          <w:spacing w:val="9"/>
        </w:rPr>
        <w:t xml:space="preserve"> </w:t>
      </w:r>
      <w:r>
        <w:rPr>
          <w:rFonts w:ascii="Arial" w:eastAsia="Arial" w:hAnsi="Arial" w:cs="Arial"/>
        </w:rPr>
        <w:t>endo</w:t>
      </w:r>
      <w:r>
        <w:rPr>
          <w:rFonts w:ascii="Arial" w:eastAsia="Arial" w:hAnsi="Arial" w:cs="Arial"/>
          <w:spacing w:val="1"/>
        </w:rPr>
        <w:t>r</w:t>
      </w:r>
      <w:r>
        <w:rPr>
          <w:rFonts w:ascii="Arial" w:eastAsia="Arial" w:hAnsi="Arial" w:cs="Arial"/>
        </w:rPr>
        <w:t>se</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rPr>
        <w:t xml:space="preserve">t </w:t>
      </w:r>
      <w:r>
        <w:rPr>
          <w:rFonts w:ascii="Arial" w:eastAsia="Arial" w:hAnsi="Arial" w:cs="Arial"/>
          <w:spacing w:val="11"/>
        </w:rPr>
        <w:t xml:space="preserve"> </w:t>
      </w:r>
      <w:r>
        <w:rPr>
          <w:rFonts w:ascii="Arial" w:eastAsia="Arial" w:hAnsi="Arial" w:cs="Arial"/>
        </w:rPr>
        <w:t>shou</w:t>
      </w:r>
      <w:r>
        <w:rPr>
          <w:rFonts w:ascii="Arial" w:eastAsia="Arial" w:hAnsi="Arial" w:cs="Arial"/>
          <w:spacing w:val="-1"/>
        </w:rPr>
        <w:t>l</w:t>
      </w:r>
      <w:r>
        <w:rPr>
          <w:rFonts w:ascii="Arial" w:eastAsia="Arial" w:hAnsi="Arial" w:cs="Arial"/>
        </w:rPr>
        <w:t xml:space="preserve">d </w:t>
      </w:r>
      <w:r>
        <w:rPr>
          <w:rFonts w:ascii="Arial" w:eastAsia="Arial" w:hAnsi="Arial" w:cs="Arial"/>
          <w:spacing w:val="7"/>
        </w:rPr>
        <w:t xml:space="preserve"> </w:t>
      </w:r>
      <w:r>
        <w:rPr>
          <w:rFonts w:ascii="Arial" w:eastAsia="Arial" w:hAnsi="Arial" w:cs="Arial"/>
        </w:rPr>
        <w:t xml:space="preserve">be </w:t>
      </w:r>
      <w:r>
        <w:rPr>
          <w:rFonts w:ascii="Arial" w:eastAsia="Arial" w:hAnsi="Arial" w:cs="Arial"/>
          <w:spacing w:val="9"/>
        </w:rPr>
        <w:t xml:space="preserve"> </w:t>
      </w:r>
      <w:r>
        <w:rPr>
          <w:rFonts w:ascii="Arial" w:eastAsia="Arial" w:hAnsi="Arial" w:cs="Arial"/>
        </w:rPr>
        <w:t>docu</w:t>
      </w:r>
      <w:r>
        <w:rPr>
          <w:rFonts w:ascii="Arial" w:eastAsia="Arial" w:hAnsi="Arial" w:cs="Arial"/>
          <w:spacing w:val="1"/>
        </w:rPr>
        <w:t>m</w:t>
      </w:r>
      <w:r>
        <w:rPr>
          <w:rFonts w:ascii="Arial" w:eastAsia="Arial" w:hAnsi="Arial" w:cs="Arial"/>
        </w:rPr>
        <w:t>en</w:t>
      </w:r>
      <w:r>
        <w:rPr>
          <w:rFonts w:ascii="Arial" w:eastAsia="Arial" w:hAnsi="Arial" w:cs="Arial"/>
          <w:spacing w:val="1"/>
        </w:rPr>
        <w:t>t</w:t>
      </w:r>
      <w:r>
        <w:rPr>
          <w:rFonts w:ascii="Arial" w:eastAsia="Arial" w:hAnsi="Arial" w:cs="Arial"/>
          <w:spacing w:val="-3"/>
        </w:rPr>
        <w:t>e</w:t>
      </w:r>
      <w:r>
        <w:rPr>
          <w:rFonts w:ascii="Arial" w:eastAsia="Arial" w:hAnsi="Arial" w:cs="Arial"/>
        </w:rPr>
        <w:t xml:space="preserve">d </w:t>
      </w:r>
      <w:r>
        <w:rPr>
          <w:rFonts w:ascii="Arial" w:eastAsia="Arial" w:hAnsi="Arial" w:cs="Arial"/>
          <w:spacing w:val="9"/>
        </w:rPr>
        <w:t xml:space="preserve"> </w:t>
      </w:r>
      <w:r>
        <w:rPr>
          <w:rFonts w:ascii="Arial" w:eastAsia="Arial" w:hAnsi="Arial" w:cs="Arial"/>
        </w:rPr>
        <w:t xml:space="preserve">and </w:t>
      </w:r>
      <w:r>
        <w:rPr>
          <w:rFonts w:ascii="Arial" w:eastAsia="Arial" w:hAnsi="Arial" w:cs="Arial"/>
          <w:spacing w:val="1"/>
        </w:rPr>
        <w:t>r</w:t>
      </w:r>
      <w:r>
        <w:rPr>
          <w:rFonts w:ascii="Arial" w:eastAsia="Arial" w:hAnsi="Arial" w:cs="Arial"/>
        </w:rPr>
        <w:t>eco</w:t>
      </w:r>
      <w:r>
        <w:rPr>
          <w:rFonts w:ascii="Arial" w:eastAsia="Arial" w:hAnsi="Arial" w:cs="Arial"/>
          <w:spacing w:val="1"/>
        </w:rPr>
        <w:t>r</w:t>
      </w:r>
      <w:r>
        <w:rPr>
          <w:rFonts w:ascii="Arial" w:eastAsia="Arial" w:hAnsi="Arial" w:cs="Arial"/>
        </w:rPr>
        <w:t>ded</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t</w:t>
      </w:r>
      <w:r>
        <w:rPr>
          <w:rFonts w:ascii="Arial" w:eastAsia="Arial" w:hAnsi="Arial" w:cs="Arial"/>
        </w:rPr>
        <w:t>he</w:t>
      </w:r>
      <w:r>
        <w:rPr>
          <w:rFonts w:ascii="Arial" w:eastAsia="Arial" w:hAnsi="Arial" w:cs="Arial"/>
          <w:spacing w:val="-2"/>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 xml:space="preserve">S </w:t>
      </w:r>
      <w:r>
        <w:rPr>
          <w:rFonts w:ascii="Arial" w:eastAsia="Arial" w:hAnsi="Arial" w:cs="Arial"/>
          <w:spacing w:val="-1"/>
        </w:rPr>
        <w:t>C</w:t>
      </w:r>
      <w:r>
        <w:rPr>
          <w:rFonts w:ascii="Arial" w:eastAsia="Arial" w:hAnsi="Arial" w:cs="Arial"/>
          <w:spacing w:val="-3"/>
        </w:rPr>
        <w:t>e</w:t>
      </w:r>
      <w:r>
        <w:rPr>
          <w:rFonts w:ascii="Arial" w:eastAsia="Arial" w:hAnsi="Arial" w:cs="Arial"/>
          <w:spacing w:val="1"/>
        </w:rPr>
        <w:t>r</w:t>
      </w:r>
      <w:r>
        <w:rPr>
          <w:rFonts w:ascii="Arial" w:eastAsia="Arial" w:hAnsi="Arial" w:cs="Arial"/>
          <w:spacing w:val="-1"/>
        </w:rPr>
        <w:t>ti</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rPr>
        <w:t>L</w:t>
      </w:r>
      <w:r>
        <w:rPr>
          <w:rFonts w:ascii="Arial" w:eastAsia="Arial" w:hAnsi="Arial" w:cs="Arial"/>
          <w:spacing w:val="-3"/>
        </w:rPr>
        <w:t>o</w:t>
      </w:r>
      <w:r>
        <w:rPr>
          <w:rFonts w:ascii="Arial" w:eastAsia="Arial" w:hAnsi="Arial" w:cs="Arial"/>
          <w:spacing w:val="2"/>
        </w:rPr>
        <w:t>g</w:t>
      </w:r>
      <w:r>
        <w:rPr>
          <w:rFonts w:ascii="Arial" w:eastAsia="Arial" w:hAnsi="Arial" w:cs="Arial"/>
        </w:rPr>
        <w:t>.</w:t>
      </w:r>
      <w:commentRangeEnd w:id="154"/>
      <w:r w:rsidR="00A84364">
        <w:rPr>
          <w:rStyle w:val="CommentReference"/>
        </w:rPr>
        <w:commentReference w:id="154"/>
      </w:r>
    </w:p>
    <w:p w:rsidR="000A5570" w:rsidRDefault="000A5570">
      <w:pPr>
        <w:spacing w:before="7" w:after="0" w:line="110" w:lineRule="exact"/>
        <w:rPr>
          <w:sz w:val="11"/>
          <w:szCs w:val="11"/>
        </w:rPr>
      </w:pPr>
    </w:p>
    <w:p w:rsidR="000A5570" w:rsidRDefault="00071E95">
      <w:pPr>
        <w:spacing w:after="0" w:line="240" w:lineRule="auto"/>
        <w:ind w:left="298" w:right="3623"/>
        <w:jc w:val="both"/>
        <w:rPr>
          <w:rFonts w:ascii="Arial" w:eastAsia="Arial" w:hAnsi="Arial" w:cs="Arial"/>
        </w:rPr>
      </w:pPr>
      <w:r>
        <w:pict>
          <v:group id="_x0000_s1274" style="position:absolute;left:0;text-align:left;margin-left:62.3pt;margin-top:.1pt;width:.1pt;height:18.6pt;z-index:-251623936;mso-position-horizontal-relative:page" coordorigin="1246,2" coordsize="2,372">
            <v:shape id="_x0000_s1275" style="position:absolute;left:1246;top:2;width:2;height:372" coordorigin="1246,2" coordsize="0,372" path="m1246,2r,372e" filled="f" strokeweight=".82pt">
              <v:path arrowok="t"/>
            </v:shape>
            <w10:wrap anchorx="page"/>
          </v:group>
        </w:pict>
      </w:r>
      <w:r w:rsidR="00863EB5">
        <w:rPr>
          <w:rFonts w:ascii="Arial" w:eastAsia="Arial" w:hAnsi="Arial" w:cs="Arial"/>
          <w:strike/>
          <w:color w:val="818181"/>
        </w:rPr>
        <w:t>6</w:t>
      </w:r>
      <w:r w:rsidR="00863EB5">
        <w:rPr>
          <w:rFonts w:ascii="Arial" w:eastAsia="Arial" w:hAnsi="Arial" w:cs="Arial"/>
          <w:strike/>
          <w:color w:val="818181"/>
          <w:spacing w:val="1"/>
        </w:rPr>
        <w:t>.</w:t>
      </w:r>
      <w:r w:rsidR="00863EB5">
        <w:rPr>
          <w:rFonts w:ascii="Arial" w:eastAsia="Arial" w:hAnsi="Arial" w:cs="Arial"/>
          <w:strike/>
          <w:color w:val="818181"/>
        </w:rPr>
        <w:t>2</w:t>
      </w:r>
      <w:r w:rsidR="00863EB5">
        <w:rPr>
          <w:rFonts w:ascii="Arial" w:eastAsia="Arial" w:hAnsi="Arial" w:cs="Arial"/>
          <w:strike/>
          <w:color w:val="818181"/>
          <w:spacing w:val="1"/>
        </w:rPr>
        <w:t>.</w:t>
      </w:r>
      <w:r w:rsidR="00863EB5">
        <w:rPr>
          <w:rFonts w:ascii="Arial" w:eastAsia="Arial" w:hAnsi="Arial" w:cs="Arial"/>
          <w:strike/>
          <w:color w:val="818181"/>
        </w:rPr>
        <w:t>3</w:t>
      </w:r>
      <w:r w:rsidR="00863EB5">
        <w:rPr>
          <w:rFonts w:ascii="Arial" w:eastAsia="Arial" w:hAnsi="Arial" w:cs="Arial"/>
          <w:color w:val="818181"/>
          <w:spacing w:val="-3"/>
          <w:u w:val="single" w:color="818181"/>
        </w:rPr>
        <w:t>8</w:t>
      </w:r>
      <w:r w:rsidR="00863EB5">
        <w:rPr>
          <w:rFonts w:ascii="Arial" w:eastAsia="Arial" w:hAnsi="Arial" w:cs="Arial"/>
          <w:color w:val="818181"/>
          <w:spacing w:val="1"/>
          <w:u w:val="single" w:color="818181"/>
        </w:rPr>
        <w:t>.</w:t>
      </w:r>
      <w:r w:rsidR="00863EB5">
        <w:rPr>
          <w:rFonts w:ascii="Arial" w:eastAsia="Arial" w:hAnsi="Arial" w:cs="Arial"/>
          <w:color w:val="818181"/>
          <w:u w:val="single" w:color="818181"/>
        </w:rPr>
        <w:t>2</w:t>
      </w:r>
      <w:r w:rsidR="00863EB5">
        <w:rPr>
          <w:rFonts w:ascii="Arial" w:eastAsia="Arial" w:hAnsi="Arial" w:cs="Arial"/>
          <w:color w:val="818181"/>
          <w:spacing w:val="1"/>
          <w:u w:val="single" w:color="818181"/>
        </w:rPr>
        <w:t>.</w:t>
      </w:r>
      <w:r w:rsidR="00863EB5">
        <w:rPr>
          <w:rFonts w:ascii="Arial" w:eastAsia="Arial" w:hAnsi="Arial" w:cs="Arial"/>
          <w:color w:val="818181"/>
          <w:spacing w:val="9"/>
          <w:u w:val="single" w:color="818181"/>
        </w:rPr>
        <w:t>3</w:t>
      </w:r>
      <w:r w:rsidR="00863EB5">
        <w:rPr>
          <w:rFonts w:ascii="Arial" w:eastAsia="Arial" w:hAnsi="Arial" w:cs="Arial"/>
          <w:color w:val="000000"/>
          <w:spacing w:val="1"/>
        </w:rPr>
        <w:t>O</w:t>
      </w:r>
      <w:r w:rsidR="00863EB5">
        <w:rPr>
          <w:rFonts w:ascii="Arial" w:eastAsia="Arial" w:hAnsi="Arial" w:cs="Arial"/>
          <w:color w:val="000000"/>
        </w:rPr>
        <w:t>n</w:t>
      </w:r>
      <w:r w:rsidR="00863EB5">
        <w:rPr>
          <w:rFonts w:ascii="Arial" w:eastAsia="Arial" w:hAnsi="Arial" w:cs="Arial"/>
          <w:color w:val="000000"/>
          <w:spacing w:val="-2"/>
        </w:rPr>
        <w:t>-</w:t>
      </w:r>
      <w:r w:rsidR="00863EB5">
        <w:rPr>
          <w:rFonts w:ascii="Arial" w:eastAsia="Arial" w:hAnsi="Arial" w:cs="Arial"/>
          <w:color w:val="000000"/>
          <w:spacing w:val="1"/>
        </w:rPr>
        <w:t>t</w:t>
      </w:r>
      <w:r w:rsidR="00863EB5">
        <w:rPr>
          <w:rFonts w:ascii="Arial" w:eastAsia="Arial" w:hAnsi="Arial" w:cs="Arial"/>
          <w:color w:val="000000"/>
        </w:rPr>
        <w:t>he</w:t>
      </w:r>
      <w:r w:rsidR="00863EB5">
        <w:rPr>
          <w:rFonts w:ascii="Arial" w:eastAsia="Arial" w:hAnsi="Arial" w:cs="Arial"/>
          <w:color w:val="000000"/>
          <w:spacing w:val="1"/>
        </w:rPr>
        <w:t>-</w:t>
      </w:r>
      <w:r w:rsidR="00863EB5">
        <w:rPr>
          <w:rFonts w:ascii="Arial" w:eastAsia="Arial" w:hAnsi="Arial" w:cs="Arial"/>
          <w:color w:val="000000"/>
        </w:rPr>
        <w:t>Job</w:t>
      </w:r>
      <w:r w:rsidR="00863EB5">
        <w:rPr>
          <w:rFonts w:ascii="Arial" w:eastAsia="Arial" w:hAnsi="Arial" w:cs="Arial"/>
          <w:color w:val="000000"/>
          <w:spacing w:val="-4"/>
        </w:rPr>
        <w:t xml:space="preserve"> </w:t>
      </w:r>
      <w:r w:rsidR="00863EB5">
        <w:rPr>
          <w:rFonts w:ascii="Arial" w:eastAsia="Arial" w:hAnsi="Arial" w:cs="Arial"/>
          <w:color w:val="000000"/>
          <w:spacing w:val="2"/>
        </w:rPr>
        <w:t>T</w:t>
      </w:r>
      <w:r w:rsidR="00863EB5">
        <w:rPr>
          <w:rFonts w:ascii="Arial" w:eastAsia="Arial" w:hAnsi="Arial" w:cs="Arial"/>
          <w:color w:val="000000"/>
          <w:spacing w:val="1"/>
        </w:rPr>
        <w:t>r</w:t>
      </w:r>
      <w:r w:rsidR="00863EB5">
        <w:rPr>
          <w:rFonts w:ascii="Arial" w:eastAsia="Arial" w:hAnsi="Arial" w:cs="Arial"/>
          <w:color w:val="000000"/>
        </w:rPr>
        <w:t>a</w:t>
      </w:r>
      <w:r w:rsidR="00863EB5">
        <w:rPr>
          <w:rFonts w:ascii="Arial" w:eastAsia="Arial" w:hAnsi="Arial" w:cs="Arial"/>
          <w:color w:val="000000"/>
          <w:spacing w:val="-1"/>
        </w:rPr>
        <w:t>i</w:t>
      </w:r>
      <w:r w:rsidR="00863EB5">
        <w:rPr>
          <w:rFonts w:ascii="Arial" w:eastAsia="Arial" w:hAnsi="Arial" w:cs="Arial"/>
          <w:color w:val="000000"/>
        </w:rPr>
        <w:t>n</w:t>
      </w:r>
      <w:r w:rsidR="00863EB5">
        <w:rPr>
          <w:rFonts w:ascii="Arial" w:eastAsia="Arial" w:hAnsi="Arial" w:cs="Arial"/>
          <w:color w:val="000000"/>
          <w:spacing w:val="-1"/>
        </w:rPr>
        <w:t>i</w:t>
      </w:r>
      <w:r w:rsidR="00863EB5">
        <w:rPr>
          <w:rFonts w:ascii="Arial" w:eastAsia="Arial" w:hAnsi="Arial" w:cs="Arial"/>
          <w:color w:val="000000"/>
          <w:spacing w:val="-3"/>
        </w:rPr>
        <w:t>n</w:t>
      </w:r>
      <w:r w:rsidR="00863EB5">
        <w:rPr>
          <w:rFonts w:ascii="Arial" w:eastAsia="Arial" w:hAnsi="Arial" w:cs="Arial"/>
          <w:color w:val="000000"/>
        </w:rPr>
        <w:t>g</w:t>
      </w:r>
      <w:r w:rsidR="00863EB5">
        <w:rPr>
          <w:rFonts w:ascii="Arial" w:eastAsia="Arial" w:hAnsi="Arial" w:cs="Arial"/>
          <w:color w:val="000000"/>
          <w:spacing w:val="2"/>
        </w:rPr>
        <w:t xml:space="preserve"> </w:t>
      </w:r>
      <w:r w:rsidR="00863EB5">
        <w:rPr>
          <w:rFonts w:ascii="Arial" w:eastAsia="Arial" w:hAnsi="Arial" w:cs="Arial"/>
          <w:color w:val="000000"/>
          <w:spacing w:val="1"/>
        </w:rPr>
        <w:t>(</w:t>
      </w:r>
      <w:r w:rsidR="00863EB5">
        <w:rPr>
          <w:rFonts w:ascii="Arial" w:eastAsia="Arial" w:hAnsi="Arial" w:cs="Arial"/>
          <w:color w:val="000000"/>
          <w:spacing w:val="-1"/>
        </w:rPr>
        <w:t>O</w:t>
      </w:r>
      <w:r w:rsidR="00863EB5">
        <w:rPr>
          <w:rFonts w:ascii="Arial" w:eastAsia="Arial" w:hAnsi="Arial" w:cs="Arial"/>
          <w:color w:val="000000"/>
          <w:spacing w:val="-2"/>
        </w:rPr>
        <w:t>J</w:t>
      </w:r>
      <w:r w:rsidR="00863EB5">
        <w:rPr>
          <w:rFonts w:ascii="Arial" w:eastAsia="Arial" w:hAnsi="Arial" w:cs="Arial"/>
          <w:color w:val="000000"/>
          <w:spacing w:val="2"/>
        </w:rPr>
        <w:t>T</w:t>
      </w:r>
      <w:r w:rsidR="00863EB5">
        <w:rPr>
          <w:rFonts w:ascii="Arial" w:eastAsia="Arial" w:hAnsi="Arial" w:cs="Arial"/>
          <w:color w:val="000000"/>
        </w:rPr>
        <w:t xml:space="preserve">) </w:t>
      </w:r>
      <w:r w:rsidR="00863EB5">
        <w:rPr>
          <w:rFonts w:ascii="Arial" w:eastAsia="Arial" w:hAnsi="Arial" w:cs="Arial"/>
          <w:color w:val="000000"/>
          <w:spacing w:val="-4"/>
        </w:rPr>
        <w:t>M</w:t>
      </w:r>
      <w:r w:rsidR="00863EB5">
        <w:rPr>
          <w:rFonts w:ascii="Arial" w:eastAsia="Arial" w:hAnsi="Arial" w:cs="Arial"/>
          <w:color w:val="000000"/>
        </w:rPr>
        <w:t xml:space="preserve">odel </w:t>
      </w:r>
      <w:r w:rsidR="00863EB5">
        <w:rPr>
          <w:rFonts w:ascii="Arial" w:eastAsia="Arial" w:hAnsi="Arial" w:cs="Arial"/>
          <w:color w:val="000000"/>
          <w:spacing w:val="-1"/>
        </w:rPr>
        <w:t>C</w:t>
      </w:r>
      <w:r w:rsidR="00863EB5">
        <w:rPr>
          <w:rFonts w:ascii="Arial" w:eastAsia="Arial" w:hAnsi="Arial" w:cs="Arial"/>
          <w:color w:val="000000"/>
        </w:rPr>
        <w:t>ou</w:t>
      </w:r>
      <w:r w:rsidR="00863EB5">
        <w:rPr>
          <w:rFonts w:ascii="Arial" w:eastAsia="Arial" w:hAnsi="Arial" w:cs="Arial"/>
          <w:color w:val="000000"/>
          <w:spacing w:val="1"/>
        </w:rPr>
        <w:t>r</w:t>
      </w:r>
      <w:r w:rsidR="00863EB5">
        <w:rPr>
          <w:rFonts w:ascii="Arial" w:eastAsia="Arial" w:hAnsi="Arial" w:cs="Arial"/>
          <w:color w:val="000000"/>
        </w:rPr>
        <w:t>se</w:t>
      </w:r>
      <w:r w:rsidR="00863EB5">
        <w:rPr>
          <w:rFonts w:ascii="Arial" w:eastAsia="Arial" w:hAnsi="Arial" w:cs="Arial"/>
          <w:color w:val="000000"/>
          <w:spacing w:val="1"/>
        </w:rPr>
        <w:t xml:space="preserve"> </w:t>
      </w:r>
      <w:r w:rsidR="00863EB5">
        <w:rPr>
          <w:rFonts w:ascii="Arial" w:eastAsia="Arial" w:hAnsi="Arial" w:cs="Arial"/>
          <w:color w:val="000000"/>
          <w:spacing w:val="-1"/>
        </w:rPr>
        <w:t>V</w:t>
      </w:r>
      <w:r w:rsidR="00863EB5">
        <w:rPr>
          <w:rFonts w:ascii="Arial" w:eastAsia="Arial" w:hAnsi="Arial" w:cs="Arial"/>
          <w:color w:val="000000"/>
          <w:spacing w:val="1"/>
        </w:rPr>
        <w:t>-</w:t>
      </w:r>
      <w:r w:rsidR="00863EB5">
        <w:rPr>
          <w:rFonts w:ascii="Arial" w:eastAsia="Arial" w:hAnsi="Arial" w:cs="Arial"/>
          <w:color w:val="000000"/>
        </w:rPr>
        <w:t>10</w:t>
      </w:r>
      <w:r w:rsidR="00863EB5">
        <w:rPr>
          <w:rFonts w:ascii="Arial" w:eastAsia="Arial" w:hAnsi="Arial" w:cs="Arial"/>
          <w:color w:val="000000"/>
          <w:spacing w:val="-3"/>
        </w:rPr>
        <w:t>3</w:t>
      </w:r>
      <w:r w:rsidR="00863EB5">
        <w:rPr>
          <w:rFonts w:ascii="Arial" w:eastAsia="Arial" w:hAnsi="Arial" w:cs="Arial"/>
          <w:color w:val="000000"/>
          <w:spacing w:val="-1"/>
        </w:rPr>
        <w:t>/</w:t>
      </w:r>
      <w:r w:rsidR="00863EB5">
        <w:rPr>
          <w:rFonts w:ascii="Arial" w:eastAsia="Arial" w:hAnsi="Arial" w:cs="Arial"/>
          <w:color w:val="000000"/>
        </w:rPr>
        <w:t>3</w:t>
      </w:r>
    </w:p>
    <w:p w:rsidR="000A5570" w:rsidRDefault="000A5570">
      <w:pPr>
        <w:spacing w:before="9" w:after="0" w:line="110" w:lineRule="exact"/>
        <w:rPr>
          <w:sz w:val="11"/>
          <w:szCs w:val="11"/>
        </w:rPr>
      </w:pPr>
    </w:p>
    <w:p w:rsidR="000A5570" w:rsidRDefault="00863EB5">
      <w:pPr>
        <w:spacing w:after="0" w:line="240" w:lineRule="auto"/>
        <w:ind w:left="298" w:right="98"/>
        <w:jc w:val="both"/>
        <w:rPr>
          <w:rFonts w:ascii="Arial" w:eastAsia="Arial" w:hAnsi="Arial" w:cs="Arial"/>
        </w:rPr>
      </w:pPr>
      <w:r>
        <w:rPr>
          <w:rFonts w:ascii="Arial" w:eastAsia="Arial" w:hAnsi="Arial" w:cs="Arial"/>
          <w:spacing w:val="-1"/>
        </w:rPr>
        <w:t>E</w:t>
      </w:r>
      <w:r>
        <w:rPr>
          <w:rFonts w:ascii="Arial" w:eastAsia="Arial" w:hAnsi="Arial" w:cs="Arial"/>
          <w:spacing w:val="-2"/>
        </w:rPr>
        <w:t>v</w:t>
      </w:r>
      <w:r>
        <w:rPr>
          <w:rFonts w:ascii="Arial" w:eastAsia="Arial" w:hAnsi="Arial" w:cs="Arial"/>
        </w:rPr>
        <w:t>e</w:t>
      </w:r>
      <w:r>
        <w:rPr>
          <w:rFonts w:ascii="Arial" w:eastAsia="Arial" w:hAnsi="Arial" w:cs="Arial"/>
          <w:spacing w:val="1"/>
        </w:rPr>
        <w:t>r</w:t>
      </w:r>
      <w:r>
        <w:rPr>
          <w:rFonts w:ascii="Arial" w:eastAsia="Arial" w:hAnsi="Arial" w:cs="Arial"/>
        </w:rPr>
        <w:t>y</w:t>
      </w:r>
      <w:r>
        <w:rPr>
          <w:rFonts w:ascii="Arial" w:eastAsia="Arial" w:hAnsi="Arial" w:cs="Arial"/>
          <w:spacing w:val="1"/>
        </w:rPr>
        <w:t xml:space="preserve"> </w:t>
      </w:r>
      <w:r>
        <w:rPr>
          <w:rFonts w:ascii="Arial" w:eastAsia="Arial" w:hAnsi="Arial" w:cs="Arial"/>
        </w:rPr>
        <w:t>ce</w:t>
      </w:r>
      <w:r>
        <w:rPr>
          <w:rFonts w:ascii="Arial" w:eastAsia="Arial" w:hAnsi="Arial" w:cs="Arial"/>
          <w:spacing w:val="1"/>
        </w:rPr>
        <w:t>rt</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ca</w:t>
      </w:r>
      <w:r>
        <w:rPr>
          <w:rFonts w:ascii="Arial" w:eastAsia="Arial" w:hAnsi="Arial" w:cs="Arial"/>
          <w:spacing w:val="1"/>
        </w:rPr>
        <w:t>t</w:t>
      </w:r>
      <w:r>
        <w:rPr>
          <w:rFonts w:ascii="Arial" w:eastAsia="Arial" w:hAnsi="Arial" w:cs="Arial"/>
        </w:rPr>
        <w:t>ed</w:t>
      </w:r>
      <w:r>
        <w:rPr>
          <w:rFonts w:ascii="Arial" w:eastAsia="Arial" w:hAnsi="Arial" w:cs="Arial"/>
          <w:spacing w:val="1"/>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O</w:t>
      </w:r>
      <w:r>
        <w:rPr>
          <w:rFonts w:ascii="Arial" w:eastAsia="Arial" w:hAnsi="Arial" w:cs="Arial"/>
        </w:rPr>
        <w:t>pe</w:t>
      </w:r>
      <w:r>
        <w:rPr>
          <w:rFonts w:ascii="Arial" w:eastAsia="Arial" w:hAnsi="Arial" w:cs="Arial"/>
          <w:spacing w:val="1"/>
        </w:rPr>
        <w:t>r</w:t>
      </w:r>
      <w:r>
        <w:rPr>
          <w:rFonts w:ascii="Arial" w:eastAsia="Arial" w:hAnsi="Arial" w:cs="Arial"/>
        </w:rPr>
        <w:t>a</w:t>
      </w:r>
      <w:r>
        <w:rPr>
          <w:rFonts w:ascii="Arial" w:eastAsia="Arial" w:hAnsi="Arial" w:cs="Arial"/>
          <w:spacing w:val="1"/>
        </w:rPr>
        <w:t>t</w:t>
      </w:r>
      <w:r>
        <w:rPr>
          <w:rFonts w:ascii="Arial" w:eastAsia="Arial" w:hAnsi="Arial" w:cs="Arial"/>
          <w:spacing w:val="-3"/>
        </w:rPr>
        <w:t>o</w:t>
      </w:r>
      <w:r>
        <w:rPr>
          <w:rFonts w:ascii="Arial" w:eastAsia="Arial" w:hAnsi="Arial" w:cs="Arial"/>
        </w:rPr>
        <w:t>r</w:t>
      </w:r>
      <w:r>
        <w:rPr>
          <w:rFonts w:ascii="Arial" w:eastAsia="Arial" w:hAnsi="Arial" w:cs="Arial"/>
          <w:spacing w:val="2"/>
        </w:rPr>
        <w:t xml:space="preserve"> </w:t>
      </w:r>
      <w:r>
        <w:rPr>
          <w:rFonts w:ascii="Arial" w:eastAsia="Arial" w:hAnsi="Arial" w:cs="Arial"/>
        </w:rPr>
        <w:t>shou</w:t>
      </w:r>
      <w:r>
        <w:rPr>
          <w:rFonts w:ascii="Arial" w:eastAsia="Arial" w:hAnsi="Arial" w:cs="Arial"/>
          <w:spacing w:val="-1"/>
        </w:rPr>
        <w:t>l</w:t>
      </w:r>
      <w:r>
        <w:rPr>
          <w:rFonts w:ascii="Arial" w:eastAsia="Arial" w:hAnsi="Arial" w:cs="Arial"/>
        </w:rPr>
        <w:t>d</w:t>
      </w:r>
      <w:r>
        <w:rPr>
          <w:rFonts w:ascii="Arial" w:eastAsia="Arial" w:hAnsi="Arial" w:cs="Arial"/>
          <w:spacing w:val="1"/>
        </w:rPr>
        <w:t xml:space="preserve"> r</w:t>
      </w:r>
      <w:r>
        <w:rPr>
          <w:rFonts w:ascii="Arial" w:eastAsia="Arial" w:hAnsi="Arial" w:cs="Arial"/>
        </w:rPr>
        <w:t>ece</w:t>
      </w:r>
      <w:r>
        <w:rPr>
          <w:rFonts w:ascii="Arial" w:eastAsia="Arial" w:hAnsi="Arial" w:cs="Arial"/>
          <w:spacing w:val="-1"/>
        </w:rPr>
        <w:t>i</w:t>
      </w:r>
      <w:r>
        <w:rPr>
          <w:rFonts w:ascii="Arial" w:eastAsia="Arial" w:hAnsi="Arial" w:cs="Arial"/>
          <w:spacing w:val="-2"/>
        </w:rPr>
        <w:t>v</w:t>
      </w:r>
      <w:r>
        <w:rPr>
          <w:rFonts w:ascii="Arial" w:eastAsia="Arial" w:hAnsi="Arial" w:cs="Arial"/>
        </w:rPr>
        <w:t>e</w:t>
      </w:r>
      <w:r>
        <w:rPr>
          <w:rFonts w:ascii="Arial" w:eastAsia="Arial" w:hAnsi="Arial" w:cs="Arial"/>
          <w:spacing w:val="1"/>
        </w:rPr>
        <w:t xml:space="preserve"> </w:t>
      </w:r>
      <w:r>
        <w:rPr>
          <w:rFonts w:ascii="Arial" w:eastAsia="Arial" w:hAnsi="Arial" w:cs="Arial"/>
          <w:spacing w:val="3"/>
        </w:rPr>
        <w:t>O</w:t>
      </w:r>
      <w:r>
        <w:rPr>
          <w:rFonts w:ascii="Arial" w:eastAsia="Arial" w:hAnsi="Arial" w:cs="Arial"/>
          <w:spacing w:val="1"/>
        </w:rPr>
        <w:t>n-t</w:t>
      </w:r>
      <w:r>
        <w:rPr>
          <w:rFonts w:ascii="Arial" w:eastAsia="Arial" w:hAnsi="Arial" w:cs="Arial"/>
        </w:rPr>
        <w:t>h</w:t>
      </w:r>
      <w:r>
        <w:rPr>
          <w:rFonts w:ascii="Arial" w:eastAsia="Arial" w:hAnsi="Arial" w:cs="Arial"/>
          <w:spacing w:val="-3"/>
        </w:rPr>
        <w:t>e</w:t>
      </w:r>
      <w:r>
        <w:rPr>
          <w:rFonts w:ascii="Arial" w:eastAsia="Arial" w:hAnsi="Arial" w:cs="Arial"/>
          <w:spacing w:val="1"/>
        </w:rPr>
        <w:t>-</w:t>
      </w:r>
      <w:r>
        <w:rPr>
          <w:rFonts w:ascii="Arial" w:eastAsia="Arial" w:hAnsi="Arial" w:cs="Arial"/>
        </w:rPr>
        <w:t>Job</w:t>
      </w:r>
      <w:r>
        <w:rPr>
          <w:rFonts w:ascii="Arial" w:eastAsia="Arial" w:hAnsi="Arial" w:cs="Arial"/>
          <w:spacing w:val="1"/>
        </w:rPr>
        <w:t xml:space="preserve"> </w:t>
      </w:r>
      <w:r>
        <w:rPr>
          <w:rFonts w:ascii="Arial" w:eastAsia="Arial" w:hAnsi="Arial" w:cs="Arial"/>
        </w:rPr>
        <w:t>T</w:t>
      </w:r>
      <w:r>
        <w:rPr>
          <w:rFonts w:ascii="Arial" w:eastAsia="Arial" w:hAnsi="Arial" w:cs="Arial"/>
          <w:spacing w:val="1"/>
        </w:rPr>
        <w: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fr</w:t>
      </w:r>
      <w:r>
        <w:rPr>
          <w:rFonts w:ascii="Arial" w:eastAsia="Arial" w:hAnsi="Arial" w:cs="Arial"/>
        </w:rPr>
        <w:t>om a</w:t>
      </w:r>
      <w:r>
        <w:rPr>
          <w:rFonts w:ascii="Arial" w:eastAsia="Arial" w:hAnsi="Arial" w:cs="Arial"/>
          <w:spacing w:val="1"/>
        </w:rPr>
        <w:t xml:space="preserve"> </w:t>
      </w:r>
      <w:r>
        <w:rPr>
          <w:rFonts w:ascii="Arial" w:eastAsia="Arial" w:hAnsi="Arial" w:cs="Arial"/>
          <w:spacing w:val="2"/>
        </w:rPr>
        <w:t>q</w:t>
      </w:r>
      <w:r>
        <w:rPr>
          <w:rFonts w:ascii="Arial" w:eastAsia="Arial" w:hAnsi="Arial" w:cs="Arial"/>
        </w:rPr>
        <w:t>ua</w:t>
      </w:r>
      <w:r>
        <w:rPr>
          <w:rFonts w:ascii="Arial" w:eastAsia="Arial" w:hAnsi="Arial" w:cs="Arial"/>
          <w:spacing w:val="-1"/>
        </w:rPr>
        <w:t>li</w:t>
      </w:r>
      <w:r>
        <w:rPr>
          <w:rFonts w:ascii="Arial" w:eastAsia="Arial" w:hAnsi="Arial" w:cs="Arial"/>
          <w:spacing w:val="3"/>
        </w:rPr>
        <w:t>f</w:t>
      </w:r>
      <w:r>
        <w:rPr>
          <w:rFonts w:ascii="Arial" w:eastAsia="Arial" w:hAnsi="Arial" w:cs="Arial"/>
          <w:spacing w:val="-1"/>
        </w:rPr>
        <w:t>i</w:t>
      </w:r>
      <w:r>
        <w:rPr>
          <w:rFonts w:ascii="Arial" w:eastAsia="Arial" w:hAnsi="Arial" w:cs="Arial"/>
        </w:rPr>
        <w:t>ed</w:t>
      </w:r>
      <w:r>
        <w:rPr>
          <w:rFonts w:ascii="Arial" w:eastAsia="Arial" w:hAnsi="Arial" w:cs="Arial"/>
          <w:spacing w:val="1"/>
        </w:rPr>
        <w:t xml:space="preserve"> O</w:t>
      </w:r>
      <w:r>
        <w:rPr>
          <w:rFonts w:ascii="Arial" w:eastAsia="Arial" w:hAnsi="Arial" w:cs="Arial"/>
          <w:spacing w:val="-2"/>
        </w:rPr>
        <w:t>n</w:t>
      </w:r>
      <w:r>
        <w:rPr>
          <w:rFonts w:ascii="Arial" w:eastAsia="Arial" w:hAnsi="Arial" w:cs="Arial"/>
          <w:spacing w:val="1"/>
        </w:rPr>
        <w:t>-t</w:t>
      </w:r>
      <w:r>
        <w:rPr>
          <w:rFonts w:ascii="Arial" w:eastAsia="Arial" w:hAnsi="Arial" w:cs="Arial"/>
        </w:rPr>
        <w:t>h</w:t>
      </w:r>
      <w:r>
        <w:rPr>
          <w:rFonts w:ascii="Arial" w:eastAsia="Arial" w:hAnsi="Arial" w:cs="Arial"/>
          <w:spacing w:val="-3"/>
        </w:rPr>
        <w:t>e</w:t>
      </w:r>
      <w:r>
        <w:rPr>
          <w:rFonts w:ascii="Arial" w:eastAsia="Arial" w:hAnsi="Arial" w:cs="Arial"/>
          <w:spacing w:val="1"/>
        </w:rPr>
        <w:t>-</w:t>
      </w:r>
      <w:r>
        <w:rPr>
          <w:rFonts w:ascii="Arial" w:eastAsia="Arial" w:hAnsi="Arial" w:cs="Arial"/>
        </w:rPr>
        <w:t>J</w:t>
      </w:r>
      <w:r>
        <w:rPr>
          <w:rFonts w:ascii="Arial" w:eastAsia="Arial" w:hAnsi="Arial" w:cs="Arial"/>
          <w:spacing w:val="-3"/>
        </w:rPr>
        <w:t>ob</w:t>
      </w:r>
    </w:p>
    <w:p w:rsidR="000A5570" w:rsidRDefault="00863EB5">
      <w:pPr>
        <w:spacing w:after="0" w:line="252" w:lineRule="exact"/>
        <w:ind w:left="298" w:right="1226"/>
        <w:jc w:val="both"/>
        <w:rPr>
          <w:rFonts w:ascii="Arial" w:eastAsia="Arial" w:hAnsi="Arial" w:cs="Arial"/>
        </w:rPr>
      </w:pPr>
      <w:r>
        <w:rPr>
          <w:rFonts w:ascii="Arial" w:eastAsia="Arial" w:hAnsi="Arial" w:cs="Arial"/>
          <w:spacing w:val="2"/>
        </w:rPr>
        <w:t>T</w:t>
      </w:r>
      <w:r>
        <w:rPr>
          <w:rFonts w:ascii="Arial" w:eastAsia="Arial" w:hAnsi="Arial" w:cs="Arial"/>
          <w:spacing w:val="1"/>
        </w:rPr>
        <w: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1"/>
        </w:rPr>
        <w:t xml:space="preserve"> I</w:t>
      </w:r>
      <w:r>
        <w:rPr>
          <w:rFonts w:ascii="Arial" w:eastAsia="Arial" w:hAnsi="Arial" w:cs="Arial"/>
        </w:rPr>
        <w:t>n</w:t>
      </w:r>
      <w:r>
        <w:rPr>
          <w:rFonts w:ascii="Arial" w:eastAsia="Arial" w:hAnsi="Arial" w:cs="Arial"/>
          <w:spacing w:val="-2"/>
        </w:rPr>
        <w:t>s</w:t>
      </w:r>
      <w:r>
        <w:rPr>
          <w:rFonts w:ascii="Arial" w:eastAsia="Arial" w:hAnsi="Arial" w:cs="Arial"/>
          <w:spacing w:val="1"/>
        </w:rPr>
        <w:t>tr</w:t>
      </w:r>
      <w:r>
        <w:rPr>
          <w:rFonts w:ascii="Arial" w:eastAsia="Arial" w:hAnsi="Arial" w:cs="Arial"/>
        </w:rPr>
        <w:t>u</w:t>
      </w:r>
      <w:r>
        <w:rPr>
          <w:rFonts w:ascii="Arial" w:eastAsia="Arial" w:hAnsi="Arial" w:cs="Arial"/>
          <w:spacing w:val="-2"/>
        </w:rPr>
        <w:t>c</w:t>
      </w:r>
      <w:r>
        <w:rPr>
          <w:rFonts w:ascii="Arial" w:eastAsia="Arial" w:hAnsi="Arial" w:cs="Arial"/>
          <w:spacing w:val="1"/>
        </w:rPr>
        <w:t>t</w:t>
      </w:r>
      <w:r>
        <w:rPr>
          <w:rFonts w:ascii="Arial" w:eastAsia="Arial" w:hAnsi="Arial" w:cs="Arial"/>
        </w:rPr>
        <w:t>or b</w:t>
      </w:r>
      <w:r>
        <w:rPr>
          <w:rFonts w:ascii="Arial" w:eastAsia="Arial" w:hAnsi="Arial" w:cs="Arial"/>
          <w:spacing w:val="-3"/>
        </w:rPr>
        <w:t>e</w:t>
      </w:r>
      <w:r>
        <w:rPr>
          <w:rFonts w:ascii="Arial" w:eastAsia="Arial" w:hAnsi="Arial" w:cs="Arial"/>
          <w:spacing w:val="3"/>
        </w:rPr>
        <w:t>f</w:t>
      </w:r>
      <w:r>
        <w:rPr>
          <w:rFonts w:ascii="Arial" w:eastAsia="Arial" w:hAnsi="Arial" w:cs="Arial"/>
          <w:spacing w:val="-3"/>
        </w:rPr>
        <w:t>o</w:t>
      </w:r>
      <w:r>
        <w:rPr>
          <w:rFonts w:ascii="Arial" w:eastAsia="Arial" w:hAnsi="Arial" w:cs="Arial"/>
          <w:spacing w:val="-2"/>
        </w:rPr>
        <w:t>r</w:t>
      </w:r>
      <w:r>
        <w:rPr>
          <w:rFonts w:ascii="Arial" w:eastAsia="Arial" w:hAnsi="Arial" w:cs="Arial"/>
        </w:rPr>
        <w:t>e</w:t>
      </w:r>
      <w:r>
        <w:rPr>
          <w:rFonts w:ascii="Arial" w:eastAsia="Arial" w:hAnsi="Arial" w:cs="Arial"/>
          <w:spacing w:val="1"/>
        </w:rPr>
        <w:t xml:space="preserve"> </w:t>
      </w:r>
      <w:r>
        <w:rPr>
          <w:rFonts w:ascii="Arial" w:eastAsia="Arial" w:hAnsi="Arial" w:cs="Arial"/>
        </w:rPr>
        <w:t>be</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w:t>
      </w:r>
      <w:r>
        <w:rPr>
          <w:rFonts w:ascii="Arial" w:eastAsia="Arial" w:hAnsi="Arial" w:cs="Arial"/>
        </w:rPr>
        <w:t>au</w:t>
      </w:r>
      <w:r>
        <w:rPr>
          <w:rFonts w:ascii="Arial" w:eastAsia="Arial" w:hAnsi="Arial" w:cs="Arial"/>
          <w:spacing w:val="1"/>
        </w:rPr>
        <w:t>t</w:t>
      </w:r>
      <w:r>
        <w:rPr>
          <w:rFonts w:ascii="Arial" w:eastAsia="Arial" w:hAnsi="Arial" w:cs="Arial"/>
        </w:rPr>
        <w:t>h</w:t>
      </w:r>
      <w:r>
        <w:rPr>
          <w:rFonts w:ascii="Arial" w:eastAsia="Arial" w:hAnsi="Arial" w:cs="Arial"/>
          <w:spacing w:val="-3"/>
        </w:rPr>
        <w:t>o</w:t>
      </w:r>
      <w:r>
        <w:rPr>
          <w:rFonts w:ascii="Arial" w:eastAsia="Arial" w:hAnsi="Arial" w:cs="Arial"/>
          <w:spacing w:val="1"/>
        </w:rPr>
        <w:t>r</w:t>
      </w:r>
      <w:r>
        <w:rPr>
          <w:rFonts w:ascii="Arial" w:eastAsia="Arial" w:hAnsi="Arial" w:cs="Arial"/>
          <w:spacing w:val="-1"/>
        </w:rPr>
        <w:t>i</w:t>
      </w:r>
      <w:r>
        <w:rPr>
          <w:rFonts w:ascii="Arial" w:eastAsia="Arial" w:hAnsi="Arial" w:cs="Arial"/>
        </w:rPr>
        <w:t>sed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
        </w:rPr>
        <w:t xml:space="preserve"> </w:t>
      </w:r>
      <w:r>
        <w:rPr>
          <w:rFonts w:ascii="Arial" w:eastAsia="Arial" w:hAnsi="Arial" w:cs="Arial"/>
        </w:rPr>
        <w:t>c</w:t>
      </w:r>
      <w:r>
        <w:rPr>
          <w:rFonts w:ascii="Arial" w:eastAsia="Arial" w:hAnsi="Arial" w:cs="Arial"/>
          <w:spacing w:val="-3"/>
        </w:rPr>
        <w:t>a</w:t>
      </w:r>
      <w:r>
        <w:rPr>
          <w:rFonts w:ascii="Arial" w:eastAsia="Arial" w:hAnsi="Arial" w:cs="Arial"/>
          <w:spacing w:val="-2"/>
        </w:rPr>
        <w:t>r</w:t>
      </w:r>
      <w:r>
        <w:rPr>
          <w:rFonts w:ascii="Arial" w:eastAsia="Arial" w:hAnsi="Arial" w:cs="Arial"/>
          <w:spacing w:val="1"/>
        </w:rPr>
        <w:t>r</w:t>
      </w:r>
      <w:r>
        <w:rPr>
          <w:rFonts w:ascii="Arial" w:eastAsia="Arial" w:hAnsi="Arial" w:cs="Arial"/>
        </w:rPr>
        <w:t>y</w:t>
      </w:r>
      <w:r>
        <w:rPr>
          <w:rFonts w:ascii="Arial" w:eastAsia="Arial" w:hAnsi="Arial" w:cs="Arial"/>
          <w:spacing w:val="-1"/>
        </w:rPr>
        <w:t xml:space="preserve"> </w:t>
      </w:r>
      <w:r>
        <w:rPr>
          <w:rFonts w:ascii="Arial" w:eastAsia="Arial" w:hAnsi="Arial" w:cs="Arial"/>
        </w:rPr>
        <w:t xml:space="preserve">out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d</w:t>
      </w:r>
      <w:r>
        <w:rPr>
          <w:rFonts w:ascii="Arial" w:eastAsia="Arial" w:hAnsi="Arial" w:cs="Arial"/>
          <w:spacing w:val="-3"/>
        </w:rPr>
        <w:t>u</w:t>
      </w:r>
      <w:r>
        <w:rPr>
          <w:rFonts w:ascii="Arial" w:eastAsia="Arial" w:hAnsi="Arial" w:cs="Arial"/>
          <w:spacing w:val="1"/>
        </w:rPr>
        <w:t>t</w:t>
      </w:r>
      <w:r>
        <w:rPr>
          <w:rFonts w:ascii="Arial" w:eastAsia="Arial" w:hAnsi="Arial" w:cs="Arial"/>
          <w:spacing w:val="-1"/>
        </w:rPr>
        <w:t>i</w:t>
      </w:r>
      <w:r>
        <w:rPr>
          <w:rFonts w:ascii="Arial" w:eastAsia="Arial" w:hAnsi="Arial" w:cs="Arial"/>
        </w:rPr>
        <w:t>es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spacing w:val="-3"/>
        </w:rPr>
        <w:t>V</w:t>
      </w:r>
      <w:r>
        <w:rPr>
          <w:rFonts w:ascii="Arial" w:eastAsia="Arial" w:hAnsi="Arial" w:cs="Arial"/>
        </w:rPr>
        <w:t xml:space="preserve">TS </w:t>
      </w:r>
      <w:r>
        <w:rPr>
          <w:rFonts w:ascii="Arial" w:eastAsia="Arial" w:hAnsi="Arial" w:cs="Arial"/>
          <w:spacing w:val="1"/>
        </w:rPr>
        <w:t>O</w:t>
      </w:r>
      <w:r>
        <w:rPr>
          <w:rFonts w:ascii="Arial" w:eastAsia="Arial" w:hAnsi="Arial" w:cs="Arial"/>
        </w:rPr>
        <w:t>p</w:t>
      </w:r>
      <w:r>
        <w:rPr>
          <w:rFonts w:ascii="Arial" w:eastAsia="Arial" w:hAnsi="Arial" w:cs="Arial"/>
          <w:spacing w:val="-3"/>
        </w:rPr>
        <w:t>e</w:t>
      </w:r>
      <w:r>
        <w:rPr>
          <w:rFonts w:ascii="Arial" w:eastAsia="Arial" w:hAnsi="Arial" w:cs="Arial"/>
          <w:spacing w:val="1"/>
        </w:rPr>
        <w:t>r</w:t>
      </w:r>
      <w:r>
        <w:rPr>
          <w:rFonts w:ascii="Arial" w:eastAsia="Arial" w:hAnsi="Arial" w:cs="Arial"/>
        </w:rPr>
        <w:t>a</w:t>
      </w:r>
      <w:r>
        <w:rPr>
          <w:rFonts w:ascii="Arial" w:eastAsia="Arial" w:hAnsi="Arial" w:cs="Arial"/>
          <w:spacing w:val="1"/>
        </w:rPr>
        <w:t>t</w:t>
      </w:r>
      <w:r>
        <w:rPr>
          <w:rFonts w:ascii="Arial" w:eastAsia="Arial" w:hAnsi="Arial" w:cs="Arial"/>
          <w:spacing w:val="-3"/>
        </w:rPr>
        <w:t>o</w:t>
      </w:r>
      <w:r>
        <w:rPr>
          <w:rFonts w:ascii="Arial" w:eastAsia="Arial" w:hAnsi="Arial" w:cs="Arial"/>
          <w:spacing w:val="1"/>
        </w:rPr>
        <w:t>r</w:t>
      </w:r>
      <w:r>
        <w:rPr>
          <w:rFonts w:ascii="Arial" w:eastAsia="Arial" w:hAnsi="Arial" w:cs="Arial"/>
        </w:rPr>
        <w:t>.</w:t>
      </w:r>
    </w:p>
    <w:p w:rsidR="000A5570" w:rsidRDefault="000A5570">
      <w:pPr>
        <w:spacing w:before="6" w:after="0" w:line="120" w:lineRule="exact"/>
        <w:rPr>
          <w:sz w:val="12"/>
          <w:szCs w:val="12"/>
        </w:rPr>
      </w:pPr>
    </w:p>
    <w:p w:rsidR="000A5570" w:rsidRDefault="00863EB5">
      <w:pPr>
        <w:spacing w:after="0" w:line="252" w:lineRule="exact"/>
        <w:ind w:left="298" w:right="102"/>
        <w:rPr>
          <w:rFonts w:ascii="Arial" w:eastAsia="Arial" w:hAnsi="Arial" w:cs="Arial"/>
        </w:rPr>
      </w:pPr>
      <w:r>
        <w:rPr>
          <w:rFonts w:ascii="Arial" w:eastAsia="Arial" w:hAnsi="Arial" w:cs="Arial"/>
          <w:spacing w:val="1"/>
        </w:rPr>
        <w:t>O</w:t>
      </w:r>
      <w:r>
        <w:rPr>
          <w:rFonts w:ascii="Arial" w:eastAsia="Arial" w:hAnsi="Arial" w:cs="Arial"/>
        </w:rPr>
        <w:t>n</w:t>
      </w:r>
      <w:r>
        <w:rPr>
          <w:rFonts w:ascii="Arial" w:eastAsia="Arial" w:hAnsi="Arial" w:cs="Arial"/>
          <w:spacing w:val="-2"/>
        </w:rPr>
        <w:t>-</w:t>
      </w:r>
      <w:r>
        <w:rPr>
          <w:rFonts w:ascii="Arial" w:eastAsia="Arial" w:hAnsi="Arial" w:cs="Arial"/>
          <w:spacing w:val="1"/>
        </w:rPr>
        <w:t>t</w:t>
      </w:r>
      <w:r>
        <w:rPr>
          <w:rFonts w:ascii="Arial" w:eastAsia="Arial" w:hAnsi="Arial" w:cs="Arial"/>
        </w:rPr>
        <w:t>he</w:t>
      </w:r>
      <w:r>
        <w:rPr>
          <w:rFonts w:ascii="Arial" w:eastAsia="Arial" w:hAnsi="Arial" w:cs="Arial"/>
          <w:spacing w:val="1"/>
        </w:rPr>
        <w:t>-</w:t>
      </w:r>
      <w:r>
        <w:rPr>
          <w:rFonts w:ascii="Arial" w:eastAsia="Arial" w:hAnsi="Arial" w:cs="Arial"/>
        </w:rPr>
        <w:t>Job</w:t>
      </w:r>
      <w:r>
        <w:rPr>
          <w:rFonts w:ascii="Arial" w:eastAsia="Arial" w:hAnsi="Arial" w:cs="Arial"/>
          <w:spacing w:val="39"/>
        </w:rPr>
        <w:t xml:space="preserve"> </w:t>
      </w:r>
      <w:r>
        <w:rPr>
          <w:rFonts w:ascii="Arial" w:eastAsia="Arial" w:hAnsi="Arial" w:cs="Arial"/>
          <w:spacing w:val="2"/>
        </w:rPr>
        <w:t>T</w:t>
      </w:r>
      <w:r>
        <w:rPr>
          <w:rFonts w:ascii="Arial" w:eastAsia="Arial" w:hAnsi="Arial" w:cs="Arial"/>
          <w:spacing w:val="1"/>
        </w:rPr>
        <w: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46"/>
        </w:rPr>
        <w:t xml:space="preserve"> </w:t>
      </w:r>
      <w:r>
        <w:rPr>
          <w:rFonts w:ascii="Arial" w:eastAsia="Arial" w:hAnsi="Arial" w:cs="Arial"/>
        </w:rPr>
        <w:t>s</w:t>
      </w:r>
      <w:r>
        <w:rPr>
          <w:rFonts w:ascii="Arial" w:eastAsia="Arial" w:hAnsi="Arial" w:cs="Arial"/>
          <w:spacing w:val="-3"/>
        </w:rPr>
        <w:t>h</w:t>
      </w:r>
      <w:r>
        <w:rPr>
          <w:rFonts w:ascii="Arial" w:eastAsia="Arial" w:hAnsi="Arial" w:cs="Arial"/>
        </w:rPr>
        <w:t>ou</w:t>
      </w:r>
      <w:r>
        <w:rPr>
          <w:rFonts w:ascii="Arial" w:eastAsia="Arial" w:hAnsi="Arial" w:cs="Arial"/>
          <w:spacing w:val="-1"/>
        </w:rPr>
        <w:t>l</w:t>
      </w:r>
      <w:r>
        <w:rPr>
          <w:rFonts w:ascii="Arial" w:eastAsia="Arial" w:hAnsi="Arial" w:cs="Arial"/>
        </w:rPr>
        <w:t>d</w:t>
      </w:r>
      <w:r>
        <w:rPr>
          <w:rFonts w:ascii="Arial" w:eastAsia="Arial" w:hAnsi="Arial" w:cs="Arial"/>
          <w:spacing w:val="41"/>
        </w:rPr>
        <w:t xml:space="preserve"> </w:t>
      </w:r>
      <w:r>
        <w:rPr>
          <w:rFonts w:ascii="Arial" w:eastAsia="Arial" w:hAnsi="Arial" w:cs="Arial"/>
          <w:spacing w:val="3"/>
        </w:rPr>
        <w:t>f</w:t>
      </w:r>
      <w:r>
        <w:rPr>
          <w:rFonts w:ascii="Arial" w:eastAsia="Arial" w:hAnsi="Arial" w:cs="Arial"/>
        </w:rPr>
        <w:t>o</w:t>
      </w:r>
      <w:r>
        <w:rPr>
          <w:rFonts w:ascii="Arial" w:eastAsia="Arial" w:hAnsi="Arial" w:cs="Arial"/>
          <w:spacing w:val="-1"/>
        </w:rPr>
        <w:t>ll</w:t>
      </w:r>
      <w:r>
        <w:rPr>
          <w:rFonts w:ascii="Arial" w:eastAsia="Arial" w:hAnsi="Arial" w:cs="Arial"/>
        </w:rPr>
        <w:t>ow</w:t>
      </w:r>
      <w:r>
        <w:rPr>
          <w:rFonts w:ascii="Arial" w:eastAsia="Arial" w:hAnsi="Arial" w:cs="Arial"/>
          <w:spacing w:val="41"/>
        </w:rPr>
        <w:t xml:space="preserve"> </w:t>
      </w:r>
      <w:r>
        <w:rPr>
          <w:rFonts w:ascii="Arial" w:eastAsia="Arial" w:hAnsi="Arial" w:cs="Arial"/>
        </w:rPr>
        <w:t>an</w:t>
      </w:r>
      <w:r>
        <w:rPr>
          <w:rFonts w:ascii="Arial" w:eastAsia="Arial" w:hAnsi="Arial" w:cs="Arial"/>
          <w:spacing w:val="44"/>
        </w:rPr>
        <w:t xml:space="preserve"> </w:t>
      </w:r>
      <w:r>
        <w:rPr>
          <w:rFonts w:ascii="Arial" w:eastAsia="Arial" w:hAnsi="Arial" w:cs="Arial"/>
        </w:rPr>
        <w:t>app</w:t>
      </w:r>
      <w:r>
        <w:rPr>
          <w:rFonts w:ascii="Arial" w:eastAsia="Arial" w:hAnsi="Arial" w:cs="Arial"/>
          <w:spacing w:val="1"/>
        </w:rPr>
        <w:t>r</w:t>
      </w:r>
      <w:r>
        <w:rPr>
          <w:rFonts w:ascii="Arial" w:eastAsia="Arial" w:hAnsi="Arial" w:cs="Arial"/>
        </w:rPr>
        <w:t>o</w:t>
      </w:r>
      <w:r>
        <w:rPr>
          <w:rFonts w:ascii="Arial" w:eastAsia="Arial" w:hAnsi="Arial" w:cs="Arial"/>
          <w:spacing w:val="-2"/>
        </w:rPr>
        <w:t>v</w:t>
      </w:r>
      <w:r>
        <w:rPr>
          <w:rFonts w:ascii="Arial" w:eastAsia="Arial" w:hAnsi="Arial" w:cs="Arial"/>
        </w:rPr>
        <w:t>ed</w:t>
      </w:r>
      <w:r>
        <w:rPr>
          <w:rFonts w:ascii="Arial" w:eastAsia="Arial" w:hAnsi="Arial" w:cs="Arial"/>
          <w:spacing w:val="44"/>
        </w:rPr>
        <w:t xml:space="preserve"> </w:t>
      </w:r>
      <w:r>
        <w:rPr>
          <w:rFonts w:ascii="Arial" w:eastAsia="Arial" w:hAnsi="Arial" w:cs="Arial"/>
        </w:rPr>
        <w:t>p</w:t>
      </w:r>
      <w:r>
        <w:rPr>
          <w:rFonts w:ascii="Arial" w:eastAsia="Arial" w:hAnsi="Arial" w:cs="Arial"/>
          <w:spacing w:val="1"/>
        </w:rPr>
        <w:t>r</w:t>
      </w:r>
      <w:r>
        <w:rPr>
          <w:rFonts w:ascii="Arial" w:eastAsia="Arial" w:hAnsi="Arial" w:cs="Arial"/>
          <w:spacing w:val="-3"/>
        </w:rPr>
        <w:t>o</w:t>
      </w:r>
      <w:r>
        <w:rPr>
          <w:rFonts w:ascii="Arial" w:eastAsia="Arial" w:hAnsi="Arial" w:cs="Arial"/>
          <w:spacing w:val="2"/>
        </w:rPr>
        <w:t>g</w:t>
      </w:r>
      <w:r>
        <w:rPr>
          <w:rFonts w:ascii="Arial" w:eastAsia="Arial" w:hAnsi="Arial" w:cs="Arial"/>
          <w:spacing w:val="-2"/>
        </w:rPr>
        <w:t>r</w:t>
      </w:r>
      <w:r>
        <w:rPr>
          <w:rFonts w:ascii="Arial" w:eastAsia="Arial" w:hAnsi="Arial" w:cs="Arial"/>
        </w:rPr>
        <w:t>a</w:t>
      </w:r>
      <w:r>
        <w:rPr>
          <w:rFonts w:ascii="Arial" w:eastAsia="Arial" w:hAnsi="Arial" w:cs="Arial"/>
          <w:spacing w:val="-2"/>
        </w:rPr>
        <w:t>m</w:t>
      </w:r>
      <w:r>
        <w:rPr>
          <w:rFonts w:ascii="Arial" w:eastAsia="Arial" w:hAnsi="Arial" w:cs="Arial"/>
          <w:spacing w:val="1"/>
        </w:rPr>
        <w:t>m</w:t>
      </w:r>
      <w:r>
        <w:rPr>
          <w:rFonts w:ascii="Arial" w:eastAsia="Arial" w:hAnsi="Arial" w:cs="Arial"/>
        </w:rPr>
        <w:t>e</w:t>
      </w:r>
      <w:r>
        <w:rPr>
          <w:rFonts w:ascii="Arial" w:eastAsia="Arial" w:hAnsi="Arial" w:cs="Arial"/>
          <w:spacing w:val="44"/>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3"/>
        </w:rPr>
        <w:t xml:space="preserve">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44"/>
        </w:rPr>
        <w:t xml:space="preserve"> </w:t>
      </w:r>
      <w:r>
        <w:rPr>
          <w:rFonts w:ascii="Arial" w:eastAsia="Arial" w:hAnsi="Arial" w:cs="Arial"/>
          <w:spacing w:val="-1"/>
        </w:rPr>
        <w:t>wi</w:t>
      </w:r>
      <w:r>
        <w:rPr>
          <w:rFonts w:ascii="Arial" w:eastAsia="Arial" w:hAnsi="Arial" w:cs="Arial"/>
          <w:spacing w:val="1"/>
        </w:rPr>
        <w:t>t</w:t>
      </w:r>
      <w:r>
        <w:rPr>
          <w:rFonts w:ascii="Arial" w:eastAsia="Arial" w:hAnsi="Arial" w:cs="Arial"/>
        </w:rPr>
        <w:t>h</w:t>
      </w:r>
      <w:r>
        <w:rPr>
          <w:rFonts w:ascii="Arial" w:eastAsia="Arial" w:hAnsi="Arial" w:cs="Arial"/>
          <w:spacing w:val="44"/>
        </w:rPr>
        <w:t xml:space="preserve"> </w:t>
      </w:r>
      <w:r>
        <w:rPr>
          <w:rFonts w:ascii="Arial" w:eastAsia="Arial" w:hAnsi="Arial" w:cs="Arial"/>
        </w:rPr>
        <w:t>spec</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44"/>
        </w:rPr>
        <w:t xml:space="preserve"> </w:t>
      </w:r>
      <w:r>
        <w:rPr>
          <w:rFonts w:ascii="Arial" w:eastAsia="Arial" w:hAnsi="Arial" w:cs="Arial"/>
          <w:spacing w:val="-1"/>
        </w:rPr>
        <w:t>l</w:t>
      </w:r>
      <w:r>
        <w:rPr>
          <w:rFonts w:ascii="Arial" w:eastAsia="Arial" w:hAnsi="Arial" w:cs="Arial"/>
        </w:rPr>
        <w:t>ea</w:t>
      </w:r>
      <w:r>
        <w:rPr>
          <w:rFonts w:ascii="Arial" w:eastAsia="Arial" w:hAnsi="Arial" w:cs="Arial"/>
          <w:spacing w:val="1"/>
        </w:rPr>
        <w:t>r</w:t>
      </w:r>
      <w:r>
        <w:rPr>
          <w:rFonts w:ascii="Arial" w:eastAsia="Arial" w:hAnsi="Arial" w:cs="Arial"/>
        </w:rPr>
        <w:t>n</w:t>
      </w:r>
      <w:r>
        <w:rPr>
          <w:rFonts w:ascii="Arial" w:eastAsia="Arial" w:hAnsi="Arial" w:cs="Arial"/>
          <w:spacing w:val="-3"/>
        </w:rPr>
        <w:t>in</w:t>
      </w:r>
      <w:r>
        <w:rPr>
          <w:rFonts w:ascii="Arial" w:eastAsia="Arial" w:hAnsi="Arial" w:cs="Arial"/>
        </w:rPr>
        <w:t>g ob</w:t>
      </w:r>
      <w:r>
        <w:rPr>
          <w:rFonts w:ascii="Arial" w:eastAsia="Arial" w:hAnsi="Arial" w:cs="Arial"/>
          <w:spacing w:val="1"/>
        </w:rPr>
        <w:t>j</w:t>
      </w:r>
      <w:r>
        <w:rPr>
          <w:rFonts w:ascii="Arial" w:eastAsia="Arial" w:hAnsi="Arial" w:cs="Arial"/>
        </w:rPr>
        <w:t>ec</w:t>
      </w:r>
      <w:r>
        <w:rPr>
          <w:rFonts w:ascii="Arial" w:eastAsia="Arial" w:hAnsi="Arial" w:cs="Arial"/>
          <w:spacing w:val="1"/>
        </w:rPr>
        <w:t>t</w:t>
      </w:r>
      <w:r>
        <w:rPr>
          <w:rFonts w:ascii="Arial" w:eastAsia="Arial" w:hAnsi="Arial" w:cs="Arial"/>
          <w:spacing w:val="-1"/>
        </w:rPr>
        <w:t>i</w:t>
      </w:r>
      <w:r>
        <w:rPr>
          <w:rFonts w:ascii="Arial" w:eastAsia="Arial" w:hAnsi="Arial" w:cs="Arial"/>
          <w:spacing w:val="-2"/>
        </w:rPr>
        <w:t>v</w:t>
      </w:r>
      <w:r>
        <w:rPr>
          <w:rFonts w:ascii="Arial" w:eastAsia="Arial" w:hAnsi="Arial" w:cs="Arial"/>
        </w:rPr>
        <w:t>es,</w:t>
      </w:r>
      <w:r>
        <w:rPr>
          <w:rFonts w:ascii="Arial" w:eastAsia="Arial" w:hAnsi="Arial" w:cs="Arial"/>
          <w:spacing w:val="2"/>
        </w:rPr>
        <w:t xml:space="preserve"> </w:t>
      </w:r>
      <w:r>
        <w:rPr>
          <w:rFonts w:ascii="Arial" w:eastAsia="Arial" w:hAnsi="Arial" w:cs="Arial"/>
          <w:spacing w:val="-4"/>
        </w:rPr>
        <w:t>w</w:t>
      </w:r>
      <w:r>
        <w:rPr>
          <w:rFonts w:ascii="Arial" w:eastAsia="Arial" w:hAnsi="Arial" w:cs="Arial"/>
        </w:rPr>
        <w:t>h</w:t>
      </w:r>
      <w:r>
        <w:rPr>
          <w:rFonts w:ascii="Arial" w:eastAsia="Arial" w:hAnsi="Arial" w:cs="Arial"/>
          <w:spacing w:val="-1"/>
        </w:rPr>
        <w:t>i</w:t>
      </w:r>
      <w:r>
        <w:rPr>
          <w:rFonts w:ascii="Arial" w:eastAsia="Arial" w:hAnsi="Arial" w:cs="Arial"/>
        </w:rPr>
        <w:t>ch:</w:t>
      </w:r>
    </w:p>
    <w:p w:rsidR="000A5570" w:rsidRDefault="000A5570">
      <w:pPr>
        <w:spacing w:before="2" w:after="0" w:line="130" w:lineRule="exact"/>
        <w:rPr>
          <w:sz w:val="13"/>
          <w:szCs w:val="13"/>
        </w:rPr>
      </w:pPr>
    </w:p>
    <w:p w:rsidR="000A5570" w:rsidRDefault="00863EB5">
      <w:pPr>
        <w:tabs>
          <w:tab w:val="left" w:pos="1000"/>
        </w:tabs>
        <w:spacing w:after="0" w:line="239" w:lineRule="auto"/>
        <w:ind w:left="1018" w:right="98" w:hanging="360"/>
        <w:jc w:val="both"/>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rPr>
        <w:t>p</w:t>
      </w:r>
      <w:r>
        <w:rPr>
          <w:rFonts w:ascii="Arial" w:eastAsia="Arial" w:hAnsi="Arial" w:cs="Arial"/>
          <w:spacing w:val="1"/>
        </w:rPr>
        <w:t>r</w:t>
      </w:r>
      <w:r>
        <w:rPr>
          <w:rFonts w:ascii="Arial" w:eastAsia="Arial" w:hAnsi="Arial" w:cs="Arial"/>
        </w:rPr>
        <w:t>o</w:t>
      </w:r>
      <w:r>
        <w:rPr>
          <w:rFonts w:ascii="Arial" w:eastAsia="Arial" w:hAnsi="Arial" w:cs="Arial"/>
          <w:spacing w:val="-2"/>
        </w:rPr>
        <w:t>v</w:t>
      </w:r>
      <w:r>
        <w:rPr>
          <w:rFonts w:ascii="Arial" w:eastAsia="Arial" w:hAnsi="Arial" w:cs="Arial"/>
          <w:spacing w:val="-1"/>
        </w:rPr>
        <w:t>i</w:t>
      </w:r>
      <w:r>
        <w:rPr>
          <w:rFonts w:ascii="Arial" w:eastAsia="Arial" w:hAnsi="Arial" w:cs="Arial"/>
        </w:rPr>
        <w:t xml:space="preserve">des </w:t>
      </w:r>
      <w:r>
        <w:rPr>
          <w:rFonts w:ascii="Arial" w:eastAsia="Arial" w:hAnsi="Arial" w:cs="Arial"/>
          <w:spacing w:val="5"/>
        </w:rPr>
        <w:t xml:space="preserve"> </w:t>
      </w:r>
      <w:r>
        <w:rPr>
          <w:rFonts w:ascii="Arial" w:eastAsia="Arial" w:hAnsi="Arial" w:cs="Arial"/>
          <w:spacing w:val="2"/>
        </w:rPr>
        <w:t>k</w:t>
      </w:r>
      <w:r>
        <w:rPr>
          <w:rFonts w:ascii="Arial" w:eastAsia="Arial" w:hAnsi="Arial" w:cs="Arial"/>
        </w:rPr>
        <w:t>no</w:t>
      </w:r>
      <w:r>
        <w:rPr>
          <w:rFonts w:ascii="Arial" w:eastAsia="Arial" w:hAnsi="Arial" w:cs="Arial"/>
          <w:spacing w:val="-4"/>
        </w:rPr>
        <w:t>w</w:t>
      </w:r>
      <w:r>
        <w:rPr>
          <w:rFonts w:ascii="Arial" w:eastAsia="Arial" w:hAnsi="Arial" w:cs="Arial"/>
          <w:spacing w:val="-1"/>
        </w:rPr>
        <w:t>l</w:t>
      </w:r>
      <w:r>
        <w:rPr>
          <w:rFonts w:ascii="Arial" w:eastAsia="Arial" w:hAnsi="Arial" w:cs="Arial"/>
        </w:rPr>
        <w:t>ed</w:t>
      </w:r>
      <w:r>
        <w:rPr>
          <w:rFonts w:ascii="Arial" w:eastAsia="Arial" w:hAnsi="Arial" w:cs="Arial"/>
          <w:spacing w:val="2"/>
        </w:rPr>
        <w:t>g</w:t>
      </w:r>
      <w:r>
        <w:rPr>
          <w:rFonts w:ascii="Arial" w:eastAsia="Arial" w:hAnsi="Arial" w:cs="Arial"/>
        </w:rPr>
        <w:t xml:space="preserve">e </w:t>
      </w:r>
      <w:r>
        <w:rPr>
          <w:rFonts w:ascii="Arial" w:eastAsia="Arial" w:hAnsi="Arial" w:cs="Arial"/>
          <w:spacing w:val="4"/>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6"/>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4"/>
        </w:rPr>
        <w:t xml:space="preserve"> </w:t>
      </w:r>
      <w:r>
        <w:rPr>
          <w:rFonts w:ascii="Arial" w:eastAsia="Arial" w:hAnsi="Arial" w:cs="Arial"/>
          <w:spacing w:val="-1"/>
        </w:rPr>
        <w:t>l</w:t>
      </w:r>
      <w:r>
        <w:rPr>
          <w:rFonts w:ascii="Arial" w:eastAsia="Arial" w:hAnsi="Arial" w:cs="Arial"/>
        </w:rPr>
        <w:t xml:space="preserve">ocal </w:t>
      </w:r>
      <w:r>
        <w:rPr>
          <w:rFonts w:ascii="Arial" w:eastAsia="Arial" w:hAnsi="Arial" w:cs="Arial"/>
          <w:spacing w:val="4"/>
        </w:rPr>
        <w:t xml:space="preserve"> </w:t>
      </w:r>
      <w:r>
        <w:rPr>
          <w:rFonts w:ascii="Arial" w:eastAsia="Arial" w:hAnsi="Arial" w:cs="Arial"/>
        </w:rPr>
        <w:t xml:space="preserve">or </w:t>
      </w:r>
      <w:r>
        <w:rPr>
          <w:rFonts w:ascii="Arial" w:eastAsia="Arial" w:hAnsi="Arial" w:cs="Arial"/>
          <w:spacing w:val="6"/>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g</w:t>
      </w:r>
      <w:r>
        <w:rPr>
          <w:rFonts w:ascii="Arial" w:eastAsia="Arial" w:hAnsi="Arial" w:cs="Arial"/>
          <w:spacing w:val="-1"/>
        </w:rPr>
        <w:t>i</w:t>
      </w:r>
      <w:r>
        <w:rPr>
          <w:rFonts w:ascii="Arial" w:eastAsia="Arial" w:hAnsi="Arial" w:cs="Arial"/>
        </w:rPr>
        <w:t xml:space="preserve">onal </w:t>
      </w:r>
      <w:r>
        <w:rPr>
          <w:rFonts w:ascii="Arial" w:eastAsia="Arial" w:hAnsi="Arial" w:cs="Arial"/>
          <w:spacing w:val="4"/>
        </w:rPr>
        <w:t xml:space="preserve"> </w:t>
      </w:r>
      <w:r>
        <w:rPr>
          <w:rFonts w:ascii="Arial" w:eastAsia="Arial" w:hAnsi="Arial" w:cs="Arial"/>
        </w:rPr>
        <w:t>nau</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cal </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op</w:t>
      </w:r>
      <w:r>
        <w:rPr>
          <w:rFonts w:ascii="Arial" w:eastAsia="Arial" w:hAnsi="Arial" w:cs="Arial"/>
          <w:spacing w:val="-3"/>
        </w:rPr>
        <w:t>o</w:t>
      </w:r>
      <w:r>
        <w:rPr>
          <w:rFonts w:ascii="Arial" w:eastAsia="Arial" w:hAnsi="Arial" w:cs="Arial"/>
          <w:spacing w:val="2"/>
        </w:rPr>
        <w:t>g</w:t>
      </w:r>
      <w:r>
        <w:rPr>
          <w:rFonts w:ascii="Arial" w:eastAsia="Arial" w:hAnsi="Arial" w:cs="Arial"/>
          <w:spacing w:val="1"/>
        </w:rPr>
        <w:t>r</w:t>
      </w:r>
      <w:r>
        <w:rPr>
          <w:rFonts w:ascii="Arial" w:eastAsia="Arial" w:hAnsi="Arial" w:cs="Arial"/>
        </w:rPr>
        <w:t>aph</w:t>
      </w:r>
      <w:r>
        <w:rPr>
          <w:rFonts w:ascii="Arial" w:eastAsia="Arial" w:hAnsi="Arial" w:cs="Arial"/>
          <w:spacing w:val="-2"/>
        </w:rPr>
        <w:t>y</w:t>
      </w:r>
      <w:r>
        <w:rPr>
          <w:rFonts w:ascii="Arial" w:eastAsia="Arial" w:hAnsi="Arial" w:cs="Arial"/>
        </w:rPr>
        <w:t xml:space="preserve">, </w:t>
      </w:r>
      <w:r>
        <w:rPr>
          <w:rFonts w:ascii="Arial" w:eastAsia="Arial" w:hAnsi="Arial" w:cs="Arial"/>
          <w:spacing w:val="6"/>
        </w:rPr>
        <w:t xml:space="preserve"> </w:t>
      </w:r>
      <w:r>
        <w:rPr>
          <w:rFonts w:ascii="Arial" w:eastAsia="Arial" w:hAnsi="Arial" w:cs="Arial"/>
        </w:rPr>
        <w:t>h</w:t>
      </w:r>
      <w:r>
        <w:rPr>
          <w:rFonts w:ascii="Arial" w:eastAsia="Arial" w:hAnsi="Arial" w:cs="Arial"/>
          <w:spacing w:val="-2"/>
        </w:rPr>
        <w:t>y</w:t>
      </w:r>
      <w:r>
        <w:rPr>
          <w:rFonts w:ascii="Arial" w:eastAsia="Arial" w:hAnsi="Arial" w:cs="Arial"/>
        </w:rPr>
        <w:t>d</w:t>
      </w:r>
      <w:r>
        <w:rPr>
          <w:rFonts w:ascii="Arial" w:eastAsia="Arial" w:hAnsi="Arial" w:cs="Arial"/>
          <w:spacing w:val="1"/>
        </w:rPr>
        <w:t>r</w:t>
      </w:r>
      <w:r>
        <w:rPr>
          <w:rFonts w:ascii="Arial" w:eastAsia="Arial" w:hAnsi="Arial" w:cs="Arial"/>
          <w:spacing w:val="-3"/>
        </w:rPr>
        <w:t>o</w:t>
      </w:r>
      <w:r>
        <w:rPr>
          <w:rFonts w:ascii="Arial" w:eastAsia="Arial" w:hAnsi="Arial" w:cs="Arial"/>
          <w:spacing w:val="2"/>
        </w:rPr>
        <w:t>g</w:t>
      </w:r>
      <w:r>
        <w:rPr>
          <w:rFonts w:ascii="Arial" w:eastAsia="Arial" w:hAnsi="Arial" w:cs="Arial"/>
          <w:spacing w:val="1"/>
        </w:rPr>
        <w:t>r</w:t>
      </w:r>
      <w:r>
        <w:rPr>
          <w:rFonts w:ascii="Arial" w:eastAsia="Arial" w:hAnsi="Arial" w:cs="Arial"/>
        </w:rPr>
        <w:t>aph</w:t>
      </w:r>
      <w:r>
        <w:rPr>
          <w:rFonts w:ascii="Arial" w:eastAsia="Arial" w:hAnsi="Arial" w:cs="Arial"/>
          <w:spacing w:val="-1"/>
        </w:rPr>
        <w:t>i</w:t>
      </w:r>
      <w:r>
        <w:rPr>
          <w:rFonts w:ascii="Arial" w:eastAsia="Arial" w:hAnsi="Arial" w:cs="Arial"/>
        </w:rPr>
        <w:t xml:space="preserve">c </w:t>
      </w:r>
      <w:r>
        <w:rPr>
          <w:rFonts w:ascii="Arial" w:eastAsia="Arial" w:hAnsi="Arial" w:cs="Arial"/>
          <w:spacing w:val="5"/>
        </w:rPr>
        <w:t xml:space="preserve"> </w:t>
      </w:r>
      <w:r>
        <w:rPr>
          <w:rFonts w:ascii="Arial" w:eastAsia="Arial" w:hAnsi="Arial" w:cs="Arial"/>
        </w:rPr>
        <w:t>a</w:t>
      </w:r>
      <w:r>
        <w:rPr>
          <w:rFonts w:ascii="Arial" w:eastAsia="Arial" w:hAnsi="Arial" w:cs="Arial"/>
          <w:spacing w:val="-3"/>
        </w:rPr>
        <w:t>n</w:t>
      </w:r>
      <w:r>
        <w:rPr>
          <w:rFonts w:ascii="Arial" w:eastAsia="Arial" w:hAnsi="Arial" w:cs="Arial"/>
        </w:rPr>
        <w:t xml:space="preserve">d </w:t>
      </w:r>
      <w:r>
        <w:rPr>
          <w:rFonts w:ascii="Arial" w:eastAsia="Arial" w:hAnsi="Arial" w:cs="Arial"/>
          <w:spacing w:val="1"/>
        </w:rPr>
        <w:t>m</w:t>
      </w:r>
      <w:r>
        <w:rPr>
          <w:rFonts w:ascii="Arial" w:eastAsia="Arial" w:hAnsi="Arial" w:cs="Arial"/>
        </w:rPr>
        <w:t>e</w:t>
      </w:r>
      <w:r>
        <w:rPr>
          <w:rFonts w:ascii="Arial" w:eastAsia="Arial" w:hAnsi="Arial" w:cs="Arial"/>
          <w:spacing w:val="1"/>
        </w:rPr>
        <w:t>t</w:t>
      </w:r>
      <w:r>
        <w:rPr>
          <w:rFonts w:ascii="Arial" w:eastAsia="Arial" w:hAnsi="Arial" w:cs="Arial"/>
        </w:rPr>
        <w:t>e</w:t>
      </w:r>
      <w:r>
        <w:rPr>
          <w:rFonts w:ascii="Arial" w:eastAsia="Arial" w:hAnsi="Arial" w:cs="Arial"/>
          <w:spacing w:val="-3"/>
        </w:rPr>
        <w:t>o</w:t>
      </w:r>
      <w:r>
        <w:rPr>
          <w:rFonts w:ascii="Arial" w:eastAsia="Arial" w:hAnsi="Arial" w:cs="Arial"/>
          <w:spacing w:val="1"/>
        </w:rPr>
        <w:t>r</w:t>
      </w:r>
      <w:r>
        <w:rPr>
          <w:rFonts w:ascii="Arial" w:eastAsia="Arial" w:hAnsi="Arial" w:cs="Arial"/>
        </w:rPr>
        <w:t>o</w:t>
      </w:r>
      <w:r>
        <w:rPr>
          <w:rFonts w:ascii="Arial" w:eastAsia="Arial" w:hAnsi="Arial" w:cs="Arial"/>
          <w:spacing w:val="-1"/>
        </w:rPr>
        <w:t>l</w:t>
      </w:r>
      <w:r>
        <w:rPr>
          <w:rFonts w:ascii="Arial" w:eastAsia="Arial" w:hAnsi="Arial" w:cs="Arial"/>
        </w:rPr>
        <w:t>o</w:t>
      </w:r>
      <w:r>
        <w:rPr>
          <w:rFonts w:ascii="Arial" w:eastAsia="Arial" w:hAnsi="Arial" w:cs="Arial"/>
          <w:spacing w:val="2"/>
        </w:rPr>
        <w:t>g</w:t>
      </w:r>
      <w:r>
        <w:rPr>
          <w:rFonts w:ascii="Arial" w:eastAsia="Arial" w:hAnsi="Arial" w:cs="Arial"/>
          <w:spacing w:val="-1"/>
        </w:rPr>
        <w:t>i</w:t>
      </w:r>
      <w:r>
        <w:rPr>
          <w:rFonts w:ascii="Arial" w:eastAsia="Arial" w:hAnsi="Arial" w:cs="Arial"/>
        </w:rPr>
        <w:t>cal</w:t>
      </w:r>
      <w:r>
        <w:rPr>
          <w:rFonts w:ascii="Arial" w:eastAsia="Arial" w:hAnsi="Arial" w:cs="Arial"/>
          <w:spacing w:val="2"/>
        </w:rPr>
        <w:t xml:space="preserve"> </w:t>
      </w:r>
      <w:r>
        <w:rPr>
          <w:rFonts w:ascii="Arial" w:eastAsia="Arial" w:hAnsi="Arial" w:cs="Arial"/>
        </w:rPr>
        <w:t>ch</w:t>
      </w:r>
      <w:r>
        <w:rPr>
          <w:rFonts w:ascii="Arial" w:eastAsia="Arial" w:hAnsi="Arial" w:cs="Arial"/>
          <w:spacing w:val="-3"/>
        </w:rPr>
        <w:t>a</w:t>
      </w:r>
      <w:r>
        <w:rPr>
          <w:rFonts w:ascii="Arial" w:eastAsia="Arial" w:hAnsi="Arial" w:cs="Arial"/>
          <w:spacing w:val="1"/>
        </w:rPr>
        <w:t>r</w:t>
      </w:r>
      <w:r>
        <w:rPr>
          <w:rFonts w:ascii="Arial" w:eastAsia="Arial" w:hAnsi="Arial" w:cs="Arial"/>
        </w:rPr>
        <w:t>a</w:t>
      </w:r>
      <w:r>
        <w:rPr>
          <w:rFonts w:ascii="Arial" w:eastAsia="Arial" w:hAnsi="Arial" w:cs="Arial"/>
          <w:spacing w:val="-2"/>
        </w:rPr>
        <w:t>c</w:t>
      </w:r>
      <w:r>
        <w:rPr>
          <w:rFonts w:ascii="Arial" w:eastAsia="Arial" w:hAnsi="Arial" w:cs="Arial"/>
          <w:spacing w:val="-1"/>
        </w:rPr>
        <w:t>t</w:t>
      </w:r>
      <w:r>
        <w:rPr>
          <w:rFonts w:ascii="Arial" w:eastAsia="Arial" w:hAnsi="Arial" w:cs="Arial"/>
        </w:rPr>
        <w:t>e</w:t>
      </w:r>
      <w:r>
        <w:rPr>
          <w:rFonts w:ascii="Arial" w:eastAsia="Arial" w:hAnsi="Arial" w:cs="Arial"/>
          <w:spacing w:val="1"/>
        </w:rPr>
        <w:t>r</w:t>
      </w:r>
      <w:r>
        <w:rPr>
          <w:rFonts w:ascii="Arial" w:eastAsia="Arial" w:hAnsi="Arial" w:cs="Arial"/>
          <w:spacing w:val="-1"/>
        </w:rPr>
        <w:t>i</w:t>
      </w:r>
      <w:r>
        <w:rPr>
          <w:rFonts w:ascii="Arial" w:eastAsia="Arial" w:hAnsi="Arial" w:cs="Arial"/>
        </w:rPr>
        <w:t>s</w:t>
      </w:r>
      <w:r>
        <w:rPr>
          <w:rFonts w:ascii="Arial" w:eastAsia="Arial" w:hAnsi="Arial" w:cs="Arial"/>
          <w:spacing w:val="1"/>
        </w:rPr>
        <w:t>t</w:t>
      </w:r>
      <w:r>
        <w:rPr>
          <w:rFonts w:ascii="Arial" w:eastAsia="Arial" w:hAnsi="Arial" w:cs="Arial"/>
          <w:spacing w:val="-1"/>
        </w:rPr>
        <w:t>i</w:t>
      </w:r>
      <w:r>
        <w:rPr>
          <w:rFonts w:ascii="Arial" w:eastAsia="Arial" w:hAnsi="Arial" w:cs="Arial"/>
        </w:rPr>
        <w:t>cs</w:t>
      </w:r>
      <w:r>
        <w:rPr>
          <w:rFonts w:ascii="Arial" w:eastAsia="Arial" w:hAnsi="Arial" w:cs="Arial"/>
          <w:spacing w:val="3"/>
        </w:rPr>
        <w:t xml:space="preserve"> </w:t>
      </w:r>
      <w:r>
        <w:rPr>
          <w:rFonts w:ascii="Arial" w:eastAsia="Arial" w:hAnsi="Arial" w:cs="Arial"/>
        </w:rPr>
        <w:t xml:space="preserve">and </w:t>
      </w:r>
      <w:r>
        <w:rPr>
          <w:rFonts w:ascii="Arial" w:eastAsia="Arial" w:hAnsi="Arial" w:cs="Arial"/>
          <w:spacing w:val="-1"/>
        </w:rPr>
        <w:t>l</w:t>
      </w:r>
      <w:r>
        <w:rPr>
          <w:rFonts w:ascii="Arial" w:eastAsia="Arial" w:hAnsi="Arial" w:cs="Arial"/>
        </w:rPr>
        <w:t>e</w:t>
      </w:r>
      <w:r>
        <w:rPr>
          <w:rFonts w:ascii="Arial" w:eastAsia="Arial" w:hAnsi="Arial" w:cs="Arial"/>
          <w:spacing w:val="2"/>
        </w:rPr>
        <w:t>g</w:t>
      </w:r>
      <w:r>
        <w:rPr>
          <w:rFonts w:ascii="Arial" w:eastAsia="Arial" w:hAnsi="Arial" w:cs="Arial"/>
          <w:spacing w:val="-1"/>
        </w:rPr>
        <w:t>i</w:t>
      </w:r>
      <w:r>
        <w:rPr>
          <w:rFonts w:ascii="Arial" w:eastAsia="Arial" w:hAnsi="Arial" w:cs="Arial"/>
        </w:rPr>
        <w:t>s</w:t>
      </w:r>
      <w:r>
        <w:rPr>
          <w:rFonts w:ascii="Arial" w:eastAsia="Arial" w:hAnsi="Arial" w:cs="Arial"/>
          <w:spacing w:val="-1"/>
        </w:rPr>
        <w:t>l</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spacing w:val="-3"/>
        </w:rPr>
        <w:t>o</w:t>
      </w:r>
      <w:r>
        <w:rPr>
          <w:rFonts w:ascii="Arial" w:eastAsia="Arial" w:hAnsi="Arial" w:cs="Arial"/>
        </w:rPr>
        <w:t>n</w:t>
      </w:r>
      <w:r>
        <w:rPr>
          <w:rFonts w:ascii="Arial" w:eastAsia="Arial" w:hAnsi="Arial" w:cs="Arial"/>
          <w:spacing w:val="3"/>
        </w:rPr>
        <w:t xml:space="preserve"> </w:t>
      </w:r>
      <w:r>
        <w:rPr>
          <w:rFonts w:ascii="Arial" w:eastAsia="Arial" w:hAnsi="Arial" w:cs="Arial"/>
        </w:rPr>
        <w:t>and</w:t>
      </w:r>
      <w:r>
        <w:rPr>
          <w:rFonts w:ascii="Arial" w:eastAsia="Arial" w:hAnsi="Arial" w:cs="Arial"/>
          <w:spacing w:val="3"/>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g</w:t>
      </w:r>
      <w:r>
        <w:rPr>
          <w:rFonts w:ascii="Arial" w:eastAsia="Arial" w:hAnsi="Arial" w:cs="Arial"/>
        </w:rPr>
        <w:t>u</w:t>
      </w:r>
      <w:r>
        <w:rPr>
          <w:rFonts w:ascii="Arial" w:eastAsia="Arial" w:hAnsi="Arial" w:cs="Arial"/>
          <w:spacing w:val="-1"/>
        </w:rPr>
        <w:t>l</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rPr>
        <w:t>ons</w:t>
      </w:r>
      <w:r>
        <w:rPr>
          <w:rFonts w:ascii="Arial" w:eastAsia="Arial" w:hAnsi="Arial" w:cs="Arial"/>
          <w:spacing w:val="1"/>
        </w:rPr>
        <w:t xml:space="preserve"> r</w:t>
      </w:r>
      <w:r>
        <w:rPr>
          <w:rFonts w:ascii="Arial" w:eastAsia="Arial" w:hAnsi="Arial" w:cs="Arial"/>
          <w:spacing w:val="-3"/>
        </w:rPr>
        <w:t>e</w:t>
      </w:r>
      <w:r>
        <w:rPr>
          <w:rFonts w:ascii="Arial" w:eastAsia="Arial" w:hAnsi="Arial" w:cs="Arial"/>
          <w:spacing w:val="-1"/>
        </w:rPr>
        <w:t>l</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rPr>
        <w:t>ng</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 xml:space="preserve">o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r</w:t>
      </w:r>
      <w:r>
        <w:rPr>
          <w:rFonts w:ascii="Arial" w:eastAsia="Arial" w:hAnsi="Arial" w:cs="Arial"/>
        </w:rPr>
        <w:t>espons</w:t>
      </w:r>
      <w:r>
        <w:rPr>
          <w:rFonts w:ascii="Arial" w:eastAsia="Arial" w:hAnsi="Arial" w:cs="Arial"/>
          <w:spacing w:val="-1"/>
        </w:rPr>
        <w:t>i</w:t>
      </w:r>
      <w:r>
        <w:rPr>
          <w:rFonts w:ascii="Arial" w:eastAsia="Arial" w:hAnsi="Arial" w:cs="Arial"/>
        </w:rPr>
        <w:t>b</w:t>
      </w:r>
      <w:r>
        <w:rPr>
          <w:rFonts w:ascii="Arial" w:eastAsia="Arial" w:hAnsi="Arial" w:cs="Arial"/>
          <w:spacing w:val="-1"/>
        </w:rPr>
        <w:t>ili</w:t>
      </w:r>
      <w:r>
        <w:rPr>
          <w:rFonts w:ascii="Arial" w:eastAsia="Arial" w:hAnsi="Arial" w:cs="Arial"/>
          <w:spacing w:val="1"/>
        </w:rPr>
        <w:t>t</w:t>
      </w:r>
      <w:r>
        <w:rPr>
          <w:rFonts w:ascii="Arial" w:eastAsia="Arial" w:hAnsi="Arial" w:cs="Arial"/>
          <w:spacing w:val="-1"/>
        </w:rPr>
        <w:t>i</w:t>
      </w:r>
      <w:r>
        <w:rPr>
          <w:rFonts w:ascii="Arial" w:eastAsia="Arial" w:hAnsi="Arial" w:cs="Arial"/>
        </w:rPr>
        <w:t>es</w:t>
      </w:r>
      <w:r>
        <w:rPr>
          <w:rFonts w:ascii="Arial" w:eastAsia="Arial" w:hAnsi="Arial" w:cs="Arial"/>
          <w:spacing w:val="1"/>
        </w:rPr>
        <w:t xml:space="preserve"> </w:t>
      </w:r>
      <w:r>
        <w:rPr>
          <w:rFonts w:ascii="Arial" w:eastAsia="Arial" w:hAnsi="Arial" w:cs="Arial"/>
        </w:rPr>
        <w:t>and</w:t>
      </w:r>
      <w:r>
        <w:rPr>
          <w:rFonts w:ascii="Arial" w:eastAsia="Arial" w:hAnsi="Arial" w:cs="Arial"/>
          <w:spacing w:val="1"/>
        </w:rPr>
        <w:t xml:space="preserve"> </w:t>
      </w:r>
      <w:r>
        <w:rPr>
          <w:rFonts w:ascii="Arial" w:eastAsia="Arial" w:hAnsi="Arial" w:cs="Arial"/>
        </w:rPr>
        <w:t>a</w:t>
      </w:r>
      <w:r>
        <w:rPr>
          <w:rFonts w:ascii="Arial" w:eastAsia="Arial" w:hAnsi="Arial" w:cs="Arial"/>
          <w:spacing w:val="-2"/>
        </w:rPr>
        <w:t>c</w:t>
      </w:r>
      <w:r>
        <w:rPr>
          <w:rFonts w:ascii="Arial" w:eastAsia="Arial" w:hAnsi="Arial" w:cs="Arial"/>
          <w:spacing w:val="1"/>
        </w:rPr>
        <w:t>t</w:t>
      </w:r>
      <w:r>
        <w:rPr>
          <w:rFonts w:ascii="Arial" w:eastAsia="Arial" w:hAnsi="Arial" w:cs="Arial"/>
          <w:spacing w:val="-1"/>
        </w:rPr>
        <w:t>i</w:t>
      </w:r>
      <w:r>
        <w:rPr>
          <w:rFonts w:ascii="Arial" w:eastAsia="Arial" w:hAnsi="Arial" w:cs="Arial"/>
          <w:spacing w:val="-2"/>
        </w:rPr>
        <w:t>v</w:t>
      </w:r>
      <w:r>
        <w:rPr>
          <w:rFonts w:ascii="Arial" w:eastAsia="Arial" w:hAnsi="Arial" w:cs="Arial"/>
          <w:spacing w:val="1"/>
        </w:rPr>
        <w:t>it</w:t>
      </w:r>
      <w:r>
        <w:rPr>
          <w:rFonts w:ascii="Arial" w:eastAsia="Arial" w:hAnsi="Arial" w:cs="Arial"/>
          <w:spacing w:val="-1"/>
        </w:rPr>
        <w:t>i</w:t>
      </w:r>
      <w:r>
        <w:rPr>
          <w:rFonts w:ascii="Arial" w:eastAsia="Arial" w:hAnsi="Arial" w:cs="Arial"/>
        </w:rPr>
        <w:t>es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e</w:t>
      </w:r>
      <w:r>
        <w:rPr>
          <w:rFonts w:ascii="Arial" w:eastAsia="Arial" w:hAnsi="Arial" w:cs="Arial"/>
          <w:spacing w:val="1"/>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 xml:space="preserve">S </w:t>
      </w:r>
      <w:r>
        <w:rPr>
          <w:rFonts w:ascii="Arial" w:eastAsia="Arial" w:hAnsi="Arial" w:cs="Arial"/>
          <w:spacing w:val="-1"/>
        </w:rPr>
        <w:t>C</w:t>
      </w:r>
      <w:r>
        <w:rPr>
          <w:rFonts w:ascii="Arial" w:eastAsia="Arial" w:hAnsi="Arial" w:cs="Arial"/>
        </w:rPr>
        <w:t>e</w:t>
      </w:r>
      <w:r>
        <w:rPr>
          <w:rFonts w:ascii="Arial" w:eastAsia="Arial" w:hAnsi="Arial" w:cs="Arial"/>
          <w:spacing w:val="-3"/>
        </w:rPr>
        <w:t>n</w:t>
      </w:r>
      <w:r>
        <w:rPr>
          <w:rFonts w:ascii="Arial" w:eastAsia="Arial" w:hAnsi="Arial" w:cs="Arial"/>
          <w:spacing w:val="1"/>
        </w:rPr>
        <w:t>tr</w:t>
      </w:r>
      <w:r>
        <w:rPr>
          <w:rFonts w:ascii="Arial" w:eastAsia="Arial" w:hAnsi="Arial" w:cs="Arial"/>
          <w:spacing w:val="-3"/>
        </w:rPr>
        <w:t>e</w:t>
      </w:r>
      <w:r>
        <w:rPr>
          <w:rFonts w:ascii="Arial" w:eastAsia="Arial" w:hAnsi="Arial" w:cs="Arial"/>
        </w:rPr>
        <w:t>;</w:t>
      </w:r>
    </w:p>
    <w:p w:rsidR="000A5570" w:rsidRDefault="00863EB5">
      <w:pPr>
        <w:tabs>
          <w:tab w:val="left" w:pos="1000"/>
        </w:tabs>
        <w:spacing w:before="74" w:after="0" w:line="239" w:lineRule="auto"/>
        <w:ind w:left="1018" w:right="96" w:hanging="360"/>
        <w:jc w:val="both"/>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rPr>
        <w:t>p</w:t>
      </w:r>
      <w:r>
        <w:rPr>
          <w:rFonts w:ascii="Arial" w:eastAsia="Arial" w:hAnsi="Arial" w:cs="Arial"/>
          <w:spacing w:val="1"/>
        </w:rPr>
        <w:t>r</w:t>
      </w:r>
      <w:r>
        <w:rPr>
          <w:rFonts w:ascii="Arial" w:eastAsia="Arial" w:hAnsi="Arial" w:cs="Arial"/>
        </w:rPr>
        <w:t>o</w:t>
      </w:r>
      <w:r>
        <w:rPr>
          <w:rFonts w:ascii="Arial" w:eastAsia="Arial" w:hAnsi="Arial" w:cs="Arial"/>
          <w:spacing w:val="-2"/>
        </w:rPr>
        <w:t>v</w:t>
      </w:r>
      <w:r>
        <w:rPr>
          <w:rFonts w:ascii="Arial" w:eastAsia="Arial" w:hAnsi="Arial" w:cs="Arial"/>
          <w:spacing w:val="-1"/>
        </w:rPr>
        <w:t>i</w:t>
      </w:r>
      <w:r>
        <w:rPr>
          <w:rFonts w:ascii="Arial" w:eastAsia="Arial" w:hAnsi="Arial" w:cs="Arial"/>
        </w:rPr>
        <w:t>des</w:t>
      </w:r>
      <w:r>
        <w:rPr>
          <w:rFonts w:ascii="Arial" w:eastAsia="Arial" w:hAnsi="Arial" w:cs="Arial"/>
          <w:spacing w:val="28"/>
        </w:rPr>
        <w:t xml:space="preserve"> </w:t>
      </w:r>
      <w:r>
        <w:rPr>
          <w:rFonts w:ascii="Arial" w:eastAsia="Arial" w:hAnsi="Arial" w:cs="Arial"/>
        </w:rPr>
        <w:t>de</w:t>
      </w:r>
      <w:r>
        <w:rPr>
          <w:rFonts w:ascii="Arial" w:eastAsia="Arial" w:hAnsi="Arial" w:cs="Arial"/>
          <w:spacing w:val="1"/>
        </w:rPr>
        <w:t>t</w:t>
      </w:r>
      <w:r>
        <w:rPr>
          <w:rFonts w:ascii="Arial" w:eastAsia="Arial" w:hAnsi="Arial" w:cs="Arial"/>
        </w:rPr>
        <w:t>a</w:t>
      </w:r>
      <w:r>
        <w:rPr>
          <w:rFonts w:ascii="Arial" w:eastAsia="Arial" w:hAnsi="Arial" w:cs="Arial"/>
          <w:spacing w:val="-1"/>
        </w:rPr>
        <w:t>il</w:t>
      </w:r>
      <w:r>
        <w:rPr>
          <w:rFonts w:ascii="Arial" w:eastAsia="Arial" w:hAnsi="Arial" w:cs="Arial"/>
        </w:rPr>
        <w:t>ed</w:t>
      </w:r>
      <w:r>
        <w:rPr>
          <w:rFonts w:ascii="Arial" w:eastAsia="Arial" w:hAnsi="Arial" w:cs="Arial"/>
          <w:spacing w:val="27"/>
        </w:rPr>
        <w:t xml:space="preserve"> </w:t>
      </w:r>
      <w:r>
        <w:rPr>
          <w:rFonts w:ascii="Arial" w:eastAsia="Arial" w:hAnsi="Arial" w:cs="Arial"/>
          <w:spacing w:val="2"/>
        </w:rPr>
        <w:t>k</w:t>
      </w:r>
      <w:r>
        <w:rPr>
          <w:rFonts w:ascii="Arial" w:eastAsia="Arial" w:hAnsi="Arial" w:cs="Arial"/>
        </w:rPr>
        <w:t>no</w:t>
      </w:r>
      <w:r>
        <w:rPr>
          <w:rFonts w:ascii="Arial" w:eastAsia="Arial" w:hAnsi="Arial" w:cs="Arial"/>
          <w:spacing w:val="-4"/>
        </w:rPr>
        <w:t>w</w:t>
      </w:r>
      <w:r>
        <w:rPr>
          <w:rFonts w:ascii="Arial" w:eastAsia="Arial" w:hAnsi="Arial" w:cs="Arial"/>
          <w:spacing w:val="1"/>
        </w:rPr>
        <w:t>l</w:t>
      </w:r>
      <w:r>
        <w:rPr>
          <w:rFonts w:ascii="Arial" w:eastAsia="Arial" w:hAnsi="Arial" w:cs="Arial"/>
        </w:rPr>
        <w:t>ed</w:t>
      </w:r>
      <w:r>
        <w:rPr>
          <w:rFonts w:ascii="Arial" w:eastAsia="Arial" w:hAnsi="Arial" w:cs="Arial"/>
          <w:spacing w:val="2"/>
        </w:rPr>
        <w:t>g</w:t>
      </w:r>
      <w:r>
        <w:rPr>
          <w:rFonts w:ascii="Arial" w:eastAsia="Arial" w:hAnsi="Arial" w:cs="Arial"/>
        </w:rPr>
        <w:t>e</w:t>
      </w:r>
      <w:r>
        <w:rPr>
          <w:rFonts w:ascii="Arial" w:eastAsia="Arial" w:hAnsi="Arial" w:cs="Arial"/>
          <w:spacing w:val="27"/>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9"/>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5"/>
        </w:rPr>
        <w:t xml:space="preserve"> </w:t>
      </w:r>
      <w:r>
        <w:rPr>
          <w:rFonts w:ascii="Arial" w:eastAsia="Arial" w:hAnsi="Arial" w:cs="Arial"/>
        </w:rPr>
        <w:t>se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ces</w:t>
      </w:r>
      <w:r>
        <w:rPr>
          <w:rFonts w:ascii="Arial" w:eastAsia="Arial" w:hAnsi="Arial" w:cs="Arial"/>
          <w:spacing w:val="28"/>
        </w:rPr>
        <w:t xml:space="preserve"> </w:t>
      </w:r>
      <w:r>
        <w:rPr>
          <w:rFonts w:ascii="Arial" w:eastAsia="Arial" w:hAnsi="Arial" w:cs="Arial"/>
        </w:rPr>
        <w:t>p</w:t>
      </w:r>
      <w:r>
        <w:rPr>
          <w:rFonts w:ascii="Arial" w:eastAsia="Arial" w:hAnsi="Arial" w:cs="Arial"/>
          <w:spacing w:val="-2"/>
        </w:rPr>
        <w:t>r</w:t>
      </w:r>
      <w:r>
        <w:rPr>
          <w:rFonts w:ascii="Arial" w:eastAsia="Arial" w:hAnsi="Arial" w:cs="Arial"/>
        </w:rPr>
        <w:t>o</w:t>
      </w:r>
      <w:r>
        <w:rPr>
          <w:rFonts w:ascii="Arial" w:eastAsia="Arial" w:hAnsi="Arial" w:cs="Arial"/>
          <w:spacing w:val="-2"/>
        </w:rPr>
        <w:t>v</w:t>
      </w:r>
      <w:r>
        <w:rPr>
          <w:rFonts w:ascii="Arial" w:eastAsia="Arial" w:hAnsi="Arial" w:cs="Arial"/>
          <w:spacing w:val="-1"/>
        </w:rPr>
        <w:t>i</w:t>
      </w:r>
      <w:r>
        <w:rPr>
          <w:rFonts w:ascii="Arial" w:eastAsia="Arial" w:hAnsi="Arial" w:cs="Arial"/>
        </w:rPr>
        <w:t>ded</w:t>
      </w:r>
      <w:r>
        <w:rPr>
          <w:rFonts w:ascii="Arial" w:eastAsia="Arial" w:hAnsi="Arial" w:cs="Arial"/>
          <w:spacing w:val="27"/>
        </w:rPr>
        <w:t xml:space="preserve"> </w:t>
      </w:r>
      <w:r>
        <w:rPr>
          <w:rFonts w:ascii="Arial" w:eastAsia="Arial" w:hAnsi="Arial" w:cs="Arial"/>
          <w:spacing w:val="2"/>
        </w:rPr>
        <w:t>b</w:t>
      </w:r>
      <w:r>
        <w:rPr>
          <w:rFonts w:ascii="Arial" w:eastAsia="Arial" w:hAnsi="Arial" w:cs="Arial"/>
        </w:rPr>
        <w:t>y</w:t>
      </w:r>
      <w:r>
        <w:rPr>
          <w:rFonts w:ascii="Arial" w:eastAsia="Arial" w:hAnsi="Arial" w:cs="Arial"/>
          <w:spacing w:val="28"/>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7"/>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S</w:t>
      </w:r>
      <w:r>
        <w:rPr>
          <w:rFonts w:ascii="Arial" w:eastAsia="Arial" w:hAnsi="Arial" w:cs="Arial"/>
          <w:spacing w:val="27"/>
        </w:rPr>
        <w:t xml:space="preserve"> </w:t>
      </w:r>
      <w:r>
        <w:rPr>
          <w:rFonts w:ascii="Arial" w:eastAsia="Arial" w:hAnsi="Arial" w:cs="Arial"/>
          <w:spacing w:val="-1"/>
        </w:rPr>
        <w:t>C</w:t>
      </w:r>
      <w:r>
        <w:rPr>
          <w:rFonts w:ascii="Arial" w:eastAsia="Arial" w:hAnsi="Arial" w:cs="Arial"/>
        </w:rPr>
        <w:t>en</w:t>
      </w:r>
      <w:r>
        <w:rPr>
          <w:rFonts w:ascii="Arial" w:eastAsia="Arial" w:hAnsi="Arial" w:cs="Arial"/>
          <w:spacing w:val="-1"/>
        </w:rPr>
        <w:t>t</w:t>
      </w:r>
      <w:r>
        <w:rPr>
          <w:rFonts w:ascii="Arial" w:eastAsia="Arial" w:hAnsi="Arial" w:cs="Arial"/>
          <w:spacing w:val="1"/>
        </w:rPr>
        <w:t>r</w:t>
      </w:r>
      <w:r>
        <w:rPr>
          <w:rFonts w:ascii="Arial" w:eastAsia="Arial" w:hAnsi="Arial" w:cs="Arial"/>
        </w:rPr>
        <w:t>e</w:t>
      </w:r>
      <w:r>
        <w:rPr>
          <w:rFonts w:ascii="Arial" w:eastAsia="Arial" w:hAnsi="Arial" w:cs="Arial"/>
          <w:spacing w:val="27"/>
        </w:rPr>
        <w:t xml:space="preserve"> </w:t>
      </w:r>
      <w:r>
        <w:rPr>
          <w:rFonts w:ascii="Arial" w:eastAsia="Arial" w:hAnsi="Arial" w:cs="Arial"/>
        </w:rPr>
        <w:t>and</w:t>
      </w:r>
      <w:r>
        <w:rPr>
          <w:rFonts w:ascii="Arial" w:eastAsia="Arial" w:hAnsi="Arial" w:cs="Arial"/>
          <w:spacing w:val="27"/>
        </w:rPr>
        <w:t xml:space="preserve"> </w:t>
      </w:r>
      <w:r>
        <w:rPr>
          <w:rFonts w:ascii="Arial" w:eastAsia="Arial" w:hAnsi="Arial" w:cs="Arial"/>
        </w:rPr>
        <w:t>ensu</w:t>
      </w:r>
      <w:r>
        <w:rPr>
          <w:rFonts w:ascii="Arial" w:eastAsia="Arial" w:hAnsi="Arial" w:cs="Arial"/>
          <w:spacing w:val="1"/>
        </w:rPr>
        <w:t>r</w:t>
      </w:r>
      <w:r>
        <w:rPr>
          <w:rFonts w:ascii="Arial" w:eastAsia="Arial" w:hAnsi="Arial" w:cs="Arial"/>
          <w:spacing w:val="-3"/>
        </w:rPr>
        <w:t>e</w:t>
      </w:r>
      <w:r>
        <w:rPr>
          <w:rFonts w:ascii="Arial" w:eastAsia="Arial" w:hAnsi="Arial" w:cs="Arial"/>
        </w:rPr>
        <w:t xml:space="preserve">s </w:t>
      </w:r>
      <w:r>
        <w:rPr>
          <w:rFonts w:ascii="Arial" w:eastAsia="Arial" w:hAnsi="Arial" w:cs="Arial"/>
          <w:spacing w:val="1"/>
        </w:rPr>
        <w:t>t</w:t>
      </w:r>
      <w:r>
        <w:rPr>
          <w:rFonts w:ascii="Arial" w:eastAsia="Arial" w:hAnsi="Arial" w:cs="Arial"/>
        </w:rPr>
        <w:t>hat</w:t>
      </w:r>
      <w:r>
        <w:rPr>
          <w:rFonts w:ascii="Arial" w:eastAsia="Arial" w:hAnsi="Arial" w:cs="Arial"/>
          <w:spacing w:val="2"/>
        </w:rPr>
        <w:t xml:space="preserve"> </w:t>
      </w:r>
      <w:r>
        <w:rPr>
          <w:rFonts w:ascii="Arial" w:eastAsia="Arial" w:hAnsi="Arial" w:cs="Arial"/>
        </w:rPr>
        <w:t>d</w:t>
      </w:r>
      <w:r>
        <w:rPr>
          <w:rFonts w:ascii="Arial" w:eastAsia="Arial" w:hAnsi="Arial" w:cs="Arial"/>
          <w:spacing w:val="-3"/>
        </w:rPr>
        <w:t>u</w:t>
      </w:r>
      <w:r>
        <w:rPr>
          <w:rFonts w:ascii="Arial" w:eastAsia="Arial" w:hAnsi="Arial" w:cs="Arial"/>
          <w:spacing w:val="1"/>
        </w:rPr>
        <w:t>r</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rPr>
        <w:t>ed</w:t>
      </w:r>
      <w:r>
        <w:rPr>
          <w:rFonts w:ascii="Arial" w:eastAsia="Arial" w:hAnsi="Arial" w:cs="Arial"/>
          <w:spacing w:val="-2"/>
        </w:rPr>
        <w:t xml:space="preserve"> </w:t>
      </w:r>
      <w:r>
        <w:rPr>
          <w:rFonts w:ascii="Arial" w:eastAsia="Arial" w:hAnsi="Arial" w:cs="Arial"/>
        </w:rPr>
        <w:t>pe</w:t>
      </w:r>
      <w:r>
        <w:rPr>
          <w:rFonts w:ascii="Arial" w:eastAsia="Arial" w:hAnsi="Arial" w:cs="Arial"/>
          <w:spacing w:val="1"/>
        </w:rPr>
        <w:t>r</w:t>
      </w:r>
      <w:r>
        <w:rPr>
          <w:rFonts w:ascii="Arial" w:eastAsia="Arial" w:hAnsi="Arial" w:cs="Arial"/>
          <w:spacing w:val="-1"/>
        </w:rPr>
        <w:t>i</w:t>
      </w:r>
      <w:r>
        <w:rPr>
          <w:rFonts w:ascii="Arial" w:eastAsia="Arial" w:hAnsi="Arial" w:cs="Arial"/>
        </w:rPr>
        <w:t>od</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5"/>
        </w:rPr>
        <w:t xml:space="preserve"> </w:t>
      </w:r>
      <w:r>
        <w:rPr>
          <w:rFonts w:ascii="Arial" w:eastAsia="Arial" w:hAnsi="Arial" w:cs="Arial"/>
          <w:spacing w:val="-1"/>
        </w:rPr>
        <w:t>t</w:t>
      </w:r>
      <w:r>
        <w:rPr>
          <w:rFonts w:ascii="Arial" w:eastAsia="Arial" w:hAnsi="Arial" w:cs="Arial"/>
          <w:spacing w:val="1"/>
        </w:rPr>
        <w: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t</w:t>
      </w:r>
      <w:r>
        <w:rPr>
          <w:rFonts w:ascii="Arial" w:eastAsia="Arial" w:hAnsi="Arial" w:cs="Arial"/>
        </w:rPr>
        <w:t>he</w:t>
      </w:r>
      <w:r>
        <w:rPr>
          <w:rFonts w:ascii="Arial" w:eastAsia="Arial" w:hAnsi="Arial" w:cs="Arial"/>
          <w:spacing w:val="1"/>
        </w:rPr>
        <w:t xml:space="preserve"> </w:t>
      </w:r>
      <w:r>
        <w:rPr>
          <w:rFonts w:ascii="Arial" w:eastAsia="Arial" w:hAnsi="Arial" w:cs="Arial"/>
          <w:spacing w:val="-3"/>
        </w:rPr>
        <w:t>V</w:t>
      </w:r>
      <w:r>
        <w:rPr>
          <w:rFonts w:ascii="Arial" w:eastAsia="Arial" w:hAnsi="Arial" w:cs="Arial"/>
        </w:rPr>
        <w:t xml:space="preserve">TS </w:t>
      </w:r>
      <w:r>
        <w:rPr>
          <w:rFonts w:ascii="Arial" w:eastAsia="Arial" w:hAnsi="Arial" w:cs="Arial"/>
          <w:spacing w:val="1"/>
        </w:rPr>
        <w:t>O</w:t>
      </w:r>
      <w:r>
        <w:rPr>
          <w:rFonts w:ascii="Arial" w:eastAsia="Arial" w:hAnsi="Arial" w:cs="Arial"/>
        </w:rPr>
        <w:t>pe</w:t>
      </w:r>
      <w:r>
        <w:rPr>
          <w:rFonts w:ascii="Arial" w:eastAsia="Arial" w:hAnsi="Arial" w:cs="Arial"/>
          <w:spacing w:val="1"/>
        </w:rPr>
        <w:t>r</w:t>
      </w:r>
      <w:r>
        <w:rPr>
          <w:rFonts w:ascii="Arial" w:eastAsia="Arial" w:hAnsi="Arial" w:cs="Arial"/>
          <w:spacing w:val="-3"/>
        </w:rPr>
        <w:t>a</w:t>
      </w:r>
      <w:r>
        <w:rPr>
          <w:rFonts w:ascii="Arial" w:eastAsia="Arial" w:hAnsi="Arial" w:cs="Arial"/>
          <w:spacing w:val="1"/>
        </w:rPr>
        <w:t>t</w:t>
      </w:r>
      <w:r>
        <w:rPr>
          <w:rFonts w:ascii="Arial" w:eastAsia="Arial" w:hAnsi="Arial" w:cs="Arial"/>
        </w:rPr>
        <w:t xml:space="preserve">or </w:t>
      </w:r>
      <w:r>
        <w:rPr>
          <w:rFonts w:ascii="Arial" w:eastAsia="Arial" w:hAnsi="Arial" w:cs="Arial"/>
          <w:spacing w:val="1"/>
        </w:rPr>
        <w:t>r</w:t>
      </w:r>
      <w:r>
        <w:rPr>
          <w:rFonts w:ascii="Arial" w:eastAsia="Arial" w:hAnsi="Arial" w:cs="Arial"/>
        </w:rPr>
        <w:t>ece</w:t>
      </w:r>
      <w:r>
        <w:rPr>
          <w:rFonts w:ascii="Arial" w:eastAsia="Arial" w:hAnsi="Arial" w:cs="Arial"/>
          <w:spacing w:val="-1"/>
        </w:rPr>
        <w:t>i</w:t>
      </w:r>
      <w:r>
        <w:rPr>
          <w:rFonts w:ascii="Arial" w:eastAsia="Arial" w:hAnsi="Arial" w:cs="Arial"/>
          <w:spacing w:val="-2"/>
        </w:rPr>
        <w:t>v</w:t>
      </w:r>
      <w:r>
        <w:rPr>
          <w:rFonts w:ascii="Arial" w:eastAsia="Arial" w:hAnsi="Arial" w:cs="Arial"/>
        </w:rPr>
        <w:t>es</w:t>
      </w:r>
      <w:r>
        <w:rPr>
          <w:rFonts w:ascii="Arial" w:eastAsia="Arial" w:hAnsi="Arial" w:cs="Arial"/>
          <w:spacing w:val="1"/>
        </w:rPr>
        <w:t xml:space="preserve"> </w:t>
      </w:r>
      <w:r>
        <w:rPr>
          <w:rFonts w:ascii="Arial" w:eastAsia="Arial" w:hAnsi="Arial" w:cs="Arial"/>
        </w:rPr>
        <w:t>s</w:t>
      </w:r>
      <w:r>
        <w:rPr>
          <w:rFonts w:ascii="Arial" w:eastAsia="Arial" w:hAnsi="Arial" w:cs="Arial"/>
          <w:spacing w:val="-2"/>
        </w:rPr>
        <w:t>y</w:t>
      </w:r>
      <w:r>
        <w:rPr>
          <w:rFonts w:ascii="Arial" w:eastAsia="Arial" w:hAnsi="Arial" w:cs="Arial"/>
        </w:rPr>
        <w:t>s</w:t>
      </w:r>
      <w:r>
        <w:rPr>
          <w:rFonts w:ascii="Arial" w:eastAsia="Arial" w:hAnsi="Arial" w:cs="Arial"/>
          <w:spacing w:val="1"/>
        </w:rPr>
        <w:t>t</w:t>
      </w:r>
      <w:r>
        <w:rPr>
          <w:rFonts w:ascii="Arial" w:eastAsia="Arial" w:hAnsi="Arial" w:cs="Arial"/>
        </w:rPr>
        <w:t>e</w:t>
      </w:r>
      <w:r>
        <w:rPr>
          <w:rFonts w:ascii="Arial" w:eastAsia="Arial" w:hAnsi="Arial" w:cs="Arial"/>
          <w:spacing w:val="1"/>
        </w:rPr>
        <w:t>m</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rPr>
        <w:t>c</w:t>
      </w:r>
      <w:r>
        <w:rPr>
          <w:rFonts w:ascii="Arial" w:eastAsia="Arial" w:hAnsi="Arial" w:cs="Arial"/>
          <w:spacing w:val="1"/>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rPr>
        <w:t>ac</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cal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3"/>
        </w:rPr>
        <w:t xml:space="preserve"> </w:t>
      </w:r>
      <w:r>
        <w:rPr>
          <w:rFonts w:ascii="Arial" w:eastAsia="Arial" w:hAnsi="Arial" w:cs="Arial"/>
        </w:rPr>
        <w:t>and</w:t>
      </w:r>
      <w:r>
        <w:rPr>
          <w:rFonts w:ascii="Arial" w:eastAsia="Arial" w:hAnsi="Arial" w:cs="Arial"/>
          <w:spacing w:val="3"/>
        </w:rPr>
        <w:t xml:space="preserve"> </w:t>
      </w:r>
      <w:r>
        <w:rPr>
          <w:rFonts w:ascii="Arial" w:eastAsia="Arial" w:hAnsi="Arial" w:cs="Arial"/>
        </w:rPr>
        <w:t>e</w:t>
      </w:r>
      <w:r>
        <w:rPr>
          <w:rFonts w:ascii="Arial" w:eastAsia="Arial" w:hAnsi="Arial" w:cs="Arial"/>
          <w:spacing w:val="-2"/>
        </w:rPr>
        <w:t>x</w:t>
      </w:r>
      <w:r>
        <w:rPr>
          <w:rFonts w:ascii="Arial" w:eastAsia="Arial" w:hAnsi="Arial" w:cs="Arial"/>
        </w:rPr>
        <w:t>pe</w:t>
      </w:r>
      <w:r>
        <w:rPr>
          <w:rFonts w:ascii="Arial" w:eastAsia="Arial" w:hAnsi="Arial" w:cs="Arial"/>
          <w:spacing w:val="1"/>
        </w:rPr>
        <w:t>r</w:t>
      </w:r>
      <w:r>
        <w:rPr>
          <w:rFonts w:ascii="Arial" w:eastAsia="Arial" w:hAnsi="Arial" w:cs="Arial"/>
          <w:spacing w:val="-1"/>
        </w:rPr>
        <w:t>i</w:t>
      </w:r>
      <w:r>
        <w:rPr>
          <w:rFonts w:ascii="Arial" w:eastAsia="Arial" w:hAnsi="Arial" w:cs="Arial"/>
        </w:rPr>
        <w:t>ence</w:t>
      </w:r>
      <w:r>
        <w:rPr>
          <w:rFonts w:ascii="Arial" w:eastAsia="Arial" w:hAnsi="Arial" w:cs="Arial"/>
          <w:spacing w:val="3"/>
        </w:rPr>
        <w:t xml:space="preserve"> </w:t>
      </w:r>
      <w:r>
        <w:rPr>
          <w:rFonts w:ascii="Arial" w:eastAsia="Arial" w:hAnsi="Arial" w:cs="Arial"/>
          <w:spacing w:val="-3"/>
        </w:rPr>
        <w:t>i</w:t>
      </w:r>
      <w:r>
        <w:rPr>
          <w:rFonts w:ascii="Arial" w:eastAsia="Arial" w:hAnsi="Arial" w:cs="Arial"/>
        </w:rPr>
        <w:t>n</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t</w:t>
      </w:r>
      <w:r>
        <w:rPr>
          <w:rFonts w:ascii="Arial" w:eastAsia="Arial" w:hAnsi="Arial" w:cs="Arial"/>
        </w:rPr>
        <w:t>a</w:t>
      </w:r>
      <w:r>
        <w:rPr>
          <w:rFonts w:ascii="Arial" w:eastAsia="Arial" w:hAnsi="Arial" w:cs="Arial"/>
          <w:spacing w:val="-2"/>
        </w:rPr>
        <w:t>s</w:t>
      </w:r>
      <w:r>
        <w:rPr>
          <w:rFonts w:ascii="Arial" w:eastAsia="Arial" w:hAnsi="Arial" w:cs="Arial"/>
          <w:spacing w:val="2"/>
        </w:rPr>
        <w:t>k</w:t>
      </w:r>
      <w:r>
        <w:rPr>
          <w:rFonts w:ascii="Arial" w:eastAsia="Arial" w:hAnsi="Arial" w:cs="Arial"/>
          <w:spacing w:val="-2"/>
        </w:rPr>
        <w:t>s</w:t>
      </w:r>
      <w:r>
        <w:rPr>
          <w:rFonts w:ascii="Arial" w:eastAsia="Arial" w:hAnsi="Arial" w:cs="Arial"/>
        </w:rPr>
        <w:t>,</w:t>
      </w:r>
      <w:r>
        <w:rPr>
          <w:rFonts w:ascii="Arial" w:eastAsia="Arial" w:hAnsi="Arial" w:cs="Arial"/>
          <w:spacing w:val="4"/>
        </w:rPr>
        <w:t xml:space="preserve"> </w:t>
      </w:r>
      <w:r>
        <w:rPr>
          <w:rFonts w:ascii="Arial" w:eastAsia="Arial" w:hAnsi="Arial" w:cs="Arial"/>
        </w:rPr>
        <w:t>d</w:t>
      </w:r>
      <w:r>
        <w:rPr>
          <w:rFonts w:ascii="Arial" w:eastAsia="Arial" w:hAnsi="Arial" w:cs="Arial"/>
          <w:spacing w:val="-3"/>
        </w:rPr>
        <w:t>u</w:t>
      </w:r>
      <w:r>
        <w:rPr>
          <w:rFonts w:ascii="Arial" w:eastAsia="Arial" w:hAnsi="Arial" w:cs="Arial"/>
          <w:spacing w:val="1"/>
        </w:rPr>
        <w:t>t</w:t>
      </w:r>
      <w:r>
        <w:rPr>
          <w:rFonts w:ascii="Arial" w:eastAsia="Arial" w:hAnsi="Arial" w:cs="Arial"/>
          <w:spacing w:val="-1"/>
        </w:rPr>
        <w:t>i</w:t>
      </w:r>
      <w:r>
        <w:rPr>
          <w:rFonts w:ascii="Arial" w:eastAsia="Arial" w:hAnsi="Arial" w:cs="Arial"/>
        </w:rPr>
        <w:t>es</w:t>
      </w:r>
      <w:r>
        <w:rPr>
          <w:rFonts w:ascii="Arial" w:eastAsia="Arial" w:hAnsi="Arial" w:cs="Arial"/>
          <w:spacing w:val="3"/>
        </w:rPr>
        <w:t xml:space="preserve"> </w:t>
      </w:r>
      <w:r>
        <w:rPr>
          <w:rFonts w:ascii="Arial" w:eastAsia="Arial" w:hAnsi="Arial" w:cs="Arial"/>
        </w:rPr>
        <w:t xml:space="preserve">and </w:t>
      </w:r>
      <w:r>
        <w:rPr>
          <w:rFonts w:ascii="Arial" w:eastAsia="Arial" w:hAnsi="Arial" w:cs="Arial"/>
          <w:spacing w:val="-2"/>
        </w:rPr>
        <w:t>r</w:t>
      </w:r>
      <w:r>
        <w:rPr>
          <w:rFonts w:ascii="Arial" w:eastAsia="Arial" w:hAnsi="Arial" w:cs="Arial"/>
        </w:rPr>
        <w:t>espons</w:t>
      </w:r>
      <w:r>
        <w:rPr>
          <w:rFonts w:ascii="Arial" w:eastAsia="Arial" w:hAnsi="Arial" w:cs="Arial"/>
          <w:spacing w:val="-1"/>
        </w:rPr>
        <w:t>i</w:t>
      </w:r>
      <w:r>
        <w:rPr>
          <w:rFonts w:ascii="Arial" w:eastAsia="Arial" w:hAnsi="Arial" w:cs="Arial"/>
        </w:rPr>
        <w:t>b</w:t>
      </w:r>
      <w:r>
        <w:rPr>
          <w:rFonts w:ascii="Arial" w:eastAsia="Arial" w:hAnsi="Arial" w:cs="Arial"/>
          <w:spacing w:val="-1"/>
        </w:rPr>
        <w:t>ili</w:t>
      </w:r>
      <w:r>
        <w:rPr>
          <w:rFonts w:ascii="Arial" w:eastAsia="Arial" w:hAnsi="Arial" w:cs="Arial"/>
          <w:spacing w:val="1"/>
        </w:rPr>
        <w:t>t</w:t>
      </w:r>
      <w:r>
        <w:rPr>
          <w:rFonts w:ascii="Arial" w:eastAsia="Arial" w:hAnsi="Arial" w:cs="Arial"/>
          <w:spacing w:val="-1"/>
        </w:rPr>
        <w:t>i</w:t>
      </w:r>
      <w:r>
        <w:rPr>
          <w:rFonts w:ascii="Arial" w:eastAsia="Arial" w:hAnsi="Arial" w:cs="Arial"/>
        </w:rPr>
        <w:t>es</w:t>
      </w:r>
      <w:r>
        <w:rPr>
          <w:rFonts w:ascii="Arial" w:eastAsia="Arial" w:hAnsi="Arial" w:cs="Arial"/>
          <w:spacing w:val="3"/>
        </w:rPr>
        <w:t xml:space="preserve"> </w:t>
      </w:r>
      <w:r>
        <w:rPr>
          <w:rFonts w:ascii="Arial" w:eastAsia="Arial" w:hAnsi="Arial" w:cs="Arial"/>
        </w:rPr>
        <w:t>of</w:t>
      </w:r>
      <w:r>
        <w:rPr>
          <w:rFonts w:ascii="Arial" w:eastAsia="Arial" w:hAnsi="Arial" w:cs="Arial"/>
          <w:spacing w:val="4"/>
        </w:rPr>
        <w:t xml:space="preserve"> </w:t>
      </w:r>
      <w:r>
        <w:rPr>
          <w:rFonts w:ascii="Arial" w:eastAsia="Arial" w:hAnsi="Arial" w:cs="Arial"/>
        </w:rPr>
        <w:t>a</w:t>
      </w:r>
      <w:r>
        <w:rPr>
          <w:rFonts w:ascii="Arial" w:eastAsia="Arial" w:hAnsi="Arial" w:cs="Arial"/>
          <w:spacing w:val="3"/>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 xml:space="preserve">S </w:t>
      </w:r>
      <w:r>
        <w:rPr>
          <w:rFonts w:ascii="Arial" w:eastAsia="Arial" w:hAnsi="Arial" w:cs="Arial"/>
          <w:spacing w:val="1"/>
        </w:rPr>
        <w:t>O</w:t>
      </w:r>
      <w:r>
        <w:rPr>
          <w:rFonts w:ascii="Arial" w:eastAsia="Arial" w:hAnsi="Arial" w:cs="Arial"/>
        </w:rPr>
        <w:t>pe</w:t>
      </w:r>
      <w:r>
        <w:rPr>
          <w:rFonts w:ascii="Arial" w:eastAsia="Arial" w:hAnsi="Arial" w:cs="Arial"/>
          <w:spacing w:val="1"/>
        </w:rPr>
        <w:t>r</w:t>
      </w:r>
      <w:r>
        <w:rPr>
          <w:rFonts w:ascii="Arial" w:eastAsia="Arial" w:hAnsi="Arial" w:cs="Arial"/>
          <w:spacing w:val="-3"/>
        </w:rPr>
        <w:t>a</w:t>
      </w:r>
      <w:r>
        <w:rPr>
          <w:rFonts w:ascii="Arial" w:eastAsia="Arial" w:hAnsi="Arial" w:cs="Arial"/>
          <w:spacing w:val="1"/>
        </w:rPr>
        <w:t>t</w:t>
      </w:r>
      <w:r>
        <w:rPr>
          <w:rFonts w:ascii="Arial" w:eastAsia="Arial" w:hAnsi="Arial" w:cs="Arial"/>
        </w:rPr>
        <w:t>or</w:t>
      </w:r>
      <w:r>
        <w:rPr>
          <w:rFonts w:ascii="Arial" w:eastAsia="Arial" w:hAnsi="Arial" w:cs="Arial"/>
          <w:spacing w:val="1"/>
        </w:rPr>
        <w:t xml:space="preserve"> </w:t>
      </w:r>
      <w:r>
        <w:rPr>
          <w:rFonts w:ascii="Arial" w:eastAsia="Arial" w:hAnsi="Arial" w:cs="Arial"/>
        </w:rPr>
        <w:t>at</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V</w:t>
      </w:r>
      <w:r>
        <w:rPr>
          <w:rFonts w:ascii="Arial" w:eastAsia="Arial" w:hAnsi="Arial" w:cs="Arial"/>
          <w:spacing w:val="2"/>
        </w:rPr>
        <w:t>T</w:t>
      </w:r>
      <w:r>
        <w:rPr>
          <w:rFonts w:ascii="Arial" w:eastAsia="Arial" w:hAnsi="Arial" w:cs="Arial"/>
        </w:rPr>
        <w:t xml:space="preserve">S </w:t>
      </w:r>
      <w:r>
        <w:rPr>
          <w:rFonts w:ascii="Arial" w:eastAsia="Arial" w:hAnsi="Arial" w:cs="Arial"/>
          <w:spacing w:val="-1"/>
        </w:rPr>
        <w:t>C</w:t>
      </w:r>
      <w:r>
        <w:rPr>
          <w:rFonts w:ascii="Arial" w:eastAsia="Arial" w:hAnsi="Arial" w:cs="Arial"/>
        </w:rPr>
        <w:t>e</w:t>
      </w:r>
      <w:r>
        <w:rPr>
          <w:rFonts w:ascii="Arial" w:eastAsia="Arial" w:hAnsi="Arial" w:cs="Arial"/>
          <w:spacing w:val="-3"/>
        </w:rPr>
        <w:t>n</w:t>
      </w:r>
      <w:r>
        <w:rPr>
          <w:rFonts w:ascii="Arial" w:eastAsia="Arial" w:hAnsi="Arial" w:cs="Arial"/>
          <w:spacing w:val="1"/>
        </w:rPr>
        <w:t>tr</w:t>
      </w:r>
      <w:r>
        <w:rPr>
          <w:rFonts w:ascii="Arial" w:eastAsia="Arial" w:hAnsi="Arial" w:cs="Arial"/>
        </w:rPr>
        <w:t>e</w:t>
      </w:r>
      <w:r>
        <w:rPr>
          <w:rFonts w:ascii="Arial" w:eastAsia="Arial" w:hAnsi="Arial" w:cs="Arial"/>
          <w:spacing w:val="-2"/>
        </w:rPr>
        <w:t xml:space="preserve"> </w:t>
      </w:r>
      <w:r>
        <w:rPr>
          <w:rFonts w:ascii="Arial" w:eastAsia="Arial" w:hAnsi="Arial" w:cs="Arial"/>
        </w:rPr>
        <w:t>conce</w:t>
      </w:r>
      <w:r>
        <w:rPr>
          <w:rFonts w:ascii="Arial" w:eastAsia="Arial" w:hAnsi="Arial" w:cs="Arial"/>
          <w:spacing w:val="1"/>
        </w:rPr>
        <w:t>r</w:t>
      </w:r>
      <w:r>
        <w:rPr>
          <w:rFonts w:ascii="Arial" w:eastAsia="Arial" w:hAnsi="Arial" w:cs="Arial"/>
        </w:rPr>
        <w:t>n</w:t>
      </w:r>
      <w:r>
        <w:rPr>
          <w:rFonts w:ascii="Arial" w:eastAsia="Arial" w:hAnsi="Arial" w:cs="Arial"/>
          <w:spacing w:val="-3"/>
        </w:rPr>
        <w:t>e</w:t>
      </w:r>
      <w:r>
        <w:rPr>
          <w:rFonts w:ascii="Arial" w:eastAsia="Arial" w:hAnsi="Arial" w:cs="Arial"/>
        </w:rPr>
        <w:t>d;</w:t>
      </w:r>
    </w:p>
    <w:p w:rsidR="000A5570" w:rsidRDefault="000A5570">
      <w:pPr>
        <w:spacing w:after="0"/>
        <w:jc w:val="both"/>
        <w:sectPr w:rsidR="000A5570">
          <w:pgSz w:w="11920" w:h="16840"/>
          <w:pgMar w:top="1100" w:right="980" w:bottom="780" w:left="1120" w:header="591" w:footer="596" w:gutter="0"/>
          <w:cols w:space="720"/>
        </w:sectPr>
      </w:pPr>
    </w:p>
    <w:p w:rsidR="000A5570" w:rsidRDefault="000A5570">
      <w:pPr>
        <w:spacing w:before="1" w:after="0" w:line="220" w:lineRule="exact"/>
      </w:pPr>
    </w:p>
    <w:p w:rsidR="000A5570" w:rsidRDefault="00863EB5">
      <w:pPr>
        <w:tabs>
          <w:tab w:val="left" w:pos="1000"/>
        </w:tabs>
        <w:spacing w:before="35" w:after="0" w:line="240" w:lineRule="auto"/>
        <w:ind w:left="1019" w:right="95" w:hanging="36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i</w:t>
      </w:r>
      <w:r>
        <w:rPr>
          <w:rFonts w:ascii="Arial" w:eastAsia="Arial" w:hAnsi="Arial" w:cs="Arial"/>
        </w:rPr>
        <w:t>s</w:t>
      </w:r>
      <w:r>
        <w:rPr>
          <w:rFonts w:ascii="Arial" w:eastAsia="Arial" w:hAnsi="Arial" w:cs="Arial"/>
          <w:spacing w:val="47"/>
        </w:rPr>
        <w:t xml:space="preserve"> </w:t>
      </w:r>
      <w:r>
        <w:rPr>
          <w:rFonts w:ascii="Arial" w:eastAsia="Arial" w:hAnsi="Arial" w:cs="Arial"/>
        </w:rPr>
        <w:t>c</w:t>
      </w:r>
      <w:r>
        <w:rPr>
          <w:rFonts w:ascii="Arial" w:eastAsia="Arial" w:hAnsi="Arial" w:cs="Arial"/>
          <w:spacing w:val="-1"/>
        </w:rPr>
        <w:t>l</w:t>
      </w:r>
      <w:r>
        <w:rPr>
          <w:rFonts w:ascii="Arial" w:eastAsia="Arial" w:hAnsi="Arial" w:cs="Arial"/>
        </w:rPr>
        <w:t>ose</w:t>
      </w:r>
      <w:r>
        <w:rPr>
          <w:rFonts w:ascii="Arial" w:eastAsia="Arial" w:hAnsi="Arial" w:cs="Arial"/>
          <w:spacing w:val="-1"/>
        </w:rPr>
        <w:t>l</w:t>
      </w:r>
      <w:r>
        <w:rPr>
          <w:rFonts w:ascii="Arial" w:eastAsia="Arial" w:hAnsi="Arial" w:cs="Arial"/>
        </w:rPr>
        <w:t>y</w:t>
      </w:r>
      <w:r>
        <w:rPr>
          <w:rFonts w:ascii="Arial" w:eastAsia="Arial" w:hAnsi="Arial" w:cs="Arial"/>
          <w:spacing w:val="44"/>
        </w:rPr>
        <w:t xml:space="preserve"> </w:t>
      </w:r>
      <w:r>
        <w:rPr>
          <w:rFonts w:ascii="Arial" w:eastAsia="Arial" w:hAnsi="Arial" w:cs="Arial"/>
        </w:rPr>
        <w:t>supe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sed</w:t>
      </w:r>
      <w:r>
        <w:rPr>
          <w:rFonts w:ascii="Arial" w:eastAsia="Arial" w:hAnsi="Arial" w:cs="Arial"/>
          <w:spacing w:val="46"/>
        </w:rPr>
        <w:t xml:space="preserve"> </w:t>
      </w:r>
      <w:r>
        <w:rPr>
          <w:rFonts w:ascii="Arial" w:eastAsia="Arial" w:hAnsi="Arial" w:cs="Arial"/>
          <w:spacing w:val="2"/>
        </w:rPr>
        <w:t>a</w:t>
      </w:r>
      <w:r>
        <w:rPr>
          <w:rFonts w:ascii="Arial" w:eastAsia="Arial" w:hAnsi="Arial" w:cs="Arial"/>
        </w:rPr>
        <w:t>nd</w:t>
      </w:r>
      <w:r>
        <w:rPr>
          <w:rFonts w:ascii="Arial" w:eastAsia="Arial" w:hAnsi="Arial" w:cs="Arial"/>
          <w:spacing w:val="46"/>
        </w:rPr>
        <w:t xml:space="preserve"> </w:t>
      </w:r>
      <w:r>
        <w:rPr>
          <w:rFonts w:ascii="Arial" w:eastAsia="Arial" w:hAnsi="Arial" w:cs="Arial"/>
          <w:spacing w:val="1"/>
        </w:rPr>
        <w:t>m</w:t>
      </w:r>
      <w:r>
        <w:rPr>
          <w:rFonts w:ascii="Arial" w:eastAsia="Arial" w:hAnsi="Arial" w:cs="Arial"/>
        </w:rPr>
        <w:t>on</w:t>
      </w:r>
      <w:r>
        <w:rPr>
          <w:rFonts w:ascii="Arial" w:eastAsia="Arial" w:hAnsi="Arial" w:cs="Arial"/>
          <w:spacing w:val="-1"/>
        </w:rPr>
        <w:t>i</w:t>
      </w:r>
      <w:r>
        <w:rPr>
          <w:rFonts w:ascii="Arial" w:eastAsia="Arial" w:hAnsi="Arial" w:cs="Arial"/>
          <w:spacing w:val="1"/>
        </w:rPr>
        <w:t>t</w:t>
      </w:r>
      <w:r>
        <w:rPr>
          <w:rFonts w:ascii="Arial" w:eastAsia="Arial" w:hAnsi="Arial" w:cs="Arial"/>
          <w:spacing w:val="-3"/>
        </w:rPr>
        <w:t>o</w:t>
      </w:r>
      <w:r>
        <w:rPr>
          <w:rFonts w:ascii="Arial" w:eastAsia="Arial" w:hAnsi="Arial" w:cs="Arial"/>
          <w:spacing w:val="1"/>
        </w:rPr>
        <w:t>r</w:t>
      </w:r>
      <w:r>
        <w:rPr>
          <w:rFonts w:ascii="Arial" w:eastAsia="Arial" w:hAnsi="Arial" w:cs="Arial"/>
        </w:rPr>
        <w:t>ed</w:t>
      </w:r>
      <w:r>
        <w:rPr>
          <w:rFonts w:ascii="Arial" w:eastAsia="Arial" w:hAnsi="Arial" w:cs="Arial"/>
          <w:spacing w:val="46"/>
        </w:rPr>
        <w:t xml:space="preserve"> </w:t>
      </w:r>
      <w:r>
        <w:rPr>
          <w:rFonts w:ascii="Arial" w:eastAsia="Arial" w:hAnsi="Arial" w:cs="Arial"/>
        </w:rPr>
        <w:t>by</w:t>
      </w:r>
      <w:r>
        <w:rPr>
          <w:rFonts w:ascii="Arial" w:eastAsia="Arial" w:hAnsi="Arial" w:cs="Arial"/>
          <w:spacing w:val="44"/>
        </w:rPr>
        <w:t xml:space="preserve"> </w:t>
      </w:r>
      <w:r>
        <w:rPr>
          <w:rFonts w:ascii="Arial" w:eastAsia="Arial" w:hAnsi="Arial" w:cs="Arial"/>
        </w:rPr>
        <w:t>a</w:t>
      </w:r>
      <w:r>
        <w:rPr>
          <w:rFonts w:ascii="Arial" w:eastAsia="Arial" w:hAnsi="Arial" w:cs="Arial"/>
          <w:spacing w:val="44"/>
        </w:rPr>
        <w:t xml:space="preserve"> </w:t>
      </w:r>
      <w:r>
        <w:rPr>
          <w:rFonts w:ascii="Arial" w:eastAsia="Arial" w:hAnsi="Arial" w:cs="Arial"/>
          <w:spacing w:val="2"/>
        </w:rPr>
        <w:t>q</w:t>
      </w:r>
      <w:r>
        <w:rPr>
          <w:rFonts w:ascii="Arial" w:eastAsia="Arial" w:hAnsi="Arial" w:cs="Arial"/>
        </w:rPr>
        <w:t>ua</w:t>
      </w:r>
      <w:r>
        <w:rPr>
          <w:rFonts w:ascii="Arial" w:eastAsia="Arial" w:hAnsi="Arial" w:cs="Arial"/>
          <w:spacing w:val="-4"/>
        </w:rPr>
        <w:t>l</w:t>
      </w:r>
      <w:r>
        <w:rPr>
          <w:rFonts w:ascii="Arial" w:eastAsia="Arial" w:hAnsi="Arial" w:cs="Arial"/>
          <w:spacing w:val="-1"/>
        </w:rPr>
        <w:t>i</w:t>
      </w:r>
      <w:r>
        <w:rPr>
          <w:rFonts w:ascii="Arial" w:eastAsia="Arial" w:hAnsi="Arial" w:cs="Arial"/>
          <w:spacing w:val="3"/>
        </w:rPr>
        <w:t>f</w:t>
      </w:r>
      <w:r>
        <w:rPr>
          <w:rFonts w:ascii="Arial" w:eastAsia="Arial" w:hAnsi="Arial" w:cs="Arial"/>
          <w:spacing w:val="-1"/>
        </w:rPr>
        <w:t>i</w:t>
      </w:r>
      <w:r>
        <w:rPr>
          <w:rFonts w:ascii="Arial" w:eastAsia="Arial" w:hAnsi="Arial" w:cs="Arial"/>
        </w:rPr>
        <w:t>ed</w:t>
      </w:r>
      <w:r>
        <w:rPr>
          <w:rFonts w:ascii="Arial" w:eastAsia="Arial" w:hAnsi="Arial" w:cs="Arial"/>
          <w:spacing w:val="44"/>
        </w:rPr>
        <w:t xml:space="preserve"> </w:t>
      </w:r>
      <w:r>
        <w:rPr>
          <w:rFonts w:ascii="Arial" w:eastAsia="Arial" w:hAnsi="Arial" w:cs="Arial"/>
          <w:spacing w:val="1"/>
        </w:rPr>
        <w:t>O</w:t>
      </w:r>
      <w:r>
        <w:rPr>
          <w:rFonts w:ascii="Arial" w:eastAsia="Arial" w:hAnsi="Arial" w:cs="Arial"/>
        </w:rPr>
        <w:t>n</w:t>
      </w:r>
      <w:r>
        <w:rPr>
          <w:rFonts w:ascii="Arial" w:eastAsia="Arial" w:hAnsi="Arial" w:cs="Arial"/>
          <w:spacing w:val="1"/>
        </w:rPr>
        <w:t>-t</w:t>
      </w:r>
      <w:r>
        <w:rPr>
          <w:rFonts w:ascii="Arial" w:eastAsia="Arial" w:hAnsi="Arial" w:cs="Arial"/>
        </w:rPr>
        <w:t>he</w:t>
      </w:r>
      <w:r>
        <w:rPr>
          <w:rFonts w:ascii="Arial" w:eastAsia="Arial" w:hAnsi="Arial" w:cs="Arial"/>
          <w:spacing w:val="-2"/>
        </w:rPr>
        <w:t>-</w:t>
      </w:r>
      <w:r>
        <w:rPr>
          <w:rFonts w:ascii="Arial" w:eastAsia="Arial" w:hAnsi="Arial" w:cs="Arial"/>
        </w:rPr>
        <w:t>Job</w:t>
      </w:r>
      <w:r>
        <w:rPr>
          <w:rFonts w:ascii="Arial" w:eastAsia="Arial" w:hAnsi="Arial" w:cs="Arial"/>
          <w:spacing w:val="44"/>
        </w:rPr>
        <w:t xml:space="preserve"> </w:t>
      </w:r>
      <w:r>
        <w:rPr>
          <w:rFonts w:ascii="Arial" w:eastAsia="Arial" w:hAnsi="Arial" w:cs="Arial"/>
          <w:spacing w:val="1"/>
        </w:rPr>
        <w:t>I</w:t>
      </w:r>
      <w:r>
        <w:rPr>
          <w:rFonts w:ascii="Arial" w:eastAsia="Arial" w:hAnsi="Arial" w:cs="Arial"/>
        </w:rPr>
        <w:t>ns</w:t>
      </w:r>
      <w:r>
        <w:rPr>
          <w:rFonts w:ascii="Arial" w:eastAsia="Arial" w:hAnsi="Arial" w:cs="Arial"/>
          <w:spacing w:val="-1"/>
        </w:rPr>
        <w:t>t</w:t>
      </w:r>
      <w:r>
        <w:rPr>
          <w:rFonts w:ascii="Arial" w:eastAsia="Arial" w:hAnsi="Arial" w:cs="Arial"/>
          <w:spacing w:val="1"/>
        </w:rPr>
        <w:t>r</w:t>
      </w:r>
      <w:r>
        <w:rPr>
          <w:rFonts w:ascii="Arial" w:eastAsia="Arial" w:hAnsi="Arial" w:cs="Arial"/>
        </w:rPr>
        <w:t>uc</w:t>
      </w:r>
      <w:r>
        <w:rPr>
          <w:rFonts w:ascii="Arial" w:eastAsia="Arial" w:hAnsi="Arial" w:cs="Arial"/>
          <w:spacing w:val="-1"/>
        </w:rPr>
        <w:t>t</w:t>
      </w:r>
      <w:r>
        <w:rPr>
          <w:rFonts w:ascii="Arial" w:eastAsia="Arial" w:hAnsi="Arial" w:cs="Arial"/>
        </w:rPr>
        <w:t>or</w:t>
      </w:r>
      <w:r>
        <w:rPr>
          <w:rFonts w:ascii="Arial" w:eastAsia="Arial" w:hAnsi="Arial" w:cs="Arial"/>
          <w:spacing w:val="48"/>
        </w:rPr>
        <w:t xml:space="preserve"> </w:t>
      </w:r>
      <w:r>
        <w:rPr>
          <w:rFonts w:ascii="Arial" w:eastAsia="Arial" w:hAnsi="Arial" w:cs="Arial"/>
        </w:rPr>
        <w:t>at</w:t>
      </w:r>
      <w:r>
        <w:rPr>
          <w:rFonts w:ascii="Arial" w:eastAsia="Arial" w:hAnsi="Arial" w:cs="Arial"/>
          <w:spacing w:val="45"/>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44"/>
        </w:rPr>
        <w:t xml:space="preserve"> </w:t>
      </w:r>
      <w:r>
        <w:rPr>
          <w:rFonts w:ascii="Arial" w:eastAsia="Arial" w:hAnsi="Arial" w:cs="Arial"/>
          <w:spacing w:val="-3"/>
        </w:rPr>
        <w:t>V</w:t>
      </w:r>
      <w:r>
        <w:rPr>
          <w:rFonts w:ascii="Arial" w:eastAsia="Arial" w:hAnsi="Arial" w:cs="Arial"/>
        </w:rPr>
        <w:t xml:space="preserve">TS </w:t>
      </w:r>
      <w:r>
        <w:rPr>
          <w:rFonts w:ascii="Arial" w:eastAsia="Arial" w:hAnsi="Arial" w:cs="Arial"/>
          <w:spacing w:val="-1"/>
        </w:rPr>
        <w:t>C</w:t>
      </w:r>
      <w:r>
        <w:rPr>
          <w:rFonts w:ascii="Arial" w:eastAsia="Arial" w:hAnsi="Arial" w:cs="Arial"/>
        </w:rPr>
        <w:t>en</w:t>
      </w:r>
      <w:r>
        <w:rPr>
          <w:rFonts w:ascii="Arial" w:eastAsia="Arial" w:hAnsi="Arial" w:cs="Arial"/>
          <w:spacing w:val="1"/>
        </w:rPr>
        <w:t>tr</w:t>
      </w:r>
      <w:r>
        <w:rPr>
          <w:rFonts w:ascii="Arial" w:eastAsia="Arial" w:hAnsi="Arial" w:cs="Arial"/>
        </w:rPr>
        <w:t>e; and</w:t>
      </w:r>
    </w:p>
    <w:p w:rsidR="000A5570" w:rsidRDefault="00863EB5">
      <w:pPr>
        <w:tabs>
          <w:tab w:val="left" w:pos="1000"/>
        </w:tabs>
        <w:spacing w:before="73" w:after="0" w:line="240" w:lineRule="auto"/>
        <w:ind w:left="659"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rPr>
        <w:t>ade</w:t>
      </w:r>
      <w:r>
        <w:rPr>
          <w:rFonts w:ascii="Arial" w:eastAsia="Arial" w:hAnsi="Arial" w:cs="Arial"/>
          <w:spacing w:val="2"/>
        </w:rPr>
        <w:t>q</w:t>
      </w:r>
      <w:r>
        <w:rPr>
          <w:rFonts w:ascii="Arial" w:eastAsia="Arial" w:hAnsi="Arial" w:cs="Arial"/>
        </w:rPr>
        <w:t>u</w:t>
      </w:r>
      <w:r>
        <w:rPr>
          <w:rFonts w:ascii="Arial" w:eastAsia="Arial" w:hAnsi="Arial" w:cs="Arial"/>
          <w:spacing w:val="-3"/>
        </w:rPr>
        <w:t>a</w:t>
      </w:r>
      <w:r>
        <w:rPr>
          <w:rFonts w:ascii="Arial" w:eastAsia="Arial" w:hAnsi="Arial" w:cs="Arial"/>
          <w:spacing w:val="1"/>
        </w:rPr>
        <w:t>t</w:t>
      </w:r>
      <w:r>
        <w:rPr>
          <w:rFonts w:ascii="Arial" w:eastAsia="Arial" w:hAnsi="Arial" w:cs="Arial"/>
        </w:rPr>
        <w:t>e</w:t>
      </w:r>
      <w:r>
        <w:rPr>
          <w:rFonts w:ascii="Arial" w:eastAsia="Arial" w:hAnsi="Arial" w:cs="Arial"/>
          <w:spacing w:val="-1"/>
        </w:rPr>
        <w:t>l</w:t>
      </w:r>
      <w:r>
        <w:rPr>
          <w:rFonts w:ascii="Arial" w:eastAsia="Arial" w:hAnsi="Arial" w:cs="Arial"/>
        </w:rPr>
        <w:t>y</w:t>
      </w:r>
      <w:r>
        <w:rPr>
          <w:rFonts w:ascii="Arial" w:eastAsia="Arial" w:hAnsi="Arial" w:cs="Arial"/>
          <w:spacing w:val="-1"/>
        </w:rPr>
        <w:t xml:space="preserve"> </w:t>
      </w:r>
      <w:r>
        <w:rPr>
          <w:rFonts w:ascii="Arial" w:eastAsia="Arial" w:hAnsi="Arial" w:cs="Arial"/>
        </w:rPr>
        <w:t>docu</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spacing w:val="-3"/>
        </w:rPr>
        <w:t>e</w:t>
      </w:r>
      <w:r>
        <w:rPr>
          <w:rFonts w:ascii="Arial" w:eastAsia="Arial" w:hAnsi="Arial" w:cs="Arial"/>
        </w:rPr>
        <w:t>d</w:t>
      </w:r>
      <w:r>
        <w:rPr>
          <w:rFonts w:ascii="Arial" w:eastAsia="Arial" w:hAnsi="Arial" w:cs="Arial"/>
          <w:spacing w:val="1"/>
        </w:rPr>
        <w:t xml:space="preserve"> </w:t>
      </w:r>
      <w:r>
        <w:rPr>
          <w:rFonts w:ascii="Arial" w:eastAsia="Arial" w:hAnsi="Arial" w:cs="Arial"/>
        </w:rPr>
        <w:t>and</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eco</w:t>
      </w:r>
      <w:r>
        <w:rPr>
          <w:rFonts w:ascii="Arial" w:eastAsia="Arial" w:hAnsi="Arial" w:cs="Arial"/>
          <w:spacing w:val="1"/>
        </w:rPr>
        <w:t>r</w:t>
      </w:r>
      <w:r>
        <w:rPr>
          <w:rFonts w:ascii="Arial" w:eastAsia="Arial" w:hAnsi="Arial" w:cs="Arial"/>
        </w:rPr>
        <w:t>ded</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3"/>
        </w:rPr>
        <w:t>V</w:t>
      </w:r>
      <w:r>
        <w:rPr>
          <w:rFonts w:ascii="Arial" w:eastAsia="Arial" w:hAnsi="Arial" w:cs="Arial"/>
        </w:rPr>
        <w:t xml:space="preserve">TS </w:t>
      </w:r>
      <w:r>
        <w:rPr>
          <w:rFonts w:ascii="Arial" w:eastAsia="Arial" w:hAnsi="Arial" w:cs="Arial"/>
          <w:spacing w:val="-1"/>
        </w:rPr>
        <w:t>C</w:t>
      </w:r>
      <w:r>
        <w:rPr>
          <w:rFonts w:ascii="Arial" w:eastAsia="Arial" w:hAnsi="Arial" w:cs="Arial"/>
        </w:rPr>
        <w:t>e</w:t>
      </w:r>
      <w:r>
        <w:rPr>
          <w:rFonts w:ascii="Arial" w:eastAsia="Arial" w:hAnsi="Arial" w:cs="Arial"/>
          <w:spacing w:val="1"/>
        </w:rPr>
        <w:t>rt</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rPr>
        <w:t>L</w:t>
      </w:r>
      <w:r>
        <w:rPr>
          <w:rFonts w:ascii="Arial" w:eastAsia="Arial" w:hAnsi="Arial" w:cs="Arial"/>
          <w:spacing w:val="-3"/>
        </w:rPr>
        <w:t>o</w:t>
      </w:r>
      <w:r>
        <w:rPr>
          <w:rFonts w:ascii="Arial" w:eastAsia="Arial" w:hAnsi="Arial" w:cs="Arial"/>
          <w:spacing w:val="2"/>
        </w:rPr>
        <w:t>g</w:t>
      </w:r>
      <w:r>
        <w:rPr>
          <w:rFonts w:ascii="Arial" w:eastAsia="Arial" w:hAnsi="Arial" w:cs="Arial"/>
        </w:rPr>
        <w:t>.</w:t>
      </w:r>
    </w:p>
    <w:p w:rsidR="000A5570" w:rsidRDefault="00863EB5">
      <w:pPr>
        <w:spacing w:before="65" w:after="0" w:line="252" w:lineRule="exact"/>
        <w:ind w:left="299" w:right="96"/>
        <w:rPr>
          <w:rFonts w:ascii="Arial" w:eastAsia="Arial" w:hAnsi="Arial" w:cs="Arial"/>
        </w:rPr>
      </w:pPr>
      <w:r>
        <w:rPr>
          <w:rFonts w:ascii="Arial" w:eastAsia="Arial" w:hAnsi="Arial" w:cs="Arial"/>
          <w:spacing w:val="2"/>
        </w:rPr>
        <w:t>T</w:t>
      </w:r>
      <w:r>
        <w:rPr>
          <w:rFonts w:ascii="Arial" w:eastAsia="Arial" w:hAnsi="Arial" w:cs="Arial"/>
        </w:rPr>
        <w:t>he</w:t>
      </w:r>
      <w:r>
        <w:rPr>
          <w:rFonts w:ascii="Arial" w:eastAsia="Arial" w:hAnsi="Arial" w:cs="Arial"/>
          <w:spacing w:val="30"/>
        </w:rPr>
        <w:t xml:space="preserve"> </w:t>
      </w:r>
      <w:commentRangeStart w:id="155"/>
      <w:del w:id="156" w:author="Kerrie Abercrombie" w:date="2016-02-17T15:52:00Z">
        <w:r w:rsidDel="00503990">
          <w:rPr>
            <w:rFonts w:ascii="Arial" w:eastAsia="Arial" w:hAnsi="Arial" w:cs="Arial"/>
            <w:spacing w:val="-1"/>
          </w:rPr>
          <w:delText>C</w:delText>
        </w:r>
        <w:r w:rsidDel="00503990">
          <w:rPr>
            <w:rFonts w:ascii="Arial" w:eastAsia="Arial" w:hAnsi="Arial" w:cs="Arial"/>
          </w:rPr>
          <w:delText>o</w:delText>
        </w:r>
        <w:r w:rsidDel="00503990">
          <w:rPr>
            <w:rFonts w:ascii="Arial" w:eastAsia="Arial" w:hAnsi="Arial" w:cs="Arial"/>
            <w:spacing w:val="1"/>
          </w:rPr>
          <w:delText>m</w:delText>
        </w:r>
        <w:r w:rsidDel="00503990">
          <w:rPr>
            <w:rFonts w:ascii="Arial" w:eastAsia="Arial" w:hAnsi="Arial" w:cs="Arial"/>
          </w:rPr>
          <w:delText>p</w:delText>
        </w:r>
        <w:r w:rsidDel="00503990">
          <w:rPr>
            <w:rFonts w:ascii="Arial" w:eastAsia="Arial" w:hAnsi="Arial" w:cs="Arial"/>
            <w:spacing w:val="-3"/>
          </w:rPr>
          <w:delText>e</w:delText>
        </w:r>
        <w:r w:rsidDel="00503990">
          <w:rPr>
            <w:rFonts w:ascii="Arial" w:eastAsia="Arial" w:hAnsi="Arial" w:cs="Arial"/>
            <w:spacing w:val="1"/>
          </w:rPr>
          <w:delText>t</w:delText>
        </w:r>
        <w:r w:rsidDel="00503990">
          <w:rPr>
            <w:rFonts w:ascii="Arial" w:eastAsia="Arial" w:hAnsi="Arial" w:cs="Arial"/>
          </w:rPr>
          <w:delText>ent</w:delText>
        </w:r>
        <w:r w:rsidDel="00503990">
          <w:rPr>
            <w:rFonts w:ascii="Arial" w:eastAsia="Arial" w:hAnsi="Arial" w:cs="Arial"/>
            <w:spacing w:val="31"/>
          </w:rPr>
          <w:delText xml:space="preserve"> </w:delText>
        </w:r>
      </w:del>
      <w:ins w:id="157" w:author="Kerrie Abercrombie" w:date="2016-02-17T15:52:00Z">
        <w:r w:rsidR="00503990">
          <w:rPr>
            <w:rFonts w:ascii="Arial" w:eastAsia="Arial" w:hAnsi="Arial" w:cs="Arial"/>
            <w:spacing w:val="31"/>
          </w:rPr>
          <w:t xml:space="preserve">VTS </w:t>
        </w:r>
      </w:ins>
      <w:r>
        <w:rPr>
          <w:rFonts w:ascii="Arial" w:eastAsia="Arial" w:hAnsi="Arial" w:cs="Arial"/>
          <w:spacing w:val="-1"/>
        </w:rPr>
        <w:t>A</w:t>
      </w:r>
      <w:r>
        <w:rPr>
          <w:rFonts w:ascii="Arial" w:eastAsia="Arial" w:hAnsi="Arial" w:cs="Arial"/>
        </w:rPr>
        <w:t>u</w:t>
      </w:r>
      <w:r>
        <w:rPr>
          <w:rFonts w:ascii="Arial" w:eastAsia="Arial" w:hAnsi="Arial" w:cs="Arial"/>
          <w:spacing w:val="1"/>
        </w:rPr>
        <w:t>t</w:t>
      </w:r>
      <w:r>
        <w:rPr>
          <w:rFonts w:ascii="Arial" w:eastAsia="Arial" w:hAnsi="Arial" w:cs="Arial"/>
        </w:rPr>
        <w:t>h</w:t>
      </w:r>
      <w:r>
        <w:rPr>
          <w:rFonts w:ascii="Arial" w:eastAsia="Arial" w:hAnsi="Arial" w:cs="Arial"/>
          <w:spacing w:val="-3"/>
        </w:rPr>
        <w:t>o</w:t>
      </w:r>
      <w:r>
        <w:rPr>
          <w:rFonts w:ascii="Arial" w:eastAsia="Arial" w:hAnsi="Arial" w:cs="Arial"/>
          <w:spacing w:val="1"/>
        </w:rPr>
        <w:t>r</w:t>
      </w:r>
      <w:r>
        <w:rPr>
          <w:rFonts w:ascii="Arial" w:eastAsia="Arial" w:hAnsi="Arial" w:cs="Arial"/>
          <w:spacing w:val="-1"/>
        </w:rPr>
        <w:t>it</w:t>
      </w:r>
      <w:r>
        <w:rPr>
          <w:rFonts w:ascii="Arial" w:eastAsia="Arial" w:hAnsi="Arial" w:cs="Arial"/>
        </w:rPr>
        <w:t>y</w:t>
      </w:r>
      <w:r>
        <w:rPr>
          <w:rFonts w:ascii="Arial" w:eastAsia="Arial" w:hAnsi="Arial" w:cs="Arial"/>
          <w:spacing w:val="28"/>
        </w:rPr>
        <w:t xml:space="preserve"> </w:t>
      </w:r>
      <w:commentRangeEnd w:id="155"/>
      <w:r w:rsidR="00503990">
        <w:rPr>
          <w:rStyle w:val="CommentReference"/>
        </w:rPr>
        <w:commentReference w:id="155"/>
      </w:r>
      <w:r>
        <w:rPr>
          <w:rFonts w:ascii="Arial" w:eastAsia="Arial" w:hAnsi="Arial" w:cs="Arial"/>
        </w:rPr>
        <w:t>shou</w:t>
      </w:r>
      <w:r>
        <w:rPr>
          <w:rFonts w:ascii="Arial" w:eastAsia="Arial" w:hAnsi="Arial" w:cs="Arial"/>
          <w:spacing w:val="-1"/>
        </w:rPr>
        <w:t>l</w:t>
      </w:r>
      <w:r>
        <w:rPr>
          <w:rFonts w:ascii="Arial" w:eastAsia="Arial" w:hAnsi="Arial" w:cs="Arial"/>
        </w:rPr>
        <w:t>d</w:t>
      </w:r>
      <w:r>
        <w:rPr>
          <w:rFonts w:ascii="Arial" w:eastAsia="Arial" w:hAnsi="Arial" w:cs="Arial"/>
          <w:spacing w:val="32"/>
        </w:rPr>
        <w:t xml:space="preserve"> </w:t>
      </w:r>
      <w:r>
        <w:rPr>
          <w:rFonts w:ascii="Arial" w:eastAsia="Arial" w:hAnsi="Arial" w:cs="Arial"/>
        </w:rPr>
        <w:t>de</w:t>
      </w:r>
      <w:r>
        <w:rPr>
          <w:rFonts w:ascii="Arial" w:eastAsia="Arial" w:hAnsi="Arial" w:cs="Arial"/>
          <w:spacing w:val="3"/>
        </w:rPr>
        <w:t>f</w:t>
      </w:r>
      <w:r>
        <w:rPr>
          <w:rFonts w:ascii="Arial" w:eastAsia="Arial" w:hAnsi="Arial" w:cs="Arial"/>
          <w:spacing w:val="-1"/>
        </w:rPr>
        <w:t>i</w:t>
      </w:r>
      <w:r>
        <w:rPr>
          <w:rFonts w:ascii="Arial" w:eastAsia="Arial" w:hAnsi="Arial" w:cs="Arial"/>
        </w:rPr>
        <w:t>ne</w:t>
      </w:r>
      <w:r>
        <w:rPr>
          <w:rFonts w:ascii="Arial" w:eastAsia="Arial" w:hAnsi="Arial" w:cs="Arial"/>
          <w:spacing w:val="30"/>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0"/>
        </w:rPr>
        <w:t xml:space="preserve"> </w:t>
      </w:r>
      <w:r>
        <w:rPr>
          <w:rFonts w:ascii="Arial" w:eastAsia="Arial" w:hAnsi="Arial" w:cs="Arial"/>
        </w:rPr>
        <w:t>du</w:t>
      </w:r>
      <w:r>
        <w:rPr>
          <w:rFonts w:ascii="Arial" w:eastAsia="Arial" w:hAnsi="Arial" w:cs="Arial"/>
          <w:spacing w:val="-2"/>
        </w:rPr>
        <w:t>r</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30"/>
        </w:rPr>
        <w:t xml:space="preserve"> </w:t>
      </w:r>
      <w:r>
        <w:rPr>
          <w:rFonts w:ascii="Arial" w:eastAsia="Arial" w:hAnsi="Arial" w:cs="Arial"/>
        </w:rPr>
        <w:t>of</w:t>
      </w:r>
      <w:r>
        <w:rPr>
          <w:rFonts w:ascii="Arial" w:eastAsia="Arial" w:hAnsi="Arial" w:cs="Arial"/>
          <w:spacing w:val="3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0"/>
        </w:rPr>
        <w:t xml:space="preserve"> </w:t>
      </w:r>
      <w:r>
        <w:rPr>
          <w:rFonts w:ascii="Arial" w:eastAsia="Arial" w:hAnsi="Arial" w:cs="Arial"/>
        </w:rPr>
        <w:t>on</w:t>
      </w:r>
      <w:r>
        <w:rPr>
          <w:rFonts w:ascii="Arial" w:eastAsia="Arial" w:hAnsi="Arial" w:cs="Arial"/>
          <w:spacing w:val="3"/>
        </w:rPr>
        <w:t>-</w:t>
      </w:r>
      <w:r>
        <w:rPr>
          <w:rFonts w:ascii="Arial" w:eastAsia="Arial" w:hAnsi="Arial" w:cs="Arial"/>
          <w:spacing w:val="1"/>
        </w:rPr>
        <w:t>t</w:t>
      </w:r>
      <w:r>
        <w:rPr>
          <w:rFonts w:ascii="Arial" w:eastAsia="Arial" w:hAnsi="Arial" w:cs="Arial"/>
        </w:rPr>
        <w:t>h</w:t>
      </w:r>
      <w:r>
        <w:rPr>
          <w:rFonts w:ascii="Arial" w:eastAsia="Arial" w:hAnsi="Arial" w:cs="Arial"/>
          <w:spacing w:val="-3"/>
        </w:rPr>
        <w:t>e</w:t>
      </w:r>
      <w:r>
        <w:rPr>
          <w:rFonts w:ascii="Arial" w:eastAsia="Arial" w:hAnsi="Arial" w:cs="Arial"/>
          <w:spacing w:val="1"/>
        </w:rPr>
        <w:t>-j</w:t>
      </w:r>
      <w:r>
        <w:rPr>
          <w:rFonts w:ascii="Arial" w:eastAsia="Arial" w:hAnsi="Arial" w:cs="Arial"/>
          <w:spacing w:val="-3"/>
        </w:rPr>
        <w:t>o</w:t>
      </w:r>
      <w:r>
        <w:rPr>
          <w:rFonts w:ascii="Arial" w:eastAsia="Arial" w:hAnsi="Arial" w:cs="Arial"/>
        </w:rPr>
        <w:t>b</w:t>
      </w:r>
      <w:r>
        <w:rPr>
          <w:rFonts w:ascii="Arial" w:eastAsia="Arial" w:hAnsi="Arial" w:cs="Arial"/>
          <w:spacing w:val="30"/>
        </w:rPr>
        <w:t xml:space="preserve"> </w:t>
      </w:r>
      <w:r>
        <w:rPr>
          <w:rFonts w:ascii="Arial" w:eastAsia="Arial" w:hAnsi="Arial" w:cs="Arial"/>
          <w:spacing w:val="-1"/>
        </w:rPr>
        <w:t>t</w:t>
      </w:r>
      <w:r>
        <w:rPr>
          <w:rFonts w:ascii="Arial" w:eastAsia="Arial" w:hAnsi="Arial" w:cs="Arial"/>
          <w:spacing w:val="1"/>
        </w:rPr>
        <w: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32"/>
        </w:rPr>
        <w:t xml:space="preserve"> </w:t>
      </w:r>
      <w:r>
        <w:rPr>
          <w:rFonts w:ascii="Arial" w:eastAsia="Arial" w:hAnsi="Arial" w:cs="Arial"/>
        </w:rPr>
        <w:t>pe</w:t>
      </w:r>
      <w:r>
        <w:rPr>
          <w:rFonts w:ascii="Arial" w:eastAsia="Arial" w:hAnsi="Arial" w:cs="Arial"/>
          <w:spacing w:val="1"/>
        </w:rPr>
        <w:t>r</w:t>
      </w:r>
      <w:r>
        <w:rPr>
          <w:rFonts w:ascii="Arial" w:eastAsia="Arial" w:hAnsi="Arial" w:cs="Arial"/>
          <w:spacing w:val="-1"/>
        </w:rPr>
        <w:t>i</w:t>
      </w:r>
      <w:r>
        <w:rPr>
          <w:rFonts w:ascii="Arial" w:eastAsia="Arial" w:hAnsi="Arial" w:cs="Arial"/>
        </w:rPr>
        <w:t>od</w:t>
      </w:r>
      <w:r>
        <w:rPr>
          <w:rFonts w:ascii="Arial" w:eastAsia="Arial" w:hAnsi="Arial" w:cs="Arial"/>
          <w:spacing w:val="30"/>
        </w:rPr>
        <w:t xml:space="preserve"> </w:t>
      </w:r>
      <w:r>
        <w:rPr>
          <w:rFonts w:ascii="Arial" w:eastAsia="Arial" w:hAnsi="Arial" w:cs="Arial"/>
        </w:rPr>
        <w:t>and</w:t>
      </w:r>
      <w:r>
        <w:rPr>
          <w:rFonts w:ascii="Arial" w:eastAsia="Arial" w:hAnsi="Arial" w:cs="Arial"/>
          <w:spacing w:val="30"/>
        </w:rPr>
        <w:t xml:space="preserve"> </w:t>
      </w:r>
      <w:r>
        <w:rPr>
          <w:rFonts w:ascii="Arial" w:eastAsia="Arial" w:hAnsi="Arial" w:cs="Arial"/>
          <w:spacing w:val="1"/>
        </w:rPr>
        <w:t>t</w:t>
      </w:r>
      <w:r>
        <w:rPr>
          <w:rFonts w:ascii="Arial" w:eastAsia="Arial" w:hAnsi="Arial" w:cs="Arial"/>
        </w:rPr>
        <w:t>he de</w:t>
      </w:r>
      <w:r>
        <w:rPr>
          <w:rFonts w:ascii="Arial" w:eastAsia="Arial" w:hAnsi="Arial" w:cs="Arial"/>
          <w:spacing w:val="1"/>
        </w:rPr>
        <w:t>t</w:t>
      </w:r>
      <w:r>
        <w:rPr>
          <w:rFonts w:ascii="Arial" w:eastAsia="Arial" w:hAnsi="Arial" w:cs="Arial"/>
        </w:rPr>
        <w:t>a</w:t>
      </w:r>
      <w:r>
        <w:rPr>
          <w:rFonts w:ascii="Arial" w:eastAsia="Arial" w:hAnsi="Arial" w:cs="Arial"/>
          <w:spacing w:val="-1"/>
        </w:rPr>
        <w:t>il</w:t>
      </w:r>
      <w:r>
        <w:rPr>
          <w:rFonts w:ascii="Arial" w:eastAsia="Arial" w:hAnsi="Arial" w:cs="Arial"/>
        </w:rPr>
        <w:t>ed</w:t>
      </w:r>
      <w:r>
        <w:rPr>
          <w:rFonts w:ascii="Arial" w:eastAsia="Arial" w:hAnsi="Arial" w:cs="Arial"/>
          <w:spacing w:val="1"/>
        </w:rPr>
        <w:t xml:space="preserve"> 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rPr>
        <w:t>s</w:t>
      </w:r>
      <w:r>
        <w:rPr>
          <w:rFonts w:ascii="Arial" w:eastAsia="Arial" w:hAnsi="Arial" w:cs="Arial"/>
          <w:spacing w:val="-2"/>
        </w:rPr>
        <w:t>y</w:t>
      </w:r>
      <w:r>
        <w:rPr>
          <w:rFonts w:ascii="Arial" w:eastAsia="Arial" w:hAnsi="Arial" w:cs="Arial"/>
          <w:spacing w:val="-1"/>
        </w:rPr>
        <w:t>ll</w:t>
      </w:r>
      <w:r>
        <w:rPr>
          <w:rFonts w:ascii="Arial" w:eastAsia="Arial" w:hAnsi="Arial" w:cs="Arial"/>
        </w:rPr>
        <w:t xml:space="preserve">abus, </w:t>
      </w:r>
      <w:r>
        <w:rPr>
          <w:rFonts w:ascii="Arial" w:eastAsia="Arial" w:hAnsi="Arial" w:cs="Arial"/>
          <w:spacing w:val="1"/>
        </w:rPr>
        <w:t>t</w:t>
      </w:r>
      <w:r>
        <w:rPr>
          <w:rFonts w:ascii="Arial" w:eastAsia="Arial" w:hAnsi="Arial" w:cs="Arial"/>
          <w:spacing w:val="-3"/>
        </w:rPr>
        <w:t>a</w:t>
      </w:r>
      <w:r>
        <w:rPr>
          <w:rFonts w:ascii="Arial" w:eastAsia="Arial" w:hAnsi="Arial" w:cs="Arial"/>
          <w:spacing w:val="2"/>
        </w:rPr>
        <w:t>k</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rPr>
        <w:t>accou</w:t>
      </w:r>
      <w:r>
        <w:rPr>
          <w:rFonts w:ascii="Arial" w:eastAsia="Arial" w:hAnsi="Arial" w:cs="Arial"/>
          <w:spacing w:val="-3"/>
        </w:rPr>
        <w:t>n</w:t>
      </w:r>
      <w:r>
        <w:rPr>
          <w:rFonts w:ascii="Arial" w:eastAsia="Arial" w:hAnsi="Arial" w:cs="Arial"/>
        </w:rPr>
        <w:t xml:space="preserve">t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rPr>
        <w:t>e</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pa</w:t>
      </w:r>
      <w:r>
        <w:rPr>
          <w:rFonts w:ascii="Arial" w:eastAsia="Arial" w:hAnsi="Arial" w:cs="Arial"/>
          <w:spacing w:val="-2"/>
        </w:rPr>
        <w:t>r</w:t>
      </w:r>
      <w:r>
        <w:rPr>
          <w:rFonts w:ascii="Arial" w:eastAsia="Arial" w:hAnsi="Arial" w:cs="Arial"/>
          <w:spacing w:val="1"/>
        </w:rPr>
        <w:t>t</w:t>
      </w:r>
      <w:r>
        <w:rPr>
          <w:rFonts w:ascii="Arial" w:eastAsia="Arial" w:hAnsi="Arial" w:cs="Arial"/>
          <w:spacing w:val="-1"/>
        </w:rPr>
        <w:t>i</w:t>
      </w:r>
      <w:r>
        <w:rPr>
          <w:rFonts w:ascii="Arial" w:eastAsia="Arial" w:hAnsi="Arial" w:cs="Arial"/>
        </w:rPr>
        <w:t>cu</w:t>
      </w:r>
      <w:r>
        <w:rPr>
          <w:rFonts w:ascii="Arial" w:eastAsia="Arial" w:hAnsi="Arial" w:cs="Arial"/>
          <w:spacing w:val="-1"/>
        </w:rPr>
        <w:t>l</w:t>
      </w:r>
      <w:r>
        <w:rPr>
          <w:rFonts w:ascii="Arial" w:eastAsia="Arial" w:hAnsi="Arial" w:cs="Arial"/>
        </w:rPr>
        <w:t>ar</w:t>
      </w:r>
      <w:r>
        <w:rPr>
          <w:rFonts w:ascii="Arial" w:eastAsia="Arial" w:hAnsi="Arial" w:cs="Arial"/>
          <w:spacing w:val="2"/>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 xml:space="preserve">S </w:t>
      </w:r>
      <w:r>
        <w:rPr>
          <w:rFonts w:ascii="Arial" w:eastAsia="Arial" w:hAnsi="Arial" w:cs="Arial"/>
          <w:spacing w:val="-1"/>
        </w:rPr>
        <w:t>C</w:t>
      </w:r>
      <w:r>
        <w:rPr>
          <w:rFonts w:ascii="Arial" w:eastAsia="Arial" w:hAnsi="Arial" w:cs="Arial"/>
        </w:rPr>
        <w:t>en</w:t>
      </w:r>
      <w:r>
        <w:rPr>
          <w:rFonts w:ascii="Arial" w:eastAsia="Arial" w:hAnsi="Arial" w:cs="Arial"/>
          <w:spacing w:val="-1"/>
        </w:rPr>
        <w:t>t</w:t>
      </w:r>
      <w:r>
        <w:rPr>
          <w:rFonts w:ascii="Arial" w:eastAsia="Arial" w:hAnsi="Arial" w:cs="Arial"/>
          <w:spacing w:val="1"/>
        </w:rPr>
        <w:t>r</w:t>
      </w:r>
      <w:r>
        <w:rPr>
          <w:rFonts w:ascii="Arial" w:eastAsia="Arial" w:hAnsi="Arial" w:cs="Arial"/>
        </w:rPr>
        <w:t>e.</w:t>
      </w:r>
    </w:p>
    <w:p w:rsidR="000A5570" w:rsidRDefault="000A5570">
      <w:pPr>
        <w:spacing w:before="5" w:after="0" w:line="110" w:lineRule="exact"/>
        <w:rPr>
          <w:sz w:val="11"/>
          <w:szCs w:val="11"/>
        </w:rPr>
      </w:pPr>
    </w:p>
    <w:p w:rsidR="000A5570" w:rsidRDefault="00071E95">
      <w:pPr>
        <w:spacing w:after="0" w:line="240" w:lineRule="auto"/>
        <w:ind w:left="298" w:right="-20"/>
        <w:rPr>
          <w:rFonts w:ascii="Arial" w:eastAsia="Arial" w:hAnsi="Arial" w:cs="Arial"/>
        </w:rPr>
      </w:pPr>
      <w:r>
        <w:pict>
          <v:group id="_x0000_s1272" style="position:absolute;left:0;text-align:left;margin-left:62.3pt;margin-top:.1pt;width:.1pt;height:18.7pt;z-index:-251622912;mso-position-horizontal-relative:page" coordorigin="1246,2" coordsize="2,374">
            <v:shape id="_x0000_s1273" style="position:absolute;left:1246;top:2;width:2;height:374" coordorigin="1246,2" coordsize="0,374" path="m1246,2r,375e" filled="f" strokeweight=".82pt">
              <v:path arrowok="t"/>
            </v:shape>
            <w10:wrap anchorx="page"/>
          </v:group>
        </w:pict>
      </w:r>
      <w:r w:rsidR="00863EB5">
        <w:rPr>
          <w:rFonts w:ascii="Arial" w:eastAsia="Arial" w:hAnsi="Arial" w:cs="Arial"/>
          <w:strike/>
          <w:color w:val="818181"/>
        </w:rPr>
        <w:t>6</w:t>
      </w:r>
      <w:r w:rsidR="00863EB5">
        <w:rPr>
          <w:rFonts w:ascii="Arial" w:eastAsia="Arial" w:hAnsi="Arial" w:cs="Arial"/>
          <w:strike/>
          <w:color w:val="818181"/>
          <w:spacing w:val="1"/>
        </w:rPr>
        <w:t>.</w:t>
      </w:r>
      <w:r w:rsidR="00863EB5">
        <w:rPr>
          <w:rFonts w:ascii="Arial" w:eastAsia="Arial" w:hAnsi="Arial" w:cs="Arial"/>
          <w:strike/>
          <w:color w:val="818181"/>
        </w:rPr>
        <w:t>2</w:t>
      </w:r>
      <w:r w:rsidR="00863EB5">
        <w:rPr>
          <w:rFonts w:ascii="Arial" w:eastAsia="Arial" w:hAnsi="Arial" w:cs="Arial"/>
          <w:strike/>
          <w:color w:val="818181"/>
          <w:spacing w:val="1"/>
        </w:rPr>
        <w:t>.</w:t>
      </w:r>
      <w:r w:rsidR="00863EB5">
        <w:rPr>
          <w:rFonts w:ascii="Arial" w:eastAsia="Arial" w:hAnsi="Arial" w:cs="Arial"/>
          <w:strike/>
          <w:color w:val="818181"/>
        </w:rPr>
        <w:t>4</w:t>
      </w:r>
      <w:r w:rsidR="00863EB5">
        <w:rPr>
          <w:rFonts w:ascii="Arial" w:eastAsia="Arial" w:hAnsi="Arial" w:cs="Arial"/>
          <w:color w:val="818181"/>
          <w:spacing w:val="-3"/>
          <w:u w:val="single" w:color="818181"/>
        </w:rPr>
        <w:t>8</w:t>
      </w:r>
      <w:r w:rsidR="00863EB5">
        <w:rPr>
          <w:rFonts w:ascii="Arial" w:eastAsia="Arial" w:hAnsi="Arial" w:cs="Arial"/>
          <w:color w:val="818181"/>
          <w:spacing w:val="1"/>
          <w:u w:val="single" w:color="818181"/>
        </w:rPr>
        <w:t>.</w:t>
      </w:r>
      <w:r w:rsidR="00863EB5">
        <w:rPr>
          <w:rFonts w:ascii="Arial" w:eastAsia="Arial" w:hAnsi="Arial" w:cs="Arial"/>
          <w:color w:val="818181"/>
          <w:u w:val="single" w:color="818181"/>
        </w:rPr>
        <w:t>2</w:t>
      </w:r>
      <w:r w:rsidR="00863EB5">
        <w:rPr>
          <w:rFonts w:ascii="Arial" w:eastAsia="Arial" w:hAnsi="Arial" w:cs="Arial"/>
          <w:color w:val="818181"/>
          <w:spacing w:val="1"/>
          <w:u w:val="single" w:color="818181"/>
        </w:rPr>
        <w:t>.</w:t>
      </w:r>
      <w:r w:rsidR="00863EB5">
        <w:rPr>
          <w:rFonts w:ascii="Arial" w:eastAsia="Arial" w:hAnsi="Arial" w:cs="Arial"/>
          <w:color w:val="818181"/>
          <w:spacing w:val="9"/>
          <w:u w:val="single" w:color="818181"/>
        </w:rPr>
        <w:t>4</w:t>
      </w:r>
      <w:r w:rsidR="00863EB5">
        <w:rPr>
          <w:rFonts w:ascii="Arial" w:eastAsia="Arial" w:hAnsi="Arial" w:cs="Arial"/>
          <w:color w:val="000000"/>
          <w:spacing w:val="1"/>
        </w:rPr>
        <w:t>O</w:t>
      </w:r>
      <w:r w:rsidR="00863EB5">
        <w:rPr>
          <w:rFonts w:ascii="Arial" w:eastAsia="Arial" w:hAnsi="Arial" w:cs="Arial"/>
          <w:color w:val="000000"/>
        </w:rPr>
        <w:t>n</w:t>
      </w:r>
      <w:r w:rsidR="00863EB5">
        <w:rPr>
          <w:rFonts w:ascii="Arial" w:eastAsia="Arial" w:hAnsi="Arial" w:cs="Arial"/>
          <w:color w:val="000000"/>
          <w:spacing w:val="-2"/>
        </w:rPr>
        <w:t>-</w:t>
      </w:r>
      <w:r w:rsidR="00863EB5">
        <w:rPr>
          <w:rFonts w:ascii="Arial" w:eastAsia="Arial" w:hAnsi="Arial" w:cs="Arial"/>
          <w:color w:val="000000"/>
          <w:spacing w:val="1"/>
        </w:rPr>
        <w:t>t</w:t>
      </w:r>
      <w:r w:rsidR="00863EB5">
        <w:rPr>
          <w:rFonts w:ascii="Arial" w:eastAsia="Arial" w:hAnsi="Arial" w:cs="Arial"/>
          <w:color w:val="000000"/>
        </w:rPr>
        <w:t>he</w:t>
      </w:r>
      <w:r w:rsidR="00863EB5">
        <w:rPr>
          <w:rFonts w:ascii="Arial" w:eastAsia="Arial" w:hAnsi="Arial" w:cs="Arial"/>
          <w:color w:val="000000"/>
          <w:spacing w:val="1"/>
        </w:rPr>
        <w:t>-</w:t>
      </w:r>
      <w:r w:rsidR="00863EB5">
        <w:rPr>
          <w:rFonts w:ascii="Arial" w:eastAsia="Arial" w:hAnsi="Arial" w:cs="Arial"/>
          <w:color w:val="000000"/>
        </w:rPr>
        <w:t>Job</w:t>
      </w:r>
      <w:r w:rsidR="00863EB5">
        <w:rPr>
          <w:rFonts w:ascii="Arial" w:eastAsia="Arial" w:hAnsi="Arial" w:cs="Arial"/>
          <w:color w:val="000000"/>
          <w:spacing w:val="-4"/>
        </w:rPr>
        <w:t xml:space="preserve"> </w:t>
      </w:r>
      <w:r w:rsidR="00863EB5">
        <w:rPr>
          <w:rFonts w:ascii="Arial" w:eastAsia="Arial" w:hAnsi="Arial" w:cs="Arial"/>
          <w:color w:val="000000"/>
          <w:spacing w:val="2"/>
        </w:rPr>
        <w:t>T</w:t>
      </w:r>
      <w:r w:rsidR="00863EB5">
        <w:rPr>
          <w:rFonts w:ascii="Arial" w:eastAsia="Arial" w:hAnsi="Arial" w:cs="Arial"/>
          <w:color w:val="000000"/>
          <w:spacing w:val="1"/>
        </w:rPr>
        <w:t>r</w:t>
      </w:r>
      <w:r w:rsidR="00863EB5">
        <w:rPr>
          <w:rFonts w:ascii="Arial" w:eastAsia="Arial" w:hAnsi="Arial" w:cs="Arial"/>
          <w:color w:val="000000"/>
        </w:rPr>
        <w:t>a</w:t>
      </w:r>
      <w:r w:rsidR="00863EB5">
        <w:rPr>
          <w:rFonts w:ascii="Arial" w:eastAsia="Arial" w:hAnsi="Arial" w:cs="Arial"/>
          <w:color w:val="000000"/>
          <w:spacing w:val="-1"/>
        </w:rPr>
        <w:t>i</w:t>
      </w:r>
      <w:r w:rsidR="00863EB5">
        <w:rPr>
          <w:rFonts w:ascii="Arial" w:eastAsia="Arial" w:hAnsi="Arial" w:cs="Arial"/>
          <w:color w:val="000000"/>
        </w:rPr>
        <w:t>n</w:t>
      </w:r>
      <w:r w:rsidR="00863EB5">
        <w:rPr>
          <w:rFonts w:ascii="Arial" w:eastAsia="Arial" w:hAnsi="Arial" w:cs="Arial"/>
          <w:color w:val="000000"/>
          <w:spacing w:val="-1"/>
        </w:rPr>
        <w:t>i</w:t>
      </w:r>
      <w:r w:rsidR="00863EB5">
        <w:rPr>
          <w:rFonts w:ascii="Arial" w:eastAsia="Arial" w:hAnsi="Arial" w:cs="Arial"/>
          <w:color w:val="000000"/>
          <w:spacing w:val="-3"/>
        </w:rPr>
        <w:t>n</w:t>
      </w:r>
      <w:r w:rsidR="00863EB5">
        <w:rPr>
          <w:rFonts w:ascii="Arial" w:eastAsia="Arial" w:hAnsi="Arial" w:cs="Arial"/>
          <w:color w:val="000000"/>
        </w:rPr>
        <w:t>g</w:t>
      </w:r>
      <w:r w:rsidR="00863EB5">
        <w:rPr>
          <w:rFonts w:ascii="Arial" w:eastAsia="Arial" w:hAnsi="Arial" w:cs="Arial"/>
          <w:color w:val="000000"/>
          <w:spacing w:val="2"/>
        </w:rPr>
        <w:t xml:space="preserve"> </w:t>
      </w:r>
      <w:r w:rsidR="00863EB5">
        <w:rPr>
          <w:rFonts w:ascii="Arial" w:eastAsia="Arial" w:hAnsi="Arial" w:cs="Arial"/>
          <w:color w:val="000000"/>
          <w:spacing w:val="1"/>
        </w:rPr>
        <w:t>I</w:t>
      </w:r>
      <w:r w:rsidR="00863EB5">
        <w:rPr>
          <w:rFonts w:ascii="Arial" w:eastAsia="Arial" w:hAnsi="Arial" w:cs="Arial"/>
          <w:color w:val="000000"/>
        </w:rPr>
        <w:t>n</w:t>
      </w:r>
      <w:r w:rsidR="00863EB5">
        <w:rPr>
          <w:rFonts w:ascii="Arial" w:eastAsia="Arial" w:hAnsi="Arial" w:cs="Arial"/>
          <w:color w:val="000000"/>
          <w:spacing w:val="-2"/>
        </w:rPr>
        <w:t>s</w:t>
      </w:r>
      <w:r w:rsidR="00863EB5">
        <w:rPr>
          <w:rFonts w:ascii="Arial" w:eastAsia="Arial" w:hAnsi="Arial" w:cs="Arial"/>
          <w:color w:val="000000"/>
          <w:spacing w:val="1"/>
        </w:rPr>
        <w:t>t</w:t>
      </w:r>
      <w:r w:rsidR="00863EB5">
        <w:rPr>
          <w:rFonts w:ascii="Arial" w:eastAsia="Arial" w:hAnsi="Arial" w:cs="Arial"/>
          <w:color w:val="000000"/>
          <w:spacing w:val="-2"/>
        </w:rPr>
        <w:t>r</w:t>
      </w:r>
      <w:r w:rsidR="00863EB5">
        <w:rPr>
          <w:rFonts w:ascii="Arial" w:eastAsia="Arial" w:hAnsi="Arial" w:cs="Arial"/>
          <w:color w:val="000000"/>
        </w:rPr>
        <w:t>uc</w:t>
      </w:r>
      <w:r w:rsidR="00863EB5">
        <w:rPr>
          <w:rFonts w:ascii="Arial" w:eastAsia="Arial" w:hAnsi="Arial" w:cs="Arial"/>
          <w:color w:val="000000"/>
          <w:spacing w:val="1"/>
        </w:rPr>
        <w:t>t</w:t>
      </w:r>
      <w:r w:rsidR="00863EB5">
        <w:rPr>
          <w:rFonts w:ascii="Arial" w:eastAsia="Arial" w:hAnsi="Arial" w:cs="Arial"/>
          <w:color w:val="000000"/>
        </w:rPr>
        <w:t xml:space="preserve">or </w:t>
      </w:r>
      <w:r w:rsidR="00863EB5">
        <w:rPr>
          <w:rFonts w:ascii="Arial" w:eastAsia="Arial" w:hAnsi="Arial" w:cs="Arial"/>
          <w:color w:val="000000"/>
          <w:spacing w:val="-4"/>
        </w:rPr>
        <w:t>M</w:t>
      </w:r>
      <w:r w:rsidR="00863EB5">
        <w:rPr>
          <w:rFonts w:ascii="Arial" w:eastAsia="Arial" w:hAnsi="Arial" w:cs="Arial"/>
          <w:color w:val="000000"/>
        </w:rPr>
        <w:t xml:space="preserve">odel </w:t>
      </w:r>
      <w:r w:rsidR="00863EB5">
        <w:rPr>
          <w:rFonts w:ascii="Arial" w:eastAsia="Arial" w:hAnsi="Arial" w:cs="Arial"/>
          <w:color w:val="000000"/>
          <w:spacing w:val="-1"/>
        </w:rPr>
        <w:t>C</w:t>
      </w:r>
      <w:r w:rsidR="00863EB5">
        <w:rPr>
          <w:rFonts w:ascii="Arial" w:eastAsia="Arial" w:hAnsi="Arial" w:cs="Arial"/>
          <w:color w:val="000000"/>
        </w:rPr>
        <w:t>ou</w:t>
      </w:r>
      <w:r w:rsidR="00863EB5">
        <w:rPr>
          <w:rFonts w:ascii="Arial" w:eastAsia="Arial" w:hAnsi="Arial" w:cs="Arial"/>
          <w:color w:val="000000"/>
          <w:spacing w:val="1"/>
        </w:rPr>
        <w:t>r</w:t>
      </w:r>
      <w:r w:rsidR="00863EB5">
        <w:rPr>
          <w:rFonts w:ascii="Arial" w:eastAsia="Arial" w:hAnsi="Arial" w:cs="Arial"/>
          <w:color w:val="000000"/>
        </w:rPr>
        <w:t>se</w:t>
      </w:r>
      <w:r w:rsidR="00863EB5">
        <w:rPr>
          <w:rFonts w:ascii="Arial" w:eastAsia="Arial" w:hAnsi="Arial" w:cs="Arial"/>
          <w:color w:val="000000"/>
          <w:spacing w:val="1"/>
        </w:rPr>
        <w:t xml:space="preserve"> </w:t>
      </w:r>
      <w:r w:rsidR="00863EB5">
        <w:rPr>
          <w:rFonts w:ascii="Arial" w:eastAsia="Arial" w:hAnsi="Arial" w:cs="Arial"/>
          <w:color w:val="000000"/>
        </w:rPr>
        <w:t>V</w:t>
      </w:r>
      <w:r w:rsidR="00863EB5">
        <w:rPr>
          <w:rFonts w:ascii="Arial" w:eastAsia="Arial" w:hAnsi="Arial" w:cs="Arial"/>
          <w:color w:val="000000"/>
          <w:spacing w:val="1"/>
        </w:rPr>
        <w:t>-</w:t>
      </w:r>
      <w:r w:rsidR="00863EB5">
        <w:rPr>
          <w:rFonts w:ascii="Arial" w:eastAsia="Arial" w:hAnsi="Arial" w:cs="Arial"/>
          <w:color w:val="000000"/>
        </w:rPr>
        <w:t>1</w:t>
      </w:r>
      <w:r w:rsidR="00863EB5">
        <w:rPr>
          <w:rFonts w:ascii="Arial" w:eastAsia="Arial" w:hAnsi="Arial" w:cs="Arial"/>
          <w:color w:val="000000"/>
          <w:spacing w:val="-3"/>
        </w:rPr>
        <w:t>0</w:t>
      </w:r>
      <w:r w:rsidR="00863EB5">
        <w:rPr>
          <w:rFonts w:ascii="Arial" w:eastAsia="Arial" w:hAnsi="Arial" w:cs="Arial"/>
          <w:color w:val="000000"/>
        </w:rPr>
        <w:t>3</w:t>
      </w:r>
      <w:r w:rsidR="00863EB5">
        <w:rPr>
          <w:rFonts w:ascii="Arial" w:eastAsia="Arial" w:hAnsi="Arial" w:cs="Arial"/>
          <w:color w:val="000000"/>
          <w:spacing w:val="1"/>
        </w:rPr>
        <w:t>/</w:t>
      </w:r>
      <w:r w:rsidR="00863EB5">
        <w:rPr>
          <w:rFonts w:ascii="Arial" w:eastAsia="Arial" w:hAnsi="Arial" w:cs="Arial"/>
          <w:color w:val="000000"/>
        </w:rPr>
        <w:t>4</w:t>
      </w:r>
    </w:p>
    <w:p w:rsidR="000A5570" w:rsidRDefault="000A5570">
      <w:pPr>
        <w:spacing w:before="6" w:after="0" w:line="120" w:lineRule="exact"/>
        <w:rPr>
          <w:sz w:val="12"/>
          <w:szCs w:val="12"/>
        </w:rPr>
      </w:pPr>
    </w:p>
    <w:p w:rsidR="000A5570" w:rsidRDefault="00863EB5">
      <w:pPr>
        <w:spacing w:after="0" w:line="252" w:lineRule="exact"/>
        <w:ind w:left="298" w:right="97"/>
        <w:rPr>
          <w:rFonts w:ascii="Arial" w:eastAsia="Arial" w:hAnsi="Arial" w:cs="Arial"/>
        </w:rPr>
      </w:pPr>
      <w:r>
        <w:rPr>
          <w:rFonts w:ascii="Arial" w:eastAsia="Arial" w:hAnsi="Arial" w:cs="Arial"/>
          <w:spacing w:val="2"/>
        </w:rPr>
        <w:t>T</w:t>
      </w:r>
      <w:r>
        <w:rPr>
          <w:rFonts w:ascii="Arial" w:eastAsia="Arial" w:hAnsi="Arial" w:cs="Arial"/>
        </w:rPr>
        <w:t>he</w:t>
      </w:r>
      <w:r>
        <w:rPr>
          <w:rFonts w:ascii="Arial" w:eastAsia="Arial" w:hAnsi="Arial" w:cs="Arial"/>
          <w:spacing w:val="30"/>
        </w:rPr>
        <w:t xml:space="preserve"> </w:t>
      </w:r>
      <w:r>
        <w:rPr>
          <w:rFonts w:ascii="Arial" w:eastAsia="Arial" w:hAnsi="Arial" w:cs="Arial"/>
        </w:rPr>
        <w:t>a</w:t>
      </w:r>
      <w:r>
        <w:rPr>
          <w:rFonts w:ascii="Arial" w:eastAsia="Arial" w:hAnsi="Arial" w:cs="Arial"/>
          <w:spacing w:val="-4"/>
        </w:rPr>
        <w:t>w</w:t>
      </w:r>
      <w:r>
        <w:rPr>
          <w:rFonts w:ascii="Arial" w:eastAsia="Arial" w:hAnsi="Arial" w:cs="Arial"/>
        </w:rPr>
        <w:t>a</w:t>
      </w:r>
      <w:r>
        <w:rPr>
          <w:rFonts w:ascii="Arial" w:eastAsia="Arial" w:hAnsi="Arial" w:cs="Arial"/>
          <w:spacing w:val="1"/>
        </w:rPr>
        <w:t>r</w:t>
      </w:r>
      <w:r>
        <w:rPr>
          <w:rFonts w:ascii="Arial" w:eastAsia="Arial" w:hAnsi="Arial" w:cs="Arial"/>
        </w:rPr>
        <w:t>d</w:t>
      </w:r>
      <w:r>
        <w:rPr>
          <w:rFonts w:ascii="Arial" w:eastAsia="Arial" w:hAnsi="Arial" w:cs="Arial"/>
          <w:spacing w:val="30"/>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33"/>
        </w:rPr>
        <w:t xml:space="preserve"> </w:t>
      </w:r>
      <w:r>
        <w:rPr>
          <w:rFonts w:ascii="Arial" w:eastAsia="Arial" w:hAnsi="Arial" w:cs="Arial"/>
        </w:rPr>
        <w:t>an</w:t>
      </w:r>
      <w:r>
        <w:rPr>
          <w:rFonts w:ascii="Arial" w:eastAsia="Arial" w:hAnsi="Arial" w:cs="Arial"/>
          <w:spacing w:val="30"/>
        </w:rPr>
        <w:t xml:space="preserve"> </w:t>
      </w:r>
      <w:r>
        <w:rPr>
          <w:rFonts w:ascii="Arial" w:eastAsia="Arial" w:hAnsi="Arial" w:cs="Arial"/>
        </w:rPr>
        <w:t>endo</w:t>
      </w:r>
      <w:r>
        <w:rPr>
          <w:rFonts w:ascii="Arial" w:eastAsia="Arial" w:hAnsi="Arial" w:cs="Arial"/>
          <w:spacing w:val="-2"/>
        </w:rPr>
        <w:t>rs</w:t>
      </w:r>
      <w:r>
        <w:rPr>
          <w:rFonts w:ascii="Arial" w:eastAsia="Arial" w:hAnsi="Arial" w:cs="Arial"/>
        </w:rPr>
        <w:t>e</w:t>
      </w:r>
      <w:r>
        <w:rPr>
          <w:rFonts w:ascii="Arial" w:eastAsia="Arial" w:hAnsi="Arial" w:cs="Arial"/>
          <w:spacing w:val="1"/>
        </w:rPr>
        <w:t>m</w:t>
      </w:r>
      <w:r>
        <w:rPr>
          <w:rFonts w:ascii="Arial" w:eastAsia="Arial" w:hAnsi="Arial" w:cs="Arial"/>
        </w:rPr>
        <w:t>ent</w:t>
      </w:r>
      <w:r>
        <w:rPr>
          <w:rFonts w:ascii="Arial" w:eastAsia="Arial" w:hAnsi="Arial" w:cs="Arial"/>
          <w:spacing w:val="3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0"/>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0"/>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29"/>
        </w:rPr>
        <w:t xml:space="preserve"> </w:t>
      </w:r>
      <w:r>
        <w:rPr>
          <w:rFonts w:ascii="Arial" w:eastAsia="Arial" w:hAnsi="Arial" w:cs="Arial"/>
          <w:spacing w:val="-1"/>
        </w:rPr>
        <w:t>C</w:t>
      </w:r>
      <w:r>
        <w:rPr>
          <w:rFonts w:ascii="Arial" w:eastAsia="Arial" w:hAnsi="Arial" w:cs="Arial"/>
        </w:rPr>
        <w:t>e</w:t>
      </w:r>
      <w:r>
        <w:rPr>
          <w:rFonts w:ascii="Arial" w:eastAsia="Arial" w:hAnsi="Arial" w:cs="Arial"/>
          <w:spacing w:val="-2"/>
        </w:rPr>
        <w:t>r</w:t>
      </w:r>
      <w:r>
        <w:rPr>
          <w:rFonts w:ascii="Arial" w:eastAsia="Arial" w:hAnsi="Arial" w:cs="Arial"/>
          <w:spacing w:val="1"/>
        </w:rPr>
        <w:t>t</w:t>
      </w:r>
      <w:r>
        <w:rPr>
          <w:rFonts w:ascii="Arial" w:eastAsia="Arial" w:hAnsi="Arial" w:cs="Arial"/>
          <w:spacing w:val="-4"/>
        </w:rPr>
        <w:t>i</w:t>
      </w:r>
      <w:r>
        <w:rPr>
          <w:rFonts w:ascii="Arial" w:eastAsia="Arial" w:hAnsi="Arial" w:cs="Arial"/>
          <w:spacing w:val="3"/>
        </w:rPr>
        <w:t>f</w:t>
      </w:r>
      <w:r>
        <w:rPr>
          <w:rFonts w:ascii="Arial" w:eastAsia="Arial" w:hAnsi="Arial" w:cs="Arial"/>
          <w:spacing w:val="-4"/>
        </w:rPr>
        <w:t>i</w:t>
      </w:r>
      <w:r>
        <w:rPr>
          <w:rFonts w:ascii="Arial" w:eastAsia="Arial" w:hAnsi="Arial" w:cs="Arial"/>
        </w:rPr>
        <w:t>ca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30"/>
        </w:rPr>
        <w:t xml:space="preserve"> </w:t>
      </w:r>
      <w:r>
        <w:rPr>
          <w:rFonts w:ascii="Arial" w:eastAsia="Arial" w:hAnsi="Arial" w:cs="Arial"/>
        </w:rPr>
        <w:t>Log</w:t>
      </w:r>
      <w:r>
        <w:rPr>
          <w:rFonts w:ascii="Arial" w:eastAsia="Arial" w:hAnsi="Arial" w:cs="Arial"/>
          <w:spacing w:val="32"/>
        </w:rPr>
        <w:t xml:space="preserve"> </w:t>
      </w:r>
      <w:r>
        <w:rPr>
          <w:rFonts w:ascii="Arial" w:eastAsia="Arial" w:hAnsi="Arial" w:cs="Arial"/>
          <w:spacing w:val="-3"/>
        </w:rPr>
        <w:t>a</w:t>
      </w:r>
      <w:r>
        <w:rPr>
          <w:rFonts w:ascii="Arial" w:eastAsia="Arial" w:hAnsi="Arial" w:cs="Arial"/>
        </w:rPr>
        <w:t>s</w:t>
      </w:r>
      <w:r>
        <w:rPr>
          <w:rFonts w:ascii="Arial" w:eastAsia="Arial" w:hAnsi="Arial" w:cs="Arial"/>
          <w:spacing w:val="30"/>
        </w:rPr>
        <w:t xml:space="preserve"> </w:t>
      </w:r>
      <w:r>
        <w:rPr>
          <w:rFonts w:ascii="Arial" w:eastAsia="Arial" w:hAnsi="Arial" w:cs="Arial"/>
          <w:spacing w:val="1"/>
        </w:rPr>
        <w:t>O</w:t>
      </w:r>
      <w:r>
        <w:rPr>
          <w:rFonts w:ascii="Arial" w:eastAsia="Arial" w:hAnsi="Arial" w:cs="Arial"/>
        </w:rPr>
        <w:t>n</w:t>
      </w:r>
      <w:r>
        <w:rPr>
          <w:rFonts w:ascii="Arial" w:eastAsia="Arial" w:hAnsi="Arial" w:cs="Arial"/>
          <w:spacing w:val="1"/>
        </w:rPr>
        <w:t>-t</w:t>
      </w:r>
      <w:r>
        <w:rPr>
          <w:rFonts w:ascii="Arial" w:eastAsia="Arial" w:hAnsi="Arial" w:cs="Arial"/>
        </w:rPr>
        <w:t>h</w:t>
      </w:r>
      <w:r>
        <w:rPr>
          <w:rFonts w:ascii="Arial" w:eastAsia="Arial" w:hAnsi="Arial" w:cs="Arial"/>
          <w:spacing w:val="-3"/>
        </w:rPr>
        <w:t>e</w:t>
      </w:r>
      <w:r>
        <w:rPr>
          <w:rFonts w:ascii="Arial" w:eastAsia="Arial" w:hAnsi="Arial" w:cs="Arial"/>
          <w:spacing w:val="1"/>
        </w:rPr>
        <w:t>-</w:t>
      </w:r>
      <w:r>
        <w:rPr>
          <w:rFonts w:ascii="Arial" w:eastAsia="Arial" w:hAnsi="Arial" w:cs="Arial"/>
        </w:rPr>
        <w:t>J</w:t>
      </w:r>
      <w:r>
        <w:rPr>
          <w:rFonts w:ascii="Arial" w:eastAsia="Arial" w:hAnsi="Arial" w:cs="Arial"/>
          <w:spacing w:val="-3"/>
        </w:rPr>
        <w:t>o</w:t>
      </w:r>
      <w:r>
        <w:rPr>
          <w:rFonts w:ascii="Arial" w:eastAsia="Arial" w:hAnsi="Arial" w:cs="Arial"/>
        </w:rPr>
        <w:t>b</w:t>
      </w:r>
      <w:r>
        <w:rPr>
          <w:rFonts w:ascii="Arial" w:eastAsia="Arial" w:hAnsi="Arial" w:cs="Arial"/>
          <w:spacing w:val="30"/>
        </w:rPr>
        <w:t xml:space="preserve"> </w:t>
      </w:r>
      <w:r>
        <w:rPr>
          <w:rFonts w:ascii="Arial" w:eastAsia="Arial" w:hAnsi="Arial" w:cs="Arial"/>
        </w:rPr>
        <w:t>T</w:t>
      </w:r>
      <w:r>
        <w:rPr>
          <w:rFonts w:ascii="Arial" w:eastAsia="Arial" w:hAnsi="Arial" w:cs="Arial"/>
          <w:spacing w:val="1"/>
        </w:rPr>
        <w: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32"/>
        </w:rPr>
        <w:t xml:space="preserve"> </w:t>
      </w:r>
      <w:r>
        <w:rPr>
          <w:rFonts w:ascii="Arial" w:eastAsia="Arial" w:hAnsi="Arial" w:cs="Arial"/>
          <w:spacing w:val="1"/>
        </w:rPr>
        <w:t>I</w:t>
      </w:r>
      <w:r>
        <w:rPr>
          <w:rFonts w:ascii="Arial" w:eastAsia="Arial" w:hAnsi="Arial" w:cs="Arial"/>
          <w:spacing w:val="-3"/>
        </w:rPr>
        <w:t>n</w:t>
      </w:r>
      <w:r>
        <w:rPr>
          <w:rFonts w:ascii="Arial" w:eastAsia="Arial" w:hAnsi="Arial" w:cs="Arial"/>
        </w:rPr>
        <w:t>s</w:t>
      </w:r>
      <w:r>
        <w:rPr>
          <w:rFonts w:ascii="Arial" w:eastAsia="Arial" w:hAnsi="Arial" w:cs="Arial"/>
          <w:spacing w:val="-1"/>
        </w:rPr>
        <w:t>t</w:t>
      </w:r>
      <w:r>
        <w:rPr>
          <w:rFonts w:ascii="Arial" w:eastAsia="Arial" w:hAnsi="Arial" w:cs="Arial"/>
          <w:spacing w:val="1"/>
        </w:rPr>
        <w:t>r</w:t>
      </w:r>
      <w:r>
        <w:rPr>
          <w:rFonts w:ascii="Arial" w:eastAsia="Arial" w:hAnsi="Arial" w:cs="Arial"/>
        </w:rPr>
        <w:t>uc</w:t>
      </w:r>
      <w:r>
        <w:rPr>
          <w:rFonts w:ascii="Arial" w:eastAsia="Arial" w:hAnsi="Arial" w:cs="Arial"/>
          <w:spacing w:val="1"/>
        </w:rPr>
        <w:t>t</w:t>
      </w:r>
      <w:r>
        <w:rPr>
          <w:rFonts w:ascii="Arial" w:eastAsia="Arial" w:hAnsi="Arial" w:cs="Arial"/>
          <w:spacing w:val="-3"/>
        </w:rPr>
        <w:t>o</w:t>
      </w:r>
      <w:r>
        <w:rPr>
          <w:rFonts w:ascii="Arial" w:eastAsia="Arial" w:hAnsi="Arial" w:cs="Arial"/>
        </w:rPr>
        <w:t>r shou</w:t>
      </w:r>
      <w:r>
        <w:rPr>
          <w:rFonts w:ascii="Arial" w:eastAsia="Arial" w:hAnsi="Arial" w:cs="Arial"/>
          <w:spacing w:val="-1"/>
        </w:rPr>
        <w:t>l</w:t>
      </w:r>
      <w:r>
        <w:rPr>
          <w:rFonts w:ascii="Arial" w:eastAsia="Arial" w:hAnsi="Arial" w:cs="Arial"/>
        </w:rPr>
        <w:t>d</w:t>
      </w:r>
      <w:r>
        <w:rPr>
          <w:rFonts w:ascii="Arial" w:eastAsia="Arial" w:hAnsi="Arial" w:cs="Arial"/>
          <w:spacing w:val="1"/>
        </w:rPr>
        <w:t xml:space="preserve"> </w:t>
      </w:r>
      <w:r>
        <w:rPr>
          <w:rFonts w:ascii="Arial" w:eastAsia="Arial" w:hAnsi="Arial" w:cs="Arial"/>
        </w:rPr>
        <w:t>be</w:t>
      </w:r>
      <w:r>
        <w:rPr>
          <w:rFonts w:ascii="Arial" w:eastAsia="Arial" w:hAnsi="Arial" w:cs="Arial"/>
          <w:spacing w:val="1"/>
        </w:rPr>
        <w:t xml:space="preserve"> </w:t>
      </w:r>
      <w:r>
        <w:rPr>
          <w:rFonts w:ascii="Arial" w:eastAsia="Arial" w:hAnsi="Arial" w:cs="Arial"/>
        </w:rPr>
        <w:t>o</w:t>
      </w:r>
      <w:r>
        <w:rPr>
          <w:rFonts w:ascii="Arial" w:eastAsia="Arial" w:hAnsi="Arial" w:cs="Arial"/>
          <w:spacing w:val="-3"/>
        </w:rPr>
        <w:t>b</w:t>
      </w:r>
      <w:r>
        <w:rPr>
          <w:rFonts w:ascii="Arial" w:eastAsia="Arial" w:hAnsi="Arial" w:cs="Arial"/>
          <w:spacing w:val="1"/>
        </w:rPr>
        <w:t>t</w:t>
      </w:r>
      <w:r>
        <w:rPr>
          <w:rFonts w:ascii="Arial" w:eastAsia="Arial" w:hAnsi="Arial" w:cs="Arial"/>
        </w:rPr>
        <w:t>a</w:t>
      </w:r>
      <w:r>
        <w:rPr>
          <w:rFonts w:ascii="Arial" w:eastAsia="Arial" w:hAnsi="Arial" w:cs="Arial"/>
          <w:spacing w:val="-1"/>
        </w:rPr>
        <w:t>i</w:t>
      </w:r>
      <w:r>
        <w:rPr>
          <w:rFonts w:ascii="Arial" w:eastAsia="Arial" w:hAnsi="Arial" w:cs="Arial"/>
        </w:rPr>
        <w:t>ned</w:t>
      </w:r>
      <w:r>
        <w:rPr>
          <w:rFonts w:ascii="Arial" w:eastAsia="Arial" w:hAnsi="Arial" w:cs="Arial"/>
          <w:spacing w:val="1"/>
        </w:rPr>
        <w:t xml:space="preserve"> </w:t>
      </w:r>
      <w:r>
        <w:rPr>
          <w:rFonts w:ascii="Arial" w:eastAsia="Arial" w:hAnsi="Arial" w:cs="Arial"/>
        </w:rPr>
        <w:t>by</w:t>
      </w:r>
      <w:r>
        <w:rPr>
          <w:rFonts w:ascii="Arial" w:eastAsia="Arial" w:hAnsi="Arial" w:cs="Arial"/>
          <w:spacing w:val="-1"/>
        </w:rPr>
        <w:t xml:space="preserve"> </w:t>
      </w:r>
      <w:r>
        <w:rPr>
          <w:rFonts w:ascii="Arial" w:eastAsia="Arial" w:hAnsi="Arial" w:cs="Arial"/>
        </w:rPr>
        <w:t>s</w:t>
      </w:r>
      <w:r>
        <w:rPr>
          <w:rFonts w:ascii="Arial" w:eastAsia="Arial" w:hAnsi="Arial" w:cs="Arial"/>
          <w:spacing w:val="-3"/>
        </w:rPr>
        <w:t>u</w:t>
      </w:r>
      <w:r>
        <w:rPr>
          <w:rFonts w:ascii="Arial" w:eastAsia="Arial" w:hAnsi="Arial" w:cs="Arial"/>
        </w:rPr>
        <w:t>cces</w:t>
      </w:r>
      <w:r>
        <w:rPr>
          <w:rFonts w:ascii="Arial" w:eastAsia="Arial" w:hAnsi="Arial" w:cs="Arial"/>
          <w:spacing w:val="-2"/>
        </w:rPr>
        <w:t>s</w:t>
      </w:r>
      <w:r>
        <w:rPr>
          <w:rFonts w:ascii="Arial" w:eastAsia="Arial" w:hAnsi="Arial" w:cs="Arial"/>
          <w:spacing w:val="3"/>
        </w:rPr>
        <w:t>f</w:t>
      </w:r>
      <w:r>
        <w:rPr>
          <w:rFonts w:ascii="Arial" w:eastAsia="Arial" w:hAnsi="Arial" w:cs="Arial"/>
        </w:rPr>
        <w:t>u</w:t>
      </w:r>
      <w:r>
        <w:rPr>
          <w:rFonts w:ascii="Arial" w:eastAsia="Arial" w:hAnsi="Arial" w:cs="Arial"/>
          <w:spacing w:val="-1"/>
        </w:rPr>
        <w:t>ll</w:t>
      </w:r>
      <w:r>
        <w:rPr>
          <w:rFonts w:ascii="Arial" w:eastAsia="Arial" w:hAnsi="Arial" w:cs="Arial"/>
        </w:rPr>
        <w:t>y</w:t>
      </w:r>
      <w:r>
        <w:rPr>
          <w:rFonts w:ascii="Arial" w:eastAsia="Arial" w:hAnsi="Arial" w:cs="Arial"/>
          <w:spacing w:val="-1"/>
        </w:rPr>
        <w:t xml:space="preserve"> </w:t>
      </w:r>
      <w:r>
        <w:rPr>
          <w:rFonts w:ascii="Arial" w:eastAsia="Arial" w:hAnsi="Arial" w:cs="Arial"/>
        </w:rPr>
        <w:t>unde</w:t>
      </w:r>
      <w:r>
        <w:rPr>
          <w:rFonts w:ascii="Arial" w:eastAsia="Arial" w:hAnsi="Arial" w:cs="Arial"/>
          <w:spacing w:val="1"/>
        </w:rPr>
        <w:t>r</w:t>
      </w:r>
      <w:r>
        <w:rPr>
          <w:rFonts w:ascii="Arial" w:eastAsia="Arial" w:hAnsi="Arial" w:cs="Arial"/>
          <w:spacing w:val="3"/>
        </w:rPr>
        <w:t>t</w:t>
      </w:r>
      <w:r>
        <w:rPr>
          <w:rFonts w:ascii="Arial" w:eastAsia="Arial" w:hAnsi="Arial" w:cs="Arial"/>
          <w:spacing w:val="-3"/>
        </w:rPr>
        <w:t>a</w:t>
      </w:r>
      <w:r>
        <w:rPr>
          <w:rFonts w:ascii="Arial" w:eastAsia="Arial" w:hAnsi="Arial" w:cs="Arial"/>
          <w:spacing w:val="2"/>
        </w:rPr>
        <w:t>k</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1"/>
        </w:rPr>
        <w:t xml:space="preserve"> t</w:t>
      </w:r>
      <w:r>
        <w:rPr>
          <w:rFonts w:ascii="Arial" w:eastAsia="Arial" w:hAnsi="Arial" w:cs="Arial"/>
          <w:spacing w:val="-3"/>
        </w:rPr>
        <w:t>h</w:t>
      </w:r>
      <w:r>
        <w:rPr>
          <w:rFonts w:ascii="Arial" w:eastAsia="Arial" w:hAnsi="Arial" w:cs="Arial"/>
        </w:rPr>
        <w:t>e</w:t>
      </w:r>
      <w:r>
        <w:rPr>
          <w:rFonts w:ascii="Arial" w:eastAsia="Arial" w:hAnsi="Arial" w:cs="Arial"/>
          <w:spacing w:val="-2"/>
        </w:rPr>
        <w:t xml:space="preserve"> </w:t>
      </w:r>
      <w:r>
        <w:rPr>
          <w:rFonts w:ascii="Arial" w:eastAsia="Arial" w:hAnsi="Arial" w:cs="Arial"/>
          <w:spacing w:val="3"/>
        </w:rPr>
        <w:t>f</w:t>
      </w:r>
      <w:r>
        <w:rPr>
          <w:rFonts w:ascii="Arial" w:eastAsia="Arial" w:hAnsi="Arial" w:cs="Arial"/>
        </w:rPr>
        <w:t>o</w:t>
      </w:r>
      <w:r>
        <w:rPr>
          <w:rFonts w:ascii="Arial" w:eastAsia="Arial" w:hAnsi="Arial" w:cs="Arial"/>
          <w:spacing w:val="-1"/>
        </w:rPr>
        <w:t>ll</w:t>
      </w:r>
      <w:r>
        <w:rPr>
          <w:rFonts w:ascii="Arial" w:eastAsia="Arial" w:hAnsi="Arial" w:cs="Arial"/>
        </w:rPr>
        <w:t>o</w:t>
      </w:r>
      <w:r>
        <w:rPr>
          <w:rFonts w:ascii="Arial" w:eastAsia="Arial" w:hAnsi="Arial" w:cs="Arial"/>
          <w:spacing w:val="-4"/>
        </w:rPr>
        <w:t>w</w:t>
      </w:r>
      <w:r>
        <w:rPr>
          <w:rFonts w:ascii="Arial" w:eastAsia="Arial" w:hAnsi="Arial" w:cs="Arial"/>
          <w:spacing w:val="-1"/>
        </w:rPr>
        <w:t>i</w:t>
      </w:r>
      <w:r>
        <w:rPr>
          <w:rFonts w:ascii="Arial" w:eastAsia="Arial" w:hAnsi="Arial" w:cs="Arial"/>
        </w:rPr>
        <w:t>ng</w:t>
      </w:r>
      <w:r>
        <w:rPr>
          <w:rFonts w:ascii="Arial" w:eastAsia="Arial" w:hAnsi="Arial" w:cs="Arial"/>
          <w:spacing w:val="4"/>
        </w:rPr>
        <w:t xml:space="preserve"> </w:t>
      </w:r>
      <w:r>
        <w:rPr>
          <w:rFonts w:ascii="Arial" w:eastAsia="Arial" w:hAnsi="Arial" w:cs="Arial"/>
          <w:spacing w:val="1"/>
        </w:rPr>
        <w:t>m</w:t>
      </w:r>
      <w:r>
        <w:rPr>
          <w:rFonts w:ascii="Arial" w:eastAsia="Arial" w:hAnsi="Arial" w:cs="Arial"/>
        </w:rPr>
        <w:t>odu</w:t>
      </w:r>
      <w:r>
        <w:rPr>
          <w:rFonts w:ascii="Arial" w:eastAsia="Arial" w:hAnsi="Arial" w:cs="Arial"/>
          <w:spacing w:val="-1"/>
        </w:rPr>
        <w:t>l</w:t>
      </w:r>
      <w:r>
        <w:rPr>
          <w:rFonts w:ascii="Arial" w:eastAsia="Arial" w:hAnsi="Arial" w:cs="Arial"/>
        </w:rPr>
        <w:t>es:</w:t>
      </w:r>
    </w:p>
    <w:p w:rsidR="000A5570" w:rsidRDefault="000A5570">
      <w:pPr>
        <w:spacing w:before="8" w:after="0" w:line="110" w:lineRule="exact"/>
        <w:rPr>
          <w:sz w:val="11"/>
          <w:szCs w:val="11"/>
        </w:rPr>
      </w:pPr>
    </w:p>
    <w:p w:rsidR="000A5570" w:rsidRDefault="00863EB5">
      <w:pPr>
        <w:tabs>
          <w:tab w:val="left" w:pos="860"/>
        </w:tabs>
        <w:spacing w:after="0" w:line="240" w:lineRule="auto"/>
        <w:ind w:left="298" w:right="-20"/>
        <w:rPr>
          <w:rFonts w:ascii="Arial" w:eastAsia="Arial" w:hAnsi="Arial" w:cs="Arial"/>
        </w:rPr>
      </w:pPr>
      <w:r>
        <w:rPr>
          <w:rFonts w:ascii="Arial" w:eastAsia="Arial" w:hAnsi="Arial" w:cs="Arial"/>
        </w:rPr>
        <w:t>1</w:t>
      </w:r>
      <w:r>
        <w:rPr>
          <w:rFonts w:ascii="Arial" w:eastAsia="Arial" w:hAnsi="Arial" w:cs="Arial"/>
        </w:rPr>
        <w:tab/>
      </w:r>
      <w:r>
        <w:rPr>
          <w:rFonts w:ascii="Arial" w:eastAsia="Arial" w:hAnsi="Arial" w:cs="Arial"/>
          <w:spacing w:val="-1"/>
        </w:rPr>
        <w:t>D</w:t>
      </w:r>
      <w:r>
        <w:rPr>
          <w:rFonts w:ascii="Arial" w:eastAsia="Arial" w:hAnsi="Arial" w:cs="Arial"/>
        </w:rPr>
        <w:t>e</w:t>
      </w:r>
      <w:r>
        <w:rPr>
          <w:rFonts w:ascii="Arial" w:eastAsia="Arial" w:hAnsi="Arial" w:cs="Arial"/>
          <w:spacing w:val="-2"/>
        </w:rPr>
        <w:t>v</w:t>
      </w:r>
      <w:r>
        <w:rPr>
          <w:rFonts w:ascii="Arial" w:eastAsia="Arial" w:hAnsi="Arial" w:cs="Arial"/>
        </w:rPr>
        <w:t>e</w:t>
      </w:r>
      <w:r>
        <w:rPr>
          <w:rFonts w:ascii="Arial" w:eastAsia="Arial" w:hAnsi="Arial" w:cs="Arial"/>
          <w:spacing w:val="-1"/>
        </w:rPr>
        <w:t>l</w:t>
      </w:r>
      <w:r>
        <w:rPr>
          <w:rFonts w:ascii="Arial" w:eastAsia="Arial" w:hAnsi="Arial" w:cs="Arial"/>
        </w:rPr>
        <w:t>op</w:t>
      </w:r>
      <w:r>
        <w:rPr>
          <w:rFonts w:ascii="Arial" w:eastAsia="Arial" w:hAnsi="Arial" w:cs="Arial"/>
          <w:spacing w:val="1"/>
        </w:rPr>
        <w:t>m</w:t>
      </w:r>
      <w:r>
        <w:rPr>
          <w:rFonts w:ascii="Arial" w:eastAsia="Arial" w:hAnsi="Arial" w:cs="Arial"/>
        </w:rPr>
        <w:t>ent</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5"/>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 xml:space="preserve">S </w:t>
      </w:r>
      <w:r>
        <w:rPr>
          <w:rFonts w:ascii="Arial" w:eastAsia="Arial" w:hAnsi="Arial" w:cs="Arial"/>
          <w:spacing w:val="-2"/>
        </w:rPr>
        <w:t>c</w:t>
      </w:r>
      <w:r>
        <w:rPr>
          <w:rFonts w:ascii="Arial" w:eastAsia="Arial" w:hAnsi="Arial" w:cs="Arial"/>
        </w:rPr>
        <w:t>en</w:t>
      </w:r>
      <w:r>
        <w:rPr>
          <w:rFonts w:ascii="Arial" w:eastAsia="Arial" w:hAnsi="Arial" w:cs="Arial"/>
          <w:spacing w:val="1"/>
        </w:rPr>
        <w:t>tr</w:t>
      </w:r>
      <w:r>
        <w:rPr>
          <w:rFonts w:ascii="Arial" w:eastAsia="Arial" w:hAnsi="Arial" w:cs="Arial"/>
        </w:rPr>
        <w:t>e</w:t>
      </w:r>
      <w:r>
        <w:rPr>
          <w:rFonts w:ascii="Arial" w:eastAsia="Arial" w:hAnsi="Arial" w:cs="Arial"/>
          <w:spacing w:val="-2"/>
        </w:rPr>
        <w:t xml:space="preserve"> </w:t>
      </w:r>
      <w:r>
        <w:rPr>
          <w:rFonts w:ascii="Arial" w:eastAsia="Arial" w:hAnsi="Arial" w:cs="Arial"/>
        </w:rPr>
        <w:t>spec</w:t>
      </w:r>
      <w:r>
        <w:rPr>
          <w:rFonts w:ascii="Arial" w:eastAsia="Arial" w:hAnsi="Arial" w:cs="Arial"/>
          <w:spacing w:val="-3"/>
        </w:rPr>
        <w:t>i</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1"/>
        </w:rPr>
        <w:t xml:space="preserve">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spacing w:val="-3"/>
        </w:rPr>
        <w:t>p</w:t>
      </w:r>
      <w:r>
        <w:rPr>
          <w:rFonts w:ascii="Arial" w:eastAsia="Arial" w:hAnsi="Arial" w:cs="Arial"/>
          <w:spacing w:val="-2"/>
        </w:rPr>
        <w:t>r</w:t>
      </w:r>
      <w:r>
        <w:rPr>
          <w:rFonts w:ascii="Arial" w:eastAsia="Arial" w:hAnsi="Arial" w:cs="Arial"/>
        </w:rPr>
        <w:t>og</w:t>
      </w:r>
      <w:r>
        <w:rPr>
          <w:rFonts w:ascii="Arial" w:eastAsia="Arial" w:hAnsi="Arial" w:cs="Arial"/>
          <w:spacing w:val="1"/>
        </w:rPr>
        <w:t>r</w:t>
      </w:r>
      <w:r>
        <w:rPr>
          <w:rFonts w:ascii="Arial" w:eastAsia="Arial" w:hAnsi="Arial" w:cs="Arial"/>
        </w:rPr>
        <w:t>a</w:t>
      </w:r>
      <w:r>
        <w:rPr>
          <w:rFonts w:ascii="Arial" w:eastAsia="Arial" w:hAnsi="Arial" w:cs="Arial"/>
          <w:spacing w:val="-2"/>
        </w:rPr>
        <w:t>m</w:t>
      </w:r>
      <w:r>
        <w:rPr>
          <w:rFonts w:ascii="Arial" w:eastAsia="Arial" w:hAnsi="Arial" w:cs="Arial"/>
          <w:spacing w:val="1"/>
        </w:rPr>
        <w:t>m</w:t>
      </w:r>
      <w:r>
        <w:rPr>
          <w:rFonts w:ascii="Arial" w:eastAsia="Arial" w:hAnsi="Arial" w:cs="Arial"/>
        </w:rPr>
        <w:t>e.</w:t>
      </w:r>
    </w:p>
    <w:p w:rsidR="000A5570" w:rsidRDefault="000A5570">
      <w:pPr>
        <w:spacing w:before="9" w:after="0" w:line="110" w:lineRule="exact"/>
        <w:rPr>
          <w:sz w:val="11"/>
          <w:szCs w:val="11"/>
        </w:rPr>
      </w:pPr>
    </w:p>
    <w:p w:rsidR="000A5570" w:rsidRDefault="00863EB5">
      <w:pPr>
        <w:tabs>
          <w:tab w:val="left" w:pos="860"/>
        </w:tabs>
        <w:spacing w:after="0" w:line="240" w:lineRule="auto"/>
        <w:ind w:left="298" w:right="-20"/>
        <w:rPr>
          <w:rFonts w:ascii="Arial" w:eastAsia="Arial" w:hAnsi="Arial" w:cs="Arial"/>
        </w:rPr>
      </w:pPr>
      <w:r>
        <w:rPr>
          <w:rFonts w:ascii="Arial" w:eastAsia="Arial" w:hAnsi="Arial" w:cs="Arial"/>
        </w:rPr>
        <w:t>2</w:t>
      </w:r>
      <w:r>
        <w:rPr>
          <w:rFonts w:ascii="Arial" w:eastAsia="Arial" w:hAnsi="Arial" w:cs="Arial"/>
        </w:rPr>
        <w:tab/>
      </w:r>
      <w:r>
        <w:rPr>
          <w:rFonts w:ascii="Arial" w:eastAsia="Arial" w:hAnsi="Arial" w:cs="Arial"/>
          <w:spacing w:val="-1"/>
        </w:rPr>
        <w:t>P</w:t>
      </w:r>
      <w:r>
        <w:rPr>
          <w:rFonts w:ascii="Arial" w:eastAsia="Arial" w:hAnsi="Arial" w:cs="Arial"/>
          <w:spacing w:val="1"/>
        </w:rPr>
        <w:t>r</w:t>
      </w:r>
      <w:r>
        <w:rPr>
          <w:rFonts w:ascii="Arial" w:eastAsia="Arial" w:hAnsi="Arial" w:cs="Arial"/>
        </w:rPr>
        <w:t>epa</w:t>
      </w:r>
      <w:r>
        <w:rPr>
          <w:rFonts w:ascii="Arial" w:eastAsia="Arial" w:hAnsi="Arial" w:cs="Arial"/>
          <w:spacing w:val="1"/>
        </w:rPr>
        <w:t>r</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nee</w:t>
      </w:r>
      <w:r>
        <w:rPr>
          <w:rFonts w:ascii="Arial" w:eastAsia="Arial" w:hAnsi="Arial" w:cs="Arial"/>
          <w:spacing w:val="-2"/>
        </w:rPr>
        <w:t xml:space="preserve"> </w:t>
      </w:r>
      <w:r>
        <w:rPr>
          <w:rFonts w:ascii="Arial" w:eastAsia="Arial" w:hAnsi="Arial" w:cs="Arial"/>
        </w:rPr>
        <w:t>spec</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r</w:t>
      </w:r>
      <w:r>
        <w:rPr>
          <w:rFonts w:ascii="Arial" w:eastAsia="Arial" w:hAnsi="Arial" w:cs="Arial"/>
          <w:spacing w:val="-3"/>
        </w:rPr>
        <w:t>o</w:t>
      </w:r>
      <w:r>
        <w:rPr>
          <w:rFonts w:ascii="Arial" w:eastAsia="Arial" w:hAnsi="Arial" w:cs="Arial"/>
        </w:rPr>
        <w:t>g</w:t>
      </w:r>
      <w:r>
        <w:rPr>
          <w:rFonts w:ascii="Arial" w:eastAsia="Arial" w:hAnsi="Arial" w:cs="Arial"/>
          <w:spacing w:val="1"/>
        </w:rPr>
        <w:t>r</w:t>
      </w:r>
      <w:r>
        <w:rPr>
          <w:rFonts w:ascii="Arial" w:eastAsia="Arial" w:hAnsi="Arial" w:cs="Arial"/>
        </w:rPr>
        <w:t>a</w:t>
      </w:r>
      <w:r>
        <w:rPr>
          <w:rFonts w:ascii="Arial" w:eastAsia="Arial" w:hAnsi="Arial" w:cs="Arial"/>
          <w:spacing w:val="-2"/>
        </w:rPr>
        <w:t>m</w:t>
      </w:r>
      <w:r>
        <w:rPr>
          <w:rFonts w:ascii="Arial" w:eastAsia="Arial" w:hAnsi="Arial" w:cs="Arial"/>
          <w:spacing w:val="1"/>
        </w:rPr>
        <w:t>m</w:t>
      </w:r>
      <w:r>
        <w:rPr>
          <w:rFonts w:ascii="Arial" w:eastAsia="Arial" w:hAnsi="Arial" w:cs="Arial"/>
          <w:spacing w:val="-2"/>
        </w:rPr>
        <w:t>e</w:t>
      </w:r>
      <w:r>
        <w:rPr>
          <w:rFonts w:ascii="Arial" w:eastAsia="Arial" w:hAnsi="Arial" w:cs="Arial"/>
        </w:rPr>
        <w:t>.</w:t>
      </w:r>
    </w:p>
    <w:p w:rsidR="000A5570" w:rsidRDefault="000A5570">
      <w:pPr>
        <w:spacing w:before="9" w:after="0" w:line="110" w:lineRule="exact"/>
        <w:rPr>
          <w:sz w:val="11"/>
          <w:szCs w:val="11"/>
        </w:rPr>
      </w:pPr>
    </w:p>
    <w:p w:rsidR="000A5570" w:rsidRDefault="00863EB5">
      <w:pPr>
        <w:tabs>
          <w:tab w:val="left" w:pos="860"/>
        </w:tabs>
        <w:spacing w:after="0" w:line="240" w:lineRule="auto"/>
        <w:ind w:left="298" w:right="-20"/>
        <w:rPr>
          <w:rFonts w:ascii="Arial" w:eastAsia="Arial" w:hAnsi="Arial" w:cs="Arial"/>
        </w:rPr>
      </w:pPr>
      <w:r>
        <w:rPr>
          <w:rFonts w:ascii="Arial" w:eastAsia="Arial" w:hAnsi="Arial" w:cs="Arial"/>
        </w:rPr>
        <w:t>3</w:t>
      </w:r>
      <w:r>
        <w:rPr>
          <w:rFonts w:ascii="Arial" w:eastAsia="Arial" w:hAnsi="Arial" w:cs="Arial"/>
        </w:rPr>
        <w:tab/>
      </w:r>
      <w:r>
        <w:rPr>
          <w:rFonts w:ascii="Arial" w:eastAsia="Arial" w:hAnsi="Arial" w:cs="Arial"/>
          <w:spacing w:val="-1"/>
        </w:rPr>
        <w:t>D</w:t>
      </w:r>
      <w:r>
        <w:rPr>
          <w:rFonts w:ascii="Arial" w:eastAsia="Arial" w:hAnsi="Arial" w:cs="Arial"/>
        </w:rPr>
        <w:t>e</w:t>
      </w:r>
      <w:r>
        <w:rPr>
          <w:rFonts w:ascii="Arial" w:eastAsia="Arial" w:hAnsi="Arial" w:cs="Arial"/>
          <w:spacing w:val="-1"/>
        </w:rPr>
        <w:t>l</w:t>
      </w:r>
      <w:r>
        <w:rPr>
          <w:rFonts w:ascii="Arial" w:eastAsia="Arial" w:hAnsi="Arial" w:cs="Arial"/>
          <w:spacing w:val="1"/>
        </w:rPr>
        <w:t>i</w:t>
      </w:r>
      <w:r>
        <w:rPr>
          <w:rFonts w:ascii="Arial" w:eastAsia="Arial" w:hAnsi="Arial" w:cs="Arial"/>
          <w:spacing w:val="-2"/>
        </w:rPr>
        <w:t>v</w:t>
      </w:r>
      <w:r>
        <w:rPr>
          <w:rFonts w:ascii="Arial" w:eastAsia="Arial" w:hAnsi="Arial" w:cs="Arial"/>
        </w:rPr>
        <w:t>e</w:t>
      </w:r>
      <w:r>
        <w:rPr>
          <w:rFonts w:ascii="Arial" w:eastAsia="Arial" w:hAnsi="Arial" w:cs="Arial"/>
          <w:spacing w:val="1"/>
        </w:rPr>
        <w:t>r</w:t>
      </w:r>
      <w:r>
        <w:rPr>
          <w:rFonts w:ascii="Arial" w:eastAsia="Arial" w:hAnsi="Arial" w:cs="Arial"/>
        </w:rPr>
        <w:t>y</w:t>
      </w:r>
      <w:r>
        <w:rPr>
          <w:rFonts w:ascii="Arial" w:eastAsia="Arial" w:hAnsi="Arial" w:cs="Arial"/>
          <w:spacing w:val="-1"/>
        </w:rPr>
        <w:t xml:space="preserve"> </w:t>
      </w:r>
      <w:r>
        <w:rPr>
          <w:rFonts w:ascii="Arial" w:eastAsia="Arial" w:hAnsi="Arial" w:cs="Arial"/>
        </w:rPr>
        <w:t>of</w:t>
      </w:r>
      <w:r>
        <w:rPr>
          <w:rFonts w:ascii="Arial" w:eastAsia="Arial" w:hAnsi="Arial" w:cs="Arial"/>
          <w:spacing w:val="2"/>
        </w:rPr>
        <w:t xml:space="preserve"> </w:t>
      </w:r>
      <w:r>
        <w:rPr>
          <w:rFonts w:ascii="Arial" w:eastAsia="Arial" w:hAnsi="Arial" w:cs="Arial"/>
          <w:spacing w:val="1"/>
        </w:rPr>
        <w:t>O</w:t>
      </w:r>
      <w:r>
        <w:rPr>
          <w:rFonts w:ascii="Arial" w:eastAsia="Arial" w:hAnsi="Arial" w:cs="Arial"/>
          <w:spacing w:val="-2"/>
        </w:rPr>
        <w:t>J</w:t>
      </w:r>
      <w:r>
        <w:rPr>
          <w:rFonts w:ascii="Arial" w:eastAsia="Arial" w:hAnsi="Arial" w:cs="Arial"/>
        </w:rPr>
        <w:t>T</w:t>
      </w:r>
      <w:r>
        <w:rPr>
          <w:rFonts w:ascii="Arial" w:eastAsia="Arial" w:hAnsi="Arial" w:cs="Arial"/>
          <w:spacing w:val="1"/>
        </w:rPr>
        <w:t xml:space="preserve"> </w:t>
      </w:r>
      <w:r>
        <w:rPr>
          <w:rFonts w:ascii="Arial" w:eastAsia="Arial" w:hAnsi="Arial" w:cs="Arial"/>
          <w:spacing w:val="-1"/>
        </w:rPr>
        <w:t>t</w:t>
      </w:r>
      <w:r>
        <w:rPr>
          <w:rFonts w:ascii="Arial" w:eastAsia="Arial" w:hAnsi="Arial" w:cs="Arial"/>
          <w:spacing w:val="1"/>
        </w:rPr>
        <w: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p>
    <w:p w:rsidR="000A5570" w:rsidRDefault="000A5570">
      <w:pPr>
        <w:spacing w:before="1" w:after="0" w:line="120" w:lineRule="exact"/>
        <w:rPr>
          <w:sz w:val="12"/>
          <w:szCs w:val="12"/>
        </w:rPr>
      </w:pPr>
    </w:p>
    <w:p w:rsidR="000A5570" w:rsidRDefault="00863EB5">
      <w:pPr>
        <w:tabs>
          <w:tab w:val="left" w:pos="860"/>
        </w:tabs>
        <w:spacing w:after="0" w:line="240" w:lineRule="auto"/>
        <w:ind w:left="298" w:right="-20"/>
        <w:rPr>
          <w:rFonts w:ascii="Arial" w:eastAsia="Arial" w:hAnsi="Arial" w:cs="Arial"/>
        </w:rPr>
      </w:pPr>
      <w:r>
        <w:rPr>
          <w:rFonts w:ascii="Arial" w:eastAsia="Arial" w:hAnsi="Arial" w:cs="Arial"/>
        </w:rPr>
        <w:t>4</w:t>
      </w:r>
      <w:r>
        <w:rPr>
          <w:rFonts w:ascii="Arial" w:eastAsia="Arial" w:hAnsi="Arial" w:cs="Arial"/>
        </w:rPr>
        <w:tab/>
      </w:r>
      <w:r>
        <w:rPr>
          <w:rFonts w:ascii="Arial" w:eastAsia="Arial" w:hAnsi="Arial" w:cs="Arial"/>
          <w:spacing w:val="-1"/>
        </w:rPr>
        <w:t>E</w:t>
      </w:r>
      <w:r>
        <w:rPr>
          <w:rFonts w:ascii="Arial" w:eastAsia="Arial" w:hAnsi="Arial" w:cs="Arial"/>
          <w:spacing w:val="-2"/>
        </w:rPr>
        <w:t>v</w:t>
      </w:r>
      <w:r>
        <w:rPr>
          <w:rFonts w:ascii="Arial" w:eastAsia="Arial" w:hAnsi="Arial" w:cs="Arial"/>
        </w:rPr>
        <w:t>a</w:t>
      </w:r>
      <w:r>
        <w:rPr>
          <w:rFonts w:ascii="Arial" w:eastAsia="Arial" w:hAnsi="Arial" w:cs="Arial"/>
          <w:spacing w:val="-1"/>
        </w:rPr>
        <w:t>l</w:t>
      </w:r>
      <w:r>
        <w:rPr>
          <w:rFonts w:ascii="Arial" w:eastAsia="Arial" w:hAnsi="Arial" w:cs="Arial"/>
        </w:rPr>
        <w:t>ua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w:t>
      </w:r>
      <w:r>
        <w:rPr>
          <w:rFonts w:ascii="Arial" w:eastAsia="Arial" w:hAnsi="Arial" w:cs="Arial"/>
        </w:rPr>
        <w:t>assess</w:t>
      </w:r>
      <w:r>
        <w:rPr>
          <w:rFonts w:ascii="Arial" w:eastAsia="Arial" w:hAnsi="Arial" w:cs="Arial"/>
          <w:spacing w:val="1"/>
        </w:rPr>
        <w:t>m</w:t>
      </w:r>
      <w:r>
        <w:rPr>
          <w:rFonts w:ascii="Arial" w:eastAsia="Arial" w:hAnsi="Arial" w:cs="Arial"/>
        </w:rPr>
        <w:t>en</w:t>
      </w:r>
      <w:r>
        <w:rPr>
          <w:rFonts w:ascii="Arial" w:eastAsia="Arial" w:hAnsi="Arial" w:cs="Arial"/>
          <w:spacing w:val="-1"/>
        </w:rPr>
        <w:t>t</w:t>
      </w:r>
      <w:r>
        <w:rPr>
          <w:rFonts w:ascii="Arial" w:eastAsia="Arial" w:hAnsi="Arial" w:cs="Arial"/>
          <w:spacing w:val="1"/>
        </w:rPr>
        <w:t>/</w:t>
      </w:r>
      <w:r>
        <w:rPr>
          <w:rFonts w:ascii="Arial" w:eastAsia="Arial" w:hAnsi="Arial" w:cs="Arial"/>
          <w:spacing w:val="-3"/>
        </w:rPr>
        <w:t>e</w:t>
      </w:r>
      <w:r>
        <w:rPr>
          <w:rFonts w:ascii="Arial" w:eastAsia="Arial" w:hAnsi="Arial" w:cs="Arial"/>
          <w:spacing w:val="-2"/>
        </w:rPr>
        <w:t>x</w:t>
      </w:r>
      <w:r>
        <w:rPr>
          <w:rFonts w:ascii="Arial" w:eastAsia="Arial" w:hAnsi="Arial" w:cs="Arial"/>
        </w:rPr>
        <w:t>a</w:t>
      </w:r>
      <w:r>
        <w:rPr>
          <w:rFonts w:ascii="Arial" w:eastAsia="Arial" w:hAnsi="Arial" w:cs="Arial"/>
          <w:spacing w:val="1"/>
        </w:rPr>
        <w:t>m</w:t>
      </w:r>
      <w:r>
        <w:rPr>
          <w:rFonts w:ascii="Arial" w:eastAsia="Arial" w:hAnsi="Arial" w:cs="Arial"/>
          <w:spacing w:val="-1"/>
        </w:rPr>
        <w:t>i</w:t>
      </w:r>
      <w:r>
        <w:rPr>
          <w:rFonts w:ascii="Arial" w:eastAsia="Arial" w:hAnsi="Arial" w:cs="Arial"/>
        </w:rPr>
        <w:t>na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nee</w:t>
      </w:r>
      <w:r>
        <w:rPr>
          <w:rFonts w:ascii="Arial" w:eastAsia="Arial" w:hAnsi="Arial" w:cs="Arial"/>
          <w:spacing w:val="-1"/>
        </w:rPr>
        <w:t>s</w:t>
      </w:r>
      <w:r>
        <w:rPr>
          <w:rFonts w:ascii="Arial" w:eastAsia="Arial" w:hAnsi="Arial" w:cs="Arial"/>
        </w:rPr>
        <w:t>.</w:t>
      </w:r>
    </w:p>
    <w:p w:rsidR="000A5570" w:rsidRDefault="000A5570">
      <w:pPr>
        <w:spacing w:before="9" w:after="0" w:line="110" w:lineRule="exact"/>
        <w:rPr>
          <w:sz w:val="11"/>
          <w:szCs w:val="11"/>
        </w:rPr>
      </w:pPr>
    </w:p>
    <w:p w:rsidR="000A5570" w:rsidRDefault="00863EB5">
      <w:pPr>
        <w:tabs>
          <w:tab w:val="left" w:pos="860"/>
        </w:tabs>
        <w:spacing w:after="0" w:line="240" w:lineRule="auto"/>
        <w:ind w:left="298" w:right="-20"/>
        <w:rPr>
          <w:rFonts w:ascii="Arial" w:eastAsia="Arial" w:hAnsi="Arial" w:cs="Arial"/>
        </w:rPr>
      </w:pPr>
      <w:r>
        <w:rPr>
          <w:rFonts w:ascii="Arial" w:eastAsia="Arial" w:hAnsi="Arial" w:cs="Arial"/>
        </w:rPr>
        <w:t>5</w:t>
      </w:r>
      <w:r>
        <w:rPr>
          <w:rFonts w:ascii="Arial" w:eastAsia="Arial" w:hAnsi="Arial" w:cs="Arial"/>
        </w:rPr>
        <w:tab/>
      </w:r>
      <w:r>
        <w:rPr>
          <w:rFonts w:ascii="Arial" w:eastAsia="Arial" w:hAnsi="Arial" w:cs="Arial"/>
          <w:spacing w:val="-1"/>
        </w:rPr>
        <w:t>C</w:t>
      </w:r>
      <w:r>
        <w:rPr>
          <w:rFonts w:ascii="Arial" w:eastAsia="Arial" w:hAnsi="Arial" w:cs="Arial"/>
        </w:rPr>
        <w:t>o</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e</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O</w:t>
      </w:r>
      <w:r>
        <w:rPr>
          <w:rFonts w:ascii="Arial" w:eastAsia="Arial" w:hAnsi="Arial" w:cs="Arial"/>
          <w:spacing w:val="-2"/>
        </w:rPr>
        <w:t>J</w:t>
      </w:r>
      <w:r>
        <w:rPr>
          <w:rFonts w:ascii="Arial" w:eastAsia="Arial" w:hAnsi="Arial" w:cs="Arial"/>
        </w:rPr>
        <w:t>T</w:t>
      </w:r>
      <w:r>
        <w:rPr>
          <w:rFonts w:ascii="Arial" w:eastAsia="Arial" w:hAnsi="Arial" w:cs="Arial"/>
          <w:spacing w:val="1"/>
        </w:rPr>
        <w:t xml:space="preserve"> 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4"/>
        </w:rPr>
        <w:t>i</w:t>
      </w:r>
      <w:r>
        <w:rPr>
          <w:rFonts w:ascii="Arial" w:eastAsia="Arial" w:hAnsi="Arial" w:cs="Arial"/>
        </w:rPr>
        <w:t>ng</w:t>
      </w:r>
      <w:r>
        <w:rPr>
          <w:rFonts w:ascii="Arial" w:eastAsia="Arial" w:hAnsi="Arial" w:cs="Arial"/>
          <w:spacing w:val="1"/>
        </w:rPr>
        <w:t xml:space="preserve"> </w:t>
      </w:r>
      <w:r>
        <w:rPr>
          <w:rFonts w:ascii="Arial" w:eastAsia="Arial" w:hAnsi="Arial" w:cs="Arial"/>
          <w:spacing w:val="-1"/>
        </w:rPr>
        <w:t>l</w:t>
      </w:r>
      <w:r>
        <w:rPr>
          <w:rFonts w:ascii="Arial" w:eastAsia="Arial" w:hAnsi="Arial" w:cs="Arial"/>
        </w:rPr>
        <w:t>ead</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t</w:t>
      </w:r>
      <w:r>
        <w:rPr>
          <w:rFonts w:ascii="Arial" w:eastAsia="Arial" w:hAnsi="Arial" w:cs="Arial"/>
        </w:rPr>
        <w:t>o</w:t>
      </w:r>
      <w:r>
        <w:rPr>
          <w:rFonts w:ascii="Arial" w:eastAsia="Arial" w:hAnsi="Arial" w:cs="Arial"/>
          <w:spacing w:val="-2"/>
        </w:rPr>
        <w:t xml:space="preserve"> </w:t>
      </w:r>
      <w:r>
        <w:rPr>
          <w:rFonts w:ascii="Arial" w:eastAsia="Arial" w:hAnsi="Arial" w:cs="Arial"/>
        </w:rPr>
        <w:t>au</w:t>
      </w:r>
      <w:r>
        <w:rPr>
          <w:rFonts w:ascii="Arial" w:eastAsia="Arial" w:hAnsi="Arial" w:cs="Arial"/>
          <w:spacing w:val="1"/>
        </w:rPr>
        <w:t>t</w:t>
      </w:r>
      <w:r>
        <w:rPr>
          <w:rFonts w:ascii="Arial" w:eastAsia="Arial" w:hAnsi="Arial" w:cs="Arial"/>
        </w:rPr>
        <w:t>h</w:t>
      </w:r>
      <w:r>
        <w:rPr>
          <w:rFonts w:ascii="Arial" w:eastAsia="Arial" w:hAnsi="Arial" w:cs="Arial"/>
          <w:spacing w:val="-3"/>
        </w:rPr>
        <w:t>o</w:t>
      </w:r>
      <w:r>
        <w:rPr>
          <w:rFonts w:ascii="Arial" w:eastAsia="Arial" w:hAnsi="Arial" w:cs="Arial"/>
          <w:spacing w:val="1"/>
        </w:rPr>
        <w:t>r</w:t>
      </w:r>
      <w:r>
        <w:rPr>
          <w:rFonts w:ascii="Arial" w:eastAsia="Arial" w:hAnsi="Arial" w:cs="Arial"/>
          <w:spacing w:val="-1"/>
        </w:rPr>
        <w:t>i</w:t>
      </w:r>
      <w:r>
        <w:rPr>
          <w:rFonts w:ascii="Arial" w:eastAsia="Arial" w:hAnsi="Arial" w:cs="Arial"/>
        </w:rPr>
        <w:t>sa</w:t>
      </w:r>
      <w:r>
        <w:rPr>
          <w:rFonts w:ascii="Arial" w:eastAsia="Arial" w:hAnsi="Arial" w:cs="Arial"/>
          <w:spacing w:val="1"/>
        </w:rPr>
        <w:t>t</w:t>
      </w:r>
      <w:r>
        <w:rPr>
          <w:rFonts w:ascii="Arial" w:eastAsia="Arial" w:hAnsi="Arial" w:cs="Arial"/>
          <w:spacing w:val="-3"/>
        </w:rPr>
        <w:t>i</w:t>
      </w:r>
      <w:r>
        <w:rPr>
          <w:rFonts w:ascii="Arial" w:eastAsia="Arial" w:hAnsi="Arial" w:cs="Arial"/>
        </w:rPr>
        <w:t>on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rPr>
        <w:t>ope</w:t>
      </w:r>
      <w:r>
        <w:rPr>
          <w:rFonts w:ascii="Arial" w:eastAsia="Arial" w:hAnsi="Arial" w:cs="Arial"/>
          <w:spacing w:val="1"/>
        </w:rPr>
        <w:t>r</w:t>
      </w:r>
      <w:r>
        <w:rPr>
          <w:rFonts w:ascii="Arial" w:eastAsia="Arial" w:hAnsi="Arial" w:cs="Arial"/>
          <w:spacing w:val="-3"/>
        </w:rPr>
        <w:t>a</w:t>
      </w:r>
      <w:r>
        <w:rPr>
          <w:rFonts w:ascii="Arial" w:eastAsia="Arial" w:hAnsi="Arial" w:cs="Arial"/>
          <w:spacing w:val="1"/>
        </w:rPr>
        <w:t>t</w:t>
      </w:r>
      <w:r>
        <w:rPr>
          <w:rFonts w:ascii="Arial" w:eastAsia="Arial" w:hAnsi="Arial" w:cs="Arial"/>
        </w:rPr>
        <w:t>e.</w:t>
      </w:r>
    </w:p>
    <w:p w:rsidR="000A5570" w:rsidRDefault="000A5570">
      <w:pPr>
        <w:spacing w:before="6" w:after="0" w:line="120" w:lineRule="exact"/>
        <w:rPr>
          <w:sz w:val="12"/>
          <w:szCs w:val="12"/>
        </w:rPr>
      </w:pPr>
    </w:p>
    <w:p w:rsidR="000A5570" w:rsidRDefault="00863EB5">
      <w:pPr>
        <w:spacing w:after="0" w:line="252" w:lineRule="exact"/>
        <w:ind w:left="298" w:right="96"/>
        <w:rPr>
          <w:rFonts w:ascii="Arial" w:eastAsia="Arial" w:hAnsi="Arial" w:cs="Arial"/>
        </w:rPr>
      </w:pPr>
      <w:r>
        <w:rPr>
          <w:rFonts w:ascii="Arial" w:eastAsia="Arial" w:hAnsi="Arial" w:cs="Arial"/>
        </w:rPr>
        <w:t>Fo</w:t>
      </w:r>
      <w:r>
        <w:rPr>
          <w:rFonts w:ascii="Arial" w:eastAsia="Arial" w:hAnsi="Arial" w:cs="Arial"/>
          <w:spacing w:val="-1"/>
        </w:rPr>
        <w:t>ll</w:t>
      </w:r>
      <w:r>
        <w:rPr>
          <w:rFonts w:ascii="Arial" w:eastAsia="Arial" w:hAnsi="Arial" w:cs="Arial"/>
          <w:spacing w:val="2"/>
        </w:rPr>
        <w:t>o</w:t>
      </w:r>
      <w:r>
        <w:rPr>
          <w:rFonts w:ascii="Arial" w:eastAsia="Arial" w:hAnsi="Arial" w:cs="Arial"/>
          <w:spacing w:val="-3"/>
        </w:rPr>
        <w:t>w</w:t>
      </w:r>
      <w:r>
        <w:rPr>
          <w:rFonts w:ascii="Arial" w:eastAsia="Arial" w:hAnsi="Arial" w:cs="Arial"/>
          <w:spacing w:val="-1"/>
        </w:rPr>
        <w:t>i</w:t>
      </w:r>
      <w:r>
        <w:rPr>
          <w:rFonts w:ascii="Arial" w:eastAsia="Arial" w:hAnsi="Arial" w:cs="Arial"/>
        </w:rPr>
        <w:t xml:space="preserve">ng </w:t>
      </w:r>
      <w:r>
        <w:rPr>
          <w:rFonts w:ascii="Arial" w:eastAsia="Arial" w:hAnsi="Arial" w:cs="Arial"/>
          <w:spacing w:val="12"/>
        </w:rPr>
        <w:t xml:space="preserve"> </w:t>
      </w:r>
      <w:r>
        <w:rPr>
          <w:rFonts w:ascii="Arial" w:eastAsia="Arial" w:hAnsi="Arial" w:cs="Arial"/>
        </w:rPr>
        <w:t>succes</w:t>
      </w:r>
      <w:r>
        <w:rPr>
          <w:rFonts w:ascii="Arial" w:eastAsia="Arial" w:hAnsi="Arial" w:cs="Arial"/>
          <w:spacing w:val="-2"/>
        </w:rPr>
        <w:t>s</w:t>
      </w:r>
      <w:r>
        <w:rPr>
          <w:rFonts w:ascii="Arial" w:eastAsia="Arial" w:hAnsi="Arial" w:cs="Arial"/>
          <w:spacing w:val="3"/>
        </w:rPr>
        <w:t>f</w:t>
      </w:r>
      <w:r>
        <w:rPr>
          <w:rFonts w:ascii="Arial" w:eastAsia="Arial" w:hAnsi="Arial" w:cs="Arial"/>
        </w:rPr>
        <w:t xml:space="preserve">ul </w:t>
      </w:r>
      <w:r>
        <w:rPr>
          <w:rFonts w:ascii="Arial" w:eastAsia="Arial" w:hAnsi="Arial" w:cs="Arial"/>
          <w:spacing w:val="9"/>
        </w:rPr>
        <w:t xml:space="preserve"> </w:t>
      </w:r>
      <w:r>
        <w:rPr>
          <w:rFonts w:ascii="Arial" w:eastAsia="Arial" w:hAnsi="Arial" w:cs="Arial"/>
        </w:rPr>
        <w:t>c</w:t>
      </w:r>
      <w:r>
        <w:rPr>
          <w:rFonts w:ascii="Arial" w:eastAsia="Arial" w:hAnsi="Arial" w:cs="Arial"/>
          <w:spacing w:val="-3"/>
        </w:rPr>
        <w:t>o</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e</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9"/>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3"/>
        </w:rPr>
        <w:t xml:space="preserve"> </w:t>
      </w:r>
      <w:r>
        <w:rPr>
          <w:rFonts w:ascii="Arial" w:eastAsia="Arial" w:hAnsi="Arial" w:cs="Arial"/>
        </w:rPr>
        <w:t>V</w:t>
      </w:r>
      <w:r>
        <w:rPr>
          <w:rFonts w:ascii="Arial" w:eastAsia="Arial" w:hAnsi="Arial" w:cs="Arial"/>
          <w:spacing w:val="1"/>
        </w:rPr>
        <w:t>-</w:t>
      </w:r>
      <w:r>
        <w:rPr>
          <w:rFonts w:ascii="Arial" w:eastAsia="Arial" w:hAnsi="Arial" w:cs="Arial"/>
        </w:rPr>
        <w:t>10</w:t>
      </w:r>
      <w:r>
        <w:rPr>
          <w:rFonts w:ascii="Arial" w:eastAsia="Arial" w:hAnsi="Arial" w:cs="Arial"/>
          <w:spacing w:val="-3"/>
        </w:rPr>
        <w:t>3</w:t>
      </w:r>
      <w:r>
        <w:rPr>
          <w:rFonts w:ascii="Arial" w:eastAsia="Arial" w:hAnsi="Arial" w:cs="Arial"/>
          <w:spacing w:val="1"/>
        </w:rPr>
        <w:t>/</w:t>
      </w:r>
      <w:r>
        <w:rPr>
          <w:rFonts w:ascii="Arial" w:eastAsia="Arial" w:hAnsi="Arial" w:cs="Arial"/>
        </w:rPr>
        <w:t xml:space="preserve">4 </w:t>
      </w:r>
      <w:r>
        <w:rPr>
          <w:rFonts w:ascii="Arial" w:eastAsia="Arial" w:hAnsi="Arial" w:cs="Arial"/>
          <w:spacing w:val="7"/>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 xml:space="preserve">e </w:t>
      </w:r>
      <w:r>
        <w:rPr>
          <w:rFonts w:ascii="Arial" w:eastAsia="Arial" w:hAnsi="Arial" w:cs="Arial"/>
          <w:spacing w:val="9"/>
        </w:rPr>
        <w:t xml:space="preserve"> </w:t>
      </w:r>
      <w:r>
        <w:rPr>
          <w:rFonts w:ascii="Arial" w:eastAsia="Arial" w:hAnsi="Arial" w:cs="Arial"/>
        </w:rPr>
        <w:t>endo</w:t>
      </w:r>
      <w:r>
        <w:rPr>
          <w:rFonts w:ascii="Arial" w:eastAsia="Arial" w:hAnsi="Arial" w:cs="Arial"/>
          <w:spacing w:val="1"/>
        </w:rPr>
        <w:t>r</w:t>
      </w:r>
      <w:r>
        <w:rPr>
          <w:rFonts w:ascii="Arial" w:eastAsia="Arial" w:hAnsi="Arial" w:cs="Arial"/>
        </w:rPr>
        <w:t>se</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rPr>
        <w:t xml:space="preserve">t </w:t>
      </w:r>
      <w:r>
        <w:rPr>
          <w:rFonts w:ascii="Arial" w:eastAsia="Arial" w:hAnsi="Arial" w:cs="Arial"/>
          <w:spacing w:val="11"/>
        </w:rPr>
        <w:t xml:space="preserve"> </w:t>
      </w:r>
      <w:r>
        <w:rPr>
          <w:rFonts w:ascii="Arial" w:eastAsia="Arial" w:hAnsi="Arial" w:cs="Arial"/>
        </w:rPr>
        <w:t>shou</w:t>
      </w:r>
      <w:r>
        <w:rPr>
          <w:rFonts w:ascii="Arial" w:eastAsia="Arial" w:hAnsi="Arial" w:cs="Arial"/>
          <w:spacing w:val="-1"/>
        </w:rPr>
        <w:t>l</w:t>
      </w:r>
      <w:r>
        <w:rPr>
          <w:rFonts w:ascii="Arial" w:eastAsia="Arial" w:hAnsi="Arial" w:cs="Arial"/>
        </w:rPr>
        <w:t xml:space="preserve">d </w:t>
      </w:r>
      <w:r>
        <w:rPr>
          <w:rFonts w:ascii="Arial" w:eastAsia="Arial" w:hAnsi="Arial" w:cs="Arial"/>
          <w:spacing w:val="7"/>
        </w:rPr>
        <w:t xml:space="preserve"> </w:t>
      </w:r>
      <w:r>
        <w:rPr>
          <w:rFonts w:ascii="Arial" w:eastAsia="Arial" w:hAnsi="Arial" w:cs="Arial"/>
        </w:rPr>
        <w:t xml:space="preserve">be </w:t>
      </w:r>
      <w:r>
        <w:rPr>
          <w:rFonts w:ascii="Arial" w:eastAsia="Arial" w:hAnsi="Arial" w:cs="Arial"/>
          <w:spacing w:val="9"/>
        </w:rPr>
        <w:t xml:space="preserve"> </w:t>
      </w:r>
      <w:r>
        <w:rPr>
          <w:rFonts w:ascii="Arial" w:eastAsia="Arial" w:hAnsi="Arial" w:cs="Arial"/>
        </w:rPr>
        <w:t>docu</w:t>
      </w:r>
      <w:r>
        <w:rPr>
          <w:rFonts w:ascii="Arial" w:eastAsia="Arial" w:hAnsi="Arial" w:cs="Arial"/>
          <w:spacing w:val="1"/>
        </w:rPr>
        <w:t>m</w:t>
      </w:r>
      <w:r>
        <w:rPr>
          <w:rFonts w:ascii="Arial" w:eastAsia="Arial" w:hAnsi="Arial" w:cs="Arial"/>
        </w:rPr>
        <w:t>en</w:t>
      </w:r>
      <w:r>
        <w:rPr>
          <w:rFonts w:ascii="Arial" w:eastAsia="Arial" w:hAnsi="Arial" w:cs="Arial"/>
          <w:spacing w:val="1"/>
        </w:rPr>
        <w:t>t</w:t>
      </w:r>
      <w:r>
        <w:rPr>
          <w:rFonts w:ascii="Arial" w:eastAsia="Arial" w:hAnsi="Arial" w:cs="Arial"/>
          <w:spacing w:val="-3"/>
        </w:rPr>
        <w:t>e</w:t>
      </w:r>
      <w:r>
        <w:rPr>
          <w:rFonts w:ascii="Arial" w:eastAsia="Arial" w:hAnsi="Arial" w:cs="Arial"/>
        </w:rPr>
        <w:t xml:space="preserve">d </w:t>
      </w:r>
      <w:r>
        <w:rPr>
          <w:rFonts w:ascii="Arial" w:eastAsia="Arial" w:hAnsi="Arial" w:cs="Arial"/>
          <w:spacing w:val="9"/>
        </w:rPr>
        <w:t xml:space="preserve"> </w:t>
      </w:r>
      <w:r>
        <w:rPr>
          <w:rFonts w:ascii="Arial" w:eastAsia="Arial" w:hAnsi="Arial" w:cs="Arial"/>
        </w:rPr>
        <w:t xml:space="preserve">and </w:t>
      </w:r>
      <w:r>
        <w:rPr>
          <w:rFonts w:ascii="Arial" w:eastAsia="Arial" w:hAnsi="Arial" w:cs="Arial"/>
          <w:spacing w:val="1"/>
        </w:rPr>
        <w:t>r</w:t>
      </w:r>
      <w:r>
        <w:rPr>
          <w:rFonts w:ascii="Arial" w:eastAsia="Arial" w:hAnsi="Arial" w:cs="Arial"/>
        </w:rPr>
        <w:t>eco</w:t>
      </w:r>
      <w:r>
        <w:rPr>
          <w:rFonts w:ascii="Arial" w:eastAsia="Arial" w:hAnsi="Arial" w:cs="Arial"/>
          <w:spacing w:val="1"/>
        </w:rPr>
        <w:t>r</w:t>
      </w:r>
      <w:r>
        <w:rPr>
          <w:rFonts w:ascii="Arial" w:eastAsia="Arial" w:hAnsi="Arial" w:cs="Arial"/>
        </w:rPr>
        <w:t>ded</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t</w:t>
      </w:r>
      <w:r>
        <w:rPr>
          <w:rFonts w:ascii="Arial" w:eastAsia="Arial" w:hAnsi="Arial" w:cs="Arial"/>
        </w:rPr>
        <w:t>he</w:t>
      </w:r>
      <w:r>
        <w:rPr>
          <w:rFonts w:ascii="Arial" w:eastAsia="Arial" w:hAnsi="Arial" w:cs="Arial"/>
          <w:spacing w:val="-2"/>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 xml:space="preserve">S </w:t>
      </w:r>
      <w:r>
        <w:rPr>
          <w:rFonts w:ascii="Arial" w:eastAsia="Arial" w:hAnsi="Arial" w:cs="Arial"/>
          <w:spacing w:val="-1"/>
        </w:rPr>
        <w:t>C</w:t>
      </w:r>
      <w:r>
        <w:rPr>
          <w:rFonts w:ascii="Arial" w:eastAsia="Arial" w:hAnsi="Arial" w:cs="Arial"/>
          <w:spacing w:val="-3"/>
        </w:rPr>
        <w:t>e</w:t>
      </w:r>
      <w:r>
        <w:rPr>
          <w:rFonts w:ascii="Arial" w:eastAsia="Arial" w:hAnsi="Arial" w:cs="Arial"/>
          <w:spacing w:val="1"/>
        </w:rPr>
        <w:t>r</w:t>
      </w:r>
      <w:r>
        <w:rPr>
          <w:rFonts w:ascii="Arial" w:eastAsia="Arial" w:hAnsi="Arial" w:cs="Arial"/>
          <w:spacing w:val="-1"/>
        </w:rPr>
        <w:t>ti</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rPr>
        <w:t>L</w:t>
      </w:r>
      <w:r>
        <w:rPr>
          <w:rFonts w:ascii="Arial" w:eastAsia="Arial" w:hAnsi="Arial" w:cs="Arial"/>
          <w:spacing w:val="-3"/>
        </w:rPr>
        <w:t>o</w:t>
      </w:r>
      <w:r>
        <w:rPr>
          <w:rFonts w:ascii="Arial" w:eastAsia="Arial" w:hAnsi="Arial" w:cs="Arial"/>
          <w:spacing w:val="2"/>
        </w:rPr>
        <w:t>g</w:t>
      </w:r>
      <w:r>
        <w:rPr>
          <w:rFonts w:ascii="Arial" w:eastAsia="Arial" w:hAnsi="Arial" w:cs="Arial"/>
        </w:rPr>
        <w:t>.</w:t>
      </w:r>
    </w:p>
    <w:p w:rsidR="000A5570" w:rsidRDefault="000A5570">
      <w:pPr>
        <w:spacing w:after="0"/>
        <w:rPr>
          <w:ins w:id="158" w:author="Kerrie Abercrombie" w:date="2016-02-17T15:55:00Z"/>
        </w:rPr>
      </w:pPr>
    </w:p>
    <w:p w:rsidR="00503990" w:rsidRDefault="00503990">
      <w:pPr>
        <w:spacing w:after="0"/>
        <w:rPr>
          <w:ins w:id="159" w:author="Kerrie Abercrombie" w:date="2016-02-17T15:55:00Z"/>
        </w:rPr>
      </w:pPr>
    </w:p>
    <w:p w:rsidR="00503990" w:rsidRDefault="00503990">
      <w:pPr>
        <w:spacing w:after="0"/>
        <w:rPr>
          <w:ins w:id="160" w:author="Kerrie Abercrombie" w:date="2016-02-17T15:56:00Z"/>
        </w:rPr>
      </w:pPr>
      <w:commentRangeStart w:id="161"/>
      <w:ins w:id="162" w:author="Kerrie Abercrombie" w:date="2016-02-17T15:55:00Z">
        <w:r>
          <w:t>8.2.5 Vessel Traffi</w:t>
        </w:r>
      </w:ins>
      <w:ins w:id="163" w:author="Kerrie Abercrombie" w:date="2016-02-17T15:56:00Z">
        <w:r>
          <w:t>c Service Revalidation Process Model Course V-103/5</w:t>
        </w:r>
      </w:ins>
    </w:p>
    <w:p w:rsidR="00503990" w:rsidRDefault="00503990">
      <w:pPr>
        <w:spacing w:after="0"/>
        <w:sectPr w:rsidR="00503990">
          <w:pgSz w:w="11920" w:h="16840"/>
          <w:pgMar w:top="1100" w:right="980" w:bottom="780" w:left="1120" w:header="591" w:footer="596" w:gutter="0"/>
          <w:cols w:space="720"/>
        </w:sectPr>
      </w:pPr>
      <w:ins w:id="164" w:author="Kerrie Abercrombie" w:date="2016-02-17T15:56:00Z">
        <w:r>
          <w:t>……</w:t>
        </w:r>
        <w:commentRangeEnd w:id="161"/>
        <w:r>
          <w:rPr>
            <w:rStyle w:val="CommentReference"/>
          </w:rPr>
          <w:commentReference w:id="161"/>
        </w:r>
      </w:ins>
    </w:p>
    <w:p w:rsidR="000A5570" w:rsidRDefault="000A5570">
      <w:pPr>
        <w:spacing w:before="15" w:after="0" w:line="200" w:lineRule="exact"/>
        <w:rPr>
          <w:sz w:val="20"/>
          <w:szCs w:val="20"/>
        </w:rPr>
      </w:pPr>
    </w:p>
    <w:p w:rsidR="000A5570" w:rsidRDefault="00863EB5">
      <w:pPr>
        <w:spacing w:before="25" w:after="0" w:line="240" w:lineRule="auto"/>
        <w:ind w:left="298" w:right="2601"/>
        <w:jc w:val="both"/>
        <w:rPr>
          <w:rFonts w:ascii="Arial" w:eastAsia="Arial" w:hAnsi="Arial" w:cs="Arial"/>
          <w:sz w:val="28"/>
          <w:szCs w:val="28"/>
        </w:rPr>
      </w:pPr>
      <w:r>
        <w:rPr>
          <w:rFonts w:ascii="Arial" w:eastAsia="Arial" w:hAnsi="Arial" w:cs="Arial"/>
          <w:b/>
          <w:bCs/>
          <w:spacing w:val="-6"/>
          <w:sz w:val="28"/>
          <w:szCs w:val="28"/>
        </w:rPr>
        <w:t>A</w:t>
      </w:r>
      <w:r>
        <w:rPr>
          <w:rFonts w:ascii="Arial" w:eastAsia="Arial" w:hAnsi="Arial" w:cs="Arial"/>
          <w:b/>
          <w:bCs/>
          <w:spacing w:val="2"/>
          <w:sz w:val="28"/>
          <w:szCs w:val="28"/>
        </w:rPr>
        <w:t>P</w:t>
      </w:r>
      <w:r>
        <w:rPr>
          <w:rFonts w:ascii="Arial" w:eastAsia="Arial" w:hAnsi="Arial" w:cs="Arial"/>
          <w:b/>
          <w:bCs/>
          <w:sz w:val="28"/>
          <w:szCs w:val="28"/>
        </w:rPr>
        <w:t>PE</w:t>
      </w:r>
      <w:r>
        <w:rPr>
          <w:rFonts w:ascii="Arial" w:eastAsia="Arial" w:hAnsi="Arial" w:cs="Arial"/>
          <w:b/>
          <w:bCs/>
          <w:spacing w:val="-1"/>
          <w:sz w:val="28"/>
          <w:szCs w:val="28"/>
        </w:rPr>
        <w:t>ND</w:t>
      </w:r>
      <w:r>
        <w:rPr>
          <w:rFonts w:ascii="Arial" w:eastAsia="Arial" w:hAnsi="Arial" w:cs="Arial"/>
          <w:b/>
          <w:bCs/>
          <w:spacing w:val="1"/>
          <w:sz w:val="28"/>
          <w:szCs w:val="28"/>
        </w:rPr>
        <w:t>I</w:t>
      </w:r>
      <w:r>
        <w:rPr>
          <w:rFonts w:ascii="Arial" w:eastAsia="Arial" w:hAnsi="Arial" w:cs="Arial"/>
          <w:b/>
          <w:bCs/>
          <w:sz w:val="28"/>
          <w:szCs w:val="28"/>
        </w:rPr>
        <w:t>X</w:t>
      </w:r>
      <w:r>
        <w:rPr>
          <w:rFonts w:ascii="Arial" w:eastAsia="Arial" w:hAnsi="Arial" w:cs="Arial"/>
          <w:b/>
          <w:bCs/>
          <w:spacing w:val="1"/>
          <w:sz w:val="28"/>
          <w:szCs w:val="28"/>
        </w:rPr>
        <w:t xml:space="preserve"> </w:t>
      </w:r>
      <w:r>
        <w:rPr>
          <w:rFonts w:ascii="Arial" w:eastAsia="Arial" w:hAnsi="Arial" w:cs="Arial"/>
          <w:b/>
          <w:bCs/>
          <w:sz w:val="28"/>
          <w:szCs w:val="28"/>
        </w:rPr>
        <w:t xml:space="preserve">1   </w:t>
      </w:r>
      <w:r>
        <w:rPr>
          <w:rFonts w:ascii="Arial" w:eastAsia="Arial" w:hAnsi="Arial" w:cs="Arial"/>
          <w:b/>
          <w:bCs/>
          <w:spacing w:val="8"/>
          <w:sz w:val="28"/>
          <w:szCs w:val="28"/>
        </w:rPr>
        <w:t xml:space="preserve"> </w:t>
      </w:r>
      <w:r>
        <w:rPr>
          <w:rFonts w:ascii="Arial" w:eastAsia="Arial" w:hAnsi="Arial" w:cs="Arial"/>
          <w:b/>
          <w:bCs/>
          <w:sz w:val="28"/>
          <w:szCs w:val="28"/>
        </w:rPr>
        <w:t>V</w:t>
      </w:r>
      <w:r>
        <w:rPr>
          <w:rFonts w:ascii="Arial" w:eastAsia="Arial" w:hAnsi="Arial" w:cs="Arial"/>
          <w:b/>
          <w:bCs/>
          <w:spacing w:val="-1"/>
          <w:sz w:val="28"/>
          <w:szCs w:val="28"/>
        </w:rPr>
        <w:t>T</w:t>
      </w:r>
      <w:r>
        <w:rPr>
          <w:rFonts w:ascii="Arial" w:eastAsia="Arial" w:hAnsi="Arial" w:cs="Arial"/>
          <w:b/>
          <w:bCs/>
          <w:sz w:val="28"/>
          <w:szCs w:val="28"/>
        </w:rPr>
        <w:t>S</w:t>
      </w:r>
      <w:r>
        <w:rPr>
          <w:rFonts w:ascii="Arial" w:eastAsia="Arial" w:hAnsi="Arial" w:cs="Arial"/>
          <w:b/>
          <w:bCs/>
          <w:spacing w:val="1"/>
          <w:sz w:val="28"/>
          <w:szCs w:val="28"/>
        </w:rPr>
        <w:t xml:space="preserve"> </w:t>
      </w:r>
      <w:r>
        <w:rPr>
          <w:rFonts w:ascii="Arial" w:eastAsia="Arial" w:hAnsi="Arial" w:cs="Arial"/>
          <w:b/>
          <w:bCs/>
          <w:sz w:val="28"/>
          <w:szCs w:val="28"/>
        </w:rPr>
        <w:t>OPE</w:t>
      </w:r>
      <w:r>
        <w:rPr>
          <w:rFonts w:ascii="Arial" w:eastAsia="Arial" w:hAnsi="Arial" w:cs="Arial"/>
          <w:b/>
          <w:bCs/>
          <w:spacing w:val="1"/>
          <w:sz w:val="28"/>
          <w:szCs w:val="28"/>
        </w:rPr>
        <w:t>R</w:t>
      </w:r>
      <w:r>
        <w:rPr>
          <w:rFonts w:ascii="Arial" w:eastAsia="Arial" w:hAnsi="Arial" w:cs="Arial"/>
          <w:b/>
          <w:bCs/>
          <w:spacing w:val="-6"/>
          <w:sz w:val="28"/>
          <w:szCs w:val="28"/>
        </w:rPr>
        <w:t>A</w:t>
      </w:r>
      <w:r>
        <w:rPr>
          <w:rFonts w:ascii="Arial" w:eastAsia="Arial" w:hAnsi="Arial" w:cs="Arial"/>
          <w:b/>
          <w:bCs/>
          <w:spacing w:val="-1"/>
          <w:sz w:val="28"/>
          <w:szCs w:val="28"/>
        </w:rPr>
        <w:t>T</w:t>
      </w:r>
      <w:r>
        <w:rPr>
          <w:rFonts w:ascii="Arial" w:eastAsia="Arial" w:hAnsi="Arial" w:cs="Arial"/>
          <w:b/>
          <w:bCs/>
          <w:sz w:val="28"/>
          <w:szCs w:val="28"/>
        </w:rPr>
        <w:t xml:space="preserve">OR JOB </w:t>
      </w:r>
      <w:r>
        <w:rPr>
          <w:rFonts w:ascii="Arial" w:eastAsia="Arial" w:hAnsi="Arial" w:cs="Arial"/>
          <w:b/>
          <w:bCs/>
          <w:spacing w:val="-1"/>
          <w:sz w:val="28"/>
          <w:szCs w:val="28"/>
        </w:rPr>
        <w:t>D</w:t>
      </w:r>
      <w:r>
        <w:rPr>
          <w:rFonts w:ascii="Arial" w:eastAsia="Arial" w:hAnsi="Arial" w:cs="Arial"/>
          <w:b/>
          <w:bCs/>
          <w:sz w:val="28"/>
          <w:szCs w:val="28"/>
        </w:rPr>
        <w:t>ES</w:t>
      </w:r>
      <w:r>
        <w:rPr>
          <w:rFonts w:ascii="Arial" w:eastAsia="Arial" w:hAnsi="Arial" w:cs="Arial"/>
          <w:b/>
          <w:bCs/>
          <w:spacing w:val="-1"/>
          <w:sz w:val="28"/>
          <w:szCs w:val="28"/>
        </w:rPr>
        <w:t>CR</w:t>
      </w:r>
      <w:r>
        <w:rPr>
          <w:rFonts w:ascii="Arial" w:eastAsia="Arial" w:hAnsi="Arial" w:cs="Arial"/>
          <w:b/>
          <w:bCs/>
          <w:spacing w:val="1"/>
          <w:sz w:val="28"/>
          <w:szCs w:val="28"/>
        </w:rPr>
        <w:t>I</w:t>
      </w:r>
      <w:r>
        <w:rPr>
          <w:rFonts w:ascii="Arial" w:eastAsia="Arial" w:hAnsi="Arial" w:cs="Arial"/>
          <w:b/>
          <w:bCs/>
          <w:sz w:val="28"/>
          <w:szCs w:val="28"/>
        </w:rPr>
        <w:t>P</w:t>
      </w:r>
      <w:r>
        <w:rPr>
          <w:rFonts w:ascii="Arial" w:eastAsia="Arial" w:hAnsi="Arial" w:cs="Arial"/>
          <w:b/>
          <w:bCs/>
          <w:spacing w:val="-1"/>
          <w:sz w:val="28"/>
          <w:szCs w:val="28"/>
        </w:rPr>
        <w:t>T</w:t>
      </w:r>
      <w:r>
        <w:rPr>
          <w:rFonts w:ascii="Arial" w:eastAsia="Arial" w:hAnsi="Arial" w:cs="Arial"/>
          <w:b/>
          <w:bCs/>
          <w:spacing w:val="1"/>
          <w:sz w:val="28"/>
          <w:szCs w:val="28"/>
        </w:rPr>
        <w:t>I</w:t>
      </w:r>
      <w:r>
        <w:rPr>
          <w:rFonts w:ascii="Arial" w:eastAsia="Arial" w:hAnsi="Arial" w:cs="Arial"/>
          <w:b/>
          <w:bCs/>
          <w:sz w:val="28"/>
          <w:szCs w:val="28"/>
        </w:rPr>
        <w:t>ON</w:t>
      </w:r>
    </w:p>
    <w:p w:rsidR="000A5570" w:rsidRDefault="000A5570">
      <w:pPr>
        <w:spacing w:after="0" w:line="200" w:lineRule="exact"/>
        <w:rPr>
          <w:sz w:val="20"/>
          <w:szCs w:val="20"/>
        </w:rPr>
      </w:pPr>
    </w:p>
    <w:p w:rsidR="000A5570" w:rsidRDefault="000A5570">
      <w:pPr>
        <w:spacing w:before="19" w:after="0" w:line="260" w:lineRule="exact"/>
        <w:rPr>
          <w:sz w:val="26"/>
          <w:szCs w:val="26"/>
        </w:rPr>
      </w:pPr>
    </w:p>
    <w:p w:rsidR="000A5570" w:rsidRDefault="00863EB5">
      <w:pPr>
        <w:spacing w:after="0" w:line="240" w:lineRule="auto"/>
        <w:ind w:left="298" w:right="6764"/>
        <w:jc w:val="both"/>
        <w:rPr>
          <w:rFonts w:ascii="Arial" w:eastAsia="Arial" w:hAnsi="Arial" w:cs="Arial"/>
          <w:sz w:val="24"/>
          <w:szCs w:val="24"/>
        </w:rPr>
      </w:pPr>
      <w:r>
        <w:rPr>
          <w:rFonts w:ascii="Arial" w:eastAsia="Arial" w:hAnsi="Arial" w:cs="Arial"/>
          <w:b/>
          <w:bCs/>
          <w:sz w:val="24"/>
          <w:szCs w:val="24"/>
        </w:rPr>
        <w:t xml:space="preserve">1         </w:t>
      </w:r>
      <w:r>
        <w:rPr>
          <w:rFonts w:ascii="Arial" w:eastAsia="Arial" w:hAnsi="Arial" w:cs="Arial"/>
          <w:b/>
          <w:bCs/>
          <w:spacing w:val="49"/>
          <w:sz w:val="24"/>
          <w:szCs w:val="24"/>
        </w:rPr>
        <w:t xml:space="preserve"> </w:t>
      </w:r>
      <w:r>
        <w:rPr>
          <w:rFonts w:ascii="Arial" w:eastAsia="Arial" w:hAnsi="Arial" w:cs="Arial"/>
          <w:b/>
          <w:bCs/>
          <w:sz w:val="24"/>
          <w:szCs w:val="24"/>
        </w:rPr>
        <w:t>INTRODUCTION</w:t>
      </w:r>
    </w:p>
    <w:p w:rsidR="000A5570" w:rsidRDefault="000A5570">
      <w:pPr>
        <w:spacing w:before="2" w:after="0" w:line="240" w:lineRule="exact"/>
        <w:rPr>
          <w:sz w:val="24"/>
          <w:szCs w:val="24"/>
        </w:rPr>
      </w:pPr>
    </w:p>
    <w:p w:rsidR="000A5570" w:rsidRDefault="00863EB5">
      <w:pPr>
        <w:spacing w:after="0" w:line="240" w:lineRule="auto"/>
        <w:ind w:left="298" w:right="96"/>
        <w:jc w:val="both"/>
        <w:rPr>
          <w:rFonts w:ascii="Arial" w:eastAsia="Arial" w:hAnsi="Arial" w:cs="Arial"/>
        </w:rPr>
      </w:pPr>
      <w:r>
        <w:rPr>
          <w:rFonts w:ascii="Arial" w:eastAsia="Arial" w:hAnsi="Arial" w:cs="Arial"/>
          <w:spacing w:val="2"/>
        </w:rPr>
        <w:t>T</w:t>
      </w:r>
      <w:r>
        <w:rPr>
          <w:rFonts w:ascii="Arial" w:eastAsia="Arial" w:hAnsi="Arial" w:cs="Arial"/>
        </w:rPr>
        <w:t xml:space="preserve">he </w:t>
      </w:r>
      <w:r>
        <w:rPr>
          <w:rFonts w:ascii="Arial" w:eastAsia="Arial" w:hAnsi="Arial" w:cs="Arial"/>
          <w:spacing w:val="1"/>
        </w:rPr>
        <w:t>j</w:t>
      </w:r>
      <w:r>
        <w:rPr>
          <w:rFonts w:ascii="Arial" w:eastAsia="Arial" w:hAnsi="Arial" w:cs="Arial"/>
        </w:rPr>
        <w:t>ob des</w:t>
      </w:r>
      <w:r>
        <w:rPr>
          <w:rFonts w:ascii="Arial" w:eastAsia="Arial" w:hAnsi="Arial" w:cs="Arial"/>
          <w:spacing w:val="-2"/>
        </w:rPr>
        <w:t>c</w:t>
      </w:r>
      <w:r>
        <w:rPr>
          <w:rFonts w:ascii="Arial" w:eastAsia="Arial" w:hAnsi="Arial" w:cs="Arial"/>
          <w:spacing w:val="1"/>
        </w:rPr>
        <w:t>r</w:t>
      </w:r>
      <w:r>
        <w:rPr>
          <w:rFonts w:ascii="Arial" w:eastAsia="Arial" w:hAnsi="Arial" w:cs="Arial"/>
          <w:spacing w:val="-1"/>
        </w:rPr>
        <w:t>i</w:t>
      </w:r>
      <w:r>
        <w:rPr>
          <w:rFonts w:ascii="Arial" w:eastAsia="Arial" w:hAnsi="Arial" w:cs="Arial"/>
        </w:rPr>
        <w:t>p</w:t>
      </w:r>
      <w:r>
        <w:rPr>
          <w:rFonts w:ascii="Arial" w:eastAsia="Arial" w:hAnsi="Arial" w:cs="Arial"/>
          <w:spacing w:val="1"/>
        </w:rPr>
        <w:t>t</w:t>
      </w:r>
      <w:r>
        <w:rPr>
          <w:rFonts w:ascii="Arial" w:eastAsia="Arial" w:hAnsi="Arial" w:cs="Arial"/>
          <w:spacing w:val="-1"/>
        </w:rPr>
        <w:t>i</w:t>
      </w:r>
      <w:r>
        <w:rPr>
          <w:rFonts w:ascii="Arial" w:eastAsia="Arial" w:hAnsi="Arial" w:cs="Arial"/>
        </w:rPr>
        <w:t>on set</w:t>
      </w:r>
      <w:r>
        <w:rPr>
          <w:rFonts w:ascii="Arial" w:eastAsia="Arial" w:hAnsi="Arial" w:cs="Arial"/>
          <w:spacing w:val="2"/>
        </w:rPr>
        <w:t xml:space="preserve"> </w:t>
      </w:r>
      <w:r>
        <w:rPr>
          <w:rFonts w:ascii="Arial" w:eastAsia="Arial" w:hAnsi="Arial" w:cs="Arial"/>
        </w:rPr>
        <w:t>out</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rPr>
        <w:t>annex</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t</w:t>
      </w:r>
      <w:r>
        <w:rPr>
          <w:rFonts w:ascii="Arial" w:eastAsia="Arial" w:hAnsi="Arial" w:cs="Arial"/>
        </w:rPr>
        <w:t xml:space="preserve">ended </w:t>
      </w:r>
      <w:r>
        <w:rPr>
          <w:rFonts w:ascii="Arial" w:eastAsia="Arial" w:hAnsi="Arial" w:cs="Arial"/>
          <w:spacing w:val="1"/>
        </w:rPr>
        <w:t>t</w:t>
      </w:r>
      <w:r>
        <w:rPr>
          <w:rFonts w:ascii="Arial" w:eastAsia="Arial" w:hAnsi="Arial" w:cs="Arial"/>
        </w:rPr>
        <w:t>o p</w:t>
      </w:r>
      <w:r>
        <w:rPr>
          <w:rFonts w:ascii="Arial" w:eastAsia="Arial" w:hAnsi="Arial" w:cs="Arial"/>
          <w:spacing w:val="1"/>
        </w:rPr>
        <w:t>r</w:t>
      </w:r>
      <w:r>
        <w:rPr>
          <w:rFonts w:ascii="Arial" w:eastAsia="Arial" w:hAnsi="Arial" w:cs="Arial"/>
        </w:rPr>
        <w:t>o</w:t>
      </w:r>
      <w:r>
        <w:rPr>
          <w:rFonts w:ascii="Arial" w:eastAsia="Arial" w:hAnsi="Arial" w:cs="Arial"/>
          <w:spacing w:val="-2"/>
        </w:rPr>
        <w:t>v</w:t>
      </w:r>
      <w:r>
        <w:rPr>
          <w:rFonts w:ascii="Arial" w:eastAsia="Arial" w:hAnsi="Arial" w:cs="Arial"/>
          <w:spacing w:val="-1"/>
        </w:rPr>
        <w:t>i</w:t>
      </w:r>
      <w:r>
        <w:rPr>
          <w:rFonts w:ascii="Arial" w:eastAsia="Arial" w:hAnsi="Arial" w:cs="Arial"/>
        </w:rPr>
        <w:t>de a</w:t>
      </w:r>
      <w:r>
        <w:rPr>
          <w:rFonts w:ascii="Arial" w:eastAsia="Arial" w:hAnsi="Arial" w:cs="Arial"/>
          <w:spacing w:val="3"/>
        </w:rPr>
        <w:t xml:space="preserve"> </w:t>
      </w:r>
      <w:r>
        <w:rPr>
          <w:rFonts w:ascii="Arial" w:eastAsia="Arial" w:hAnsi="Arial" w:cs="Arial"/>
        </w:rPr>
        <w:t>b</w:t>
      </w:r>
      <w:r>
        <w:rPr>
          <w:rFonts w:ascii="Arial" w:eastAsia="Arial" w:hAnsi="Arial" w:cs="Arial"/>
          <w:spacing w:val="1"/>
        </w:rPr>
        <w:t>r</w:t>
      </w:r>
      <w:r>
        <w:rPr>
          <w:rFonts w:ascii="Arial" w:eastAsia="Arial" w:hAnsi="Arial" w:cs="Arial"/>
        </w:rPr>
        <w:t xml:space="preserve">oad </w:t>
      </w:r>
      <w:r>
        <w:rPr>
          <w:rFonts w:ascii="Arial" w:eastAsia="Arial" w:hAnsi="Arial" w:cs="Arial"/>
          <w:spacing w:val="2"/>
        </w:rPr>
        <w:t>g</w:t>
      </w:r>
      <w:r>
        <w:rPr>
          <w:rFonts w:ascii="Arial" w:eastAsia="Arial" w:hAnsi="Arial" w:cs="Arial"/>
        </w:rPr>
        <w:t>u</w:t>
      </w:r>
      <w:r>
        <w:rPr>
          <w:rFonts w:ascii="Arial" w:eastAsia="Arial" w:hAnsi="Arial" w:cs="Arial"/>
          <w:spacing w:val="-1"/>
        </w:rPr>
        <w:t>i</w:t>
      </w:r>
      <w:r>
        <w:rPr>
          <w:rFonts w:ascii="Arial" w:eastAsia="Arial" w:hAnsi="Arial" w:cs="Arial"/>
        </w:rPr>
        <w:t xml:space="preserve">de </w:t>
      </w:r>
      <w:r>
        <w:rPr>
          <w:rFonts w:ascii="Arial" w:eastAsia="Arial" w:hAnsi="Arial" w:cs="Arial"/>
          <w:spacing w:val="1"/>
        </w:rPr>
        <w:t>t</w:t>
      </w:r>
      <w:r>
        <w:rPr>
          <w:rFonts w:ascii="Arial" w:eastAsia="Arial" w:hAnsi="Arial" w:cs="Arial"/>
        </w:rPr>
        <w:t xml:space="preserve">o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t</w:t>
      </w:r>
      <w:r>
        <w:rPr>
          <w:rFonts w:ascii="Arial" w:eastAsia="Arial" w:hAnsi="Arial" w:cs="Arial"/>
        </w:rPr>
        <w:t>a</w:t>
      </w:r>
      <w:r>
        <w:rPr>
          <w:rFonts w:ascii="Arial" w:eastAsia="Arial" w:hAnsi="Arial" w:cs="Arial"/>
          <w:spacing w:val="-2"/>
        </w:rPr>
        <w:t>s</w:t>
      </w:r>
      <w:r>
        <w:rPr>
          <w:rFonts w:ascii="Arial" w:eastAsia="Arial" w:hAnsi="Arial" w:cs="Arial"/>
        </w:rPr>
        <w:t>ks e</w:t>
      </w:r>
      <w:r>
        <w:rPr>
          <w:rFonts w:ascii="Arial" w:eastAsia="Arial" w:hAnsi="Arial" w:cs="Arial"/>
          <w:spacing w:val="-2"/>
        </w:rPr>
        <w:t>x</w:t>
      </w:r>
      <w:r>
        <w:rPr>
          <w:rFonts w:ascii="Arial" w:eastAsia="Arial" w:hAnsi="Arial" w:cs="Arial"/>
        </w:rPr>
        <w:t>pec</w:t>
      </w:r>
      <w:r>
        <w:rPr>
          <w:rFonts w:ascii="Arial" w:eastAsia="Arial" w:hAnsi="Arial" w:cs="Arial"/>
          <w:spacing w:val="1"/>
        </w:rPr>
        <w:t>t</w:t>
      </w:r>
      <w:r>
        <w:rPr>
          <w:rFonts w:ascii="Arial" w:eastAsia="Arial" w:hAnsi="Arial" w:cs="Arial"/>
        </w:rPr>
        <w:t>ed</w:t>
      </w:r>
      <w:r>
        <w:rPr>
          <w:rFonts w:ascii="Arial" w:eastAsia="Arial" w:hAnsi="Arial" w:cs="Arial"/>
          <w:spacing w:val="30"/>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30"/>
        </w:rPr>
        <w:t xml:space="preserve"> </w:t>
      </w:r>
      <w:r>
        <w:rPr>
          <w:rFonts w:ascii="Arial" w:eastAsia="Arial" w:hAnsi="Arial" w:cs="Arial"/>
        </w:rPr>
        <w:t>be</w:t>
      </w:r>
      <w:r>
        <w:rPr>
          <w:rFonts w:ascii="Arial" w:eastAsia="Arial" w:hAnsi="Arial" w:cs="Arial"/>
          <w:spacing w:val="30"/>
        </w:rPr>
        <w:t xml:space="preserve"> </w:t>
      </w:r>
      <w:r>
        <w:rPr>
          <w:rFonts w:ascii="Arial" w:eastAsia="Arial" w:hAnsi="Arial" w:cs="Arial"/>
        </w:rPr>
        <w:t>und</w:t>
      </w:r>
      <w:r>
        <w:rPr>
          <w:rFonts w:ascii="Arial" w:eastAsia="Arial" w:hAnsi="Arial" w:cs="Arial"/>
          <w:spacing w:val="-3"/>
        </w:rPr>
        <w:t>e</w:t>
      </w:r>
      <w:r>
        <w:rPr>
          <w:rFonts w:ascii="Arial" w:eastAsia="Arial" w:hAnsi="Arial" w:cs="Arial"/>
          <w:spacing w:val="1"/>
        </w:rPr>
        <w:t>rt</w:t>
      </w:r>
      <w:r>
        <w:rPr>
          <w:rFonts w:ascii="Arial" w:eastAsia="Arial" w:hAnsi="Arial" w:cs="Arial"/>
          <w:spacing w:val="-3"/>
        </w:rPr>
        <w:t>a</w:t>
      </w:r>
      <w:r>
        <w:rPr>
          <w:rFonts w:ascii="Arial" w:eastAsia="Arial" w:hAnsi="Arial" w:cs="Arial"/>
        </w:rPr>
        <w:t>ken</w:t>
      </w:r>
      <w:r>
        <w:rPr>
          <w:rFonts w:ascii="Arial" w:eastAsia="Arial" w:hAnsi="Arial" w:cs="Arial"/>
          <w:spacing w:val="30"/>
        </w:rPr>
        <w:t xml:space="preserve"> </w:t>
      </w:r>
      <w:r>
        <w:rPr>
          <w:rFonts w:ascii="Arial" w:eastAsia="Arial" w:hAnsi="Arial" w:cs="Arial"/>
        </w:rPr>
        <w:t>by</w:t>
      </w:r>
      <w:r>
        <w:rPr>
          <w:rFonts w:ascii="Arial" w:eastAsia="Arial" w:hAnsi="Arial" w:cs="Arial"/>
          <w:spacing w:val="28"/>
        </w:rPr>
        <w:t xml:space="preserve"> </w:t>
      </w:r>
      <w:r>
        <w:rPr>
          <w:rFonts w:ascii="Arial" w:eastAsia="Arial" w:hAnsi="Arial" w:cs="Arial"/>
        </w:rPr>
        <w:t>a</w:t>
      </w:r>
      <w:r>
        <w:rPr>
          <w:rFonts w:ascii="Arial" w:eastAsia="Arial" w:hAnsi="Arial" w:cs="Arial"/>
          <w:spacing w:val="30"/>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S</w:t>
      </w:r>
      <w:r>
        <w:rPr>
          <w:rFonts w:ascii="Arial" w:eastAsia="Arial" w:hAnsi="Arial" w:cs="Arial"/>
          <w:spacing w:val="29"/>
        </w:rPr>
        <w:t xml:space="preserve"> </w:t>
      </w:r>
      <w:r>
        <w:rPr>
          <w:rFonts w:ascii="Arial" w:eastAsia="Arial" w:hAnsi="Arial" w:cs="Arial"/>
          <w:spacing w:val="1"/>
        </w:rPr>
        <w:t>O</w:t>
      </w:r>
      <w:r>
        <w:rPr>
          <w:rFonts w:ascii="Arial" w:eastAsia="Arial" w:hAnsi="Arial" w:cs="Arial"/>
        </w:rPr>
        <w:t>p</w:t>
      </w:r>
      <w:r>
        <w:rPr>
          <w:rFonts w:ascii="Arial" w:eastAsia="Arial" w:hAnsi="Arial" w:cs="Arial"/>
          <w:spacing w:val="-3"/>
        </w:rPr>
        <w:t>e</w:t>
      </w:r>
      <w:r>
        <w:rPr>
          <w:rFonts w:ascii="Arial" w:eastAsia="Arial" w:hAnsi="Arial" w:cs="Arial"/>
          <w:spacing w:val="1"/>
        </w:rPr>
        <w:t>r</w:t>
      </w:r>
      <w:r>
        <w:rPr>
          <w:rFonts w:ascii="Arial" w:eastAsia="Arial" w:hAnsi="Arial" w:cs="Arial"/>
          <w:spacing w:val="-3"/>
        </w:rPr>
        <w:t>a</w:t>
      </w:r>
      <w:r>
        <w:rPr>
          <w:rFonts w:ascii="Arial" w:eastAsia="Arial" w:hAnsi="Arial" w:cs="Arial"/>
          <w:spacing w:val="1"/>
        </w:rPr>
        <w:t>t</w:t>
      </w:r>
      <w:r>
        <w:rPr>
          <w:rFonts w:ascii="Arial" w:eastAsia="Arial" w:hAnsi="Arial" w:cs="Arial"/>
        </w:rPr>
        <w:t>o</w:t>
      </w:r>
      <w:r>
        <w:rPr>
          <w:rFonts w:ascii="Arial" w:eastAsia="Arial" w:hAnsi="Arial" w:cs="Arial"/>
          <w:spacing w:val="-2"/>
        </w:rPr>
        <w:t>r</w:t>
      </w:r>
      <w:r>
        <w:rPr>
          <w:rFonts w:ascii="Arial" w:eastAsia="Arial" w:hAnsi="Arial" w:cs="Arial"/>
        </w:rPr>
        <w:t xml:space="preserve">. </w:t>
      </w:r>
      <w:r>
        <w:rPr>
          <w:rFonts w:ascii="Arial" w:eastAsia="Arial" w:hAnsi="Arial" w:cs="Arial"/>
          <w:spacing w:val="59"/>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S</w:t>
      </w:r>
      <w:r>
        <w:rPr>
          <w:rFonts w:ascii="Arial" w:eastAsia="Arial" w:hAnsi="Arial" w:cs="Arial"/>
          <w:spacing w:val="29"/>
        </w:rPr>
        <w:t xml:space="preserve"> </w:t>
      </w:r>
      <w:r>
        <w:rPr>
          <w:rFonts w:ascii="Arial" w:eastAsia="Arial" w:hAnsi="Arial" w:cs="Arial"/>
          <w:spacing w:val="-1"/>
        </w:rPr>
        <w:t>A</w:t>
      </w:r>
      <w:r>
        <w:rPr>
          <w:rFonts w:ascii="Arial" w:eastAsia="Arial" w:hAnsi="Arial" w:cs="Arial"/>
          <w:spacing w:val="-3"/>
        </w:rPr>
        <w:t>u</w:t>
      </w:r>
      <w:r>
        <w:rPr>
          <w:rFonts w:ascii="Arial" w:eastAsia="Arial" w:hAnsi="Arial" w:cs="Arial"/>
          <w:spacing w:val="1"/>
        </w:rPr>
        <w:t>t</w:t>
      </w:r>
      <w:r>
        <w:rPr>
          <w:rFonts w:ascii="Arial" w:eastAsia="Arial" w:hAnsi="Arial" w:cs="Arial"/>
        </w:rPr>
        <w:t>ho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es</w:t>
      </w:r>
      <w:r>
        <w:rPr>
          <w:rFonts w:ascii="Arial" w:eastAsia="Arial" w:hAnsi="Arial" w:cs="Arial"/>
          <w:spacing w:val="30"/>
        </w:rPr>
        <w:t xml:space="preserve"> </w:t>
      </w:r>
      <w:r>
        <w:rPr>
          <w:rFonts w:ascii="Arial" w:eastAsia="Arial" w:hAnsi="Arial" w:cs="Arial"/>
        </w:rPr>
        <w:t>shou</w:t>
      </w:r>
      <w:r>
        <w:rPr>
          <w:rFonts w:ascii="Arial" w:eastAsia="Arial" w:hAnsi="Arial" w:cs="Arial"/>
          <w:spacing w:val="-1"/>
        </w:rPr>
        <w:t>l</w:t>
      </w:r>
      <w:r>
        <w:rPr>
          <w:rFonts w:ascii="Arial" w:eastAsia="Arial" w:hAnsi="Arial" w:cs="Arial"/>
        </w:rPr>
        <w:t>d</w:t>
      </w:r>
      <w:r>
        <w:rPr>
          <w:rFonts w:ascii="Arial" w:eastAsia="Arial" w:hAnsi="Arial" w:cs="Arial"/>
          <w:spacing w:val="27"/>
        </w:rPr>
        <w:t xml:space="preserve"> </w:t>
      </w:r>
      <w:r>
        <w:rPr>
          <w:rFonts w:ascii="Arial" w:eastAsia="Arial" w:hAnsi="Arial" w:cs="Arial"/>
        </w:rPr>
        <w:t>de</w:t>
      </w:r>
      <w:r>
        <w:rPr>
          <w:rFonts w:ascii="Arial" w:eastAsia="Arial" w:hAnsi="Arial" w:cs="Arial"/>
          <w:spacing w:val="-2"/>
        </w:rPr>
        <w:t>v</w:t>
      </w:r>
      <w:r>
        <w:rPr>
          <w:rFonts w:ascii="Arial" w:eastAsia="Arial" w:hAnsi="Arial" w:cs="Arial"/>
        </w:rPr>
        <w:t>e</w:t>
      </w:r>
      <w:r>
        <w:rPr>
          <w:rFonts w:ascii="Arial" w:eastAsia="Arial" w:hAnsi="Arial" w:cs="Arial"/>
          <w:spacing w:val="-1"/>
        </w:rPr>
        <w:t>l</w:t>
      </w:r>
      <w:r>
        <w:rPr>
          <w:rFonts w:ascii="Arial" w:eastAsia="Arial" w:hAnsi="Arial" w:cs="Arial"/>
        </w:rPr>
        <w:t>op</w:t>
      </w:r>
      <w:r>
        <w:rPr>
          <w:rFonts w:ascii="Arial" w:eastAsia="Arial" w:hAnsi="Arial" w:cs="Arial"/>
          <w:spacing w:val="30"/>
        </w:rPr>
        <w:t xml:space="preserve"> </w:t>
      </w:r>
      <w:r>
        <w:rPr>
          <w:rFonts w:ascii="Arial" w:eastAsia="Arial" w:hAnsi="Arial" w:cs="Arial"/>
        </w:rPr>
        <w:t>de</w:t>
      </w:r>
      <w:r>
        <w:rPr>
          <w:rFonts w:ascii="Arial" w:eastAsia="Arial" w:hAnsi="Arial" w:cs="Arial"/>
          <w:spacing w:val="1"/>
        </w:rPr>
        <w:t>t</w:t>
      </w:r>
      <w:r>
        <w:rPr>
          <w:rFonts w:ascii="Arial" w:eastAsia="Arial" w:hAnsi="Arial" w:cs="Arial"/>
        </w:rPr>
        <w:t>a</w:t>
      </w:r>
      <w:r>
        <w:rPr>
          <w:rFonts w:ascii="Arial" w:eastAsia="Arial" w:hAnsi="Arial" w:cs="Arial"/>
          <w:spacing w:val="-1"/>
        </w:rPr>
        <w:t>il</w:t>
      </w:r>
      <w:r>
        <w:rPr>
          <w:rFonts w:ascii="Arial" w:eastAsia="Arial" w:hAnsi="Arial" w:cs="Arial"/>
        </w:rPr>
        <w:t>ed</w:t>
      </w:r>
      <w:r>
        <w:rPr>
          <w:rFonts w:ascii="Arial" w:eastAsia="Arial" w:hAnsi="Arial" w:cs="Arial"/>
          <w:spacing w:val="30"/>
        </w:rPr>
        <w:t xml:space="preserve"> </w:t>
      </w:r>
      <w:r>
        <w:rPr>
          <w:rFonts w:ascii="Arial" w:eastAsia="Arial" w:hAnsi="Arial" w:cs="Arial"/>
          <w:spacing w:val="1"/>
        </w:rPr>
        <w:t>j</w:t>
      </w:r>
      <w:r>
        <w:rPr>
          <w:rFonts w:ascii="Arial" w:eastAsia="Arial" w:hAnsi="Arial" w:cs="Arial"/>
        </w:rPr>
        <w:t>ob desc</w:t>
      </w:r>
      <w:r>
        <w:rPr>
          <w:rFonts w:ascii="Arial" w:eastAsia="Arial" w:hAnsi="Arial" w:cs="Arial"/>
          <w:spacing w:val="1"/>
        </w:rPr>
        <w:t>r</w:t>
      </w:r>
      <w:r>
        <w:rPr>
          <w:rFonts w:ascii="Arial" w:eastAsia="Arial" w:hAnsi="Arial" w:cs="Arial"/>
          <w:spacing w:val="-1"/>
        </w:rPr>
        <w:t>i</w:t>
      </w:r>
      <w:r>
        <w:rPr>
          <w:rFonts w:ascii="Arial" w:eastAsia="Arial" w:hAnsi="Arial" w:cs="Arial"/>
        </w:rPr>
        <w:t>p</w:t>
      </w:r>
      <w:r>
        <w:rPr>
          <w:rFonts w:ascii="Arial" w:eastAsia="Arial" w:hAnsi="Arial" w:cs="Arial"/>
          <w:spacing w:val="1"/>
        </w:rPr>
        <w:t>t</w:t>
      </w:r>
      <w:r>
        <w:rPr>
          <w:rFonts w:ascii="Arial" w:eastAsia="Arial" w:hAnsi="Arial" w:cs="Arial"/>
          <w:spacing w:val="-1"/>
        </w:rPr>
        <w:t>i</w:t>
      </w:r>
      <w:r>
        <w:rPr>
          <w:rFonts w:ascii="Arial" w:eastAsia="Arial" w:hAnsi="Arial" w:cs="Arial"/>
        </w:rPr>
        <w:t>ons</w:t>
      </w:r>
      <w:r>
        <w:rPr>
          <w:rFonts w:ascii="Arial" w:eastAsia="Arial" w:hAnsi="Arial" w:cs="Arial"/>
          <w:spacing w:val="-1"/>
        </w:rPr>
        <w:t xml:space="preserve"> </w:t>
      </w:r>
      <w:r>
        <w:rPr>
          <w:rFonts w:ascii="Arial" w:eastAsia="Arial" w:hAnsi="Arial" w:cs="Arial"/>
          <w:spacing w:val="1"/>
        </w:rPr>
        <w:t>f</w:t>
      </w:r>
      <w:r>
        <w:rPr>
          <w:rFonts w:ascii="Arial" w:eastAsia="Arial" w:hAnsi="Arial" w:cs="Arial"/>
        </w:rPr>
        <w:t>or</w:t>
      </w:r>
      <w:r>
        <w:rPr>
          <w:rFonts w:ascii="Arial" w:eastAsia="Arial" w:hAnsi="Arial" w:cs="Arial"/>
          <w:spacing w:val="2"/>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O</w:t>
      </w:r>
      <w:r>
        <w:rPr>
          <w:rFonts w:ascii="Arial" w:eastAsia="Arial" w:hAnsi="Arial" w:cs="Arial"/>
          <w:spacing w:val="-3"/>
        </w:rPr>
        <w:t>p</w:t>
      </w:r>
      <w:r>
        <w:rPr>
          <w:rFonts w:ascii="Arial" w:eastAsia="Arial" w:hAnsi="Arial" w:cs="Arial"/>
        </w:rPr>
        <w:t>e</w:t>
      </w:r>
      <w:r>
        <w:rPr>
          <w:rFonts w:ascii="Arial" w:eastAsia="Arial" w:hAnsi="Arial" w:cs="Arial"/>
          <w:spacing w:val="1"/>
        </w:rPr>
        <w:t>r</w:t>
      </w:r>
      <w:r>
        <w:rPr>
          <w:rFonts w:ascii="Arial" w:eastAsia="Arial" w:hAnsi="Arial" w:cs="Arial"/>
        </w:rPr>
        <w:t>a</w:t>
      </w:r>
      <w:r>
        <w:rPr>
          <w:rFonts w:ascii="Arial" w:eastAsia="Arial" w:hAnsi="Arial" w:cs="Arial"/>
          <w:spacing w:val="1"/>
        </w:rPr>
        <w:t>t</w:t>
      </w:r>
      <w:r>
        <w:rPr>
          <w:rFonts w:ascii="Arial" w:eastAsia="Arial" w:hAnsi="Arial" w:cs="Arial"/>
          <w:spacing w:val="-3"/>
        </w:rPr>
        <w:t>o</w:t>
      </w:r>
      <w:r>
        <w:rPr>
          <w:rFonts w:ascii="Arial" w:eastAsia="Arial" w:hAnsi="Arial" w:cs="Arial"/>
          <w:spacing w:val="1"/>
        </w:rPr>
        <w:t>r</w:t>
      </w:r>
      <w:r>
        <w:rPr>
          <w:rFonts w:ascii="Arial" w:eastAsia="Arial" w:hAnsi="Arial" w:cs="Arial"/>
        </w:rPr>
        <w:t>s</w:t>
      </w:r>
      <w:r>
        <w:rPr>
          <w:rFonts w:ascii="Arial" w:eastAsia="Arial" w:hAnsi="Arial" w:cs="Arial"/>
          <w:spacing w:val="1"/>
        </w:rPr>
        <w:t xml:space="preserve"> </w:t>
      </w:r>
      <w:r>
        <w:rPr>
          <w:rFonts w:ascii="Arial" w:eastAsia="Arial" w:hAnsi="Arial" w:cs="Arial"/>
        </w:rPr>
        <w:t>at each</w:t>
      </w:r>
      <w:r>
        <w:rPr>
          <w:rFonts w:ascii="Arial" w:eastAsia="Arial" w:hAnsi="Arial" w:cs="Arial"/>
          <w:spacing w:val="1"/>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 ce</w:t>
      </w:r>
      <w:r>
        <w:rPr>
          <w:rFonts w:ascii="Arial" w:eastAsia="Arial" w:hAnsi="Arial" w:cs="Arial"/>
          <w:spacing w:val="-3"/>
        </w:rPr>
        <w:t>n</w:t>
      </w:r>
      <w:r>
        <w:rPr>
          <w:rFonts w:ascii="Arial" w:eastAsia="Arial" w:hAnsi="Arial" w:cs="Arial"/>
          <w:spacing w:val="-1"/>
        </w:rPr>
        <w:t>t</w:t>
      </w:r>
      <w:r>
        <w:rPr>
          <w:rFonts w:ascii="Arial" w:eastAsia="Arial" w:hAnsi="Arial" w:cs="Arial"/>
          <w:spacing w:val="1"/>
        </w:rPr>
        <w:t>r</w:t>
      </w:r>
      <w:r>
        <w:rPr>
          <w:rFonts w:ascii="Arial" w:eastAsia="Arial" w:hAnsi="Arial" w:cs="Arial"/>
        </w:rPr>
        <w:t>e,</w:t>
      </w:r>
      <w:r>
        <w:rPr>
          <w:rFonts w:ascii="Arial" w:eastAsia="Arial" w:hAnsi="Arial" w:cs="Arial"/>
          <w:spacing w:val="2"/>
        </w:rPr>
        <w:t xml:space="preserve"> </w:t>
      </w:r>
      <w:r>
        <w:rPr>
          <w:rFonts w:ascii="Arial" w:eastAsia="Arial" w:hAnsi="Arial" w:cs="Arial"/>
        </w:rPr>
        <w:t>based</w:t>
      </w:r>
      <w:r>
        <w:rPr>
          <w:rFonts w:ascii="Arial" w:eastAsia="Arial" w:hAnsi="Arial" w:cs="Arial"/>
          <w:spacing w:val="-2"/>
        </w:rPr>
        <w:t xml:space="preserve"> </w:t>
      </w:r>
      <w:r>
        <w:rPr>
          <w:rFonts w:ascii="Arial" w:eastAsia="Arial" w:hAnsi="Arial" w:cs="Arial"/>
        </w:rPr>
        <w:t>on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se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ces</w:t>
      </w:r>
      <w:r>
        <w:rPr>
          <w:rFonts w:ascii="Arial" w:eastAsia="Arial" w:hAnsi="Arial" w:cs="Arial"/>
          <w:spacing w:val="1"/>
        </w:rPr>
        <w:t xml:space="preserve"> t</w:t>
      </w:r>
      <w:r>
        <w:rPr>
          <w:rFonts w:ascii="Arial" w:eastAsia="Arial" w:hAnsi="Arial" w:cs="Arial"/>
        </w:rPr>
        <w:t>o</w:t>
      </w:r>
      <w:r>
        <w:rPr>
          <w:rFonts w:ascii="Arial" w:eastAsia="Arial" w:hAnsi="Arial" w:cs="Arial"/>
          <w:spacing w:val="1"/>
        </w:rPr>
        <w:t xml:space="preserve"> </w:t>
      </w:r>
      <w:r>
        <w:rPr>
          <w:rFonts w:ascii="Arial" w:eastAsia="Arial" w:hAnsi="Arial" w:cs="Arial"/>
        </w:rPr>
        <w:t>be</w:t>
      </w:r>
      <w:r>
        <w:rPr>
          <w:rFonts w:ascii="Arial" w:eastAsia="Arial" w:hAnsi="Arial" w:cs="Arial"/>
          <w:spacing w:val="1"/>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rPr>
        <w:t>o</w:t>
      </w:r>
      <w:r>
        <w:rPr>
          <w:rFonts w:ascii="Arial" w:eastAsia="Arial" w:hAnsi="Arial" w:cs="Arial"/>
          <w:spacing w:val="-2"/>
        </w:rPr>
        <w:t>v</w:t>
      </w:r>
      <w:r>
        <w:rPr>
          <w:rFonts w:ascii="Arial" w:eastAsia="Arial" w:hAnsi="Arial" w:cs="Arial"/>
          <w:spacing w:val="-1"/>
        </w:rPr>
        <w:t>i</w:t>
      </w:r>
      <w:r>
        <w:rPr>
          <w:rFonts w:ascii="Arial" w:eastAsia="Arial" w:hAnsi="Arial" w:cs="Arial"/>
        </w:rPr>
        <w:t>ded</w:t>
      </w:r>
      <w:r>
        <w:rPr>
          <w:rFonts w:ascii="Arial" w:eastAsia="Arial" w:hAnsi="Arial" w:cs="Arial"/>
          <w:spacing w:val="1"/>
        </w:rPr>
        <w:t xml:space="preserve"> </w:t>
      </w:r>
      <w:r>
        <w:rPr>
          <w:rFonts w:ascii="Arial" w:eastAsia="Arial" w:hAnsi="Arial" w:cs="Arial"/>
        </w:rPr>
        <w:t>by</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 pa</w:t>
      </w:r>
      <w:r>
        <w:rPr>
          <w:rFonts w:ascii="Arial" w:eastAsia="Arial" w:hAnsi="Arial" w:cs="Arial"/>
          <w:spacing w:val="1"/>
        </w:rPr>
        <w:t>rt</w:t>
      </w:r>
      <w:r>
        <w:rPr>
          <w:rFonts w:ascii="Arial" w:eastAsia="Arial" w:hAnsi="Arial" w:cs="Arial"/>
          <w:spacing w:val="-1"/>
        </w:rPr>
        <w:t>i</w:t>
      </w:r>
      <w:r>
        <w:rPr>
          <w:rFonts w:ascii="Arial" w:eastAsia="Arial" w:hAnsi="Arial" w:cs="Arial"/>
        </w:rPr>
        <w:t>cu</w:t>
      </w:r>
      <w:r>
        <w:rPr>
          <w:rFonts w:ascii="Arial" w:eastAsia="Arial" w:hAnsi="Arial" w:cs="Arial"/>
          <w:spacing w:val="-1"/>
        </w:rPr>
        <w:t>l</w:t>
      </w:r>
      <w:r>
        <w:rPr>
          <w:rFonts w:ascii="Arial" w:eastAsia="Arial" w:hAnsi="Arial" w:cs="Arial"/>
        </w:rPr>
        <w:t>ar</w:t>
      </w:r>
      <w:r>
        <w:rPr>
          <w:rFonts w:ascii="Arial" w:eastAsia="Arial" w:hAnsi="Arial" w:cs="Arial"/>
          <w:spacing w:val="3"/>
        </w:rPr>
        <w:t xml:space="preserve"> </w:t>
      </w:r>
      <w:r>
        <w:rPr>
          <w:rFonts w:ascii="Arial" w:eastAsia="Arial" w:hAnsi="Arial" w:cs="Arial"/>
        </w:rPr>
        <w:t>cen</w:t>
      </w:r>
      <w:r>
        <w:rPr>
          <w:rFonts w:ascii="Arial" w:eastAsia="Arial" w:hAnsi="Arial" w:cs="Arial"/>
          <w:spacing w:val="-1"/>
        </w:rPr>
        <w:t>t</w:t>
      </w:r>
      <w:r>
        <w:rPr>
          <w:rFonts w:ascii="Arial" w:eastAsia="Arial" w:hAnsi="Arial" w:cs="Arial"/>
          <w:spacing w:val="1"/>
        </w:rPr>
        <w:t>r</w:t>
      </w:r>
      <w:r>
        <w:rPr>
          <w:rFonts w:ascii="Arial" w:eastAsia="Arial" w:hAnsi="Arial" w:cs="Arial"/>
        </w:rPr>
        <w:t xml:space="preserve">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equ</w:t>
      </w:r>
      <w:r>
        <w:rPr>
          <w:rFonts w:ascii="Arial" w:eastAsia="Arial" w:hAnsi="Arial" w:cs="Arial"/>
          <w:spacing w:val="-1"/>
        </w:rPr>
        <w:t>i</w:t>
      </w:r>
      <w:r>
        <w:rPr>
          <w:rFonts w:ascii="Arial" w:eastAsia="Arial" w:hAnsi="Arial" w:cs="Arial"/>
        </w:rPr>
        <w:t>p</w:t>
      </w:r>
      <w:r>
        <w:rPr>
          <w:rFonts w:ascii="Arial" w:eastAsia="Arial" w:hAnsi="Arial" w:cs="Arial"/>
          <w:spacing w:val="1"/>
        </w:rPr>
        <w:t>m</w:t>
      </w:r>
      <w:r>
        <w:rPr>
          <w:rFonts w:ascii="Arial" w:eastAsia="Arial" w:hAnsi="Arial" w:cs="Arial"/>
        </w:rPr>
        <w:t>ent</w:t>
      </w:r>
      <w:r>
        <w:rPr>
          <w:rFonts w:ascii="Arial" w:eastAsia="Arial" w:hAnsi="Arial" w:cs="Arial"/>
          <w:spacing w:val="3"/>
        </w:rPr>
        <w:t xml:space="preserve"> </w:t>
      </w:r>
      <w:r>
        <w:rPr>
          <w:rFonts w:ascii="Arial" w:eastAsia="Arial" w:hAnsi="Arial" w:cs="Arial"/>
        </w:rPr>
        <w:t>a</w:t>
      </w:r>
      <w:r>
        <w:rPr>
          <w:rFonts w:ascii="Arial" w:eastAsia="Arial" w:hAnsi="Arial" w:cs="Arial"/>
          <w:spacing w:val="-2"/>
        </w:rPr>
        <w:t>v</w:t>
      </w:r>
      <w:r>
        <w:rPr>
          <w:rFonts w:ascii="Arial" w:eastAsia="Arial" w:hAnsi="Arial" w:cs="Arial"/>
        </w:rPr>
        <w:t>a</w:t>
      </w:r>
      <w:r>
        <w:rPr>
          <w:rFonts w:ascii="Arial" w:eastAsia="Arial" w:hAnsi="Arial" w:cs="Arial"/>
          <w:spacing w:val="-1"/>
        </w:rPr>
        <w:t>il</w:t>
      </w:r>
      <w:r>
        <w:rPr>
          <w:rFonts w:ascii="Arial" w:eastAsia="Arial" w:hAnsi="Arial" w:cs="Arial"/>
        </w:rPr>
        <w:t>ab</w:t>
      </w:r>
      <w:r>
        <w:rPr>
          <w:rFonts w:ascii="Arial" w:eastAsia="Arial" w:hAnsi="Arial" w:cs="Arial"/>
          <w:spacing w:val="-1"/>
        </w:rPr>
        <w:t>l</w:t>
      </w:r>
      <w:r>
        <w:rPr>
          <w:rFonts w:ascii="Arial" w:eastAsia="Arial" w:hAnsi="Arial" w:cs="Arial"/>
        </w:rPr>
        <w:t>e</w:t>
      </w:r>
      <w:r>
        <w:rPr>
          <w:rFonts w:ascii="Arial" w:eastAsia="Arial" w:hAnsi="Arial" w:cs="Arial"/>
          <w:spacing w:val="4"/>
        </w:rPr>
        <w:t xml:space="preserve"> </w:t>
      </w:r>
      <w:r>
        <w:rPr>
          <w:rFonts w:ascii="Arial" w:eastAsia="Arial" w:hAnsi="Arial" w:cs="Arial"/>
        </w:rPr>
        <w:t>and</w:t>
      </w:r>
      <w:r>
        <w:rPr>
          <w:rFonts w:ascii="Arial" w:eastAsia="Arial" w:hAnsi="Arial" w:cs="Arial"/>
          <w:spacing w:val="1"/>
        </w:rPr>
        <w:t xml:space="preserve"> t</w:t>
      </w:r>
      <w:r>
        <w:rPr>
          <w:rFonts w:ascii="Arial" w:eastAsia="Arial" w:hAnsi="Arial" w:cs="Arial"/>
        </w:rPr>
        <w:t>he</w:t>
      </w:r>
      <w:r>
        <w:rPr>
          <w:rFonts w:ascii="Arial" w:eastAsia="Arial" w:hAnsi="Arial" w:cs="Arial"/>
          <w:spacing w:val="1"/>
        </w:rPr>
        <w:t xml:space="preserve"> </w:t>
      </w:r>
      <w:r>
        <w:rPr>
          <w:rFonts w:ascii="Arial" w:eastAsia="Arial" w:hAnsi="Arial" w:cs="Arial"/>
        </w:rPr>
        <w:t>coo</w:t>
      </w:r>
      <w:r>
        <w:rPr>
          <w:rFonts w:ascii="Arial" w:eastAsia="Arial" w:hAnsi="Arial" w:cs="Arial"/>
          <w:spacing w:val="1"/>
        </w:rPr>
        <w:t>r</w:t>
      </w:r>
      <w:r>
        <w:rPr>
          <w:rFonts w:ascii="Arial" w:eastAsia="Arial" w:hAnsi="Arial" w:cs="Arial"/>
        </w:rPr>
        <w:t>d</w:t>
      </w:r>
      <w:r>
        <w:rPr>
          <w:rFonts w:ascii="Arial" w:eastAsia="Arial" w:hAnsi="Arial" w:cs="Arial"/>
          <w:spacing w:val="-1"/>
        </w:rPr>
        <w:t>i</w:t>
      </w:r>
      <w:r>
        <w:rPr>
          <w:rFonts w:ascii="Arial" w:eastAsia="Arial" w:hAnsi="Arial" w:cs="Arial"/>
        </w:rPr>
        <w:t>na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4"/>
        </w:rPr>
        <w:t>w</w:t>
      </w:r>
      <w:r>
        <w:rPr>
          <w:rFonts w:ascii="Arial" w:eastAsia="Arial" w:hAnsi="Arial" w:cs="Arial"/>
          <w:spacing w:val="2"/>
        </w:rPr>
        <w:t>h</w:t>
      </w:r>
      <w:r>
        <w:rPr>
          <w:rFonts w:ascii="Arial" w:eastAsia="Arial" w:hAnsi="Arial" w:cs="Arial"/>
          <w:spacing w:val="-1"/>
        </w:rPr>
        <w:t>i</w:t>
      </w:r>
      <w:r>
        <w:rPr>
          <w:rFonts w:ascii="Arial" w:eastAsia="Arial" w:hAnsi="Arial" w:cs="Arial"/>
        </w:rPr>
        <w:t>ch</w:t>
      </w:r>
      <w:r>
        <w:rPr>
          <w:rFonts w:ascii="Arial" w:eastAsia="Arial" w:hAnsi="Arial" w:cs="Arial"/>
          <w:spacing w:val="1"/>
        </w:rPr>
        <w:t xml:space="preserve"> t</w:t>
      </w:r>
      <w:r>
        <w:rPr>
          <w:rFonts w:ascii="Arial" w:eastAsia="Arial" w:hAnsi="Arial" w:cs="Arial"/>
        </w:rPr>
        <w:t>a</w:t>
      </w:r>
      <w:r>
        <w:rPr>
          <w:rFonts w:ascii="Arial" w:eastAsia="Arial" w:hAnsi="Arial" w:cs="Arial"/>
          <w:spacing w:val="2"/>
        </w:rPr>
        <w:t>k</w:t>
      </w:r>
      <w:r>
        <w:rPr>
          <w:rFonts w:ascii="Arial" w:eastAsia="Arial" w:hAnsi="Arial" w:cs="Arial"/>
        </w:rPr>
        <w:t>es</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l</w:t>
      </w:r>
      <w:r>
        <w:rPr>
          <w:rFonts w:ascii="Arial" w:eastAsia="Arial" w:hAnsi="Arial" w:cs="Arial"/>
        </w:rPr>
        <w:t>ace</w:t>
      </w:r>
      <w:r>
        <w:rPr>
          <w:rFonts w:ascii="Arial" w:eastAsia="Arial" w:hAnsi="Arial" w:cs="Arial"/>
          <w:spacing w:val="1"/>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1"/>
        </w:rPr>
        <w:t xml:space="preserve"> </w:t>
      </w:r>
      <w:r>
        <w:rPr>
          <w:rFonts w:ascii="Arial" w:eastAsia="Arial" w:hAnsi="Arial" w:cs="Arial"/>
          <w:spacing w:val="-1"/>
        </w:rPr>
        <w:t>A</w:t>
      </w:r>
      <w:r>
        <w:rPr>
          <w:rFonts w:ascii="Arial" w:eastAsia="Arial" w:hAnsi="Arial" w:cs="Arial"/>
          <w:spacing w:val="1"/>
        </w:rPr>
        <w:t>l</w:t>
      </w:r>
      <w:r>
        <w:rPr>
          <w:rFonts w:ascii="Arial" w:eastAsia="Arial" w:hAnsi="Arial" w:cs="Arial"/>
          <w:spacing w:val="-1"/>
        </w:rPr>
        <w:t>li</w:t>
      </w:r>
      <w:r>
        <w:rPr>
          <w:rFonts w:ascii="Arial" w:eastAsia="Arial" w:hAnsi="Arial" w:cs="Arial"/>
        </w:rPr>
        <w:t xml:space="preserve">ed </w:t>
      </w:r>
      <w:r>
        <w:rPr>
          <w:rFonts w:ascii="Arial" w:eastAsia="Arial" w:hAnsi="Arial" w:cs="Arial"/>
          <w:spacing w:val="-1"/>
        </w:rPr>
        <w:t>S</w:t>
      </w:r>
      <w:r>
        <w:rPr>
          <w:rFonts w:ascii="Arial" w:eastAsia="Arial" w:hAnsi="Arial" w:cs="Arial"/>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ces.</w:t>
      </w:r>
    </w:p>
    <w:p w:rsidR="000A5570" w:rsidRDefault="000A5570">
      <w:pPr>
        <w:spacing w:before="17" w:after="0" w:line="220" w:lineRule="exact"/>
      </w:pPr>
    </w:p>
    <w:p w:rsidR="000A5570" w:rsidRDefault="00863EB5">
      <w:pPr>
        <w:spacing w:after="0" w:line="240" w:lineRule="auto"/>
        <w:ind w:left="298" w:right="6868"/>
        <w:jc w:val="both"/>
        <w:rPr>
          <w:rFonts w:ascii="Arial" w:eastAsia="Arial" w:hAnsi="Arial" w:cs="Arial"/>
          <w:sz w:val="24"/>
          <w:szCs w:val="24"/>
        </w:rPr>
      </w:pPr>
      <w:r>
        <w:rPr>
          <w:rFonts w:ascii="Arial" w:eastAsia="Arial" w:hAnsi="Arial" w:cs="Arial"/>
          <w:b/>
          <w:bCs/>
          <w:sz w:val="24"/>
          <w:szCs w:val="24"/>
        </w:rPr>
        <w:t xml:space="preserve">2         </w:t>
      </w:r>
      <w:r>
        <w:rPr>
          <w:rFonts w:ascii="Arial" w:eastAsia="Arial" w:hAnsi="Arial" w:cs="Arial"/>
          <w:b/>
          <w:bCs/>
          <w:spacing w:val="49"/>
          <w:sz w:val="24"/>
          <w:szCs w:val="24"/>
        </w:rPr>
        <w:t xml:space="preserve"> </w:t>
      </w:r>
      <w:r>
        <w:rPr>
          <w:rFonts w:ascii="Arial" w:eastAsia="Arial" w:hAnsi="Arial" w:cs="Arial"/>
          <w:b/>
          <w:bCs/>
          <w:spacing w:val="1"/>
          <w:sz w:val="24"/>
          <w:szCs w:val="24"/>
        </w:rPr>
        <w:t>J</w:t>
      </w:r>
      <w:r>
        <w:rPr>
          <w:rFonts w:ascii="Arial" w:eastAsia="Arial" w:hAnsi="Arial" w:cs="Arial"/>
          <w:b/>
          <w:bCs/>
          <w:sz w:val="24"/>
          <w:szCs w:val="24"/>
        </w:rPr>
        <w:t xml:space="preserve">OB </w:t>
      </w:r>
      <w:r>
        <w:rPr>
          <w:rFonts w:ascii="Arial" w:eastAsia="Arial" w:hAnsi="Arial" w:cs="Arial"/>
          <w:b/>
          <w:bCs/>
          <w:spacing w:val="1"/>
          <w:sz w:val="24"/>
          <w:szCs w:val="24"/>
        </w:rPr>
        <w:t>P</w:t>
      </w:r>
      <w:r>
        <w:rPr>
          <w:rFonts w:ascii="Arial" w:eastAsia="Arial" w:hAnsi="Arial" w:cs="Arial"/>
          <w:b/>
          <w:bCs/>
          <w:sz w:val="24"/>
          <w:szCs w:val="24"/>
        </w:rPr>
        <w:t>UR</w:t>
      </w:r>
      <w:r>
        <w:rPr>
          <w:rFonts w:ascii="Arial" w:eastAsia="Arial" w:hAnsi="Arial" w:cs="Arial"/>
          <w:b/>
          <w:bCs/>
          <w:spacing w:val="1"/>
          <w:sz w:val="24"/>
          <w:szCs w:val="24"/>
        </w:rPr>
        <w:t>P</w:t>
      </w:r>
      <w:r>
        <w:rPr>
          <w:rFonts w:ascii="Arial" w:eastAsia="Arial" w:hAnsi="Arial" w:cs="Arial"/>
          <w:b/>
          <w:bCs/>
          <w:sz w:val="24"/>
          <w:szCs w:val="24"/>
        </w:rPr>
        <w:t>O</w:t>
      </w:r>
      <w:r>
        <w:rPr>
          <w:rFonts w:ascii="Arial" w:eastAsia="Arial" w:hAnsi="Arial" w:cs="Arial"/>
          <w:b/>
          <w:bCs/>
          <w:spacing w:val="-2"/>
          <w:sz w:val="24"/>
          <w:szCs w:val="24"/>
        </w:rPr>
        <w:t>S</w:t>
      </w:r>
      <w:r>
        <w:rPr>
          <w:rFonts w:ascii="Arial" w:eastAsia="Arial" w:hAnsi="Arial" w:cs="Arial"/>
          <w:b/>
          <w:bCs/>
          <w:sz w:val="24"/>
          <w:szCs w:val="24"/>
        </w:rPr>
        <w:t>E</w:t>
      </w:r>
    </w:p>
    <w:p w:rsidR="000A5570" w:rsidRDefault="000A5570">
      <w:pPr>
        <w:spacing w:before="2" w:after="0" w:line="240" w:lineRule="exact"/>
        <w:rPr>
          <w:sz w:val="24"/>
          <w:szCs w:val="24"/>
        </w:rPr>
      </w:pPr>
    </w:p>
    <w:p w:rsidR="000A5570" w:rsidRDefault="00863EB5">
      <w:pPr>
        <w:spacing w:after="0" w:line="241" w:lineRule="auto"/>
        <w:ind w:left="298" w:right="96"/>
        <w:jc w:val="both"/>
        <w:rPr>
          <w:rFonts w:ascii="Arial" w:eastAsia="Arial" w:hAnsi="Arial" w:cs="Arial"/>
        </w:rPr>
      </w:pPr>
      <w:r>
        <w:rPr>
          <w:rFonts w:ascii="Arial" w:eastAsia="Arial" w:hAnsi="Arial" w:cs="Arial"/>
          <w:spacing w:val="2"/>
        </w:rPr>
        <w:t>T</w:t>
      </w:r>
      <w:r>
        <w:rPr>
          <w:rFonts w:ascii="Arial" w:eastAsia="Arial" w:hAnsi="Arial" w:cs="Arial"/>
        </w:rPr>
        <w:t>he</w:t>
      </w:r>
      <w:r>
        <w:rPr>
          <w:rFonts w:ascii="Arial" w:eastAsia="Arial" w:hAnsi="Arial" w:cs="Arial"/>
          <w:spacing w:val="30"/>
        </w:rPr>
        <w:t xml:space="preserve"> </w:t>
      </w:r>
      <w:r>
        <w:rPr>
          <w:rFonts w:ascii="Arial" w:eastAsia="Arial" w:hAnsi="Arial" w:cs="Arial"/>
        </w:rPr>
        <w:t>pu</w:t>
      </w:r>
      <w:r>
        <w:rPr>
          <w:rFonts w:ascii="Arial" w:eastAsia="Arial" w:hAnsi="Arial" w:cs="Arial"/>
          <w:spacing w:val="1"/>
        </w:rPr>
        <w:t>r</w:t>
      </w:r>
      <w:r>
        <w:rPr>
          <w:rFonts w:ascii="Arial" w:eastAsia="Arial" w:hAnsi="Arial" w:cs="Arial"/>
        </w:rPr>
        <w:t>pose</w:t>
      </w:r>
      <w:r>
        <w:rPr>
          <w:rFonts w:ascii="Arial" w:eastAsia="Arial" w:hAnsi="Arial" w:cs="Arial"/>
          <w:spacing w:val="30"/>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3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0"/>
        </w:rPr>
        <w:t xml:space="preserve"> </w:t>
      </w:r>
      <w:r>
        <w:rPr>
          <w:rFonts w:ascii="Arial" w:eastAsia="Arial" w:hAnsi="Arial" w:cs="Arial"/>
        </w:rPr>
        <w:t>pos</w:t>
      </w:r>
      <w:r>
        <w:rPr>
          <w:rFonts w:ascii="Arial" w:eastAsia="Arial" w:hAnsi="Arial" w:cs="Arial"/>
          <w:spacing w:val="-4"/>
        </w:rPr>
        <w:t>i</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3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33"/>
        </w:rPr>
        <w:t xml:space="preserve"> </w:t>
      </w:r>
      <w:r>
        <w:rPr>
          <w:rFonts w:ascii="Arial" w:eastAsia="Arial" w:hAnsi="Arial" w:cs="Arial"/>
        </w:rPr>
        <w:t>a</w:t>
      </w:r>
      <w:r>
        <w:rPr>
          <w:rFonts w:ascii="Arial" w:eastAsia="Arial" w:hAnsi="Arial" w:cs="Arial"/>
          <w:spacing w:val="32"/>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30"/>
        </w:rPr>
        <w:t xml:space="preserve"> </w:t>
      </w:r>
      <w:r>
        <w:rPr>
          <w:rFonts w:ascii="Arial" w:eastAsia="Arial" w:hAnsi="Arial" w:cs="Arial"/>
          <w:spacing w:val="1"/>
        </w:rPr>
        <w:t>O</w:t>
      </w:r>
      <w:r>
        <w:rPr>
          <w:rFonts w:ascii="Arial" w:eastAsia="Arial" w:hAnsi="Arial" w:cs="Arial"/>
        </w:rPr>
        <w:t>p</w:t>
      </w:r>
      <w:r>
        <w:rPr>
          <w:rFonts w:ascii="Arial" w:eastAsia="Arial" w:hAnsi="Arial" w:cs="Arial"/>
          <w:spacing w:val="-3"/>
        </w:rPr>
        <w:t>e</w:t>
      </w:r>
      <w:r>
        <w:rPr>
          <w:rFonts w:ascii="Arial" w:eastAsia="Arial" w:hAnsi="Arial" w:cs="Arial"/>
          <w:spacing w:val="1"/>
        </w:rPr>
        <w:t>r</w:t>
      </w:r>
      <w:r>
        <w:rPr>
          <w:rFonts w:ascii="Arial" w:eastAsia="Arial" w:hAnsi="Arial" w:cs="Arial"/>
        </w:rPr>
        <w:t>a</w:t>
      </w:r>
      <w:r>
        <w:rPr>
          <w:rFonts w:ascii="Arial" w:eastAsia="Arial" w:hAnsi="Arial" w:cs="Arial"/>
          <w:spacing w:val="1"/>
        </w:rPr>
        <w:t>t</w:t>
      </w:r>
      <w:r>
        <w:rPr>
          <w:rFonts w:ascii="Arial" w:eastAsia="Arial" w:hAnsi="Arial" w:cs="Arial"/>
          <w:spacing w:val="-3"/>
        </w:rPr>
        <w:t>o</w:t>
      </w:r>
      <w:r>
        <w:rPr>
          <w:rFonts w:ascii="Arial" w:eastAsia="Arial" w:hAnsi="Arial" w:cs="Arial"/>
        </w:rPr>
        <w:t>r</w:t>
      </w:r>
      <w:r>
        <w:rPr>
          <w:rFonts w:ascii="Arial" w:eastAsia="Arial" w:hAnsi="Arial" w:cs="Arial"/>
          <w:spacing w:val="31"/>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3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32"/>
        </w:rPr>
        <w:t xml:space="preserve"> </w:t>
      </w:r>
      <w:r>
        <w:rPr>
          <w:rFonts w:ascii="Arial" w:eastAsia="Arial" w:hAnsi="Arial" w:cs="Arial"/>
        </w:rPr>
        <w:t>de</w:t>
      </w:r>
      <w:r>
        <w:rPr>
          <w:rFonts w:ascii="Arial" w:eastAsia="Arial" w:hAnsi="Arial" w:cs="Arial"/>
          <w:spacing w:val="-1"/>
        </w:rPr>
        <w:t>li</w:t>
      </w:r>
      <w:r>
        <w:rPr>
          <w:rFonts w:ascii="Arial" w:eastAsia="Arial" w:hAnsi="Arial" w:cs="Arial"/>
          <w:spacing w:val="-2"/>
        </w:rPr>
        <w:t>v</w:t>
      </w:r>
      <w:r>
        <w:rPr>
          <w:rFonts w:ascii="Arial" w:eastAsia="Arial" w:hAnsi="Arial" w:cs="Arial"/>
        </w:rPr>
        <w:t>er</w:t>
      </w:r>
      <w:r>
        <w:rPr>
          <w:rFonts w:ascii="Arial" w:eastAsia="Arial" w:hAnsi="Arial" w:cs="Arial"/>
          <w:spacing w:val="33"/>
        </w:rPr>
        <w:t xml:space="preserve"> </w:t>
      </w:r>
      <w:r>
        <w:rPr>
          <w:rFonts w:ascii="Arial" w:eastAsia="Arial" w:hAnsi="Arial" w:cs="Arial"/>
          <w:spacing w:val="-1"/>
        </w:rPr>
        <w:t>V</w:t>
      </w:r>
      <w:r>
        <w:rPr>
          <w:rFonts w:ascii="Arial" w:eastAsia="Arial" w:hAnsi="Arial" w:cs="Arial"/>
        </w:rPr>
        <w:t>essel</w:t>
      </w:r>
      <w:r>
        <w:rPr>
          <w:rFonts w:ascii="Arial" w:eastAsia="Arial" w:hAnsi="Arial" w:cs="Arial"/>
          <w:spacing w:val="29"/>
        </w:rPr>
        <w:t xml:space="preserve"> </w:t>
      </w:r>
      <w:r>
        <w:rPr>
          <w:rFonts w:ascii="Arial" w:eastAsia="Arial" w:hAnsi="Arial" w:cs="Arial"/>
        </w:rPr>
        <w:t>T</w:t>
      </w:r>
      <w:r>
        <w:rPr>
          <w:rFonts w:ascii="Arial" w:eastAsia="Arial" w:hAnsi="Arial" w:cs="Arial"/>
          <w:spacing w:val="1"/>
        </w:rPr>
        <w:t>r</w:t>
      </w:r>
      <w:r>
        <w:rPr>
          <w:rFonts w:ascii="Arial" w:eastAsia="Arial" w:hAnsi="Arial" w:cs="Arial"/>
          <w:spacing w:val="-3"/>
        </w:rPr>
        <w:t>a</w:t>
      </w:r>
      <w:r>
        <w:rPr>
          <w:rFonts w:ascii="Arial" w:eastAsia="Arial" w:hAnsi="Arial" w:cs="Arial"/>
          <w:spacing w:val="1"/>
        </w:rPr>
        <w:t>f</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30"/>
        </w:rPr>
        <w:t xml:space="preserve"> </w:t>
      </w:r>
      <w:r>
        <w:rPr>
          <w:rFonts w:ascii="Arial" w:eastAsia="Arial" w:hAnsi="Arial" w:cs="Arial"/>
          <w:spacing w:val="-1"/>
        </w:rPr>
        <w:t>S</w:t>
      </w:r>
      <w:r>
        <w:rPr>
          <w:rFonts w:ascii="Arial" w:eastAsia="Arial" w:hAnsi="Arial" w:cs="Arial"/>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ces</w:t>
      </w:r>
      <w:r>
        <w:rPr>
          <w:rFonts w:ascii="Arial" w:eastAsia="Arial" w:hAnsi="Arial" w:cs="Arial"/>
          <w:spacing w:val="32"/>
        </w:rPr>
        <w:t xml:space="preserve"> </w:t>
      </w:r>
      <w:r>
        <w:rPr>
          <w:rFonts w:ascii="Arial" w:eastAsia="Arial" w:hAnsi="Arial" w:cs="Arial"/>
          <w:spacing w:val="1"/>
        </w:rPr>
        <w:t>(</w:t>
      </w:r>
      <w:r>
        <w:rPr>
          <w:rFonts w:ascii="Arial" w:eastAsia="Arial" w:hAnsi="Arial" w:cs="Arial"/>
          <w:spacing w:val="-3"/>
        </w:rPr>
        <w:t>V</w:t>
      </w:r>
      <w:r>
        <w:rPr>
          <w:rFonts w:ascii="Arial" w:eastAsia="Arial" w:hAnsi="Arial" w:cs="Arial"/>
          <w:spacing w:val="2"/>
        </w:rPr>
        <w:t>T</w:t>
      </w:r>
      <w:r>
        <w:rPr>
          <w:rFonts w:ascii="Arial" w:eastAsia="Arial" w:hAnsi="Arial" w:cs="Arial"/>
          <w:spacing w:val="-1"/>
        </w:rPr>
        <w:t>S</w:t>
      </w:r>
      <w:r>
        <w:rPr>
          <w:rFonts w:ascii="Arial" w:eastAsia="Arial" w:hAnsi="Arial" w:cs="Arial"/>
        </w:rPr>
        <w:t>)</w:t>
      </w:r>
      <w:r>
        <w:rPr>
          <w:rFonts w:ascii="Arial" w:eastAsia="Arial" w:hAnsi="Arial" w:cs="Arial"/>
          <w:spacing w:val="31"/>
        </w:rPr>
        <w:t xml:space="preserve"> </w:t>
      </w:r>
      <w:r>
        <w:rPr>
          <w:rFonts w:ascii="Arial" w:eastAsia="Arial" w:hAnsi="Arial" w:cs="Arial"/>
          <w:spacing w:val="-1"/>
        </w:rPr>
        <w:t>i</w:t>
      </w:r>
      <w:r>
        <w:rPr>
          <w:rFonts w:ascii="Arial" w:eastAsia="Arial" w:hAnsi="Arial" w:cs="Arial"/>
        </w:rPr>
        <w:t>n o</w:t>
      </w:r>
      <w:r>
        <w:rPr>
          <w:rFonts w:ascii="Arial" w:eastAsia="Arial" w:hAnsi="Arial" w:cs="Arial"/>
          <w:spacing w:val="1"/>
        </w:rPr>
        <w:t>r</w:t>
      </w:r>
      <w:r>
        <w:rPr>
          <w:rFonts w:ascii="Arial" w:eastAsia="Arial" w:hAnsi="Arial" w:cs="Arial"/>
        </w:rPr>
        <w:t xml:space="preserve">der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rPr>
        <w:t>ensu</w:t>
      </w:r>
      <w:r>
        <w:rPr>
          <w:rFonts w:ascii="Arial" w:eastAsia="Arial" w:hAnsi="Arial" w:cs="Arial"/>
          <w:spacing w:val="1"/>
        </w:rPr>
        <w:t>r</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s</w:t>
      </w:r>
      <w:r>
        <w:rPr>
          <w:rFonts w:ascii="Arial" w:eastAsia="Arial" w:hAnsi="Arial" w:cs="Arial"/>
          <w:spacing w:val="-3"/>
        </w:rPr>
        <w:t>a</w:t>
      </w:r>
      <w:r>
        <w:rPr>
          <w:rFonts w:ascii="Arial" w:eastAsia="Arial" w:hAnsi="Arial" w:cs="Arial"/>
          <w:spacing w:val="1"/>
        </w:rPr>
        <w:t>f</w:t>
      </w:r>
      <w:r>
        <w:rPr>
          <w:rFonts w:ascii="Arial" w:eastAsia="Arial" w:hAnsi="Arial" w:cs="Arial"/>
        </w:rPr>
        <w:t>e</w:t>
      </w:r>
      <w:r>
        <w:rPr>
          <w:rFonts w:ascii="Arial" w:eastAsia="Arial" w:hAnsi="Arial" w:cs="Arial"/>
          <w:spacing w:val="-2"/>
        </w:rPr>
        <w:t xml:space="preserve"> </w:t>
      </w:r>
      <w:r>
        <w:rPr>
          <w:rFonts w:ascii="Arial" w:eastAsia="Arial" w:hAnsi="Arial" w:cs="Arial"/>
        </w:rPr>
        <w:t>and</w:t>
      </w:r>
      <w:r>
        <w:rPr>
          <w:rFonts w:ascii="Arial" w:eastAsia="Arial" w:hAnsi="Arial" w:cs="Arial"/>
          <w:spacing w:val="1"/>
        </w:rPr>
        <w:t xml:space="preserve"> </w:t>
      </w:r>
      <w:r>
        <w:rPr>
          <w:rFonts w:ascii="Arial" w:eastAsia="Arial" w:hAnsi="Arial" w:cs="Arial"/>
          <w:spacing w:val="-3"/>
        </w:rPr>
        <w:t>e</w:t>
      </w:r>
      <w:r>
        <w:rPr>
          <w:rFonts w:ascii="Arial" w:eastAsia="Arial" w:hAnsi="Arial" w:cs="Arial"/>
          <w:spacing w:val="1"/>
        </w:rPr>
        <w:t>f</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e</w:t>
      </w:r>
      <w:r>
        <w:rPr>
          <w:rFonts w:ascii="Arial" w:eastAsia="Arial" w:hAnsi="Arial" w:cs="Arial"/>
          <w:spacing w:val="-3"/>
        </w:rPr>
        <w:t>n</w:t>
      </w:r>
      <w:r>
        <w:rPr>
          <w:rFonts w:ascii="Arial" w:eastAsia="Arial" w:hAnsi="Arial" w:cs="Arial"/>
        </w:rPr>
        <w:t xml:space="preserve">t </w:t>
      </w:r>
      <w:r>
        <w:rPr>
          <w:rFonts w:ascii="Arial" w:eastAsia="Arial" w:hAnsi="Arial" w:cs="Arial"/>
          <w:spacing w:val="1"/>
        </w:rPr>
        <w:t>m</w:t>
      </w:r>
      <w:r>
        <w:rPr>
          <w:rFonts w:ascii="Arial" w:eastAsia="Arial" w:hAnsi="Arial" w:cs="Arial"/>
        </w:rPr>
        <w:t>o</w:t>
      </w:r>
      <w:r>
        <w:rPr>
          <w:rFonts w:ascii="Arial" w:eastAsia="Arial" w:hAnsi="Arial" w:cs="Arial"/>
          <w:spacing w:val="-2"/>
        </w:rPr>
        <w:t>v</w:t>
      </w:r>
      <w:r>
        <w:rPr>
          <w:rFonts w:ascii="Arial" w:eastAsia="Arial" w:hAnsi="Arial" w:cs="Arial"/>
        </w:rPr>
        <w:t>e</w:t>
      </w:r>
      <w:r>
        <w:rPr>
          <w:rFonts w:ascii="Arial" w:eastAsia="Arial" w:hAnsi="Arial" w:cs="Arial"/>
          <w:spacing w:val="1"/>
        </w:rPr>
        <w:t>m</w:t>
      </w:r>
      <w:r>
        <w:rPr>
          <w:rFonts w:ascii="Arial" w:eastAsia="Arial" w:hAnsi="Arial" w:cs="Arial"/>
        </w:rPr>
        <w:t>ent</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5"/>
        </w:rPr>
        <w:t xml:space="preserve"> </w:t>
      </w:r>
      <w:r>
        <w:rPr>
          <w:rFonts w:ascii="Arial" w:eastAsia="Arial" w:hAnsi="Arial" w:cs="Arial"/>
          <w:spacing w:val="-2"/>
        </w:rPr>
        <w:t>v</w:t>
      </w:r>
      <w:r>
        <w:rPr>
          <w:rFonts w:ascii="Arial" w:eastAsia="Arial" w:hAnsi="Arial" w:cs="Arial"/>
        </w:rPr>
        <w:t>esse</w:t>
      </w:r>
      <w:r>
        <w:rPr>
          <w:rFonts w:ascii="Arial" w:eastAsia="Arial" w:hAnsi="Arial" w:cs="Arial"/>
          <w:spacing w:val="-1"/>
        </w:rPr>
        <w:t>l</w:t>
      </w:r>
      <w:r>
        <w:rPr>
          <w:rFonts w:ascii="Arial" w:eastAsia="Arial" w:hAnsi="Arial" w:cs="Arial"/>
        </w:rPr>
        <w:t>s</w:t>
      </w:r>
      <w:r>
        <w:rPr>
          <w:rFonts w:ascii="Arial" w:eastAsia="Arial" w:hAnsi="Arial" w:cs="Arial"/>
          <w:spacing w:val="1"/>
        </w:rPr>
        <w:t xml:space="preserve"> </w:t>
      </w:r>
      <w:r>
        <w:rPr>
          <w:rFonts w:ascii="Arial" w:eastAsia="Arial" w:hAnsi="Arial" w:cs="Arial"/>
          <w:spacing w:val="-4"/>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t</w:t>
      </w:r>
      <w:r>
        <w:rPr>
          <w:rFonts w:ascii="Arial" w:eastAsia="Arial" w:hAnsi="Arial" w:cs="Arial"/>
        </w:rPr>
        <w:t>he</w:t>
      </w:r>
      <w:r>
        <w:rPr>
          <w:rFonts w:ascii="Arial" w:eastAsia="Arial" w:hAnsi="Arial" w:cs="Arial"/>
          <w:spacing w:val="1"/>
        </w:rPr>
        <w:t xml:space="preserve"> </w:t>
      </w:r>
      <w:r>
        <w:rPr>
          <w:rFonts w:ascii="Arial" w:eastAsia="Arial" w:hAnsi="Arial" w:cs="Arial"/>
          <w:spacing w:val="-3"/>
        </w:rPr>
        <w:t>a</w:t>
      </w:r>
      <w:r>
        <w:rPr>
          <w:rFonts w:ascii="Arial" w:eastAsia="Arial" w:hAnsi="Arial" w:cs="Arial"/>
          <w:spacing w:val="1"/>
        </w:rPr>
        <w:t>r</w:t>
      </w:r>
      <w:r>
        <w:rPr>
          <w:rFonts w:ascii="Arial" w:eastAsia="Arial" w:hAnsi="Arial" w:cs="Arial"/>
          <w:spacing w:val="-3"/>
        </w:rPr>
        <w:t>e</w:t>
      </w:r>
      <w:r>
        <w:rPr>
          <w:rFonts w:ascii="Arial" w:eastAsia="Arial" w:hAnsi="Arial" w:cs="Arial"/>
        </w:rPr>
        <w:t>a</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j</w:t>
      </w:r>
      <w:r>
        <w:rPr>
          <w:rFonts w:ascii="Arial" w:eastAsia="Arial" w:hAnsi="Arial" w:cs="Arial"/>
          <w:spacing w:val="-3"/>
        </w:rPr>
        <w:t>u</w:t>
      </w:r>
      <w:r>
        <w:rPr>
          <w:rFonts w:ascii="Arial" w:eastAsia="Arial" w:hAnsi="Arial" w:cs="Arial"/>
          <w:spacing w:val="1"/>
        </w:rPr>
        <w:t>r</w:t>
      </w:r>
      <w:r>
        <w:rPr>
          <w:rFonts w:ascii="Arial" w:eastAsia="Arial" w:hAnsi="Arial" w:cs="Arial"/>
          <w:spacing w:val="-1"/>
        </w:rPr>
        <w:t>i</w:t>
      </w:r>
      <w:r>
        <w:rPr>
          <w:rFonts w:ascii="Arial" w:eastAsia="Arial" w:hAnsi="Arial" w:cs="Arial"/>
        </w:rPr>
        <w:t>sd</w:t>
      </w:r>
      <w:r>
        <w:rPr>
          <w:rFonts w:ascii="Arial" w:eastAsia="Arial" w:hAnsi="Arial" w:cs="Arial"/>
          <w:spacing w:val="-1"/>
        </w:rPr>
        <w:t>i</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p>
    <w:p w:rsidR="000A5570" w:rsidRDefault="000A5570">
      <w:pPr>
        <w:spacing w:before="16" w:after="0" w:line="220" w:lineRule="exact"/>
      </w:pPr>
    </w:p>
    <w:p w:rsidR="000A5570" w:rsidRDefault="00863EB5">
      <w:pPr>
        <w:spacing w:after="0" w:line="240" w:lineRule="auto"/>
        <w:ind w:left="298" w:right="5817"/>
        <w:jc w:val="both"/>
        <w:rPr>
          <w:rFonts w:ascii="Arial" w:eastAsia="Arial" w:hAnsi="Arial" w:cs="Arial"/>
          <w:sz w:val="24"/>
          <w:szCs w:val="24"/>
        </w:rPr>
      </w:pPr>
      <w:r>
        <w:rPr>
          <w:rFonts w:ascii="Arial" w:eastAsia="Arial" w:hAnsi="Arial" w:cs="Arial"/>
          <w:b/>
          <w:bCs/>
          <w:sz w:val="24"/>
          <w:szCs w:val="24"/>
        </w:rPr>
        <w:t xml:space="preserve">3         </w:t>
      </w:r>
      <w:r>
        <w:rPr>
          <w:rFonts w:ascii="Arial" w:eastAsia="Arial" w:hAnsi="Arial" w:cs="Arial"/>
          <w:b/>
          <w:bCs/>
          <w:spacing w:val="49"/>
          <w:sz w:val="24"/>
          <w:szCs w:val="24"/>
        </w:rPr>
        <w:t xml:space="preserve"> </w:t>
      </w:r>
      <w:r>
        <w:rPr>
          <w:rFonts w:ascii="Arial" w:eastAsia="Arial" w:hAnsi="Arial" w:cs="Arial"/>
          <w:b/>
          <w:bCs/>
          <w:spacing w:val="-5"/>
          <w:sz w:val="24"/>
          <w:szCs w:val="24"/>
        </w:rPr>
        <w:t>A</w:t>
      </w:r>
      <w:r>
        <w:rPr>
          <w:rFonts w:ascii="Arial" w:eastAsia="Arial" w:hAnsi="Arial" w:cs="Arial"/>
          <w:b/>
          <w:bCs/>
          <w:spacing w:val="2"/>
          <w:sz w:val="24"/>
          <w:szCs w:val="24"/>
        </w:rPr>
        <w:t>C</w:t>
      </w:r>
      <w:r>
        <w:rPr>
          <w:rFonts w:ascii="Arial" w:eastAsia="Arial" w:hAnsi="Arial" w:cs="Arial"/>
          <w:b/>
          <w:bCs/>
          <w:sz w:val="24"/>
          <w:szCs w:val="24"/>
        </w:rPr>
        <w:t>TI</w:t>
      </w:r>
      <w:r>
        <w:rPr>
          <w:rFonts w:ascii="Arial" w:eastAsia="Arial" w:hAnsi="Arial" w:cs="Arial"/>
          <w:b/>
          <w:bCs/>
          <w:spacing w:val="1"/>
          <w:sz w:val="24"/>
          <w:szCs w:val="24"/>
        </w:rPr>
        <w:t>V</w:t>
      </w:r>
      <w:r>
        <w:rPr>
          <w:rFonts w:ascii="Arial" w:eastAsia="Arial" w:hAnsi="Arial" w:cs="Arial"/>
          <w:b/>
          <w:bCs/>
          <w:sz w:val="24"/>
          <w:szCs w:val="24"/>
        </w:rPr>
        <w:t>ITI</w:t>
      </w:r>
      <w:r>
        <w:rPr>
          <w:rFonts w:ascii="Arial" w:eastAsia="Arial" w:hAnsi="Arial" w:cs="Arial"/>
          <w:b/>
          <w:bCs/>
          <w:spacing w:val="1"/>
          <w:sz w:val="24"/>
          <w:szCs w:val="24"/>
        </w:rPr>
        <w:t>E</w:t>
      </w:r>
      <w:r>
        <w:rPr>
          <w:rFonts w:ascii="Arial" w:eastAsia="Arial" w:hAnsi="Arial" w:cs="Arial"/>
          <w:b/>
          <w:bCs/>
          <w:sz w:val="24"/>
          <w:szCs w:val="24"/>
        </w:rPr>
        <w:t>S</w:t>
      </w:r>
      <w:r>
        <w:rPr>
          <w:rFonts w:ascii="Arial" w:eastAsia="Arial" w:hAnsi="Arial" w:cs="Arial"/>
          <w:b/>
          <w:bCs/>
          <w:spacing w:val="4"/>
          <w:sz w:val="24"/>
          <w:szCs w:val="24"/>
        </w:rPr>
        <w:t xml:space="preserve"> </w:t>
      </w:r>
      <w:r>
        <w:rPr>
          <w:rFonts w:ascii="Arial" w:eastAsia="Arial" w:hAnsi="Arial" w:cs="Arial"/>
          <w:b/>
          <w:bCs/>
          <w:spacing w:val="-5"/>
          <w:sz w:val="24"/>
          <w:szCs w:val="24"/>
        </w:rPr>
        <w:t>A</w:t>
      </w:r>
      <w:r>
        <w:rPr>
          <w:rFonts w:ascii="Arial" w:eastAsia="Arial" w:hAnsi="Arial" w:cs="Arial"/>
          <w:b/>
          <w:bCs/>
          <w:spacing w:val="2"/>
          <w:sz w:val="24"/>
          <w:szCs w:val="24"/>
        </w:rPr>
        <w:t>N</w:t>
      </w:r>
      <w:r>
        <w:rPr>
          <w:rFonts w:ascii="Arial" w:eastAsia="Arial" w:hAnsi="Arial" w:cs="Arial"/>
          <w:b/>
          <w:bCs/>
          <w:sz w:val="24"/>
          <w:szCs w:val="24"/>
        </w:rPr>
        <w:t xml:space="preserve">D </w:t>
      </w:r>
      <w:r>
        <w:rPr>
          <w:rFonts w:ascii="Arial" w:eastAsia="Arial" w:hAnsi="Arial" w:cs="Arial"/>
          <w:b/>
          <w:bCs/>
          <w:spacing w:val="5"/>
          <w:sz w:val="24"/>
          <w:szCs w:val="24"/>
        </w:rPr>
        <w:t>T</w:t>
      </w:r>
      <w:r>
        <w:rPr>
          <w:rFonts w:ascii="Arial" w:eastAsia="Arial" w:hAnsi="Arial" w:cs="Arial"/>
          <w:b/>
          <w:bCs/>
          <w:spacing w:val="-8"/>
          <w:sz w:val="24"/>
          <w:szCs w:val="24"/>
        </w:rPr>
        <w:t>A</w:t>
      </w:r>
      <w:r>
        <w:rPr>
          <w:rFonts w:ascii="Arial" w:eastAsia="Arial" w:hAnsi="Arial" w:cs="Arial"/>
          <w:b/>
          <w:bCs/>
          <w:spacing w:val="3"/>
          <w:sz w:val="24"/>
          <w:szCs w:val="24"/>
        </w:rPr>
        <w:t>S</w:t>
      </w:r>
      <w:r>
        <w:rPr>
          <w:rFonts w:ascii="Arial" w:eastAsia="Arial" w:hAnsi="Arial" w:cs="Arial"/>
          <w:b/>
          <w:bCs/>
          <w:sz w:val="24"/>
          <w:szCs w:val="24"/>
        </w:rPr>
        <w:t>KS</w:t>
      </w:r>
    </w:p>
    <w:p w:rsidR="000A5570" w:rsidRDefault="000A5570">
      <w:pPr>
        <w:spacing w:before="16" w:after="0" w:line="240" w:lineRule="exact"/>
        <w:rPr>
          <w:sz w:val="24"/>
          <w:szCs w:val="24"/>
        </w:rPr>
      </w:pPr>
    </w:p>
    <w:p w:rsidR="000A5570" w:rsidRDefault="00863EB5">
      <w:pPr>
        <w:tabs>
          <w:tab w:val="left" w:pos="1000"/>
        </w:tabs>
        <w:spacing w:after="0" w:line="240" w:lineRule="auto"/>
        <w:ind w:left="658"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I</w:t>
      </w:r>
      <w:r>
        <w:rPr>
          <w:rFonts w:ascii="Arial" w:eastAsia="Arial" w:hAnsi="Arial" w:cs="Arial"/>
        </w:rPr>
        <w:t>n</w:t>
      </w:r>
      <w:r>
        <w:rPr>
          <w:rFonts w:ascii="Arial" w:eastAsia="Arial" w:hAnsi="Arial" w:cs="Arial"/>
          <w:spacing w:val="1"/>
        </w:rPr>
        <w:t>t</w:t>
      </w:r>
      <w:r>
        <w:rPr>
          <w:rFonts w:ascii="Arial" w:eastAsia="Arial" w:hAnsi="Arial" w:cs="Arial"/>
          <w:spacing w:val="-3"/>
        </w:rPr>
        <w:t>e</w:t>
      </w:r>
      <w:r>
        <w:rPr>
          <w:rFonts w:ascii="Arial" w:eastAsia="Arial" w:hAnsi="Arial" w:cs="Arial"/>
          <w:spacing w:val="1"/>
        </w:rPr>
        <w:t>r</w:t>
      </w:r>
      <w:r>
        <w:rPr>
          <w:rFonts w:ascii="Arial" w:eastAsia="Arial" w:hAnsi="Arial" w:cs="Arial"/>
        </w:rPr>
        <w:t xml:space="preserve">act </w:t>
      </w:r>
      <w:r>
        <w:rPr>
          <w:rFonts w:ascii="Arial" w:eastAsia="Arial" w:hAnsi="Arial" w:cs="Arial"/>
          <w:spacing w:val="-4"/>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1"/>
        </w:rPr>
        <w:t xml:space="preserve"> </w:t>
      </w:r>
      <w:r>
        <w:rPr>
          <w:rFonts w:ascii="Arial" w:eastAsia="Arial" w:hAnsi="Arial" w:cs="Arial"/>
        </w:rPr>
        <w:t>sh</w:t>
      </w:r>
      <w:r>
        <w:rPr>
          <w:rFonts w:ascii="Arial" w:eastAsia="Arial" w:hAnsi="Arial" w:cs="Arial"/>
          <w:spacing w:val="-1"/>
        </w:rPr>
        <w:t>i</w:t>
      </w:r>
      <w:r>
        <w:rPr>
          <w:rFonts w:ascii="Arial" w:eastAsia="Arial" w:hAnsi="Arial" w:cs="Arial"/>
        </w:rPr>
        <w:t>ps</w:t>
      </w:r>
      <w:r>
        <w:rPr>
          <w:rFonts w:ascii="Arial" w:eastAsia="Arial" w:hAnsi="Arial" w:cs="Arial"/>
          <w:spacing w:val="1"/>
        </w:rPr>
        <w:t xml:space="preserve"> t</w:t>
      </w:r>
      <w:r>
        <w:rPr>
          <w:rFonts w:ascii="Arial" w:eastAsia="Arial" w:hAnsi="Arial" w:cs="Arial"/>
        </w:rPr>
        <w:t>o</w:t>
      </w:r>
      <w:r>
        <w:rPr>
          <w:rFonts w:ascii="Arial" w:eastAsia="Arial" w:hAnsi="Arial" w:cs="Arial"/>
          <w:spacing w:val="-2"/>
        </w:rPr>
        <w:t xml:space="preserve"> </w:t>
      </w:r>
      <w:r>
        <w:rPr>
          <w:rFonts w:ascii="Arial" w:eastAsia="Arial" w:hAnsi="Arial" w:cs="Arial"/>
        </w:rPr>
        <w:t>de</w:t>
      </w:r>
      <w:r>
        <w:rPr>
          <w:rFonts w:ascii="Arial" w:eastAsia="Arial" w:hAnsi="Arial" w:cs="Arial"/>
          <w:spacing w:val="-1"/>
        </w:rPr>
        <w:t>li</w:t>
      </w:r>
      <w:r>
        <w:rPr>
          <w:rFonts w:ascii="Arial" w:eastAsia="Arial" w:hAnsi="Arial" w:cs="Arial"/>
          <w:spacing w:val="-2"/>
        </w:rPr>
        <w:t>v</w:t>
      </w:r>
      <w:r>
        <w:rPr>
          <w:rFonts w:ascii="Arial" w:eastAsia="Arial" w:hAnsi="Arial" w:cs="Arial"/>
        </w:rPr>
        <w:t>er</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2"/>
        </w:rPr>
        <w:t xml:space="preserve"> </w:t>
      </w:r>
      <w:r>
        <w:rPr>
          <w:rFonts w:ascii="Arial" w:eastAsia="Arial" w:hAnsi="Arial" w:cs="Arial"/>
        </w:rPr>
        <w:t>se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ces</w:t>
      </w:r>
      <w:r>
        <w:rPr>
          <w:rFonts w:ascii="Arial" w:eastAsia="Arial" w:hAnsi="Arial" w:cs="Arial"/>
          <w:spacing w:val="1"/>
        </w:rPr>
        <w:t xml:space="preserve"> </w:t>
      </w:r>
      <w:r>
        <w:rPr>
          <w:rFonts w:ascii="Arial" w:eastAsia="Arial" w:hAnsi="Arial" w:cs="Arial"/>
        </w:rPr>
        <w:t>d</w:t>
      </w:r>
      <w:r>
        <w:rPr>
          <w:rFonts w:ascii="Arial" w:eastAsia="Arial" w:hAnsi="Arial" w:cs="Arial"/>
          <w:spacing w:val="-3"/>
        </w:rPr>
        <w:t>e</w:t>
      </w:r>
      <w:r>
        <w:rPr>
          <w:rFonts w:ascii="Arial" w:eastAsia="Arial" w:hAnsi="Arial" w:cs="Arial"/>
          <w:spacing w:val="3"/>
        </w:rPr>
        <w:t>f</w:t>
      </w:r>
      <w:r>
        <w:rPr>
          <w:rFonts w:ascii="Arial" w:eastAsia="Arial" w:hAnsi="Arial" w:cs="Arial"/>
          <w:spacing w:val="-4"/>
        </w:rPr>
        <w:t>i</w:t>
      </w:r>
      <w:r>
        <w:rPr>
          <w:rFonts w:ascii="Arial" w:eastAsia="Arial" w:hAnsi="Arial" w:cs="Arial"/>
        </w:rPr>
        <w:t>ned</w:t>
      </w:r>
      <w:r>
        <w:rPr>
          <w:rFonts w:ascii="Arial" w:eastAsia="Arial" w:hAnsi="Arial" w:cs="Arial"/>
          <w:spacing w:val="1"/>
        </w:rPr>
        <w:t xml:space="preserve"> </w:t>
      </w:r>
      <w:r>
        <w:rPr>
          <w:rFonts w:ascii="Arial" w:eastAsia="Arial" w:hAnsi="Arial" w:cs="Arial"/>
        </w:rPr>
        <w:t>by</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1"/>
        </w:rPr>
        <w:t>C</w:t>
      </w:r>
      <w:r>
        <w:rPr>
          <w:rFonts w:ascii="Arial" w:eastAsia="Arial" w:hAnsi="Arial" w:cs="Arial"/>
          <w:spacing w:val="-3"/>
        </w:rPr>
        <w:t>o</w:t>
      </w:r>
      <w:r>
        <w:rPr>
          <w:rFonts w:ascii="Arial" w:eastAsia="Arial" w:hAnsi="Arial" w:cs="Arial"/>
          <w:spacing w:val="1"/>
        </w:rPr>
        <w:t>m</w:t>
      </w:r>
      <w:r>
        <w:rPr>
          <w:rFonts w:ascii="Arial" w:eastAsia="Arial" w:hAnsi="Arial" w:cs="Arial"/>
        </w:rPr>
        <w:t>pe</w:t>
      </w:r>
      <w:r>
        <w:rPr>
          <w:rFonts w:ascii="Arial" w:eastAsia="Arial" w:hAnsi="Arial" w:cs="Arial"/>
          <w:spacing w:val="1"/>
        </w:rPr>
        <w:t>t</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spacing w:val="-3"/>
        </w:rPr>
        <w:t>V</w:t>
      </w:r>
      <w:r>
        <w:rPr>
          <w:rFonts w:ascii="Arial" w:eastAsia="Arial" w:hAnsi="Arial" w:cs="Arial"/>
          <w:spacing w:val="2"/>
        </w:rPr>
        <w:t>T</w:t>
      </w:r>
      <w:r>
        <w:rPr>
          <w:rFonts w:ascii="Arial" w:eastAsia="Arial" w:hAnsi="Arial" w:cs="Arial"/>
        </w:rPr>
        <w:t>S a</w:t>
      </w:r>
      <w:r>
        <w:rPr>
          <w:rFonts w:ascii="Arial" w:eastAsia="Arial" w:hAnsi="Arial" w:cs="Arial"/>
          <w:spacing w:val="-3"/>
        </w:rPr>
        <w:t>u</w:t>
      </w:r>
      <w:r>
        <w:rPr>
          <w:rFonts w:ascii="Arial" w:eastAsia="Arial" w:hAnsi="Arial" w:cs="Arial"/>
          <w:spacing w:val="1"/>
        </w:rPr>
        <w:t>t</w:t>
      </w:r>
      <w:r>
        <w:rPr>
          <w:rFonts w:ascii="Arial" w:eastAsia="Arial" w:hAnsi="Arial" w:cs="Arial"/>
        </w:rPr>
        <w:t>ho</w:t>
      </w:r>
      <w:r>
        <w:rPr>
          <w:rFonts w:ascii="Arial" w:eastAsia="Arial" w:hAnsi="Arial" w:cs="Arial"/>
          <w:spacing w:val="1"/>
        </w:rPr>
        <w:t>r</w:t>
      </w:r>
      <w:r>
        <w:rPr>
          <w:rFonts w:ascii="Arial" w:eastAsia="Arial" w:hAnsi="Arial" w:cs="Arial"/>
          <w:spacing w:val="-4"/>
        </w:rPr>
        <w:t>i</w:t>
      </w:r>
      <w:r>
        <w:rPr>
          <w:rFonts w:ascii="Arial" w:eastAsia="Arial" w:hAnsi="Arial" w:cs="Arial"/>
          <w:spacing w:val="1"/>
        </w:rPr>
        <w:t>t</w:t>
      </w:r>
      <w:r>
        <w:rPr>
          <w:rFonts w:ascii="Arial" w:eastAsia="Arial" w:hAnsi="Arial" w:cs="Arial"/>
          <w:spacing w:val="-2"/>
        </w:rPr>
        <w:t>y</w:t>
      </w:r>
      <w:r>
        <w:rPr>
          <w:rFonts w:ascii="Arial" w:eastAsia="Arial" w:hAnsi="Arial" w:cs="Arial"/>
        </w:rPr>
        <w:t>.</w:t>
      </w:r>
    </w:p>
    <w:p w:rsidR="000A5570" w:rsidRDefault="00863EB5">
      <w:pPr>
        <w:tabs>
          <w:tab w:val="left" w:pos="1000"/>
        </w:tabs>
        <w:spacing w:before="79" w:after="0" w:line="252" w:lineRule="exact"/>
        <w:ind w:left="1019" w:right="98" w:hanging="360"/>
        <w:jc w:val="both"/>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O</w:t>
      </w:r>
      <w:r>
        <w:rPr>
          <w:rFonts w:ascii="Arial" w:eastAsia="Arial" w:hAnsi="Arial" w:cs="Arial"/>
        </w:rPr>
        <w:t>pe</w:t>
      </w:r>
      <w:r>
        <w:rPr>
          <w:rFonts w:ascii="Arial" w:eastAsia="Arial" w:hAnsi="Arial" w:cs="Arial"/>
          <w:spacing w:val="1"/>
        </w:rPr>
        <w:t>r</w:t>
      </w:r>
      <w:r>
        <w:rPr>
          <w:rFonts w:ascii="Arial" w:eastAsia="Arial" w:hAnsi="Arial" w:cs="Arial"/>
          <w:spacing w:val="-3"/>
        </w:rPr>
        <w:t>a</w:t>
      </w:r>
      <w:r>
        <w:rPr>
          <w:rFonts w:ascii="Arial" w:eastAsia="Arial" w:hAnsi="Arial" w:cs="Arial"/>
          <w:spacing w:val="1"/>
        </w:rPr>
        <w:t>t</w:t>
      </w:r>
      <w:r>
        <w:rPr>
          <w:rFonts w:ascii="Arial" w:eastAsia="Arial" w:hAnsi="Arial" w:cs="Arial"/>
        </w:rPr>
        <w:t>e</w:t>
      </w:r>
      <w:r>
        <w:rPr>
          <w:rFonts w:ascii="Arial" w:eastAsia="Arial" w:hAnsi="Arial" w:cs="Arial"/>
          <w:spacing w:val="-2"/>
        </w:rPr>
        <w:t xml:space="preserve"> </w:t>
      </w:r>
      <w:r>
        <w:rPr>
          <w:rFonts w:ascii="Arial" w:eastAsia="Arial" w:hAnsi="Arial" w:cs="Arial"/>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3"/>
        </w:rPr>
        <w:t>p</w:t>
      </w:r>
      <w:r>
        <w:rPr>
          <w:rFonts w:ascii="Arial" w:eastAsia="Arial" w:hAnsi="Arial" w:cs="Arial"/>
          <w:spacing w:val="1"/>
        </w:rPr>
        <w:t>m</w:t>
      </w:r>
      <w:r>
        <w:rPr>
          <w:rFonts w:ascii="Arial" w:eastAsia="Arial" w:hAnsi="Arial" w:cs="Arial"/>
        </w:rPr>
        <w:t>ent</w:t>
      </w:r>
      <w:r>
        <w:rPr>
          <w:rFonts w:ascii="Arial" w:eastAsia="Arial" w:hAnsi="Arial" w:cs="Arial"/>
          <w:spacing w:val="-2"/>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r co</w:t>
      </w:r>
      <w:r>
        <w:rPr>
          <w:rFonts w:ascii="Arial" w:eastAsia="Arial" w:hAnsi="Arial" w:cs="Arial"/>
          <w:spacing w:val="1"/>
        </w:rPr>
        <w:t>mm</w:t>
      </w:r>
      <w:r>
        <w:rPr>
          <w:rFonts w:ascii="Arial" w:eastAsia="Arial" w:hAnsi="Arial" w:cs="Arial"/>
        </w:rPr>
        <w:t>un</w:t>
      </w:r>
      <w:r>
        <w:rPr>
          <w:rFonts w:ascii="Arial" w:eastAsia="Arial" w:hAnsi="Arial" w:cs="Arial"/>
          <w:spacing w:val="-1"/>
        </w:rPr>
        <w:t>i</w:t>
      </w:r>
      <w:r>
        <w:rPr>
          <w:rFonts w:ascii="Arial" w:eastAsia="Arial" w:hAnsi="Arial" w:cs="Arial"/>
        </w:rPr>
        <w:t>c</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ons, da</w:t>
      </w:r>
      <w:r>
        <w:rPr>
          <w:rFonts w:ascii="Arial" w:eastAsia="Arial" w:hAnsi="Arial" w:cs="Arial"/>
          <w:spacing w:val="1"/>
        </w:rPr>
        <w:t>t</w:t>
      </w:r>
      <w:r>
        <w:rPr>
          <w:rFonts w:ascii="Arial" w:eastAsia="Arial" w:hAnsi="Arial" w:cs="Arial"/>
        </w:rPr>
        <w:t>a</w:t>
      </w:r>
      <w:r>
        <w:rPr>
          <w:rFonts w:ascii="Arial" w:eastAsia="Arial" w:hAnsi="Arial" w:cs="Arial"/>
          <w:spacing w:val="-2"/>
        </w:rPr>
        <w:t xml:space="preserve"> </w:t>
      </w:r>
      <w:r>
        <w:rPr>
          <w:rFonts w:ascii="Arial" w:eastAsia="Arial" w:hAnsi="Arial" w:cs="Arial"/>
        </w:rPr>
        <w:t>co</w:t>
      </w:r>
      <w:r>
        <w:rPr>
          <w:rFonts w:ascii="Arial" w:eastAsia="Arial" w:hAnsi="Arial" w:cs="Arial"/>
          <w:spacing w:val="-1"/>
        </w:rPr>
        <w:t>ll</w:t>
      </w:r>
      <w:r>
        <w:rPr>
          <w:rFonts w:ascii="Arial" w:eastAsia="Arial" w:hAnsi="Arial" w:cs="Arial"/>
        </w:rPr>
        <w:t>ec</w:t>
      </w:r>
      <w:r>
        <w:rPr>
          <w:rFonts w:ascii="Arial" w:eastAsia="Arial" w:hAnsi="Arial" w:cs="Arial"/>
          <w:spacing w:val="1"/>
        </w:rPr>
        <w:t>t</w:t>
      </w:r>
      <w:r>
        <w:rPr>
          <w:rFonts w:ascii="Arial" w:eastAsia="Arial" w:hAnsi="Arial" w:cs="Arial"/>
          <w:spacing w:val="-1"/>
        </w:rPr>
        <w:t>i</w:t>
      </w:r>
      <w:r>
        <w:rPr>
          <w:rFonts w:ascii="Arial" w:eastAsia="Arial" w:hAnsi="Arial" w:cs="Arial"/>
        </w:rPr>
        <w:t>on, da</w:t>
      </w:r>
      <w:r>
        <w:rPr>
          <w:rFonts w:ascii="Arial" w:eastAsia="Arial" w:hAnsi="Arial" w:cs="Arial"/>
          <w:spacing w:val="1"/>
        </w:rPr>
        <w:t>t</w:t>
      </w:r>
      <w:r>
        <w:rPr>
          <w:rFonts w:ascii="Arial" w:eastAsia="Arial" w:hAnsi="Arial" w:cs="Arial"/>
        </w:rPr>
        <w:t>a</w:t>
      </w:r>
      <w:r>
        <w:rPr>
          <w:rFonts w:ascii="Arial" w:eastAsia="Arial" w:hAnsi="Arial" w:cs="Arial"/>
          <w:spacing w:val="-2"/>
        </w:rPr>
        <w:t xml:space="preserve"> </w:t>
      </w:r>
      <w:r>
        <w:rPr>
          <w:rFonts w:ascii="Arial" w:eastAsia="Arial" w:hAnsi="Arial" w:cs="Arial"/>
        </w:rPr>
        <w:t>ana</w:t>
      </w:r>
      <w:r>
        <w:rPr>
          <w:rFonts w:ascii="Arial" w:eastAsia="Arial" w:hAnsi="Arial" w:cs="Arial"/>
          <w:spacing w:val="-1"/>
        </w:rPr>
        <w:t>l</w:t>
      </w:r>
      <w:r>
        <w:rPr>
          <w:rFonts w:ascii="Arial" w:eastAsia="Arial" w:hAnsi="Arial" w:cs="Arial"/>
          <w:spacing w:val="-2"/>
        </w:rPr>
        <w:t>y</w:t>
      </w:r>
      <w:r>
        <w:rPr>
          <w:rFonts w:ascii="Arial" w:eastAsia="Arial" w:hAnsi="Arial" w:cs="Arial"/>
        </w:rPr>
        <w:t>s</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rPr>
        <w:t>and</w:t>
      </w:r>
      <w:r>
        <w:rPr>
          <w:rFonts w:ascii="Arial" w:eastAsia="Arial" w:hAnsi="Arial" w:cs="Arial"/>
          <w:spacing w:val="1"/>
        </w:rPr>
        <w:t xml:space="preserve"> </w:t>
      </w:r>
      <w:r>
        <w:rPr>
          <w:rFonts w:ascii="Arial" w:eastAsia="Arial" w:hAnsi="Arial" w:cs="Arial"/>
        </w:rPr>
        <w:t>es</w:t>
      </w:r>
      <w:r>
        <w:rPr>
          <w:rFonts w:ascii="Arial" w:eastAsia="Arial" w:hAnsi="Arial" w:cs="Arial"/>
          <w:spacing w:val="1"/>
        </w:rPr>
        <w:t>t</w:t>
      </w:r>
      <w:r>
        <w:rPr>
          <w:rFonts w:ascii="Arial" w:eastAsia="Arial" w:hAnsi="Arial" w:cs="Arial"/>
        </w:rPr>
        <w:t>ab</w:t>
      </w:r>
      <w:r>
        <w:rPr>
          <w:rFonts w:ascii="Arial" w:eastAsia="Arial" w:hAnsi="Arial" w:cs="Arial"/>
          <w:spacing w:val="-1"/>
        </w:rPr>
        <w:t>li</w:t>
      </w:r>
      <w:r>
        <w:rPr>
          <w:rFonts w:ascii="Arial" w:eastAsia="Arial" w:hAnsi="Arial" w:cs="Arial"/>
        </w:rPr>
        <w:t>sh</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rPr>
        <w:t xml:space="preserve">t </w:t>
      </w:r>
      <w:r>
        <w:rPr>
          <w:rFonts w:ascii="Arial" w:eastAsia="Arial" w:hAnsi="Arial" w:cs="Arial"/>
          <w:spacing w:val="-3"/>
        </w:rPr>
        <w:t>o</w:t>
      </w:r>
      <w:r>
        <w:rPr>
          <w:rFonts w:ascii="Arial" w:eastAsia="Arial" w:hAnsi="Arial" w:cs="Arial"/>
        </w:rPr>
        <w:t>f</w:t>
      </w:r>
      <w:r>
        <w:rPr>
          <w:rFonts w:ascii="Arial" w:eastAsia="Arial" w:hAnsi="Arial" w:cs="Arial"/>
          <w:spacing w:val="5"/>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1"/>
        </w:rPr>
        <w:t>r</w:t>
      </w:r>
      <w:r>
        <w:rPr>
          <w:rFonts w:ascii="Arial" w:eastAsia="Arial" w:hAnsi="Arial" w:cs="Arial"/>
          <w:spacing w:val="-3"/>
        </w:rPr>
        <w:t>a</w:t>
      </w:r>
      <w:r>
        <w:rPr>
          <w:rFonts w:ascii="Arial" w:eastAsia="Arial" w:hAnsi="Arial" w:cs="Arial"/>
          <w:spacing w:val="1"/>
        </w:rPr>
        <w:t>f</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1"/>
        </w:rPr>
        <w:t xml:space="preserve"> i</w:t>
      </w:r>
      <w:r>
        <w:rPr>
          <w:rFonts w:ascii="Arial" w:eastAsia="Arial" w:hAnsi="Arial" w:cs="Arial"/>
          <w:spacing w:val="1"/>
        </w:rPr>
        <w:t>m</w:t>
      </w:r>
      <w:r>
        <w:rPr>
          <w:rFonts w:ascii="Arial" w:eastAsia="Arial" w:hAnsi="Arial" w:cs="Arial"/>
          <w:spacing w:val="-3"/>
        </w:rPr>
        <w:t>a</w:t>
      </w:r>
      <w:r>
        <w:rPr>
          <w:rFonts w:ascii="Arial" w:eastAsia="Arial" w:hAnsi="Arial" w:cs="Arial"/>
          <w:spacing w:val="2"/>
        </w:rPr>
        <w:t>g</w:t>
      </w:r>
      <w:r>
        <w:rPr>
          <w:rFonts w:ascii="Arial" w:eastAsia="Arial" w:hAnsi="Arial" w:cs="Arial"/>
          <w:spacing w:val="-3"/>
        </w:rPr>
        <w:t>e.</w:t>
      </w:r>
    </w:p>
    <w:p w:rsidR="000A5570" w:rsidRDefault="00863EB5">
      <w:pPr>
        <w:tabs>
          <w:tab w:val="left" w:pos="1000"/>
        </w:tabs>
        <w:spacing w:before="72" w:after="0" w:line="239" w:lineRule="auto"/>
        <w:ind w:left="1019" w:right="98" w:hanging="360"/>
        <w:jc w:val="both"/>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I</w:t>
      </w:r>
      <w:r>
        <w:rPr>
          <w:rFonts w:ascii="Arial" w:eastAsia="Arial" w:hAnsi="Arial" w:cs="Arial"/>
        </w:rPr>
        <w:t>n</w:t>
      </w:r>
      <w:r>
        <w:rPr>
          <w:rFonts w:ascii="Arial" w:eastAsia="Arial" w:hAnsi="Arial" w:cs="Arial"/>
          <w:spacing w:val="13"/>
        </w:rPr>
        <w:t xml:space="preserve"> </w:t>
      </w:r>
      <w:r>
        <w:rPr>
          <w:rFonts w:ascii="Arial" w:eastAsia="Arial" w:hAnsi="Arial" w:cs="Arial"/>
        </w:rPr>
        <w:t>an</w:t>
      </w:r>
      <w:r>
        <w:rPr>
          <w:rFonts w:ascii="Arial" w:eastAsia="Arial" w:hAnsi="Arial" w:cs="Arial"/>
          <w:spacing w:val="10"/>
        </w:rPr>
        <w:t xml:space="preserve"> </w:t>
      </w:r>
      <w:r>
        <w:rPr>
          <w:rFonts w:ascii="Arial" w:eastAsia="Arial" w:hAnsi="Arial" w:cs="Arial"/>
          <w:spacing w:val="1"/>
        </w:rPr>
        <w:t>I</w:t>
      </w:r>
      <w:r>
        <w:rPr>
          <w:rFonts w:ascii="Arial" w:eastAsia="Arial" w:hAnsi="Arial" w:cs="Arial"/>
          <w:spacing w:val="-3"/>
        </w:rPr>
        <w:t>n</w:t>
      </w:r>
      <w:r>
        <w:rPr>
          <w:rFonts w:ascii="Arial" w:eastAsia="Arial" w:hAnsi="Arial" w:cs="Arial"/>
          <w:spacing w:val="3"/>
        </w:rPr>
        <w:t>f</w:t>
      </w:r>
      <w:r>
        <w:rPr>
          <w:rFonts w:ascii="Arial" w:eastAsia="Arial" w:hAnsi="Arial" w:cs="Arial"/>
          <w:spacing w:val="-3"/>
        </w:rPr>
        <w:t>o</w:t>
      </w:r>
      <w:r>
        <w:rPr>
          <w:rFonts w:ascii="Arial" w:eastAsia="Arial" w:hAnsi="Arial" w:cs="Arial"/>
          <w:spacing w:val="-2"/>
        </w:rPr>
        <w:t>r</w:t>
      </w:r>
      <w:r>
        <w:rPr>
          <w:rFonts w:ascii="Arial" w:eastAsia="Arial" w:hAnsi="Arial" w:cs="Arial"/>
          <w:spacing w:val="1"/>
        </w:rPr>
        <w:t>m</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3"/>
        </w:rPr>
        <w:t xml:space="preserve"> </w:t>
      </w:r>
      <w:r>
        <w:rPr>
          <w:rFonts w:ascii="Arial" w:eastAsia="Arial" w:hAnsi="Arial" w:cs="Arial"/>
          <w:spacing w:val="-1"/>
        </w:rPr>
        <w:t>S</w:t>
      </w:r>
      <w:r>
        <w:rPr>
          <w:rFonts w:ascii="Arial" w:eastAsia="Arial" w:hAnsi="Arial" w:cs="Arial"/>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13"/>
        </w:rPr>
        <w:t xml:space="preserve"> </w:t>
      </w:r>
      <w:r>
        <w:rPr>
          <w:rFonts w:ascii="Arial" w:eastAsia="Arial" w:hAnsi="Arial" w:cs="Arial"/>
          <w:spacing w:val="1"/>
        </w:rPr>
        <w:t>(I</w:t>
      </w:r>
      <w:r>
        <w:rPr>
          <w:rFonts w:ascii="Arial" w:eastAsia="Arial" w:hAnsi="Arial" w:cs="Arial"/>
          <w:spacing w:val="-1"/>
        </w:rPr>
        <w:t>N</w:t>
      </w:r>
      <w:r>
        <w:rPr>
          <w:rFonts w:ascii="Arial" w:eastAsia="Arial" w:hAnsi="Arial" w:cs="Arial"/>
          <w:spacing w:val="-3"/>
        </w:rPr>
        <w:t>S</w:t>
      </w:r>
      <w:r>
        <w:rPr>
          <w:rFonts w:ascii="Arial" w:eastAsia="Arial" w:hAnsi="Arial" w:cs="Arial"/>
        </w:rPr>
        <w:t>)</w:t>
      </w:r>
      <w:r>
        <w:rPr>
          <w:rFonts w:ascii="Arial" w:eastAsia="Arial" w:hAnsi="Arial" w:cs="Arial"/>
          <w:spacing w:val="14"/>
        </w:rPr>
        <w:t xml:space="preserve"> </w:t>
      </w:r>
      <w:r>
        <w:rPr>
          <w:rFonts w:ascii="Arial" w:eastAsia="Arial" w:hAnsi="Arial" w:cs="Arial"/>
          <w:spacing w:val="-1"/>
        </w:rPr>
        <w:t>t</w:t>
      </w:r>
      <w:r>
        <w:rPr>
          <w:rFonts w:ascii="Arial" w:eastAsia="Arial" w:hAnsi="Arial" w:cs="Arial"/>
          <w:spacing w:val="1"/>
        </w:rPr>
        <w:t>r</w:t>
      </w:r>
      <w:r>
        <w:rPr>
          <w:rFonts w:ascii="Arial" w:eastAsia="Arial" w:hAnsi="Arial" w:cs="Arial"/>
        </w:rPr>
        <w:t>an</w:t>
      </w:r>
      <w:r>
        <w:rPr>
          <w:rFonts w:ascii="Arial" w:eastAsia="Arial" w:hAnsi="Arial" w:cs="Arial"/>
          <w:spacing w:val="-2"/>
        </w:rPr>
        <w:t>s</w:t>
      </w:r>
      <w:r>
        <w:rPr>
          <w:rFonts w:ascii="Arial" w:eastAsia="Arial" w:hAnsi="Arial" w:cs="Arial"/>
          <w:spacing w:val="1"/>
        </w:rPr>
        <w:t>m</w:t>
      </w:r>
      <w:r>
        <w:rPr>
          <w:rFonts w:ascii="Arial" w:eastAsia="Arial" w:hAnsi="Arial" w:cs="Arial"/>
          <w:spacing w:val="-1"/>
        </w:rPr>
        <w:t>i</w:t>
      </w:r>
      <w:r>
        <w:rPr>
          <w:rFonts w:ascii="Arial" w:eastAsia="Arial" w:hAnsi="Arial" w:cs="Arial"/>
        </w:rPr>
        <w:t>t</w:t>
      </w:r>
      <w:r>
        <w:rPr>
          <w:rFonts w:ascii="Arial" w:eastAsia="Arial" w:hAnsi="Arial" w:cs="Arial"/>
          <w:spacing w:val="14"/>
        </w:rPr>
        <w:t xml:space="preserve"> </w:t>
      </w:r>
      <w:r>
        <w:rPr>
          <w:rFonts w:ascii="Arial" w:eastAsia="Arial" w:hAnsi="Arial" w:cs="Arial"/>
          <w:spacing w:val="-1"/>
        </w:rPr>
        <w:t>i</w:t>
      </w:r>
      <w:r>
        <w:rPr>
          <w:rFonts w:ascii="Arial" w:eastAsia="Arial" w:hAnsi="Arial" w:cs="Arial"/>
          <w:spacing w:val="-3"/>
        </w:rPr>
        <w:t>n</w:t>
      </w:r>
      <w:r>
        <w:rPr>
          <w:rFonts w:ascii="Arial" w:eastAsia="Arial" w:hAnsi="Arial" w:cs="Arial"/>
          <w:spacing w:val="3"/>
        </w:rPr>
        <w:t>f</w:t>
      </w:r>
      <w:r>
        <w:rPr>
          <w:rFonts w:ascii="Arial" w:eastAsia="Arial" w:hAnsi="Arial" w:cs="Arial"/>
          <w:spacing w:val="-3"/>
        </w:rPr>
        <w:t>o</w:t>
      </w:r>
      <w:r>
        <w:rPr>
          <w:rFonts w:ascii="Arial" w:eastAsia="Arial" w:hAnsi="Arial" w:cs="Arial"/>
          <w:spacing w:val="-2"/>
        </w:rPr>
        <w:t>r</w:t>
      </w:r>
      <w:r>
        <w:rPr>
          <w:rFonts w:ascii="Arial" w:eastAsia="Arial" w:hAnsi="Arial" w:cs="Arial"/>
          <w:spacing w:val="1"/>
        </w:rPr>
        <w:t>m</w:t>
      </w:r>
      <w:r>
        <w:rPr>
          <w:rFonts w:ascii="Arial" w:eastAsia="Arial" w:hAnsi="Arial" w:cs="Arial"/>
        </w:rPr>
        <w:t>a</w:t>
      </w:r>
      <w:r>
        <w:rPr>
          <w:rFonts w:ascii="Arial" w:eastAsia="Arial" w:hAnsi="Arial" w:cs="Arial"/>
          <w:spacing w:val="-1"/>
        </w:rPr>
        <w:t>ti</w:t>
      </w:r>
      <w:r>
        <w:rPr>
          <w:rFonts w:ascii="Arial" w:eastAsia="Arial" w:hAnsi="Arial" w:cs="Arial"/>
        </w:rPr>
        <w:t>on</w:t>
      </w:r>
      <w:r>
        <w:rPr>
          <w:rFonts w:ascii="Arial" w:eastAsia="Arial" w:hAnsi="Arial" w:cs="Arial"/>
          <w:spacing w:val="13"/>
        </w:rPr>
        <w:t xml:space="preserve"> </w:t>
      </w:r>
      <w:r>
        <w:rPr>
          <w:rFonts w:ascii="Arial" w:eastAsia="Arial" w:hAnsi="Arial" w:cs="Arial"/>
        </w:rPr>
        <w:t>at</w:t>
      </w:r>
      <w:r>
        <w:rPr>
          <w:rFonts w:ascii="Arial" w:eastAsia="Arial" w:hAnsi="Arial" w:cs="Arial"/>
          <w:spacing w:val="14"/>
        </w:rPr>
        <w:t xml:space="preserve"> </w:t>
      </w:r>
      <w:r>
        <w:rPr>
          <w:rFonts w:ascii="Arial" w:eastAsia="Arial" w:hAnsi="Arial" w:cs="Arial"/>
        </w:rPr>
        <w:t>ap</w:t>
      </w:r>
      <w:r>
        <w:rPr>
          <w:rFonts w:ascii="Arial" w:eastAsia="Arial" w:hAnsi="Arial" w:cs="Arial"/>
          <w:spacing w:val="-3"/>
        </w:rPr>
        <w:t>p</w:t>
      </w:r>
      <w:r>
        <w:rPr>
          <w:rFonts w:ascii="Arial" w:eastAsia="Arial" w:hAnsi="Arial" w:cs="Arial"/>
          <w:spacing w:val="1"/>
        </w:rPr>
        <w:t>r</w:t>
      </w:r>
      <w:r>
        <w:rPr>
          <w:rFonts w:ascii="Arial" w:eastAsia="Arial" w:hAnsi="Arial" w:cs="Arial"/>
        </w:rPr>
        <w:t>op</w:t>
      </w:r>
      <w:r>
        <w:rPr>
          <w:rFonts w:ascii="Arial" w:eastAsia="Arial" w:hAnsi="Arial" w:cs="Arial"/>
          <w:spacing w:val="1"/>
        </w:rPr>
        <w:t>r</w:t>
      </w:r>
      <w:r>
        <w:rPr>
          <w:rFonts w:ascii="Arial" w:eastAsia="Arial" w:hAnsi="Arial" w:cs="Arial"/>
          <w:spacing w:val="-1"/>
        </w:rPr>
        <w:t>i</w:t>
      </w:r>
      <w:r>
        <w:rPr>
          <w:rFonts w:ascii="Arial" w:eastAsia="Arial" w:hAnsi="Arial" w:cs="Arial"/>
        </w:rPr>
        <w:t>a</w:t>
      </w:r>
      <w:r>
        <w:rPr>
          <w:rFonts w:ascii="Arial" w:eastAsia="Arial" w:hAnsi="Arial" w:cs="Arial"/>
          <w:spacing w:val="1"/>
        </w:rPr>
        <w:t>t</w:t>
      </w:r>
      <w:r>
        <w:rPr>
          <w:rFonts w:ascii="Arial" w:eastAsia="Arial" w:hAnsi="Arial" w:cs="Arial"/>
        </w:rPr>
        <w:t>e</w:t>
      </w:r>
      <w:r>
        <w:rPr>
          <w:rFonts w:ascii="Arial" w:eastAsia="Arial" w:hAnsi="Arial" w:cs="Arial"/>
          <w:spacing w:val="10"/>
        </w:rPr>
        <w:t xml:space="preserve"> </w:t>
      </w:r>
      <w:r>
        <w:rPr>
          <w:rFonts w:ascii="Arial" w:eastAsia="Arial" w:hAnsi="Arial" w:cs="Arial"/>
          <w:spacing w:val="1"/>
        </w:rPr>
        <w:t>t</w:t>
      </w:r>
      <w:r>
        <w:rPr>
          <w:rFonts w:ascii="Arial" w:eastAsia="Arial" w:hAnsi="Arial" w:cs="Arial"/>
          <w:spacing w:val="-1"/>
        </w:rPr>
        <w:t>i</w:t>
      </w:r>
      <w:r>
        <w:rPr>
          <w:rFonts w:ascii="Arial" w:eastAsia="Arial" w:hAnsi="Arial" w:cs="Arial"/>
          <w:spacing w:val="1"/>
        </w:rPr>
        <w:t>m</w:t>
      </w:r>
      <w:r>
        <w:rPr>
          <w:rFonts w:ascii="Arial" w:eastAsia="Arial" w:hAnsi="Arial" w:cs="Arial"/>
          <w:spacing w:val="-3"/>
        </w:rPr>
        <w:t>e</w:t>
      </w:r>
      <w:r>
        <w:rPr>
          <w:rFonts w:ascii="Arial" w:eastAsia="Arial" w:hAnsi="Arial" w:cs="Arial"/>
        </w:rPr>
        <w:t>s,</w:t>
      </w:r>
      <w:r>
        <w:rPr>
          <w:rFonts w:ascii="Arial" w:eastAsia="Arial" w:hAnsi="Arial" w:cs="Arial"/>
          <w:spacing w:val="12"/>
        </w:rPr>
        <w:t xml:space="preserve"> </w:t>
      </w:r>
      <w:r>
        <w:rPr>
          <w:rFonts w:ascii="Arial" w:eastAsia="Arial" w:hAnsi="Arial" w:cs="Arial"/>
        </w:rPr>
        <w:t>at</w:t>
      </w:r>
      <w:r>
        <w:rPr>
          <w:rFonts w:ascii="Arial" w:eastAsia="Arial" w:hAnsi="Arial" w:cs="Arial"/>
          <w:spacing w:val="1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0"/>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3"/>
        </w:rPr>
        <w:t>e</w:t>
      </w:r>
      <w:r>
        <w:rPr>
          <w:rFonts w:ascii="Arial" w:eastAsia="Arial" w:hAnsi="Arial" w:cs="Arial"/>
          <w:spacing w:val="-2"/>
        </w:rPr>
        <w:t>s</w:t>
      </w:r>
      <w:r>
        <w:rPr>
          <w:rFonts w:ascii="Arial" w:eastAsia="Arial" w:hAnsi="Arial" w:cs="Arial"/>
        </w:rPr>
        <w:t xml:space="preserve">t </w:t>
      </w:r>
      <w:r>
        <w:rPr>
          <w:rFonts w:ascii="Arial" w:eastAsia="Arial" w:hAnsi="Arial" w:cs="Arial"/>
          <w:spacing w:val="-3"/>
        </w:rPr>
        <w:t>o</w:t>
      </w:r>
      <w:r>
        <w:rPr>
          <w:rFonts w:ascii="Arial" w:eastAsia="Arial" w:hAnsi="Arial" w:cs="Arial"/>
        </w:rPr>
        <w:t>f</w:t>
      </w:r>
      <w:r>
        <w:rPr>
          <w:rFonts w:ascii="Arial" w:eastAsia="Arial" w:hAnsi="Arial" w:cs="Arial"/>
          <w:spacing w:val="14"/>
        </w:rPr>
        <w:t xml:space="preserve"> </w:t>
      </w:r>
      <w:r>
        <w:rPr>
          <w:rFonts w:ascii="Arial" w:eastAsia="Arial" w:hAnsi="Arial" w:cs="Arial"/>
        </w:rPr>
        <w:t>a</w:t>
      </w:r>
      <w:r>
        <w:rPr>
          <w:rFonts w:ascii="Arial" w:eastAsia="Arial" w:hAnsi="Arial" w:cs="Arial"/>
          <w:spacing w:val="10"/>
        </w:rPr>
        <w:t xml:space="preserve"> </w:t>
      </w:r>
      <w:r>
        <w:rPr>
          <w:rFonts w:ascii="Arial" w:eastAsia="Arial" w:hAnsi="Arial" w:cs="Arial"/>
          <w:spacing w:val="-2"/>
        </w:rPr>
        <w:t>v</w:t>
      </w:r>
      <w:r>
        <w:rPr>
          <w:rFonts w:ascii="Arial" w:eastAsia="Arial" w:hAnsi="Arial" w:cs="Arial"/>
        </w:rPr>
        <w:t>essel</w:t>
      </w:r>
      <w:r>
        <w:rPr>
          <w:rFonts w:ascii="Arial" w:eastAsia="Arial" w:hAnsi="Arial" w:cs="Arial"/>
          <w:spacing w:val="10"/>
        </w:rPr>
        <w:t xml:space="preserve"> </w:t>
      </w:r>
      <w:r>
        <w:rPr>
          <w:rFonts w:ascii="Arial" w:eastAsia="Arial" w:hAnsi="Arial" w:cs="Arial"/>
        </w:rPr>
        <w:t>or</w:t>
      </w:r>
      <w:r>
        <w:rPr>
          <w:rFonts w:ascii="Arial" w:eastAsia="Arial" w:hAnsi="Arial" w:cs="Arial"/>
          <w:spacing w:val="12"/>
        </w:rPr>
        <w:t xml:space="preserve"> </w:t>
      </w:r>
      <w:r>
        <w:rPr>
          <w:rFonts w:ascii="Arial" w:eastAsia="Arial" w:hAnsi="Arial" w:cs="Arial"/>
          <w:spacing w:val="-3"/>
        </w:rPr>
        <w:t>w</w:t>
      </w:r>
      <w:r>
        <w:rPr>
          <w:rFonts w:ascii="Arial" w:eastAsia="Arial" w:hAnsi="Arial" w:cs="Arial"/>
        </w:rPr>
        <w:t>hen</w:t>
      </w:r>
      <w:r>
        <w:rPr>
          <w:rFonts w:ascii="Arial" w:eastAsia="Arial" w:hAnsi="Arial" w:cs="Arial"/>
          <w:spacing w:val="10"/>
        </w:rPr>
        <w:t xml:space="preserve"> </w:t>
      </w:r>
      <w:r>
        <w:rPr>
          <w:rFonts w:ascii="Arial" w:eastAsia="Arial" w:hAnsi="Arial" w:cs="Arial"/>
        </w:rPr>
        <w:t>dee</w:t>
      </w:r>
      <w:r>
        <w:rPr>
          <w:rFonts w:ascii="Arial" w:eastAsia="Arial" w:hAnsi="Arial" w:cs="Arial"/>
          <w:spacing w:val="1"/>
        </w:rPr>
        <w:t>m</w:t>
      </w:r>
      <w:r>
        <w:rPr>
          <w:rFonts w:ascii="Arial" w:eastAsia="Arial" w:hAnsi="Arial" w:cs="Arial"/>
        </w:rPr>
        <w:t>ed</w:t>
      </w:r>
      <w:r>
        <w:rPr>
          <w:rFonts w:ascii="Arial" w:eastAsia="Arial" w:hAnsi="Arial" w:cs="Arial"/>
          <w:spacing w:val="10"/>
        </w:rPr>
        <w:t xml:space="preserve"> </w:t>
      </w:r>
      <w:r>
        <w:rPr>
          <w:rFonts w:ascii="Arial" w:eastAsia="Arial" w:hAnsi="Arial" w:cs="Arial"/>
        </w:rPr>
        <w:t>necess</w:t>
      </w:r>
      <w:r>
        <w:rPr>
          <w:rFonts w:ascii="Arial" w:eastAsia="Arial" w:hAnsi="Arial" w:cs="Arial"/>
          <w:spacing w:val="-3"/>
        </w:rPr>
        <w:t>a</w:t>
      </w:r>
      <w:r>
        <w:rPr>
          <w:rFonts w:ascii="Arial" w:eastAsia="Arial" w:hAnsi="Arial" w:cs="Arial"/>
          <w:spacing w:val="1"/>
        </w:rPr>
        <w:t>r</w:t>
      </w:r>
      <w:r>
        <w:rPr>
          <w:rFonts w:ascii="Arial" w:eastAsia="Arial" w:hAnsi="Arial" w:cs="Arial"/>
        </w:rPr>
        <w:t>y</w:t>
      </w:r>
      <w:r>
        <w:rPr>
          <w:rFonts w:ascii="Arial" w:eastAsia="Arial" w:hAnsi="Arial" w:cs="Arial"/>
          <w:spacing w:val="8"/>
        </w:rPr>
        <w:t xml:space="preserve"> </w:t>
      </w:r>
      <w:r>
        <w:rPr>
          <w:rFonts w:ascii="Arial" w:eastAsia="Arial" w:hAnsi="Arial" w:cs="Arial"/>
        </w:rPr>
        <w:t>by</w:t>
      </w:r>
      <w:r>
        <w:rPr>
          <w:rFonts w:ascii="Arial" w:eastAsia="Arial" w:hAnsi="Arial" w:cs="Arial"/>
          <w:spacing w:val="8"/>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0"/>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spacing w:val="-1"/>
        </w:rPr>
        <w:t>S</w:t>
      </w:r>
      <w:r>
        <w:rPr>
          <w:rFonts w:ascii="Arial" w:eastAsia="Arial" w:hAnsi="Arial" w:cs="Arial"/>
        </w:rPr>
        <w:t>,</w:t>
      </w:r>
      <w:r>
        <w:rPr>
          <w:rFonts w:ascii="Arial" w:eastAsia="Arial" w:hAnsi="Arial" w:cs="Arial"/>
          <w:spacing w:val="7"/>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12"/>
        </w:rPr>
        <w:t xml:space="preserve"> </w:t>
      </w:r>
      <w:r>
        <w:rPr>
          <w:rFonts w:ascii="Arial" w:eastAsia="Arial" w:hAnsi="Arial" w:cs="Arial"/>
        </w:rPr>
        <w:t>e</w:t>
      </w:r>
      <w:r>
        <w:rPr>
          <w:rFonts w:ascii="Arial" w:eastAsia="Arial" w:hAnsi="Arial" w:cs="Arial"/>
          <w:spacing w:val="-2"/>
        </w:rPr>
        <w:t>x</w:t>
      </w:r>
      <w:r>
        <w:rPr>
          <w:rFonts w:ascii="Arial" w:eastAsia="Arial" w:hAnsi="Arial" w:cs="Arial"/>
        </w:rPr>
        <w:t>a</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e</w:t>
      </w:r>
      <w:r>
        <w:rPr>
          <w:rFonts w:ascii="Arial" w:eastAsia="Arial" w:hAnsi="Arial" w:cs="Arial"/>
          <w:spacing w:val="10"/>
        </w:rPr>
        <w:t xml:space="preserve"> </w:t>
      </w:r>
      <w:r>
        <w:rPr>
          <w:rFonts w:ascii="Arial" w:eastAsia="Arial" w:hAnsi="Arial" w:cs="Arial"/>
        </w:rPr>
        <w:t>a</w:t>
      </w:r>
      <w:r>
        <w:rPr>
          <w:rFonts w:ascii="Arial" w:eastAsia="Arial" w:hAnsi="Arial" w:cs="Arial"/>
          <w:spacing w:val="10"/>
        </w:rPr>
        <w:t xml:space="preserve"> </w:t>
      </w:r>
      <w:r>
        <w:rPr>
          <w:rFonts w:ascii="Arial" w:eastAsia="Arial" w:hAnsi="Arial" w:cs="Arial"/>
        </w:rPr>
        <w:t>sudd</w:t>
      </w:r>
      <w:r>
        <w:rPr>
          <w:rFonts w:ascii="Arial" w:eastAsia="Arial" w:hAnsi="Arial" w:cs="Arial"/>
          <w:spacing w:val="-3"/>
        </w:rPr>
        <w:t>e</w:t>
      </w:r>
      <w:r>
        <w:rPr>
          <w:rFonts w:ascii="Arial" w:eastAsia="Arial" w:hAnsi="Arial" w:cs="Arial"/>
        </w:rPr>
        <w:t>n</w:t>
      </w:r>
      <w:r>
        <w:rPr>
          <w:rFonts w:ascii="Arial" w:eastAsia="Arial" w:hAnsi="Arial" w:cs="Arial"/>
          <w:spacing w:val="10"/>
        </w:rPr>
        <w:t xml:space="preserve"> </w:t>
      </w:r>
      <w:r>
        <w:rPr>
          <w:rFonts w:ascii="Arial" w:eastAsia="Arial" w:hAnsi="Arial" w:cs="Arial"/>
        </w:rPr>
        <w:t>de</w:t>
      </w:r>
      <w:r>
        <w:rPr>
          <w:rFonts w:ascii="Arial" w:eastAsia="Arial" w:hAnsi="Arial" w:cs="Arial"/>
          <w:spacing w:val="1"/>
        </w:rPr>
        <w:t>t</w:t>
      </w:r>
      <w:r>
        <w:rPr>
          <w:rFonts w:ascii="Arial" w:eastAsia="Arial" w:hAnsi="Arial" w:cs="Arial"/>
        </w:rPr>
        <w:t>e</w:t>
      </w:r>
      <w:r>
        <w:rPr>
          <w:rFonts w:ascii="Arial" w:eastAsia="Arial" w:hAnsi="Arial" w:cs="Arial"/>
          <w:spacing w:val="1"/>
        </w:rPr>
        <w:t>r</w:t>
      </w:r>
      <w:r>
        <w:rPr>
          <w:rFonts w:ascii="Arial" w:eastAsia="Arial" w:hAnsi="Arial" w:cs="Arial"/>
          <w:spacing w:val="-1"/>
        </w:rPr>
        <w:t>i</w:t>
      </w:r>
      <w:r>
        <w:rPr>
          <w:rFonts w:ascii="Arial" w:eastAsia="Arial" w:hAnsi="Arial" w:cs="Arial"/>
        </w:rPr>
        <w:t>o</w:t>
      </w:r>
      <w:r>
        <w:rPr>
          <w:rFonts w:ascii="Arial" w:eastAsia="Arial" w:hAnsi="Arial" w:cs="Arial"/>
          <w:spacing w:val="1"/>
        </w:rPr>
        <w:t>r</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3"/>
        </w:rPr>
        <w:t>o</w:t>
      </w:r>
      <w:r>
        <w:rPr>
          <w:rFonts w:ascii="Arial" w:eastAsia="Arial" w:hAnsi="Arial" w:cs="Arial"/>
        </w:rPr>
        <w:t>f</w:t>
      </w:r>
      <w:r>
        <w:rPr>
          <w:rFonts w:ascii="Arial" w:eastAsia="Arial" w:hAnsi="Arial" w:cs="Arial"/>
          <w:spacing w:val="5"/>
        </w:rPr>
        <w:t xml:space="preserve"> </w:t>
      </w:r>
      <w:r>
        <w:rPr>
          <w:rFonts w:ascii="Arial" w:eastAsia="Arial" w:hAnsi="Arial" w:cs="Arial"/>
          <w:spacing w:val="-4"/>
        </w:rPr>
        <w:t>w</w:t>
      </w:r>
      <w:r>
        <w:rPr>
          <w:rFonts w:ascii="Arial" w:eastAsia="Arial" w:hAnsi="Arial" w:cs="Arial"/>
        </w:rPr>
        <w:t>ea</w:t>
      </w:r>
      <w:r>
        <w:rPr>
          <w:rFonts w:ascii="Arial" w:eastAsia="Arial" w:hAnsi="Arial" w:cs="Arial"/>
          <w:spacing w:val="1"/>
        </w:rPr>
        <w:t>t</w:t>
      </w:r>
      <w:r>
        <w:rPr>
          <w:rFonts w:ascii="Arial" w:eastAsia="Arial" w:hAnsi="Arial" w:cs="Arial"/>
        </w:rPr>
        <w:t>her cond</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ons.</w:t>
      </w:r>
    </w:p>
    <w:p w:rsidR="000A5570" w:rsidRDefault="00863EB5">
      <w:pPr>
        <w:tabs>
          <w:tab w:val="left" w:pos="1000"/>
        </w:tabs>
        <w:spacing w:before="74" w:after="0" w:line="239" w:lineRule="auto"/>
        <w:ind w:left="1019" w:right="96" w:hanging="360"/>
        <w:jc w:val="both"/>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I</w:t>
      </w:r>
      <w:r>
        <w:rPr>
          <w:rFonts w:ascii="Arial" w:eastAsia="Arial" w:hAnsi="Arial" w:cs="Arial"/>
        </w:rPr>
        <w:t>n</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 xml:space="preserve"> </w:t>
      </w:r>
      <w:r>
        <w:rPr>
          <w:rFonts w:ascii="Arial" w:eastAsia="Arial" w:hAnsi="Arial" w:cs="Arial"/>
          <w:spacing w:val="-1"/>
        </w:rPr>
        <w:t>N</w:t>
      </w:r>
      <w:r>
        <w:rPr>
          <w:rFonts w:ascii="Arial" w:eastAsia="Arial" w:hAnsi="Arial" w:cs="Arial"/>
        </w:rPr>
        <w:t>av</w:t>
      </w:r>
      <w:r>
        <w:rPr>
          <w:rFonts w:ascii="Arial" w:eastAsia="Arial" w:hAnsi="Arial" w:cs="Arial"/>
          <w:spacing w:val="-1"/>
        </w:rPr>
        <w:t>i</w:t>
      </w:r>
      <w:r>
        <w:rPr>
          <w:rFonts w:ascii="Arial" w:eastAsia="Arial" w:hAnsi="Arial" w:cs="Arial"/>
          <w:spacing w:val="2"/>
        </w:rPr>
        <w:t>g</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onal </w:t>
      </w:r>
      <w:r>
        <w:rPr>
          <w:rFonts w:ascii="Arial" w:eastAsia="Arial" w:hAnsi="Arial" w:cs="Arial"/>
          <w:spacing w:val="-1"/>
        </w:rPr>
        <w:t>A</w:t>
      </w:r>
      <w:r>
        <w:rPr>
          <w:rFonts w:ascii="Arial" w:eastAsia="Arial" w:hAnsi="Arial" w:cs="Arial"/>
        </w:rPr>
        <w:t>ss</w:t>
      </w:r>
      <w:r>
        <w:rPr>
          <w:rFonts w:ascii="Arial" w:eastAsia="Arial" w:hAnsi="Arial" w:cs="Arial"/>
          <w:spacing w:val="-1"/>
        </w:rPr>
        <w:t>i</w:t>
      </w:r>
      <w:r>
        <w:rPr>
          <w:rFonts w:ascii="Arial" w:eastAsia="Arial" w:hAnsi="Arial" w:cs="Arial"/>
        </w:rPr>
        <w:t>s</w:t>
      </w:r>
      <w:r>
        <w:rPr>
          <w:rFonts w:ascii="Arial" w:eastAsia="Arial" w:hAnsi="Arial" w:cs="Arial"/>
          <w:spacing w:val="1"/>
        </w:rPr>
        <w:t>t</w:t>
      </w:r>
      <w:r>
        <w:rPr>
          <w:rFonts w:ascii="Arial" w:eastAsia="Arial" w:hAnsi="Arial" w:cs="Arial"/>
        </w:rPr>
        <w:t>ance</w:t>
      </w:r>
      <w:r>
        <w:rPr>
          <w:rFonts w:ascii="Arial" w:eastAsia="Arial" w:hAnsi="Arial" w:cs="Arial"/>
          <w:spacing w:val="1"/>
        </w:rPr>
        <w:t xml:space="preserve"> </w:t>
      </w:r>
      <w:r>
        <w:rPr>
          <w:rFonts w:ascii="Arial" w:eastAsia="Arial" w:hAnsi="Arial" w:cs="Arial"/>
          <w:spacing w:val="-1"/>
        </w:rPr>
        <w:t>S</w:t>
      </w:r>
      <w:r>
        <w:rPr>
          <w:rFonts w:ascii="Arial" w:eastAsia="Arial" w:hAnsi="Arial" w:cs="Arial"/>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1"/>
        </w:rPr>
        <w:t xml:space="preserve"> (</w:t>
      </w:r>
      <w:r>
        <w:rPr>
          <w:rFonts w:ascii="Arial" w:eastAsia="Arial" w:hAnsi="Arial" w:cs="Arial"/>
          <w:spacing w:val="-1"/>
        </w:rPr>
        <w:t>NAS</w:t>
      </w:r>
      <w:r>
        <w:rPr>
          <w:rFonts w:ascii="Arial" w:eastAsia="Arial" w:hAnsi="Arial" w:cs="Arial"/>
        </w:rPr>
        <w:t>)</w:t>
      </w:r>
      <w:r>
        <w:rPr>
          <w:rFonts w:ascii="Arial" w:eastAsia="Arial" w:hAnsi="Arial" w:cs="Arial"/>
          <w:spacing w:val="2"/>
        </w:rPr>
        <w:t xml:space="preserve"> </w:t>
      </w:r>
      <w:r>
        <w:rPr>
          <w:rFonts w:ascii="Arial" w:eastAsia="Arial" w:hAnsi="Arial" w:cs="Arial"/>
          <w:spacing w:val="1"/>
        </w:rPr>
        <w:t>tr</w:t>
      </w:r>
      <w:r>
        <w:rPr>
          <w:rFonts w:ascii="Arial" w:eastAsia="Arial" w:hAnsi="Arial" w:cs="Arial"/>
        </w:rPr>
        <w:t>ans</w:t>
      </w:r>
      <w:r>
        <w:rPr>
          <w:rFonts w:ascii="Arial" w:eastAsia="Arial" w:hAnsi="Arial" w:cs="Arial"/>
          <w:spacing w:val="1"/>
        </w:rPr>
        <w:t>m</w:t>
      </w:r>
      <w:r>
        <w:rPr>
          <w:rFonts w:ascii="Arial" w:eastAsia="Arial" w:hAnsi="Arial" w:cs="Arial"/>
          <w:spacing w:val="-1"/>
        </w:rPr>
        <w:t>i</w:t>
      </w:r>
      <w:r>
        <w:rPr>
          <w:rFonts w:ascii="Arial" w:eastAsia="Arial" w:hAnsi="Arial" w:cs="Arial"/>
        </w:rPr>
        <w:t>t</w:t>
      </w:r>
      <w:r>
        <w:rPr>
          <w:rFonts w:ascii="Arial" w:eastAsia="Arial" w:hAnsi="Arial" w:cs="Arial"/>
          <w:spacing w:val="2"/>
        </w:rPr>
        <w:t xml:space="preserve"> </w:t>
      </w:r>
      <w:r>
        <w:rPr>
          <w:rFonts w:ascii="Arial" w:eastAsia="Arial" w:hAnsi="Arial" w:cs="Arial"/>
        </w:rPr>
        <w:t>such</w:t>
      </w:r>
      <w:r>
        <w:rPr>
          <w:rFonts w:ascii="Arial" w:eastAsia="Arial" w:hAnsi="Arial" w:cs="Arial"/>
          <w:spacing w:val="1"/>
        </w:rPr>
        <w:t xml:space="preserve"> </w:t>
      </w:r>
      <w:r>
        <w:rPr>
          <w:rFonts w:ascii="Arial" w:eastAsia="Arial" w:hAnsi="Arial" w:cs="Arial"/>
          <w:spacing w:val="-1"/>
        </w:rPr>
        <w:t>i</w:t>
      </w:r>
      <w:r>
        <w:rPr>
          <w:rFonts w:ascii="Arial" w:eastAsia="Arial" w:hAnsi="Arial" w:cs="Arial"/>
          <w:spacing w:val="-3"/>
        </w:rPr>
        <w:t>n</w:t>
      </w:r>
      <w:r>
        <w:rPr>
          <w:rFonts w:ascii="Arial" w:eastAsia="Arial" w:hAnsi="Arial" w:cs="Arial"/>
          <w:spacing w:val="3"/>
        </w:rPr>
        <w:t>f</w:t>
      </w:r>
      <w:r>
        <w:rPr>
          <w:rFonts w:ascii="Arial" w:eastAsia="Arial" w:hAnsi="Arial" w:cs="Arial"/>
        </w:rPr>
        <w:t>o</w:t>
      </w:r>
      <w:r>
        <w:rPr>
          <w:rFonts w:ascii="Arial" w:eastAsia="Arial" w:hAnsi="Arial" w:cs="Arial"/>
          <w:spacing w:val="-2"/>
        </w:rPr>
        <w:t>r</w:t>
      </w:r>
      <w:r>
        <w:rPr>
          <w:rFonts w:ascii="Arial" w:eastAsia="Arial" w:hAnsi="Arial" w:cs="Arial"/>
          <w:spacing w:val="1"/>
        </w:rPr>
        <w:t>m</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rPr>
        <w:t>as</w:t>
      </w:r>
      <w:r>
        <w:rPr>
          <w:rFonts w:ascii="Arial" w:eastAsia="Arial" w:hAnsi="Arial" w:cs="Arial"/>
          <w:spacing w:val="1"/>
        </w:rPr>
        <w:t xml:space="preserve"> m</w:t>
      </w:r>
      <w:r>
        <w:rPr>
          <w:rFonts w:ascii="Arial" w:eastAsia="Arial" w:hAnsi="Arial" w:cs="Arial"/>
        </w:rPr>
        <w:t>ay</w:t>
      </w:r>
      <w:r>
        <w:rPr>
          <w:rFonts w:ascii="Arial" w:eastAsia="Arial" w:hAnsi="Arial" w:cs="Arial"/>
          <w:spacing w:val="-1"/>
        </w:rPr>
        <w:t xml:space="preserve"> </w:t>
      </w:r>
      <w:r>
        <w:rPr>
          <w:rFonts w:ascii="Arial" w:eastAsia="Arial" w:hAnsi="Arial" w:cs="Arial"/>
        </w:rPr>
        <w:t>be</w:t>
      </w:r>
      <w:r>
        <w:rPr>
          <w:rFonts w:ascii="Arial" w:eastAsia="Arial" w:hAnsi="Arial" w:cs="Arial"/>
          <w:spacing w:val="1"/>
        </w:rPr>
        <w:t xml:space="preserve"> </w:t>
      </w:r>
      <w:r>
        <w:rPr>
          <w:rFonts w:ascii="Arial" w:eastAsia="Arial" w:hAnsi="Arial" w:cs="Arial"/>
        </w:rPr>
        <w:t xml:space="preserve">needed </w:t>
      </w:r>
      <w:r>
        <w:rPr>
          <w:rFonts w:ascii="Arial" w:eastAsia="Arial" w:hAnsi="Arial" w:cs="Arial"/>
          <w:spacing w:val="1"/>
        </w:rPr>
        <w:t>t</w:t>
      </w:r>
      <w:r>
        <w:rPr>
          <w:rFonts w:ascii="Arial" w:eastAsia="Arial" w:hAnsi="Arial" w:cs="Arial"/>
        </w:rPr>
        <w:t>o</w:t>
      </w:r>
      <w:r>
        <w:rPr>
          <w:rFonts w:ascii="Arial" w:eastAsia="Arial" w:hAnsi="Arial" w:cs="Arial"/>
          <w:spacing w:val="58"/>
        </w:rPr>
        <w:t xml:space="preserve"> </w:t>
      </w:r>
      <w:r>
        <w:rPr>
          <w:rFonts w:ascii="Arial" w:eastAsia="Arial" w:hAnsi="Arial" w:cs="Arial"/>
        </w:rPr>
        <w:t>a</w:t>
      </w:r>
      <w:r>
        <w:rPr>
          <w:rFonts w:ascii="Arial" w:eastAsia="Arial" w:hAnsi="Arial" w:cs="Arial"/>
          <w:spacing w:val="-1"/>
        </w:rPr>
        <w:t>i</w:t>
      </w:r>
      <w:r>
        <w:rPr>
          <w:rFonts w:ascii="Arial" w:eastAsia="Arial" w:hAnsi="Arial" w:cs="Arial"/>
        </w:rPr>
        <w:t>d</w:t>
      </w:r>
      <w:r>
        <w:rPr>
          <w:rFonts w:ascii="Arial" w:eastAsia="Arial" w:hAnsi="Arial" w:cs="Arial"/>
          <w:spacing w:val="58"/>
        </w:rPr>
        <w:t xml:space="preserve"> </w:t>
      </w:r>
      <w:r>
        <w:rPr>
          <w:rFonts w:ascii="Arial" w:eastAsia="Arial" w:hAnsi="Arial" w:cs="Arial"/>
        </w:rPr>
        <w:t>a</w:t>
      </w:r>
      <w:r>
        <w:rPr>
          <w:rFonts w:ascii="Arial" w:eastAsia="Arial" w:hAnsi="Arial" w:cs="Arial"/>
          <w:spacing w:val="58"/>
        </w:rPr>
        <w:t xml:space="preserve"> </w:t>
      </w:r>
      <w:r>
        <w:rPr>
          <w:rFonts w:ascii="Arial" w:eastAsia="Arial" w:hAnsi="Arial" w:cs="Arial"/>
        </w:rPr>
        <w:t>sh</w:t>
      </w:r>
      <w:r>
        <w:rPr>
          <w:rFonts w:ascii="Arial" w:eastAsia="Arial" w:hAnsi="Arial" w:cs="Arial"/>
          <w:spacing w:val="-1"/>
        </w:rPr>
        <w:t>i</w:t>
      </w:r>
      <w:r>
        <w:rPr>
          <w:rFonts w:ascii="Arial" w:eastAsia="Arial" w:hAnsi="Arial" w:cs="Arial"/>
        </w:rPr>
        <w:t>p</w:t>
      </w:r>
      <w:r>
        <w:rPr>
          <w:rFonts w:ascii="Arial" w:eastAsia="Arial" w:hAnsi="Arial" w:cs="Arial"/>
          <w:spacing w:val="58"/>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58"/>
        </w:rPr>
        <w:t xml:space="preserve"> </w:t>
      </w:r>
      <w:r>
        <w:rPr>
          <w:rFonts w:ascii="Arial" w:eastAsia="Arial" w:hAnsi="Arial" w:cs="Arial"/>
        </w:rPr>
        <w:t>d</w:t>
      </w:r>
      <w:r>
        <w:rPr>
          <w:rFonts w:ascii="Arial" w:eastAsia="Arial" w:hAnsi="Arial" w:cs="Arial"/>
          <w:spacing w:val="-4"/>
        </w:rPr>
        <w:t>i</w:t>
      </w:r>
      <w:r>
        <w:rPr>
          <w:rFonts w:ascii="Arial" w:eastAsia="Arial" w:hAnsi="Arial" w:cs="Arial"/>
          <w:spacing w:val="1"/>
        </w:rPr>
        <w:t>f</w:t>
      </w:r>
      <w:r>
        <w:rPr>
          <w:rFonts w:ascii="Arial" w:eastAsia="Arial" w:hAnsi="Arial" w:cs="Arial"/>
          <w:spacing w:val="3"/>
        </w:rPr>
        <w:t>f</w:t>
      </w:r>
      <w:r>
        <w:rPr>
          <w:rFonts w:ascii="Arial" w:eastAsia="Arial" w:hAnsi="Arial" w:cs="Arial"/>
          <w:spacing w:val="-1"/>
        </w:rPr>
        <w:t>i</w:t>
      </w:r>
      <w:r>
        <w:rPr>
          <w:rFonts w:ascii="Arial" w:eastAsia="Arial" w:hAnsi="Arial" w:cs="Arial"/>
        </w:rPr>
        <w:t>cu</w:t>
      </w:r>
      <w:r>
        <w:rPr>
          <w:rFonts w:ascii="Arial" w:eastAsia="Arial" w:hAnsi="Arial" w:cs="Arial"/>
          <w:spacing w:val="-4"/>
        </w:rPr>
        <w:t>l</w:t>
      </w:r>
      <w:r>
        <w:rPr>
          <w:rFonts w:ascii="Arial" w:eastAsia="Arial" w:hAnsi="Arial" w:cs="Arial"/>
        </w:rPr>
        <w:t>t</w:t>
      </w:r>
      <w:r>
        <w:rPr>
          <w:rFonts w:ascii="Arial" w:eastAsia="Arial" w:hAnsi="Arial" w:cs="Arial"/>
          <w:spacing w:val="60"/>
        </w:rPr>
        <w:t xml:space="preserve"> </w:t>
      </w:r>
      <w:r>
        <w:rPr>
          <w:rFonts w:ascii="Arial" w:eastAsia="Arial" w:hAnsi="Arial" w:cs="Arial"/>
        </w:rPr>
        <w:t>na</w:t>
      </w:r>
      <w:r>
        <w:rPr>
          <w:rFonts w:ascii="Arial" w:eastAsia="Arial" w:hAnsi="Arial" w:cs="Arial"/>
          <w:spacing w:val="-2"/>
        </w:rPr>
        <w:t>v</w:t>
      </w:r>
      <w:r>
        <w:rPr>
          <w:rFonts w:ascii="Arial" w:eastAsia="Arial" w:hAnsi="Arial" w:cs="Arial"/>
          <w:spacing w:val="-1"/>
        </w:rPr>
        <w:t>i</w:t>
      </w:r>
      <w:r>
        <w:rPr>
          <w:rFonts w:ascii="Arial" w:eastAsia="Arial" w:hAnsi="Arial" w:cs="Arial"/>
          <w:spacing w:val="2"/>
        </w:rPr>
        <w:t>g</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rPr>
        <w:t>onal</w:t>
      </w:r>
      <w:r>
        <w:rPr>
          <w:rFonts w:ascii="Arial" w:eastAsia="Arial" w:hAnsi="Arial" w:cs="Arial"/>
          <w:spacing w:val="57"/>
        </w:rPr>
        <w:t xml:space="preserve"> </w:t>
      </w:r>
      <w:r>
        <w:rPr>
          <w:rFonts w:ascii="Arial" w:eastAsia="Arial" w:hAnsi="Arial" w:cs="Arial"/>
        </w:rPr>
        <w:t>or</w:t>
      </w:r>
      <w:r>
        <w:rPr>
          <w:rFonts w:ascii="Arial" w:eastAsia="Arial" w:hAnsi="Arial" w:cs="Arial"/>
          <w:spacing w:val="57"/>
        </w:rPr>
        <w:t xml:space="preserve"> </w:t>
      </w:r>
      <w:r>
        <w:rPr>
          <w:rFonts w:ascii="Arial" w:eastAsia="Arial" w:hAnsi="Arial" w:cs="Arial"/>
          <w:spacing w:val="1"/>
        </w:rPr>
        <w:t>m</w:t>
      </w:r>
      <w:r>
        <w:rPr>
          <w:rFonts w:ascii="Arial" w:eastAsia="Arial" w:hAnsi="Arial" w:cs="Arial"/>
          <w:spacing w:val="-3"/>
        </w:rPr>
        <w:t>e</w:t>
      </w:r>
      <w:r>
        <w:rPr>
          <w:rFonts w:ascii="Arial" w:eastAsia="Arial" w:hAnsi="Arial" w:cs="Arial"/>
          <w:spacing w:val="1"/>
        </w:rPr>
        <w:t>t</w:t>
      </w:r>
      <w:r>
        <w:rPr>
          <w:rFonts w:ascii="Arial" w:eastAsia="Arial" w:hAnsi="Arial" w:cs="Arial"/>
        </w:rPr>
        <w:t>e</w:t>
      </w:r>
      <w:r>
        <w:rPr>
          <w:rFonts w:ascii="Arial" w:eastAsia="Arial" w:hAnsi="Arial" w:cs="Arial"/>
          <w:spacing w:val="-3"/>
        </w:rPr>
        <w:t>o</w:t>
      </w:r>
      <w:r>
        <w:rPr>
          <w:rFonts w:ascii="Arial" w:eastAsia="Arial" w:hAnsi="Arial" w:cs="Arial"/>
          <w:spacing w:val="1"/>
        </w:rPr>
        <w:t>r</w:t>
      </w:r>
      <w:r>
        <w:rPr>
          <w:rFonts w:ascii="Arial" w:eastAsia="Arial" w:hAnsi="Arial" w:cs="Arial"/>
        </w:rPr>
        <w:t>o</w:t>
      </w:r>
      <w:r>
        <w:rPr>
          <w:rFonts w:ascii="Arial" w:eastAsia="Arial" w:hAnsi="Arial" w:cs="Arial"/>
          <w:spacing w:val="-1"/>
        </w:rPr>
        <w:t>l</w:t>
      </w:r>
      <w:r>
        <w:rPr>
          <w:rFonts w:ascii="Arial" w:eastAsia="Arial" w:hAnsi="Arial" w:cs="Arial"/>
        </w:rPr>
        <w:t>o</w:t>
      </w:r>
      <w:r>
        <w:rPr>
          <w:rFonts w:ascii="Arial" w:eastAsia="Arial" w:hAnsi="Arial" w:cs="Arial"/>
          <w:spacing w:val="2"/>
        </w:rPr>
        <w:t>g</w:t>
      </w:r>
      <w:r>
        <w:rPr>
          <w:rFonts w:ascii="Arial" w:eastAsia="Arial" w:hAnsi="Arial" w:cs="Arial"/>
          <w:spacing w:val="-1"/>
        </w:rPr>
        <w:t>i</w:t>
      </w:r>
      <w:r>
        <w:rPr>
          <w:rFonts w:ascii="Arial" w:eastAsia="Arial" w:hAnsi="Arial" w:cs="Arial"/>
        </w:rPr>
        <w:t>cal</w:t>
      </w:r>
      <w:r>
        <w:rPr>
          <w:rFonts w:ascii="Arial" w:eastAsia="Arial" w:hAnsi="Arial" w:cs="Arial"/>
          <w:spacing w:val="57"/>
        </w:rPr>
        <w:t xml:space="preserve"> </w:t>
      </w:r>
      <w:r>
        <w:rPr>
          <w:rFonts w:ascii="Arial" w:eastAsia="Arial" w:hAnsi="Arial" w:cs="Arial"/>
        </w:rPr>
        <w:t>c</w:t>
      </w:r>
      <w:r>
        <w:rPr>
          <w:rFonts w:ascii="Arial" w:eastAsia="Arial" w:hAnsi="Arial" w:cs="Arial"/>
          <w:spacing w:val="-1"/>
        </w:rPr>
        <w:t>i</w:t>
      </w:r>
      <w:r>
        <w:rPr>
          <w:rFonts w:ascii="Arial" w:eastAsia="Arial" w:hAnsi="Arial" w:cs="Arial"/>
          <w:spacing w:val="1"/>
        </w:rPr>
        <w:t>r</w:t>
      </w:r>
      <w:r>
        <w:rPr>
          <w:rFonts w:ascii="Arial" w:eastAsia="Arial" w:hAnsi="Arial" w:cs="Arial"/>
        </w:rPr>
        <w:t>c</w:t>
      </w:r>
      <w:r>
        <w:rPr>
          <w:rFonts w:ascii="Arial" w:eastAsia="Arial" w:hAnsi="Arial" w:cs="Arial"/>
          <w:spacing w:val="-3"/>
        </w:rPr>
        <w:t>u</w:t>
      </w:r>
      <w:r>
        <w:rPr>
          <w:rFonts w:ascii="Arial" w:eastAsia="Arial" w:hAnsi="Arial" w:cs="Arial"/>
          <w:spacing w:val="1"/>
        </w:rPr>
        <w:t>m</w:t>
      </w:r>
      <w:r>
        <w:rPr>
          <w:rFonts w:ascii="Arial" w:eastAsia="Arial" w:hAnsi="Arial" w:cs="Arial"/>
          <w:spacing w:val="-2"/>
        </w:rPr>
        <w:t>s</w:t>
      </w:r>
      <w:r>
        <w:rPr>
          <w:rFonts w:ascii="Arial" w:eastAsia="Arial" w:hAnsi="Arial" w:cs="Arial"/>
          <w:spacing w:val="1"/>
        </w:rPr>
        <w:t>t</w:t>
      </w:r>
      <w:r>
        <w:rPr>
          <w:rFonts w:ascii="Arial" w:eastAsia="Arial" w:hAnsi="Arial" w:cs="Arial"/>
        </w:rPr>
        <w:t>ances</w:t>
      </w:r>
      <w:r>
        <w:rPr>
          <w:rFonts w:ascii="Arial" w:eastAsia="Arial" w:hAnsi="Arial" w:cs="Arial"/>
          <w:spacing w:val="56"/>
        </w:rPr>
        <w:t xml:space="preserve"> </w:t>
      </w:r>
      <w:r>
        <w:rPr>
          <w:rFonts w:ascii="Arial" w:eastAsia="Arial" w:hAnsi="Arial" w:cs="Arial"/>
        </w:rPr>
        <w:t>or</w:t>
      </w:r>
      <w:r>
        <w:rPr>
          <w:rFonts w:ascii="Arial" w:eastAsia="Arial" w:hAnsi="Arial" w:cs="Arial"/>
          <w:spacing w:val="59"/>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58"/>
        </w:rPr>
        <w:t xml:space="preserve"> </w:t>
      </w:r>
      <w:r>
        <w:rPr>
          <w:rFonts w:ascii="Arial" w:eastAsia="Arial" w:hAnsi="Arial" w:cs="Arial"/>
        </w:rPr>
        <w:t>case</w:t>
      </w:r>
      <w:r>
        <w:rPr>
          <w:rFonts w:ascii="Arial" w:eastAsia="Arial" w:hAnsi="Arial" w:cs="Arial"/>
          <w:spacing w:val="56"/>
        </w:rPr>
        <w:t xml:space="preserve"> </w:t>
      </w:r>
      <w:r>
        <w:rPr>
          <w:rFonts w:ascii="Arial" w:eastAsia="Arial" w:hAnsi="Arial" w:cs="Arial"/>
          <w:spacing w:val="-3"/>
        </w:rPr>
        <w:t>o</w:t>
      </w:r>
      <w:r>
        <w:rPr>
          <w:rFonts w:ascii="Arial" w:eastAsia="Arial" w:hAnsi="Arial" w:cs="Arial"/>
        </w:rPr>
        <w:t>f d</w:t>
      </w:r>
      <w:r>
        <w:rPr>
          <w:rFonts w:ascii="Arial" w:eastAsia="Arial" w:hAnsi="Arial" w:cs="Arial"/>
          <w:spacing w:val="-3"/>
        </w:rPr>
        <w:t>e</w:t>
      </w:r>
      <w:r>
        <w:rPr>
          <w:rFonts w:ascii="Arial" w:eastAsia="Arial" w:hAnsi="Arial" w:cs="Arial"/>
          <w:spacing w:val="3"/>
        </w:rPr>
        <w:t>f</w:t>
      </w:r>
      <w:r>
        <w:rPr>
          <w:rFonts w:ascii="Arial" w:eastAsia="Arial" w:hAnsi="Arial" w:cs="Arial"/>
        </w:rPr>
        <w:t>ec</w:t>
      </w:r>
      <w:r>
        <w:rPr>
          <w:rFonts w:ascii="Arial" w:eastAsia="Arial" w:hAnsi="Arial" w:cs="Arial"/>
          <w:spacing w:val="1"/>
        </w:rPr>
        <w:t>t</w:t>
      </w:r>
      <w:r>
        <w:rPr>
          <w:rFonts w:ascii="Arial" w:eastAsia="Arial" w:hAnsi="Arial" w:cs="Arial"/>
        </w:rPr>
        <w:t>s</w:t>
      </w:r>
      <w:r>
        <w:rPr>
          <w:rFonts w:ascii="Arial" w:eastAsia="Arial" w:hAnsi="Arial" w:cs="Arial"/>
          <w:spacing w:val="54"/>
        </w:rPr>
        <w:t xml:space="preserve"> </w:t>
      </w:r>
      <w:r>
        <w:rPr>
          <w:rFonts w:ascii="Arial" w:eastAsia="Arial" w:hAnsi="Arial" w:cs="Arial"/>
        </w:rPr>
        <w:t>or</w:t>
      </w:r>
      <w:r>
        <w:rPr>
          <w:rFonts w:ascii="Arial" w:eastAsia="Arial" w:hAnsi="Arial" w:cs="Arial"/>
          <w:spacing w:val="55"/>
        </w:rPr>
        <w:t xml:space="preserve"> </w:t>
      </w:r>
      <w:r>
        <w:rPr>
          <w:rFonts w:ascii="Arial" w:eastAsia="Arial" w:hAnsi="Arial" w:cs="Arial"/>
        </w:rPr>
        <w:t>d</w:t>
      </w:r>
      <w:r>
        <w:rPr>
          <w:rFonts w:ascii="Arial" w:eastAsia="Arial" w:hAnsi="Arial" w:cs="Arial"/>
          <w:spacing w:val="-3"/>
        </w:rPr>
        <w:t>e</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enc</w:t>
      </w:r>
      <w:r>
        <w:rPr>
          <w:rFonts w:ascii="Arial" w:eastAsia="Arial" w:hAnsi="Arial" w:cs="Arial"/>
          <w:spacing w:val="-1"/>
        </w:rPr>
        <w:t>i</w:t>
      </w:r>
      <w:r>
        <w:rPr>
          <w:rFonts w:ascii="Arial" w:eastAsia="Arial" w:hAnsi="Arial" w:cs="Arial"/>
        </w:rPr>
        <w:t xml:space="preserve">es  </w:t>
      </w:r>
      <w:r>
        <w:rPr>
          <w:rFonts w:ascii="Arial" w:eastAsia="Arial" w:hAnsi="Arial" w:cs="Arial"/>
          <w:spacing w:val="49"/>
        </w:rPr>
        <w:t xml:space="preserve"> </w:t>
      </w:r>
      <w:r>
        <w:rPr>
          <w:rFonts w:ascii="Arial" w:eastAsia="Arial" w:hAnsi="Arial" w:cs="Arial"/>
          <w:spacing w:val="2"/>
        </w:rPr>
        <w:t>T</w:t>
      </w:r>
      <w:r>
        <w:rPr>
          <w:rFonts w:ascii="Arial" w:eastAsia="Arial" w:hAnsi="Arial" w:cs="Arial"/>
        </w:rPr>
        <w:t>he</w:t>
      </w:r>
      <w:r>
        <w:rPr>
          <w:rFonts w:ascii="Arial" w:eastAsia="Arial" w:hAnsi="Arial" w:cs="Arial"/>
          <w:spacing w:val="53"/>
        </w:rPr>
        <w:t xml:space="preserve"> </w:t>
      </w:r>
      <w:r>
        <w:rPr>
          <w:rFonts w:ascii="Arial" w:eastAsia="Arial" w:hAnsi="Arial" w:cs="Arial"/>
        </w:rPr>
        <w:t>ass</w:t>
      </w:r>
      <w:r>
        <w:rPr>
          <w:rFonts w:ascii="Arial" w:eastAsia="Arial" w:hAnsi="Arial" w:cs="Arial"/>
          <w:spacing w:val="-1"/>
        </w:rPr>
        <w:t>i</w:t>
      </w:r>
      <w:r>
        <w:rPr>
          <w:rFonts w:ascii="Arial" w:eastAsia="Arial" w:hAnsi="Arial" w:cs="Arial"/>
          <w:spacing w:val="-2"/>
        </w:rPr>
        <w:t>s</w:t>
      </w:r>
      <w:r>
        <w:rPr>
          <w:rFonts w:ascii="Arial" w:eastAsia="Arial" w:hAnsi="Arial" w:cs="Arial"/>
          <w:spacing w:val="1"/>
        </w:rPr>
        <w:t>t</w:t>
      </w:r>
      <w:r>
        <w:rPr>
          <w:rFonts w:ascii="Arial" w:eastAsia="Arial" w:hAnsi="Arial" w:cs="Arial"/>
        </w:rPr>
        <w:t>ance</w:t>
      </w:r>
      <w:r>
        <w:rPr>
          <w:rFonts w:ascii="Arial" w:eastAsia="Arial" w:hAnsi="Arial" w:cs="Arial"/>
          <w:spacing w:val="53"/>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56"/>
        </w:rPr>
        <w:t xml:space="preserve"> </w:t>
      </w:r>
      <w:r>
        <w:rPr>
          <w:rFonts w:ascii="Arial" w:eastAsia="Arial" w:hAnsi="Arial" w:cs="Arial"/>
        </w:rPr>
        <w:t>be</w:t>
      </w:r>
      <w:r>
        <w:rPr>
          <w:rFonts w:ascii="Arial" w:eastAsia="Arial" w:hAnsi="Arial" w:cs="Arial"/>
          <w:spacing w:val="51"/>
        </w:rPr>
        <w:t xml:space="preserve"> </w:t>
      </w:r>
      <w:r>
        <w:rPr>
          <w:rFonts w:ascii="Arial" w:eastAsia="Arial" w:hAnsi="Arial" w:cs="Arial"/>
          <w:spacing w:val="2"/>
        </w:rPr>
        <w:t>g</w:t>
      </w:r>
      <w:r>
        <w:rPr>
          <w:rFonts w:ascii="Arial" w:eastAsia="Arial" w:hAnsi="Arial" w:cs="Arial"/>
          <w:spacing w:val="-1"/>
        </w:rPr>
        <w:t>i</w:t>
      </w:r>
      <w:r>
        <w:rPr>
          <w:rFonts w:ascii="Arial" w:eastAsia="Arial" w:hAnsi="Arial" w:cs="Arial"/>
          <w:spacing w:val="-2"/>
        </w:rPr>
        <w:t>v</w:t>
      </w:r>
      <w:r>
        <w:rPr>
          <w:rFonts w:ascii="Arial" w:eastAsia="Arial" w:hAnsi="Arial" w:cs="Arial"/>
        </w:rPr>
        <w:t>en</w:t>
      </w:r>
      <w:r>
        <w:rPr>
          <w:rFonts w:ascii="Arial" w:eastAsia="Arial" w:hAnsi="Arial" w:cs="Arial"/>
          <w:spacing w:val="56"/>
        </w:rPr>
        <w:t xml:space="preserve"> </w:t>
      </w:r>
      <w:r>
        <w:rPr>
          <w:rFonts w:ascii="Arial" w:eastAsia="Arial" w:hAnsi="Arial" w:cs="Arial"/>
        </w:rPr>
        <w:t>on</w:t>
      </w:r>
      <w:r>
        <w:rPr>
          <w:rFonts w:ascii="Arial" w:eastAsia="Arial" w:hAnsi="Arial" w:cs="Arial"/>
          <w:spacing w:val="56"/>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q</w:t>
      </w:r>
      <w:r>
        <w:rPr>
          <w:rFonts w:ascii="Arial" w:eastAsia="Arial" w:hAnsi="Arial" w:cs="Arial"/>
        </w:rPr>
        <w:t>ue</w:t>
      </w:r>
      <w:r>
        <w:rPr>
          <w:rFonts w:ascii="Arial" w:eastAsia="Arial" w:hAnsi="Arial" w:cs="Arial"/>
          <w:spacing w:val="-2"/>
        </w:rPr>
        <w:t>s</w:t>
      </w:r>
      <w:r>
        <w:rPr>
          <w:rFonts w:ascii="Arial" w:eastAsia="Arial" w:hAnsi="Arial" w:cs="Arial"/>
        </w:rPr>
        <w:t>t</w:t>
      </w:r>
      <w:r>
        <w:rPr>
          <w:rFonts w:ascii="Arial" w:eastAsia="Arial" w:hAnsi="Arial" w:cs="Arial"/>
          <w:spacing w:val="57"/>
        </w:rPr>
        <w:t xml:space="preserve"> </w:t>
      </w:r>
      <w:r>
        <w:rPr>
          <w:rFonts w:ascii="Arial" w:eastAsia="Arial" w:hAnsi="Arial" w:cs="Arial"/>
        </w:rPr>
        <w:t>by</w:t>
      </w:r>
      <w:r>
        <w:rPr>
          <w:rFonts w:ascii="Arial" w:eastAsia="Arial" w:hAnsi="Arial" w:cs="Arial"/>
          <w:spacing w:val="54"/>
        </w:rPr>
        <w:t xml:space="preserve"> </w:t>
      </w:r>
      <w:r>
        <w:rPr>
          <w:rFonts w:ascii="Arial" w:eastAsia="Arial" w:hAnsi="Arial" w:cs="Arial"/>
        </w:rPr>
        <w:t>a</w:t>
      </w:r>
      <w:r>
        <w:rPr>
          <w:rFonts w:ascii="Arial" w:eastAsia="Arial" w:hAnsi="Arial" w:cs="Arial"/>
          <w:spacing w:val="53"/>
        </w:rPr>
        <w:t xml:space="preserve"> </w:t>
      </w:r>
      <w:r>
        <w:rPr>
          <w:rFonts w:ascii="Arial" w:eastAsia="Arial" w:hAnsi="Arial" w:cs="Arial"/>
        </w:rPr>
        <w:t>sh</w:t>
      </w:r>
      <w:r>
        <w:rPr>
          <w:rFonts w:ascii="Arial" w:eastAsia="Arial" w:hAnsi="Arial" w:cs="Arial"/>
          <w:spacing w:val="-1"/>
        </w:rPr>
        <w:t>i</w:t>
      </w:r>
      <w:r>
        <w:rPr>
          <w:rFonts w:ascii="Arial" w:eastAsia="Arial" w:hAnsi="Arial" w:cs="Arial"/>
        </w:rPr>
        <w:t>p</w:t>
      </w:r>
      <w:r>
        <w:rPr>
          <w:rFonts w:ascii="Arial" w:eastAsia="Arial" w:hAnsi="Arial" w:cs="Arial"/>
          <w:spacing w:val="56"/>
        </w:rPr>
        <w:t xml:space="preserve"> </w:t>
      </w:r>
      <w:r>
        <w:rPr>
          <w:rFonts w:ascii="Arial" w:eastAsia="Arial" w:hAnsi="Arial" w:cs="Arial"/>
        </w:rPr>
        <w:t>or</w:t>
      </w:r>
      <w:r>
        <w:rPr>
          <w:rFonts w:ascii="Arial" w:eastAsia="Arial" w:hAnsi="Arial" w:cs="Arial"/>
          <w:spacing w:val="57"/>
        </w:rPr>
        <w:t xml:space="preserve"> </w:t>
      </w:r>
      <w:r>
        <w:rPr>
          <w:rFonts w:ascii="Arial" w:eastAsia="Arial" w:hAnsi="Arial" w:cs="Arial"/>
          <w:spacing w:val="-4"/>
        </w:rPr>
        <w:t>w</w:t>
      </w:r>
      <w:r>
        <w:rPr>
          <w:rFonts w:ascii="Arial" w:eastAsia="Arial" w:hAnsi="Arial" w:cs="Arial"/>
        </w:rPr>
        <w:t>hen dee</w:t>
      </w:r>
      <w:r>
        <w:rPr>
          <w:rFonts w:ascii="Arial" w:eastAsia="Arial" w:hAnsi="Arial" w:cs="Arial"/>
          <w:spacing w:val="1"/>
        </w:rPr>
        <w:t>m</w:t>
      </w:r>
      <w:r>
        <w:rPr>
          <w:rFonts w:ascii="Arial" w:eastAsia="Arial" w:hAnsi="Arial" w:cs="Arial"/>
        </w:rPr>
        <w:t>ed</w:t>
      </w:r>
      <w:r>
        <w:rPr>
          <w:rFonts w:ascii="Arial" w:eastAsia="Arial" w:hAnsi="Arial" w:cs="Arial"/>
          <w:spacing w:val="1"/>
        </w:rPr>
        <w:t xml:space="preserve"> </w:t>
      </w:r>
      <w:r>
        <w:rPr>
          <w:rFonts w:ascii="Arial" w:eastAsia="Arial" w:hAnsi="Arial" w:cs="Arial"/>
        </w:rPr>
        <w:t>nec</w:t>
      </w:r>
      <w:r>
        <w:rPr>
          <w:rFonts w:ascii="Arial" w:eastAsia="Arial" w:hAnsi="Arial" w:cs="Arial"/>
          <w:spacing w:val="-3"/>
        </w:rPr>
        <w:t>e</w:t>
      </w:r>
      <w:r>
        <w:rPr>
          <w:rFonts w:ascii="Arial" w:eastAsia="Arial" w:hAnsi="Arial" w:cs="Arial"/>
        </w:rPr>
        <w:t>ssa</w:t>
      </w:r>
      <w:r>
        <w:rPr>
          <w:rFonts w:ascii="Arial" w:eastAsia="Arial" w:hAnsi="Arial" w:cs="Arial"/>
          <w:spacing w:val="1"/>
        </w:rPr>
        <w:t>r</w:t>
      </w:r>
      <w:r>
        <w:rPr>
          <w:rFonts w:ascii="Arial" w:eastAsia="Arial" w:hAnsi="Arial" w:cs="Arial"/>
        </w:rPr>
        <w:t>y</w:t>
      </w:r>
      <w:r>
        <w:rPr>
          <w:rFonts w:ascii="Arial" w:eastAsia="Arial" w:hAnsi="Arial" w:cs="Arial"/>
          <w:spacing w:val="-1"/>
        </w:rPr>
        <w:t xml:space="preserve"> </w:t>
      </w:r>
      <w:r>
        <w:rPr>
          <w:rFonts w:ascii="Arial" w:eastAsia="Arial" w:hAnsi="Arial" w:cs="Arial"/>
        </w:rPr>
        <w:t>by</w:t>
      </w:r>
      <w:r>
        <w:rPr>
          <w:rFonts w:ascii="Arial" w:eastAsia="Arial" w:hAnsi="Arial" w:cs="Arial"/>
          <w:spacing w:val="-1"/>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e</w:t>
      </w:r>
      <w:r>
        <w:rPr>
          <w:rFonts w:ascii="Arial" w:eastAsia="Arial" w:hAnsi="Arial" w:cs="Arial"/>
          <w:spacing w:val="1"/>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spacing w:val="-3"/>
        </w:rPr>
        <w:t>S</w:t>
      </w:r>
      <w:r>
        <w:rPr>
          <w:rFonts w:ascii="Arial" w:eastAsia="Arial" w:hAnsi="Arial" w:cs="Arial"/>
        </w:rPr>
        <w:t>.</w:t>
      </w:r>
    </w:p>
    <w:p w:rsidR="000A5570" w:rsidRDefault="00863EB5">
      <w:pPr>
        <w:tabs>
          <w:tab w:val="left" w:pos="1000"/>
        </w:tabs>
        <w:spacing w:before="76" w:after="0" w:line="239" w:lineRule="auto"/>
        <w:ind w:left="1019" w:right="90" w:hanging="360"/>
        <w:jc w:val="both"/>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I</w:t>
      </w:r>
      <w:r>
        <w:rPr>
          <w:rFonts w:ascii="Arial" w:eastAsia="Arial" w:hAnsi="Arial" w:cs="Arial"/>
        </w:rPr>
        <w:t>n</w:t>
      </w:r>
      <w:r>
        <w:rPr>
          <w:rFonts w:ascii="Arial" w:eastAsia="Arial" w:hAnsi="Arial" w:cs="Arial"/>
          <w:spacing w:val="8"/>
        </w:rPr>
        <w:t xml:space="preserve"> </w:t>
      </w:r>
      <w:r>
        <w:rPr>
          <w:rFonts w:ascii="Arial" w:eastAsia="Arial" w:hAnsi="Arial" w:cs="Arial"/>
        </w:rPr>
        <w:t>a</w:t>
      </w:r>
      <w:r>
        <w:rPr>
          <w:rFonts w:ascii="Arial" w:eastAsia="Arial" w:hAnsi="Arial" w:cs="Arial"/>
          <w:spacing w:val="8"/>
        </w:rPr>
        <w:t xml:space="preserve"> </w:t>
      </w:r>
      <w:r>
        <w:rPr>
          <w:rFonts w:ascii="Arial" w:eastAsia="Arial" w:hAnsi="Arial" w:cs="Arial"/>
          <w:spacing w:val="2"/>
        </w:rPr>
        <w:t>T</w:t>
      </w:r>
      <w:r>
        <w:rPr>
          <w:rFonts w:ascii="Arial" w:eastAsia="Arial" w:hAnsi="Arial" w:cs="Arial"/>
          <w:spacing w:val="1"/>
        </w:rPr>
        <w:t>r</w:t>
      </w:r>
      <w:r>
        <w:rPr>
          <w:rFonts w:ascii="Arial" w:eastAsia="Arial" w:hAnsi="Arial" w:cs="Arial"/>
          <w:spacing w:val="-3"/>
        </w:rPr>
        <w:t>a</w:t>
      </w:r>
      <w:r>
        <w:rPr>
          <w:rFonts w:ascii="Arial" w:eastAsia="Arial" w:hAnsi="Arial" w:cs="Arial"/>
          <w:spacing w:val="1"/>
        </w:rPr>
        <w:t>ff</w:t>
      </w:r>
      <w:r>
        <w:rPr>
          <w:rFonts w:ascii="Arial" w:eastAsia="Arial" w:hAnsi="Arial" w:cs="Arial"/>
          <w:spacing w:val="-1"/>
        </w:rPr>
        <w:t>i</w:t>
      </w:r>
      <w:r>
        <w:rPr>
          <w:rFonts w:ascii="Arial" w:eastAsia="Arial" w:hAnsi="Arial" w:cs="Arial"/>
        </w:rPr>
        <w:t>c</w:t>
      </w:r>
      <w:r>
        <w:rPr>
          <w:rFonts w:ascii="Arial" w:eastAsia="Arial" w:hAnsi="Arial" w:cs="Arial"/>
          <w:spacing w:val="8"/>
        </w:rPr>
        <w:t xml:space="preserve"> </w:t>
      </w:r>
      <w:r>
        <w:rPr>
          <w:rFonts w:ascii="Arial" w:eastAsia="Arial" w:hAnsi="Arial" w:cs="Arial"/>
          <w:spacing w:val="-1"/>
        </w:rPr>
        <w:t>O</w:t>
      </w:r>
      <w:r>
        <w:rPr>
          <w:rFonts w:ascii="Arial" w:eastAsia="Arial" w:hAnsi="Arial" w:cs="Arial"/>
          <w:spacing w:val="-2"/>
        </w:rPr>
        <w:t>r</w:t>
      </w:r>
      <w:r>
        <w:rPr>
          <w:rFonts w:ascii="Arial" w:eastAsia="Arial" w:hAnsi="Arial" w:cs="Arial"/>
          <w:spacing w:val="2"/>
        </w:rPr>
        <w:t>g</w:t>
      </w:r>
      <w:r>
        <w:rPr>
          <w:rFonts w:ascii="Arial" w:eastAsia="Arial" w:hAnsi="Arial" w:cs="Arial"/>
        </w:rPr>
        <w:t>an</w:t>
      </w:r>
      <w:r>
        <w:rPr>
          <w:rFonts w:ascii="Arial" w:eastAsia="Arial" w:hAnsi="Arial" w:cs="Arial"/>
          <w:spacing w:val="-1"/>
        </w:rPr>
        <w:t>i</w:t>
      </w:r>
      <w:r>
        <w:rPr>
          <w:rFonts w:ascii="Arial" w:eastAsia="Arial" w:hAnsi="Arial" w:cs="Arial"/>
        </w:rPr>
        <w:t>sa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8"/>
        </w:rPr>
        <w:t xml:space="preserve"> </w:t>
      </w:r>
      <w:r>
        <w:rPr>
          <w:rFonts w:ascii="Arial" w:eastAsia="Arial" w:hAnsi="Arial" w:cs="Arial"/>
          <w:spacing w:val="-1"/>
        </w:rPr>
        <w:t>S</w:t>
      </w:r>
      <w:r>
        <w:rPr>
          <w:rFonts w:ascii="Arial" w:eastAsia="Arial" w:hAnsi="Arial" w:cs="Arial"/>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8"/>
        </w:rPr>
        <w:t xml:space="preserve"> </w:t>
      </w:r>
      <w:r>
        <w:rPr>
          <w:rFonts w:ascii="Arial" w:eastAsia="Arial" w:hAnsi="Arial" w:cs="Arial"/>
          <w:spacing w:val="1"/>
        </w:rPr>
        <w:t>(</w:t>
      </w:r>
      <w:r>
        <w:rPr>
          <w:rFonts w:ascii="Arial" w:eastAsia="Arial" w:hAnsi="Arial" w:cs="Arial"/>
          <w:spacing w:val="2"/>
        </w:rPr>
        <w:t>T</w:t>
      </w:r>
      <w:r>
        <w:rPr>
          <w:rFonts w:ascii="Arial" w:eastAsia="Arial" w:hAnsi="Arial" w:cs="Arial"/>
          <w:spacing w:val="1"/>
        </w:rPr>
        <w:t>O</w:t>
      </w:r>
      <w:r>
        <w:rPr>
          <w:rFonts w:ascii="Arial" w:eastAsia="Arial" w:hAnsi="Arial" w:cs="Arial"/>
          <w:spacing w:val="-1"/>
        </w:rPr>
        <w:t>S</w:t>
      </w:r>
      <w:r>
        <w:rPr>
          <w:rFonts w:ascii="Arial" w:eastAsia="Arial" w:hAnsi="Arial" w:cs="Arial"/>
          <w:spacing w:val="-2"/>
        </w:rPr>
        <w:t>)</w:t>
      </w:r>
      <w:r>
        <w:rPr>
          <w:rFonts w:ascii="Arial" w:eastAsia="Arial" w:hAnsi="Arial" w:cs="Arial"/>
        </w:rPr>
        <w:t>,</w:t>
      </w:r>
      <w:r>
        <w:rPr>
          <w:rFonts w:ascii="Arial" w:eastAsia="Arial" w:hAnsi="Arial" w:cs="Arial"/>
          <w:spacing w:val="9"/>
        </w:rPr>
        <w:t xml:space="preserve"> </w:t>
      </w:r>
      <w:r>
        <w:rPr>
          <w:rFonts w:ascii="Arial" w:eastAsia="Arial" w:hAnsi="Arial" w:cs="Arial"/>
        </w:rPr>
        <w:t>o</w:t>
      </w:r>
      <w:r>
        <w:rPr>
          <w:rFonts w:ascii="Arial" w:eastAsia="Arial" w:hAnsi="Arial" w:cs="Arial"/>
          <w:spacing w:val="-2"/>
        </w:rPr>
        <w:t>r</w:t>
      </w:r>
      <w:r>
        <w:rPr>
          <w:rFonts w:ascii="Arial" w:eastAsia="Arial" w:hAnsi="Arial" w:cs="Arial"/>
          <w:spacing w:val="2"/>
        </w:rPr>
        <w:t>g</w:t>
      </w:r>
      <w:r>
        <w:rPr>
          <w:rFonts w:ascii="Arial" w:eastAsia="Arial" w:hAnsi="Arial" w:cs="Arial"/>
        </w:rPr>
        <w:t>an</w:t>
      </w:r>
      <w:r>
        <w:rPr>
          <w:rFonts w:ascii="Arial" w:eastAsia="Arial" w:hAnsi="Arial" w:cs="Arial"/>
          <w:spacing w:val="-1"/>
        </w:rPr>
        <w:t>i</w:t>
      </w:r>
      <w:r>
        <w:rPr>
          <w:rFonts w:ascii="Arial" w:eastAsia="Arial" w:hAnsi="Arial" w:cs="Arial"/>
        </w:rPr>
        <w:t>se</w:t>
      </w:r>
      <w:r>
        <w:rPr>
          <w:rFonts w:ascii="Arial" w:eastAsia="Arial" w:hAnsi="Arial" w:cs="Arial"/>
          <w:spacing w:val="8"/>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8"/>
        </w:rPr>
        <w:t xml:space="preserve"> </w:t>
      </w:r>
      <w:r>
        <w:rPr>
          <w:rFonts w:ascii="Arial" w:eastAsia="Arial" w:hAnsi="Arial" w:cs="Arial"/>
          <w:spacing w:val="-2"/>
        </w:rPr>
        <w:t>v</w:t>
      </w:r>
      <w:r>
        <w:rPr>
          <w:rFonts w:ascii="Arial" w:eastAsia="Arial" w:hAnsi="Arial" w:cs="Arial"/>
        </w:rPr>
        <w:t>essel</w:t>
      </w:r>
      <w:r>
        <w:rPr>
          <w:rFonts w:ascii="Arial" w:eastAsia="Arial" w:hAnsi="Arial" w:cs="Arial"/>
          <w:spacing w:val="7"/>
        </w:rPr>
        <w:t xml:space="preserve"> </w:t>
      </w:r>
      <w:r>
        <w:rPr>
          <w:rFonts w:ascii="Arial" w:eastAsia="Arial" w:hAnsi="Arial" w:cs="Arial"/>
          <w:spacing w:val="1"/>
        </w:rPr>
        <w:t>tr</w:t>
      </w:r>
      <w:r>
        <w:rPr>
          <w:rFonts w:ascii="Arial" w:eastAsia="Arial" w:hAnsi="Arial" w:cs="Arial"/>
        </w:rPr>
        <w:t>a</w:t>
      </w:r>
      <w:r>
        <w:rPr>
          <w:rFonts w:ascii="Arial" w:eastAsia="Arial" w:hAnsi="Arial" w:cs="Arial"/>
          <w:spacing w:val="1"/>
        </w:rPr>
        <w:t>ff</w:t>
      </w:r>
      <w:r>
        <w:rPr>
          <w:rFonts w:ascii="Arial" w:eastAsia="Arial" w:hAnsi="Arial" w:cs="Arial"/>
          <w:spacing w:val="-1"/>
        </w:rPr>
        <w:t>i</w:t>
      </w:r>
      <w:r>
        <w:rPr>
          <w:rFonts w:ascii="Arial" w:eastAsia="Arial" w:hAnsi="Arial" w:cs="Arial"/>
        </w:rPr>
        <w:t>c</w:t>
      </w:r>
      <w:r>
        <w:rPr>
          <w:rFonts w:ascii="Arial" w:eastAsia="Arial" w:hAnsi="Arial" w:cs="Arial"/>
          <w:spacing w:val="8"/>
        </w:rPr>
        <w:t xml:space="preserve"> </w:t>
      </w:r>
      <w:r>
        <w:rPr>
          <w:rFonts w:ascii="Arial" w:eastAsia="Arial" w:hAnsi="Arial" w:cs="Arial"/>
          <w:spacing w:val="-4"/>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n</w:t>
      </w:r>
      <w:r>
        <w:rPr>
          <w:rFonts w:ascii="Arial" w:eastAsia="Arial" w:hAnsi="Arial" w:cs="Arial"/>
          <w:spacing w:val="10"/>
        </w:rPr>
        <w:t xml:space="preserve"> </w:t>
      </w:r>
      <w:r>
        <w:rPr>
          <w:rFonts w:ascii="Arial" w:eastAsia="Arial" w:hAnsi="Arial" w:cs="Arial"/>
        </w:rPr>
        <w:t>a</w:t>
      </w:r>
      <w:r>
        <w:rPr>
          <w:rFonts w:ascii="Arial" w:eastAsia="Arial" w:hAnsi="Arial" w:cs="Arial"/>
          <w:spacing w:val="13"/>
        </w:rPr>
        <w:t xml:space="preserve"> </w:t>
      </w:r>
      <w:r>
        <w:rPr>
          <w:rFonts w:ascii="Arial" w:eastAsia="Arial" w:hAnsi="Arial" w:cs="Arial"/>
          <w:spacing w:val="-4"/>
        </w:rPr>
        <w:t>w</w:t>
      </w:r>
      <w:r>
        <w:rPr>
          <w:rFonts w:ascii="Arial" w:eastAsia="Arial" w:hAnsi="Arial" w:cs="Arial"/>
        </w:rPr>
        <w:t>a</w:t>
      </w:r>
      <w:r>
        <w:rPr>
          <w:rFonts w:ascii="Arial" w:eastAsia="Arial" w:hAnsi="Arial" w:cs="Arial"/>
          <w:spacing w:val="1"/>
        </w:rPr>
        <w:t>t</w:t>
      </w:r>
      <w:r>
        <w:rPr>
          <w:rFonts w:ascii="Arial" w:eastAsia="Arial" w:hAnsi="Arial" w:cs="Arial"/>
        </w:rPr>
        <w:t>e</w:t>
      </w:r>
      <w:r>
        <w:rPr>
          <w:rFonts w:ascii="Arial" w:eastAsia="Arial" w:hAnsi="Arial" w:cs="Arial"/>
          <w:spacing w:val="1"/>
        </w:rPr>
        <w:t>r</w:t>
      </w:r>
      <w:r>
        <w:rPr>
          <w:rFonts w:ascii="Arial" w:eastAsia="Arial" w:hAnsi="Arial" w:cs="Arial"/>
          <w:spacing w:val="-1"/>
        </w:rPr>
        <w:t>w</w:t>
      </w:r>
      <w:r>
        <w:rPr>
          <w:rFonts w:ascii="Arial" w:eastAsia="Arial" w:hAnsi="Arial" w:cs="Arial"/>
          <w:spacing w:val="2"/>
        </w:rPr>
        <w:t>a</w:t>
      </w:r>
      <w:r>
        <w:rPr>
          <w:rFonts w:ascii="Arial" w:eastAsia="Arial" w:hAnsi="Arial" w:cs="Arial"/>
        </w:rPr>
        <w:t>y</w:t>
      </w:r>
      <w:r>
        <w:rPr>
          <w:rFonts w:ascii="Arial" w:eastAsia="Arial" w:hAnsi="Arial" w:cs="Arial"/>
          <w:spacing w:val="6"/>
        </w:rPr>
        <w:t xml:space="preserve"> </w:t>
      </w:r>
      <w:r>
        <w:rPr>
          <w:rFonts w:ascii="Arial" w:eastAsia="Arial" w:hAnsi="Arial" w:cs="Arial"/>
          <w:spacing w:val="2"/>
        </w:rPr>
        <w:t xml:space="preserve">by </w:t>
      </w:r>
      <w:r>
        <w:rPr>
          <w:rFonts w:ascii="Arial" w:eastAsia="Arial" w:hAnsi="Arial" w:cs="Arial"/>
          <w:spacing w:val="1"/>
        </w:rPr>
        <w:t>m</w:t>
      </w:r>
      <w:r>
        <w:rPr>
          <w:rFonts w:ascii="Arial" w:eastAsia="Arial" w:hAnsi="Arial" w:cs="Arial"/>
        </w:rPr>
        <w:t>eans</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6"/>
        </w:rPr>
        <w:t xml:space="preserve"> </w:t>
      </w:r>
      <w:r>
        <w:rPr>
          <w:rFonts w:ascii="Arial" w:eastAsia="Arial" w:hAnsi="Arial" w:cs="Arial"/>
          <w:spacing w:val="-4"/>
        </w:rPr>
        <w:t>w</w:t>
      </w:r>
      <w:r>
        <w:rPr>
          <w:rFonts w:ascii="Arial" w:eastAsia="Arial" w:hAnsi="Arial" w:cs="Arial"/>
        </w:rPr>
        <w:t>a</w:t>
      </w:r>
      <w:r>
        <w:rPr>
          <w:rFonts w:ascii="Arial" w:eastAsia="Arial" w:hAnsi="Arial" w:cs="Arial"/>
          <w:spacing w:val="1"/>
        </w:rPr>
        <w:t>t</w:t>
      </w:r>
      <w:r>
        <w:rPr>
          <w:rFonts w:ascii="Arial" w:eastAsia="Arial" w:hAnsi="Arial" w:cs="Arial"/>
        </w:rPr>
        <w:t>e</w:t>
      </w:r>
      <w:r>
        <w:rPr>
          <w:rFonts w:ascii="Arial" w:eastAsia="Arial" w:hAnsi="Arial" w:cs="Arial"/>
          <w:spacing w:val="1"/>
        </w:rPr>
        <w:t>r</w:t>
      </w:r>
      <w:r>
        <w:rPr>
          <w:rFonts w:ascii="Arial" w:eastAsia="Arial" w:hAnsi="Arial" w:cs="Arial"/>
          <w:spacing w:val="-3"/>
        </w:rPr>
        <w:t>w</w:t>
      </w:r>
      <w:r>
        <w:rPr>
          <w:rFonts w:ascii="Arial" w:eastAsia="Arial" w:hAnsi="Arial" w:cs="Arial"/>
        </w:rPr>
        <w:t>ay</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
        </w:rPr>
        <w:t>f</w:t>
      </w:r>
      <w:r>
        <w:rPr>
          <w:rFonts w:ascii="Arial" w:eastAsia="Arial" w:hAnsi="Arial" w:cs="Arial"/>
        </w:rPr>
        <w:t>o</w:t>
      </w:r>
      <w:r>
        <w:rPr>
          <w:rFonts w:ascii="Arial" w:eastAsia="Arial" w:hAnsi="Arial" w:cs="Arial"/>
          <w:spacing w:val="1"/>
        </w:rPr>
        <w:t>rm</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4"/>
        </w:rPr>
        <w:t xml:space="preserve"> </w:t>
      </w:r>
      <w:r>
        <w:rPr>
          <w:rFonts w:ascii="Arial" w:eastAsia="Arial" w:hAnsi="Arial" w:cs="Arial"/>
          <w:spacing w:val="-1"/>
        </w:rPr>
        <w:t>t</w:t>
      </w:r>
      <w:r>
        <w:rPr>
          <w:rFonts w:ascii="Arial" w:eastAsia="Arial" w:hAnsi="Arial" w:cs="Arial"/>
          <w:spacing w:val="1"/>
        </w:rPr>
        <w:t>r</w:t>
      </w:r>
      <w:r>
        <w:rPr>
          <w:rFonts w:ascii="Arial" w:eastAsia="Arial" w:hAnsi="Arial" w:cs="Arial"/>
          <w:spacing w:val="-3"/>
        </w:rPr>
        <w:t>a</w:t>
      </w:r>
      <w:r>
        <w:rPr>
          <w:rFonts w:ascii="Arial" w:eastAsia="Arial" w:hAnsi="Arial" w:cs="Arial"/>
          <w:spacing w:val="1"/>
        </w:rPr>
        <w:t>f</w:t>
      </w:r>
      <w:r>
        <w:rPr>
          <w:rFonts w:ascii="Arial" w:eastAsia="Arial" w:hAnsi="Arial" w:cs="Arial"/>
          <w:spacing w:val="3"/>
        </w:rPr>
        <w:t>f</w:t>
      </w:r>
      <w:r>
        <w:rPr>
          <w:rFonts w:ascii="Arial" w:eastAsia="Arial" w:hAnsi="Arial" w:cs="Arial"/>
          <w:spacing w:val="-3"/>
        </w:rPr>
        <w:t>i</w:t>
      </w:r>
      <w:r>
        <w:rPr>
          <w:rFonts w:ascii="Arial" w:eastAsia="Arial" w:hAnsi="Arial" w:cs="Arial"/>
        </w:rPr>
        <w:t>c</w:t>
      </w:r>
      <w:r>
        <w:rPr>
          <w:rFonts w:ascii="Arial" w:eastAsia="Arial" w:hAnsi="Arial" w:cs="Arial"/>
          <w:spacing w:val="3"/>
        </w:rPr>
        <w:t xml:space="preserve"> </w:t>
      </w:r>
      <w:r>
        <w:rPr>
          <w:rFonts w:ascii="Arial" w:eastAsia="Arial" w:hAnsi="Arial" w:cs="Arial"/>
          <w:spacing w:val="1"/>
        </w:rPr>
        <w:t>m</w:t>
      </w:r>
      <w:r>
        <w:rPr>
          <w:rFonts w:ascii="Arial" w:eastAsia="Arial" w:hAnsi="Arial" w:cs="Arial"/>
        </w:rPr>
        <w:t>on</w:t>
      </w:r>
      <w:r>
        <w:rPr>
          <w:rFonts w:ascii="Arial" w:eastAsia="Arial" w:hAnsi="Arial" w:cs="Arial"/>
          <w:spacing w:val="-1"/>
        </w:rPr>
        <w:t>i</w:t>
      </w:r>
      <w:r>
        <w:rPr>
          <w:rFonts w:ascii="Arial" w:eastAsia="Arial" w:hAnsi="Arial" w:cs="Arial"/>
          <w:spacing w:val="1"/>
        </w:rPr>
        <w:t>t</w:t>
      </w:r>
      <w:r>
        <w:rPr>
          <w:rFonts w:ascii="Arial" w:eastAsia="Arial" w:hAnsi="Arial" w:cs="Arial"/>
          <w:spacing w:val="-3"/>
        </w:rPr>
        <w:t>o</w:t>
      </w:r>
      <w:r>
        <w:rPr>
          <w:rFonts w:ascii="Arial" w:eastAsia="Arial" w:hAnsi="Arial" w:cs="Arial"/>
          <w:spacing w:val="1"/>
        </w:rPr>
        <w:t>r</w:t>
      </w:r>
      <w:r>
        <w:rPr>
          <w:rFonts w:ascii="Arial" w:eastAsia="Arial" w:hAnsi="Arial" w:cs="Arial"/>
          <w:spacing w:val="-1"/>
        </w:rPr>
        <w:t>i</w:t>
      </w:r>
      <w:r>
        <w:rPr>
          <w:rFonts w:ascii="Arial" w:eastAsia="Arial" w:hAnsi="Arial" w:cs="Arial"/>
        </w:rPr>
        <w:t>ng</w:t>
      </w:r>
      <w:r>
        <w:rPr>
          <w:rFonts w:ascii="Arial" w:eastAsia="Arial" w:hAnsi="Arial" w:cs="Arial"/>
          <w:spacing w:val="5"/>
        </w:rPr>
        <w:t xml:space="preserve"> </w:t>
      </w:r>
      <w:r>
        <w:rPr>
          <w:rFonts w:ascii="Arial" w:eastAsia="Arial" w:hAnsi="Arial" w:cs="Arial"/>
        </w:rPr>
        <w:t xml:space="preserve">and </w:t>
      </w:r>
      <w:r>
        <w:rPr>
          <w:rFonts w:ascii="Arial" w:eastAsia="Arial" w:hAnsi="Arial" w:cs="Arial"/>
          <w:spacing w:val="1"/>
        </w:rPr>
        <w:t>tr</w:t>
      </w:r>
      <w:r>
        <w:rPr>
          <w:rFonts w:ascii="Arial" w:eastAsia="Arial" w:hAnsi="Arial" w:cs="Arial"/>
          <w:spacing w:val="-3"/>
        </w:rPr>
        <w:t>a</w:t>
      </w:r>
      <w:r>
        <w:rPr>
          <w:rFonts w:ascii="Arial" w:eastAsia="Arial" w:hAnsi="Arial" w:cs="Arial"/>
          <w:spacing w:val="1"/>
        </w:rPr>
        <w:t>ff</w:t>
      </w:r>
      <w:r>
        <w:rPr>
          <w:rFonts w:ascii="Arial" w:eastAsia="Arial" w:hAnsi="Arial" w:cs="Arial"/>
          <w:spacing w:val="-1"/>
        </w:rPr>
        <w:t>i</w:t>
      </w:r>
      <w:r>
        <w:rPr>
          <w:rFonts w:ascii="Arial" w:eastAsia="Arial" w:hAnsi="Arial" w:cs="Arial"/>
        </w:rPr>
        <w:t>c</w:t>
      </w:r>
      <w:r>
        <w:rPr>
          <w:rFonts w:ascii="Arial" w:eastAsia="Arial" w:hAnsi="Arial" w:cs="Arial"/>
          <w:spacing w:val="3"/>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g</w:t>
      </w:r>
      <w:r>
        <w:rPr>
          <w:rFonts w:ascii="Arial" w:eastAsia="Arial" w:hAnsi="Arial" w:cs="Arial"/>
        </w:rPr>
        <w:t>u</w:t>
      </w:r>
      <w:r>
        <w:rPr>
          <w:rFonts w:ascii="Arial" w:eastAsia="Arial" w:hAnsi="Arial" w:cs="Arial"/>
          <w:spacing w:val="-1"/>
        </w:rPr>
        <w:t>l</w:t>
      </w:r>
      <w:r>
        <w:rPr>
          <w:rFonts w:ascii="Arial" w:eastAsia="Arial" w:hAnsi="Arial" w:cs="Arial"/>
        </w:rPr>
        <w:t>a</w:t>
      </w:r>
      <w:r>
        <w:rPr>
          <w:rFonts w:ascii="Arial" w:eastAsia="Arial" w:hAnsi="Arial" w:cs="Arial"/>
          <w:spacing w:val="1"/>
        </w:rPr>
        <w:t>t</w:t>
      </w:r>
      <w:r>
        <w:rPr>
          <w:rFonts w:ascii="Arial" w:eastAsia="Arial" w:hAnsi="Arial" w:cs="Arial"/>
          <w:spacing w:val="-4"/>
        </w:rPr>
        <w:t>i</w:t>
      </w:r>
      <w:r>
        <w:rPr>
          <w:rFonts w:ascii="Arial" w:eastAsia="Arial" w:hAnsi="Arial" w:cs="Arial"/>
        </w:rPr>
        <w:t>ons</w:t>
      </w:r>
      <w:r>
        <w:rPr>
          <w:rFonts w:ascii="Arial" w:eastAsia="Arial" w:hAnsi="Arial" w:cs="Arial"/>
          <w:spacing w:val="3"/>
        </w:rPr>
        <w:t xml:space="preserve"> </w:t>
      </w:r>
      <w:r>
        <w:rPr>
          <w:rFonts w:ascii="Arial" w:eastAsia="Arial" w:hAnsi="Arial" w:cs="Arial"/>
        </w:rPr>
        <w:t>us</w:t>
      </w:r>
      <w:r>
        <w:rPr>
          <w:rFonts w:ascii="Arial" w:eastAsia="Arial" w:hAnsi="Arial" w:cs="Arial"/>
          <w:spacing w:val="-1"/>
        </w:rPr>
        <w:t>i</w:t>
      </w:r>
      <w:r>
        <w:rPr>
          <w:rFonts w:ascii="Arial" w:eastAsia="Arial" w:hAnsi="Arial" w:cs="Arial"/>
        </w:rPr>
        <w:t>n</w:t>
      </w:r>
      <w:r>
        <w:rPr>
          <w:rFonts w:ascii="Arial" w:eastAsia="Arial" w:hAnsi="Arial" w:cs="Arial"/>
          <w:spacing w:val="2"/>
        </w:rPr>
        <w:t>g</w:t>
      </w:r>
      <w:r>
        <w:rPr>
          <w:rFonts w:ascii="Arial" w:eastAsia="Arial" w:hAnsi="Arial" w:cs="Arial"/>
        </w:rPr>
        <w:t>,</w:t>
      </w:r>
      <w:r>
        <w:rPr>
          <w:rFonts w:ascii="Arial" w:eastAsia="Arial" w:hAnsi="Arial" w:cs="Arial"/>
          <w:spacing w:val="2"/>
        </w:rPr>
        <w:t xml:space="preserve"> </w:t>
      </w:r>
      <w:r>
        <w:rPr>
          <w:rFonts w:ascii="Arial" w:eastAsia="Arial" w:hAnsi="Arial" w:cs="Arial"/>
          <w:spacing w:val="-3"/>
        </w:rPr>
        <w:t>a</w:t>
      </w:r>
      <w:r>
        <w:rPr>
          <w:rFonts w:ascii="Arial" w:eastAsia="Arial" w:hAnsi="Arial" w:cs="Arial"/>
        </w:rPr>
        <w:t>s necessa</w:t>
      </w:r>
      <w:r>
        <w:rPr>
          <w:rFonts w:ascii="Arial" w:eastAsia="Arial" w:hAnsi="Arial" w:cs="Arial"/>
          <w:spacing w:val="1"/>
        </w:rPr>
        <w:t>r</w:t>
      </w:r>
      <w:r>
        <w:rPr>
          <w:rFonts w:ascii="Arial" w:eastAsia="Arial" w:hAnsi="Arial" w:cs="Arial"/>
          <w:spacing w:val="-2"/>
        </w:rPr>
        <w:t>y</w:t>
      </w:r>
      <w:r>
        <w:rPr>
          <w:rFonts w:ascii="Arial" w:eastAsia="Arial" w:hAnsi="Arial" w:cs="Arial"/>
        </w:rPr>
        <w:t>,</w:t>
      </w:r>
      <w:r>
        <w:rPr>
          <w:rFonts w:ascii="Arial" w:eastAsia="Arial" w:hAnsi="Arial" w:cs="Arial"/>
          <w:spacing w:val="7"/>
        </w:rPr>
        <w:t xml:space="preserve"> </w:t>
      </w:r>
      <w:r>
        <w:rPr>
          <w:rFonts w:ascii="Arial" w:eastAsia="Arial" w:hAnsi="Arial" w:cs="Arial"/>
        </w:rPr>
        <w:t>na</w:t>
      </w:r>
      <w:r>
        <w:rPr>
          <w:rFonts w:ascii="Arial" w:eastAsia="Arial" w:hAnsi="Arial" w:cs="Arial"/>
          <w:spacing w:val="-3"/>
        </w:rPr>
        <w:t>u</w:t>
      </w:r>
      <w:r>
        <w:rPr>
          <w:rFonts w:ascii="Arial" w:eastAsia="Arial" w:hAnsi="Arial" w:cs="Arial"/>
          <w:spacing w:val="1"/>
        </w:rPr>
        <w:t>t</w:t>
      </w:r>
      <w:r>
        <w:rPr>
          <w:rFonts w:ascii="Arial" w:eastAsia="Arial" w:hAnsi="Arial" w:cs="Arial"/>
          <w:spacing w:val="-1"/>
        </w:rPr>
        <w:t>i</w:t>
      </w:r>
      <w:r>
        <w:rPr>
          <w:rFonts w:ascii="Arial" w:eastAsia="Arial" w:hAnsi="Arial" w:cs="Arial"/>
        </w:rPr>
        <w:t>cal</w:t>
      </w:r>
      <w:r>
        <w:rPr>
          <w:rFonts w:ascii="Arial" w:eastAsia="Arial" w:hAnsi="Arial" w:cs="Arial"/>
          <w:spacing w:val="2"/>
        </w:rPr>
        <w:t xml:space="preserve"> k</w:t>
      </w:r>
      <w:r>
        <w:rPr>
          <w:rFonts w:ascii="Arial" w:eastAsia="Arial" w:hAnsi="Arial" w:cs="Arial"/>
        </w:rPr>
        <w:t>n</w:t>
      </w:r>
      <w:r>
        <w:rPr>
          <w:rFonts w:ascii="Arial" w:eastAsia="Arial" w:hAnsi="Arial" w:cs="Arial"/>
          <w:spacing w:val="-3"/>
        </w:rPr>
        <w:t>o</w:t>
      </w:r>
      <w:r>
        <w:rPr>
          <w:rFonts w:ascii="Arial" w:eastAsia="Arial" w:hAnsi="Arial" w:cs="Arial"/>
          <w:spacing w:val="-1"/>
        </w:rPr>
        <w:t>wl</w:t>
      </w:r>
      <w:r>
        <w:rPr>
          <w:rFonts w:ascii="Arial" w:eastAsia="Arial" w:hAnsi="Arial" w:cs="Arial"/>
        </w:rPr>
        <w:t>ed</w:t>
      </w:r>
      <w:r>
        <w:rPr>
          <w:rFonts w:ascii="Arial" w:eastAsia="Arial" w:hAnsi="Arial" w:cs="Arial"/>
          <w:spacing w:val="2"/>
        </w:rPr>
        <w:t>g</w:t>
      </w:r>
      <w:r>
        <w:rPr>
          <w:rFonts w:ascii="Arial" w:eastAsia="Arial" w:hAnsi="Arial" w:cs="Arial"/>
        </w:rPr>
        <w:t>e</w:t>
      </w:r>
      <w:r>
        <w:rPr>
          <w:rFonts w:ascii="Arial" w:eastAsia="Arial" w:hAnsi="Arial" w:cs="Arial"/>
          <w:spacing w:val="5"/>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5"/>
        </w:rPr>
        <w:t xml:space="preserve"> </w:t>
      </w:r>
      <w:r>
        <w:rPr>
          <w:rFonts w:ascii="Arial" w:eastAsia="Arial" w:hAnsi="Arial" w:cs="Arial"/>
          <w:spacing w:val="-3"/>
        </w:rPr>
        <w:t>a</w:t>
      </w:r>
      <w:r>
        <w:rPr>
          <w:rFonts w:ascii="Arial" w:eastAsia="Arial" w:hAnsi="Arial" w:cs="Arial"/>
          <w:spacing w:val="1"/>
        </w:rPr>
        <w:t>r</w:t>
      </w:r>
      <w:r>
        <w:rPr>
          <w:rFonts w:ascii="Arial" w:eastAsia="Arial" w:hAnsi="Arial" w:cs="Arial"/>
        </w:rPr>
        <w:t>ea</w:t>
      </w:r>
      <w:r>
        <w:rPr>
          <w:rFonts w:ascii="Arial" w:eastAsia="Arial" w:hAnsi="Arial" w:cs="Arial"/>
          <w:spacing w:val="5"/>
        </w:rPr>
        <w:t xml:space="preserve"> </w:t>
      </w:r>
      <w:r>
        <w:rPr>
          <w:rFonts w:ascii="Arial" w:eastAsia="Arial" w:hAnsi="Arial" w:cs="Arial"/>
        </w:rPr>
        <w:t>con</w:t>
      </w:r>
      <w:r>
        <w:rPr>
          <w:rFonts w:ascii="Arial" w:eastAsia="Arial" w:hAnsi="Arial" w:cs="Arial"/>
          <w:spacing w:val="-2"/>
        </w:rPr>
        <w:t>c</w:t>
      </w:r>
      <w:r>
        <w:rPr>
          <w:rFonts w:ascii="Arial" w:eastAsia="Arial" w:hAnsi="Arial" w:cs="Arial"/>
        </w:rPr>
        <w:t>e</w:t>
      </w:r>
      <w:r>
        <w:rPr>
          <w:rFonts w:ascii="Arial" w:eastAsia="Arial" w:hAnsi="Arial" w:cs="Arial"/>
          <w:spacing w:val="1"/>
        </w:rPr>
        <w:t>r</w:t>
      </w:r>
      <w:r>
        <w:rPr>
          <w:rFonts w:ascii="Arial" w:eastAsia="Arial" w:hAnsi="Arial" w:cs="Arial"/>
        </w:rPr>
        <w:t>ned,</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spacing w:val="-1"/>
        </w:rPr>
        <w:t>t</w:t>
      </w:r>
      <w:r>
        <w:rPr>
          <w:rFonts w:ascii="Arial" w:eastAsia="Arial" w:hAnsi="Arial" w:cs="Arial"/>
          <w:spacing w:val="1"/>
        </w:rPr>
        <w:t>r</w:t>
      </w:r>
      <w:r>
        <w:rPr>
          <w:rFonts w:ascii="Arial" w:eastAsia="Arial" w:hAnsi="Arial" w:cs="Arial"/>
          <w:spacing w:val="-3"/>
        </w:rPr>
        <w:t>a</w:t>
      </w:r>
      <w:r>
        <w:rPr>
          <w:rFonts w:ascii="Arial" w:eastAsia="Arial" w:hAnsi="Arial" w:cs="Arial"/>
          <w:spacing w:val="1"/>
        </w:rPr>
        <w:t>f</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3"/>
        </w:rPr>
        <w:t xml:space="preserve"> </w:t>
      </w:r>
      <w:r>
        <w:rPr>
          <w:rFonts w:ascii="Arial" w:eastAsia="Arial" w:hAnsi="Arial" w:cs="Arial"/>
          <w:spacing w:val="-1"/>
        </w:rPr>
        <w:t>i</w:t>
      </w:r>
      <w:r>
        <w:rPr>
          <w:rFonts w:ascii="Arial" w:eastAsia="Arial" w:hAnsi="Arial" w:cs="Arial"/>
          <w:spacing w:val="1"/>
        </w:rPr>
        <w:t>m</w:t>
      </w:r>
      <w:r>
        <w:rPr>
          <w:rFonts w:ascii="Arial" w:eastAsia="Arial" w:hAnsi="Arial" w:cs="Arial"/>
          <w:spacing w:val="-3"/>
        </w:rPr>
        <w:t>a</w:t>
      </w:r>
      <w:r>
        <w:rPr>
          <w:rFonts w:ascii="Arial" w:eastAsia="Arial" w:hAnsi="Arial" w:cs="Arial"/>
          <w:spacing w:val="2"/>
        </w:rPr>
        <w:t>g</w:t>
      </w:r>
      <w:r>
        <w:rPr>
          <w:rFonts w:ascii="Arial" w:eastAsia="Arial" w:hAnsi="Arial" w:cs="Arial"/>
        </w:rPr>
        <w:t>e and</w:t>
      </w:r>
      <w:r>
        <w:rPr>
          <w:rFonts w:ascii="Arial" w:eastAsia="Arial" w:hAnsi="Arial" w:cs="Arial"/>
          <w:spacing w:val="5"/>
        </w:rPr>
        <w:t xml:space="preserve"> </w:t>
      </w:r>
      <w:r>
        <w:rPr>
          <w:rFonts w:ascii="Arial" w:eastAsia="Arial" w:hAnsi="Arial" w:cs="Arial"/>
        </w:rPr>
        <w:t>a</w:t>
      </w:r>
      <w:r>
        <w:rPr>
          <w:rFonts w:ascii="Arial" w:eastAsia="Arial" w:hAnsi="Arial" w:cs="Arial"/>
          <w:spacing w:val="5"/>
        </w:rPr>
        <w:t xml:space="preserve"> </w:t>
      </w:r>
      <w:r>
        <w:rPr>
          <w:rFonts w:ascii="Arial" w:eastAsia="Arial" w:hAnsi="Arial" w:cs="Arial"/>
        </w:rPr>
        <w:t>su</w:t>
      </w:r>
      <w:r>
        <w:rPr>
          <w:rFonts w:ascii="Arial" w:eastAsia="Arial" w:hAnsi="Arial" w:cs="Arial"/>
          <w:spacing w:val="-1"/>
        </w:rPr>
        <w:t>i</w:t>
      </w:r>
      <w:r>
        <w:rPr>
          <w:rFonts w:ascii="Arial" w:eastAsia="Arial" w:hAnsi="Arial" w:cs="Arial"/>
          <w:spacing w:val="1"/>
        </w:rPr>
        <w:t>t</w:t>
      </w:r>
      <w:r>
        <w:rPr>
          <w:rFonts w:ascii="Arial" w:eastAsia="Arial" w:hAnsi="Arial" w:cs="Arial"/>
        </w:rPr>
        <w:t>ab</w:t>
      </w:r>
      <w:r>
        <w:rPr>
          <w:rFonts w:ascii="Arial" w:eastAsia="Arial" w:hAnsi="Arial" w:cs="Arial"/>
          <w:spacing w:val="-4"/>
        </w:rPr>
        <w:t>l</w:t>
      </w:r>
      <w:r>
        <w:rPr>
          <w:rFonts w:ascii="Arial" w:eastAsia="Arial" w:hAnsi="Arial" w:cs="Arial"/>
        </w:rPr>
        <w:t xml:space="preserve">e </w:t>
      </w:r>
      <w:r>
        <w:rPr>
          <w:rFonts w:ascii="Arial" w:eastAsia="Arial" w:hAnsi="Arial" w:cs="Arial"/>
          <w:spacing w:val="1"/>
        </w:rPr>
        <w:t>m</w:t>
      </w:r>
      <w:r>
        <w:rPr>
          <w:rFonts w:ascii="Arial" w:eastAsia="Arial" w:hAnsi="Arial" w:cs="Arial"/>
        </w:rPr>
        <w:t>a</w:t>
      </w:r>
      <w:r>
        <w:rPr>
          <w:rFonts w:ascii="Arial" w:eastAsia="Arial" w:hAnsi="Arial" w:cs="Arial"/>
          <w:spacing w:val="1"/>
        </w:rPr>
        <w:t>r</w:t>
      </w:r>
      <w:r>
        <w:rPr>
          <w:rFonts w:ascii="Arial" w:eastAsia="Arial" w:hAnsi="Arial" w:cs="Arial"/>
          <w:spacing w:val="-1"/>
        </w:rPr>
        <w:t>i</w:t>
      </w:r>
      <w:r>
        <w:rPr>
          <w:rFonts w:ascii="Arial" w:eastAsia="Arial" w:hAnsi="Arial" w:cs="Arial"/>
        </w:rPr>
        <w:t>ne</w:t>
      </w:r>
      <w:r>
        <w:rPr>
          <w:rFonts w:ascii="Arial" w:eastAsia="Arial" w:hAnsi="Arial" w:cs="Arial"/>
          <w:spacing w:val="1"/>
        </w:rPr>
        <w:t xml:space="preserve"> </w:t>
      </w:r>
      <w:r>
        <w:rPr>
          <w:rFonts w:ascii="Arial" w:eastAsia="Arial" w:hAnsi="Arial" w:cs="Arial"/>
          <w:spacing w:val="-1"/>
        </w:rPr>
        <w:t>i</w:t>
      </w:r>
      <w:r>
        <w:rPr>
          <w:rFonts w:ascii="Arial" w:eastAsia="Arial" w:hAnsi="Arial" w:cs="Arial"/>
          <w:spacing w:val="-3"/>
        </w:rPr>
        <w:t>n</w:t>
      </w:r>
      <w:r>
        <w:rPr>
          <w:rFonts w:ascii="Arial" w:eastAsia="Arial" w:hAnsi="Arial" w:cs="Arial"/>
          <w:spacing w:val="1"/>
        </w:rPr>
        <w:t>f</w:t>
      </w:r>
      <w:r>
        <w:rPr>
          <w:rFonts w:ascii="Arial" w:eastAsia="Arial" w:hAnsi="Arial" w:cs="Arial"/>
        </w:rPr>
        <w:t>o</w:t>
      </w:r>
      <w:r>
        <w:rPr>
          <w:rFonts w:ascii="Arial" w:eastAsia="Arial" w:hAnsi="Arial" w:cs="Arial"/>
          <w:spacing w:val="-2"/>
        </w:rPr>
        <w:t>r</w:t>
      </w:r>
      <w:r>
        <w:rPr>
          <w:rFonts w:ascii="Arial" w:eastAsia="Arial" w:hAnsi="Arial" w:cs="Arial"/>
          <w:spacing w:val="1"/>
        </w:rPr>
        <w:t>m</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an</w:t>
      </w:r>
      <w:r>
        <w:rPr>
          <w:rFonts w:ascii="Arial" w:eastAsia="Arial" w:hAnsi="Arial" w:cs="Arial"/>
          <w:spacing w:val="-3"/>
        </w:rPr>
        <w:t>a</w:t>
      </w:r>
      <w:r>
        <w:rPr>
          <w:rFonts w:ascii="Arial" w:eastAsia="Arial" w:hAnsi="Arial" w:cs="Arial"/>
          <w:spacing w:val="2"/>
        </w:rPr>
        <w:t>g</w:t>
      </w:r>
      <w:r>
        <w:rPr>
          <w:rFonts w:ascii="Arial" w:eastAsia="Arial" w:hAnsi="Arial" w:cs="Arial"/>
          <w:spacing w:val="-3"/>
        </w:rPr>
        <w:t>e</w:t>
      </w:r>
      <w:r>
        <w:rPr>
          <w:rFonts w:ascii="Arial" w:eastAsia="Arial" w:hAnsi="Arial" w:cs="Arial"/>
          <w:spacing w:val="1"/>
        </w:rPr>
        <w:t>m</w:t>
      </w:r>
      <w:r>
        <w:rPr>
          <w:rFonts w:ascii="Arial" w:eastAsia="Arial" w:hAnsi="Arial" w:cs="Arial"/>
        </w:rPr>
        <w:t>ent s</w:t>
      </w:r>
      <w:r>
        <w:rPr>
          <w:rFonts w:ascii="Arial" w:eastAsia="Arial" w:hAnsi="Arial" w:cs="Arial"/>
          <w:spacing w:val="-2"/>
        </w:rPr>
        <w:t>y</w:t>
      </w:r>
      <w:r>
        <w:rPr>
          <w:rFonts w:ascii="Arial" w:eastAsia="Arial" w:hAnsi="Arial" w:cs="Arial"/>
        </w:rPr>
        <w:t>s</w:t>
      </w:r>
      <w:r>
        <w:rPr>
          <w:rFonts w:ascii="Arial" w:eastAsia="Arial" w:hAnsi="Arial" w:cs="Arial"/>
          <w:spacing w:val="1"/>
        </w:rPr>
        <w:t>t</w:t>
      </w:r>
      <w:r>
        <w:rPr>
          <w:rFonts w:ascii="Arial" w:eastAsia="Arial" w:hAnsi="Arial" w:cs="Arial"/>
        </w:rPr>
        <w:t>e</w:t>
      </w:r>
      <w:r>
        <w:rPr>
          <w:rFonts w:ascii="Arial" w:eastAsia="Arial" w:hAnsi="Arial" w:cs="Arial"/>
          <w:spacing w:val="-2"/>
        </w:rPr>
        <w:t>m</w:t>
      </w:r>
      <w:r>
        <w:rPr>
          <w:rFonts w:ascii="Arial" w:eastAsia="Arial" w:hAnsi="Arial" w:cs="Arial"/>
        </w:rPr>
        <w:t>.</w:t>
      </w:r>
    </w:p>
    <w:p w:rsidR="000A5570" w:rsidRDefault="00863EB5">
      <w:pPr>
        <w:tabs>
          <w:tab w:val="left" w:pos="1000"/>
        </w:tabs>
        <w:spacing w:before="76" w:after="0" w:line="239" w:lineRule="auto"/>
        <w:ind w:left="1019" w:right="95" w:hanging="360"/>
        <w:jc w:val="both"/>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R</w:t>
      </w:r>
      <w:r>
        <w:rPr>
          <w:rFonts w:ascii="Arial" w:eastAsia="Arial" w:hAnsi="Arial" w:cs="Arial"/>
        </w:rPr>
        <w:t>espond</w:t>
      </w:r>
      <w:r>
        <w:rPr>
          <w:rFonts w:ascii="Arial" w:eastAsia="Arial" w:hAnsi="Arial" w:cs="Arial"/>
          <w:spacing w:val="30"/>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7"/>
        </w:rPr>
        <w:t xml:space="preserve"> </w:t>
      </w:r>
      <w:r>
        <w:rPr>
          <w:rFonts w:ascii="Arial" w:eastAsia="Arial" w:hAnsi="Arial" w:cs="Arial"/>
        </w:rPr>
        <w:t>e</w:t>
      </w:r>
      <w:r>
        <w:rPr>
          <w:rFonts w:ascii="Arial" w:eastAsia="Arial" w:hAnsi="Arial" w:cs="Arial"/>
          <w:spacing w:val="1"/>
        </w:rPr>
        <w:t>m</w:t>
      </w:r>
      <w:r>
        <w:rPr>
          <w:rFonts w:ascii="Arial" w:eastAsia="Arial" w:hAnsi="Arial" w:cs="Arial"/>
          <w:spacing w:val="-3"/>
        </w:rPr>
        <w:t>e</w:t>
      </w:r>
      <w:r>
        <w:rPr>
          <w:rFonts w:ascii="Arial" w:eastAsia="Arial" w:hAnsi="Arial" w:cs="Arial"/>
          <w:spacing w:val="-2"/>
        </w:rPr>
        <w:t>r</w:t>
      </w:r>
      <w:r>
        <w:rPr>
          <w:rFonts w:ascii="Arial" w:eastAsia="Arial" w:hAnsi="Arial" w:cs="Arial"/>
          <w:spacing w:val="2"/>
        </w:rPr>
        <w:t>g</w:t>
      </w:r>
      <w:r>
        <w:rPr>
          <w:rFonts w:ascii="Arial" w:eastAsia="Arial" w:hAnsi="Arial" w:cs="Arial"/>
        </w:rPr>
        <w:t>ency</w:t>
      </w:r>
      <w:r>
        <w:rPr>
          <w:rFonts w:ascii="Arial" w:eastAsia="Arial" w:hAnsi="Arial" w:cs="Arial"/>
          <w:spacing w:val="28"/>
        </w:rPr>
        <w:t xml:space="preserve"> </w:t>
      </w:r>
      <w:r>
        <w:rPr>
          <w:rFonts w:ascii="Arial" w:eastAsia="Arial" w:hAnsi="Arial" w:cs="Arial"/>
        </w:rPr>
        <w:t>s</w:t>
      </w:r>
      <w:r>
        <w:rPr>
          <w:rFonts w:ascii="Arial" w:eastAsia="Arial" w:hAnsi="Arial" w:cs="Arial"/>
          <w:spacing w:val="-1"/>
        </w:rPr>
        <w:t>i</w:t>
      </w:r>
      <w:r>
        <w:rPr>
          <w:rFonts w:ascii="Arial" w:eastAsia="Arial" w:hAnsi="Arial" w:cs="Arial"/>
          <w:spacing w:val="1"/>
        </w:rPr>
        <w:t>t</w:t>
      </w:r>
      <w:r>
        <w:rPr>
          <w:rFonts w:ascii="Arial" w:eastAsia="Arial" w:hAnsi="Arial" w:cs="Arial"/>
        </w:rPr>
        <w:t>ua</w:t>
      </w:r>
      <w:r>
        <w:rPr>
          <w:rFonts w:ascii="Arial" w:eastAsia="Arial" w:hAnsi="Arial" w:cs="Arial"/>
          <w:spacing w:val="1"/>
        </w:rPr>
        <w:t>t</w:t>
      </w:r>
      <w:r>
        <w:rPr>
          <w:rFonts w:ascii="Arial" w:eastAsia="Arial" w:hAnsi="Arial" w:cs="Arial"/>
          <w:spacing w:val="-1"/>
        </w:rPr>
        <w:t>i</w:t>
      </w:r>
      <w:r>
        <w:rPr>
          <w:rFonts w:ascii="Arial" w:eastAsia="Arial" w:hAnsi="Arial" w:cs="Arial"/>
        </w:rPr>
        <w:t>ons</w:t>
      </w:r>
      <w:r>
        <w:rPr>
          <w:rFonts w:ascii="Arial" w:eastAsia="Arial" w:hAnsi="Arial" w:cs="Arial"/>
          <w:spacing w:val="30"/>
        </w:rPr>
        <w:t xml:space="preserve"> </w:t>
      </w:r>
      <w:r>
        <w:rPr>
          <w:rFonts w:ascii="Arial" w:eastAsia="Arial" w:hAnsi="Arial" w:cs="Arial"/>
        </w:rPr>
        <w:t>s</w:t>
      </w:r>
      <w:r>
        <w:rPr>
          <w:rFonts w:ascii="Arial" w:eastAsia="Arial" w:hAnsi="Arial" w:cs="Arial"/>
          <w:spacing w:val="-3"/>
        </w:rPr>
        <w:t>u</w:t>
      </w:r>
      <w:r>
        <w:rPr>
          <w:rFonts w:ascii="Arial" w:eastAsia="Arial" w:hAnsi="Arial" w:cs="Arial"/>
        </w:rPr>
        <w:t>ch</w:t>
      </w:r>
      <w:r>
        <w:rPr>
          <w:rFonts w:ascii="Arial" w:eastAsia="Arial" w:hAnsi="Arial" w:cs="Arial"/>
          <w:spacing w:val="30"/>
        </w:rPr>
        <w:t xml:space="preserve"> </w:t>
      </w:r>
      <w:r>
        <w:rPr>
          <w:rFonts w:ascii="Arial" w:eastAsia="Arial" w:hAnsi="Arial" w:cs="Arial"/>
        </w:rPr>
        <w:t>as</w:t>
      </w:r>
      <w:r>
        <w:rPr>
          <w:rFonts w:ascii="Arial" w:eastAsia="Arial" w:hAnsi="Arial" w:cs="Arial"/>
          <w:spacing w:val="28"/>
        </w:rPr>
        <w:t xml:space="preserve"> </w:t>
      </w:r>
      <w:r>
        <w:rPr>
          <w:rFonts w:ascii="Arial" w:eastAsia="Arial" w:hAnsi="Arial" w:cs="Arial"/>
        </w:rPr>
        <w:t>d</w:t>
      </w:r>
      <w:r>
        <w:rPr>
          <w:rFonts w:ascii="Arial" w:eastAsia="Arial" w:hAnsi="Arial" w:cs="Arial"/>
          <w:spacing w:val="1"/>
        </w:rPr>
        <w:t>i</w:t>
      </w:r>
      <w:r>
        <w:rPr>
          <w:rFonts w:ascii="Arial" w:eastAsia="Arial" w:hAnsi="Arial" w:cs="Arial"/>
        </w:rPr>
        <w:t>s</w:t>
      </w:r>
      <w:r>
        <w:rPr>
          <w:rFonts w:ascii="Arial" w:eastAsia="Arial" w:hAnsi="Arial" w:cs="Arial"/>
          <w:spacing w:val="1"/>
        </w:rPr>
        <w:t>tr</w:t>
      </w:r>
      <w:r>
        <w:rPr>
          <w:rFonts w:ascii="Arial" w:eastAsia="Arial" w:hAnsi="Arial" w:cs="Arial"/>
          <w:spacing w:val="-3"/>
        </w:rPr>
        <w:t>e</w:t>
      </w:r>
      <w:r>
        <w:rPr>
          <w:rFonts w:ascii="Arial" w:eastAsia="Arial" w:hAnsi="Arial" w:cs="Arial"/>
        </w:rPr>
        <w:t>ss,</w:t>
      </w:r>
      <w:r>
        <w:rPr>
          <w:rFonts w:ascii="Arial" w:eastAsia="Arial" w:hAnsi="Arial" w:cs="Arial"/>
          <w:spacing w:val="29"/>
        </w:rPr>
        <w:t xml:space="preserve"> </w:t>
      </w:r>
      <w:r>
        <w:rPr>
          <w:rFonts w:ascii="Arial" w:eastAsia="Arial" w:hAnsi="Arial" w:cs="Arial"/>
          <w:spacing w:val="1"/>
        </w:rPr>
        <w:t>m</w:t>
      </w:r>
      <w:r>
        <w:rPr>
          <w:rFonts w:ascii="Arial" w:eastAsia="Arial" w:hAnsi="Arial" w:cs="Arial"/>
        </w:rPr>
        <w:t>a</w:t>
      </w:r>
      <w:r>
        <w:rPr>
          <w:rFonts w:ascii="Arial" w:eastAsia="Arial" w:hAnsi="Arial" w:cs="Arial"/>
          <w:spacing w:val="1"/>
        </w:rPr>
        <w:t>r</w:t>
      </w:r>
      <w:r>
        <w:rPr>
          <w:rFonts w:ascii="Arial" w:eastAsia="Arial" w:hAnsi="Arial" w:cs="Arial"/>
          <w:spacing w:val="-1"/>
        </w:rPr>
        <w:t>i</w:t>
      </w:r>
      <w:r>
        <w:rPr>
          <w:rFonts w:ascii="Arial" w:eastAsia="Arial" w:hAnsi="Arial" w:cs="Arial"/>
        </w:rPr>
        <w:t>ne</w:t>
      </w:r>
      <w:r>
        <w:rPr>
          <w:rFonts w:ascii="Arial" w:eastAsia="Arial" w:hAnsi="Arial" w:cs="Arial"/>
          <w:spacing w:val="27"/>
        </w:rPr>
        <w:t xml:space="preserve"> </w:t>
      </w:r>
      <w:r>
        <w:rPr>
          <w:rFonts w:ascii="Arial" w:eastAsia="Arial" w:hAnsi="Arial" w:cs="Arial"/>
        </w:rPr>
        <w:t>po</w:t>
      </w:r>
      <w:r>
        <w:rPr>
          <w:rFonts w:ascii="Arial" w:eastAsia="Arial" w:hAnsi="Arial" w:cs="Arial"/>
          <w:spacing w:val="-1"/>
        </w:rPr>
        <w:t>ll</w:t>
      </w:r>
      <w:r>
        <w:rPr>
          <w:rFonts w:ascii="Arial" w:eastAsia="Arial" w:hAnsi="Arial" w:cs="Arial"/>
        </w:rPr>
        <w:t>u</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30"/>
        </w:rPr>
        <w:t xml:space="preserve"> </w:t>
      </w:r>
      <w:r>
        <w:rPr>
          <w:rFonts w:ascii="Arial" w:eastAsia="Arial" w:hAnsi="Arial" w:cs="Arial"/>
        </w:rPr>
        <w:t>and</w:t>
      </w:r>
      <w:r>
        <w:rPr>
          <w:rFonts w:ascii="Arial" w:eastAsia="Arial" w:hAnsi="Arial" w:cs="Arial"/>
          <w:spacing w:val="27"/>
        </w:rPr>
        <w:t xml:space="preserve"> </w:t>
      </w:r>
      <w:r>
        <w:rPr>
          <w:rFonts w:ascii="Arial" w:eastAsia="Arial" w:hAnsi="Arial" w:cs="Arial"/>
        </w:rPr>
        <w:t>o</w:t>
      </w:r>
      <w:r>
        <w:rPr>
          <w:rFonts w:ascii="Arial" w:eastAsia="Arial" w:hAnsi="Arial" w:cs="Arial"/>
          <w:spacing w:val="1"/>
        </w:rPr>
        <w:t>t</w:t>
      </w:r>
      <w:r>
        <w:rPr>
          <w:rFonts w:ascii="Arial" w:eastAsia="Arial" w:hAnsi="Arial" w:cs="Arial"/>
        </w:rPr>
        <w:t>h</w:t>
      </w:r>
      <w:r>
        <w:rPr>
          <w:rFonts w:ascii="Arial" w:eastAsia="Arial" w:hAnsi="Arial" w:cs="Arial"/>
          <w:spacing w:val="-3"/>
        </w:rPr>
        <w:t>e</w:t>
      </w:r>
      <w:r>
        <w:rPr>
          <w:rFonts w:ascii="Arial" w:eastAsia="Arial" w:hAnsi="Arial" w:cs="Arial"/>
        </w:rPr>
        <w:t>r</w:t>
      </w:r>
      <w:r>
        <w:rPr>
          <w:rFonts w:ascii="Arial" w:eastAsia="Arial" w:hAnsi="Arial" w:cs="Arial"/>
          <w:spacing w:val="31"/>
        </w:rPr>
        <w:t xml:space="preserve"> </w:t>
      </w:r>
      <w:r>
        <w:rPr>
          <w:rFonts w:ascii="Arial" w:eastAsia="Arial" w:hAnsi="Arial" w:cs="Arial"/>
        </w:rPr>
        <w:t>spec</w:t>
      </w:r>
      <w:r>
        <w:rPr>
          <w:rFonts w:ascii="Arial" w:eastAsia="Arial" w:hAnsi="Arial" w:cs="Arial"/>
          <w:spacing w:val="-1"/>
        </w:rPr>
        <w:t>i</w:t>
      </w:r>
      <w:r>
        <w:rPr>
          <w:rFonts w:ascii="Arial" w:eastAsia="Arial" w:hAnsi="Arial" w:cs="Arial"/>
          <w:spacing w:val="-3"/>
        </w:rPr>
        <w:t>a</w:t>
      </w:r>
      <w:r>
        <w:rPr>
          <w:rFonts w:ascii="Arial" w:eastAsia="Arial" w:hAnsi="Arial" w:cs="Arial"/>
        </w:rPr>
        <w:t>l c</w:t>
      </w:r>
      <w:r>
        <w:rPr>
          <w:rFonts w:ascii="Arial" w:eastAsia="Arial" w:hAnsi="Arial" w:cs="Arial"/>
          <w:spacing w:val="-1"/>
        </w:rPr>
        <w:t>i</w:t>
      </w:r>
      <w:r>
        <w:rPr>
          <w:rFonts w:ascii="Arial" w:eastAsia="Arial" w:hAnsi="Arial" w:cs="Arial"/>
          <w:spacing w:val="1"/>
        </w:rPr>
        <w:t>r</w:t>
      </w:r>
      <w:r>
        <w:rPr>
          <w:rFonts w:ascii="Arial" w:eastAsia="Arial" w:hAnsi="Arial" w:cs="Arial"/>
        </w:rPr>
        <w:t>cu</w:t>
      </w:r>
      <w:r>
        <w:rPr>
          <w:rFonts w:ascii="Arial" w:eastAsia="Arial" w:hAnsi="Arial" w:cs="Arial"/>
          <w:spacing w:val="1"/>
        </w:rPr>
        <w:t>m</w:t>
      </w:r>
      <w:r>
        <w:rPr>
          <w:rFonts w:ascii="Arial" w:eastAsia="Arial" w:hAnsi="Arial" w:cs="Arial"/>
          <w:spacing w:val="-2"/>
        </w:rPr>
        <w:t>s</w:t>
      </w:r>
      <w:r>
        <w:rPr>
          <w:rFonts w:ascii="Arial" w:eastAsia="Arial" w:hAnsi="Arial" w:cs="Arial"/>
          <w:spacing w:val="1"/>
        </w:rPr>
        <w:t>t</w:t>
      </w:r>
      <w:r>
        <w:rPr>
          <w:rFonts w:ascii="Arial" w:eastAsia="Arial" w:hAnsi="Arial" w:cs="Arial"/>
        </w:rPr>
        <w:t>ances</w:t>
      </w:r>
      <w:r>
        <w:rPr>
          <w:rFonts w:ascii="Arial" w:eastAsia="Arial" w:hAnsi="Arial" w:cs="Arial"/>
          <w:spacing w:val="1"/>
        </w:rPr>
        <w:t xml:space="preserve"> </w:t>
      </w:r>
      <w:r>
        <w:rPr>
          <w:rFonts w:ascii="Arial" w:eastAsia="Arial" w:hAnsi="Arial" w:cs="Arial"/>
        </w:rPr>
        <w:t>d</w:t>
      </w:r>
      <w:r>
        <w:rPr>
          <w:rFonts w:ascii="Arial" w:eastAsia="Arial" w:hAnsi="Arial" w:cs="Arial"/>
          <w:spacing w:val="-3"/>
        </w:rPr>
        <w:t>e</w:t>
      </w:r>
      <w:r>
        <w:rPr>
          <w:rFonts w:ascii="Arial" w:eastAsia="Arial" w:hAnsi="Arial" w:cs="Arial"/>
          <w:spacing w:val="3"/>
        </w:rPr>
        <w:t>f</w:t>
      </w:r>
      <w:r>
        <w:rPr>
          <w:rFonts w:ascii="Arial" w:eastAsia="Arial" w:hAnsi="Arial" w:cs="Arial"/>
          <w:spacing w:val="-1"/>
        </w:rPr>
        <w:t>i</w:t>
      </w:r>
      <w:r>
        <w:rPr>
          <w:rFonts w:ascii="Arial" w:eastAsia="Arial" w:hAnsi="Arial" w:cs="Arial"/>
        </w:rPr>
        <w:t xml:space="preserve">ned </w:t>
      </w:r>
      <w:r>
        <w:rPr>
          <w:rFonts w:ascii="Arial" w:eastAsia="Arial" w:hAnsi="Arial" w:cs="Arial"/>
          <w:spacing w:val="-1"/>
        </w:rPr>
        <w:t>f</w:t>
      </w:r>
      <w:r>
        <w:rPr>
          <w:rFonts w:ascii="Arial" w:eastAsia="Arial" w:hAnsi="Arial" w:cs="Arial"/>
        </w:rPr>
        <w:t>or</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r</w:t>
      </w:r>
      <w:r>
        <w:rPr>
          <w:rFonts w:ascii="Arial" w:eastAsia="Arial" w:hAnsi="Arial" w:cs="Arial"/>
        </w:rPr>
        <w:t>e</w:t>
      </w:r>
      <w:r>
        <w:rPr>
          <w:rFonts w:ascii="Arial" w:eastAsia="Arial" w:hAnsi="Arial" w:cs="Arial"/>
          <w:spacing w:val="-3"/>
        </w:rPr>
        <w:t>a</w:t>
      </w:r>
      <w:r>
        <w:rPr>
          <w:rFonts w:ascii="Arial" w:eastAsia="Arial" w:hAnsi="Arial" w:cs="Arial"/>
        </w:rPr>
        <w:t xml:space="preserve">. </w:t>
      </w:r>
      <w:r>
        <w:rPr>
          <w:rFonts w:ascii="Arial" w:eastAsia="Arial" w:hAnsi="Arial" w:cs="Arial"/>
          <w:spacing w:val="10"/>
        </w:rPr>
        <w:t xml:space="preserve"> </w:t>
      </w:r>
      <w:r>
        <w:rPr>
          <w:rFonts w:ascii="Arial" w:eastAsia="Arial" w:hAnsi="Arial" w:cs="Arial"/>
          <w:spacing w:val="8"/>
        </w:rPr>
        <w:t>W</w:t>
      </w:r>
      <w:r>
        <w:rPr>
          <w:rFonts w:ascii="Arial" w:eastAsia="Arial" w:hAnsi="Arial" w:cs="Arial"/>
          <w:spacing w:val="-3"/>
        </w:rPr>
        <w:t>he</w:t>
      </w:r>
      <w:r>
        <w:rPr>
          <w:rFonts w:ascii="Arial" w:eastAsia="Arial" w:hAnsi="Arial" w:cs="Arial"/>
          <w:spacing w:val="1"/>
        </w:rPr>
        <w:t>r</w:t>
      </w:r>
      <w:r>
        <w:rPr>
          <w:rFonts w:ascii="Arial" w:eastAsia="Arial" w:hAnsi="Arial" w:cs="Arial"/>
        </w:rPr>
        <w:t>e a</w:t>
      </w:r>
      <w:r>
        <w:rPr>
          <w:rFonts w:ascii="Arial" w:eastAsia="Arial" w:hAnsi="Arial" w:cs="Arial"/>
          <w:spacing w:val="1"/>
        </w:rPr>
        <w:t>rr</w:t>
      </w:r>
      <w:r>
        <w:rPr>
          <w:rFonts w:ascii="Arial" w:eastAsia="Arial" w:hAnsi="Arial" w:cs="Arial"/>
        </w:rPr>
        <w:t>a</w:t>
      </w:r>
      <w:r>
        <w:rPr>
          <w:rFonts w:ascii="Arial" w:eastAsia="Arial" w:hAnsi="Arial" w:cs="Arial"/>
          <w:spacing w:val="-3"/>
        </w:rPr>
        <w:t>n</w:t>
      </w:r>
      <w:r>
        <w:rPr>
          <w:rFonts w:ascii="Arial" w:eastAsia="Arial" w:hAnsi="Arial" w:cs="Arial"/>
          <w:spacing w:val="2"/>
        </w:rPr>
        <w:t>g</w:t>
      </w:r>
      <w:r>
        <w:rPr>
          <w:rFonts w:ascii="Arial" w:eastAsia="Arial" w:hAnsi="Arial" w:cs="Arial"/>
        </w:rPr>
        <w:t>e</w:t>
      </w:r>
      <w:r>
        <w:rPr>
          <w:rFonts w:ascii="Arial" w:eastAsia="Arial" w:hAnsi="Arial" w:cs="Arial"/>
          <w:spacing w:val="-3"/>
        </w:rPr>
        <w:t>d</w:t>
      </w:r>
      <w:r>
        <w:rPr>
          <w:rFonts w:ascii="Arial" w:eastAsia="Arial" w:hAnsi="Arial" w:cs="Arial"/>
        </w:rPr>
        <w:t>,</w:t>
      </w:r>
      <w:r>
        <w:rPr>
          <w:rFonts w:ascii="Arial" w:eastAsia="Arial" w:hAnsi="Arial" w:cs="Arial"/>
          <w:spacing w:val="2"/>
        </w:rPr>
        <w:t xml:space="preserve"> </w:t>
      </w:r>
      <w:r>
        <w:rPr>
          <w:rFonts w:ascii="Arial" w:eastAsia="Arial" w:hAnsi="Arial" w:cs="Arial"/>
        </w:rPr>
        <w:t>co</w:t>
      </w:r>
      <w:r>
        <w:rPr>
          <w:rFonts w:ascii="Arial" w:eastAsia="Arial" w:hAnsi="Arial" w:cs="Arial"/>
          <w:spacing w:val="3"/>
        </w:rPr>
        <w:t>-</w:t>
      </w:r>
      <w:r>
        <w:rPr>
          <w:rFonts w:ascii="Arial" w:eastAsia="Arial" w:hAnsi="Arial" w:cs="Arial"/>
        </w:rPr>
        <w:t>o</w:t>
      </w:r>
      <w:r>
        <w:rPr>
          <w:rFonts w:ascii="Arial" w:eastAsia="Arial" w:hAnsi="Arial" w:cs="Arial"/>
          <w:spacing w:val="-2"/>
        </w:rPr>
        <w:t>r</w:t>
      </w:r>
      <w:r>
        <w:rPr>
          <w:rFonts w:ascii="Arial" w:eastAsia="Arial" w:hAnsi="Arial" w:cs="Arial"/>
        </w:rPr>
        <w:t>d</w:t>
      </w:r>
      <w:r>
        <w:rPr>
          <w:rFonts w:ascii="Arial" w:eastAsia="Arial" w:hAnsi="Arial" w:cs="Arial"/>
          <w:spacing w:val="-1"/>
        </w:rPr>
        <w:t>i</w:t>
      </w:r>
      <w:r>
        <w:rPr>
          <w:rFonts w:ascii="Arial" w:eastAsia="Arial" w:hAnsi="Arial" w:cs="Arial"/>
        </w:rPr>
        <w:t>na</w:t>
      </w:r>
      <w:r>
        <w:rPr>
          <w:rFonts w:ascii="Arial" w:eastAsia="Arial" w:hAnsi="Arial" w:cs="Arial"/>
          <w:spacing w:val="1"/>
        </w:rPr>
        <w:t>t</w:t>
      </w:r>
      <w:r>
        <w:rPr>
          <w:rFonts w:ascii="Arial" w:eastAsia="Arial" w:hAnsi="Arial" w:cs="Arial"/>
        </w:rPr>
        <w:t>e</w:t>
      </w:r>
      <w:r>
        <w:rPr>
          <w:rFonts w:ascii="Arial" w:eastAsia="Arial" w:hAnsi="Arial" w:cs="Arial"/>
          <w:spacing w:val="3"/>
        </w:rPr>
        <w:t xml:space="preserve"> </w:t>
      </w:r>
      <w:r>
        <w:rPr>
          <w:rFonts w:ascii="Arial" w:eastAsia="Arial" w:hAnsi="Arial" w:cs="Arial"/>
          <w:spacing w:val="-2"/>
        </w:rPr>
        <w:t>c</w:t>
      </w:r>
      <w:r>
        <w:rPr>
          <w:rFonts w:ascii="Arial" w:eastAsia="Arial" w:hAnsi="Arial" w:cs="Arial"/>
        </w:rPr>
        <w:t>o</w:t>
      </w:r>
      <w:r>
        <w:rPr>
          <w:rFonts w:ascii="Arial" w:eastAsia="Arial" w:hAnsi="Arial" w:cs="Arial"/>
          <w:spacing w:val="1"/>
        </w:rPr>
        <w:t>mm</w:t>
      </w:r>
      <w:r>
        <w:rPr>
          <w:rFonts w:ascii="Arial" w:eastAsia="Arial" w:hAnsi="Arial" w:cs="Arial"/>
        </w:rPr>
        <w:t>un</w:t>
      </w:r>
      <w:r>
        <w:rPr>
          <w:rFonts w:ascii="Arial" w:eastAsia="Arial" w:hAnsi="Arial" w:cs="Arial"/>
          <w:spacing w:val="-1"/>
        </w:rPr>
        <w:t>i</w:t>
      </w:r>
      <w:r>
        <w:rPr>
          <w:rFonts w:ascii="Arial" w:eastAsia="Arial" w:hAnsi="Arial" w:cs="Arial"/>
        </w:rPr>
        <w:t>c</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ons </w:t>
      </w:r>
      <w:r>
        <w:rPr>
          <w:rFonts w:ascii="Arial" w:eastAsia="Arial" w:hAnsi="Arial" w:cs="Arial"/>
          <w:spacing w:val="-1"/>
        </w:rPr>
        <w:t>wi</w:t>
      </w:r>
      <w:r>
        <w:rPr>
          <w:rFonts w:ascii="Arial" w:eastAsia="Arial" w:hAnsi="Arial" w:cs="Arial"/>
          <w:spacing w:val="1"/>
        </w:rPr>
        <w:t>t</w:t>
      </w:r>
      <w:r>
        <w:rPr>
          <w:rFonts w:ascii="Arial" w:eastAsia="Arial" w:hAnsi="Arial" w:cs="Arial"/>
        </w:rPr>
        <w:t>h</w:t>
      </w:r>
      <w:r>
        <w:rPr>
          <w:rFonts w:ascii="Arial" w:eastAsia="Arial" w:hAnsi="Arial" w:cs="Arial"/>
          <w:spacing w:val="1"/>
        </w:rPr>
        <w:t xml:space="preserve"> </w:t>
      </w:r>
      <w:r>
        <w:rPr>
          <w:rFonts w:ascii="Arial" w:eastAsia="Arial" w:hAnsi="Arial" w:cs="Arial"/>
        </w:rPr>
        <w:t>sh</w:t>
      </w:r>
      <w:r>
        <w:rPr>
          <w:rFonts w:ascii="Arial" w:eastAsia="Arial" w:hAnsi="Arial" w:cs="Arial"/>
          <w:spacing w:val="-1"/>
        </w:rPr>
        <w:t>i</w:t>
      </w:r>
      <w:r>
        <w:rPr>
          <w:rFonts w:ascii="Arial" w:eastAsia="Arial" w:hAnsi="Arial" w:cs="Arial"/>
        </w:rPr>
        <w:t>ps, a</w:t>
      </w:r>
      <w:r>
        <w:rPr>
          <w:rFonts w:ascii="Arial" w:eastAsia="Arial" w:hAnsi="Arial" w:cs="Arial"/>
          <w:spacing w:val="-1"/>
        </w:rPr>
        <w:t>lli</w:t>
      </w:r>
      <w:r>
        <w:rPr>
          <w:rFonts w:ascii="Arial" w:eastAsia="Arial" w:hAnsi="Arial" w:cs="Arial"/>
        </w:rPr>
        <w:t>ed</w:t>
      </w:r>
      <w:r>
        <w:rPr>
          <w:rFonts w:ascii="Arial" w:eastAsia="Arial" w:hAnsi="Arial" w:cs="Arial"/>
          <w:spacing w:val="1"/>
        </w:rPr>
        <w:t xml:space="preserve"> </w:t>
      </w:r>
      <w:r>
        <w:rPr>
          <w:rFonts w:ascii="Arial" w:eastAsia="Arial" w:hAnsi="Arial" w:cs="Arial"/>
        </w:rPr>
        <w:t>se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ces</w:t>
      </w:r>
      <w:r>
        <w:rPr>
          <w:rFonts w:ascii="Arial" w:eastAsia="Arial" w:hAnsi="Arial" w:cs="Arial"/>
          <w:spacing w:val="1"/>
        </w:rPr>
        <w:t xml:space="preserve"> </w:t>
      </w:r>
      <w:r>
        <w:rPr>
          <w:rFonts w:ascii="Arial" w:eastAsia="Arial" w:hAnsi="Arial" w:cs="Arial"/>
        </w:rPr>
        <w:t>and</w:t>
      </w:r>
      <w:r>
        <w:rPr>
          <w:rFonts w:ascii="Arial" w:eastAsia="Arial" w:hAnsi="Arial" w:cs="Arial"/>
          <w:spacing w:val="1"/>
        </w:rPr>
        <w:t xml:space="preserve"> </w:t>
      </w:r>
      <w:r>
        <w:rPr>
          <w:rFonts w:ascii="Arial" w:eastAsia="Arial" w:hAnsi="Arial" w:cs="Arial"/>
          <w:spacing w:val="-3"/>
        </w:rPr>
        <w:t>o</w:t>
      </w:r>
      <w:r>
        <w:rPr>
          <w:rFonts w:ascii="Arial" w:eastAsia="Arial" w:hAnsi="Arial" w:cs="Arial"/>
          <w:spacing w:val="1"/>
        </w:rPr>
        <w:t>t</w:t>
      </w:r>
      <w:r>
        <w:rPr>
          <w:rFonts w:ascii="Arial" w:eastAsia="Arial" w:hAnsi="Arial" w:cs="Arial"/>
        </w:rPr>
        <w:t xml:space="preserve">her </w:t>
      </w:r>
      <w:r>
        <w:rPr>
          <w:rFonts w:ascii="Arial" w:eastAsia="Arial" w:hAnsi="Arial" w:cs="Arial"/>
          <w:spacing w:val="-3"/>
        </w:rPr>
        <w:t>a</w:t>
      </w:r>
      <w:r>
        <w:rPr>
          <w:rFonts w:ascii="Arial" w:eastAsia="Arial" w:hAnsi="Arial" w:cs="Arial"/>
          <w:spacing w:val="2"/>
        </w:rPr>
        <w:t>g</w:t>
      </w:r>
      <w:r>
        <w:rPr>
          <w:rFonts w:ascii="Arial" w:eastAsia="Arial" w:hAnsi="Arial" w:cs="Arial"/>
        </w:rPr>
        <w:t>enc</w:t>
      </w:r>
      <w:r>
        <w:rPr>
          <w:rFonts w:ascii="Arial" w:eastAsia="Arial" w:hAnsi="Arial" w:cs="Arial"/>
          <w:spacing w:val="-1"/>
        </w:rPr>
        <w:t>i</w:t>
      </w:r>
      <w:r>
        <w:rPr>
          <w:rFonts w:ascii="Arial" w:eastAsia="Arial" w:hAnsi="Arial" w:cs="Arial"/>
        </w:rPr>
        <w:t>es.</w:t>
      </w:r>
    </w:p>
    <w:p w:rsidR="000A5570" w:rsidRDefault="000A5570">
      <w:pPr>
        <w:spacing w:before="18" w:after="0" w:line="220" w:lineRule="exact"/>
      </w:pPr>
    </w:p>
    <w:p w:rsidR="000A5570" w:rsidRDefault="00863EB5">
      <w:pPr>
        <w:spacing w:after="0" w:line="240" w:lineRule="auto"/>
        <w:ind w:left="298" w:right="3827"/>
        <w:jc w:val="both"/>
        <w:rPr>
          <w:rFonts w:ascii="Arial" w:eastAsia="Arial" w:hAnsi="Arial" w:cs="Arial"/>
          <w:sz w:val="24"/>
          <w:szCs w:val="24"/>
        </w:rPr>
      </w:pPr>
      <w:r>
        <w:rPr>
          <w:rFonts w:ascii="Arial" w:eastAsia="Arial" w:hAnsi="Arial" w:cs="Arial"/>
          <w:b/>
          <w:bCs/>
          <w:sz w:val="24"/>
          <w:szCs w:val="24"/>
        </w:rPr>
        <w:t xml:space="preserve">4         </w:t>
      </w:r>
      <w:r>
        <w:rPr>
          <w:rFonts w:ascii="Arial" w:eastAsia="Arial" w:hAnsi="Arial" w:cs="Arial"/>
          <w:b/>
          <w:bCs/>
          <w:spacing w:val="49"/>
          <w:sz w:val="24"/>
          <w:szCs w:val="24"/>
        </w:rPr>
        <w:t xml:space="preserve"> </w:t>
      </w:r>
      <w:r>
        <w:rPr>
          <w:rFonts w:ascii="Arial" w:eastAsia="Arial" w:hAnsi="Arial" w:cs="Arial"/>
          <w:b/>
          <w:bCs/>
          <w:sz w:val="24"/>
          <w:szCs w:val="24"/>
        </w:rPr>
        <w:t>KNO</w:t>
      </w:r>
      <w:r>
        <w:rPr>
          <w:rFonts w:ascii="Arial" w:eastAsia="Arial" w:hAnsi="Arial" w:cs="Arial"/>
          <w:b/>
          <w:bCs/>
          <w:spacing w:val="1"/>
          <w:sz w:val="24"/>
          <w:szCs w:val="24"/>
        </w:rPr>
        <w:t>W</w:t>
      </w:r>
      <w:r>
        <w:rPr>
          <w:rFonts w:ascii="Arial" w:eastAsia="Arial" w:hAnsi="Arial" w:cs="Arial"/>
          <w:b/>
          <w:bCs/>
          <w:sz w:val="24"/>
          <w:szCs w:val="24"/>
        </w:rPr>
        <w:t>L</w:t>
      </w:r>
      <w:r>
        <w:rPr>
          <w:rFonts w:ascii="Arial" w:eastAsia="Arial" w:hAnsi="Arial" w:cs="Arial"/>
          <w:b/>
          <w:bCs/>
          <w:spacing w:val="1"/>
          <w:sz w:val="24"/>
          <w:szCs w:val="24"/>
        </w:rPr>
        <w:t>E</w:t>
      </w:r>
      <w:r>
        <w:rPr>
          <w:rFonts w:ascii="Arial" w:eastAsia="Arial" w:hAnsi="Arial" w:cs="Arial"/>
          <w:b/>
          <w:bCs/>
          <w:sz w:val="24"/>
          <w:szCs w:val="24"/>
        </w:rPr>
        <w:t>DG</w:t>
      </w:r>
      <w:r>
        <w:rPr>
          <w:rFonts w:ascii="Arial" w:eastAsia="Arial" w:hAnsi="Arial" w:cs="Arial"/>
          <w:b/>
          <w:bCs/>
          <w:spacing w:val="1"/>
          <w:sz w:val="24"/>
          <w:szCs w:val="24"/>
        </w:rPr>
        <w:t>E</w:t>
      </w:r>
      <w:r>
        <w:rPr>
          <w:rFonts w:ascii="Arial" w:eastAsia="Arial" w:hAnsi="Arial" w:cs="Arial"/>
          <w:b/>
          <w:bCs/>
          <w:sz w:val="24"/>
          <w:szCs w:val="24"/>
        </w:rPr>
        <w:t>,</w:t>
      </w:r>
      <w:r>
        <w:rPr>
          <w:rFonts w:ascii="Arial" w:eastAsia="Arial" w:hAnsi="Arial" w:cs="Arial"/>
          <w:b/>
          <w:bCs/>
          <w:spacing w:val="-1"/>
          <w:sz w:val="24"/>
          <w:szCs w:val="24"/>
        </w:rPr>
        <w:t xml:space="preserve"> </w:t>
      </w:r>
      <w:r>
        <w:rPr>
          <w:rFonts w:ascii="Arial" w:eastAsia="Arial" w:hAnsi="Arial" w:cs="Arial"/>
          <w:b/>
          <w:bCs/>
          <w:spacing w:val="1"/>
          <w:sz w:val="24"/>
          <w:szCs w:val="24"/>
        </w:rPr>
        <w:t>S</w:t>
      </w:r>
      <w:r>
        <w:rPr>
          <w:rFonts w:ascii="Arial" w:eastAsia="Arial" w:hAnsi="Arial" w:cs="Arial"/>
          <w:b/>
          <w:bCs/>
          <w:sz w:val="24"/>
          <w:szCs w:val="24"/>
        </w:rPr>
        <w:t>KILLS</w:t>
      </w:r>
      <w:r>
        <w:rPr>
          <w:rFonts w:ascii="Arial" w:eastAsia="Arial" w:hAnsi="Arial" w:cs="Arial"/>
          <w:b/>
          <w:bCs/>
          <w:spacing w:val="4"/>
          <w:sz w:val="24"/>
          <w:szCs w:val="24"/>
        </w:rPr>
        <w:t xml:space="preserve"> </w:t>
      </w:r>
      <w:r>
        <w:rPr>
          <w:rFonts w:ascii="Arial" w:eastAsia="Arial" w:hAnsi="Arial" w:cs="Arial"/>
          <w:b/>
          <w:bCs/>
          <w:spacing w:val="-5"/>
          <w:sz w:val="24"/>
          <w:szCs w:val="24"/>
        </w:rPr>
        <w:t>A</w:t>
      </w:r>
      <w:r>
        <w:rPr>
          <w:rFonts w:ascii="Arial" w:eastAsia="Arial" w:hAnsi="Arial" w:cs="Arial"/>
          <w:b/>
          <w:bCs/>
          <w:sz w:val="24"/>
          <w:szCs w:val="24"/>
        </w:rPr>
        <w:t xml:space="preserve">ND </w:t>
      </w:r>
      <w:r>
        <w:rPr>
          <w:rFonts w:ascii="Arial" w:eastAsia="Arial" w:hAnsi="Arial" w:cs="Arial"/>
          <w:b/>
          <w:bCs/>
          <w:spacing w:val="1"/>
          <w:sz w:val="24"/>
          <w:szCs w:val="24"/>
        </w:rPr>
        <w:t>EXPE</w:t>
      </w:r>
      <w:r>
        <w:rPr>
          <w:rFonts w:ascii="Arial" w:eastAsia="Arial" w:hAnsi="Arial" w:cs="Arial"/>
          <w:b/>
          <w:bCs/>
          <w:sz w:val="24"/>
          <w:szCs w:val="24"/>
        </w:rPr>
        <w:t>RI</w:t>
      </w:r>
      <w:r>
        <w:rPr>
          <w:rFonts w:ascii="Arial" w:eastAsia="Arial" w:hAnsi="Arial" w:cs="Arial"/>
          <w:b/>
          <w:bCs/>
          <w:spacing w:val="1"/>
          <w:sz w:val="24"/>
          <w:szCs w:val="24"/>
        </w:rPr>
        <w:t>E</w:t>
      </w:r>
      <w:r>
        <w:rPr>
          <w:rFonts w:ascii="Arial" w:eastAsia="Arial" w:hAnsi="Arial" w:cs="Arial"/>
          <w:b/>
          <w:bCs/>
          <w:sz w:val="24"/>
          <w:szCs w:val="24"/>
        </w:rPr>
        <w:t>NCE</w:t>
      </w:r>
    </w:p>
    <w:p w:rsidR="000A5570" w:rsidRDefault="000A5570">
      <w:pPr>
        <w:spacing w:before="2" w:after="0" w:line="240" w:lineRule="exact"/>
        <w:rPr>
          <w:sz w:val="24"/>
          <w:szCs w:val="24"/>
        </w:rPr>
      </w:pPr>
    </w:p>
    <w:p w:rsidR="000A5570" w:rsidRDefault="00863EB5">
      <w:pPr>
        <w:spacing w:after="0" w:line="240" w:lineRule="auto"/>
        <w:ind w:left="298" w:right="95"/>
        <w:jc w:val="both"/>
        <w:rPr>
          <w:rFonts w:ascii="Arial" w:eastAsia="Arial" w:hAnsi="Arial" w:cs="Arial"/>
        </w:rPr>
      </w:pPr>
      <w:r>
        <w:rPr>
          <w:rFonts w:ascii="Arial" w:eastAsia="Arial" w:hAnsi="Arial" w:cs="Arial"/>
          <w:spacing w:val="-1"/>
        </w:rPr>
        <w:t>V</w:t>
      </w:r>
      <w:r>
        <w:rPr>
          <w:rFonts w:ascii="Arial" w:eastAsia="Arial" w:hAnsi="Arial" w:cs="Arial"/>
          <w:spacing w:val="2"/>
        </w:rPr>
        <w:t>T</w:t>
      </w:r>
      <w:r>
        <w:rPr>
          <w:rFonts w:ascii="Arial" w:eastAsia="Arial" w:hAnsi="Arial" w:cs="Arial"/>
        </w:rPr>
        <w:t>S</w:t>
      </w:r>
      <w:r>
        <w:rPr>
          <w:rFonts w:ascii="Arial" w:eastAsia="Arial" w:hAnsi="Arial" w:cs="Arial"/>
          <w:spacing w:val="3"/>
        </w:rPr>
        <w:t xml:space="preserve"> </w:t>
      </w:r>
      <w:r>
        <w:rPr>
          <w:rFonts w:ascii="Arial" w:eastAsia="Arial" w:hAnsi="Arial" w:cs="Arial"/>
          <w:spacing w:val="-1"/>
        </w:rPr>
        <w:t>P</w:t>
      </w:r>
      <w:r>
        <w:rPr>
          <w:rFonts w:ascii="Arial" w:eastAsia="Arial" w:hAnsi="Arial" w:cs="Arial"/>
        </w:rPr>
        <w:t>e</w:t>
      </w:r>
      <w:r>
        <w:rPr>
          <w:rFonts w:ascii="Arial" w:eastAsia="Arial" w:hAnsi="Arial" w:cs="Arial"/>
          <w:spacing w:val="1"/>
        </w:rPr>
        <w:t>r</w:t>
      </w:r>
      <w:r>
        <w:rPr>
          <w:rFonts w:ascii="Arial" w:eastAsia="Arial" w:hAnsi="Arial" w:cs="Arial"/>
        </w:rPr>
        <w:t>sonnel</w:t>
      </w:r>
      <w:r>
        <w:rPr>
          <w:rFonts w:ascii="Arial" w:eastAsia="Arial" w:hAnsi="Arial" w:cs="Arial"/>
          <w:spacing w:val="2"/>
        </w:rPr>
        <w:t xml:space="preserve"> </w:t>
      </w:r>
      <w:r>
        <w:rPr>
          <w:rFonts w:ascii="Arial" w:eastAsia="Arial" w:hAnsi="Arial" w:cs="Arial"/>
        </w:rPr>
        <w:t>unde</w:t>
      </w:r>
      <w:r>
        <w:rPr>
          <w:rFonts w:ascii="Arial" w:eastAsia="Arial" w:hAnsi="Arial" w:cs="Arial"/>
          <w:spacing w:val="-2"/>
        </w:rPr>
        <w:t>r</w:t>
      </w:r>
      <w:r>
        <w:rPr>
          <w:rFonts w:ascii="Arial" w:eastAsia="Arial" w:hAnsi="Arial" w:cs="Arial"/>
          <w:spacing w:val="1"/>
        </w:rPr>
        <w:t>t</w:t>
      </w:r>
      <w:r>
        <w:rPr>
          <w:rFonts w:ascii="Arial" w:eastAsia="Arial" w:hAnsi="Arial" w:cs="Arial"/>
          <w:spacing w:val="-3"/>
        </w:rPr>
        <w:t>a</w:t>
      </w:r>
      <w:r>
        <w:rPr>
          <w:rFonts w:ascii="Arial" w:eastAsia="Arial" w:hAnsi="Arial" w:cs="Arial"/>
          <w:spacing w:val="2"/>
        </w:rPr>
        <w:t>k</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5"/>
        </w:rPr>
        <w:t xml:space="preserve"> </w:t>
      </w:r>
      <w:r>
        <w:rPr>
          <w:rFonts w:ascii="Arial" w:eastAsia="Arial" w:hAnsi="Arial" w:cs="Arial"/>
          <w:spacing w:val="1"/>
        </w:rPr>
        <w:t>t</w:t>
      </w:r>
      <w:r>
        <w:rPr>
          <w:rFonts w:ascii="Arial" w:eastAsia="Arial" w:hAnsi="Arial" w:cs="Arial"/>
        </w:rPr>
        <w:t>hese</w:t>
      </w:r>
      <w:r>
        <w:rPr>
          <w:rFonts w:ascii="Arial" w:eastAsia="Arial" w:hAnsi="Arial" w:cs="Arial"/>
          <w:spacing w:val="3"/>
        </w:rPr>
        <w:t xml:space="preserve"> </w:t>
      </w:r>
      <w:r>
        <w:rPr>
          <w:rFonts w:ascii="Arial" w:eastAsia="Arial" w:hAnsi="Arial" w:cs="Arial"/>
          <w:spacing w:val="-3"/>
        </w:rPr>
        <w:t>a</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spacing w:val="-2"/>
        </w:rPr>
        <w:t>v</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es</w:t>
      </w:r>
      <w:r>
        <w:rPr>
          <w:rFonts w:ascii="Arial" w:eastAsia="Arial" w:hAnsi="Arial" w:cs="Arial"/>
          <w:spacing w:val="4"/>
        </w:rPr>
        <w:t xml:space="preserve"> </w:t>
      </w:r>
      <w:r>
        <w:rPr>
          <w:rFonts w:ascii="Arial" w:eastAsia="Arial" w:hAnsi="Arial" w:cs="Arial"/>
        </w:rPr>
        <w:t>and</w:t>
      </w:r>
      <w:r>
        <w:rPr>
          <w:rFonts w:ascii="Arial" w:eastAsia="Arial" w:hAnsi="Arial" w:cs="Arial"/>
          <w:spacing w:val="3"/>
        </w:rPr>
        <w:t xml:space="preserve"> </w:t>
      </w:r>
      <w:r>
        <w:rPr>
          <w:rFonts w:ascii="Arial" w:eastAsia="Arial" w:hAnsi="Arial" w:cs="Arial"/>
          <w:spacing w:val="2"/>
        </w:rPr>
        <w:t>t</w:t>
      </w:r>
      <w:r>
        <w:rPr>
          <w:rFonts w:ascii="Arial" w:eastAsia="Arial" w:hAnsi="Arial" w:cs="Arial"/>
        </w:rPr>
        <w:t>a</w:t>
      </w:r>
      <w:r>
        <w:rPr>
          <w:rFonts w:ascii="Arial" w:eastAsia="Arial" w:hAnsi="Arial" w:cs="Arial"/>
          <w:spacing w:val="-2"/>
        </w:rPr>
        <w:t>s</w:t>
      </w:r>
      <w:r>
        <w:rPr>
          <w:rFonts w:ascii="Arial" w:eastAsia="Arial" w:hAnsi="Arial" w:cs="Arial"/>
          <w:spacing w:val="2"/>
        </w:rPr>
        <w:t>k</w:t>
      </w:r>
      <w:r>
        <w:rPr>
          <w:rFonts w:ascii="Arial" w:eastAsia="Arial" w:hAnsi="Arial" w:cs="Arial"/>
        </w:rPr>
        <w:t>s</w:t>
      </w:r>
      <w:r>
        <w:rPr>
          <w:rFonts w:ascii="Arial" w:eastAsia="Arial" w:hAnsi="Arial" w:cs="Arial"/>
          <w:spacing w:val="4"/>
        </w:rPr>
        <w:t xml:space="preserve"> </w:t>
      </w:r>
      <w:r>
        <w:rPr>
          <w:rFonts w:ascii="Arial" w:eastAsia="Arial" w:hAnsi="Arial" w:cs="Arial"/>
        </w:rPr>
        <w:t>shou</w:t>
      </w:r>
      <w:r>
        <w:rPr>
          <w:rFonts w:ascii="Arial" w:eastAsia="Arial" w:hAnsi="Arial" w:cs="Arial"/>
          <w:spacing w:val="-1"/>
        </w:rPr>
        <w:t>l</w:t>
      </w:r>
      <w:r>
        <w:rPr>
          <w:rFonts w:ascii="Arial" w:eastAsia="Arial" w:hAnsi="Arial" w:cs="Arial"/>
        </w:rPr>
        <w:t>d</w:t>
      </w:r>
      <w:r>
        <w:rPr>
          <w:rFonts w:ascii="Arial" w:eastAsia="Arial" w:hAnsi="Arial" w:cs="Arial"/>
          <w:spacing w:val="3"/>
        </w:rPr>
        <w:t xml:space="preserve"> </w:t>
      </w:r>
      <w:r>
        <w:rPr>
          <w:rFonts w:ascii="Arial" w:eastAsia="Arial" w:hAnsi="Arial" w:cs="Arial"/>
        </w:rPr>
        <w:t>ho</w:t>
      </w:r>
      <w:r>
        <w:rPr>
          <w:rFonts w:ascii="Arial" w:eastAsia="Arial" w:hAnsi="Arial" w:cs="Arial"/>
          <w:spacing w:val="-1"/>
        </w:rPr>
        <w:t>l</w:t>
      </w:r>
      <w:r>
        <w:rPr>
          <w:rFonts w:ascii="Arial" w:eastAsia="Arial" w:hAnsi="Arial" w:cs="Arial"/>
        </w:rPr>
        <w:t>d</w:t>
      </w:r>
      <w:r>
        <w:rPr>
          <w:rFonts w:ascii="Arial" w:eastAsia="Arial" w:hAnsi="Arial" w:cs="Arial"/>
          <w:spacing w:val="3"/>
        </w:rPr>
        <w:t xml:space="preserve"> </w:t>
      </w:r>
      <w:r>
        <w:rPr>
          <w:rFonts w:ascii="Arial" w:eastAsia="Arial" w:hAnsi="Arial" w:cs="Arial"/>
        </w:rPr>
        <w:t>a</w:t>
      </w:r>
      <w:r>
        <w:rPr>
          <w:rFonts w:ascii="Arial" w:eastAsia="Arial" w:hAnsi="Arial" w:cs="Arial"/>
          <w:spacing w:val="3"/>
        </w:rPr>
        <w:t xml:space="preserve"> </w:t>
      </w:r>
      <w:r>
        <w:rPr>
          <w:rFonts w:ascii="Arial" w:eastAsia="Arial" w:hAnsi="Arial" w:cs="Arial"/>
        </w:rPr>
        <w:t>cu</w:t>
      </w:r>
      <w:r>
        <w:rPr>
          <w:rFonts w:ascii="Arial" w:eastAsia="Arial" w:hAnsi="Arial" w:cs="Arial"/>
          <w:spacing w:val="1"/>
        </w:rPr>
        <w:t>rr</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5"/>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 xml:space="preserve">S </w:t>
      </w:r>
      <w:r>
        <w:rPr>
          <w:rFonts w:ascii="Arial" w:eastAsia="Arial" w:hAnsi="Arial" w:cs="Arial"/>
          <w:spacing w:val="1"/>
        </w:rPr>
        <w:t>O</w:t>
      </w:r>
      <w:r>
        <w:rPr>
          <w:rFonts w:ascii="Arial" w:eastAsia="Arial" w:hAnsi="Arial" w:cs="Arial"/>
        </w:rPr>
        <w:t>pe</w:t>
      </w:r>
      <w:r>
        <w:rPr>
          <w:rFonts w:ascii="Arial" w:eastAsia="Arial" w:hAnsi="Arial" w:cs="Arial"/>
          <w:spacing w:val="1"/>
        </w:rPr>
        <w:t>r</w:t>
      </w:r>
      <w:r>
        <w:rPr>
          <w:rFonts w:ascii="Arial" w:eastAsia="Arial" w:hAnsi="Arial" w:cs="Arial"/>
          <w:spacing w:val="-3"/>
        </w:rPr>
        <w:t>a</w:t>
      </w:r>
      <w:r>
        <w:rPr>
          <w:rFonts w:ascii="Arial" w:eastAsia="Arial" w:hAnsi="Arial" w:cs="Arial"/>
          <w:spacing w:val="1"/>
        </w:rPr>
        <w:t>t</w:t>
      </w:r>
      <w:r>
        <w:rPr>
          <w:rFonts w:ascii="Arial" w:eastAsia="Arial" w:hAnsi="Arial" w:cs="Arial"/>
          <w:spacing w:val="-3"/>
        </w:rPr>
        <w:t>o</w:t>
      </w:r>
      <w:r>
        <w:rPr>
          <w:rFonts w:ascii="Arial" w:eastAsia="Arial" w:hAnsi="Arial" w:cs="Arial"/>
        </w:rPr>
        <w:t xml:space="preserve">r </w:t>
      </w:r>
      <w:r>
        <w:rPr>
          <w:rFonts w:ascii="Arial" w:eastAsia="Arial" w:hAnsi="Arial" w:cs="Arial"/>
          <w:spacing w:val="-1"/>
        </w:rPr>
        <w:t>C</w:t>
      </w:r>
      <w:r>
        <w:rPr>
          <w:rFonts w:ascii="Arial" w:eastAsia="Arial" w:hAnsi="Arial" w:cs="Arial"/>
        </w:rPr>
        <w:t>e</w:t>
      </w:r>
      <w:r>
        <w:rPr>
          <w:rFonts w:ascii="Arial" w:eastAsia="Arial" w:hAnsi="Arial" w:cs="Arial"/>
          <w:spacing w:val="1"/>
        </w:rPr>
        <w:t>rt</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ca</w:t>
      </w:r>
      <w:r>
        <w:rPr>
          <w:rFonts w:ascii="Arial" w:eastAsia="Arial" w:hAnsi="Arial" w:cs="Arial"/>
          <w:spacing w:val="1"/>
        </w:rPr>
        <w:t>t</w:t>
      </w:r>
      <w:r>
        <w:rPr>
          <w:rFonts w:ascii="Arial" w:eastAsia="Arial" w:hAnsi="Arial" w:cs="Arial"/>
        </w:rPr>
        <w:t>e and</w:t>
      </w:r>
      <w:r>
        <w:rPr>
          <w:rFonts w:ascii="Arial" w:eastAsia="Arial" w:hAnsi="Arial" w:cs="Arial"/>
          <w:spacing w:val="2"/>
        </w:rPr>
        <w:t xml:space="preserve"> </w:t>
      </w:r>
      <w:r>
        <w:rPr>
          <w:rFonts w:ascii="Arial" w:eastAsia="Arial" w:hAnsi="Arial" w:cs="Arial"/>
        </w:rPr>
        <w:t>an</w:t>
      </w:r>
      <w:r>
        <w:rPr>
          <w:rFonts w:ascii="Arial" w:eastAsia="Arial" w:hAnsi="Arial" w:cs="Arial"/>
          <w:spacing w:val="2"/>
        </w:rPr>
        <w:t xml:space="preserve"> </w:t>
      </w:r>
      <w:r>
        <w:rPr>
          <w:rFonts w:ascii="Arial" w:eastAsia="Arial" w:hAnsi="Arial" w:cs="Arial"/>
        </w:rPr>
        <w:t>end</w:t>
      </w:r>
      <w:r>
        <w:rPr>
          <w:rFonts w:ascii="Arial" w:eastAsia="Arial" w:hAnsi="Arial" w:cs="Arial"/>
          <w:spacing w:val="-3"/>
        </w:rPr>
        <w:t>o</w:t>
      </w:r>
      <w:r>
        <w:rPr>
          <w:rFonts w:ascii="Arial" w:eastAsia="Arial" w:hAnsi="Arial" w:cs="Arial"/>
          <w:spacing w:val="-2"/>
        </w:rPr>
        <w:t>r</w:t>
      </w:r>
      <w:r>
        <w:rPr>
          <w:rFonts w:ascii="Arial" w:eastAsia="Arial" w:hAnsi="Arial" w:cs="Arial"/>
        </w:rPr>
        <w:t>se</w:t>
      </w:r>
      <w:r>
        <w:rPr>
          <w:rFonts w:ascii="Arial" w:eastAsia="Arial" w:hAnsi="Arial" w:cs="Arial"/>
          <w:spacing w:val="1"/>
        </w:rPr>
        <w:t>m</w:t>
      </w:r>
      <w:r>
        <w:rPr>
          <w:rFonts w:ascii="Arial" w:eastAsia="Arial" w:hAnsi="Arial" w:cs="Arial"/>
        </w:rPr>
        <w:t>ent</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C</w:t>
      </w:r>
      <w:r>
        <w:rPr>
          <w:rFonts w:ascii="Arial" w:eastAsia="Arial" w:hAnsi="Arial" w:cs="Arial"/>
          <w:spacing w:val="-3"/>
        </w:rPr>
        <w:t>e</w:t>
      </w:r>
      <w:r>
        <w:rPr>
          <w:rFonts w:ascii="Arial" w:eastAsia="Arial" w:hAnsi="Arial" w:cs="Arial"/>
          <w:spacing w:val="1"/>
        </w:rPr>
        <w:t>rt</w:t>
      </w:r>
      <w:r>
        <w:rPr>
          <w:rFonts w:ascii="Arial" w:eastAsia="Arial" w:hAnsi="Arial" w:cs="Arial"/>
          <w:spacing w:val="-4"/>
        </w:rPr>
        <w:t>i</w:t>
      </w:r>
      <w:r>
        <w:rPr>
          <w:rFonts w:ascii="Arial" w:eastAsia="Arial" w:hAnsi="Arial" w:cs="Arial"/>
          <w:spacing w:val="1"/>
        </w:rPr>
        <w:t>f</w:t>
      </w:r>
      <w:r>
        <w:rPr>
          <w:rFonts w:ascii="Arial" w:eastAsia="Arial" w:hAnsi="Arial" w:cs="Arial"/>
          <w:spacing w:val="-1"/>
        </w:rPr>
        <w:t>i</w:t>
      </w:r>
      <w:r>
        <w:rPr>
          <w:rFonts w:ascii="Arial" w:eastAsia="Arial" w:hAnsi="Arial" w:cs="Arial"/>
        </w:rPr>
        <w:t>ca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rPr>
        <w:t xml:space="preserve">Log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1"/>
        </w:rPr>
        <w:t xml:space="preserve"> O</w:t>
      </w:r>
      <w:r>
        <w:rPr>
          <w:rFonts w:ascii="Arial" w:eastAsia="Arial" w:hAnsi="Arial" w:cs="Arial"/>
        </w:rPr>
        <w:t>n</w:t>
      </w:r>
      <w:r>
        <w:rPr>
          <w:rFonts w:ascii="Arial" w:eastAsia="Arial" w:hAnsi="Arial" w:cs="Arial"/>
          <w:spacing w:val="2"/>
        </w:rPr>
        <w:t>-</w:t>
      </w:r>
      <w:r>
        <w:rPr>
          <w:rFonts w:ascii="Arial" w:eastAsia="Arial" w:hAnsi="Arial" w:cs="Arial"/>
          <w:spacing w:val="1"/>
        </w:rPr>
        <w:t>t</w:t>
      </w:r>
      <w:r>
        <w:rPr>
          <w:rFonts w:ascii="Arial" w:eastAsia="Arial" w:hAnsi="Arial" w:cs="Arial"/>
        </w:rPr>
        <w:t>he</w:t>
      </w:r>
      <w:r>
        <w:rPr>
          <w:rFonts w:ascii="Arial" w:eastAsia="Arial" w:hAnsi="Arial" w:cs="Arial"/>
          <w:spacing w:val="1"/>
        </w:rPr>
        <w:t>-</w:t>
      </w:r>
      <w:r>
        <w:rPr>
          <w:rFonts w:ascii="Arial" w:eastAsia="Arial" w:hAnsi="Arial" w:cs="Arial"/>
        </w:rPr>
        <w:t>J</w:t>
      </w:r>
      <w:r>
        <w:rPr>
          <w:rFonts w:ascii="Arial" w:eastAsia="Arial" w:hAnsi="Arial" w:cs="Arial"/>
          <w:spacing w:val="-3"/>
        </w:rPr>
        <w:t>o</w:t>
      </w:r>
      <w:r>
        <w:rPr>
          <w:rFonts w:ascii="Arial" w:eastAsia="Arial" w:hAnsi="Arial" w:cs="Arial"/>
        </w:rPr>
        <w:t>b</w:t>
      </w:r>
      <w:r>
        <w:rPr>
          <w:rFonts w:ascii="Arial" w:eastAsia="Arial" w:hAnsi="Arial" w:cs="Arial"/>
          <w:spacing w:val="2"/>
        </w:rPr>
        <w:t xml:space="preserve"> </w:t>
      </w:r>
      <w:r>
        <w:rPr>
          <w:rFonts w:ascii="Arial" w:eastAsia="Arial" w:hAnsi="Arial" w:cs="Arial"/>
        </w:rPr>
        <w:t>T</w:t>
      </w:r>
      <w:r>
        <w:rPr>
          <w:rFonts w:ascii="Arial" w:eastAsia="Arial" w:hAnsi="Arial" w:cs="Arial"/>
          <w:spacing w:val="1"/>
        </w:rPr>
        <w: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4"/>
        </w:rPr>
        <w:t xml:space="preserve"> </w:t>
      </w:r>
      <w:r>
        <w:rPr>
          <w:rFonts w:ascii="Arial" w:eastAsia="Arial" w:hAnsi="Arial" w:cs="Arial"/>
          <w:spacing w:val="-3"/>
        </w:rPr>
        <w:t>a</w:t>
      </w:r>
      <w:r>
        <w:rPr>
          <w:rFonts w:ascii="Arial" w:eastAsia="Arial" w:hAnsi="Arial" w:cs="Arial"/>
        </w:rPr>
        <w:t>t</w:t>
      </w:r>
      <w:r>
        <w:rPr>
          <w:rFonts w:ascii="Arial" w:eastAsia="Arial" w:hAnsi="Arial" w:cs="Arial"/>
          <w:spacing w:val="1"/>
        </w:rPr>
        <w:t xml:space="preserve"> t</w:t>
      </w:r>
      <w:r>
        <w:rPr>
          <w:rFonts w:ascii="Arial" w:eastAsia="Arial" w:hAnsi="Arial" w:cs="Arial"/>
        </w:rPr>
        <w:t>he</w:t>
      </w:r>
      <w:r>
        <w:rPr>
          <w:rFonts w:ascii="Arial" w:eastAsia="Arial" w:hAnsi="Arial" w:cs="Arial"/>
          <w:spacing w:val="2"/>
        </w:rPr>
        <w:t xml:space="preserve"> </w:t>
      </w:r>
      <w:r>
        <w:rPr>
          <w:rFonts w:ascii="Arial" w:eastAsia="Arial" w:hAnsi="Arial" w:cs="Arial"/>
          <w:spacing w:val="-3"/>
        </w:rPr>
        <w:t>V</w:t>
      </w:r>
      <w:r>
        <w:rPr>
          <w:rFonts w:ascii="Arial" w:eastAsia="Arial" w:hAnsi="Arial" w:cs="Arial"/>
        </w:rPr>
        <w:t xml:space="preserve">TS </w:t>
      </w:r>
      <w:r>
        <w:rPr>
          <w:rFonts w:ascii="Arial" w:eastAsia="Arial" w:hAnsi="Arial" w:cs="Arial"/>
          <w:spacing w:val="-1"/>
        </w:rPr>
        <w:t>C</w:t>
      </w:r>
      <w:r>
        <w:rPr>
          <w:rFonts w:ascii="Arial" w:eastAsia="Arial" w:hAnsi="Arial" w:cs="Arial"/>
        </w:rPr>
        <w:t>en</w:t>
      </w:r>
      <w:r>
        <w:rPr>
          <w:rFonts w:ascii="Arial" w:eastAsia="Arial" w:hAnsi="Arial" w:cs="Arial"/>
          <w:spacing w:val="1"/>
        </w:rPr>
        <w:t>tr</w:t>
      </w:r>
      <w:r>
        <w:rPr>
          <w:rFonts w:ascii="Arial" w:eastAsia="Arial" w:hAnsi="Arial" w:cs="Arial"/>
        </w:rPr>
        <w:t>e</w:t>
      </w:r>
      <w:r>
        <w:rPr>
          <w:rFonts w:ascii="Arial" w:eastAsia="Arial" w:hAnsi="Arial" w:cs="Arial"/>
          <w:spacing w:val="1"/>
        </w:rPr>
        <w:t xml:space="preserve"> </w:t>
      </w:r>
      <w:r>
        <w:rPr>
          <w:rFonts w:ascii="Arial" w:eastAsia="Arial" w:hAnsi="Arial" w:cs="Arial"/>
          <w:spacing w:val="-3"/>
        </w:rPr>
        <w:t>a</w:t>
      </w:r>
      <w:r>
        <w:rPr>
          <w:rFonts w:ascii="Arial" w:eastAsia="Arial" w:hAnsi="Arial" w:cs="Arial"/>
        </w:rPr>
        <w:t>t</w:t>
      </w:r>
      <w:r>
        <w:rPr>
          <w:rFonts w:ascii="Arial" w:eastAsia="Arial" w:hAnsi="Arial" w:cs="Arial"/>
          <w:spacing w:val="2"/>
        </w:rPr>
        <w:t xml:space="preserve"> </w:t>
      </w:r>
      <w:r>
        <w:rPr>
          <w:rFonts w:ascii="Arial" w:eastAsia="Arial" w:hAnsi="Arial" w:cs="Arial"/>
          <w:spacing w:val="-4"/>
        </w:rPr>
        <w:t>w</w:t>
      </w:r>
      <w:r>
        <w:rPr>
          <w:rFonts w:ascii="Arial" w:eastAsia="Arial" w:hAnsi="Arial" w:cs="Arial"/>
        </w:rPr>
        <w:t>h</w:t>
      </w:r>
      <w:r>
        <w:rPr>
          <w:rFonts w:ascii="Arial" w:eastAsia="Arial" w:hAnsi="Arial" w:cs="Arial"/>
          <w:spacing w:val="-1"/>
        </w:rPr>
        <w:t>i</w:t>
      </w:r>
      <w:r>
        <w:rPr>
          <w:rFonts w:ascii="Arial" w:eastAsia="Arial" w:hAnsi="Arial" w:cs="Arial"/>
        </w:rPr>
        <w:t>ch</w:t>
      </w:r>
      <w:r>
        <w:rPr>
          <w:rFonts w:ascii="Arial" w:eastAsia="Arial" w:hAnsi="Arial" w:cs="Arial"/>
          <w:spacing w:val="1"/>
        </w:rPr>
        <w:t xml:space="preserve"> 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O</w:t>
      </w:r>
      <w:r>
        <w:rPr>
          <w:rFonts w:ascii="Arial" w:eastAsia="Arial" w:hAnsi="Arial" w:cs="Arial"/>
        </w:rPr>
        <w:t>p</w:t>
      </w:r>
      <w:r>
        <w:rPr>
          <w:rFonts w:ascii="Arial" w:eastAsia="Arial" w:hAnsi="Arial" w:cs="Arial"/>
          <w:spacing w:val="-3"/>
        </w:rPr>
        <w:t>e</w:t>
      </w:r>
      <w:r>
        <w:rPr>
          <w:rFonts w:ascii="Arial" w:eastAsia="Arial" w:hAnsi="Arial" w:cs="Arial"/>
          <w:spacing w:val="-2"/>
        </w:rPr>
        <w:t>r</w:t>
      </w:r>
      <w:r>
        <w:rPr>
          <w:rFonts w:ascii="Arial" w:eastAsia="Arial" w:hAnsi="Arial" w:cs="Arial"/>
        </w:rPr>
        <w:t>a</w:t>
      </w:r>
      <w:r>
        <w:rPr>
          <w:rFonts w:ascii="Arial" w:eastAsia="Arial" w:hAnsi="Arial" w:cs="Arial"/>
          <w:spacing w:val="1"/>
        </w:rPr>
        <w:t>t</w:t>
      </w:r>
      <w:r>
        <w:rPr>
          <w:rFonts w:ascii="Arial" w:eastAsia="Arial" w:hAnsi="Arial" w:cs="Arial"/>
        </w:rPr>
        <w:t xml:space="preserve">or </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e</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o</w:t>
      </w:r>
      <w:r>
        <w:rPr>
          <w:rFonts w:ascii="Arial" w:eastAsia="Arial" w:hAnsi="Arial" w:cs="Arial"/>
          <w:spacing w:val="-2"/>
        </w:rPr>
        <w:t>y</w:t>
      </w:r>
      <w:r>
        <w:rPr>
          <w:rFonts w:ascii="Arial" w:eastAsia="Arial" w:hAnsi="Arial" w:cs="Arial"/>
        </w:rPr>
        <w:t>ed.</w:t>
      </w:r>
    </w:p>
    <w:p w:rsidR="000A5570" w:rsidRDefault="000A5570">
      <w:pPr>
        <w:spacing w:after="0"/>
        <w:jc w:val="both"/>
        <w:sectPr w:rsidR="000A5570">
          <w:pgSz w:w="11920" w:h="16840"/>
          <w:pgMar w:top="1100" w:right="980" w:bottom="780" w:left="1120" w:header="591" w:footer="596" w:gutter="0"/>
          <w:cols w:space="720"/>
        </w:sectPr>
      </w:pPr>
    </w:p>
    <w:p w:rsidR="000A5570" w:rsidRDefault="000A5570">
      <w:pPr>
        <w:spacing w:before="7" w:after="0" w:line="180" w:lineRule="exact"/>
        <w:rPr>
          <w:sz w:val="18"/>
          <w:szCs w:val="18"/>
        </w:rPr>
      </w:pP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863EB5">
      <w:pPr>
        <w:spacing w:before="25" w:after="0" w:line="240" w:lineRule="auto"/>
        <w:ind w:left="298" w:right="2357"/>
        <w:jc w:val="both"/>
        <w:rPr>
          <w:rFonts w:ascii="Arial" w:eastAsia="Arial" w:hAnsi="Arial" w:cs="Arial"/>
          <w:sz w:val="28"/>
          <w:szCs w:val="28"/>
        </w:rPr>
      </w:pPr>
      <w:r>
        <w:rPr>
          <w:rFonts w:ascii="Arial" w:eastAsia="Arial" w:hAnsi="Arial" w:cs="Arial"/>
          <w:b/>
          <w:bCs/>
          <w:spacing w:val="-6"/>
          <w:sz w:val="28"/>
          <w:szCs w:val="28"/>
        </w:rPr>
        <w:t>A</w:t>
      </w:r>
      <w:r>
        <w:rPr>
          <w:rFonts w:ascii="Arial" w:eastAsia="Arial" w:hAnsi="Arial" w:cs="Arial"/>
          <w:b/>
          <w:bCs/>
          <w:spacing w:val="2"/>
          <w:sz w:val="28"/>
          <w:szCs w:val="28"/>
        </w:rPr>
        <w:t>P</w:t>
      </w:r>
      <w:r>
        <w:rPr>
          <w:rFonts w:ascii="Arial" w:eastAsia="Arial" w:hAnsi="Arial" w:cs="Arial"/>
          <w:b/>
          <w:bCs/>
          <w:sz w:val="28"/>
          <w:szCs w:val="28"/>
        </w:rPr>
        <w:t>PE</w:t>
      </w:r>
      <w:r>
        <w:rPr>
          <w:rFonts w:ascii="Arial" w:eastAsia="Arial" w:hAnsi="Arial" w:cs="Arial"/>
          <w:b/>
          <w:bCs/>
          <w:spacing w:val="-1"/>
          <w:sz w:val="28"/>
          <w:szCs w:val="28"/>
        </w:rPr>
        <w:t>ND</w:t>
      </w:r>
      <w:r>
        <w:rPr>
          <w:rFonts w:ascii="Arial" w:eastAsia="Arial" w:hAnsi="Arial" w:cs="Arial"/>
          <w:b/>
          <w:bCs/>
          <w:spacing w:val="1"/>
          <w:sz w:val="28"/>
          <w:szCs w:val="28"/>
        </w:rPr>
        <w:t>I</w:t>
      </w:r>
      <w:r>
        <w:rPr>
          <w:rFonts w:ascii="Arial" w:eastAsia="Arial" w:hAnsi="Arial" w:cs="Arial"/>
          <w:b/>
          <w:bCs/>
          <w:sz w:val="28"/>
          <w:szCs w:val="28"/>
        </w:rPr>
        <w:t>X</w:t>
      </w:r>
      <w:r>
        <w:rPr>
          <w:rFonts w:ascii="Arial" w:eastAsia="Arial" w:hAnsi="Arial" w:cs="Arial"/>
          <w:b/>
          <w:bCs/>
          <w:spacing w:val="1"/>
          <w:sz w:val="28"/>
          <w:szCs w:val="28"/>
        </w:rPr>
        <w:t xml:space="preserve"> </w:t>
      </w:r>
      <w:r>
        <w:rPr>
          <w:rFonts w:ascii="Arial" w:eastAsia="Arial" w:hAnsi="Arial" w:cs="Arial"/>
          <w:b/>
          <w:bCs/>
          <w:sz w:val="28"/>
          <w:szCs w:val="28"/>
        </w:rPr>
        <w:t xml:space="preserve">2   </w:t>
      </w:r>
      <w:r>
        <w:rPr>
          <w:rFonts w:ascii="Arial" w:eastAsia="Arial" w:hAnsi="Arial" w:cs="Arial"/>
          <w:b/>
          <w:bCs/>
          <w:spacing w:val="8"/>
          <w:sz w:val="28"/>
          <w:szCs w:val="28"/>
        </w:rPr>
        <w:t xml:space="preserve"> </w:t>
      </w:r>
      <w:r>
        <w:rPr>
          <w:rFonts w:ascii="Arial" w:eastAsia="Arial" w:hAnsi="Arial" w:cs="Arial"/>
          <w:b/>
          <w:bCs/>
          <w:sz w:val="28"/>
          <w:szCs w:val="28"/>
        </w:rPr>
        <w:t>V</w:t>
      </w:r>
      <w:r>
        <w:rPr>
          <w:rFonts w:ascii="Arial" w:eastAsia="Arial" w:hAnsi="Arial" w:cs="Arial"/>
          <w:b/>
          <w:bCs/>
          <w:spacing w:val="-1"/>
          <w:sz w:val="28"/>
          <w:szCs w:val="28"/>
        </w:rPr>
        <w:t>T</w:t>
      </w:r>
      <w:r>
        <w:rPr>
          <w:rFonts w:ascii="Arial" w:eastAsia="Arial" w:hAnsi="Arial" w:cs="Arial"/>
          <w:b/>
          <w:bCs/>
          <w:sz w:val="28"/>
          <w:szCs w:val="28"/>
        </w:rPr>
        <w:t>S</w:t>
      </w:r>
      <w:r>
        <w:rPr>
          <w:rFonts w:ascii="Arial" w:eastAsia="Arial" w:hAnsi="Arial" w:cs="Arial"/>
          <w:b/>
          <w:bCs/>
          <w:spacing w:val="1"/>
          <w:sz w:val="28"/>
          <w:szCs w:val="28"/>
        </w:rPr>
        <w:t xml:space="preserve"> </w:t>
      </w:r>
      <w:r>
        <w:rPr>
          <w:rFonts w:ascii="Arial" w:eastAsia="Arial" w:hAnsi="Arial" w:cs="Arial"/>
          <w:b/>
          <w:bCs/>
          <w:sz w:val="28"/>
          <w:szCs w:val="28"/>
        </w:rPr>
        <w:t>S</w:t>
      </w:r>
      <w:r>
        <w:rPr>
          <w:rFonts w:ascii="Arial" w:eastAsia="Arial" w:hAnsi="Arial" w:cs="Arial"/>
          <w:b/>
          <w:bCs/>
          <w:spacing w:val="-1"/>
          <w:sz w:val="28"/>
          <w:szCs w:val="28"/>
        </w:rPr>
        <w:t>U</w:t>
      </w:r>
      <w:r>
        <w:rPr>
          <w:rFonts w:ascii="Arial" w:eastAsia="Arial" w:hAnsi="Arial" w:cs="Arial"/>
          <w:b/>
          <w:bCs/>
          <w:sz w:val="28"/>
          <w:szCs w:val="28"/>
        </w:rPr>
        <w:t>PE</w:t>
      </w:r>
      <w:r>
        <w:rPr>
          <w:rFonts w:ascii="Arial" w:eastAsia="Arial" w:hAnsi="Arial" w:cs="Arial"/>
          <w:b/>
          <w:bCs/>
          <w:spacing w:val="-1"/>
          <w:sz w:val="28"/>
          <w:szCs w:val="28"/>
        </w:rPr>
        <w:t>R</w:t>
      </w:r>
      <w:r>
        <w:rPr>
          <w:rFonts w:ascii="Arial" w:eastAsia="Arial" w:hAnsi="Arial" w:cs="Arial"/>
          <w:b/>
          <w:bCs/>
          <w:sz w:val="28"/>
          <w:szCs w:val="28"/>
        </w:rPr>
        <w:t>V</w:t>
      </w:r>
      <w:r>
        <w:rPr>
          <w:rFonts w:ascii="Arial" w:eastAsia="Arial" w:hAnsi="Arial" w:cs="Arial"/>
          <w:b/>
          <w:bCs/>
          <w:spacing w:val="-1"/>
          <w:sz w:val="28"/>
          <w:szCs w:val="28"/>
        </w:rPr>
        <w:t>I</w:t>
      </w:r>
      <w:r>
        <w:rPr>
          <w:rFonts w:ascii="Arial" w:eastAsia="Arial" w:hAnsi="Arial" w:cs="Arial"/>
          <w:b/>
          <w:bCs/>
          <w:sz w:val="28"/>
          <w:szCs w:val="28"/>
        </w:rPr>
        <w:t>S</w:t>
      </w:r>
      <w:r>
        <w:rPr>
          <w:rFonts w:ascii="Arial" w:eastAsia="Arial" w:hAnsi="Arial" w:cs="Arial"/>
          <w:b/>
          <w:bCs/>
          <w:spacing w:val="-3"/>
          <w:sz w:val="28"/>
          <w:szCs w:val="28"/>
        </w:rPr>
        <w:t>O</w:t>
      </w:r>
      <w:r>
        <w:rPr>
          <w:rFonts w:ascii="Arial" w:eastAsia="Arial" w:hAnsi="Arial" w:cs="Arial"/>
          <w:b/>
          <w:bCs/>
          <w:sz w:val="28"/>
          <w:szCs w:val="28"/>
        </w:rPr>
        <w:t xml:space="preserve">R JOB </w:t>
      </w:r>
      <w:r>
        <w:rPr>
          <w:rFonts w:ascii="Arial" w:eastAsia="Arial" w:hAnsi="Arial" w:cs="Arial"/>
          <w:b/>
          <w:bCs/>
          <w:spacing w:val="-2"/>
          <w:sz w:val="28"/>
          <w:szCs w:val="28"/>
        </w:rPr>
        <w:t>D</w:t>
      </w:r>
      <w:r>
        <w:rPr>
          <w:rFonts w:ascii="Arial" w:eastAsia="Arial" w:hAnsi="Arial" w:cs="Arial"/>
          <w:b/>
          <w:bCs/>
          <w:sz w:val="28"/>
          <w:szCs w:val="28"/>
        </w:rPr>
        <w:t>ES</w:t>
      </w:r>
      <w:r>
        <w:rPr>
          <w:rFonts w:ascii="Arial" w:eastAsia="Arial" w:hAnsi="Arial" w:cs="Arial"/>
          <w:b/>
          <w:bCs/>
          <w:spacing w:val="-1"/>
          <w:sz w:val="28"/>
          <w:szCs w:val="28"/>
        </w:rPr>
        <w:t>CR</w:t>
      </w:r>
      <w:r>
        <w:rPr>
          <w:rFonts w:ascii="Arial" w:eastAsia="Arial" w:hAnsi="Arial" w:cs="Arial"/>
          <w:b/>
          <w:bCs/>
          <w:spacing w:val="1"/>
          <w:sz w:val="28"/>
          <w:szCs w:val="28"/>
        </w:rPr>
        <w:t>I</w:t>
      </w:r>
      <w:r>
        <w:rPr>
          <w:rFonts w:ascii="Arial" w:eastAsia="Arial" w:hAnsi="Arial" w:cs="Arial"/>
          <w:b/>
          <w:bCs/>
          <w:sz w:val="28"/>
          <w:szCs w:val="28"/>
        </w:rPr>
        <w:t>P</w:t>
      </w:r>
      <w:r>
        <w:rPr>
          <w:rFonts w:ascii="Arial" w:eastAsia="Arial" w:hAnsi="Arial" w:cs="Arial"/>
          <w:b/>
          <w:bCs/>
          <w:spacing w:val="-4"/>
          <w:sz w:val="28"/>
          <w:szCs w:val="28"/>
        </w:rPr>
        <w:t>T</w:t>
      </w:r>
      <w:r>
        <w:rPr>
          <w:rFonts w:ascii="Arial" w:eastAsia="Arial" w:hAnsi="Arial" w:cs="Arial"/>
          <w:b/>
          <w:bCs/>
          <w:spacing w:val="-1"/>
          <w:sz w:val="28"/>
          <w:szCs w:val="28"/>
        </w:rPr>
        <w:t>I</w:t>
      </w:r>
      <w:r>
        <w:rPr>
          <w:rFonts w:ascii="Arial" w:eastAsia="Arial" w:hAnsi="Arial" w:cs="Arial"/>
          <w:b/>
          <w:bCs/>
          <w:sz w:val="28"/>
          <w:szCs w:val="28"/>
        </w:rPr>
        <w:t>ON</w:t>
      </w:r>
    </w:p>
    <w:p w:rsidR="000A5570" w:rsidRDefault="000A5570">
      <w:pPr>
        <w:spacing w:after="0" w:line="200" w:lineRule="exact"/>
        <w:rPr>
          <w:sz w:val="20"/>
          <w:szCs w:val="20"/>
        </w:rPr>
      </w:pPr>
    </w:p>
    <w:p w:rsidR="000A5570" w:rsidRDefault="000A5570">
      <w:pPr>
        <w:spacing w:before="1" w:after="0" w:line="280" w:lineRule="exact"/>
        <w:rPr>
          <w:sz w:val="28"/>
          <w:szCs w:val="28"/>
        </w:rPr>
      </w:pPr>
    </w:p>
    <w:p w:rsidR="000A5570" w:rsidRDefault="00863EB5">
      <w:pPr>
        <w:spacing w:after="0" w:line="240" w:lineRule="auto"/>
        <w:ind w:left="298" w:right="6764"/>
        <w:jc w:val="both"/>
        <w:rPr>
          <w:rFonts w:ascii="Arial" w:eastAsia="Arial" w:hAnsi="Arial" w:cs="Arial"/>
          <w:sz w:val="24"/>
          <w:szCs w:val="24"/>
        </w:rPr>
      </w:pPr>
      <w:r>
        <w:rPr>
          <w:rFonts w:ascii="Arial" w:eastAsia="Arial" w:hAnsi="Arial" w:cs="Arial"/>
          <w:b/>
          <w:bCs/>
          <w:sz w:val="24"/>
          <w:szCs w:val="24"/>
        </w:rPr>
        <w:t xml:space="preserve">1         </w:t>
      </w:r>
      <w:r>
        <w:rPr>
          <w:rFonts w:ascii="Arial" w:eastAsia="Arial" w:hAnsi="Arial" w:cs="Arial"/>
          <w:b/>
          <w:bCs/>
          <w:spacing w:val="49"/>
          <w:sz w:val="24"/>
          <w:szCs w:val="24"/>
        </w:rPr>
        <w:t xml:space="preserve"> </w:t>
      </w:r>
      <w:r>
        <w:rPr>
          <w:rFonts w:ascii="Arial" w:eastAsia="Arial" w:hAnsi="Arial" w:cs="Arial"/>
          <w:b/>
          <w:bCs/>
          <w:sz w:val="24"/>
          <w:szCs w:val="24"/>
        </w:rPr>
        <w:t>INTRODUCTION</w:t>
      </w:r>
    </w:p>
    <w:p w:rsidR="000A5570" w:rsidRDefault="000A5570">
      <w:pPr>
        <w:spacing w:before="2" w:after="0" w:line="240" w:lineRule="exact"/>
        <w:rPr>
          <w:sz w:val="24"/>
          <w:szCs w:val="24"/>
        </w:rPr>
      </w:pPr>
    </w:p>
    <w:p w:rsidR="000A5570" w:rsidRDefault="00863EB5">
      <w:pPr>
        <w:spacing w:after="0" w:line="239" w:lineRule="auto"/>
        <w:ind w:left="298" w:right="97"/>
        <w:jc w:val="both"/>
        <w:rPr>
          <w:rFonts w:ascii="Arial" w:eastAsia="Arial" w:hAnsi="Arial" w:cs="Arial"/>
        </w:rPr>
      </w:pPr>
      <w:r>
        <w:rPr>
          <w:rFonts w:ascii="Arial" w:eastAsia="Arial" w:hAnsi="Arial" w:cs="Arial"/>
          <w:spacing w:val="2"/>
        </w:rPr>
        <w:t>T</w:t>
      </w:r>
      <w:r>
        <w:rPr>
          <w:rFonts w:ascii="Arial" w:eastAsia="Arial" w:hAnsi="Arial" w:cs="Arial"/>
        </w:rPr>
        <w:t xml:space="preserve">he </w:t>
      </w:r>
      <w:r>
        <w:rPr>
          <w:rFonts w:ascii="Arial" w:eastAsia="Arial" w:hAnsi="Arial" w:cs="Arial"/>
          <w:spacing w:val="1"/>
        </w:rPr>
        <w:t>j</w:t>
      </w:r>
      <w:r>
        <w:rPr>
          <w:rFonts w:ascii="Arial" w:eastAsia="Arial" w:hAnsi="Arial" w:cs="Arial"/>
        </w:rPr>
        <w:t>ob des</w:t>
      </w:r>
      <w:r>
        <w:rPr>
          <w:rFonts w:ascii="Arial" w:eastAsia="Arial" w:hAnsi="Arial" w:cs="Arial"/>
          <w:spacing w:val="-2"/>
        </w:rPr>
        <w:t>c</w:t>
      </w:r>
      <w:r>
        <w:rPr>
          <w:rFonts w:ascii="Arial" w:eastAsia="Arial" w:hAnsi="Arial" w:cs="Arial"/>
          <w:spacing w:val="1"/>
        </w:rPr>
        <w:t>r</w:t>
      </w:r>
      <w:r>
        <w:rPr>
          <w:rFonts w:ascii="Arial" w:eastAsia="Arial" w:hAnsi="Arial" w:cs="Arial"/>
          <w:spacing w:val="-1"/>
        </w:rPr>
        <w:t>i</w:t>
      </w:r>
      <w:r>
        <w:rPr>
          <w:rFonts w:ascii="Arial" w:eastAsia="Arial" w:hAnsi="Arial" w:cs="Arial"/>
        </w:rPr>
        <w:t>p</w:t>
      </w:r>
      <w:r>
        <w:rPr>
          <w:rFonts w:ascii="Arial" w:eastAsia="Arial" w:hAnsi="Arial" w:cs="Arial"/>
          <w:spacing w:val="1"/>
        </w:rPr>
        <w:t>t</w:t>
      </w:r>
      <w:r>
        <w:rPr>
          <w:rFonts w:ascii="Arial" w:eastAsia="Arial" w:hAnsi="Arial" w:cs="Arial"/>
          <w:spacing w:val="-1"/>
        </w:rPr>
        <w:t>i</w:t>
      </w:r>
      <w:r>
        <w:rPr>
          <w:rFonts w:ascii="Arial" w:eastAsia="Arial" w:hAnsi="Arial" w:cs="Arial"/>
        </w:rPr>
        <w:t>on set</w:t>
      </w:r>
      <w:r>
        <w:rPr>
          <w:rFonts w:ascii="Arial" w:eastAsia="Arial" w:hAnsi="Arial" w:cs="Arial"/>
          <w:spacing w:val="2"/>
        </w:rPr>
        <w:t xml:space="preserve"> </w:t>
      </w:r>
      <w:r>
        <w:rPr>
          <w:rFonts w:ascii="Arial" w:eastAsia="Arial" w:hAnsi="Arial" w:cs="Arial"/>
        </w:rPr>
        <w:t>out</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2"/>
        </w:rPr>
        <w:t>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rPr>
        <w:t>annex</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t</w:t>
      </w:r>
      <w:r>
        <w:rPr>
          <w:rFonts w:ascii="Arial" w:eastAsia="Arial" w:hAnsi="Arial" w:cs="Arial"/>
        </w:rPr>
        <w:t xml:space="preserve">ended </w:t>
      </w:r>
      <w:r>
        <w:rPr>
          <w:rFonts w:ascii="Arial" w:eastAsia="Arial" w:hAnsi="Arial" w:cs="Arial"/>
          <w:spacing w:val="1"/>
        </w:rPr>
        <w:t>t</w:t>
      </w:r>
      <w:r>
        <w:rPr>
          <w:rFonts w:ascii="Arial" w:eastAsia="Arial" w:hAnsi="Arial" w:cs="Arial"/>
        </w:rPr>
        <w:t>o p</w:t>
      </w:r>
      <w:r>
        <w:rPr>
          <w:rFonts w:ascii="Arial" w:eastAsia="Arial" w:hAnsi="Arial" w:cs="Arial"/>
          <w:spacing w:val="1"/>
        </w:rPr>
        <w:t>r</w:t>
      </w:r>
      <w:r>
        <w:rPr>
          <w:rFonts w:ascii="Arial" w:eastAsia="Arial" w:hAnsi="Arial" w:cs="Arial"/>
        </w:rPr>
        <w:t>o</w:t>
      </w:r>
      <w:r>
        <w:rPr>
          <w:rFonts w:ascii="Arial" w:eastAsia="Arial" w:hAnsi="Arial" w:cs="Arial"/>
          <w:spacing w:val="-2"/>
        </w:rPr>
        <w:t>v</w:t>
      </w:r>
      <w:r>
        <w:rPr>
          <w:rFonts w:ascii="Arial" w:eastAsia="Arial" w:hAnsi="Arial" w:cs="Arial"/>
          <w:spacing w:val="-1"/>
        </w:rPr>
        <w:t>i</w:t>
      </w:r>
      <w:r>
        <w:rPr>
          <w:rFonts w:ascii="Arial" w:eastAsia="Arial" w:hAnsi="Arial" w:cs="Arial"/>
        </w:rPr>
        <w:t>de a</w:t>
      </w:r>
      <w:r>
        <w:rPr>
          <w:rFonts w:ascii="Arial" w:eastAsia="Arial" w:hAnsi="Arial" w:cs="Arial"/>
          <w:spacing w:val="3"/>
        </w:rPr>
        <w:t xml:space="preserve"> </w:t>
      </w:r>
      <w:r>
        <w:rPr>
          <w:rFonts w:ascii="Arial" w:eastAsia="Arial" w:hAnsi="Arial" w:cs="Arial"/>
        </w:rPr>
        <w:t>b</w:t>
      </w:r>
      <w:r>
        <w:rPr>
          <w:rFonts w:ascii="Arial" w:eastAsia="Arial" w:hAnsi="Arial" w:cs="Arial"/>
          <w:spacing w:val="1"/>
        </w:rPr>
        <w:t>r</w:t>
      </w:r>
      <w:r>
        <w:rPr>
          <w:rFonts w:ascii="Arial" w:eastAsia="Arial" w:hAnsi="Arial" w:cs="Arial"/>
        </w:rPr>
        <w:t xml:space="preserve">oad </w:t>
      </w:r>
      <w:r>
        <w:rPr>
          <w:rFonts w:ascii="Arial" w:eastAsia="Arial" w:hAnsi="Arial" w:cs="Arial"/>
          <w:spacing w:val="2"/>
        </w:rPr>
        <w:t>g</w:t>
      </w:r>
      <w:r>
        <w:rPr>
          <w:rFonts w:ascii="Arial" w:eastAsia="Arial" w:hAnsi="Arial" w:cs="Arial"/>
        </w:rPr>
        <w:t>u</w:t>
      </w:r>
      <w:r>
        <w:rPr>
          <w:rFonts w:ascii="Arial" w:eastAsia="Arial" w:hAnsi="Arial" w:cs="Arial"/>
          <w:spacing w:val="-1"/>
        </w:rPr>
        <w:t>i</w:t>
      </w:r>
      <w:r>
        <w:rPr>
          <w:rFonts w:ascii="Arial" w:eastAsia="Arial" w:hAnsi="Arial" w:cs="Arial"/>
        </w:rPr>
        <w:t xml:space="preserve">de </w:t>
      </w:r>
      <w:r>
        <w:rPr>
          <w:rFonts w:ascii="Arial" w:eastAsia="Arial" w:hAnsi="Arial" w:cs="Arial"/>
          <w:spacing w:val="1"/>
        </w:rPr>
        <w:t>t</w:t>
      </w:r>
      <w:r>
        <w:rPr>
          <w:rFonts w:ascii="Arial" w:eastAsia="Arial" w:hAnsi="Arial" w:cs="Arial"/>
        </w:rPr>
        <w:t xml:space="preserve">o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t</w:t>
      </w:r>
      <w:r>
        <w:rPr>
          <w:rFonts w:ascii="Arial" w:eastAsia="Arial" w:hAnsi="Arial" w:cs="Arial"/>
        </w:rPr>
        <w:t>a</w:t>
      </w:r>
      <w:r>
        <w:rPr>
          <w:rFonts w:ascii="Arial" w:eastAsia="Arial" w:hAnsi="Arial" w:cs="Arial"/>
          <w:spacing w:val="-2"/>
        </w:rPr>
        <w:t>s</w:t>
      </w:r>
      <w:r>
        <w:rPr>
          <w:rFonts w:ascii="Arial" w:eastAsia="Arial" w:hAnsi="Arial" w:cs="Arial"/>
        </w:rPr>
        <w:t>ks e</w:t>
      </w:r>
      <w:r>
        <w:rPr>
          <w:rFonts w:ascii="Arial" w:eastAsia="Arial" w:hAnsi="Arial" w:cs="Arial"/>
          <w:spacing w:val="-2"/>
        </w:rPr>
        <w:t>x</w:t>
      </w:r>
      <w:r>
        <w:rPr>
          <w:rFonts w:ascii="Arial" w:eastAsia="Arial" w:hAnsi="Arial" w:cs="Arial"/>
        </w:rPr>
        <w:t>pec</w:t>
      </w:r>
      <w:r>
        <w:rPr>
          <w:rFonts w:ascii="Arial" w:eastAsia="Arial" w:hAnsi="Arial" w:cs="Arial"/>
          <w:spacing w:val="1"/>
        </w:rPr>
        <w:t>t</w:t>
      </w:r>
      <w:r>
        <w:rPr>
          <w:rFonts w:ascii="Arial" w:eastAsia="Arial" w:hAnsi="Arial" w:cs="Arial"/>
        </w:rPr>
        <w:t>ed</w:t>
      </w:r>
      <w:r>
        <w:rPr>
          <w:rFonts w:ascii="Arial" w:eastAsia="Arial" w:hAnsi="Arial" w:cs="Arial"/>
          <w:spacing w:val="15"/>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5"/>
        </w:rPr>
        <w:t xml:space="preserve"> </w:t>
      </w:r>
      <w:r>
        <w:rPr>
          <w:rFonts w:ascii="Arial" w:eastAsia="Arial" w:hAnsi="Arial" w:cs="Arial"/>
        </w:rPr>
        <w:t>be</w:t>
      </w:r>
      <w:r>
        <w:rPr>
          <w:rFonts w:ascii="Arial" w:eastAsia="Arial" w:hAnsi="Arial" w:cs="Arial"/>
          <w:spacing w:val="15"/>
        </w:rPr>
        <w:t xml:space="preserve"> </w:t>
      </w:r>
      <w:r>
        <w:rPr>
          <w:rFonts w:ascii="Arial" w:eastAsia="Arial" w:hAnsi="Arial" w:cs="Arial"/>
        </w:rPr>
        <w:t>unde</w:t>
      </w:r>
      <w:r>
        <w:rPr>
          <w:rFonts w:ascii="Arial" w:eastAsia="Arial" w:hAnsi="Arial" w:cs="Arial"/>
          <w:spacing w:val="1"/>
        </w:rPr>
        <w:t>rt</w:t>
      </w:r>
      <w:r>
        <w:rPr>
          <w:rFonts w:ascii="Arial" w:eastAsia="Arial" w:hAnsi="Arial" w:cs="Arial"/>
          <w:spacing w:val="-3"/>
        </w:rPr>
        <w:t>a</w:t>
      </w:r>
      <w:r>
        <w:rPr>
          <w:rFonts w:ascii="Arial" w:eastAsia="Arial" w:hAnsi="Arial" w:cs="Arial"/>
        </w:rPr>
        <w:t>ken</w:t>
      </w:r>
      <w:r>
        <w:rPr>
          <w:rFonts w:ascii="Arial" w:eastAsia="Arial" w:hAnsi="Arial" w:cs="Arial"/>
          <w:spacing w:val="15"/>
        </w:rPr>
        <w:t xml:space="preserve"> </w:t>
      </w:r>
      <w:r>
        <w:rPr>
          <w:rFonts w:ascii="Arial" w:eastAsia="Arial" w:hAnsi="Arial" w:cs="Arial"/>
        </w:rPr>
        <w:t>by</w:t>
      </w:r>
      <w:r>
        <w:rPr>
          <w:rFonts w:ascii="Arial" w:eastAsia="Arial" w:hAnsi="Arial" w:cs="Arial"/>
          <w:spacing w:val="13"/>
        </w:rPr>
        <w:t xml:space="preserve"> </w:t>
      </w:r>
      <w:r>
        <w:rPr>
          <w:rFonts w:ascii="Arial" w:eastAsia="Arial" w:hAnsi="Arial" w:cs="Arial"/>
        </w:rPr>
        <w:t>a</w:t>
      </w:r>
      <w:r>
        <w:rPr>
          <w:rFonts w:ascii="Arial" w:eastAsia="Arial" w:hAnsi="Arial" w:cs="Arial"/>
          <w:spacing w:val="18"/>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S</w:t>
      </w:r>
      <w:r>
        <w:rPr>
          <w:rFonts w:ascii="Arial" w:eastAsia="Arial" w:hAnsi="Arial" w:cs="Arial"/>
          <w:spacing w:val="15"/>
        </w:rPr>
        <w:t xml:space="preserve"> </w:t>
      </w:r>
      <w:r>
        <w:rPr>
          <w:rFonts w:ascii="Arial" w:eastAsia="Arial" w:hAnsi="Arial" w:cs="Arial"/>
          <w:spacing w:val="-1"/>
        </w:rPr>
        <w:t>S</w:t>
      </w:r>
      <w:r>
        <w:rPr>
          <w:rFonts w:ascii="Arial" w:eastAsia="Arial" w:hAnsi="Arial" w:cs="Arial"/>
        </w:rPr>
        <w:t>upe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so</w:t>
      </w:r>
      <w:r>
        <w:rPr>
          <w:rFonts w:ascii="Arial" w:eastAsia="Arial" w:hAnsi="Arial" w:cs="Arial"/>
          <w:spacing w:val="1"/>
        </w:rPr>
        <w:t>r</w:t>
      </w:r>
      <w:r>
        <w:rPr>
          <w:rFonts w:ascii="Arial" w:eastAsia="Arial" w:hAnsi="Arial" w:cs="Arial"/>
        </w:rPr>
        <w:t xml:space="preserve">. </w:t>
      </w:r>
      <w:r>
        <w:rPr>
          <w:rFonts w:ascii="Arial" w:eastAsia="Arial" w:hAnsi="Arial" w:cs="Arial"/>
          <w:spacing w:val="32"/>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S</w:t>
      </w:r>
      <w:r>
        <w:rPr>
          <w:rFonts w:ascii="Arial" w:eastAsia="Arial" w:hAnsi="Arial" w:cs="Arial"/>
          <w:spacing w:val="15"/>
        </w:rPr>
        <w:t xml:space="preserve"> </w:t>
      </w:r>
      <w:r>
        <w:rPr>
          <w:rFonts w:ascii="Arial" w:eastAsia="Arial" w:hAnsi="Arial" w:cs="Arial"/>
          <w:spacing w:val="-1"/>
        </w:rPr>
        <w:t>A</w:t>
      </w:r>
      <w:r>
        <w:rPr>
          <w:rFonts w:ascii="Arial" w:eastAsia="Arial" w:hAnsi="Arial" w:cs="Arial"/>
        </w:rPr>
        <w:t>u</w:t>
      </w:r>
      <w:r>
        <w:rPr>
          <w:rFonts w:ascii="Arial" w:eastAsia="Arial" w:hAnsi="Arial" w:cs="Arial"/>
          <w:spacing w:val="1"/>
        </w:rPr>
        <w:t>t</w:t>
      </w:r>
      <w:r>
        <w:rPr>
          <w:rFonts w:ascii="Arial" w:eastAsia="Arial" w:hAnsi="Arial" w:cs="Arial"/>
        </w:rPr>
        <w:t>ho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es</w:t>
      </w:r>
      <w:r>
        <w:rPr>
          <w:rFonts w:ascii="Arial" w:eastAsia="Arial" w:hAnsi="Arial" w:cs="Arial"/>
          <w:spacing w:val="16"/>
        </w:rPr>
        <w:t xml:space="preserve"> </w:t>
      </w:r>
      <w:r>
        <w:rPr>
          <w:rFonts w:ascii="Arial" w:eastAsia="Arial" w:hAnsi="Arial" w:cs="Arial"/>
        </w:rPr>
        <w:t>shou</w:t>
      </w:r>
      <w:r>
        <w:rPr>
          <w:rFonts w:ascii="Arial" w:eastAsia="Arial" w:hAnsi="Arial" w:cs="Arial"/>
          <w:spacing w:val="-1"/>
        </w:rPr>
        <w:t>l</w:t>
      </w:r>
      <w:r>
        <w:rPr>
          <w:rFonts w:ascii="Arial" w:eastAsia="Arial" w:hAnsi="Arial" w:cs="Arial"/>
        </w:rPr>
        <w:t>d</w:t>
      </w:r>
      <w:r>
        <w:rPr>
          <w:rFonts w:ascii="Arial" w:eastAsia="Arial" w:hAnsi="Arial" w:cs="Arial"/>
          <w:spacing w:val="15"/>
        </w:rPr>
        <w:t xml:space="preserve"> </w:t>
      </w:r>
      <w:r>
        <w:rPr>
          <w:rFonts w:ascii="Arial" w:eastAsia="Arial" w:hAnsi="Arial" w:cs="Arial"/>
        </w:rPr>
        <w:t>de</w:t>
      </w:r>
      <w:r>
        <w:rPr>
          <w:rFonts w:ascii="Arial" w:eastAsia="Arial" w:hAnsi="Arial" w:cs="Arial"/>
          <w:spacing w:val="-2"/>
        </w:rPr>
        <w:t>v</w:t>
      </w:r>
      <w:r>
        <w:rPr>
          <w:rFonts w:ascii="Arial" w:eastAsia="Arial" w:hAnsi="Arial" w:cs="Arial"/>
        </w:rPr>
        <w:t>e</w:t>
      </w:r>
      <w:r>
        <w:rPr>
          <w:rFonts w:ascii="Arial" w:eastAsia="Arial" w:hAnsi="Arial" w:cs="Arial"/>
          <w:spacing w:val="-1"/>
        </w:rPr>
        <w:t>l</w:t>
      </w:r>
      <w:r>
        <w:rPr>
          <w:rFonts w:ascii="Arial" w:eastAsia="Arial" w:hAnsi="Arial" w:cs="Arial"/>
        </w:rPr>
        <w:t>op</w:t>
      </w:r>
      <w:r>
        <w:rPr>
          <w:rFonts w:ascii="Arial" w:eastAsia="Arial" w:hAnsi="Arial" w:cs="Arial"/>
          <w:spacing w:val="18"/>
        </w:rPr>
        <w:t xml:space="preserve"> </w:t>
      </w:r>
      <w:r>
        <w:rPr>
          <w:rFonts w:ascii="Arial" w:eastAsia="Arial" w:hAnsi="Arial" w:cs="Arial"/>
        </w:rPr>
        <w:t>de</w:t>
      </w:r>
      <w:r>
        <w:rPr>
          <w:rFonts w:ascii="Arial" w:eastAsia="Arial" w:hAnsi="Arial" w:cs="Arial"/>
          <w:spacing w:val="1"/>
        </w:rPr>
        <w:t>t</w:t>
      </w:r>
      <w:r>
        <w:rPr>
          <w:rFonts w:ascii="Arial" w:eastAsia="Arial" w:hAnsi="Arial" w:cs="Arial"/>
        </w:rPr>
        <w:t>a</w:t>
      </w:r>
      <w:r>
        <w:rPr>
          <w:rFonts w:ascii="Arial" w:eastAsia="Arial" w:hAnsi="Arial" w:cs="Arial"/>
          <w:spacing w:val="-1"/>
        </w:rPr>
        <w:t>il</w:t>
      </w:r>
      <w:r>
        <w:rPr>
          <w:rFonts w:ascii="Arial" w:eastAsia="Arial" w:hAnsi="Arial" w:cs="Arial"/>
        </w:rPr>
        <w:t>ed</w:t>
      </w:r>
      <w:r>
        <w:rPr>
          <w:rFonts w:ascii="Arial" w:eastAsia="Arial" w:hAnsi="Arial" w:cs="Arial"/>
          <w:spacing w:val="15"/>
        </w:rPr>
        <w:t xml:space="preserve"> </w:t>
      </w:r>
      <w:r>
        <w:rPr>
          <w:rFonts w:ascii="Arial" w:eastAsia="Arial" w:hAnsi="Arial" w:cs="Arial"/>
          <w:spacing w:val="1"/>
        </w:rPr>
        <w:t>j</w:t>
      </w:r>
      <w:r>
        <w:rPr>
          <w:rFonts w:ascii="Arial" w:eastAsia="Arial" w:hAnsi="Arial" w:cs="Arial"/>
        </w:rPr>
        <w:t>ob desc</w:t>
      </w:r>
      <w:r>
        <w:rPr>
          <w:rFonts w:ascii="Arial" w:eastAsia="Arial" w:hAnsi="Arial" w:cs="Arial"/>
          <w:spacing w:val="1"/>
        </w:rPr>
        <w:t>r</w:t>
      </w:r>
      <w:r>
        <w:rPr>
          <w:rFonts w:ascii="Arial" w:eastAsia="Arial" w:hAnsi="Arial" w:cs="Arial"/>
          <w:spacing w:val="-1"/>
        </w:rPr>
        <w:t>i</w:t>
      </w:r>
      <w:r>
        <w:rPr>
          <w:rFonts w:ascii="Arial" w:eastAsia="Arial" w:hAnsi="Arial" w:cs="Arial"/>
        </w:rPr>
        <w:t>p</w:t>
      </w:r>
      <w:r>
        <w:rPr>
          <w:rFonts w:ascii="Arial" w:eastAsia="Arial" w:hAnsi="Arial" w:cs="Arial"/>
          <w:spacing w:val="1"/>
        </w:rPr>
        <w:t>t</w:t>
      </w:r>
      <w:r>
        <w:rPr>
          <w:rFonts w:ascii="Arial" w:eastAsia="Arial" w:hAnsi="Arial" w:cs="Arial"/>
          <w:spacing w:val="-1"/>
        </w:rPr>
        <w:t>i</w:t>
      </w:r>
      <w:r>
        <w:rPr>
          <w:rFonts w:ascii="Arial" w:eastAsia="Arial" w:hAnsi="Arial" w:cs="Arial"/>
        </w:rPr>
        <w:t>ons</w:t>
      </w:r>
      <w:r>
        <w:rPr>
          <w:rFonts w:ascii="Arial" w:eastAsia="Arial" w:hAnsi="Arial" w:cs="Arial"/>
          <w:spacing w:val="-1"/>
        </w:rPr>
        <w:t xml:space="preserve"> </w:t>
      </w:r>
      <w:r>
        <w:rPr>
          <w:rFonts w:ascii="Arial" w:eastAsia="Arial" w:hAnsi="Arial" w:cs="Arial"/>
          <w:spacing w:val="3"/>
        </w:rPr>
        <w:t>f</w:t>
      </w:r>
      <w:r>
        <w:rPr>
          <w:rFonts w:ascii="Arial" w:eastAsia="Arial" w:hAnsi="Arial" w:cs="Arial"/>
        </w:rPr>
        <w:t>or</w:t>
      </w:r>
      <w:r>
        <w:rPr>
          <w:rFonts w:ascii="Arial" w:eastAsia="Arial" w:hAnsi="Arial" w:cs="Arial"/>
          <w:spacing w:val="2"/>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 xml:space="preserve">S </w:t>
      </w:r>
      <w:r>
        <w:rPr>
          <w:rFonts w:ascii="Arial" w:eastAsia="Arial" w:hAnsi="Arial" w:cs="Arial"/>
          <w:spacing w:val="-1"/>
        </w:rPr>
        <w:t>S</w:t>
      </w:r>
      <w:r>
        <w:rPr>
          <w:rFonts w:ascii="Arial" w:eastAsia="Arial" w:hAnsi="Arial" w:cs="Arial"/>
        </w:rPr>
        <w:t>upe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sor</w:t>
      </w:r>
      <w:r>
        <w:rPr>
          <w:rFonts w:ascii="Arial" w:eastAsia="Arial" w:hAnsi="Arial" w:cs="Arial"/>
          <w:spacing w:val="2"/>
        </w:rPr>
        <w:t xml:space="preserve"> </w:t>
      </w:r>
      <w:r>
        <w:rPr>
          <w:rFonts w:ascii="Arial" w:eastAsia="Arial" w:hAnsi="Arial" w:cs="Arial"/>
        </w:rPr>
        <w:t>at</w:t>
      </w:r>
      <w:r>
        <w:rPr>
          <w:rFonts w:ascii="Arial" w:eastAsia="Arial" w:hAnsi="Arial" w:cs="Arial"/>
          <w:spacing w:val="2"/>
        </w:rPr>
        <w:t xml:space="preserve"> </w:t>
      </w:r>
      <w:r>
        <w:rPr>
          <w:rFonts w:ascii="Arial" w:eastAsia="Arial" w:hAnsi="Arial" w:cs="Arial"/>
        </w:rPr>
        <w:t>each</w:t>
      </w:r>
      <w:r>
        <w:rPr>
          <w:rFonts w:ascii="Arial" w:eastAsia="Arial" w:hAnsi="Arial" w:cs="Arial"/>
          <w:spacing w:val="1"/>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S cen</w:t>
      </w:r>
      <w:r>
        <w:rPr>
          <w:rFonts w:ascii="Arial" w:eastAsia="Arial" w:hAnsi="Arial" w:cs="Arial"/>
          <w:spacing w:val="1"/>
        </w:rPr>
        <w:t>tr</w:t>
      </w:r>
      <w:r>
        <w:rPr>
          <w:rFonts w:ascii="Arial" w:eastAsia="Arial" w:hAnsi="Arial" w:cs="Arial"/>
        </w:rPr>
        <w:t>e</w:t>
      </w:r>
      <w:r>
        <w:rPr>
          <w:rFonts w:ascii="Arial" w:eastAsia="Arial" w:hAnsi="Arial" w:cs="Arial"/>
          <w:spacing w:val="1"/>
        </w:rPr>
        <w:t xml:space="preserve"> </w:t>
      </w:r>
      <w:r>
        <w:rPr>
          <w:rFonts w:ascii="Arial" w:eastAsia="Arial" w:hAnsi="Arial" w:cs="Arial"/>
          <w:spacing w:val="-4"/>
        </w:rPr>
        <w:t>w</w:t>
      </w:r>
      <w:r>
        <w:rPr>
          <w:rFonts w:ascii="Arial" w:eastAsia="Arial" w:hAnsi="Arial" w:cs="Arial"/>
        </w:rPr>
        <w:t>he</w:t>
      </w:r>
      <w:r>
        <w:rPr>
          <w:rFonts w:ascii="Arial" w:eastAsia="Arial" w:hAnsi="Arial" w:cs="Arial"/>
          <w:spacing w:val="1"/>
        </w:rPr>
        <w:t>r</w:t>
      </w:r>
      <w:r>
        <w:rPr>
          <w:rFonts w:ascii="Arial" w:eastAsia="Arial" w:hAnsi="Arial" w:cs="Arial"/>
        </w:rPr>
        <w:t>e</w:t>
      </w:r>
      <w:r>
        <w:rPr>
          <w:rFonts w:ascii="Arial" w:eastAsia="Arial" w:hAnsi="Arial" w:cs="Arial"/>
          <w:spacing w:val="1"/>
        </w:rPr>
        <w:t xml:space="preserve"> t</w:t>
      </w:r>
      <w:r>
        <w:rPr>
          <w:rFonts w:ascii="Arial" w:eastAsia="Arial" w:hAnsi="Arial" w:cs="Arial"/>
        </w:rPr>
        <w:t>hey</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r</w:t>
      </w:r>
      <w:r>
        <w:rPr>
          <w:rFonts w:ascii="Arial" w:eastAsia="Arial" w:hAnsi="Arial" w:cs="Arial"/>
        </w:rPr>
        <w:t>e</w:t>
      </w:r>
      <w:r>
        <w:rPr>
          <w:rFonts w:ascii="Arial" w:eastAsia="Arial" w:hAnsi="Arial" w:cs="Arial"/>
          <w:spacing w:val="1"/>
        </w:rPr>
        <w:t xml:space="preserve"> </w:t>
      </w:r>
      <w:r>
        <w:rPr>
          <w:rFonts w:ascii="Arial" w:eastAsia="Arial" w:hAnsi="Arial" w:cs="Arial"/>
        </w:rPr>
        <w:t>e</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spacing w:val="2"/>
        </w:rPr>
        <w:t>o</w:t>
      </w:r>
      <w:r>
        <w:rPr>
          <w:rFonts w:ascii="Arial" w:eastAsia="Arial" w:hAnsi="Arial" w:cs="Arial"/>
          <w:spacing w:val="-2"/>
        </w:rPr>
        <w:t>y</w:t>
      </w:r>
      <w:r>
        <w:rPr>
          <w:rFonts w:ascii="Arial" w:eastAsia="Arial" w:hAnsi="Arial" w:cs="Arial"/>
        </w:rPr>
        <w:t xml:space="preserve">ed. </w:t>
      </w:r>
      <w:r>
        <w:rPr>
          <w:rFonts w:ascii="Arial" w:eastAsia="Arial" w:hAnsi="Arial" w:cs="Arial"/>
          <w:spacing w:val="4"/>
        </w:rPr>
        <w:t xml:space="preserve"> </w:t>
      </w:r>
      <w:r>
        <w:rPr>
          <w:rFonts w:ascii="Arial" w:eastAsia="Arial" w:hAnsi="Arial" w:cs="Arial"/>
          <w:spacing w:val="2"/>
        </w:rPr>
        <w:t>T</w:t>
      </w:r>
      <w:r>
        <w:rPr>
          <w:rFonts w:ascii="Arial" w:eastAsia="Arial" w:hAnsi="Arial" w:cs="Arial"/>
        </w:rPr>
        <w:t>he</w:t>
      </w:r>
      <w:r>
        <w:rPr>
          <w:rFonts w:ascii="Arial" w:eastAsia="Arial" w:hAnsi="Arial" w:cs="Arial"/>
          <w:spacing w:val="1"/>
        </w:rPr>
        <w:t xml:space="preserve"> </w:t>
      </w:r>
      <w:r>
        <w:rPr>
          <w:rFonts w:ascii="Arial" w:eastAsia="Arial" w:hAnsi="Arial" w:cs="Arial"/>
        </w:rPr>
        <w:t>de</w:t>
      </w:r>
      <w:r>
        <w:rPr>
          <w:rFonts w:ascii="Arial" w:eastAsia="Arial" w:hAnsi="Arial" w:cs="Arial"/>
          <w:spacing w:val="1"/>
        </w:rPr>
        <w:t>t</w:t>
      </w:r>
      <w:r>
        <w:rPr>
          <w:rFonts w:ascii="Arial" w:eastAsia="Arial" w:hAnsi="Arial" w:cs="Arial"/>
        </w:rPr>
        <w:t>a</w:t>
      </w:r>
      <w:r>
        <w:rPr>
          <w:rFonts w:ascii="Arial" w:eastAsia="Arial" w:hAnsi="Arial" w:cs="Arial"/>
          <w:spacing w:val="-1"/>
        </w:rPr>
        <w:t>il</w:t>
      </w:r>
      <w:r>
        <w:rPr>
          <w:rFonts w:ascii="Arial" w:eastAsia="Arial" w:hAnsi="Arial" w:cs="Arial"/>
        </w:rPr>
        <w:t>ed</w:t>
      </w:r>
      <w:r>
        <w:rPr>
          <w:rFonts w:ascii="Arial" w:eastAsia="Arial" w:hAnsi="Arial" w:cs="Arial"/>
          <w:spacing w:val="1"/>
        </w:rPr>
        <w:t xml:space="preserve"> j</w:t>
      </w:r>
      <w:r>
        <w:rPr>
          <w:rFonts w:ascii="Arial" w:eastAsia="Arial" w:hAnsi="Arial" w:cs="Arial"/>
        </w:rPr>
        <w:t>ob desc</w:t>
      </w:r>
      <w:r>
        <w:rPr>
          <w:rFonts w:ascii="Arial" w:eastAsia="Arial" w:hAnsi="Arial" w:cs="Arial"/>
          <w:spacing w:val="1"/>
        </w:rPr>
        <w:t>r</w:t>
      </w:r>
      <w:r>
        <w:rPr>
          <w:rFonts w:ascii="Arial" w:eastAsia="Arial" w:hAnsi="Arial" w:cs="Arial"/>
          <w:spacing w:val="-1"/>
        </w:rPr>
        <w:t>i</w:t>
      </w:r>
      <w:r>
        <w:rPr>
          <w:rFonts w:ascii="Arial" w:eastAsia="Arial" w:hAnsi="Arial" w:cs="Arial"/>
        </w:rPr>
        <w:t>p</w:t>
      </w:r>
      <w:r>
        <w:rPr>
          <w:rFonts w:ascii="Arial" w:eastAsia="Arial" w:hAnsi="Arial" w:cs="Arial"/>
          <w:spacing w:val="1"/>
        </w:rPr>
        <w:t>t</w:t>
      </w:r>
      <w:r>
        <w:rPr>
          <w:rFonts w:ascii="Arial" w:eastAsia="Arial" w:hAnsi="Arial" w:cs="Arial"/>
          <w:spacing w:val="-1"/>
        </w:rPr>
        <w:t>i</w:t>
      </w:r>
      <w:r>
        <w:rPr>
          <w:rFonts w:ascii="Arial" w:eastAsia="Arial" w:hAnsi="Arial" w:cs="Arial"/>
        </w:rPr>
        <w:t>ons</w:t>
      </w:r>
      <w:r>
        <w:rPr>
          <w:rFonts w:ascii="Arial" w:eastAsia="Arial" w:hAnsi="Arial" w:cs="Arial"/>
          <w:spacing w:val="5"/>
        </w:rPr>
        <w:t xml:space="preserve"> </w:t>
      </w:r>
      <w:r>
        <w:rPr>
          <w:rFonts w:ascii="Arial" w:eastAsia="Arial" w:hAnsi="Arial" w:cs="Arial"/>
        </w:rPr>
        <w:t>shou</w:t>
      </w:r>
      <w:r>
        <w:rPr>
          <w:rFonts w:ascii="Arial" w:eastAsia="Arial" w:hAnsi="Arial" w:cs="Arial"/>
          <w:spacing w:val="-1"/>
        </w:rPr>
        <w:t>l</w:t>
      </w:r>
      <w:r>
        <w:rPr>
          <w:rFonts w:ascii="Arial" w:eastAsia="Arial" w:hAnsi="Arial" w:cs="Arial"/>
        </w:rPr>
        <w:t>d</w:t>
      </w:r>
      <w:r>
        <w:rPr>
          <w:rFonts w:ascii="Arial" w:eastAsia="Arial" w:hAnsi="Arial" w:cs="Arial"/>
          <w:spacing w:val="5"/>
        </w:rPr>
        <w:t xml:space="preserve"> </w:t>
      </w:r>
      <w:r>
        <w:rPr>
          <w:rFonts w:ascii="Arial" w:eastAsia="Arial" w:hAnsi="Arial" w:cs="Arial"/>
        </w:rPr>
        <w:t>be based</w:t>
      </w:r>
      <w:r>
        <w:rPr>
          <w:rFonts w:ascii="Arial" w:eastAsia="Arial" w:hAnsi="Arial" w:cs="Arial"/>
          <w:spacing w:val="5"/>
        </w:rPr>
        <w:t xml:space="preserve"> </w:t>
      </w:r>
      <w:r>
        <w:rPr>
          <w:rFonts w:ascii="Arial" w:eastAsia="Arial" w:hAnsi="Arial" w:cs="Arial"/>
        </w:rPr>
        <w:t>on</w:t>
      </w:r>
      <w:r>
        <w:rPr>
          <w:rFonts w:ascii="Arial" w:eastAsia="Arial" w:hAnsi="Arial" w:cs="Arial"/>
          <w:spacing w:val="5"/>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se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ces</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5"/>
        </w:rPr>
        <w:t xml:space="preserve"> </w:t>
      </w:r>
      <w:r>
        <w:rPr>
          <w:rFonts w:ascii="Arial" w:eastAsia="Arial" w:hAnsi="Arial" w:cs="Arial"/>
        </w:rPr>
        <w:t>be</w:t>
      </w:r>
      <w:r>
        <w:rPr>
          <w:rFonts w:ascii="Arial" w:eastAsia="Arial" w:hAnsi="Arial" w:cs="Arial"/>
          <w:spacing w:val="5"/>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rPr>
        <w:t>o</w:t>
      </w:r>
      <w:r>
        <w:rPr>
          <w:rFonts w:ascii="Arial" w:eastAsia="Arial" w:hAnsi="Arial" w:cs="Arial"/>
          <w:spacing w:val="-2"/>
        </w:rPr>
        <w:t>v</w:t>
      </w:r>
      <w:r>
        <w:rPr>
          <w:rFonts w:ascii="Arial" w:eastAsia="Arial" w:hAnsi="Arial" w:cs="Arial"/>
          <w:spacing w:val="-1"/>
        </w:rPr>
        <w:t>i</w:t>
      </w:r>
      <w:r>
        <w:rPr>
          <w:rFonts w:ascii="Arial" w:eastAsia="Arial" w:hAnsi="Arial" w:cs="Arial"/>
        </w:rPr>
        <w:t>ded</w:t>
      </w:r>
      <w:r>
        <w:rPr>
          <w:rFonts w:ascii="Arial" w:eastAsia="Arial" w:hAnsi="Arial" w:cs="Arial"/>
          <w:spacing w:val="5"/>
        </w:rPr>
        <w:t xml:space="preserve"> </w:t>
      </w:r>
      <w:r>
        <w:rPr>
          <w:rFonts w:ascii="Arial" w:eastAsia="Arial" w:hAnsi="Arial" w:cs="Arial"/>
        </w:rPr>
        <w:t>by</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5"/>
        </w:rPr>
        <w:t xml:space="preserve"> </w:t>
      </w:r>
      <w:r>
        <w:rPr>
          <w:rFonts w:ascii="Arial" w:eastAsia="Arial" w:hAnsi="Arial" w:cs="Arial"/>
        </w:rPr>
        <w:t>pa</w:t>
      </w:r>
      <w:r>
        <w:rPr>
          <w:rFonts w:ascii="Arial" w:eastAsia="Arial" w:hAnsi="Arial" w:cs="Arial"/>
          <w:spacing w:val="1"/>
        </w:rPr>
        <w:t>rt</w:t>
      </w:r>
      <w:r>
        <w:rPr>
          <w:rFonts w:ascii="Arial" w:eastAsia="Arial" w:hAnsi="Arial" w:cs="Arial"/>
          <w:spacing w:val="-1"/>
        </w:rPr>
        <w:t>i</w:t>
      </w:r>
      <w:r>
        <w:rPr>
          <w:rFonts w:ascii="Arial" w:eastAsia="Arial" w:hAnsi="Arial" w:cs="Arial"/>
        </w:rPr>
        <w:t>cu</w:t>
      </w:r>
      <w:r>
        <w:rPr>
          <w:rFonts w:ascii="Arial" w:eastAsia="Arial" w:hAnsi="Arial" w:cs="Arial"/>
          <w:spacing w:val="-1"/>
        </w:rPr>
        <w:t>l</w:t>
      </w:r>
      <w:r>
        <w:rPr>
          <w:rFonts w:ascii="Arial" w:eastAsia="Arial" w:hAnsi="Arial" w:cs="Arial"/>
        </w:rPr>
        <w:t>ar</w:t>
      </w:r>
      <w:r>
        <w:rPr>
          <w:rFonts w:ascii="Arial" w:eastAsia="Arial" w:hAnsi="Arial" w:cs="Arial"/>
          <w:spacing w:val="6"/>
        </w:rPr>
        <w:t xml:space="preserve"> </w:t>
      </w:r>
      <w:r>
        <w:rPr>
          <w:rFonts w:ascii="Arial" w:eastAsia="Arial" w:hAnsi="Arial" w:cs="Arial"/>
        </w:rPr>
        <w:t>ce</w:t>
      </w:r>
      <w:r>
        <w:rPr>
          <w:rFonts w:ascii="Arial" w:eastAsia="Arial" w:hAnsi="Arial" w:cs="Arial"/>
          <w:spacing w:val="-3"/>
        </w:rPr>
        <w:t>n</w:t>
      </w:r>
      <w:r>
        <w:rPr>
          <w:rFonts w:ascii="Arial" w:eastAsia="Arial" w:hAnsi="Arial" w:cs="Arial"/>
          <w:spacing w:val="1"/>
        </w:rPr>
        <w:t>tr</w:t>
      </w:r>
      <w:r>
        <w:rPr>
          <w:rFonts w:ascii="Arial" w:eastAsia="Arial" w:hAnsi="Arial" w:cs="Arial"/>
          <w:spacing w:val="-3"/>
        </w:rPr>
        <w:t>e</w:t>
      </w:r>
      <w:r>
        <w:rPr>
          <w:rFonts w:ascii="Arial" w:eastAsia="Arial" w:hAnsi="Arial" w:cs="Arial"/>
        </w:rPr>
        <w:t>,</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 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rPr>
        <w:t>p</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2"/>
        </w:rPr>
        <w:t xml:space="preserve"> </w:t>
      </w:r>
      <w:r>
        <w:rPr>
          <w:rFonts w:ascii="Arial" w:eastAsia="Arial" w:hAnsi="Arial" w:cs="Arial"/>
        </w:rPr>
        <w:t>a</w:t>
      </w:r>
      <w:r>
        <w:rPr>
          <w:rFonts w:ascii="Arial" w:eastAsia="Arial" w:hAnsi="Arial" w:cs="Arial"/>
          <w:spacing w:val="-2"/>
        </w:rPr>
        <w:t>v</w:t>
      </w:r>
      <w:r>
        <w:rPr>
          <w:rFonts w:ascii="Arial" w:eastAsia="Arial" w:hAnsi="Arial" w:cs="Arial"/>
        </w:rPr>
        <w:t>a</w:t>
      </w:r>
      <w:r>
        <w:rPr>
          <w:rFonts w:ascii="Arial" w:eastAsia="Arial" w:hAnsi="Arial" w:cs="Arial"/>
          <w:spacing w:val="-1"/>
        </w:rPr>
        <w:t>il</w:t>
      </w:r>
      <w:r>
        <w:rPr>
          <w:rFonts w:ascii="Arial" w:eastAsia="Arial" w:hAnsi="Arial" w:cs="Arial"/>
        </w:rPr>
        <w:t>ab</w:t>
      </w:r>
      <w:r>
        <w:rPr>
          <w:rFonts w:ascii="Arial" w:eastAsia="Arial" w:hAnsi="Arial" w:cs="Arial"/>
          <w:spacing w:val="-1"/>
        </w:rPr>
        <w:t>l</w:t>
      </w:r>
      <w:r>
        <w:rPr>
          <w:rFonts w:ascii="Arial" w:eastAsia="Arial" w:hAnsi="Arial" w:cs="Arial"/>
        </w:rPr>
        <w:t>e</w:t>
      </w:r>
      <w:r>
        <w:rPr>
          <w:rFonts w:ascii="Arial" w:eastAsia="Arial" w:hAnsi="Arial" w:cs="Arial"/>
          <w:spacing w:val="1"/>
        </w:rPr>
        <w:t xml:space="preserve"> </w:t>
      </w:r>
      <w:r>
        <w:rPr>
          <w:rFonts w:ascii="Arial" w:eastAsia="Arial" w:hAnsi="Arial" w:cs="Arial"/>
        </w:rPr>
        <w:t>and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co</w:t>
      </w:r>
      <w:r>
        <w:rPr>
          <w:rFonts w:ascii="Arial" w:eastAsia="Arial" w:hAnsi="Arial" w:cs="Arial"/>
          <w:spacing w:val="-3"/>
        </w:rPr>
        <w:t>o</w:t>
      </w:r>
      <w:r>
        <w:rPr>
          <w:rFonts w:ascii="Arial" w:eastAsia="Arial" w:hAnsi="Arial" w:cs="Arial"/>
          <w:spacing w:val="1"/>
        </w:rPr>
        <w:t>r</w:t>
      </w:r>
      <w:r>
        <w:rPr>
          <w:rFonts w:ascii="Arial" w:eastAsia="Arial" w:hAnsi="Arial" w:cs="Arial"/>
        </w:rPr>
        <w:t>d</w:t>
      </w:r>
      <w:r>
        <w:rPr>
          <w:rFonts w:ascii="Arial" w:eastAsia="Arial" w:hAnsi="Arial" w:cs="Arial"/>
          <w:spacing w:val="-1"/>
        </w:rPr>
        <w:t>i</w:t>
      </w:r>
      <w:r>
        <w:rPr>
          <w:rFonts w:ascii="Arial" w:eastAsia="Arial" w:hAnsi="Arial" w:cs="Arial"/>
        </w:rPr>
        <w:t>na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4"/>
        </w:rPr>
        <w:t>w</w:t>
      </w:r>
      <w:r>
        <w:rPr>
          <w:rFonts w:ascii="Arial" w:eastAsia="Arial" w:hAnsi="Arial" w:cs="Arial"/>
        </w:rPr>
        <w:t>h</w:t>
      </w:r>
      <w:r>
        <w:rPr>
          <w:rFonts w:ascii="Arial" w:eastAsia="Arial" w:hAnsi="Arial" w:cs="Arial"/>
          <w:spacing w:val="-1"/>
        </w:rPr>
        <w:t>i</w:t>
      </w:r>
      <w:r>
        <w:rPr>
          <w:rFonts w:ascii="Arial" w:eastAsia="Arial" w:hAnsi="Arial" w:cs="Arial"/>
        </w:rPr>
        <w:t>ch</w:t>
      </w:r>
      <w:r>
        <w:rPr>
          <w:rFonts w:ascii="Arial" w:eastAsia="Arial" w:hAnsi="Arial" w:cs="Arial"/>
          <w:spacing w:val="1"/>
        </w:rPr>
        <w:t xml:space="preserve"> t</w:t>
      </w:r>
      <w:r>
        <w:rPr>
          <w:rFonts w:ascii="Arial" w:eastAsia="Arial" w:hAnsi="Arial" w:cs="Arial"/>
          <w:spacing w:val="-3"/>
        </w:rPr>
        <w:t>a</w:t>
      </w:r>
      <w:r>
        <w:rPr>
          <w:rFonts w:ascii="Arial" w:eastAsia="Arial" w:hAnsi="Arial" w:cs="Arial"/>
          <w:spacing w:val="2"/>
        </w:rPr>
        <w:t>k</w:t>
      </w:r>
      <w:r>
        <w:rPr>
          <w:rFonts w:ascii="Arial" w:eastAsia="Arial" w:hAnsi="Arial" w:cs="Arial"/>
        </w:rPr>
        <w:t>es</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l</w:t>
      </w:r>
      <w:r>
        <w:rPr>
          <w:rFonts w:ascii="Arial" w:eastAsia="Arial" w:hAnsi="Arial" w:cs="Arial"/>
        </w:rPr>
        <w:t>ace</w:t>
      </w:r>
      <w:r>
        <w:rPr>
          <w:rFonts w:ascii="Arial" w:eastAsia="Arial" w:hAnsi="Arial" w:cs="Arial"/>
          <w:spacing w:val="1"/>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lli</w:t>
      </w:r>
      <w:r>
        <w:rPr>
          <w:rFonts w:ascii="Arial" w:eastAsia="Arial" w:hAnsi="Arial" w:cs="Arial"/>
        </w:rPr>
        <w:t>ed</w:t>
      </w:r>
      <w:r>
        <w:rPr>
          <w:rFonts w:ascii="Arial" w:eastAsia="Arial" w:hAnsi="Arial" w:cs="Arial"/>
          <w:spacing w:val="1"/>
        </w:rPr>
        <w:t xml:space="preserve"> </w:t>
      </w:r>
      <w:r>
        <w:rPr>
          <w:rFonts w:ascii="Arial" w:eastAsia="Arial" w:hAnsi="Arial" w:cs="Arial"/>
        </w:rPr>
        <w:t>se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ces.</w:t>
      </w:r>
    </w:p>
    <w:p w:rsidR="000A5570" w:rsidRDefault="000A5570">
      <w:pPr>
        <w:spacing w:before="20" w:after="0" w:line="220" w:lineRule="exact"/>
      </w:pPr>
    </w:p>
    <w:p w:rsidR="000A5570" w:rsidRDefault="00863EB5">
      <w:pPr>
        <w:spacing w:after="0" w:line="240" w:lineRule="auto"/>
        <w:ind w:left="298" w:right="6868"/>
        <w:jc w:val="both"/>
        <w:rPr>
          <w:rFonts w:ascii="Arial" w:eastAsia="Arial" w:hAnsi="Arial" w:cs="Arial"/>
          <w:sz w:val="24"/>
          <w:szCs w:val="24"/>
        </w:rPr>
      </w:pPr>
      <w:r>
        <w:rPr>
          <w:rFonts w:ascii="Arial" w:eastAsia="Arial" w:hAnsi="Arial" w:cs="Arial"/>
          <w:b/>
          <w:bCs/>
          <w:sz w:val="24"/>
          <w:szCs w:val="24"/>
        </w:rPr>
        <w:t xml:space="preserve">2         </w:t>
      </w:r>
      <w:r>
        <w:rPr>
          <w:rFonts w:ascii="Arial" w:eastAsia="Arial" w:hAnsi="Arial" w:cs="Arial"/>
          <w:b/>
          <w:bCs/>
          <w:spacing w:val="49"/>
          <w:sz w:val="24"/>
          <w:szCs w:val="24"/>
        </w:rPr>
        <w:t xml:space="preserve"> </w:t>
      </w:r>
      <w:r>
        <w:rPr>
          <w:rFonts w:ascii="Arial" w:eastAsia="Arial" w:hAnsi="Arial" w:cs="Arial"/>
          <w:b/>
          <w:bCs/>
          <w:spacing w:val="1"/>
          <w:sz w:val="24"/>
          <w:szCs w:val="24"/>
        </w:rPr>
        <w:t>J</w:t>
      </w:r>
      <w:r>
        <w:rPr>
          <w:rFonts w:ascii="Arial" w:eastAsia="Arial" w:hAnsi="Arial" w:cs="Arial"/>
          <w:b/>
          <w:bCs/>
          <w:sz w:val="24"/>
          <w:szCs w:val="24"/>
        </w:rPr>
        <w:t xml:space="preserve">OB </w:t>
      </w:r>
      <w:r>
        <w:rPr>
          <w:rFonts w:ascii="Arial" w:eastAsia="Arial" w:hAnsi="Arial" w:cs="Arial"/>
          <w:b/>
          <w:bCs/>
          <w:spacing w:val="1"/>
          <w:sz w:val="24"/>
          <w:szCs w:val="24"/>
        </w:rPr>
        <w:t>P</w:t>
      </w:r>
      <w:r>
        <w:rPr>
          <w:rFonts w:ascii="Arial" w:eastAsia="Arial" w:hAnsi="Arial" w:cs="Arial"/>
          <w:b/>
          <w:bCs/>
          <w:sz w:val="24"/>
          <w:szCs w:val="24"/>
        </w:rPr>
        <w:t>UR</w:t>
      </w:r>
      <w:r>
        <w:rPr>
          <w:rFonts w:ascii="Arial" w:eastAsia="Arial" w:hAnsi="Arial" w:cs="Arial"/>
          <w:b/>
          <w:bCs/>
          <w:spacing w:val="1"/>
          <w:sz w:val="24"/>
          <w:szCs w:val="24"/>
        </w:rPr>
        <w:t>P</w:t>
      </w:r>
      <w:r>
        <w:rPr>
          <w:rFonts w:ascii="Arial" w:eastAsia="Arial" w:hAnsi="Arial" w:cs="Arial"/>
          <w:b/>
          <w:bCs/>
          <w:sz w:val="24"/>
          <w:szCs w:val="24"/>
        </w:rPr>
        <w:t>O</w:t>
      </w:r>
      <w:r>
        <w:rPr>
          <w:rFonts w:ascii="Arial" w:eastAsia="Arial" w:hAnsi="Arial" w:cs="Arial"/>
          <w:b/>
          <w:bCs/>
          <w:spacing w:val="-2"/>
          <w:sz w:val="24"/>
          <w:szCs w:val="24"/>
        </w:rPr>
        <w:t>S</w:t>
      </w:r>
      <w:r>
        <w:rPr>
          <w:rFonts w:ascii="Arial" w:eastAsia="Arial" w:hAnsi="Arial" w:cs="Arial"/>
          <w:b/>
          <w:bCs/>
          <w:sz w:val="24"/>
          <w:szCs w:val="24"/>
        </w:rPr>
        <w:t>E</w:t>
      </w:r>
    </w:p>
    <w:p w:rsidR="000A5570" w:rsidRDefault="000A5570">
      <w:pPr>
        <w:spacing w:before="2" w:after="0" w:line="240" w:lineRule="exact"/>
        <w:rPr>
          <w:sz w:val="24"/>
          <w:szCs w:val="24"/>
        </w:rPr>
      </w:pPr>
    </w:p>
    <w:p w:rsidR="000A5570" w:rsidRDefault="00863EB5">
      <w:pPr>
        <w:spacing w:after="0" w:line="240" w:lineRule="auto"/>
        <w:ind w:left="298" w:right="4231"/>
        <w:jc w:val="both"/>
        <w:rPr>
          <w:rFonts w:ascii="Arial" w:eastAsia="Arial" w:hAnsi="Arial" w:cs="Arial"/>
        </w:rPr>
      </w:pP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rPr>
        <w:t>pu</w:t>
      </w:r>
      <w:r>
        <w:rPr>
          <w:rFonts w:ascii="Arial" w:eastAsia="Arial" w:hAnsi="Arial" w:cs="Arial"/>
          <w:spacing w:val="1"/>
        </w:rPr>
        <w:t>r</w:t>
      </w:r>
      <w:r>
        <w:rPr>
          <w:rFonts w:ascii="Arial" w:eastAsia="Arial" w:hAnsi="Arial" w:cs="Arial"/>
        </w:rPr>
        <w:t>pose</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pos</w:t>
      </w:r>
      <w:r>
        <w:rPr>
          <w:rFonts w:ascii="Arial" w:eastAsia="Arial" w:hAnsi="Arial" w:cs="Arial"/>
          <w:spacing w:val="-1"/>
        </w:rPr>
        <w:t>i</w:t>
      </w:r>
      <w:r>
        <w:rPr>
          <w:rFonts w:ascii="Arial" w:eastAsia="Arial" w:hAnsi="Arial" w:cs="Arial"/>
          <w:spacing w:val="1"/>
        </w:rPr>
        <w:t>t</w:t>
      </w:r>
      <w:r>
        <w:rPr>
          <w:rFonts w:ascii="Arial" w:eastAsia="Arial" w:hAnsi="Arial" w:cs="Arial"/>
          <w:spacing w:val="-4"/>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S</w:t>
      </w:r>
      <w:r>
        <w:rPr>
          <w:rFonts w:ascii="Arial" w:eastAsia="Arial" w:hAnsi="Arial" w:cs="Arial"/>
        </w:rPr>
        <w:t>up</w:t>
      </w:r>
      <w:r>
        <w:rPr>
          <w:rFonts w:ascii="Arial" w:eastAsia="Arial" w:hAnsi="Arial" w:cs="Arial"/>
          <w:spacing w:val="-3"/>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sor</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t</w:t>
      </w:r>
      <w:r>
        <w:rPr>
          <w:rFonts w:ascii="Arial" w:eastAsia="Arial" w:hAnsi="Arial" w:cs="Arial"/>
          <w:spacing w:val="-3"/>
        </w:rPr>
        <w:t>o</w:t>
      </w:r>
      <w:r>
        <w:rPr>
          <w:rFonts w:ascii="Arial" w:eastAsia="Arial" w:hAnsi="Arial" w:cs="Arial"/>
        </w:rPr>
        <w:t>:</w:t>
      </w:r>
    </w:p>
    <w:p w:rsidR="000A5570" w:rsidRDefault="000A5570">
      <w:pPr>
        <w:spacing w:before="3" w:after="0" w:line="130" w:lineRule="exact"/>
        <w:rPr>
          <w:sz w:val="13"/>
          <w:szCs w:val="13"/>
        </w:rPr>
      </w:pPr>
    </w:p>
    <w:p w:rsidR="000A5570" w:rsidRDefault="00863EB5">
      <w:pPr>
        <w:tabs>
          <w:tab w:val="left" w:pos="1000"/>
        </w:tabs>
        <w:spacing w:after="0" w:line="240" w:lineRule="auto"/>
        <w:ind w:left="1018" w:right="100" w:hanging="36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rPr>
        <w:t>supe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se</w:t>
      </w:r>
      <w:r>
        <w:rPr>
          <w:rFonts w:ascii="Arial" w:eastAsia="Arial" w:hAnsi="Arial" w:cs="Arial"/>
          <w:spacing w:val="61"/>
        </w:rPr>
        <w:t xml:space="preserve"> </w:t>
      </w:r>
      <w:r>
        <w:rPr>
          <w:rFonts w:ascii="Arial" w:eastAsia="Arial" w:hAnsi="Arial" w:cs="Arial"/>
          <w:spacing w:val="1"/>
        </w:rPr>
        <w:t>t</w:t>
      </w:r>
      <w:r>
        <w:rPr>
          <w:rFonts w:ascii="Arial" w:eastAsia="Arial" w:hAnsi="Arial" w:cs="Arial"/>
        </w:rPr>
        <w:t>he  ac</w:t>
      </w:r>
      <w:r>
        <w:rPr>
          <w:rFonts w:ascii="Arial" w:eastAsia="Arial" w:hAnsi="Arial" w:cs="Arial"/>
          <w:spacing w:val="1"/>
        </w:rPr>
        <w:t>t</w:t>
      </w:r>
      <w:r>
        <w:rPr>
          <w:rFonts w:ascii="Arial" w:eastAsia="Arial" w:hAnsi="Arial" w:cs="Arial"/>
          <w:spacing w:val="-1"/>
        </w:rPr>
        <w:t>i</w:t>
      </w:r>
      <w:r>
        <w:rPr>
          <w:rFonts w:ascii="Arial" w:eastAsia="Arial" w:hAnsi="Arial" w:cs="Arial"/>
          <w:spacing w:val="-2"/>
        </w:rPr>
        <w:t>v</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es </w:t>
      </w:r>
      <w:r>
        <w:rPr>
          <w:rFonts w:ascii="Arial" w:eastAsia="Arial" w:hAnsi="Arial" w:cs="Arial"/>
          <w:spacing w:val="2"/>
        </w:rPr>
        <w:t xml:space="preserve"> </w:t>
      </w:r>
      <w:r>
        <w:rPr>
          <w:rFonts w:ascii="Arial" w:eastAsia="Arial" w:hAnsi="Arial" w:cs="Arial"/>
        </w:rPr>
        <w:t>unde</w:t>
      </w:r>
      <w:r>
        <w:rPr>
          <w:rFonts w:ascii="Arial" w:eastAsia="Arial" w:hAnsi="Arial" w:cs="Arial"/>
          <w:spacing w:val="1"/>
        </w:rPr>
        <w:t>rt</w:t>
      </w:r>
      <w:r>
        <w:rPr>
          <w:rFonts w:ascii="Arial" w:eastAsia="Arial" w:hAnsi="Arial" w:cs="Arial"/>
          <w:spacing w:val="-3"/>
        </w:rPr>
        <w:t>a</w:t>
      </w:r>
      <w:r>
        <w:rPr>
          <w:rFonts w:ascii="Arial" w:eastAsia="Arial" w:hAnsi="Arial" w:cs="Arial"/>
          <w:spacing w:val="2"/>
        </w:rPr>
        <w:t>k</w:t>
      </w:r>
      <w:r>
        <w:rPr>
          <w:rFonts w:ascii="Arial" w:eastAsia="Arial" w:hAnsi="Arial" w:cs="Arial"/>
        </w:rPr>
        <w:t>en</w:t>
      </w:r>
      <w:r>
        <w:rPr>
          <w:rFonts w:ascii="Arial" w:eastAsia="Arial" w:hAnsi="Arial" w:cs="Arial"/>
          <w:spacing w:val="61"/>
        </w:rPr>
        <w:t xml:space="preserve"> </w:t>
      </w:r>
      <w:r>
        <w:rPr>
          <w:rFonts w:ascii="Arial" w:eastAsia="Arial" w:hAnsi="Arial" w:cs="Arial"/>
        </w:rPr>
        <w:t xml:space="preserve">at </w:t>
      </w:r>
      <w:r>
        <w:rPr>
          <w:rFonts w:ascii="Arial" w:eastAsia="Arial" w:hAnsi="Arial" w:cs="Arial"/>
          <w:spacing w:val="1"/>
        </w:rPr>
        <w:t xml:space="preserve"> t</w:t>
      </w:r>
      <w:r>
        <w:rPr>
          <w:rFonts w:ascii="Arial" w:eastAsia="Arial" w:hAnsi="Arial" w:cs="Arial"/>
        </w:rPr>
        <w:t>he</w:t>
      </w:r>
      <w:r>
        <w:rPr>
          <w:rFonts w:ascii="Arial" w:eastAsia="Arial" w:hAnsi="Arial" w:cs="Arial"/>
          <w:spacing w:val="61"/>
        </w:rPr>
        <w:t xml:space="preserve"> </w:t>
      </w:r>
      <w:r>
        <w:rPr>
          <w:rFonts w:ascii="Arial" w:eastAsia="Arial" w:hAnsi="Arial" w:cs="Arial"/>
          <w:spacing w:val="-3"/>
        </w:rPr>
        <w:t>V</w:t>
      </w:r>
      <w:r>
        <w:rPr>
          <w:rFonts w:ascii="Arial" w:eastAsia="Arial" w:hAnsi="Arial" w:cs="Arial"/>
        </w:rPr>
        <w:t xml:space="preserve">TS </w:t>
      </w:r>
      <w:r>
        <w:rPr>
          <w:rFonts w:ascii="Arial" w:eastAsia="Arial" w:hAnsi="Arial" w:cs="Arial"/>
          <w:spacing w:val="2"/>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61"/>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2"/>
        </w:rPr>
        <w:t>g</w:t>
      </w:r>
      <w:r>
        <w:rPr>
          <w:rFonts w:ascii="Arial" w:eastAsia="Arial" w:hAnsi="Arial" w:cs="Arial"/>
        </w:rPr>
        <w:t>a</w:t>
      </w:r>
      <w:r>
        <w:rPr>
          <w:rFonts w:ascii="Arial" w:eastAsia="Arial" w:hAnsi="Arial" w:cs="Arial"/>
          <w:spacing w:val="1"/>
        </w:rPr>
        <w:t>r</w:t>
      </w:r>
      <w:r>
        <w:rPr>
          <w:rFonts w:ascii="Arial" w:eastAsia="Arial" w:hAnsi="Arial" w:cs="Arial"/>
        </w:rPr>
        <w:t>d</w:t>
      </w:r>
      <w:r>
        <w:rPr>
          <w:rFonts w:ascii="Arial" w:eastAsia="Arial" w:hAnsi="Arial" w:cs="Arial"/>
          <w:spacing w:val="61"/>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6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58"/>
        </w:rPr>
        <w:t xml:space="preserve"> </w:t>
      </w:r>
      <w:r>
        <w:rPr>
          <w:rFonts w:ascii="Arial" w:eastAsia="Arial" w:hAnsi="Arial" w:cs="Arial"/>
          <w:spacing w:val="1"/>
        </w:rPr>
        <w:t>t</w:t>
      </w:r>
      <w:r>
        <w:rPr>
          <w:rFonts w:ascii="Arial" w:eastAsia="Arial" w:hAnsi="Arial" w:cs="Arial"/>
          <w:spacing w:val="-2"/>
        </w:rPr>
        <w:t>y</w:t>
      </w:r>
      <w:r>
        <w:rPr>
          <w:rFonts w:ascii="Arial" w:eastAsia="Arial" w:hAnsi="Arial" w:cs="Arial"/>
        </w:rPr>
        <w:t>pes</w:t>
      </w:r>
      <w:r>
        <w:rPr>
          <w:rFonts w:ascii="Arial" w:eastAsia="Arial" w:hAnsi="Arial" w:cs="Arial"/>
          <w:spacing w:val="61"/>
        </w:rPr>
        <w:t xml:space="preserve"> </w:t>
      </w:r>
      <w:r>
        <w:rPr>
          <w:rFonts w:ascii="Arial" w:eastAsia="Arial" w:hAnsi="Arial" w:cs="Arial"/>
        </w:rPr>
        <w:t xml:space="preserve">of </w:t>
      </w:r>
      <w:r>
        <w:rPr>
          <w:rFonts w:ascii="Arial" w:eastAsia="Arial" w:hAnsi="Arial" w:cs="Arial"/>
          <w:spacing w:val="3"/>
        </w:rPr>
        <w:t xml:space="preserve"> </w:t>
      </w:r>
      <w:r>
        <w:rPr>
          <w:rFonts w:ascii="Arial" w:eastAsia="Arial" w:hAnsi="Arial" w:cs="Arial"/>
        </w:rPr>
        <w:t>s</w:t>
      </w:r>
      <w:r>
        <w:rPr>
          <w:rFonts w:ascii="Arial" w:eastAsia="Arial" w:hAnsi="Arial" w:cs="Arial"/>
          <w:spacing w:val="-3"/>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 p</w:t>
      </w:r>
      <w:r>
        <w:rPr>
          <w:rFonts w:ascii="Arial" w:eastAsia="Arial" w:hAnsi="Arial" w:cs="Arial"/>
          <w:spacing w:val="1"/>
        </w:rPr>
        <w:t>r</w:t>
      </w:r>
      <w:r>
        <w:rPr>
          <w:rFonts w:ascii="Arial" w:eastAsia="Arial" w:hAnsi="Arial" w:cs="Arial"/>
        </w:rPr>
        <w:t>o</w:t>
      </w:r>
      <w:r>
        <w:rPr>
          <w:rFonts w:ascii="Arial" w:eastAsia="Arial" w:hAnsi="Arial" w:cs="Arial"/>
          <w:spacing w:val="-2"/>
        </w:rPr>
        <w:t>v</w:t>
      </w:r>
      <w:r>
        <w:rPr>
          <w:rFonts w:ascii="Arial" w:eastAsia="Arial" w:hAnsi="Arial" w:cs="Arial"/>
          <w:spacing w:val="-1"/>
        </w:rPr>
        <w:t>i</w:t>
      </w:r>
      <w:r>
        <w:rPr>
          <w:rFonts w:ascii="Arial" w:eastAsia="Arial" w:hAnsi="Arial" w:cs="Arial"/>
        </w:rPr>
        <w:t>ded;</w:t>
      </w:r>
    </w:p>
    <w:p w:rsidR="000A5570" w:rsidRDefault="00863EB5">
      <w:pPr>
        <w:tabs>
          <w:tab w:val="left" w:pos="1000"/>
        </w:tabs>
        <w:spacing w:before="73" w:after="0" w:line="240" w:lineRule="auto"/>
        <w:ind w:left="1019" w:right="96" w:hanging="36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rPr>
        <w:t>supe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se</w:t>
      </w:r>
      <w:r>
        <w:rPr>
          <w:rFonts w:ascii="Arial" w:eastAsia="Arial" w:hAnsi="Arial" w:cs="Arial"/>
          <w:spacing w:val="18"/>
        </w:rPr>
        <w:t xml:space="preserve"> </w:t>
      </w:r>
      <w:r>
        <w:rPr>
          <w:rFonts w:ascii="Arial" w:eastAsia="Arial" w:hAnsi="Arial" w:cs="Arial"/>
        </w:rPr>
        <w:t>a</w:t>
      </w:r>
      <w:r>
        <w:rPr>
          <w:rFonts w:ascii="Arial" w:eastAsia="Arial" w:hAnsi="Arial" w:cs="Arial"/>
          <w:spacing w:val="18"/>
        </w:rPr>
        <w:t xml:space="preserve"> </w:t>
      </w:r>
      <w:r>
        <w:rPr>
          <w:rFonts w:ascii="Arial" w:eastAsia="Arial" w:hAnsi="Arial" w:cs="Arial"/>
          <w:spacing w:val="1"/>
        </w:rPr>
        <w:t>t</w:t>
      </w:r>
      <w:r>
        <w:rPr>
          <w:rFonts w:ascii="Arial" w:eastAsia="Arial" w:hAnsi="Arial" w:cs="Arial"/>
        </w:rPr>
        <w:t>ea</w:t>
      </w:r>
      <w:r>
        <w:rPr>
          <w:rFonts w:ascii="Arial" w:eastAsia="Arial" w:hAnsi="Arial" w:cs="Arial"/>
          <w:spacing w:val="1"/>
        </w:rPr>
        <w:t>m</w:t>
      </w:r>
      <w:r>
        <w:rPr>
          <w:rFonts w:ascii="Arial" w:eastAsia="Arial" w:hAnsi="Arial" w:cs="Arial"/>
        </w:rPr>
        <w:t>,</w:t>
      </w:r>
      <w:r>
        <w:rPr>
          <w:rFonts w:ascii="Arial" w:eastAsia="Arial" w:hAnsi="Arial" w:cs="Arial"/>
          <w:spacing w:val="17"/>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3"/>
        </w:rPr>
        <w:t>a</w:t>
      </w:r>
      <w:r>
        <w:rPr>
          <w:rFonts w:ascii="Arial" w:eastAsia="Arial" w:hAnsi="Arial" w:cs="Arial"/>
        </w:rPr>
        <w:t>t</w:t>
      </w:r>
      <w:r>
        <w:rPr>
          <w:rFonts w:ascii="Arial" w:eastAsia="Arial" w:hAnsi="Arial" w:cs="Arial"/>
          <w:spacing w:val="19"/>
        </w:rPr>
        <w:t xml:space="preserve"> </w:t>
      </w:r>
      <w:r>
        <w:rPr>
          <w:rFonts w:ascii="Arial" w:eastAsia="Arial" w:hAnsi="Arial" w:cs="Arial"/>
          <w:spacing w:val="-3"/>
        </w:rPr>
        <w:t>h</w:t>
      </w:r>
      <w:r>
        <w:rPr>
          <w:rFonts w:ascii="Arial" w:eastAsia="Arial" w:hAnsi="Arial" w:cs="Arial"/>
        </w:rPr>
        <w:t>as</w:t>
      </w:r>
      <w:r>
        <w:rPr>
          <w:rFonts w:ascii="Arial" w:eastAsia="Arial" w:hAnsi="Arial" w:cs="Arial"/>
          <w:spacing w:val="18"/>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8"/>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2"/>
        </w:rPr>
        <w:t>s</w:t>
      </w:r>
      <w:r>
        <w:rPr>
          <w:rFonts w:ascii="Arial" w:eastAsia="Arial" w:hAnsi="Arial" w:cs="Arial"/>
        </w:rPr>
        <w:t>pons</w:t>
      </w:r>
      <w:r>
        <w:rPr>
          <w:rFonts w:ascii="Arial" w:eastAsia="Arial" w:hAnsi="Arial" w:cs="Arial"/>
          <w:spacing w:val="-1"/>
        </w:rPr>
        <w:t>i</w:t>
      </w:r>
      <w:r>
        <w:rPr>
          <w:rFonts w:ascii="Arial" w:eastAsia="Arial" w:hAnsi="Arial" w:cs="Arial"/>
        </w:rPr>
        <w:t>b</w:t>
      </w:r>
      <w:r>
        <w:rPr>
          <w:rFonts w:ascii="Arial" w:eastAsia="Arial" w:hAnsi="Arial" w:cs="Arial"/>
          <w:spacing w:val="-1"/>
        </w:rPr>
        <w:t>ili</w:t>
      </w:r>
      <w:r>
        <w:rPr>
          <w:rFonts w:ascii="Arial" w:eastAsia="Arial" w:hAnsi="Arial" w:cs="Arial"/>
          <w:spacing w:val="1"/>
        </w:rPr>
        <w:t>t</w:t>
      </w:r>
      <w:r>
        <w:rPr>
          <w:rFonts w:ascii="Arial" w:eastAsia="Arial" w:hAnsi="Arial" w:cs="Arial"/>
        </w:rPr>
        <w:t>y</w:t>
      </w:r>
      <w:r>
        <w:rPr>
          <w:rFonts w:ascii="Arial" w:eastAsia="Arial" w:hAnsi="Arial" w:cs="Arial"/>
          <w:spacing w:val="16"/>
        </w:rPr>
        <w:t xml:space="preserve"> </w:t>
      </w:r>
      <w:r>
        <w:rPr>
          <w:rFonts w:ascii="Arial" w:eastAsia="Arial" w:hAnsi="Arial" w:cs="Arial"/>
          <w:spacing w:val="3"/>
        </w:rPr>
        <w:t>f</w:t>
      </w:r>
      <w:r>
        <w:rPr>
          <w:rFonts w:ascii="Arial" w:eastAsia="Arial" w:hAnsi="Arial" w:cs="Arial"/>
        </w:rPr>
        <w:t>or</w:t>
      </w:r>
      <w:r>
        <w:rPr>
          <w:rFonts w:ascii="Arial" w:eastAsia="Arial" w:hAnsi="Arial" w:cs="Arial"/>
          <w:spacing w:val="17"/>
        </w:rPr>
        <w:t xml:space="preserve"> </w:t>
      </w:r>
      <w:r>
        <w:rPr>
          <w:rFonts w:ascii="Arial" w:eastAsia="Arial" w:hAnsi="Arial" w:cs="Arial"/>
        </w:rPr>
        <w:t>conduc</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20"/>
        </w:rPr>
        <w:t xml:space="preserve"> </w:t>
      </w:r>
      <w:r>
        <w:rPr>
          <w:rFonts w:ascii="Arial" w:eastAsia="Arial" w:hAnsi="Arial" w:cs="Arial"/>
        </w:rPr>
        <w:t>a</w:t>
      </w:r>
      <w:r>
        <w:rPr>
          <w:rFonts w:ascii="Arial" w:eastAsia="Arial" w:hAnsi="Arial" w:cs="Arial"/>
          <w:spacing w:val="18"/>
        </w:rPr>
        <w:t xml:space="preserve"> </w:t>
      </w:r>
      <w:r>
        <w:rPr>
          <w:rFonts w:ascii="Arial" w:eastAsia="Arial" w:hAnsi="Arial" w:cs="Arial"/>
          <w:spacing w:val="-1"/>
        </w:rPr>
        <w:t>V</w:t>
      </w:r>
      <w:r>
        <w:rPr>
          <w:rFonts w:ascii="Arial" w:eastAsia="Arial" w:hAnsi="Arial" w:cs="Arial"/>
        </w:rPr>
        <w:t>essel</w:t>
      </w:r>
      <w:r>
        <w:rPr>
          <w:rFonts w:ascii="Arial" w:eastAsia="Arial" w:hAnsi="Arial" w:cs="Arial"/>
          <w:spacing w:val="15"/>
        </w:rPr>
        <w:t xml:space="preserve"> </w:t>
      </w:r>
      <w:r>
        <w:rPr>
          <w:rFonts w:ascii="Arial" w:eastAsia="Arial" w:hAnsi="Arial" w:cs="Arial"/>
          <w:spacing w:val="2"/>
        </w:rPr>
        <w:t>T</w:t>
      </w:r>
      <w:r>
        <w:rPr>
          <w:rFonts w:ascii="Arial" w:eastAsia="Arial" w:hAnsi="Arial" w:cs="Arial"/>
          <w:spacing w:val="1"/>
        </w:rPr>
        <w:t>r</w:t>
      </w:r>
      <w:r>
        <w:rPr>
          <w:rFonts w:ascii="Arial" w:eastAsia="Arial" w:hAnsi="Arial" w:cs="Arial"/>
          <w:spacing w:val="-3"/>
        </w:rPr>
        <w:t>a</w:t>
      </w:r>
      <w:r>
        <w:rPr>
          <w:rFonts w:ascii="Arial" w:eastAsia="Arial" w:hAnsi="Arial" w:cs="Arial"/>
          <w:spacing w:val="1"/>
        </w:rPr>
        <w:t>ff</w:t>
      </w:r>
      <w:r>
        <w:rPr>
          <w:rFonts w:ascii="Arial" w:eastAsia="Arial" w:hAnsi="Arial" w:cs="Arial"/>
          <w:spacing w:val="-1"/>
        </w:rPr>
        <w:t>i</w:t>
      </w:r>
      <w:r>
        <w:rPr>
          <w:rFonts w:ascii="Arial" w:eastAsia="Arial" w:hAnsi="Arial" w:cs="Arial"/>
        </w:rPr>
        <w:t>c</w:t>
      </w:r>
      <w:r>
        <w:rPr>
          <w:rFonts w:ascii="Arial" w:eastAsia="Arial" w:hAnsi="Arial" w:cs="Arial"/>
          <w:spacing w:val="18"/>
        </w:rPr>
        <w:t xml:space="preserve"> </w:t>
      </w:r>
      <w:r>
        <w:rPr>
          <w:rFonts w:ascii="Arial" w:eastAsia="Arial" w:hAnsi="Arial" w:cs="Arial"/>
          <w:spacing w:val="-1"/>
        </w:rPr>
        <w:t>S</w:t>
      </w:r>
      <w:r>
        <w:rPr>
          <w:rFonts w:ascii="Arial" w:eastAsia="Arial" w:hAnsi="Arial" w:cs="Arial"/>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19"/>
        </w:rPr>
        <w:t xml:space="preserve"> </w:t>
      </w:r>
      <w:r>
        <w:rPr>
          <w:rFonts w:ascii="Arial" w:eastAsia="Arial" w:hAnsi="Arial" w:cs="Arial"/>
          <w:spacing w:val="-1"/>
        </w:rPr>
        <w:t>t</w:t>
      </w:r>
      <w:r>
        <w:rPr>
          <w:rFonts w:ascii="Arial" w:eastAsia="Arial" w:hAnsi="Arial" w:cs="Arial"/>
        </w:rPr>
        <w:t xml:space="preserve">o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s</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spacing w:val="-2"/>
        </w:rPr>
        <w:t>s</w:t>
      </w:r>
      <w:r>
        <w:rPr>
          <w:rFonts w:ascii="Arial" w:eastAsia="Arial" w:hAnsi="Arial" w:cs="Arial"/>
          <w:spacing w:val="3"/>
        </w:rPr>
        <w:t>f</w:t>
      </w:r>
      <w:r>
        <w:rPr>
          <w:rFonts w:ascii="Arial" w:eastAsia="Arial" w:hAnsi="Arial" w:cs="Arial"/>
        </w:rPr>
        <w:t>a</w:t>
      </w:r>
      <w:r>
        <w:rPr>
          <w:rFonts w:ascii="Arial" w:eastAsia="Arial" w:hAnsi="Arial" w:cs="Arial"/>
          <w:spacing w:val="-2"/>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1"/>
        </w:rPr>
        <w:t>C</w:t>
      </w:r>
      <w:r>
        <w:rPr>
          <w:rFonts w:ascii="Arial" w:eastAsia="Arial" w:hAnsi="Arial" w:cs="Arial"/>
          <w:spacing w:val="-3"/>
        </w:rPr>
        <w:t>o</w:t>
      </w:r>
      <w:r>
        <w:rPr>
          <w:rFonts w:ascii="Arial" w:eastAsia="Arial" w:hAnsi="Arial" w:cs="Arial"/>
          <w:spacing w:val="1"/>
        </w:rPr>
        <w:t>m</w:t>
      </w:r>
      <w:r>
        <w:rPr>
          <w:rFonts w:ascii="Arial" w:eastAsia="Arial" w:hAnsi="Arial" w:cs="Arial"/>
        </w:rPr>
        <w:t>pe</w:t>
      </w:r>
      <w:r>
        <w:rPr>
          <w:rFonts w:ascii="Arial" w:eastAsia="Arial" w:hAnsi="Arial" w:cs="Arial"/>
          <w:spacing w:val="1"/>
        </w:rPr>
        <w:t>t</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A</w:t>
      </w:r>
      <w:r>
        <w:rPr>
          <w:rFonts w:ascii="Arial" w:eastAsia="Arial" w:hAnsi="Arial" w:cs="Arial"/>
        </w:rPr>
        <w:t>u</w:t>
      </w:r>
      <w:r>
        <w:rPr>
          <w:rFonts w:ascii="Arial" w:eastAsia="Arial" w:hAnsi="Arial" w:cs="Arial"/>
          <w:spacing w:val="1"/>
        </w:rPr>
        <w:t>t</w:t>
      </w:r>
      <w:r>
        <w:rPr>
          <w:rFonts w:ascii="Arial" w:eastAsia="Arial" w:hAnsi="Arial" w:cs="Arial"/>
        </w:rPr>
        <w:t>ho</w:t>
      </w:r>
      <w:r>
        <w:rPr>
          <w:rFonts w:ascii="Arial" w:eastAsia="Arial" w:hAnsi="Arial" w:cs="Arial"/>
          <w:spacing w:val="1"/>
        </w:rPr>
        <w:t>r</w:t>
      </w:r>
      <w:r>
        <w:rPr>
          <w:rFonts w:ascii="Arial" w:eastAsia="Arial" w:hAnsi="Arial" w:cs="Arial"/>
          <w:spacing w:val="-4"/>
        </w:rPr>
        <w:t>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rPr>
        <w:t>as</w:t>
      </w:r>
      <w:r>
        <w:rPr>
          <w:rFonts w:ascii="Arial" w:eastAsia="Arial" w:hAnsi="Arial" w:cs="Arial"/>
          <w:spacing w:val="1"/>
        </w:rPr>
        <w:t xml:space="preserve"> </w:t>
      </w:r>
      <w:r>
        <w:rPr>
          <w:rFonts w:ascii="Arial" w:eastAsia="Arial" w:hAnsi="Arial" w:cs="Arial"/>
          <w:spacing w:val="-3"/>
        </w:rPr>
        <w:t>w</w:t>
      </w:r>
      <w:r>
        <w:rPr>
          <w:rFonts w:ascii="Arial" w:eastAsia="Arial" w:hAnsi="Arial" w:cs="Arial"/>
        </w:rPr>
        <w:t>e</w:t>
      </w:r>
      <w:r>
        <w:rPr>
          <w:rFonts w:ascii="Arial" w:eastAsia="Arial" w:hAnsi="Arial" w:cs="Arial"/>
          <w:spacing w:val="-1"/>
        </w:rPr>
        <w:t>l</w:t>
      </w:r>
      <w:r>
        <w:rPr>
          <w:rFonts w:ascii="Arial" w:eastAsia="Arial" w:hAnsi="Arial" w:cs="Arial"/>
        </w:rPr>
        <w:t>l as</w:t>
      </w:r>
      <w:r>
        <w:rPr>
          <w:rFonts w:ascii="Arial" w:eastAsia="Arial" w:hAnsi="Arial" w:cs="Arial"/>
          <w:spacing w:val="1"/>
        </w:rPr>
        <w:t xml:space="preserve"> </w:t>
      </w:r>
      <w:r>
        <w:rPr>
          <w:rFonts w:ascii="Arial" w:eastAsia="Arial" w:hAnsi="Arial" w:cs="Arial"/>
          <w:spacing w:val="-2"/>
        </w:rPr>
        <w:t>v</w:t>
      </w:r>
      <w:r>
        <w:rPr>
          <w:rFonts w:ascii="Arial" w:eastAsia="Arial" w:hAnsi="Arial" w:cs="Arial"/>
        </w:rPr>
        <w:t>esse</w:t>
      </w:r>
      <w:r>
        <w:rPr>
          <w:rFonts w:ascii="Arial" w:eastAsia="Arial" w:hAnsi="Arial" w:cs="Arial"/>
          <w:spacing w:val="-1"/>
        </w:rPr>
        <w:t>l</w:t>
      </w:r>
      <w:r>
        <w:rPr>
          <w:rFonts w:ascii="Arial" w:eastAsia="Arial" w:hAnsi="Arial" w:cs="Arial"/>
        </w:rPr>
        <w:t>s</w:t>
      </w:r>
      <w:r>
        <w:rPr>
          <w:rFonts w:ascii="Arial" w:eastAsia="Arial" w:hAnsi="Arial" w:cs="Arial"/>
          <w:spacing w:val="1"/>
        </w:rPr>
        <w:t xml:space="preserve"> </w:t>
      </w:r>
      <w:r>
        <w:rPr>
          <w:rFonts w:ascii="Arial" w:eastAsia="Arial" w:hAnsi="Arial" w:cs="Arial"/>
        </w:rPr>
        <w:t>and</w:t>
      </w:r>
      <w:r>
        <w:rPr>
          <w:rFonts w:ascii="Arial" w:eastAsia="Arial" w:hAnsi="Arial" w:cs="Arial"/>
          <w:spacing w:val="1"/>
        </w:rPr>
        <w:t xml:space="preserve"> </w:t>
      </w:r>
      <w:r>
        <w:rPr>
          <w:rFonts w:ascii="Arial" w:eastAsia="Arial" w:hAnsi="Arial" w:cs="Arial"/>
        </w:rPr>
        <w:t>o</w:t>
      </w:r>
      <w:r>
        <w:rPr>
          <w:rFonts w:ascii="Arial" w:eastAsia="Arial" w:hAnsi="Arial" w:cs="Arial"/>
          <w:spacing w:val="1"/>
        </w:rPr>
        <w:t>t</w:t>
      </w:r>
      <w:r>
        <w:rPr>
          <w:rFonts w:ascii="Arial" w:eastAsia="Arial" w:hAnsi="Arial" w:cs="Arial"/>
          <w:spacing w:val="-3"/>
        </w:rPr>
        <w:t>h</w:t>
      </w:r>
      <w:r>
        <w:rPr>
          <w:rFonts w:ascii="Arial" w:eastAsia="Arial" w:hAnsi="Arial" w:cs="Arial"/>
        </w:rPr>
        <w:t>er</w:t>
      </w:r>
      <w:r>
        <w:rPr>
          <w:rFonts w:ascii="Arial" w:eastAsia="Arial" w:hAnsi="Arial" w:cs="Arial"/>
          <w:spacing w:val="2"/>
        </w:rPr>
        <w:t xml:space="preserve"> </w:t>
      </w:r>
      <w:r>
        <w:rPr>
          <w:rFonts w:ascii="Arial" w:eastAsia="Arial" w:hAnsi="Arial" w:cs="Arial"/>
        </w:rPr>
        <w:t>us</w:t>
      </w:r>
      <w:r>
        <w:rPr>
          <w:rFonts w:ascii="Arial" w:eastAsia="Arial" w:hAnsi="Arial" w:cs="Arial"/>
          <w:spacing w:val="-3"/>
        </w:rPr>
        <w:t>e</w:t>
      </w:r>
      <w:r>
        <w:rPr>
          <w:rFonts w:ascii="Arial" w:eastAsia="Arial" w:hAnsi="Arial" w:cs="Arial"/>
          <w:spacing w:val="1"/>
        </w:rPr>
        <w:t>r</w:t>
      </w:r>
      <w:r>
        <w:rPr>
          <w:rFonts w:ascii="Arial" w:eastAsia="Arial" w:hAnsi="Arial" w:cs="Arial"/>
        </w:rPr>
        <w:t>s;</w:t>
      </w:r>
    </w:p>
    <w:p w:rsidR="000A5570" w:rsidRDefault="00863EB5">
      <w:pPr>
        <w:tabs>
          <w:tab w:val="left" w:pos="1000"/>
        </w:tabs>
        <w:spacing w:before="73" w:after="0" w:line="240" w:lineRule="auto"/>
        <w:ind w:left="1019" w:right="97" w:hanging="36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rPr>
        <w:t>ensu</w:t>
      </w:r>
      <w:r>
        <w:rPr>
          <w:rFonts w:ascii="Arial" w:eastAsia="Arial" w:hAnsi="Arial" w:cs="Arial"/>
          <w:spacing w:val="1"/>
        </w:rPr>
        <w:t>r</w:t>
      </w:r>
      <w:r>
        <w:rPr>
          <w:rFonts w:ascii="Arial" w:eastAsia="Arial" w:hAnsi="Arial" w:cs="Arial"/>
        </w:rPr>
        <w:t>e</w:t>
      </w:r>
      <w:r>
        <w:rPr>
          <w:rFonts w:ascii="Arial" w:eastAsia="Arial" w:hAnsi="Arial" w:cs="Arial"/>
          <w:spacing w:val="46"/>
        </w:rPr>
        <w:t xml:space="preserve"> </w:t>
      </w:r>
      <w:r>
        <w:rPr>
          <w:rFonts w:ascii="Arial" w:eastAsia="Arial" w:hAnsi="Arial" w:cs="Arial"/>
          <w:spacing w:val="1"/>
        </w:rPr>
        <w:t>t</w:t>
      </w:r>
      <w:r>
        <w:rPr>
          <w:rFonts w:ascii="Arial" w:eastAsia="Arial" w:hAnsi="Arial" w:cs="Arial"/>
        </w:rPr>
        <w:t>hat</w:t>
      </w:r>
      <w:r>
        <w:rPr>
          <w:rFonts w:ascii="Arial" w:eastAsia="Arial" w:hAnsi="Arial" w:cs="Arial"/>
          <w:spacing w:val="45"/>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46"/>
        </w:rPr>
        <w:t xml:space="preserve"> </w:t>
      </w:r>
      <w:r>
        <w:rPr>
          <w:rFonts w:ascii="Arial" w:eastAsia="Arial" w:hAnsi="Arial" w:cs="Arial"/>
        </w:rPr>
        <w:t>s</w:t>
      </w:r>
      <w:r>
        <w:rPr>
          <w:rFonts w:ascii="Arial" w:eastAsia="Arial" w:hAnsi="Arial" w:cs="Arial"/>
          <w:spacing w:val="1"/>
        </w:rPr>
        <w:t>t</w:t>
      </w:r>
      <w:r>
        <w:rPr>
          <w:rFonts w:ascii="Arial" w:eastAsia="Arial" w:hAnsi="Arial" w:cs="Arial"/>
        </w:rPr>
        <w:t>anda</w:t>
      </w:r>
      <w:r>
        <w:rPr>
          <w:rFonts w:ascii="Arial" w:eastAsia="Arial" w:hAnsi="Arial" w:cs="Arial"/>
          <w:spacing w:val="-2"/>
        </w:rPr>
        <w:t>r</w:t>
      </w:r>
      <w:r>
        <w:rPr>
          <w:rFonts w:ascii="Arial" w:eastAsia="Arial" w:hAnsi="Arial" w:cs="Arial"/>
        </w:rPr>
        <w:t>ds</w:t>
      </w:r>
      <w:r>
        <w:rPr>
          <w:rFonts w:ascii="Arial" w:eastAsia="Arial" w:hAnsi="Arial" w:cs="Arial"/>
          <w:spacing w:val="47"/>
        </w:rPr>
        <w:t xml:space="preserve"> </w:t>
      </w:r>
      <w:r>
        <w:rPr>
          <w:rFonts w:ascii="Arial" w:eastAsia="Arial" w:hAnsi="Arial" w:cs="Arial"/>
        </w:rPr>
        <w:t>set</w:t>
      </w:r>
      <w:r>
        <w:rPr>
          <w:rFonts w:ascii="Arial" w:eastAsia="Arial" w:hAnsi="Arial" w:cs="Arial"/>
          <w:spacing w:val="48"/>
        </w:rPr>
        <w:t xml:space="preserve"> </w:t>
      </w:r>
      <w:r>
        <w:rPr>
          <w:rFonts w:ascii="Arial" w:eastAsia="Arial" w:hAnsi="Arial" w:cs="Arial"/>
        </w:rPr>
        <w:t>by</w:t>
      </w:r>
      <w:r>
        <w:rPr>
          <w:rFonts w:ascii="Arial" w:eastAsia="Arial" w:hAnsi="Arial" w:cs="Arial"/>
          <w:spacing w:val="4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46"/>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m</w:t>
      </w:r>
      <w:r>
        <w:rPr>
          <w:rFonts w:ascii="Arial" w:eastAsia="Arial" w:hAnsi="Arial" w:cs="Arial"/>
        </w:rPr>
        <w:t>pe</w:t>
      </w:r>
      <w:r>
        <w:rPr>
          <w:rFonts w:ascii="Arial" w:eastAsia="Arial" w:hAnsi="Arial" w:cs="Arial"/>
          <w:spacing w:val="1"/>
        </w:rPr>
        <w:t>t</w:t>
      </w:r>
      <w:r>
        <w:rPr>
          <w:rFonts w:ascii="Arial" w:eastAsia="Arial" w:hAnsi="Arial" w:cs="Arial"/>
        </w:rPr>
        <w:t>ent</w:t>
      </w:r>
      <w:r>
        <w:rPr>
          <w:rFonts w:ascii="Arial" w:eastAsia="Arial" w:hAnsi="Arial" w:cs="Arial"/>
          <w:spacing w:val="48"/>
        </w:rPr>
        <w:t xml:space="preserve"> </w:t>
      </w:r>
      <w:r>
        <w:rPr>
          <w:rFonts w:ascii="Arial" w:eastAsia="Arial" w:hAnsi="Arial" w:cs="Arial"/>
          <w:spacing w:val="-1"/>
        </w:rPr>
        <w:t>A</w:t>
      </w:r>
      <w:r>
        <w:rPr>
          <w:rFonts w:ascii="Arial" w:eastAsia="Arial" w:hAnsi="Arial" w:cs="Arial"/>
        </w:rPr>
        <w:t>u</w:t>
      </w:r>
      <w:r>
        <w:rPr>
          <w:rFonts w:ascii="Arial" w:eastAsia="Arial" w:hAnsi="Arial" w:cs="Arial"/>
          <w:spacing w:val="1"/>
        </w:rPr>
        <w:t>t</w:t>
      </w:r>
      <w:r>
        <w:rPr>
          <w:rFonts w:ascii="Arial" w:eastAsia="Arial" w:hAnsi="Arial" w:cs="Arial"/>
        </w:rPr>
        <w:t>ho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42"/>
        </w:rPr>
        <w:t xml:space="preserve"> </w:t>
      </w:r>
      <w:r>
        <w:rPr>
          <w:rFonts w:ascii="Arial" w:eastAsia="Arial" w:hAnsi="Arial" w:cs="Arial"/>
          <w:spacing w:val="3"/>
        </w:rPr>
        <w:t>f</w:t>
      </w:r>
      <w:r>
        <w:rPr>
          <w:rFonts w:ascii="Arial" w:eastAsia="Arial" w:hAnsi="Arial" w:cs="Arial"/>
        </w:rPr>
        <w:t>or</w:t>
      </w:r>
      <w:r>
        <w:rPr>
          <w:rFonts w:ascii="Arial" w:eastAsia="Arial" w:hAnsi="Arial" w:cs="Arial"/>
          <w:spacing w:val="48"/>
        </w:rPr>
        <w:t xml:space="preserve"> </w:t>
      </w:r>
      <w:r>
        <w:rPr>
          <w:rFonts w:ascii="Arial" w:eastAsia="Arial" w:hAnsi="Arial" w:cs="Arial"/>
        </w:rPr>
        <w:t>ope</w:t>
      </w:r>
      <w:r>
        <w:rPr>
          <w:rFonts w:ascii="Arial" w:eastAsia="Arial" w:hAnsi="Arial" w:cs="Arial"/>
          <w:spacing w:val="1"/>
        </w:rPr>
        <w:t>r</w:t>
      </w:r>
      <w:r>
        <w:rPr>
          <w:rFonts w:ascii="Arial" w:eastAsia="Arial" w:hAnsi="Arial" w:cs="Arial"/>
          <w:spacing w:val="-3"/>
        </w:rPr>
        <w:t>a</w:t>
      </w:r>
      <w:r>
        <w:rPr>
          <w:rFonts w:ascii="Arial" w:eastAsia="Arial" w:hAnsi="Arial" w:cs="Arial"/>
          <w:spacing w:val="1"/>
        </w:rPr>
        <w:t>t</w:t>
      </w:r>
      <w:r>
        <w:rPr>
          <w:rFonts w:ascii="Arial" w:eastAsia="Arial" w:hAnsi="Arial" w:cs="Arial"/>
        </w:rPr>
        <w:t>or</w:t>
      </w:r>
      <w:r>
        <w:rPr>
          <w:rFonts w:ascii="Arial" w:eastAsia="Arial" w:hAnsi="Arial" w:cs="Arial"/>
          <w:spacing w:val="45"/>
        </w:rPr>
        <w:t xml:space="preserve"> </w:t>
      </w:r>
      <w:r>
        <w:rPr>
          <w:rFonts w:ascii="Arial" w:eastAsia="Arial" w:hAnsi="Arial" w:cs="Arial"/>
          <w:spacing w:val="2"/>
        </w:rPr>
        <w:t>q</w:t>
      </w:r>
      <w:r>
        <w:rPr>
          <w:rFonts w:ascii="Arial" w:eastAsia="Arial" w:hAnsi="Arial" w:cs="Arial"/>
        </w:rPr>
        <w:t>ua</w:t>
      </w:r>
      <w:r>
        <w:rPr>
          <w:rFonts w:ascii="Arial" w:eastAsia="Arial" w:hAnsi="Arial" w:cs="Arial"/>
          <w:spacing w:val="-1"/>
        </w:rPr>
        <w:t>li</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3"/>
        </w:rPr>
        <w:t>n</w:t>
      </w:r>
      <w:r>
        <w:rPr>
          <w:rFonts w:ascii="Arial" w:eastAsia="Arial" w:hAnsi="Arial" w:cs="Arial"/>
        </w:rPr>
        <w:t>s con</w:t>
      </w:r>
      <w:r>
        <w:rPr>
          <w:rFonts w:ascii="Arial" w:eastAsia="Arial" w:hAnsi="Arial" w:cs="Arial"/>
          <w:spacing w:val="1"/>
        </w:rPr>
        <w:t>t</w:t>
      </w:r>
      <w:r>
        <w:rPr>
          <w:rFonts w:ascii="Arial" w:eastAsia="Arial" w:hAnsi="Arial" w:cs="Arial"/>
          <w:spacing w:val="-1"/>
        </w:rPr>
        <w:t>i</w:t>
      </w:r>
      <w:r>
        <w:rPr>
          <w:rFonts w:ascii="Arial" w:eastAsia="Arial" w:hAnsi="Arial" w:cs="Arial"/>
        </w:rPr>
        <w:t>nue</w:t>
      </w:r>
      <w:r>
        <w:rPr>
          <w:rFonts w:ascii="Arial" w:eastAsia="Arial" w:hAnsi="Arial" w:cs="Arial"/>
          <w:spacing w:val="1"/>
        </w:rPr>
        <w:t xml:space="preserve"> t</w:t>
      </w:r>
      <w:r>
        <w:rPr>
          <w:rFonts w:ascii="Arial" w:eastAsia="Arial" w:hAnsi="Arial" w:cs="Arial"/>
        </w:rPr>
        <w:t>o</w:t>
      </w:r>
      <w:r>
        <w:rPr>
          <w:rFonts w:ascii="Arial" w:eastAsia="Arial" w:hAnsi="Arial" w:cs="Arial"/>
          <w:spacing w:val="-2"/>
        </w:rPr>
        <w:t xml:space="preserve"> </w:t>
      </w:r>
      <w:r>
        <w:rPr>
          <w:rFonts w:ascii="Arial" w:eastAsia="Arial" w:hAnsi="Arial" w:cs="Arial"/>
        </w:rPr>
        <w:t>be</w:t>
      </w:r>
      <w:r>
        <w:rPr>
          <w:rFonts w:ascii="Arial" w:eastAsia="Arial" w:hAnsi="Arial" w:cs="Arial"/>
          <w:spacing w:val="-2"/>
        </w:rPr>
        <w:t xml:space="preserve"> </w:t>
      </w:r>
      <w:r>
        <w:rPr>
          <w:rFonts w:ascii="Arial" w:eastAsia="Arial" w:hAnsi="Arial" w:cs="Arial"/>
          <w:spacing w:val="1"/>
        </w:rPr>
        <w:t>m</w:t>
      </w:r>
      <w:r>
        <w:rPr>
          <w:rFonts w:ascii="Arial" w:eastAsia="Arial" w:hAnsi="Arial" w:cs="Arial"/>
          <w:spacing w:val="-3"/>
        </w:rPr>
        <w:t>e</w:t>
      </w:r>
      <w:r>
        <w:rPr>
          <w:rFonts w:ascii="Arial" w:eastAsia="Arial" w:hAnsi="Arial" w:cs="Arial"/>
          <w:spacing w:val="1"/>
        </w:rPr>
        <w:t>t</w:t>
      </w:r>
      <w:r>
        <w:rPr>
          <w:rFonts w:ascii="Arial" w:eastAsia="Arial" w:hAnsi="Arial" w:cs="Arial"/>
        </w:rPr>
        <w:t>; and</w:t>
      </w:r>
    </w:p>
    <w:p w:rsidR="000A5570" w:rsidRDefault="00863EB5">
      <w:pPr>
        <w:tabs>
          <w:tab w:val="left" w:pos="1000"/>
        </w:tabs>
        <w:spacing w:before="73" w:after="0" w:line="240" w:lineRule="auto"/>
        <w:ind w:left="1019" w:right="99" w:hanging="36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rPr>
        <w:t>ensu</w:t>
      </w:r>
      <w:r>
        <w:rPr>
          <w:rFonts w:ascii="Arial" w:eastAsia="Arial" w:hAnsi="Arial" w:cs="Arial"/>
          <w:spacing w:val="1"/>
        </w:rPr>
        <w:t>r</w:t>
      </w:r>
      <w:r>
        <w:rPr>
          <w:rFonts w:ascii="Arial" w:eastAsia="Arial" w:hAnsi="Arial" w:cs="Arial"/>
        </w:rPr>
        <w:t>e</w:t>
      </w:r>
      <w:r>
        <w:rPr>
          <w:rFonts w:ascii="Arial" w:eastAsia="Arial" w:hAnsi="Arial" w:cs="Arial"/>
          <w:spacing w:val="27"/>
        </w:rPr>
        <w:t xml:space="preserve"> </w:t>
      </w:r>
      <w:r>
        <w:rPr>
          <w:rFonts w:ascii="Arial" w:eastAsia="Arial" w:hAnsi="Arial" w:cs="Arial"/>
          <w:spacing w:val="1"/>
        </w:rPr>
        <w:t>t</w:t>
      </w:r>
      <w:r>
        <w:rPr>
          <w:rFonts w:ascii="Arial" w:eastAsia="Arial" w:hAnsi="Arial" w:cs="Arial"/>
        </w:rPr>
        <w:t>hat</w:t>
      </w:r>
      <w:r>
        <w:rPr>
          <w:rFonts w:ascii="Arial" w:eastAsia="Arial" w:hAnsi="Arial" w:cs="Arial"/>
          <w:spacing w:val="29"/>
        </w:rPr>
        <w:t xml:space="preserve"> </w:t>
      </w:r>
      <w:r>
        <w:rPr>
          <w:rFonts w:ascii="Arial" w:eastAsia="Arial" w:hAnsi="Arial" w:cs="Arial"/>
        </w:rPr>
        <w:t>c</w:t>
      </w:r>
      <w:r>
        <w:rPr>
          <w:rFonts w:ascii="Arial" w:eastAsia="Arial" w:hAnsi="Arial" w:cs="Arial"/>
          <w:spacing w:val="-2"/>
        </w:rPr>
        <w:t>o</w:t>
      </w:r>
      <w:r>
        <w:rPr>
          <w:rFonts w:ascii="Arial" w:eastAsia="Arial" w:hAnsi="Arial" w:cs="Arial"/>
          <w:spacing w:val="1"/>
        </w:rPr>
        <w:t>-</w:t>
      </w:r>
      <w:r>
        <w:rPr>
          <w:rFonts w:ascii="Arial" w:eastAsia="Arial" w:hAnsi="Arial" w:cs="Arial"/>
        </w:rPr>
        <w:t>o</w:t>
      </w:r>
      <w:r>
        <w:rPr>
          <w:rFonts w:ascii="Arial" w:eastAsia="Arial" w:hAnsi="Arial" w:cs="Arial"/>
          <w:spacing w:val="1"/>
        </w:rPr>
        <w:t>r</w:t>
      </w:r>
      <w:r>
        <w:rPr>
          <w:rFonts w:ascii="Arial" w:eastAsia="Arial" w:hAnsi="Arial" w:cs="Arial"/>
        </w:rPr>
        <w:t>d</w:t>
      </w:r>
      <w:r>
        <w:rPr>
          <w:rFonts w:ascii="Arial" w:eastAsia="Arial" w:hAnsi="Arial" w:cs="Arial"/>
          <w:spacing w:val="-1"/>
        </w:rPr>
        <w:t>i</w:t>
      </w:r>
      <w:r>
        <w:rPr>
          <w:rFonts w:ascii="Arial" w:eastAsia="Arial" w:hAnsi="Arial" w:cs="Arial"/>
        </w:rPr>
        <w:t>na</w:t>
      </w:r>
      <w:r>
        <w:rPr>
          <w:rFonts w:ascii="Arial" w:eastAsia="Arial" w:hAnsi="Arial" w:cs="Arial"/>
          <w:spacing w:val="1"/>
        </w:rPr>
        <w:t>t</w:t>
      </w:r>
      <w:r>
        <w:rPr>
          <w:rFonts w:ascii="Arial" w:eastAsia="Arial" w:hAnsi="Arial" w:cs="Arial"/>
          <w:spacing w:val="-1"/>
        </w:rPr>
        <w:t>i</w:t>
      </w:r>
      <w:r>
        <w:rPr>
          <w:rFonts w:ascii="Arial" w:eastAsia="Arial" w:hAnsi="Arial" w:cs="Arial"/>
          <w:spacing w:val="-3"/>
        </w:rPr>
        <w:t>o</w:t>
      </w:r>
      <w:r>
        <w:rPr>
          <w:rFonts w:ascii="Arial" w:eastAsia="Arial" w:hAnsi="Arial" w:cs="Arial"/>
        </w:rPr>
        <w:t>n</w:t>
      </w:r>
      <w:r>
        <w:rPr>
          <w:rFonts w:ascii="Arial" w:eastAsia="Arial" w:hAnsi="Arial" w:cs="Arial"/>
          <w:spacing w:val="27"/>
        </w:rPr>
        <w:t xml:space="preserve"> </w:t>
      </w:r>
      <w:r>
        <w:rPr>
          <w:rFonts w:ascii="Arial" w:eastAsia="Arial" w:hAnsi="Arial" w:cs="Arial"/>
          <w:spacing w:val="1"/>
        </w:rPr>
        <w:t>t</w:t>
      </w:r>
      <w:r>
        <w:rPr>
          <w:rFonts w:ascii="Arial" w:eastAsia="Arial" w:hAnsi="Arial" w:cs="Arial"/>
        </w:rPr>
        <w:t>a</w:t>
      </w:r>
      <w:r>
        <w:rPr>
          <w:rFonts w:ascii="Arial" w:eastAsia="Arial" w:hAnsi="Arial" w:cs="Arial"/>
          <w:spacing w:val="2"/>
        </w:rPr>
        <w:t>k</w:t>
      </w:r>
      <w:r>
        <w:rPr>
          <w:rFonts w:ascii="Arial" w:eastAsia="Arial" w:hAnsi="Arial" w:cs="Arial"/>
          <w:spacing w:val="-3"/>
        </w:rPr>
        <w:t>e</w:t>
      </w:r>
      <w:r>
        <w:rPr>
          <w:rFonts w:ascii="Arial" w:eastAsia="Arial" w:hAnsi="Arial" w:cs="Arial"/>
        </w:rPr>
        <w:t>s</w:t>
      </w:r>
      <w:r>
        <w:rPr>
          <w:rFonts w:ascii="Arial" w:eastAsia="Arial" w:hAnsi="Arial" w:cs="Arial"/>
          <w:spacing w:val="28"/>
        </w:rPr>
        <w:t xml:space="preserve"> </w:t>
      </w:r>
      <w:r>
        <w:rPr>
          <w:rFonts w:ascii="Arial" w:eastAsia="Arial" w:hAnsi="Arial" w:cs="Arial"/>
        </w:rPr>
        <w:t>p</w:t>
      </w:r>
      <w:r>
        <w:rPr>
          <w:rFonts w:ascii="Arial" w:eastAsia="Arial" w:hAnsi="Arial" w:cs="Arial"/>
          <w:spacing w:val="-1"/>
        </w:rPr>
        <w:t>l</w:t>
      </w:r>
      <w:r>
        <w:rPr>
          <w:rFonts w:ascii="Arial" w:eastAsia="Arial" w:hAnsi="Arial" w:cs="Arial"/>
        </w:rPr>
        <w:t>ace</w:t>
      </w:r>
      <w:r>
        <w:rPr>
          <w:rFonts w:ascii="Arial" w:eastAsia="Arial" w:hAnsi="Arial" w:cs="Arial"/>
          <w:spacing w:val="27"/>
        </w:rPr>
        <w:t xml:space="preserve"> </w:t>
      </w:r>
      <w:r>
        <w:rPr>
          <w:rFonts w:ascii="Arial" w:eastAsia="Arial" w:hAnsi="Arial" w:cs="Arial"/>
        </w:rPr>
        <w:t>be</w:t>
      </w:r>
      <w:r>
        <w:rPr>
          <w:rFonts w:ascii="Arial" w:eastAsia="Arial" w:hAnsi="Arial" w:cs="Arial"/>
          <w:spacing w:val="1"/>
        </w:rPr>
        <w:t>t</w:t>
      </w:r>
      <w:r>
        <w:rPr>
          <w:rFonts w:ascii="Arial" w:eastAsia="Arial" w:hAnsi="Arial" w:cs="Arial"/>
          <w:spacing w:val="-4"/>
        </w:rPr>
        <w:t>w</w:t>
      </w:r>
      <w:r>
        <w:rPr>
          <w:rFonts w:ascii="Arial" w:eastAsia="Arial" w:hAnsi="Arial" w:cs="Arial"/>
        </w:rPr>
        <w:t>een</w:t>
      </w:r>
      <w:r>
        <w:rPr>
          <w:rFonts w:ascii="Arial" w:eastAsia="Arial" w:hAnsi="Arial" w:cs="Arial"/>
          <w:spacing w:val="27"/>
        </w:rPr>
        <w:t xml:space="preserve"> </w:t>
      </w:r>
      <w:r>
        <w:rPr>
          <w:rFonts w:ascii="Arial" w:eastAsia="Arial" w:hAnsi="Arial" w:cs="Arial"/>
          <w:spacing w:val="3"/>
        </w:rPr>
        <w:t>t</w:t>
      </w:r>
      <w:r>
        <w:rPr>
          <w:rFonts w:ascii="Arial" w:eastAsia="Arial" w:hAnsi="Arial" w:cs="Arial"/>
        </w:rPr>
        <w:t>he</w:t>
      </w:r>
      <w:r>
        <w:rPr>
          <w:rFonts w:ascii="Arial" w:eastAsia="Arial" w:hAnsi="Arial" w:cs="Arial"/>
          <w:spacing w:val="27"/>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spacing w:val="-1"/>
        </w:rPr>
        <w:t>S</w:t>
      </w:r>
      <w:r>
        <w:rPr>
          <w:rFonts w:ascii="Arial" w:eastAsia="Arial" w:hAnsi="Arial" w:cs="Arial"/>
        </w:rPr>
        <w:t>,</w:t>
      </w:r>
      <w:r>
        <w:rPr>
          <w:rFonts w:ascii="Arial" w:eastAsia="Arial" w:hAnsi="Arial" w:cs="Arial"/>
          <w:spacing w:val="29"/>
        </w:rPr>
        <w:t xml:space="preserve"> </w:t>
      </w:r>
      <w:r>
        <w:rPr>
          <w:rFonts w:ascii="Arial" w:eastAsia="Arial" w:hAnsi="Arial" w:cs="Arial"/>
        </w:rPr>
        <w:t>a</w:t>
      </w:r>
      <w:r>
        <w:rPr>
          <w:rFonts w:ascii="Arial" w:eastAsia="Arial" w:hAnsi="Arial" w:cs="Arial"/>
          <w:spacing w:val="-1"/>
        </w:rPr>
        <w:t>lli</w:t>
      </w:r>
      <w:r>
        <w:rPr>
          <w:rFonts w:ascii="Arial" w:eastAsia="Arial" w:hAnsi="Arial" w:cs="Arial"/>
        </w:rPr>
        <w:t>ed</w:t>
      </w:r>
      <w:r>
        <w:rPr>
          <w:rFonts w:ascii="Arial" w:eastAsia="Arial" w:hAnsi="Arial" w:cs="Arial"/>
          <w:spacing w:val="27"/>
        </w:rPr>
        <w:t xml:space="preserve"> </w:t>
      </w:r>
      <w:r>
        <w:rPr>
          <w:rFonts w:ascii="Arial" w:eastAsia="Arial" w:hAnsi="Arial" w:cs="Arial"/>
        </w:rPr>
        <w:t>se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ces</w:t>
      </w:r>
      <w:r>
        <w:rPr>
          <w:rFonts w:ascii="Arial" w:eastAsia="Arial" w:hAnsi="Arial" w:cs="Arial"/>
          <w:spacing w:val="30"/>
        </w:rPr>
        <w:t xml:space="preserve"> </w:t>
      </w:r>
      <w:r>
        <w:rPr>
          <w:rFonts w:ascii="Arial" w:eastAsia="Arial" w:hAnsi="Arial" w:cs="Arial"/>
        </w:rPr>
        <w:t>and</w:t>
      </w:r>
      <w:r>
        <w:rPr>
          <w:rFonts w:ascii="Arial" w:eastAsia="Arial" w:hAnsi="Arial" w:cs="Arial"/>
          <w:spacing w:val="27"/>
        </w:rPr>
        <w:t xml:space="preserve"> </w:t>
      </w:r>
      <w:r>
        <w:rPr>
          <w:rFonts w:ascii="Arial" w:eastAsia="Arial" w:hAnsi="Arial" w:cs="Arial"/>
        </w:rPr>
        <w:t>o</w:t>
      </w:r>
      <w:r>
        <w:rPr>
          <w:rFonts w:ascii="Arial" w:eastAsia="Arial" w:hAnsi="Arial" w:cs="Arial"/>
          <w:spacing w:val="1"/>
        </w:rPr>
        <w:t>t</w:t>
      </w:r>
      <w:r>
        <w:rPr>
          <w:rFonts w:ascii="Arial" w:eastAsia="Arial" w:hAnsi="Arial" w:cs="Arial"/>
        </w:rPr>
        <w:t>her</w:t>
      </w:r>
      <w:r>
        <w:rPr>
          <w:rFonts w:ascii="Arial" w:eastAsia="Arial" w:hAnsi="Arial" w:cs="Arial"/>
          <w:spacing w:val="28"/>
        </w:rPr>
        <w:t xml:space="preserve"> </w:t>
      </w:r>
      <w:r>
        <w:rPr>
          <w:rFonts w:ascii="Arial" w:eastAsia="Arial" w:hAnsi="Arial" w:cs="Arial"/>
        </w:rPr>
        <w:t>po</w:t>
      </w:r>
      <w:r>
        <w:rPr>
          <w:rFonts w:ascii="Arial" w:eastAsia="Arial" w:hAnsi="Arial" w:cs="Arial"/>
          <w:spacing w:val="-2"/>
        </w:rPr>
        <w:t>r</w:t>
      </w:r>
      <w:r>
        <w:rPr>
          <w:rFonts w:ascii="Arial" w:eastAsia="Arial" w:hAnsi="Arial" w:cs="Arial"/>
        </w:rPr>
        <w:t xml:space="preserve">t </w:t>
      </w:r>
      <w:r>
        <w:rPr>
          <w:rFonts w:ascii="Arial" w:eastAsia="Arial" w:hAnsi="Arial" w:cs="Arial"/>
          <w:spacing w:val="1"/>
        </w:rPr>
        <w:t>f</w:t>
      </w:r>
      <w:r>
        <w:rPr>
          <w:rFonts w:ascii="Arial" w:eastAsia="Arial" w:hAnsi="Arial" w:cs="Arial"/>
        </w:rPr>
        <w:t>ac</w:t>
      </w:r>
      <w:r>
        <w:rPr>
          <w:rFonts w:ascii="Arial" w:eastAsia="Arial" w:hAnsi="Arial" w:cs="Arial"/>
          <w:spacing w:val="-1"/>
        </w:rPr>
        <w:t>ili</w:t>
      </w:r>
      <w:r>
        <w:rPr>
          <w:rFonts w:ascii="Arial" w:eastAsia="Arial" w:hAnsi="Arial" w:cs="Arial"/>
          <w:spacing w:val="1"/>
        </w:rPr>
        <w:t>t</w:t>
      </w:r>
      <w:r>
        <w:rPr>
          <w:rFonts w:ascii="Arial" w:eastAsia="Arial" w:hAnsi="Arial" w:cs="Arial"/>
          <w:spacing w:val="-1"/>
        </w:rPr>
        <w:t>i</w:t>
      </w:r>
      <w:r>
        <w:rPr>
          <w:rFonts w:ascii="Arial" w:eastAsia="Arial" w:hAnsi="Arial" w:cs="Arial"/>
        </w:rPr>
        <w:t>es</w:t>
      </w:r>
      <w:r>
        <w:rPr>
          <w:rFonts w:ascii="Arial" w:eastAsia="Arial" w:hAnsi="Arial" w:cs="Arial"/>
          <w:spacing w:val="1"/>
        </w:rPr>
        <w:t xml:space="preserve"> </w:t>
      </w:r>
      <w:r>
        <w:rPr>
          <w:rFonts w:ascii="Arial" w:eastAsia="Arial" w:hAnsi="Arial" w:cs="Arial"/>
        </w:rPr>
        <w:t>and</w:t>
      </w:r>
      <w:r>
        <w:rPr>
          <w:rFonts w:ascii="Arial" w:eastAsia="Arial" w:hAnsi="Arial" w:cs="Arial"/>
          <w:spacing w:val="1"/>
        </w:rPr>
        <w:t xml:space="preserve"> </w:t>
      </w:r>
      <w:r>
        <w:rPr>
          <w:rFonts w:ascii="Arial" w:eastAsia="Arial" w:hAnsi="Arial" w:cs="Arial"/>
        </w:rPr>
        <w:t>s</w:t>
      </w:r>
      <w:r>
        <w:rPr>
          <w:rFonts w:ascii="Arial" w:eastAsia="Arial" w:hAnsi="Arial" w:cs="Arial"/>
          <w:spacing w:val="-3"/>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ces.</w:t>
      </w:r>
    </w:p>
    <w:p w:rsidR="000A5570" w:rsidRDefault="000A5570">
      <w:pPr>
        <w:spacing w:before="17" w:after="0" w:line="220" w:lineRule="exact"/>
      </w:pPr>
    </w:p>
    <w:p w:rsidR="000A5570" w:rsidRDefault="00863EB5">
      <w:pPr>
        <w:spacing w:after="0" w:line="240" w:lineRule="auto"/>
        <w:ind w:left="298" w:right="5817"/>
        <w:jc w:val="both"/>
        <w:rPr>
          <w:rFonts w:ascii="Arial" w:eastAsia="Arial" w:hAnsi="Arial" w:cs="Arial"/>
          <w:sz w:val="24"/>
          <w:szCs w:val="24"/>
        </w:rPr>
      </w:pPr>
      <w:r>
        <w:rPr>
          <w:rFonts w:ascii="Arial" w:eastAsia="Arial" w:hAnsi="Arial" w:cs="Arial"/>
          <w:b/>
          <w:bCs/>
          <w:sz w:val="24"/>
          <w:szCs w:val="24"/>
        </w:rPr>
        <w:t xml:space="preserve">3         </w:t>
      </w:r>
      <w:r>
        <w:rPr>
          <w:rFonts w:ascii="Arial" w:eastAsia="Arial" w:hAnsi="Arial" w:cs="Arial"/>
          <w:b/>
          <w:bCs/>
          <w:spacing w:val="49"/>
          <w:sz w:val="24"/>
          <w:szCs w:val="24"/>
        </w:rPr>
        <w:t xml:space="preserve"> </w:t>
      </w:r>
      <w:r>
        <w:rPr>
          <w:rFonts w:ascii="Arial" w:eastAsia="Arial" w:hAnsi="Arial" w:cs="Arial"/>
          <w:b/>
          <w:bCs/>
          <w:spacing w:val="-5"/>
          <w:sz w:val="24"/>
          <w:szCs w:val="24"/>
        </w:rPr>
        <w:t>A</w:t>
      </w:r>
      <w:r>
        <w:rPr>
          <w:rFonts w:ascii="Arial" w:eastAsia="Arial" w:hAnsi="Arial" w:cs="Arial"/>
          <w:b/>
          <w:bCs/>
          <w:spacing w:val="2"/>
          <w:sz w:val="24"/>
          <w:szCs w:val="24"/>
        </w:rPr>
        <w:t>C</w:t>
      </w:r>
      <w:r>
        <w:rPr>
          <w:rFonts w:ascii="Arial" w:eastAsia="Arial" w:hAnsi="Arial" w:cs="Arial"/>
          <w:b/>
          <w:bCs/>
          <w:sz w:val="24"/>
          <w:szCs w:val="24"/>
        </w:rPr>
        <w:t>TI</w:t>
      </w:r>
      <w:r>
        <w:rPr>
          <w:rFonts w:ascii="Arial" w:eastAsia="Arial" w:hAnsi="Arial" w:cs="Arial"/>
          <w:b/>
          <w:bCs/>
          <w:spacing w:val="1"/>
          <w:sz w:val="24"/>
          <w:szCs w:val="24"/>
        </w:rPr>
        <w:t>V</w:t>
      </w:r>
      <w:r>
        <w:rPr>
          <w:rFonts w:ascii="Arial" w:eastAsia="Arial" w:hAnsi="Arial" w:cs="Arial"/>
          <w:b/>
          <w:bCs/>
          <w:sz w:val="24"/>
          <w:szCs w:val="24"/>
        </w:rPr>
        <w:t>ITI</w:t>
      </w:r>
      <w:r>
        <w:rPr>
          <w:rFonts w:ascii="Arial" w:eastAsia="Arial" w:hAnsi="Arial" w:cs="Arial"/>
          <w:b/>
          <w:bCs/>
          <w:spacing w:val="1"/>
          <w:sz w:val="24"/>
          <w:szCs w:val="24"/>
        </w:rPr>
        <w:t>E</w:t>
      </w:r>
      <w:r>
        <w:rPr>
          <w:rFonts w:ascii="Arial" w:eastAsia="Arial" w:hAnsi="Arial" w:cs="Arial"/>
          <w:b/>
          <w:bCs/>
          <w:sz w:val="24"/>
          <w:szCs w:val="24"/>
        </w:rPr>
        <w:t>S</w:t>
      </w:r>
      <w:r>
        <w:rPr>
          <w:rFonts w:ascii="Arial" w:eastAsia="Arial" w:hAnsi="Arial" w:cs="Arial"/>
          <w:b/>
          <w:bCs/>
          <w:spacing w:val="4"/>
          <w:sz w:val="24"/>
          <w:szCs w:val="24"/>
        </w:rPr>
        <w:t xml:space="preserve"> </w:t>
      </w:r>
      <w:r>
        <w:rPr>
          <w:rFonts w:ascii="Arial" w:eastAsia="Arial" w:hAnsi="Arial" w:cs="Arial"/>
          <w:b/>
          <w:bCs/>
          <w:spacing w:val="-5"/>
          <w:sz w:val="24"/>
          <w:szCs w:val="24"/>
        </w:rPr>
        <w:t>A</w:t>
      </w:r>
      <w:r>
        <w:rPr>
          <w:rFonts w:ascii="Arial" w:eastAsia="Arial" w:hAnsi="Arial" w:cs="Arial"/>
          <w:b/>
          <w:bCs/>
          <w:spacing w:val="2"/>
          <w:sz w:val="24"/>
          <w:szCs w:val="24"/>
        </w:rPr>
        <w:t>N</w:t>
      </w:r>
      <w:r>
        <w:rPr>
          <w:rFonts w:ascii="Arial" w:eastAsia="Arial" w:hAnsi="Arial" w:cs="Arial"/>
          <w:b/>
          <w:bCs/>
          <w:sz w:val="24"/>
          <w:szCs w:val="24"/>
        </w:rPr>
        <w:t xml:space="preserve">D </w:t>
      </w:r>
      <w:r>
        <w:rPr>
          <w:rFonts w:ascii="Arial" w:eastAsia="Arial" w:hAnsi="Arial" w:cs="Arial"/>
          <w:b/>
          <w:bCs/>
          <w:spacing w:val="5"/>
          <w:sz w:val="24"/>
          <w:szCs w:val="24"/>
        </w:rPr>
        <w:t>T</w:t>
      </w:r>
      <w:r>
        <w:rPr>
          <w:rFonts w:ascii="Arial" w:eastAsia="Arial" w:hAnsi="Arial" w:cs="Arial"/>
          <w:b/>
          <w:bCs/>
          <w:spacing w:val="-8"/>
          <w:sz w:val="24"/>
          <w:szCs w:val="24"/>
        </w:rPr>
        <w:t>A</w:t>
      </w:r>
      <w:r>
        <w:rPr>
          <w:rFonts w:ascii="Arial" w:eastAsia="Arial" w:hAnsi="Arial" w:cs="Arial"/>
          <w:b/>
          <w:bCs/>
          <w:spacing w:val="3"/>
          <w:sz w:val="24"/>
          <w:szCs w:val="24"/>
        </w:rPr>
        <w:t>S</w:t>
      </w:r>
      <w:r>
        <w:rPr>
          <w:rFonts w:ascii="Arial" w:eastAsia="Arial" w:hAnsi="Arial" w:cs="Arial"/>
          <w:b/>
          <w:bCs/>
          <w:sz w:val="24"/>
          <w:szCs w:val="24"/>
        </w:rPr>
        <w:t>KS</w:t>
      </w:r>
    </w:p>
    <w:p w:rsidR="000A5570" w:rsidRDefault="000A5570">
      <w:pPr>
        <w:spacing w:before="2" w:after="0" w:line="240" w:lineRule="exact"/>
        <w:rPr>
          <w:sz w:val="24"/>
          <w:szCs w:val="24"/>
        </w:rPr>
      </w:pPr>
    </w:p>
    <w:p w:rsidR="000A5570" w:rsidRDefault="00863EB5">
      <w:pPr>
        <w:spacing w:after="0" w:line="240" w:lineRule="auto"/>
        <w:ind w:left="298" w:right="2838"/>
        <w:jc w:val="both"/>
        <w:rPr>
          <w:rFonts w:ascii="Arial" w:eastAsia="Arial" w:hAnsi="Arial" w:cs="Arial"/>
        </w:rPr>
      </w:pPr>
      <w:r>
        <w:rPr>
          <w:rFonts w:ascii="Arial" w:eastAsia="Arial" w:hAnsi="Arial" w:cs="Arial"/>
          <w:spacing w:val="1"/>
        </w:rPr>
        <w:t>I</w:t>
      </w:r>
      <w:r>
        <w:rPr>
          <w:rFonts w:ascii="Arial" w:eastAsia="Arial" w:hAnsi="Arial" w:cs="Arial"/>
        </w:rPr>
        <w:t>n</w:t>
      </w:r>
      <w:r>
        <w:rPr>
          <w:rFonts w:ascii="Arial" w:eastAsia="Arial" w:hAnsi="Arial" w:cs="Arial"/>
          <w:spacing w:val="1"/>
        </w:rPr>
        <w:t xml:space="preserve"> </w:t>
      </w:r>
      <w:r>
        <w:rPr>
          <w:rFonts w:ascii="Arial" w:eastAsia="Arial" w:hAnsi="Arial" w:cs="Arial"/>
        </w:rPr>
        <w:t>add</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ac</w:t>
      </w:r>
      <w:r>
        <w:rPr>
          <w:rFonts w:ascii="Arial" w:eastAsia="Arial" w:hAnsi="Arial" w:cs="Arial"/>
          <w:spacing w:val="1"/>
        </w:rPr>
        <w:t>t</w:t>
      </w:r>
      <w:r>
        <w:rPr>
          <w:rFonts w:ascii="Arial" w:eastAsia="Arial" w:hAnsi="Arial" w:cs="Arial"/>
          <w:spacing w:val="-1"/>
        </w:rPr>
        <w:t>i</w:t>
      </w:r>
      <w:r>
        <w:rPr>
          <w:rFonts w:ascii="Arial" w:eastAsia="Arial" w:hAnsi="Arial" w:cs="Arial"/>
          <w:spacing w:val="-2"/>
        </w:rPr>
        <w:t>v</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es</w:t>
      </w:r>
      <w:r>
        <w:rPr>
          <w:rFonts w:ascii="Arial" w:eastAsia="Arial" w:hAnsi="Arial" w:cs="Arial"/>
          <w:spacing w:val="1"/>
        </w:rPr>
        <w:t xml:space="preserve"> </w:t>
      </w:r>
      <w:r>
        <w:rPr>
          <w:rFonts w:ascii="Arial" w:eastAsia="Arial" w:hAnsi="Arial" w:cs="Arial"/>
        </w:rPr>
        <w:t>and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a</w:t>
      </w:r>
      <w:r>
        <w:rPr>
          <w:rFonts w:ascii="Arial" w:eastAsia="Arial" w:hAnsi="Arial" w:cs="Arial"/>
          <w:spacing w:val="-2"/>
        </w:rPr>
        <w:t>s</w:t>
      </w:r>
      <w:r>
        <w:rPr>
          <w:rFonts w:ascii="Arial" w:eastAsia="Arial" w:hAnsi="Arial" w:cs="Arial"/>
          <w:spacing w:val="2"/>
        </w:rPr>
        <w:t>k</w:t>
      </w:r>
      <w:r>
        <w:rPr>
          <w:rFonts w:ascii="Arial" w:eastAsia="Arial" w:hAnsi="Arial" w:cs="Arial"/>
        </w:rPr>
        <w:t>s</w:t>
      </w:r>
      <w:r>
        <w:rPr>
          <w:rFonts w:ascii="Arial" w:eastAsia="Arial" w:hAnsi="Arial" w:cs="Arial"/>
          <w:spacing w:val="-1"/>
        </w:rPr>
        <w:t xml:space="preserve"> </w:t>
      </w:r>
      <w:r>
        <w:rPr>
          <w:rFonts w:ascii="Arial" w:eastAsia="Arial" w:hAnsi="Arial" w:cs="Arial"/>
        </w:rPr>
        <w:t>app</w:t>
      </w:r>
      <w:r>
        <w:rPr>
          <w:rFonts w:ascii="Arial" w:eastAsia="Arial" w:hAnsi="Arial" w:cs="Arial"/>
          <w:spacing w:val="1"/>
        </w:rPr>
        <w:t>r</w:t>
      </w:r>
      <w:r>
        <w:rPr>
          <w:rFonts w:ascii="Arial" w:eastAsia="Arial" w:hAnsi="Arial" w:cs="Arial"/>
        </w:rPr>
        <w:t>o</w:t>
      </w:r>
      <w:r>
        <w:rPr>
          <w:rFonts w:ascii="Arial" w:eastAsia="Arial" w:hAnsi="Arial" w:cs="Arial"/>
          <w:spacing w:val="-3"/>
        </w:rPr>
        <w:t>p</w:t>
      </w:r>
      <w:r>
        <w:rPr>
          <w:rFonts w:ascii="Arial" w:eastAsia="Arial" w:hAnsi="Arial" w:cs="Arial"/>
          <w:spacing w:val="1"/>
        </w:rPr>
        <w:t>r</w:t>
      </w:r>
      <w:r>
        <w:rPr>
          <w:rFonts w:ascii="Arial" w:eastAsia="Arial" w:hAnsi="Arial" w:cs="Arial"/>
          <w:spacing w:val="-1"/>
        </w:rPr>
        <w:t>i</w:t>
      </w:r>
      <w:r>
        <w:rPr>
          <w:rFonts w:ascii="Arial" w:eastAsia="Arial" w:hAnsi="Arial" w:cs="Arial"/>
        </w:rPr>
        <w:t>a</w:t>
      </w:r>
      <w:r>
        <w:rPr>
          <w:rFonts w:ascii="Arial" w:eastAsia="Arial" w:hAnsi="Arial" w:cs="Arial"/>
          <w:spacing w:val="1"/>
        </w:rPr>
        <w:t>t</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O</w:t>
      </w:r>
      <w:r>
        <w:rPr>
          <w:rFonts w:ascii="Arial" w:eastAsia="Arial" w:hAnsi="Arial" w:cs="Arial"/>
        </w:rPr>
        <w:t>p</w:t>
      </w:r>
      <w:r>
        <w:rPr>
          <w:rFonts w:ascii="Arial" w:eastAsia="Arial" w:hAnsi="Arial" w:cs="Arial"/>
          <w:spacing w:val="-3"/>
        </w:rPr>
        <w:t>e</w:t>
      </w:r>
      <w:r>
        <w:rPr>
          <w:rFonts w:ascii="Arial" w:eastAsia="Arial" w:hAnsi="Arial" w:cs="Arial"/>
          <w:spacing w:val="1"/>
        </w:rPr>
        <w:t>r</w:t>
      </w:r>
      <w:r>
        <w:rPr>
          <w:rFonts w:ascii="Arial" w:eastAsia="Arial" w:hAnsi="Arial" w:cs="Arial"/>
        </w:rPr>
        <w:t>a</w:t>
      </w:r>
      <w:r>
        <w:rPr>
          <w:rFonts w:ascii="Arial" w:eastAsia="Arial" w:hAnsi="Arial" w:cs="Arial"/>
          <w:spacing w:val="1"/>
        </w:rPr>
        <w:t>t</w:t>
      </w:r>
      <w:r>
        <w:rPr>
          <w:rFonts w:ascii="Arial" w:eastAsia="Arial" w:hAnsi="Arial" w:cs="Arial"/>
          <w:spacing w:val="-3"/>
        </w:rPr>
        <w:t>o</w:t>
      </w:r>
      <w:r>
        <w:rPr>
          <w:rFonts w:ascii="Arial" w:eastAsia="Arial" w:hAnsi="Arial" w:cs="Arial"/>
          <w:spacing w:val="1"/>
        </w:rPr>
        <w:t>r</w:t>
      </w:r>
      <w:r>
        <w:rPr>
          <w:rFonts w:ascii="Arial" w:eastAsia="Arial" w:hAnsi="Arial" w:cs="Arial"/>
        </w:rPr>
        <w:t>:</w:t>
      </w:r>
    </w:p>
    <w:p w:rsidR="000A5570" w:rsidRDefault="000A5570">
      <w:pPr>
        <w:spacing w:before="3" w:after="0" w:line="130" w:lineRule="exact"/>
        <w:rPr>
          <w:sz w:val="13"/>
          <w:szCs w:val="13"/>
        </w:rPr>
      </w:pPr>
    </w:p>
    <w:p w:rsidR="000A5570" w:rsidRDefault="00863EB5">
      <w:pPr>
        <w:tabs>
          <w:tab w:val="left" w:pos="1000"/>
        </w:tabs>
        <w:spacing w:after="0" w:line="240" w:lineRule="auto"/>
        <w:ind w:left="1018" w:right="97" w:hanging="36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E</w:t>
      </w:r>
      <w:r>
        <w:rPr>
          <w:rFonts w:ascii="Arial" w:eastAsia="Arial" w:hAnsi="Arial" w:cs="Arial"/>
        </w:rPr>
        <w:t>nsu</w:t>
      </w:r>
      <w:r>
        <w:rPr>
          <w:rFonts w:ascii="Arial" w:eastAsia="Arial" w:hAnsi="Arial" w:cs="Arial"/>
          <w:spacing w:val="1"/>
        </w:rPr>
        <w:t>r</w:t>
      </w:r>
      <w:r>
        <w:rPr>
          <w:rFonts w:ascii="Arial" w:eastAsia="Arial" w:hAnsi="Arial" w:cs="Arial"/>
        </w:rPr>
        <w:t>e</w:t>
      </w:r>
      <w:r>
        <w:rPr>
          <w:rFonts w:ascii="Arial" w:eastAsia="Arial" w:hAnsi="Arial" w:cs="Arial"/>
          <w:spacing w:val="8"/>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3"/>
        </w:rPr>
        <w:t>a</w:t>
      </w:r>
      <w:r>
        <w:rPr>
          <w:rFonts w:ascii="Arial" w:eastAsia="Arial" w:hAnsi="Arial" w:cs="Arial"/>
        </w:rPr>
        <w:t>t</w:t>
      </w:r>
      <w:r>
        <w:rPr>
          <w:rFonts w:ascii="Arial" w:eastAsia="Arial" w:hAnsi="Arial" w:cs="Arial"/>
          <w:spacing w:val="9"/>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8"/>
        </w:rPr>
        <w:t xml:space="preserve"> </w:t>
      </w:r>
      <w:r>
        <w:rPr>
          <w:rFonts w:ascii="Arial" w:eastAsia="Arial" w:hAnsi="Arial" w:cs="Arial"/>
        </w:rPr>
        <w:t>se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8"/>
        </w:rPr>
        <w:t xml:space="preserve"> </w:t>
      </w:r>
      <w:r>
        <w:rPr>
          <w:rFonts w:ascii="Arial" w:eastAsia="Arial" w:hAnsi="Arial" w:cs="Arial"/>
        </w:rPr>
        <w:t>p</w:t>
      </w:r>
      <w:r>
        <w:rPr>
          <w:rFonts w:ascii="Arial" w:eastAsia="Arial" w:hAnsi="Arial" w:cs="Arial"/>
          <w:spacing w:val="1"/>
        </w:rPr>
        <w:t>r</w:t>
      </w:r>
      <w:r>
        <w:rPr>
          <w:rFonts w:ascii="Arial" w:eastAsia="Arial" w:hAnsi="Arial" w:cs="Arial"/>
        </w:rPr>
        <w:t>o</w:t>
      </w:r>
      <w:r>
        <w:rPr>
          <w:rFonts w:ascii="Arial" w:eastAsia="Arial" w:hAnsi="Arial" w:cs="Arial"/>
          <w:spacing w:val="-2"/>
        </w:rPr>
        <w:t>v</w:t>
      </w:r>
      <w:r>
        <w:rPr>
          <w:rFonts w:ascii="Arial" w:eastAsia="Arial" w:hAnsi="Arial" w:cs="Arial"/>
          <w:spacing w:val="-1"/>
        </w:rPr>
        <w:t>i</w:t>
      </w:r>
      <w:r>
        <w:rPr>
          <w:rFonts w:ascii="Arial" w:eastAsia="Arial" w:hAnsi="Arial" w:cs="Arial"/>
        </w:rPr>
        <w:t>ded</w:t>
      </w:r>
      <w:r>
        <w:rPr>
          <w:rFonts w:ascii="Arial" w:eastAsia="Arial" w:hAnsi="Arial" w:cs="Arial"/>
          <w:spacing w:val="8"/>
        </w:rPr>
        <w:t xml:space="preserve"> </w:t>
      </w:r>
      <w:r>
        <w:rPr>
          <w:rFonts w:ascii="Arial" w:eastAsia="Arial" w:hAnsi="Arial" w:cs="Arial"/>
          <w:spacing w:val="1"/>
        </w:rPr>
        <w:t>m</w:t>
      </w:r>
      <w:r>
        <w:rPr>
          <w:rFonts w:ascii="Arial" w:eastAsia="Arial" w:hAnsi="Arial" w:cs="Arial"/>
        </w:rPr>
        <w:t>ee</w:t>
      </w:r>
      <w:r>
        <w:rPr>
          <w:rFonts w:ascii="Arial" w:eastAsia="Arial" w:hAnsi="Arial" w:cs="Arial"/>
          <w:spacing w:val="1"/>
        </w:rPr>
        <w:t>t</w:t>
      </w:r>
      <w:r>
        <w:rPr>
          <w:rFonts w:ascii="Arial" w:eastAsia="Arial" w:hAnsi="Arial" w:cs="Arial"/>
        </w:rPr>
        <w:t>s</w:t>
      </w:r>
      <w:r>
        <w:rPr>
          <w:rFonts w:ascii="Arial" w:eastAsia="Arial" w:hAnsi="Arial" w:cs="Arial"/>
          <w:spacing w:val="8"/>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8"/>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3"/>
        </w:rPr>
        <w:t>i</w:t>
      </w:r>
      <w:r>
        <w:rPr>
          <w:rFonts w:ascii="Arial" w:eastAsia="Arial" w:hAnsi="Arial" w:cs="Arial"/>
          <w:spacing w:val="1"/>
        </w:rPr>
        <w:t>r</w:t>
      </w:r>
      <w:r>
        <w:rPr>
          <w:rFonts w:ascii="Arial" w:eastAsia="Arial" w:hAnsi="Arial" w:cs="Arial"/>
        </w:rPr>
        <w:t>e</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rPr>
        <w:t>s</w:t>
      </w:r>
      <w:r>
        <w:rPr>
          <w:rFonts w:ascii="Arial" w:eastAsia="Arial" w:hAnsi="Arial" w:cs="Arial"/>
          <w:spacing w:val="8"/>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12"/>
        </w:rPr>
        <w:t xml:space="preserve"> </w:t>
      </w:r>
      <w:r>
        <w:rPr>
          <w:rFonts w:ascii="Arial" w:eastAsia="Arial" w:hAnsi="Arial" w:cs="Arial"/>
        </w:rPr>
        <w:t>b</w:t>
      </w:r>
      <w:r>
        <w:rPr>
          <w:rFonts w:ascii="Arial" w:eastAsia="Arial" w:hAnsi="Arial" w:cs="Arial"/>
          <w:spacing w:val="-3"/>
        </w:rPr>
        <w:t>o</w:t>
      </w:r>
      <w:r>
        <w:rPr>
          <w:rFonts w:ascii="Arial" w:eastAsia="Arial" w:hAnsi="Arial" w:cs="Arial"/>
          <w:spacing w:val="1"/>
        </w:rPr>
        <w:t>t</w:t>
      </w:r>
      <w:r>
        <w:rPr>
          <w:rFonts w:ascii="Arial" w:eastAsia="Arial" w:hAnsi="Arial" w:cs="Arial"/>
        </w:rPr>
        <w:t>h</w:t>
      </w:r>
      <w:r>
        <w:rPr>
          <w:rFonts w:ascii="Arial" w:eastAsia="Arial" w:hAnsi="Arial" w:cs="Arial"/>
          <w:spacing w:val="8"/>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8"/>
        </w:rPr>
        <w:t xml:space="preserve"> </w:t>
      </w:r>
      <w:r>
        <w:rPr>
          <w:rFonts w:ascii="Arial" w:eastAsia="Arial" w:hAnsi="Arial" w:cs="Arial"/>
        </w:rPr>
        <w:t>us</w:t>
      </w:r>
      <w:r>
        <w:rPr>
          <w:rFonts w:ascii="Arial" w:eastAsia="Arial" w:hAnsi="Arial" w:cs="Arial"/>
          <w:spacing w:val="-3"/>
        </w:rPr>
        <w:t>e</w:t>
      </w:r>
      <w:r>
        <w:rPr>
          <w:rFonts w:ascii="Arial" w:eastAsia="Arial" w:hAnsi="Arial" w:cs="Arial"/>
          <w:spacing w:val="-2"/>
        </w:rPr>
        <w:t>r</w:t>
      </w:r>
      <w:r>
        <w:rPr>
          <w:rFonts w:ascii="Arial" w:eastAsia="Arial" w:hAnsi="Arial" w:cs="Arial"/>
        </w:rPr>
        <w:t>s</w:t>
      </w:r>
      <w:r>
        <w:rPr>
          <w:rFonts w:ascii="Arial" w:eastAsia="Arial" w:hAnsi="Arial" w:cs="Arial"/>
          <w:spacing w:val="8"/>
        </w:rPr>
        <w:t xml:space="preserve"> </w:t>
      </w:r>
      <w:r>
        <w:rPr>
          <w:rFonts w:ascii="Arial" w:eastAsia="Arial" w:hAnsi="Arial" w:cs="Arial"/>
        </w:rPr>
        <w:t>and</w:t>
      </w:r>
      <w:r>
        <w:rPr>
          <w:rFonts w:ascii="Arial" w:eastAsia="Arial" w:hAnsi="Arial" w:cs="Arial"/>
          <w:spacing w:val="8"/>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8"/>
        </w:rPr>
        <w:t xml:space="preserve"> </w:t>
      </w:r>
      <w:r>
        <w:rPr>
          <w:rFonts w:ascii="Arial" w:eastAsia="Arial" w:hAnsi="Arial" w:cs="Arial"/>
          <w:spacing w:val="-1"/>
        </w:rPr>
        <w:t>V</w:t>
      </w:r>
      <w:r>
        <w:rPr>
          <w:rFonts w:ascii="Arial" w:eastAsia="Arial" w:hAnsi="Arial" w:cs="Arial"/>
        </w:rPr>
        <w:t xml:space="preserve">TS </w:t>
      </w:r>
      <w:r>
        <w:rPr>
          <w:rFonts w:ascii="Arial" w:eastAsia="Arial" w:hAnsi="Arial" w:cs="Arial"/>
          <w:spacing w:val="-1"/>
        </w:rPr>
        <w:t>A</w:t>
      </w:r>
      <w:r>
        <w:rPr>
          <w:rFonts w:ascii="Arial" w:eastAsia="Arial" w:hAnsi="Arial" w:cs="Arial"/>
        </w:rPr>
        <w:t>u</w:t>
      </w:r>
      <w:r>
        <w:rPr>
          <w:rFonts w:ascii="Arial" w:eastAsia="Arial" w:hAnsi="Arial" w:cs="Arial"/>
          <w:spacing w:val="1"/>
        </w:rPr>
        <w:t>t</w:t>
      </w:r>
      <w:r>
        <w:rPr>
          <w:rFonts w:ascii="Arial" w:eastAsia="Arial" w:hAnsi="Arial" w:cs="Arial"/>
        </w:rPr>
        <w:t>ho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2"/>
        </w:rPr>
        <w:t>y</w:t>
      </w:r>
      <w:r>
        <w:rPr>
          <w:rFonts w:ascii="Arial" w:eastAsia="Arial" w:hAnsi="Arial" w:cs="Arial"/>
        </w:rPr>
        <w:t>;</w:t>
      </w:r>
    </w:p>
    <w:p w:rsidR="000A5570" w:rsidRDefault="00863EB5">
      <w:pPr>
        <w:tabs>
          <w:tab w:val="left" w:pos="1000"/>
        </w:tabs>
        <w:spacing w:before="73" w:after="0" w:line="240" w:lineRule="auto"/>
        <w:ind w:left="1019" w:right="97" w:hanging="36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C</w:t>
      </w:r>
      <w:r>
        <w:rPr>
          <w:rFonts w:ascii="Arial" w:eastAsia="Arial" w:hAnsi="Arial" w:cs="Arial"/>
        </w:rPr>
        <w:t>oo</w:t>
      </w:r>
      <w:r>
        <w:rPr>
          <w:rFonts w:ascii="Arial" w:eastAsia="Arial" w:hAnsi="Arial" w:cs="Arial"/>
          <w:spacing w:val="1"/>
        </w:rPr>
        <w:t>r</w:t>
      </w:r>
      <w:r>
        <w:rPr>
          <w:rFonts w:ascii="Arial" w:eastAsia="Arial" w:hAnsi="Arial" w:cs="Arial"/>
        </w:rPr>
        <w:t>d</w:t>
      </w:r>
      <w:r>
        <w:rPr>
          <w:rFonts w:ascii="Arial" w:eastAsia="Arial" w:hAnsi="Arial" w:cs="Arial"/>
          <w:spacing w:val="-1"/>
        </w:rPr>
        <w:t>i</w:t>
      </w:r>
      <w:r>
        <w:rPr>
          <w:rFonts w:ascii="Arial" w:eastAsia="Arial" w:hAnsi="Arial" w:cs="Arial"/>
        </w:rPr>
        <w:t>na</w:t>
      </w:r>
      <w:r>
        <w:rPr>
          <w:rFonts w:ascii="Arial" w:eastAsia="Arial" w:hAnsi="Arial" w:cs="Arial"/>
          <w:spacing w:val="1"/>
        </w:rPr>
        <w:t>t</w:t>
      </w:r>
      <w:r>
        <w:rPr>
          <w:rFonts w:ascii="Arial" w:eastAsia="Arial" w:hAnsi="Arial" w:cs="Arial"/>
          <w:spacing w:val="-1"/>
        </w:rPr>
        <w:t>i</w:t>
      </w:r>
      <w:r>
        <w:rPr>
          <w:rFonts w:ascii="Arial" w:eastAsia="Arial" w:hAnsi="Arial" w:cs="Arial"/>
        </w:rPr>
        <w:t>ng</w:t>
      </w:r>
      <w:r>
        <w:rPr>
          <w:rFonts w:ascii="Arial" w:eastAsia="Arial" w:hAnsi="Arial" w:cs="Arial"/>
          <w:spacing w:val="1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3"/>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t</w:t>
      </w:r>
      <w:r>
        <w:rPr>
          <w:rFonts w:ascii="Arial" w:eastAsia="Arial" w:hAnsi="Arial" w:cs="Arial"/>
        </w:rPr>
        <w:t>e</w:t>
      </w:r>
      <w:r>
        <w:rPr>
          <w:rFonts w:ascii="Arial" w:eastAsia="Arial" w:hAnsi="Arial" w:cs="Arial"/>
          <w:spacing w:val="-2"/>
        </w:rPr>
        <w:t>r</w:t>
      </w:r>
      <w:r>
        <w:rPr>
          <w:rFonts w:ascii="Arial" w:eastAsia="Arial" w:hAnsi="Arial" w:cs="Arial"/>
          <w:spacing w:val="1"/>
        </w:rPr>
        <w:t>f</w:t>
      </w:r>
      <w:r>
        <w:rPr>
          <w:rFonts w:ascii="Arial" w:eastAsia="Arial" w:hAnsi="Arial" w:cs="Arial"/>
        </w:rPr>
        <w:t>a</w:t>
      </w:r>
      <w:r>
        <w:rPr>
          <w:rFonts w:ascii="Arial" w:eastAsia="Arial" w:hAnsi="Arial" w:cs="Arial"/>
          <w:spacing w:val="-2"/>
        </w:rPr>
        <w:t>c</w:t>
      </w:r>
      <w:r>
        <w:rPr>
          <w:rFonts w:ascii="Arial" w:eastAsia="Arial" w:hAnsi="Arial" w:cs="Arial"/>
        </w:rPr>
        <w:t>e</w:t>
      </w:r>
      <w:r>
        <w:rPr>
          <w:rFonts w:ascii="Arial" w:eastAsia="Arial" w:hAnsi="Arial" w:cs="Arial"/>
          <w:spacing w:val="13"/>
        </w:rPr>
        <w:t xml:space="preserve"> </w:t>
      </w:r>
      <w:r>
        <w:rPr>
          <w:rFonts w:ascii="Arial" w:eastAsia="Arial" w:hAnsi="Arial" w:cs="Arial"/>
        </w:rPr>
        <w:t>be</w:t>
      </w:r>
      <w:r>
        <w:rPr>
          <w:rFonts w:ascii="Arial" w:eastAsia="Arial" w:hAnsi="Arial" w:cs="Arial"/>
          <w:spacing w:val="1"/>
        </w:rPr>
        <w:t>t</w:t>
      </w:r>
      <w:r>
        <w:rPr>
          <w:rFonts w:ascii="Arial" w:eastAsia="Arial" w:hAnsi="Arial" w:cs="Arial"/>
          <w:spacing w:val="-4"/>
        </w:rPr>
        <w:t>w</w:t>
      </w:r>
      <w:r>
        <w:rPr>
          <w:rFonts w:ascii="Arial" w:eastAsia="Arial" w:hAnsi="Arial" w:cs="Arial"/>
        </w:rPr>
        <w:t>een</w:t>
      </w:r>
      <w:r>
        <w:rPr>
          <w:rFonts w:ascii="Arial" w:eastAsia="Arial" w:hAnsi="Arial" w:cs="Arial"/>
          <w:spacing w:val="1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3"/>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spacing w:val="-1"/>
        </w:rPr>
        <w:t>S</w:t>
      </w:r>
      <w:r>
        <w:rPr>
          <w:rFonts w:ascii="Arial" w:eastAsia="Arial" w:hAnsi="Arial" w:cs="Arial"/>
        </w:rPr>
        <w:t>,</w:t>
      </w:r>
      <w:r>
        <w:rPr>
          <w:rFonts w:ascii="Arial" w:eastAsia="Arial" w:hAnsi="Arial" w:cs="Arial"/>
          <w:spacing w:val="14"/>
        </w:rPr>
        <w:t xml:space="preserve"> </w:t>
      </w:r>
      <w:r>
        <w:rPr>
          <w:rFonts w:ascii="Arial" w:eastAsia="Arial" w:hAnsi="Arial" w:cs="Arial"/>
        </w:rPr>
        <w:t>a</w:t>
      </w:r>
      <w:r>
        <w:rPr>
          <w:rFonts w:ascii="Arial" w:eastAsia="Arial" w:hAnsi="Arial" w:cs="Arial"/>
          <w:spacing w:val="-1"/>
        </w:rPr>
        <w:t>lli</w:t>
      </w:r>
      <w:r>
        <w:rPr>
          <w:rFonts w:ascii="Arial" w:eastAsia="Arial" w:hAnsi="Arial" w:cs="Arial"/>
        </w:rPr>
        <w:t>ed</w:t>
      </w:r>
      <w:r>
        <w:rPr>
          <w:rFonts w:ascii="Arial" w:eastAsia="Arial" w:hAnsi="Arial" w:cs="Arial"/>
          <w:spacing w:val="13"/>
        </w:rPr>
        <w:t xml:space="preserve"> </w:t>
      </w:r>
      <w:r>
        <w:rPr>
          <w:rFonts w:ascii="Arial" w:eastAsia="Arial" w:hAnsi="Arial" w:cs="Arial"/>
        </w:rPr>
        <w:t>se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ces</w:t>
      </w:r>
      <w:r>
        <w:rPr>
          <w:rFonts w:ascii="Arial" w:eastAsia="Arial" w:hAnsi="Arial" w:cs="Arial"/>
          <w:spacing w:val="13"/>
        </w:rPr>
        <w:t xml:space="preserve"> </w:t>
      </w:r>
      <w:r>
        <w:rPr>
          <w:rFonts w:ascii="Arial" w:eastAsia="Arial" w:hAnsi="Arial" w:cs="Arial"/>
        </w:rPr>
        <w:t>and</w:t>
      </w:r>
      <w:r>
        <w:rPr>
          <w:rFonts w:ascii="Arial" w:eastAsia="Arial" w:hAnsi="Arial" w:cs="Arial"/>
          <w:spacing w:val="13"/>
        </w:rPr>
        <w:t xml:space="preserve"> </w:t>
      </w:r>
      <w:r>
        <w:rPr>
          <w:rFonts w:ascii="Arial" w:eastAsia="Arial" w:hAnsi="Arial" w:cs="Arial"/>
        </w:rPr>
        <w:t>o</w:t>
      </w:r>
      <w:r>
        <w:rPr>
          <w:rFonts w:ascii="Arial" w:eastAsia="Arial" w:hAnsi="Arial" w:cs="Arial"/>
          <w:spacing w:val="1"/>
        </w:rPr>
        <w:t>t</w:t>
      </w:r>
      <w:r>
        <w:rPr>
          <w:rFonts w:ascii="Arial" w:eastAsia="Arial" w:hAnsi="Arial" w:cs="Arial"/>
        </w:rPr>
        <w:t>her</w:t>
      </w:r>
      <w:r>
        <w:rPr>
          <w:rFonts w:ascii="Arial" w:eastAsia="Arial" w:hAnsi="Arial" w:cs="Arial"/>
          <w:spacing w:val="14"/>
        </w:rPr>
        <w:t xml:space="preserve"> </w:t>
      </w:r>
      <w:r>
        <w:rPr>
          <w:rFonts w:ascii="Arial" w:eastAsia="Arial" w:hAnsi="Arial" w:cs="Arial"/>
        </w:rPr>
        <w:t>po</w:t>
      </w:r>
      <w:r>
        <w:rPr>
          <w:rFonts w:ascii="Arial" w:eastAsia="Arial" w:hAnsi="Arial" w:cs="Arial"/>
          <w:spacing w:val="-2"/>
        </w:rPr>
        <w:t>r</w:t>
      </w:r>
      <w:r>
        <w:rPr>
          <w:rFonts w:ascii="Arial" w:eastAsia="Arial" w:hAnsi="Arial" w:cs="Arial"/>
        </w:rPr>
        <w:t>t</w:t>
      </w:r>
      <w:r>
        <w:rPr>
          <w:rFonts w:ascii="Arial" w:eastAsia="Arial" w:hAnsi="Arial" w:cs="Arial"/>
          <w:spacing w:val="12"/>
        </w:rPr>
        <w:t xml:space="preserve"> </w:t>
      </w:r>
      <w:r>
        <w:rPr>
          <w:rFonts w:ascii="Arial" w:eastAsia="Arial" w:hAnsi="Arial" w:cs="Arial"/>
          <w:spacing w:val="3"/>
        </w:rPr>
        <w:t>f</w:t>
      </w:r>
      <w:r>
        <w:rPr>
          <w:rFonts w:ascii="Arial" w:eastAsia="Arial" w:hAnsi="Arial" w:cs="Arial"/>
        </w:rPr>
        <w:t>ac</w:t>
      </w:r>
      <w:r>
        <w:rPr>
          <w:rFonts w:ascii="Arial" w:eastAsia="Arial" w:hAnsi="Arial" w:cs="Arial"/>
          <w:spacing w:val="-1"/>
        </w:rPr>
        <w:t>ili</w:t>
      </w:r>
      <w:r>
        <w:rPr>
          <w:rFonts w:ascii="Arial" w:eastAsia="Arial" w:hAnsi="Arial" w:cs="Arial"/>
          <w:spacing w:val="1"/>
        </w:rPr>
        <w:t>t</w:t>
      </w:r>
      <w:r>
        <w:rPr>
          <w:rFonts w:ascii="Arial" w:eastAsia="Arial" w:hAnsi="Arial" w:cs="Arial"/>
          <w:spacing w:val="-1"/>
        </w:rPr>
        <w:t>i</w:t>
      </w:r>
      <w:r>
        <w:rPr>
          <w:rFonts w:ascii="Arial" w:eastAsia="Arial" w:hAnsi="Arial" w:cs="Arial"/>
        </w:rPr>
        <w:t>es</w:t>
      </w:r>
      <w:r>
        <w:rPr>
          <w:rFonts w:ascii="Arial" w:eastAsia="Arial" w:hAnsi="Arial" w:cs="Arial"/>
          <w:spacing w:val="13"/>
        </w:rPr>
        <w:t xml:space="preserve"> </w:t>
      </w:r>
      <w:r>
        <w:rPr>
          <w:rFonts w:ascii="Arial" w:eastAsia="Arial" w:hAnsi="Arial" w:cs="Arial"/>
        </w:rPr>
        <w:t>a</w:t>
      </w:r>
      <w:r>
        <w:rPr>
          <w:rFonts w:ascii="Arial" w:eastAsia="Arial" w:hAnsi="Arial" w:cs="Arial"/>
          <w:spacing w:val="-3"/>
        </w:rPr>
        <w:t>n</w:t>
      </w:r>
      <w:r>
        <w:rPr>
          <w:rFonts w:ascii="Arial" w:eastAsia="Arial" w:hAnsi="Arial" w:cs="Arial"/>
        </w:rPr>
        <w:t>d se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ces;</w:t>
      </w:r>
    </w:p>
    <w:p w:rsidR="000A5570" w:rsidRDefault="00863EB5">
      <w:pPr>
        <w:tabs>
          <w:tab w:val="left" w:pos="1000"/>
        </w:tabs>
        <w:spacing w:before="73" w:after="0" w:line="240" w:lineRule="auto"/>
        <w:ind w:left="659"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S</w:t>
      </w:r>
      <w:r>
        <w:rPr>
          <w:rFonts w:ascii="Arial" w:eastAsia="Arial" w:hAnsi="Arial" w:cs="Arial"/>
        </w:rPr>
        <w:t>upe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rPr>
        <w:t>of</w:t>
      </w:r>
      <w:r>
        <w:rPr>
          <w:rFonts w:ascii="Arial" w:eastAsia="Arial" w:hAnsi="Arial" w:cs="Arial"/>
          <w:spacing w:val="2"/>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S</w:t>
      </w:r>
      <w:r>
        <w:rPr>
          <w:rFonts w:ascii="Arial" w:eastAsia="Arial" w:hAnsi="Arial" w:cs="Arial"/>
          <w:spacing w:val="-4"/>
        </w:rPr>
        <w:t xml:space="preserve"> </w:t>
      </w:r>
      <w:r>
        <w:rPr>
          <w:rFonts w:ascii="Arial" w:eastAsia="Arial" w:hAnsi="Arial" w:cs="Arial"/>
          <w:spacing w:val="2"/>
        </w:rPr>
        <w:t>O</w:t>
      </w:r>
      <w:r>
        <w:rPr>
          <w:rFonts w:ascii="Arial" w:eastAsia="Arial" w:hAnsi="Arial" w:cs="Arial"/>
        </w:rPr>
        <w:t>pe</w:t>
      </w:r>
      <w:r>
        <w:rPr>
          <w:rFonts w:ascii="Arial" w:eastAsia="Arial" w:hAnsi="Arial" w:cs="Arial"/>
          <w:spacing w:val="-2"/>
        </w:rPr>
        <w:t>r</w:t>
      </w:r>
      <w:r>
        <w:rPr>
          <w:rFonts w:ascii="Arial" w:eastAsia="Arial" w:hAnsi="Arial" w:cs="Arial"/>
        </w:rPr>
        <w:t>a</w:t>
      </w:r>
      <w:r>
        <w:rPr>
          <w:rFonts w:ascii="Arial" w:eastAsia="Arial" w:hAnsi="Arial" w:cs="Arial"/>
          <w:spacing w:val="1"/>
        </w:rPr>
        <w:t>t</w:t>
      </w:r>
      <w:r>
        <w:rPr>
          <w:rFonts w:ascii="Arial" w:eastAsia="Arial" w:hAnsi="Arial" w:cs="Arial"/>
        </w:rPr>
        <w:t>o</w:t>
      </w:r>
      <w:r>
        <w:rPr>
          <w:rFonts w:ascii="Arial" w:eastAsia="Arial" w:hAnsi="Arial" w:cs="Arial"/>
          <w:spacing w:val="1"/>
        </w:rPr>
        <w:t>r</w:t>
      </w:r>
      <w:r>
        <w:rPr>
          <w:rFonts w:ascii="Arial" w:eastAsia="Arial" w:hAnsi="Arial" w:cs="Arial"/>
          <w:spacing w:val="-2"/>
        </w:rPr>
        <w:t>s</w:t>
      </w:r>
      <w:r>
        <w:rPr>
          <w:rFonts w:ascii="Arial" w:eastAsia="Arial" w:hAnsi="Arial" w:cs="Arial"/>
        </w:rPr>
        <w:t>;</w:t>
      </w:r>
    </w:p>
    <w:p w:rsidR="000A5570" w:rsidRDefault="00863EB5">
      <w:pPr>
        <w:tabs>
          <w:tab w:val="left" w:pos="1000"/>
        </w:tabs>
        <w:spacing w:before="75" w:after="0" w:line="240" w:lineRule="auto"/>
        <w:ind w:left="659"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E</w:t>
      </w:r>
      <w:r>
        <w:rPr>
          <w:rFonts w:ascii="Arial" w:eastAsia="Arial" w:hAnsi="Arial" w:cs="Arial"/>
        </w:rPr>
        <w:t>nsu</w:t>
      </w:r>
      <w:r>
        <w:rPr>
          <w:rFonts w:ascii="Arial" w:eastAsia="Arial" w:hAnsi="Arial" w:cs="Arial"/>
          <w:spacing w:val="1"/>
        </w:rPr>
        <w:t>r</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3"/>
        </w:rPr>
        <w:t>e</w:t>
      </w:r>
      <w:r>
        <w:rPr>
          <w:rFonts w:ascii="Arial" w:eastAsia="Arial" w:hAnsi="Arial" w:cs="Arial"/>
          <w:spacing w:val="1"/>
        </w:rPr>
        <w:t>ff</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 xml:space="preserve">ent </w:t>
      </w:r>
      <w:r>
        <w:rPr>
          <w:rFonts w:ascii="Arial" w:eastAsia="Arial" w:hAnsi="Arial" w:cs="Arial"/>
          <w:spacing w:val="1"/>
        </w:rPr>
        <w:t>r</w:t>
      </w:r>
      <w:r>
        <w:rPr>
          <w:rFonts w:ascii="Arial" w:eastAsia="Arial" w:hAnsi="Arial" w:cs="Arial"/>
        </w:rPr>
        <w:t>unn</w:t>
      </w:r>
      <w:r>
        <w:rPr>
          <w:rFonts w:ascii="Arial" w:eastAsia="Arial" w:hAnsi="Arial" w:cs="Arial"/>
          <w:spacing w:val="-4"/>
        </w:rPr>
        <w:t>i</w:t>
      </w:r>
      <w:r>
        <w:rPr>
          <w:rFonts w:ascii="Arial" w:eastAsia="Arial" w:hAnsi="Arial" w:cs="Arial"/>
        </w:rPr>
        <w:t>ng</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 ope</w:t>
      </w:r>
      <w:r>
        <w:rPr>
          <w:rFonts w:ascii="Arial" w:eastAsia="Arial" w:hAnsi="Arial" w:cs="Arial"/>
          <w:spacing w:val="-2"/>
        </w:rPr>
        <w:t>r</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rPr>
        <w:t>ons</w:t>
      </w:r>
      <w:r>
        <w:rPr>
          <w:rFonts w:ascii="Arial" w:eastAsia="Arial" w:hAnsi="Arial" w:cs="Arial"/>
          <w:spacing w:val="-1"/>
        </w:rPr>
        <w:t xml:space="preserve"> </w:t>
      </w:r>
      <w:r>
        <w:rPr>
          <w:rFonts w:ascii="Arial" w:eastAsia="Arial" w:hAnsi="Arial" w:cs="Arial"/>
          <w:spacing w:val="1"/>
        </w:rPr>
        <w:t>r</w:t>
      </w:r>
      <w:r>
        <w:rPr>
          <w:rFonts w:ascii="Arial" w:eastAsia="Arial" w:hAnsi="Arial" w:cs="Arial"/>
        </w:rPr>
        <w:t>o</w:t>
      </w:r>
      <w:r>
        <w:rPr>
          <w:rFonts w:ascii="Arial" w:eastAsia="Arial" w:hAnsi="Arial" w:cs="Arial"/>
          <w:spacing w:val="-3"/>
        </w:rPr>
        <w:t>o</w:t>
      </w:r>
      <w:r>
        <w:rPr>
          <w:rFonts w:ascii="Arial" w:eastAsia="Arial" w:hAnsi="Arial" w:cs="Arial"/>
          <w:spacing w:val="1"/>
        </w:rPr>
        <w:t>m</w:t>
      </w:r>
      <w:r>
        <w:rPr>
          <w:rFonts w:ascii="Arial" w:eastAsia="Arial" w:hAnsi="Arial" w:cs="Arial"/>
        </w:rPr>
        <w:t>;</w:t>
      </w:r>
    </w:p>
    <w:p w:rsidR="000A5570" w:rsidRDefault="00863EB5">
      <w:pPr>
        <w:tabs>
          <w:tab w:val="left" w:pos="1000"/>
        </w:tabs>
        <w:spacing w:before="72" w:after="0" w:line="240" w:lineRule="auto"/>
        <w:ind w:left="659"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C</w:t>
      </w:r>
      <w:r>
        <w:rPr>
          <w:rFonts w:ascii="Arial" w:eastAsia="Arial" w:hAnsi="Arial" w:cs="Arial"/>
        </w:rPr>
        <w:t>a</w:t>
      </w:r>
      <w:r>
        <w:rPr>
          <w:rFonts w:ascii="Arial" w:eastAsia="Arial" w:hAnsi="Arial" w:cs="Arial"/>
          <w:spacing w:val="1"/>
        </w:rPr>
        <w:t>rr</w:t>
      </w:r>
      <w:r>
        <w:rPr>
          <w:rFonts w:ascii="Arial" w:eastAsia="Arial" w:hAnsi="Arial" w:cs="Arial"/>
        </w:rPr>
        <w:t>y</w:t>
      </w:r>
      <w:r>
        <w:rPr>
          <w:rFonts w:ascii="Arial" w:eastAsia="Arial" w:hAnsi="Arial" w:cs="Arial"/>
          <w:spacing w:val="-1"/>
        </w:rPr>
        <w:t xml:space="preserve"> </w:t>
      </w:r>
      <w:r>
        <w:rPr>
          <w:rFonts w:ascii="Arial" w:eastAsia="Arial" w:hAnsi="Arial" w:cs="Arial"/>
        </w:rPr>
        <w:t>out asses</w:t>
      </w:r>
      <w:r>
        <w:rPr>
          <w:rFonts w:ascii="Arial" w:eastAsia="Arial" w:hAnsi="Arial" w:cs="Arial"/>
          <w:spacing w:val="-2"/>
        </w:rPr>
        <w:t>s</w:t>
      </w:r>
      <w:r>
        <w:rPr>
          <w:rFonts w:ascii="Arial" w:eastAsia="Arial" w:hAnsi="Arial" w:cs="Arial"/>
          <w:spacing w:val="1"/>
        </w:rPr>
        <w:t>m</w:t>
      </w:r>
      <w:r>
        <w:rPr>
          <w:rFonts w:ascii="Arial" w:eastAsia="Arial" w:hAnsi="Arial" w:cs="Arial"/>
        </w:rPr>
        <w:t>en</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O</w:t>
      </w:r>
      <w:r>
        <w:rPr>
          <w:rFonts w:ascii="Arial" w:eastAsia="Arial" w:hAnsi="Arial" w:cs="Arial"/>
        </w:rPr>
        <w:t>pe</w:t>
      </w:r>
      <w:r>
        <w:rPr>
          <w:rFonts w:ascii="Arial" w:eastAsia="Arial" w:hAnsi="Arial" w:cs="Arial"/>
          <w:spacing w:val="-2"/>
        </w:rPr>
        <w:t>r</w:t>
      </w:r>
      <w:r>
        <w:rPr>
          <w:rFonts w:ascii="Arial" w:eastAsia="Arial" w:hAnsi="Arial" w:cs="Arial"/>
        </w:rPr>
        <w:t>a</w:t>
      </w:r>
      <w:r>
        <w:rPr>
          <w:rFonts w:ascii="Arial" w:eastAsia="Arial" w:hAnsi="Arial" w:cs="Arial"/>
          <w:spacing w:val="1"/>
        </w:rPr>
        <w:t>t</w:t>
      </w:r>
      <w:r>
        <w:rPr>
          <w:rFonts w:ascii="Arial" w:eastAsia="Arial" w:hAnsi="Arial" w:cs="Arial"/>
          <w:spacing w:val="-3"/>
        </w:rPr>
        <w:t>o</w:t>
      </w:r>
      <w:r>
        <w:rPr>
          <w:rFonts w:ascii="Arial" w:eastAsia="Arial" w:hAnsi="Arial" w:cs="Arial"/>
          <w:spacing w:val="1"/>
        </w:rPr>
        <w:t>r</w:t>
      </w:r>
      <w:r>
        <w:rPr>
          <w:rFonts w:ascii="Arial" w:eastAsia="Arial" w:hAnsi="Arial" w:cs="Arial"/>
        </w:rPr>
        <w:t>s;</w:t>
      </w:r>
    </w:p>
    <w:p w:rsidR="000A5570" w:rsidRDefault="00863EB5">
      <w:pPr>
        <w:tabs>
          <w:tab w:val="left" w:pos="1000"/>
          <w:tab w:val="left" w:pos="1420"/>
          <w:tab w:val="left" w:pos="2740"/>
          <w:tab w:val="left" w:pos="3360"/>
          <w:tab w:val="left" w:pos="4680"/>
          <w:tab w:val="left" w:pos="5680"/>
          <w:tab w:val="left" w:pos="7000"/>
          <w:tab w:val="left" w:pos="8000"/>
          <w:tab w:val="left" w:pos="8520"/>
        </w:tabs>
        <w:spacing w:before="75" w:after="0" w:line="240" w:lineRule="auto"/>
        <w:ind w:left="1020" w:right="95" w:hanging="36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I</w:t>
      </w:r>
      <w:r>
        <w:rPr>
          <w:rFonts w:ascii="Arial" w:eastAsia="Arial" w:hAnsi="Arial" w:cs="Arial"/>
        </w:rPr>
        <w:t>n</w:t>
      </w:r>
      <w:r>
        <w:rPr>
          <w:rFonts w:ascii="Arial" w:eastAsia="Arial" w:hAnsi="Arial" w:cs="Arial"/>
        </w:rPr>
        <w:tab/>
        <w:t>con</w:t>
      </w:r>
      <w:r>
        <w:rPr>
          <w:rFonts w:ascii="Arial" w:eastAsia="Arial" w:hAnsi="Arial" w:cs="Arial"/>
          <w:spacing w:val="1"/>
        </w:rPr>
        <w:t>j</w:t>
      </w:r>
      <w:r>
        <w:rPr>
          <w:rFonts w:ascii="Arial" w:eastAsia="Arial" w:hAnsi="Arial" w:cs="Arial"/>
        </w:rPr>
        <w:t>un</w:t>
      </w:r>
      <w:r>
        <w:rPr>
          <w:rFonts w:ascii="Arial" w:eastAsia="Arial" w:hAnsi="Arial" w:cs="Arial"/>
          <w:spacing w:val="-2"/>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rPr>
        <w:tab/>
      </w:r>
      <w:r>
        <w:rPr>
          <w:rFonts w:ascii="Arial" w:eastAsia="Arial" w:hAnsi="Arial" w:cs="Arial"/>
          <w:spacing w:val="-4"/>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rPr>
        <w:tab/>
      </w:r>
      <w:r>
        <w:rPr>
          <w:rFonts w:ascii="Arial" w:eastAsia="Arial" w:hAnsi="Arial" w:cs="Arial"/>
          <w:spacing w:val="1"/>
        </w:rPr>
        <w:t>O</w:t>
      </w:r>
      <w:r>
        <w:rPr>
          <w:rFonts w:ascii="Arial" w:eastAsia="Arial" w:hAnsi="Arial" w:cs="Arial"/>
        </w:rPr>
        <w:t>n</w:t>
      </w:r>
      <w:r>
        <w:rPr>
          <w:rFonts w:ascii="Arial" w:eastAsia="Arial" w:hAnsi="Arial" w:cs="Arial"/>
          <w:spacing w:val="-1"/>
        </w:rPr>
        <w:t>-</w:t>
      </w:r>
      <w:r>
        <w:rPr>
          <w:rFonts w:ascii="Arial" w:eastAsia="Arial" w:hAnsi="Arial" w:cs="Arial"/>
          <w:spacing w:val="1"/>
        </w:rPr>
        <w:t>t</w:t>
      </w:r>
      <w:r>
        <w:rPr>
          <w:rFonts w:ascii="Arial" w:eastAsia="Arial" w:hAnsi="Arial" w:cs="Arial"/>
        </w:rPr>
        <w:t>he</w:t>
      </w:r>
      <w:r>
        <w:rPr>
          <w:rFonts w:ascii="Arial" w:eastAsia="Arial" w:hAnsi="Arial" w:cs="Arial"/>
          <w:spacing w:val="1"/>
        </w:rPr>
        <w:t>-</w:t>
      </w:r>
      <w:r>
        <w:rPr>
          <w:rFonts w:ascii="Arial" w:eastAsia="Arial" w:hAnsi="Arial" w:cs="Arial"/>
        </w:rPr>
        <w:t>Job</w:t>
      </w:r>
      <w:r>
        <w:rPr>
          <w:rFonts w:ascii="Arial" w:eastAsia="Arial" w:hAnsi="Arial" w:cs="Arial"/>
        </w:rPr>
        <w:tab/>
        <w:t>T</w:t>
      </w:r>
      <w:r>
        <w:rPr>
          <w:rFonts w:ascii="Arial" w:eastAsia="Arial" w:hAnsi="Arial" w:cs="Arial"/>
          <w:spacing w:val="1"/>
        </w:rPr>
        <w: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rPr>
        <w:tab/>
      </w:r>
      <w:r>
        <w:rPr>
          <w:rFonts w:ascii="Arial" w:eastAsia="Arial" w:hAnsi="Arial" w:cs="Arial"/>
          <w:spacing w:val="-1"/>
        </w:rPr>
        <w:t>I</w:t>
      </w:r>
      <w:r>
        <w:rPr>
          <w:rFonts w:ascii="Arial" w:eastAsia="Arial" w:hAnsi="Arial" w:cs="Arial"/>
        </w:rPr>
        <w:t>ns</w:t>
      </w:r>
      <w:r>
        <w:rPr>
          <w:rFonts w:ascii="Arial" w:eastAsia="Arial" w:hAnsi="Arial" w:cs="Arial"/>
          <w:spacing w:val="1"/>
        </w:rPr>
        <w:t>tr</w:t>
      </w:r>
      <w:r>
        <w:rPr>
          <w:rFonts w:ascii="Arial" w:eastAsia="Arial" w:hAnsi="Arial" w:cs="Arial"/>
        </w:rPr>
        <w:t>u</w:t>
      </w:r>
      <w:r>
        <w:rPr>
          <w:rFonts w:ascii="Arial" w:eastAsia="Arial" w:hAnsi="Arial" w:cs="Arial"/>
          <w:spacing w:val="-2"/>
        </w:rPr>
        <w:t>c</w:t>
      </w:r>
      <w:r>
        <w:rPr>
          <w:rFonts w:ascii="Arial" w:eastAsia="Arial" w:hAnsi="Arial" w:cs="Arial"/>
          <w:spacing w:val="1"/>
        </w:rPr>
        <w:t>t</w:t>
      </w:r>
      <w:r>
        <w:rPr>
          <w:rFonts w:ascii="Arial" w:eastAsia="Arial" w:hAnsi="Arial" w:cs="Arial"/>
        </w:rPr>
        <w:t>o</w:t>
      </w:r>
      <w:r>
        <w:rPr>
          <w:rFonts w:ascii="Arial" w:eastAsia="Arial" w:hAnsi="Arial" w:cs="Arial"/>
          <w:spacing w:val="-2"/>
        </w:rPr>
        <w:t>r</w:t>
      </w:r>
      <w:r>
        <w:rPr>
          <w:rFonts w:ascii="Arial" w:eastAsia="Arial" w:hAnsi="Arial" w:cs="Arial"/>
        </w:rPr>
        <w:t>s,</w:t>
      </w:r>
      <w:r>
        <w:rPr>
          <w:rFonts w:ascii="Arial" w:eastAsia="Arial" w:hAnsi="Arial" w:cs="Arial"/>
        </w:rPr>
        <w:tab/>
        <w:t>c</w:t>
      </w:r>
      <w:r>
        <w:rPr>
          <w:rFonts w:ascii="Arial" w:eastAsia="Arial" w:hAnsi="Arial" w:cs="Arial"/>
          <w:spacing w:val="-3"/>
        </w:rPr>
        <w:t>a</w:t>
      </w:r>
      <w:r>
        <w:rPr>
          <w:rFonts w:ascii="Arial" w:eastAsia="Arial" w:hAnsi="Arial" w:cs="Arial"/>
          <w:spacing w:val="1"/>
        </w:rPr>
        <w:t>rr</w:t>
      </w:r>
      <w:r>
        <w:rPr>
          <w:rFonts w:ascii="Arial" w:eastAsia="Arial" w:hAnsi="Arial" w:cs="Arial"/>
          <w:spacing w:val="-2"/>
        </w:rPr>
        <w:t>y</w:t>
      </w:r>
      <w:r>
        <w:rPr>
          <w:rFonts w:ascii="Arial" w:eastAsia="Arial" w:hAnsi="Arial" w:cs="Arial"/>
          <w:spacing w:val="-1"/>
        </w:rPr>
        <w:t>i</w:t>
      </w:r>
      <w:r>
        <w:rPr>
          <w:rFonts w:ascii="Arial" w:eastAsia="Arial" w:hAnsi="Arial" w:cs="Arial"/>
        </w:rPr>
        <w:t>ng</w:t>
      </w:r>
      <w:r>
        <w:rPr>
          <w:rFonts w:ascii="Arial" w:eastAsia="Arial" w:hAnsi="Arial" w:cs="Arial"/>
        </w:rPr>
        <w:tab/>
      </w:r>
      <w:r>
        <w:rPr>
          <w:rFonts w:ascii="Arial" w:eastAsia="Arial" w:hAnsi="Arial" w:cs="Arial"/>
          <w:spacing w:val="-3"/>
        </w:rPr>
        <w:t>o</w:t>
      </w:r>
      <w:r>
        <w:rPr>
          <w:rFonts w:ascii="Arial" w:eastAsia="Arial" w:hAnsi="Arial" w:cs="Arial"/>
        </w:rPr>
        <w:t>ut</w:t>
      </w:r>
      <w:r>
        <w:rPr>
          <w:rFonts w:ascii="Arial" w:eastAsia="Arial" w:hAnsi="Arial" w:cs="Arial"/>
        </w:rPr>
        <w:tab/>
      </w:r>
      <w:r>
        <w:rPr>
          <w:rFonts w:ascii="Arial" w:eastAsia="Arial" w:hAnsi="Arial" w:cs="Arial"/>
          <w:spacing w:val="1"/>
        </w:rPr>
        <w:t>r</w:t>
      </w:r>
      <w:r>
        <w:rPr>
          <w:rFonts w:ascii="Arial" w:eastAsia="Arial" w:hAnsi="Arial" w:cs="Arial"/>
        </w:rPr>
        <w:t>e</w:t>
      </w:r>
      <w:r>
        <w:rPr>
          <w:rFonts w:ascii="Arial" w:eastAsia="Arial" w:hAnsi="Arial" w:cs="Arial"/>
          <w:spacing w:val="-2"/>
        </w:rPr>
        <w:t>v</w:t>
      </w:r>
      <w:r>
        <w:rPr>
          <w:rFonts w:ascii="Arial" w:eastAsia="Arial" w:hAnsi="Arial" w:cs="Arial"/>
        </w:rPr>
        <w:t>a</w:t>
      </w:r>
      <w:r>
        <w:rPr>
          <w:rFonts w:ascii="Arial" w:eastAsia="Arial" w:hAnsi="Arial" w:cs="Arial"/>
          <w:spacing w:val="-1"/>
        </w:rPr>
        <w:t>li</w:t>
      </w:r>
      <w:r>
        <w:rPr>
          <w:rFonts w:ascii="Arial" w:eastAsia="Arial" w:hAnsi="Arial" w:cs="Arial"/>
        </w:rPr>
        <w:t>da</w:t>
      </w:r>
      <w:r>
        <w:rPr>
          <w:rFonts w:ascii="Arial" w:eastAsia="Arial" w:hAnsi="Arial" w:cs="Arial"/>
          <w:spacing w:val="1"/>
        </w:rPr>
        <w:t>t</w:t>
      </w:r>
      <w:r>
        <w:rPr>
          <w:rFonts w:ascii="Arial" w:eastAsia="Arial" w:hAnsi="Arial" w:cs="Arial"/>
          <w:spacing w:val="-1"/>
        </w:rPr>
        <w:t>i</w:t>
      </w:r>
      <w:r>
        <w:rPr>
          <w:rFonts w:ascii="Arial" w:eastAsia="Arial" w:hAnsi="Arial" w:cs="Arial"/>
        </w:rPr>
        <w:t>on assess</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rPr>
        <w:t>on</w:t>
      </w:r>
      <w:r>
        <w:rPr>
          <w:rFonts w:ascii="Arial" w:eastAsia="Arial" w:hAnsi="Arial" w:cs="Arial"/>
          <w:spacing w:val="1"/>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O</w:t>
      </w:r>
      <w:r>
        <w:rPr>
          <w:rFonts w:ascii="Arial" w:eastAsia="Arial" w:hAnsi="Arial" w:cs="Arial"/>
          <w:spacing w:val="-3"/>
        </w:rPr>
        <w:t>p</w:t>
      </w:r>
      <w:r>
        <w:rPr>
          <w:rFonts w:ascii="Arial" w:eastAsia="Arial" w:hAnsi="Arial" w:cs="Arial"/>
        </w:rPr>
        <w:t>e</w:t>
      </w:r>
      <w:r>
        <w:rPr>
          <w:rFonts w:ascii="Arial" w:eastAsia="Arial" w:hAnsi="Arial" w:cs="Arial"/>
          <w:spacing w:val="1"/>
        </w:rPr>
        <w:t>r</w:t>
      </w:r>
      <w:r>
        <w:rPr>
          <w:rFonts w:ascii="Arial" w:eastAsia="Arial" w:hAnsi="Arial" w:cs="Arial"/>
        </w:rPr>
        <w:t>a</w:t>
      </w:r>
      <w:r>
        <w:rPr>
          <w:rFonts w:ascii="Arial" w:eastAsia="Arial" w:hAnsi="Arial" w:cs="Arial"/>
          <w:spacing w:val="1"/>
        </w:rPr>
        <w:t>t</w:t>
      </w:r>
      <w:r>
        <w:rPr>
          <w:rFonts w:ascii="Arial" w:eastAsia="Arial" w:hAnsi="Arial" w:cs="Arial"/>
          <w:spacing w:val="-3"/>
        </w:rPr>
        <w:t>o</w:t>
      </w:r>
      <w:r>
        <w:rPr>
          <w:rFonts w:ascii="Arial" w:eastAsia="Arial" w:hAnsi="Arial" w:cs="Arial"/>
          <w:spacing w:val="1"/>
        </w:rPr>
        <w:t>r</w:t>
      </w:r>
      <w:r>
        <w:rPr>
          <w:rFonts w:ascii="Arial" w:eastAsia="Arial" w:hAnsi="Arial" w:cs="Arial"/>
        </w:rPr>
        <w:t>s.</w:t>
      </w:r>
    </w:p>
    <w:p w:rsidR="000A5570" w:rsidRDefault="000A5570">
      <w:pPr>
        <w:spacing w:before="17" w:after="0" w:line="220" w:lineRule="exact"/>
      </w:pPr>
    </w:p>
    <w:p w:rsidR="000A5570" w:rsidRDefault="00863EB5">
      <w:pPr>
        <w:spacing w:after="0" w:line="240" w:lineRule="auto"/>
        <w:ind w:left="298" w:right="3827"/>
        <w:jc w:val="both"/>
        <w:rPr>
          <w:rFonts w:ascii="Arial" w:eastAsia="Arial" w:hAnsi="Arial" w:cs="Arial"/>
          <w:sz w:val="24"/>
          <w:szCs w:val="24"/>
        </w:rPr>
      </w:pPr>
      <w:r>
        <w:rPr>
          <w:rFonts w:ascii="Arial" w:eastAsia="Arial" w:hAnsi="Arial" w:cs="Arial"/>
          <w:b/>
          <w:bCs/>
          <w:sz w:val="24"/>
          <w:szCs w:val="24"/>
        </w:rPr>
        <w:t xml:space="preserve">4         </w:t>
      </w:r>
      <w:r>
        <w:rPr>
          <w:rFonts w:ascii="Arial" w:eastAsia="Arial" w:hAnsi="Arial" w:cs="Arial"/>
          <w:b/>
          <w:bCs/>
          <w:spacing w:val="49"/>
          <w:sz w:val="24"/>
          <w:szCs w:val="24"/>
        </w:rPr>
        <w:t xml:space="preserve"> </w:t>
      </w:r>
      <w:r>
        <w:rPr>
          <w:rFonts w:ascii="Arial" w:eastAsia="Arial" w:hAnsi="Arial" w:cs="Arial"/>
          <w:b/>
          <w:bCs/>
          <w:sz w:val="24"/>
          <w:szCs w:val="24"/>
        </w:rPr>
        <w:t>KNO</w:t>
      </w:r>
      <w:r>
        <w:rPr>
          <w:rFonts w:ascii="Arial" w:eastAsia="Arial" w:hAnsi="Arial" w:cs="Arial"/>
          <w:b/>
          <w:bCs/>
          <w:spacing w:val="1"/>
          <w:sz w:val="24"/>
          <w:szCs w:val="24"/>
        </w:rPr>
        <w:t>W</w:t>
      </w:r>
      <w:r>
        <w:rPr>
          <w:rFonts w:ascii="Arial" w:eastAsia="Arial" w:hAnsi="Arial" w:cs="Arial"/>
          <w:b/>
          <w:bCs/>
          <w:sz w:val="24"/>
          <w:szCs w:val="24"/>
        </w:rPr>
        <w:t>L</w:t>
      </w:r>
      <w:r>
        <w:rPr>
          <w:rFonts w:ascii="Arial" w:eastAsia="Arial" w:hAnsi="Arial" w:cs="Arial"/>
          <w:b/>
          <w:bCs/>
          <w:spacing w:val="1"/>
          <w:sz w:val="24"/>
          <w:szCs w:val="24"/>
        </w:rPr>
        <w:t>E</w:t>
      </w:r>
      <w:r>
        <w:rPr>
          <w:rFonts w:ascii="Arial" w:eastAsia="Arial" w:hAnsi="Arial" w:cs="Arial"/>
          <w:b/>
          <w:bCs/>
          <w:sz w:val="24"/>
          <w:szCs w:val="24"/>
        </w:rPr>
        <w:t>DG</w:t>
      </w:r>
      <w:r>
        <w:rPr>
          <w:rFonts w:ascii="Arial" w:eastAsia="Arial" w:hAnsi="Arial" w:cs="Arial"/>
          <w:b/>
          <w:bCs/>
          <w:spacing w:val="1"/>
          <w:sz w:val="24"/>
          <w:szCs w:val="24"/>
        </w:rPr>
        <w:t>E</w:t>
      </w:r>
      <w:r>
        <w:rPr>
          <w:rFonts w:ascii="Arial" w:eastAsia="Arial" w:hAnsi="Arial" w:cs="Arial"/>
          <w:b/>
          <w:bCs/>
          <w:sz w:val="24"/>
          <w:szCs w:val="24"/>
        </w:rPr>
        <w:t>,</w:t>
      </w:r>
      <w:r>
        <w:rPr>
          <w:rFonts w:ascii="Arial" w:eastAsia="Arial" w:hAnsi="Arial" w:cs="Arial"/>
          <w:b/>
          <w:bCs/>
          <w:spacing w:val="-1"/>
          <w:sz w:val="24"/>
          <w:szCs w:val="24"/>
        </w:rPr>
        <w:t xml:space="preserve"> </w:t>
      </w:r>
      <w:r>
        <w:rPr>
          <w:rFonts w:ascii="Arial" w:eastAsia="Arial" w:hAnsi="Arial" w:cs="Arial"/>
          <w:b/>
          <w:bCs/>
          <w:spacing w:val="1"/>
          <w:sz w:val="24"/>
          <w:szCs w:val="24"/>
        </w:rPr>
        <w:t>S</w:t>
      </w:r>
      <w:r>
        <w:rPr>
          <w:rFonts w:ascii="Arial" w:eastAsia="Arial" w:hAnsi="Arial" w:cs="Arial"/>
          <w:b/>
          <w:bCs/>
          <w:sz w:val="24"/>
          <w:szCs w:val="24"/>
        </w:rPr>
        <w:t>KILLS</w:t>
      </w:r>
      <w:r>
        <w:rPr>
          <w:rFonts w:ascii="Arial" w:eastAsia="Arial" w:hAnsi="Arial" w:cs="Arial"/>
          <w:b/>
          <w:bCs/>
          <w:spacing w:val="4"/>
          <w:sz w:val="24"/>
          <w:szCs w:val="24"/>
        </w:rPr>
        <w:t xml:space="preserve"> </w:t>
      </w:r>
      <w:r>
        <w:rPr>
          <w:rFonts w:ascii="Arial" w:eastAsia="Arial" w:hAnsi="Arial" w:cs="Arial"/>
          <w:b/>
          <w:bCs/>
          <w:spacing w:val="-5"/>
          <w:sz w:val="24"/>
          <w:szCs w:val="24"/>
        </w:rPr>
        <w:t>A</w:t>
      </w:r>
      <w:r>
        <w:rPr>
          <w:rFonts w:ascii="Arial" w:eastAsia="Arial" w:hAnsi="Arial" w:cs="Arial"/>
          <w:b/>
          <w:bCs/>
          <w:sz w:val="24"/>
          <w:szCs w:val="24"/>
        </w:rPr>
        <w:t xml:space="preserve">ND </w:t>
      </w:r>
      <w:r>
        <w:rPr>
          <w:rFonts w:ascii="Arial" w:eastAsia="Arial" w:hAnsi="Arial" w:cs="Arial"/>
          <w:b/>
          <w:bCs/>
          <w:spacing w:val="1"/>
          <w:sz w:val="24"/>
          <w:szCs w:val="24"/>
        </w:rPr>
        <w:t>EXPE</w:t>
      </w:r>
      <w:r>
        <w:rPr>
          <w:rFonts w:ascii="Arial" w:eastAsia="Arial" w:hAnsi="Arial" w:cs="Arial"/>
          <w:b/>
          <w:bCs/>
          <w:sz w:val="24"/>
          <w:szCs w:val="24"/>
        </w:rPr>
        <w:t>RI</w:t>
      </w:r>
      <w:r>
        <w:rPr>
          <w:rFonts w:ascii="Arial" w:eastAsia="Arial" w:hAnsi="Arial" w:cs="Arial"/>
          <w:b/>
          <w:bCs/>
          <w:spacing w:val="1"/>
          <w:sz w:val="24"/>
          <w:szCs w:val="24"/>
        </w:rPr>
        <w:t>E</w:t>
      </w:r>
      <w:r>
        <w:rPr>
          <w:rFonts w:ascii="Arial" w:eastAsia="Arial" w:hAnsi="Arial" w:cs="Arial"/>
          <w:b/>
          <w:bCs/>
          <w:sz w:val="24"/>
          <w:szCs w:val="24"/>
        </w:rPr>
        <w:t>NCE</w:t>
      </w:r>
    </w:p>
    <w:p w:rsidR="000A5570" w:rsidRDefault="000A5570">
      <w:pPr>
        <w:spacing w:before="2" w:after="0" w:line="240" w:lineRule="exact"/>
        <w:rPr>
          <w:sz w:val="24"/>
          <w:szCs w:val="24"/>
        </w:rPr>
      </w:pPr>
    </w:p>
    <w:p w:rsidR="000A5570" w:rsidRDefault="00863EB5">
      <w:pPr>
        <w:spacing w:after="0" w:line="240" w:lineRule="auto"/>
        <w:ind w:left="298" w:right="99"/>
        <w:jc w:val="both"/>
        <w:rPr>
          <w:rFonts w:ascii="Arial" w:eastAsia="Arial" w:hAnsi="Arial" w:cs="Arial"/>
        </w:rPr>
      </w:pPr>
      <w:r>
        <w:rPr>
          <w:rFonts w:ascii="Arial" w:eastAsia="Arial" w:hAnsi="Arial" w:cs="Arial"/>
          <w:spacing w:val="-1"/>
        </w:rPr>
        <w:t>V</w:t>
      </w:r>
      <w:r>
        <w:rPr>
          <w:rFonts w:ascii="Arial" w:eastAsia="Arial" w:hAnsi="Arial" w:cs="Arial"/>
          <w:spacing w:val="2"/>
        </w:rPr>
        <w:t>T</w:t>
      </w:r>
      <w:r>
        <w:rPr>
          <w:rFonts w:ascii="Arial" w:eastAsia="Arial" w:hAnsi="Arial" w:cs="Arial"/>
        </w:rPr>
        <w:t>S</w:t>
      </w:r>
      <w:r>
        <w:rPr>
          <w:rFonts w:ascii="Arial" w:eastAsia="Arial" w:hAnsi="Arial" w:cs="Arial"/>
          <w:spacing w:val="3"/>
        </w:rPr>
        <w:t xml:space="preserve"> </w:t>
      </w:r>
      <w:r>
        <w:rPr>
          <w:rFonts w:ascii="Arial" w:eastAsia="Arial" w:hAnsi="Arial" w:cs="Arial"/>
          <w:spacing w:val="-1"/>
        </w:rPr>
        <w:t>P</w:t>
      </w:r>
      <w:r>
        <w:rPr>
          <w:rFonts w:ascii="Arial" w:eastAsia="Arial" w:hAnsi="Arial" w:cs="Arial"/>
        </w:rPr>
        <w:t>e</w:t>
      </w:r>
      <w:r>
        <w:rPr>
          <w:rFonts w:ascii="Arial" w:eastAsia="Arial" w:hAnsi="Arial" w:cs="Arial"/>
          <w:spacing w:val="1"/>
        </w:rPr>
        <w:t>r</w:t>
      </w:r>
      <w:r>
        <w:rPr>
          <w:rFonts w:ascii="Arial" w:eastAsia="Arial" w:hAnsi="Arial" w:cs="Arial"/>
        </w:rPr>
        <w:t>sonnel</w:t>
      </w:r>
      <w:r>
        <w:rPr>
          <w:rFonts w:ascii="Arial" w:eastAsia="Arial" w:hAnsi="Arial" w:cs="Arial"/>
          <w:spacing w:val="2"/>
        </w:rPr>
        <w:t xml:space="preserve"> </w:t>
      </w:r>
      <w:r>
        <w:rPr>
          <w:rFonts w:ascii="Arial" w:eastAsia="Arial" w:hAnsi="Arial" w:cs="Arial"/>
        </w:rPr>
        <w:t>unde</w:t>
      </w:r>
      <w:r>
        <w:rPr>
          <w:rFonts w:ascii="Arial" w:eastAsia="Arial" w:hAnsi="Arial" w:cs="Arial"/>
          <w:spacing w:val="-2"/>
        </w:rPr>
        <w:t>r</w:t>
      </w:r>
      <w:r>
        <w:rPr>
          <w:rFonts w:ascii="Arial" w:eastAsia="Arial" w:hAnsi="Arial" w:cs="Arial"/>
          <w:spacing w:val="1"/>
        </w:rPr>
        <w:t>t</w:t>
      </w:r>
      <w:r>
        <w:rPr>
          <w:rFonts w:ascii="Arial" w:eastAsia="Arial" w:hAnsi="Arial" w:cs="Arial"/>
          <w:spacing w:val="-3"/>
        </w:rPr>
        <w:t>a</w:t>
      </w:r>
      <w:r>
        <w:rPr>
          <w:rFonts w:ascii="Arial" w:eastAsia="Arial" w:hAnsi="Arial" w:cs="Arial"/>
          <w:spacing w:val="2"/>
        </w:rPr>
        <w:t>k</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5"/>
        </w:rPr>
        <w:t xml:space="preserve"> </w:t>
      </w:r>
      <w:r>
        <w:rPr>
          <w:rFonts w:ascii="Arial" w:eastAsia="Arial" w:hAnsi="Arial" w:cs="Arial"/>
          <w:spacing w:val="1"/>
        </w:rPr>
        <w:t>t</w:t>
      </w:r>
      <w:r>
        <w:rPr>
          <w:rFonts w:ascii="Arial" w:eastAsia="Arial" w:hAnsi="Arial" w:cs="Arial"/>
        </w:rPr>
        <w:t>hese</w:t>
      </w:r>
      <w:r>
        <w:rPr>
          <w:rFonts w:ascii="Arial" w:eastAsia="Arial" w:hAnsi="Arial" w:cs="Arial"/>
          <w:spacing w:val="3"/>
        </w:rPr>
        <w:t xml:space="preserve"> </w:t>
      </w:r>
      <w:r>
        <w:rPr>
          <w:rFonts w:ascii="Arial" w:eastAsia="Arial" w:hAnsi="Arial" w:cs="Arial"/>
          <w:spacing w:val="-3"/>
        </w:rPr>
        <w:t>a</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spacing w:val="-2"/>
        </w:rPr>
        <w:t>v</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es</w:t>
      </w:r>
      <w:r>
        <w:rPr>
          <w:rFonts w:ascii="Arial" w:eastAsia="Arial" w:hAnsi="Arial" w:cs="Arial"/>
          <w:spacing w:val="4"/>
        </w:rPr>
        <w:t xml:space="preserve"> </w:t>
      </w:r>
      <w:r>
        <w:rPr>
          <w:rFonts w:ascii="Arial" w:eastAsia="Arial" w:hAnsi="Arial" w:cs="Arial"/>
        </w:rPr>
        <w:t>and</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a</w:t>
      </w:r>
      <w:r>
        <w:rPr>
          <w:rFonts w:ascii="Arial" w:eastAsia="Arial" w:hAnsi="Arial" w:cs="Arial"/>
          <w:spacing w:val="-2"/>
        </w:rPr>
        <w:t>s</w:t>
      </w:r>
      <w:r>
        <w:rPr>
          <w:rFonts w:ascii="Arial" w:eastAsia="Arial" w:hAnsi="Arial" w:cs="Arial"/>
          <w:spacing w:val="2"/>
        </w:rPr>
        <w:t>k</w:t>
      </w:r>
      <w:r>
        <w:rPr>
          <w:rFonts w:ascii="Arial" w:eastAsia="Arial" w:hAnsi="Arial" w:cs="Arial"/>
        </w:rPr>
        <w:t>s</w:t>
      </w:r>
      <w:r>
        <w:rPr>
          <w:rFonts w:ascii="Arial" w:eastAsia="Arial" w:hAnsi="Arial" w:cs="Arial"/>
          <w:spacing w:val="4"/>
        </w:rPr>
        <w:t xml:space="preserve"> </w:t>
      </w:r>
      <w:r>
        <w:rPr>
          <w:rFonts w:ascii="Arial" w:eastAsia="Arial" w:hAnsi="Arial" w:cs="Arial"/>
        </w:rPr>
        <w:t>shou</w:t>
      </w:r>
      <w:r>
        <w:rPr>
          <w:rFonts w:ascii="Arial" w:eastAsia="Arial" w:hAnsi="Arial" w:cs="Arial"/>
          <w:spacing w:val="-1"/>
        </w:rPr>
        <w:t>l</w:t>
      </w:r>
      <w:r>
        <w:rPr>
          <w:rFonts w:ascii="Arial" w:eastAsia="Arial" w:hAnsi="Arial" w:cs="Arial"/>
        </w:rPr>
        <w:t>d</w:t>
      </w:r>
      <w:r>
        <w:rPr>
          <w:rFonts w:ascii="Arial" w:eastAsia="Arial" w:hAnsi="Arial" w:cs="Arial"/>
          <w:spacing w:val="3"/>
        </w:rPr>
        <w:t xml:space="preserve"> </w:t>
      </w:r>
      <w:r>
        <w:rPr>
          <w:rFonts w:ascii="Arial" w:eastAsia="Arial" w:hAnsi="Arial" w:cs="Arial"/>
        </w:rPr>
        <w:t>ho</w:t>
      </w:r>
      <w:r>
        <w:rPr>
          <w:rFonts w:ascii="Arial" w:eastAsia="Arial" w:hAnsi="Arial" w:cs="Arial"/>
          <w:spacing w:val="-1"/>
        </w:rPr>
        <w:t>l</w:t>
      </w:r>
      <w:r>
        <w:rPr>
          <w:rFonts w:ascii="Arial" w:eastAsia="Arial" w:hAnsi="Arial" w:cs="Arial"/>
        </w:rPr>
        <w:t>d</w:t>
      </w:r>
      <w:r>
        <w:rPr>
          <w:rFonts w:ascii="Arial" w:eastAsia="Arial" w:hAnsi="Arial" w:cs="Arial"/>
          <w:spacing w:val="3"/>
        </w:rPr>
        <w:t xml:space="preserve"> </w:t>
      </w:r>
      <w:r>
        <w:rPr>
          <w:rFonts w:ascii="Arial" w:eastAsia="Arial" w:hAnsi="Arial" w:cs="Arial"/>
        </w:rPr>
        <w:t>a</w:t>
      </w:r>
      <w:r>
        <w:rPr>
          <w:rFonts w:ascii="Arial" w:eastAsia="Arial" w:hAnsi="Arial" w:cs="Arial"/>
          <w:spacing w:val="3"/>
        </w:rPr>
        <w:t xml:space="preserve"> </w:t>
      </w:r>
      <w:r>
        <w:rPr>
          <w:rFonts w:ascii="Arial" w:eastAsia="Arial" w:hAnsi="Arial" w:cs="Arial"/>
        </w:rPr>
        <w:t>cu</w:t>
      </w:r>
      <w:r>
        <w:rPr>
          <w:rFonts w:ascii="Arial" w:eastAsia="Arial" w:hAnsi="Arial" w:cs="Arial"/>
          <w:spacing w:val="1"/>
        </w:rPr>
        <w:t>rr</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5"/>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 xml:space="preserve">S </w:t>
      </w:r>
      <w:r>
        <w:rPr>
          <w:rFonts w:ascii="Arial" w:eastAsia="Arial" w:hAnsi="Arial" w:cs="Arial"/>
          <w:spacing w:val="1"/>
        </w:rPr>
        <w:t>O</w:t>
      </w:r>
      <w:r>
        <w:rPr>
          <w:rFonts w:ascii="Arial" w:eastAsia="Arial" w:hAnsi="Arial" w:cs="Arial"/>
        </w:rPr>
        <w:t>pe</w:t>
      </w:r>
      <w:r>
        <w:rPr>
          <w:rFonts w:ascii="Arial" w:eastAsia="Arial" w:hAnsi="Arial" w:cs="Arial"/>
          <w:spacing w:val="1"/>
        </w:rPr>
        <w:t>r</w:t>
      </w:r>
      <w:r>
        <w:rPr>
          <w:rFonts w:ascii="Arial" w:eastAsia="Arial" w:hAnsi="Arial" w:cs="Arial"/>
          <w:spacing w:val="-3"/>
        </w:rPr>
        <w:t>a</w:t>
      </w:r>
      <w:r>
        <w:rPr>
          <w:rFonts w:ascii="Arial" w:eastAsia="Arial" w:hAnsi="Arial" w:cs="Arial"/>
          <w:spacing w:val="1"/>
        </w:rPr>
        <w:t>t</w:t>
      </w:r>
      <w:r>
        <w:rPr>
          <w:rFonts w:ascii="Arial" w:eastAsia="Arial" w:hAnsi="Arial" w:cs="Arial"/>
          <w:spacing w:val="-3"/>
        </w:rPr>
        <w:t>o</w:t>
      </w:r>
      <w:r>
        <w:rPr>
          <w:rFonts w:ascii="Arial" w:eastAsia="Arial" w:hAnsi="Arial" w:cs="Arial"/>
        </w:rPr>
        <w:t xml:space="preserve">r </w:t>
      </w:r>
      <w:r>
        <w:rPr>
          <w:rFonts w:ascii="Arial" w:eastAsia="Arial" w:hAnsi="Arial" w:cs="Arial"/>
          <w:spacing w:val="-1"/>
        </w:rPr>
        <w:t>C</w:t>
      </w:r>
      <w:r>
        <w:rPr>
          <w:rFonts w:ascii="Arial" w:eastAsia="Arial" w:hAnsi="Arial" w:cs="Arial"/>
        </w:rPr>
        <w:t>e</w:t>
      </w:r>
      <w:r>
        <w:rPr>
          <w:rFonts w:ascii="Arial" w:eastAsia="Arial" w:hAnsi="Arial" w:cs="Arial"/>
          <w:spacing w:val="1"/>
        </w:rPr>
        <w:t>rt</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ca</w:t>
      </w:r>
      <w:r>
        <w:rPr>
          <w:rFonts w:ascii="Arial" w:eastAsia="Arial" w:hAnsi="Arial" w:cs="Arial"/>
          <w:spacing w:val="1"/>
        </w:rPr>
        <w:t>t</w:t>
      </w:r>
      <w:r>
        <w:rPr>
          <w:rFonts w:ascii="Arial" w:eastAsia="Arial" w:hAnsi="Arial" w:cs="Arial"/>
        </w:rPr>
        <w:t xml:space="preserve">e and </w:t>
      </w:r>
      <w:r>
        <w:rPr>
          <w:rFonts w:ascii="Arial" w:eastAsia="Arial" w:hAnsi="Arial" w:cs="Arial"/>
          <w:spacing w:val="-1"/>
        </w:rPr>
        <w:t>t</w:t>
      </w:r>
      <w:r>
        <w:rPr>
          <w:rFonts w:ascii="Arial" w:eastAsia="Arial" w:hAnsi="Arial" w:cs="Arial"/>
        </w:rPr>
        <w:t>he app</w:t>
      </w:r>
      <w:r>
        <w:rPr>
          <w:rFonts w:ascii="Arial" w:eastAsia="Arial" w:hAnsi="Arial" w:cs="Arial"/>
          <w:spacing w:val="-2"/>
        </w:rPr>
        <w:t>r</w:t>
      </w:r>
      <w:r>
        <w:rPr>
          <w:rFonts w:ascii="Arial" w:eastAsia="Arial" w:hAnsi="Arial" w:cs="Arial"/>
        </w:rPr>
        <w:t>op</w:t>
      </w:r>
      <w:r>
        <w:rPr>
          <w:rFonts w:ascii="Arial" w:eastAsia="Arial" w:hAnsi="Arial" w:cs="Arial"/>
          <w:spacing w:val="1"/>
        </w:rPr>
        <w:t>r</w:t>
      </w:r>
      <w:r>
        <w:rPr>
          <w:rFonts w:ascii="Arial" w:eastAsia="Arial" w:hAnsi="Arial" w:cs="Arial"/>
          <w:spacing w:val="-1"/>
        </w:rPr>
        <w:t>i</w:t>
      </w:r>
      <w:r>
        <w:rPr>
          <w:rFonts w:ascii="Arial" w:eastAsia="Arial" w:hAnsi="Arial" w:cs="Arial"/>
        </w:rPr>
        <w:t>a</w:t>
      </w:r>
      <w:r>
        <w:rPr>
          <w:rFonts w:ascii="Arial" w:eastAsia="Arial" w:hAnsi="Arial" w:cs="Arial"/>
          <w:spacing w:val="1"/>
        </w:rPr>
        <w:t>t</w:t>
      </w:r>
      <w:r>
        <w:rPr>
          <w:rFonts w:ascii="Arial" w:eastAsia="Arial" w:hAnsi="Arial" w:cs="Arial"/>
        </w:rPr>
        <w:t>e endo</w:t>
      </w:r>
      <w:r>
        <w:rPr>
          <w:rFonts w:ascii="Arial" w:eastAsia="Arial" w:hAnsi="Arial" w:cs="Arial"/>
          <w:spacing w:val="1"/>
        </w:rPr>
        <w:t>r</w:t>
      </w:r>
      <w:r>
        <w:rPr>
          <w:rFonts w:ascii="Arial" w:eastAsia="Arial" w:hAnsi="Arial" w:cs="Arial"/>
        </w:rPr>
        <w:t>s</w:t>
      </w:r>
      <w:r>
        <w:rPr>
          <w:rFonts w:ascii="Arial" w:eastAsia="Arial" w:hAnsi="Arial" w:cs="Arial"/>
          <w:spacing w:val="-3"/>
        </w:rPr>
        <w:t>e</w:t>
      </w:r>
      <w:r>
        <w:rPr>
          <w:rFonts w:ascii="Arial" w:eastAsia="Arial" w:hAnsi="Arial" w:cs="Arial"/>
          <w:spacing w:val="1"/>
        </w:rPr>
        <w:t>m</w:t>
      </w:r>
      <w:r>
        <w:rPr>
          <w:rFonts w:ascii="Arial" w:eastAsia="Arial" w:hAnsi="Arial" w:cs="Arial"/>
        </w:rPr>
        <w:t>en</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V</w:t>
      </w:r>
      <w:r>
        <w:rPr>
          <w:rFonts w:ascii="Arial" w:eastAsia="Arial" w:hAnsi="Arial" w:cs="Arial"/>
          <w:spacing w:val="2"/>
        </w:rPr>
        <w:t>T</w:t>
      </w:r>
      <w:r>
        <w:rPr>
          <w:rFonts w:ascii="Arial" w:eastAsia="Arial" w:hAnsi="Arial" w:cs="Arial"/>
        </w:rPr>
        <w:t xml:space="preserve">S </w:t>
      </w:r>
      <w:r>
        <w:rPr>
          <w:rFonts w:ascii="Arial" w:eastAsia="Arial" w:hAnsi="Arial" w:cs="Arial"/>
          <w:spacing w:val="-1"/>
        </w:rPr>
        <w:t>C</w:t>
      </w:r>
      <w:r>
        <w:rPr>
          <w:rFonts w:ascii="Arial" w:eastAsia="Arial" w:hAnsi="Arial" w:cs="Arial"/>
        </w:rPr>
        <w:t>e</w:t>
      </w:r>
      <w:r>
        <w:rPr>
          <w:rFonts w:ascii="Arial" w:eastAsia="Arial" w:hAnsi="Arial" w:cs="Arial"/>
          <w:spacing w:val="1"/>
        </w:rPr>
        <w:t>rt</w:t>
      </w:r>
      <w:r>
        <w:rPr>
          <w:rFonts w:ascii="Arial" w:eastAsia="Arial" w:hAnsi="Arial" w:cs="Arial"/>
          <w:spacing w:val="-3"/>
        </w:rPr>
        <w:t>i</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 Log</w:t>
      </w:r>
      <w:r>
        <w:rPr>
          <w:rFonts w:ascii="Arial" w:eastAsia="Arial" w:hAnsi="Arial" w:cs="Arial"/>
          <w:spacing w:val="1"/>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2"/>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 xml:space="preserve">S </w:t>
      </w:r>
      <w:r>
        <w:rPr>
          <w:rFonts w:ascii="Arial" w:eastAsia="Arial" w:hAnsi="Arial" w:cs="Arial"/>
          <w:spacing w:val="-1"/>
        </w:rPr>
        <w:t>S</w:t>
      </w:r>
      <w:r>
        <w:rPr>
          <w:rFonts w:ascii="Arial" w:eastAsia="Arial" w:hAnsi="Arial" w:cs="Arial"/>
        </w:rPr>
        <w:t>up</w:t>
      </w:r>
      <w:r>
        <w:rPr>
          <w:rFonts w:ascii="Arial" w:eastAsia="Arial" w:hAnsi="Arial" w:cs="Arial"/>
          <w:spacing w:val="-3"/>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sor and</w:t>
      </w:r>
      <w:r>
        <w:rPr>
          <w:rFonts w:ascii="Arial" w:eastAsia="Arial" w:hAnsi="Arial" w:cs="Arial"/>
          <w:spacing w:val="-2"/>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 xml:space="preserve">r </w:t>
      </w:r>
      <w:r>
        <w:rPr>
          <w:rFonts w:ascii="Arial" w:eastAsia="Arial" w:hAnsi="Arial" w:cs="Arial"/>
          <w:spacing w:val="1"/>
        </w:rPr>
        <w:t>O</w:t>
      </w:r>
      <w:r>
        <w:rPr>
          <w:rFonts w:ascii="Arial" w:eastAsia="Arial" w:hAnsi="Arial" w:cs="Arial"/>
        </w:rPr>
        <w:t>n</w:t>
      </w:r>
      <w:r>
        <w:rPr>
          <w:rFonts w:ascii="Arial" w:eastAsia="Arial" w:hAnsi="Arial" w:cs="Arial"/>
          <w:spacing w:val="-1"/>
        </w:rPr>
        <w:t>-</w:t>
      </w:r>
      <w:r>
        <w:rPr>
          <w:rFonts w:ascii="Arial" w:eastAsia="Arial" w:hAnsi="Arial" w:cs="Arial"/>
          <w:spacing w:val="1"/>
        </w:rPr>
        <w:t>t</w:t>
      </w:r>
      <w:r>
        <w:rPr>
          <w:rFonts w:ascii="Arial" w:eastAsia="Arial" w:hAnsi="Arial" w:cs="Arial"/>
        </w:rPr>
        <w:t>he</w:t>
      </w:r>
      <w:r>
        <w:rPr>
          <w:rFonts w:ascii="Arial" w:eastAsia="Arial" w:hAnsi="Arial" w:cs="Arial"/>
          <w:spacing w:val="1"/>
        </w:rPr>
        <w:t>-</w:t>
      </w:r>
      <w:r>
        <w:rPr>
          <w:rFonts w:ascii="Arial" w:eastAsia="Arial" w:hAnsi="Arial" w:cs="Arial"/>
          <w:spacing w:val="-2"/>
        </w:rPr>
        <w:t>J</w:t>
      </w:r>
      <w:r>
        <w:rPr>
          <w:rFonts w:ascii="Arial" w:eastAsia="Arial" w:hAnsi="Arial" w:cs="Arial"/>
        </w:rPr>
        <w:t>ob</w:t>
      </w:r>
      <w:r>
        <w:rPr>
          <w:rFonts w:ascii="Arial" w:eastAsia="Arial" w:hAnsi="Arial" w:cs="Arial"/>
          <w:spacing w:val="-2"/>
        </w:rPr>
        <w:t xml:space="preserve">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w:t>
      </w:r>
      <w:r>
        <w:rPr>
          <w:rFonts w:ascii="Arial" w:eastAsia="Arial" w:hAnsi="Arial" w:cs="Arial"/>
        </w:rPr>
        <w:t xml:space="preserve">at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 xml:space="preserve">S </w:t>
      </w:r>
      <w:r>
        <w:rPr>
          <w:rFonts w:ascii="Arial" w:eastAsia="Arial" w:hAnsi="Arial" w:cs="Arial"/>
          <w:spacing w:val="-1"/>
        </w:rPr>
        <w:t>C</w:t>
      </w:r>
      <w:r>
        <w:rPr>
          <w:rFonts w:ascii="Arial" w:eastAsia="Arial" w:hAnsi="Arial" w:cs="Arial"/>
        </w:rPr>
        <w:t>en</w:t>
      </w:r>
      <w:r>
        <w:rPr>
          <w:rFonts w:ascii="Arial" w:eastAsia="Arial" w:hAnsi="Arial" w:cs="Arial"/>
          <w:spacing w:val="-1"/>
        </w:rPr>
        <w:t>t</w:t>
      </w:r>
      <w:r>
        <w:rPr>
          <w:rFonts w:ascii="Arial" w:eastAsia="Arial" w:hAnsi="Arial" w:cs="Arial"/>
          <w:spacing w:val="1"/>
        </w:rPr>
        <w:t>r</w:t>
      </w:r>
      <w:r>
        <w:rPr>
          <w:rFonts w:ascii="Arial" w:eastAsia="Arial" w:hAnsi="Arial" w:cs="Arial"/>
        </w:rPr>
        <w:t>e</w:t>
      </w:r>
      <w:r>
        <w:rPr>
          <w:rFonts w:ascii="Arial" w:eastAsia="Arial" w:hAnsi="Arial" w:cs="Arial"/>
          <w:spacing w:val="1"/>
        </w:rPr>
        <w:t xml:space="preserve"> </w:t>
      </w:r>
      <w:r>
        <w:rPr>
          <w:rFonts w:ascii="Arial" w:eastAsia="Arial" w:hAnsi="Arial" w:cs="Arial"/>
          <w:spacing w:val="-3"/>
        </w:rPr>
        <w:t>a</w:t>
      </w:r>
      <w:r>
        <w:rPr>
          <w:rFonts w:ascii="Arial" w:eastAsia="Arial" w:hAnsi="Arial" w:cs="Arial"/>
        </w:rPr>
        <w:t xml:space="preserve">t </w:t>
      </w:r>
      <w:r>
        <w:rPr>
          <w:rFonts w:ascii="Arial" w:eastAsia="Arial" w:hAnsi="Arial" w:cs="Arial"/>
          <w:spacing w:val="-4"/>
        </w:rPr>
        <w:t>w</w:t>
      </w:r>
      <w:r>
        <w:rPr>
          <w:rFonts w:ascii="Arial" w:eastAsia="Arial" w:hAnsi="Arial" w:cs="Arial"/>
          <w:spacing w:val="2"/>
        </w:rPr>
        <w:t>h</w:t>
      </w:r>
      <w:r>
        <w:rPr>
          <w:rFonts w:ascii="Arial" w:eastAsia="Arial" w:hAnsi="Arial" w:cs="Arial"/>
          <w:spacing w:val="-1"/>
        </w:rPr>
        <w:t>i</w:t>
      </w:r>
      <w:r>
        <w:rPr>
          <w:rFonts w:ascii="Arial" w:eastAsia="Arial" w:hAnsi="Arial" w:cs="Arial"/>
        </w:rPr>
        <w:t>ch</w:t>
      </w:r>
      <w:r>
        <w:rPr>
          <w:rFonts w:ascii="Arial" w:eastAsia="Arial" w:hAnsi="Arial" w:cs="Arial"/>
          <w:spacing w:val="1"/>
        </w:rPr>
        <w:t xml:space="preserve"> t</w:t>
      </w:r>
      <w:r>
        <w:rPr>
          <w:rFonts w:ascii="Arial" w:eastAsia="Arial" w:hAnsi="Arial" w:cs="Arial"/>
        </w:rPr>
        <w:t>he</w:t>
      </w:r>
      <w:r>
        <w:rPr>
          <w:rFonts w:ascii="Arial" w:eastAsia="Arial" w:hAnsi="Arial" w:cs="Arial"/>
          <w:spacing w:val="1"/>
        </w:rPr>
        <w:t xml:space="preserve"> </w:t>
      </w:r>
      <w:r>
        <w:rPr>
          <w:rFonts w:ascii="Arial" w:eastAsia="Arial" w:hAnsi="Arial" w:cs="Arial"/>
          <w:spacing w:val="-1"/>
        </w:rPr>
        <w:t>S</w:t>
      </w:r>
      <w:r>
        <w:rPr>
          <w:rFonts w:ascii="Arial" w:eastAsia="Arial" w:hAnsi="Arial" w:cs="Arial"/>
        </w:rPr>
        <w:t>up</w:t>
      </w:r>
      <w:r>
        <w:rPr>
          <w:rFonts w:ascii="Arial" w:eastAsia="Arial" w:hAnsi="Arial" w:cs="Arial"/>
          <w:spacing w:val="-3"/>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sor</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e</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o</w:t>
      </w:r>
      <w:r>
        <w:rPr>
          <w:rFonts w:ascii="Arial" w:eastAsia="Arial" w:hAnsi="Arial" w:cs="Arial"/>
          <w:spacing w:val="-2"/>
        </w:rPr>
        <w:t>y</w:t>
      </w:r>
      <w:r>
        <w:rPr>
          <w:rFonts w:ascii="Arial" w:eastAsia="Arial" w:hAnsi="Arial" w:cs="Arial"/>
        </w:rPr>
        <w:t>ed.</w:t>
      </w:r>
    </w:p>
    <w:p w:rsidR="000A5570" w:rsidRDefault="000A5570">
      <w:pPr>
        <w:spacing w:before="9" w:after="0" w:line="110" w:lineRule="exact"/>
        <w:rPr>
          <w:sz w:val="11"/>
          <w:szCs w:val="11"/>
        </w:rPr>
      </w:pPr>
    </w:p>
    <w:p w:rsidR="000A5570" w:rsidRDefault="00863EB5">
      <w:pPr>
        <w:spacing w:after="0" w:line="240" w:lineRule="auto"/>
        <w:ind w:left="298" w:right="100"/>
        <w:jc w:val="both"/>
        <w:rPr>
          <w:rFonts w:ascii="Arial" w:eastAsia="Arial" w:hAnsi="Arial" w:cs="Arial"/>
        </w:rPr>
      </w:pPr>
      <w:r>
        <w:rPr>
          <w:rFonts w:ascii="Arial" w:eastAsia="Arial" w:hAnsi="Arial" w:cs="Arial"/>
          <w:spacing w:val="-1"/>
        </w:rPr>
        <w:t>U</w:t>
      </w:r>
      <w:r>
        <w:rPr>
          <w:rFonts w:ascii="Arial" w:eastAsia="Arial" w:hAnsi="Arial" w:cs="Arial"/>
        </w:rPr>
        <w:t>n</w:t>
      </w:r>
      <w:r>
        <w:rPr>
          <w:rFonts w:ascii="Arial" w:eastAsia="Arial" w:hAnsi="Arial" w:cs="Arial"/>
          <w:spacing w:val="-1"/>
        </w:rPr>
        <w:t>l</w:t>
      </w:r>
      <w:r>
        <w:rPr>
          <w:rFonts w:ascii="Arial" w:eastAsia="Arial" w:hAnsi="Arial" w:cs="Arial"/>
        </w:rPr>
        <w:t>ess</w:t>
      </w:r>
      <w:r>
        <w:rPr>
          <w:rFonts w:ascii="Arial" w:eastAsia="Arial" w:hAnsi="Arial" w:cs="Arial"/>
          <w:spacing w:val="13"/>
        </w:rPr>
        <w:t xml:space="preserve"> </w:t>
      </w:r>
      <w:r>
        <w:rPr>
          <w:rFonts w:ascii="Arial" w:eastAsia="Arial" w:hAnsi="Arial" w:cs="Arial"/>
          <w:spacing w:val="1"/>
        </w:rPr>
        <w:t>r</w:t>
      </w:r>
      <w:r>
        <w:rPr>
          <w:rFonts w:ascii="Arial" w:eastAsia="Arial" w:hAnsi="Arial" w:cs="Arial"/>
        </w:rPr>
        <w:t>ec</w:t>
      </w:r>
      <w:r>
        <w:rPr>
          <w:rFonts w:ascii="Arial" w:eastAsia="Arial" w:hAnsi="Arial" w:cs="Arial"/>
          <w:spacing w:val="1"/>
        </w:rPr>
        <w:t>r</w:t>
      </w:r>
      <w:r>
        <w:rPr>
          <w:rFonts w:ascii="Arial" w:eastAsia="Arial" w:hAnsi="Arial" w:cs="Arial"/>
        </w:rPr>
        <w:t>u</w:t>
      </w:r>
      <w:r>
        <w:rPr>
          <w:rFonts w:ascii="Arial" w:eastAsia="Arial" w:hAnsi="Arial" w:cs="Arial"/>
          <w:spacing w:val="-1"/>
        </w:rPr>
        <w:t>i</w:t>
      </w:r>
      <w:r>
        <w:rPr>
          <w:rFonts w:ascii="Arial" w:eastAsia="Arial" w:hAnsi="Arial" w:cs="Arial"/>
          <w:spacing w:val="1"/>
        </w:rPr>
        <w:t>t</w:t>
      </w:r>
      <w:r>
        <w:rPr>
          <w:rFonts w:ascii="Arial" w:eastAsia="Arial" w:hAnsi="Arial" w:cs="Arial"/>
        </w:rPr>
        <w:t>ed</w:t>
      </w:r>
      <w:r>
        <w:rPr>
          <w:rFonts w:ascii="Arial" w:eastAsia="Arial" w:hAnsi="Arial" w:cs="Arial"/>
          <w:spacing w:val="13"/>
        </w:rPr>
        <w:t xml:space="preserve"> </w:t>
      </w:r>
      <w:r>
        <w:rPr>
          <w:rFonts w:ascii="Arial" w:eastAsia="Arial" w:hAnsi="Arial" w:cs="Arial"/>
        </w:rPr>
        <w:t>d</w:t>
      </w:r>
      <w:r>
        <w:rPr>
          <w:rFonts w:ascii="Arial" w:eastAsia="Arial" w:hAnsi="Arial" w:cs="Arial"/>
          <w:spacing w:val="-1"/>
        </w:rPr>
        <w:t>i</w:t>
      </w:r>
      <w:r>
        <w:rPr>
          <w:rFonts w:ascii="Arial" w:eastAsia="Arial" w:hAnsi="Arial" w:cs="Arial"/>
          <w:spacing w:val="1"/>
        </w:rPr>
        <w:t>r</w:t>
      </w:r>
      <w:r>
        <w:rPr>
          <w:rFonts w:ascii="Arial" w:eastAsia="Arial" w:hAnsi="Arial" w:cs="Arial"/>
        </w:rPr>
        <w:t>ec</w:t>
      </w:r>
      <w:r>
        <w:rPr>
          <w:rFonts w:ascii="Arial" w:eastAsia="Arial" w:hAnsi="Arial" w:cs="Arial"/>
          <w:spacing w:val="1"/>
        </w:rPr>
        <w:t>t</w:t>
      </w:r>
      <w:r>
        <w:rPr>
          <w:rFonts w:ascii="Arial" w:eastAsia="Arial" w:hAnsi="Arial" w:cs="Arial"/>
          <w:spacing w:val="-1"/>
        </w:rPr>
        <w:t>l</w:t>
      </w:r>
      <w:r>
        <w:rPr>
          <w:rFonts w:ascii="Arial" w:eastAsia="Arial" w:hAnsi="Arial" w:cs="Arial"/>
          <w:spacing w:val="-2"/>
        </w:rPr>
        <w:t>y</w:t>
      </w:r>
      <w:r>
        <w:rPr>
          <w:rFonts w:ascii="Arial" w:eastAsia="Arial" w:hAnsi="Arial" w:cs="Arial"/>
        </w:rPr>
        <w:t>,</w:t>
      </w:r>
      <w:r>
        <w:rPr>
          <w:rFonts w:ascii="Arial" w:eastAsia="Arial" w:hAnsi="Arial" w:cs="Arial"/>
          <w:spacing w:val="14"/>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S</w:t>
      </w:r>
      <w:r>
        <w:rPr>
          <w:rFonts w:ascii="Arial" w:eastAsia="Arial" w:hAnsi="Arial" w:cs="Arial"/>
          <w:spacing w:val="12"/>
        </w:rPr>
        <w:t xml:space="preserve"> </w:t>
      </w:r>
      <w:r>
        <w:rPr>
          <w:rFonts w:ascii="Arial" w:eastAsia="Arial" w:hAnsi="Arial" w:cs="Arial"/>
          <w:spacing w:val="-1"/>
        </w:rPr>
        <w:t>S</w:t>
      </w:r>
      <w:r>
        <w:rPr>
          <w:rFonts w:ascii="Arial" w:eastAsia="Arial" w:hAnsi="Arial" w:cs="Arial"/>
        </w:rPr>
        <w:t>upe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so</w:t>
      </w:r>
      <w:r>
        <w:rPr>
          <w:rFonts w:ascii="Arial" w:eastAsia="Arial" w:hAnsi="Arial" w:cs="Arial"/>
          <w:spacing w:val="1"/>
        </w:rPr>
        <w:t>r</w:t>
      </w:r>
      <w:r>
        <w:rPr>
          <w:rFonts w:ascii="Arial" w:eastAsia="Arial" w:hAnsi="Arial" w:cs="Arial"/>
        </w:rPr>
        <w:t>s</w:t>
      </w:r>
      <w:r>
        <w:rPr>
          <w:rFonts w:ascii="Arial" w:eastAsia="Arial" w:hAnsi="Arial" w:cs="Arial"/>
          <w:spacing w:val="13"/>
        </w:rPr>
        <w:t xml:space="preserve"> </w:t>
      </w:r>
      <w:r>
        <w:rPr>
          <w:rFonts w:ascii="Arial" w:eastAsia="Arial" w:hAnsi="Arial" w:cs="Arial"/>
        </w:rPr>
        <w:t>shou</w:t>
      </w:r>
      <w:r>
        <w:rPr>
          <w:rFonts w:ascii="Arial" w:eastAsia="Arial" w:hAnsi="Arial" w:cs="Arial"/>
          <w:spacing w:val="1"/>
        </w:rPr>
        <w:t>l</w:t>
      </w:r>
      <w:r>
        <w:rPr>
          <w:rFonts w:ascii="Arial" w:eastAsia="Arial" w:hAnsi="Arial" w:cs="Arial"/>
        </w:rPr>
        <w:t>d</w:t>
      </w:r>
      <w:r>
        <w:rPr>
          <w:rFonts w:ascii="Arial" w:eastAsia="Arial" w:hAnsi="Arial" w:cs="Arial"/>
          <w:spacing w:val="13"/>
        </w:rPr>
        <w:t xml:space="preserve"> </w:t>
      </w:r>
      <w:r>
        <w:rPr>
          <w:rFonts w:ascii="Arial" w:eastAsia="Arial" w:hAnsi="Arial" w:cs="Arial"/>
        </w:rPr>
        <w:t>p</w:t>
      </w:r>
      <w:r>
        <w:rPr>
          <w:rFonts w:ascii="Arial" w:eastAsia="Arial" w:hAnsi="Arial" w:cs="Arial"/>
          <w:spacing w:val="1"/>
        </w:rPr>
        <w:t>r</w:t>
      </w:r>
      <w:r>
        <w:rPr>
          <w:rFonts w:ascii="Arial" w:eastAsia="Arial" w:hAnsi="Arial" w:cs="Arial"/>
          <w:spacing w:val="-3"/>
        </w:rPr>
        <w:t>e</w:t>
      </w:r>
      <w:r>
        <w:rPr>
          <w:rFonts w:ascii="Arial" w:eastAsia="Arial" w:hAnsi="Arial" w:cs="Arial"/>
          <w:spacing w:val="3"/>
        </w:rPr>
        <w:t>f</w:t>
      </w:r>
      <w:r>
        <w:rPr>
          <w:rFonts w:ascii="Arial" w:eastAsia="Arial" w:hAnsi="Arial" w:cs="Arial"/>
        </w:rPr>
        <w:t>e</w:t>
      </w:r>
      <w:r>
        <w:rPr>
          <w:rFonts w:ascii="Arial" w:eastAsia="Arial" w:hAnsi="Arial" w:cs="Arial"/>
          <w:spacing w:val="1"/>
        </w:rPr>
        <w:t>r</w:t>
      </w:r>
      <w:r>
        <w:rPr>
          <w:rFonts w:ascii="Arial" w:eastAsia="Arial" w:hAnsi="Arial" w:cs="Arial"/>
        </w:rPr>
        <w:t>ab</w:t>
      </w:r>
      <w:r>
        <w:rPr>
          <w:rFonts w:ascii="Arial" w:eastAsia="Arial" w:hAnsi="Arial" w:cs="Arial"/>
          <w:spacing w:val="-1"/>
        </w:rPr>
        <w:t>l</w:t>
      </w:r>
      <w:r>
        <w:rPr>
          <w:rFonts w:ascii="Arial" w:eastAsia="Arial" w:hAnsi="Arial" w:cs="Arial"/>
        </w:rPr>
        <w:t>y</w:t>
      </w:r>
      <w:r>
        <w:rPr>
          <w:rFonts w:ascii="Arial" w:eastAsia="Arial" w:hAnsi="Arial" w:cs="Arial"/>
          <w:spacing w:val="11"/>
        </w:rPr>
        <w:t xml:space="preserve"> </w:t>
      </w:r>
      <w:r>
        <w:rPr>
          <w:rFonts w:ascii="Arial" w:eastAsia="Arial" w:hAnsi="Arial" w:cs="Arial"/>
        </w:rPr>
        <w:t>ha</w:t>
      </w:r>
      <w:r>
        <w:rPr>
          <w:rFonts w:ascii="Arial" w:eastAsia="Arial" w:hAnsi="Arial" w:cs="Arial"/>
          <w:spacing w:val="-2"/>
        </w:rPr>
        <w:t>v</w:t>
      </w:r>
      <w:r>
        <w:rPr>
          <w:rFonts w:ascii="Arial" w:eastAsia="Arial" w:hAnsi="Arial" w:cs="Arial"/>
        </w:rPr>
        <w:t>e</w:t>
      </w:r>
      <w:r>
        <w:rPr>
          <w:rFonts w:ascii="Arial" w:eastAsia="Arial" w:hAnsi="Arial" w:cs="Arial"/>
          <w:spacing w:val="15"/>
        </w:rPr>
        <w:t xml:space="preserve"> </w:t>
      </w:r>
      <w:r>
        <w:rPr>
          <w:rFonts w:ascii="Arial" w:eastAsia="Arial" w:hAnsi="Arial" w:cs="Arial"/>
        </w:rPr>
        <w:t>app</w:t>
      </w:r>
      <w:r>
        <w:rPr>
          <w:rFonts w:ascii="Arial" w:eastAsia="Arial" w:hAnsi="Arial" w:cs="Arial"/>
          <w:spacing w:val="1"/>
        </w:rPr>
        <w:t>r</w:t>
      </w:r>
      <w:r>
        <w:rPr>
          <w:rFonts w:ascii="Arial" w:eastAsia="Arial" w:hAnsi="Arial" w:cs="Arial"/>
        </w:rPr>
        <w:t>op</w:t>
      </w:r>
      <w:r>
        <w:rPr>
          <w:rFonts w:ascii="Arial" w:eastAsia="Arial" w:hAnsi="Arial" w:cs="Arial"/>
          <w:spacing w:val="1"/>
        </w:rPr>
        <w:t>r</w:t>
      </w:r>
      <w:r>
        <w:rPr>
          <w:rFonts w:ascii="Arial" w:eastAsia="Arial" w:hAnsi="Arial" w:cs="Arial"/>
          <w:spacing w:val="-1"/>
        </w:rPr>
        <w:t>i</w:t>
      </w:r>
      <w:r>
        <w:rPr>
          <w:rFonts w:ascii="Arial" w:eastAsia="Arial" w:hAnsi="Arial" w:cs="Arial"/>
        </w:rPr>
        <w:t>a</w:t>
      </w:r>
      <w:r>
        <w:rPr>
          <w:rFonts w:ascii="Arial" w:eastAsia="Arial" w:hAnsi="Arial" w:cs="Arial"/>
          <w:spacing w:val="1"/>
        </w:rPr>
        <w:t>t</w:t>
      </w:r>
      <w:r>
        <w:rPr>
          <w:rFonts w:ascii="Arial" w:eastAsia="Arial" w:hAnsi="Arial" w:cs="Arial"/>
        </w:rPr>
        <w:t>e</w:t>
      </w:r>
      <w:r>
        <w:rPr>
          <w:rFonts w:ascii="Arial" w:eastAsia="Arial" w:hAnsi="Arial" w:cs="Arial"/>
          <w:spacing w:val="13"/>
        </w:rPr>
        <w:t xml:space="preserve"> </w:t>
      </w:r>
      <w:r>
        <w:rPr>
          <w:rFonts w:ascii="Arial" w:eastAsia="Arial" w:hAnsi="Arial" w:cs="Arial"/>
        </w:rPr>
        <w:t>e</w:t>
      </w:r>
      <w:r>
        <w:rPr>
          <w:rFonts w:ascii="Arial" w:eastAsia="Arial" w:hAnsi="Arial" w:cs="Arial"/>
          <w:spacing w:val="-2"/>
        </w:rPr>
        <w:t>x</w:t>
      </w:r>
      <w:r>
        <w:rPr>
          <w:rFonts w:ascii="Arial" w:eastAsia="Arial" w:hAnsi="Arial" w:cs="Arial"/>
        </w:rPr>
        <w:t>pe</w:t>
      </w:r>
      <w:r>
        <w:rPr>
          <w:rFonts w:ascii="Arial" w:eastAsia="Arial" w:hAnsi="Arial" w:cs="Arial"/>
          <w:spacing w:val="1"/>
        </w:rPr>
        <w:t>r</w:t>
      </w:r>
      <w:r>
        <w:rPr>
          <w:rFonts w:ascii="Arial" w:eastAsia="Arial" w:hAnsi="Arial" w:cs="Arial"/>
          <w:spacing w:val="-1"/>
        </w:rPr>
        <w:t>i</w:t>
      </w:r>
      <w:r>
        <w:rPr>
          <w:rFonts w:ascii="Arial" w:eastAsia="Arial" w:hAnsi="Arial" w:cs="Arial"/>
        </w:rPr>
        <w:t>ence</w:t>
      </w:r>
      <w:r>
        <w:rPr>
          <w:rFonts w:ascii="Arial" w:eastAsia="Arial" w:hAnsi="Arial" w:cs="Arial"/>
          <w:spacing w:val="13"/>
        </w:rPr>
        <w:t xml:space="preserve"> </w:t>
      </w:r>
      <w:r>
        <w:rPr>
          <w:rFonts w:ascii="Arial" w:eastAsia="Arial" w:hAnsi="Arial" w:cs="Arial"/>
        </w:rPr>
        <w:t>as</w:t>
      </w:r>
      <w:r>
        <w:rPr>
          <w:rFonts w:ascii="Arial" w:eastAsia="Arial" w:hAnsi="Arial" w:cs="Arial"/>
          <w:spacing w:val="13"/>
        </w:rPr>
        <w:t xml:space="preserve"> </w:t>
      </w:r>
      <w:r>
        <w:rPr>
          <w:rFonts w:ascii="Arial" w:eastAsia="Arial" w:hAnsi="Arial" w:cs="Arial"/>
        </w:rPr>
        <w:t>a</w:t>
      </w:r>
    </w:p>
    <w:p w:rsidR="000A5570" w:rsidRDefault="00863EB5">
      <w:pPr>
        <w:spacing w:before="1" w:after="0" w:line="240" w:lineRule="auto"/>
        <w:ind w:left="298" w:right="3658"/>
        <w:jc w:val="both"/>
        <w:rPr>
          <w:rFonts w:ascii="Arial" w:eastAsia="Arial" w:hAnsi="Arial" w:cs="Arial"/>
        </w:rPr>
      </w:pPr>
      <w:r>
        <w:rPr>
          <w:rFonts w:ascii="Arial" w:eastAsia="Arial" w:hAnsi="Arial" w:cs="Arial"/>
          <w:spacing w:val="-1"/>
        </w:rPr>
        <w:t>V</w:t>
      </w:r>
      <w:r>
        <w:rPr>
          <w:rFonts w:ascii="Arial" w:eastAsia="Arial" w:hAnsi="Arial" w:cs="Arial"/>
          <w:spacing w:val="2"/>
        </w:rPr>
        <w:t>T</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O</w:t>
      </w:r>
      <w:r>
        <w:rPr>
          <w:rFonts w:ascii="Arial" w:eastAsia="Arial" w:hAnsi="Arial" w:cs="Arial"/>
        </w:rPr>
        <w:t>pe</w:t>
      </w:r>
      <w:r>
        <w:rPr>
          <w:rFonts w:ascii="Arial" w:eastAsia="Arial" w:hAnsi="Arial" w:cs="Arial"/>
          <w:spacing w:val="1"/>
        </w:rPr>
        <w:t>r</w:t>
      </w:r>
      <w:r>
        <w:rPr>
          <w:rFonts w:ascii="Arial" w:eastAsia="Arial" w:hAnsi="Arial" w:cs="Arial"/>
          <w:spacing w:val="-3"/>
        </w:rPr>
        <w:t>a</w:t>
      </w:r>
      <w:r>
        <w:rPr>
          <w:rFonts w:ascii="Arial" w:eastAsia="Arial" w:hAnsi="Arial" w:cs="Arial"/>
          <w:spacing w:val="1"/>
        </w:rPr>
        <w:t>t</w:t>
      </w:r>
      <w:r>
        <w:rPr>
          <w:rFonts w:ascii="Arial" w:eastAsia="Arial" w:hAnsi="Arial" w:cs="Arial"/>
        </w:rPr>
        <w:t>or as</w:t>
      </w:r>
      <w:r>
        <w:rPr>
          <w:rFonts w:ascii="Arial" w:eastAsia="Arial" w:hAnsi="Arial" w:cs="Arial"/>
          <w:spacing w:val="-1"/>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spacing w:val="-3"/>
        </w:rPr>
        <w:t>e</w:t>
      </w:r>
      <w:r>
        <w:rPr>
          <w:rFonts w:ascii="Arial" w:eastAsia="Arial" w:hAnsi="Arial" w:cs="Arial"/>
        </w:rPr>
        <w:t>d</w:t>
      </w:r>
      <w:r>
        <w:rPr>
          <w:rFonts w:ascii="Arial" w:eastAsia="Arial" w:hAnsi="Arial" w:cs="Arial"/>
          <w:spacing w:val="1"/>
        </w:rPr>
        <w:t xml:space="preserve"> </w:t>
      </w:r>
      <w:r>
        <w:rPr>
          <w:rFonts w:ascii="Arial" w:eastAsia="Arial" w:hAnsi="Arial" w:cs="Arial"/>
        </w:rPr>
        <w:t>by</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1"/>
        </w:rPr>
        <w:t>C</w:t>
      </w:r>
      <w:r>
        <w:rPr>
          <w:rFonts w:ascii="Arial" w:eastAsia="Arial" w:hAnsi="Arial" w:cs="Arial"/>
          <w:spacing w:val="-3"/>
        </w:rPr>
        <w:t>o</w:t>
      </w:r>
      <w:r>
        <w:rPr>
          <w:rFonts w:ascii="Arial" w:eastAsia="Arial" w:hAnsi="Arial" w:cs="Arial"/>
          <w:spacing w:val="1"/>
        </w:rPr>
        <w:t>m</w:t>
      </w:r>
      <w:r>
        <w:rPr>
          <w:rFonts w:ascii="Arial" w:eastAsia="Arial" w:hAnsi="Arial" w:cs="Arial"/>
        </w:rPr>
        <w:t>pe</w:t>
      </w:r>
      <w:r>
        <w:rPr>
          <w:rFonts w:ascii="Arial" w:eastAsia="Arial" w:hAnsi="Arial" w:cs="Arial"/>
          <w:spacing w:val="1"/>
        </w:rPr>
        <w:t>t</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A</w:t>
      </w:r>
      <w:r>
        <w:rPr>
          <w:rFonts w:ascii="Arial" w:eastAsia="Arial" w:hAnsi="Arial" w:cs="Arial"/>
        </w:rPr>
        <w:t>u</w:t>
      </w:r>
      <w:r>
        <w:rPr>
          <w:rFonts w:ascii="Arial" w:eastAsia="Arial" w:hAnsi="Arial" w:cs="Arial"/>
          <w:spacing w:val="1"/>
        </w:rPr>
        <w:t>t</w:t>
      </w:r>
      <w:r>
        <w:rPr>
          <w:rFonts w:ascii="Arial" w:eastAsia="Arial" w:hAnsi="Arial" w:cs="Arial"/>
        </w:rPr>
        <w:t>ho</w:t>
      </w:r>
      <w:r>
        <w:rPr>
          <w:rFonts w:ascii="Arial" w:eastAsia="Arial" w:hAnsi="Arial" w:cs="Arial"/>
          <w:spacing w:val="1"/>
        </w:rPr>
        <w:t>r</w:t>
      </w:r>
      <w:r>
        <w:rPr>
          <w:rFonts w:ascii="Arial" w:eastAsia="Arial" w:hAnsi="Arial" w:cs="Arial"/>
          <w:spacing w:val="-3"/>
        </w:rPr>
        <w:t>i</w:t>
      </w:r>
      <w:r>
        <w:rPr>
          <w:rFonts w:ascii="Arial" w:eastAsia="Arial" w:hAnsi="Arial" w:cs="Arial"/>
          <w:spacing w:val="1"/>
        </w:rPr>
        <w:t>t</w:t>
      </w:r>
      <w:r>
        <w:rPr>
          <w:rFonts w:ascii="Arial" w:eastAsia="Arial" w:hAnsi="Arial" w:cs="Arial"/>
          <w:spacing w:val="-2"/>
        </w:rPr>
        <w:t>y</w:t>
      </w:r>
      <w:r>
        <w:rPr>
          <w:rFonts w:ascii="Arial" w:eastAsia="Arial" w:hAnsi="Arial" w:cs="Arial"/>
        </w:rPr>
        <w:t>.</w:t>
      </w:r>
    </w:p>
    <w:p w:rsidR="000A5570" w:rsidRDefault="000A5570">
      <w:pPr>
        <w:spacing w:after="0"/>
        <w:jc w:val="both"/>
        <w:sectPr w:rsidR="000A5570">
          <w:pgSz w:w="11920" w:h="16840"/>
          <w:pgMar w:top="1100" w:right="980" w:bottom="780" w:left="1120" w:header="591" w:footer="596" w:gutter="0"/>
          <w:cols w:space="720"/>
        </w:sectPr>
      </w:pPr>
    </w:p>
    <w:p w:rsidR="000A5570" w:rsidRDefault="000A5570">
      <w:pPr>
        <w:spacing w:before="7" w:after="0" w:line="180" w:lineRule="exact"/>
        <w:rPr>
          <w:sz w:val="18"/>
          <w:szCs w:val="18"/>
        </w:rPr>
      </w:pP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863EB5">
      <w:pPr>
        <w:spacing w:before="25" w:after="0" w:line="240" w:lineRule="auto"/>
        <w:ind w:left="298" w:right="2743"/>
        <w:jc w:val="both"/>
        <w:rPr>
          <w:rFonts w:ascii="Arial" w:eastAsia="Arial" w:hAnsi="Arial" w:cs="Arial"/>
          <w:sz w:val="28"/>
          <w:szCs w:val="28"/>
        </w:rPr>
      </w:pPr>
      <w:r>
        <w:rPr>
          <w:rFonts w:ascii="Arial" w:eastAsia="Arial" w:hAnsi="Arial" w:cs="Arial"/>
          <w:b/>
          <w:bCs/>
          <w:spacing w:val="-6"/>
          <w:sz w:val="28"/>
          <w:szCs w:val="28"/>
        </w:rPr>
        <w:t>A</w:t>
      </w:r>
      <w:r>
        <w:rPr>
          <w:rFonts w:ascii="Arial" w:eastAsia="Arial" w:hAnsi="Arial" w:cs="Arial"/>
          <w:b/>
          <w:bCs/>
          <w:spacing w:val="2"/>
          <w:sz w:val="28"/>
          <w:szCs w:val="28"/>
        </w:rPr>
        <w:t>P</w:t>
      </w:r>
      <w:r>
        <w:rPr>
          <w:rFonts w:ascii="Arial" w:eastAsia="Arial" w:hAnsi="Arial" w:cs="Arial"/>
          <w:b/>
          <w:bCs/>
          <w:sz w:val="28"/>
          <w:szCs w:val="28"/>
        </w:rPr>
        <w:t>PE</w:t>
      </w:r>
      <w:r>
        <w:rPr>
          <w:rFonts w:ascii="Arial" w:eastAsia="Arial" w:hAnsi="Arial" w:cs="Arial"/>
          <w:b/>
          <w:bCs/>
          <w:spacing w:val="-1"/>
          <w:sz w:val="28"/>
          <w:szCs w:val="28"/>
        </w:rPr>
        <w:t>ND</w:t>
      </w:r>
      <w:r>
        <w:rPr>
          <w:rFonts w:ascii="Arial" w:eastAsia="Arial" w:hAnsi="Arial" w:cs="Arial"/>
          <w:b/>
          <w:bCs/>
          <w:spacing w:val="1"/>
          <w:sz w:val="28"/>
          <w:szCs w:val="28"/>
        </w:rPr>
        <w:t>I</w:t>
      </w:r>
      <w:r>
        <w:rPr>
          <w:rFonts w:ascii="Arial" w:eastAsia="Arial" w:hAnsi="Arial" w:cs="Arial"/>
          <w:b/>
          <w:bCs/>
          <w:sz w:val="28"/>
          <w:szCs w:val="28"/>
        </w:rPr>
        <w:t>X</w:t>
      </w:r>
      <w:r>
        <w:rPr>
          <w:rFonts w:ascii="Arial" w:eastAsia="Arial" w:hAnsi="Arial" w:cs="Arial"/>
          <w:b/>
          <w:bCs/>
          <w:spacing w:val="1"/>
          <w:sz w:val="28"/>
          <w:szCs w:val="28"/>
        </w:rPr>
        <w:t xml:space="preserve"> </w:t>
      </w:r>
      <w:r>
        <w:rPr>
          <w:rFonts w:ascii="Arial" w:eastAsia="Arial" w:hAnsi="Arial" w:cs="Arial"/>
          <w:b/>
          <w:bCs/>
          <w:sz w:val="28"/>
          <w:szCs w:val="28"/>
        </w:rPr>
        <w:t xml:space="preserve">3   </w:t>
      </w:r>
      <w:r>
        <w:rPr>
          <w:rFonts w:ascii="Arial" w:eastAsia="Arial" w:hAnsi="Arial" w:cs="Arial"/>
          <w:b/>
          <w:bCs/>
          <w:spacing w:val="8"/>
          <w:sz w:val="28"/>
          <w:szCs w:val="28"/>
        </w:rPr>
        <w:t xml:space="preserve"> </w:t>
      </w:r>
      <w:r>
        <w:rPr>
          <w:rFonts w:ascii="Arial" w:eastAsia="Arial" w:hAnsi="Arial" w:cs="Arial"/>
          <w:b/>
          <w:bCs/>
          <w:sz w:val="28"/>
          <w:szCs w:val="28"/>
        </w:rPr>
        <w:t>V</w:t>
      </w:r>
      <w:r>
        <w:rPr>
          <w:rFonts w:ascii="Arial" w:eastAsia="Arial" w:hAnsi="Arial" w:cs="Arial"/>
          <w:b/>
          <w:bCs/>
          <w:spacing w:val="-1"/>
          <w:sz w:val="28"/>
          <w:szCs w:val="28"/>
        </w:rPr>
        <w:t>T</w:t>
      </w:r>
      <w:r>
        <w:rPr>
          <w:rFonts w:ascii="Arial" w:eastAsia="Arial" w:hAnsi="Arial" w:cs="Arial"/>
          <w:b/>
          <w:bCs/>
          <w:sz w:val="28"/>
          <w:szCs w:val="28"/>
        </w:rPr>
        <w:t>S</w:t>
      </w:r>
      <w:r>
        <w:rPr>
          <w:rFonts w:ascii="Arial" w:eastAsia="Arial" w:hAnsi="Arial" w:cs="Arial"/>
          <w:b/>
          <w:bCs/>
          <w:spacing w:val="-1"/>
          <w:sz w:val="28"/>
          <w:szCs w:val="28"/>
        </w:rPr>
        <w:t xml:space="preserve"> </w:t>
      </w:r>
      <w:r>
        <w:rPr>
          <w:rFonts w:ascii="Arial" w:eastAsia="Arial" w:hAnsi="Arial" w:cs="Arial"/>
          <w:b/>
          <w:bCs/>
          <w:spacing w:val="6"/>
          <w:sz w:val="28"/>
          <w:szCs w:val="28"/>
        </w:rPr>
        <w:t>M</w:t>
      </w:r>
      <w:r>
        <w:rPr>
          <w:rFonts w:ascii="Arial" w:eastAsia="Arial" w:hAnsi="Arial" w:cs="Arial"/>
          <w:b/>
          <w:bCs/>
          <w:spacing w:val="-8"/>
          <w:sz w:val="28"/>
          <w:szCs w:val="28"/>
        </w:rPr>
        <w:t>A</w:t>
      </w:r>
      <w:r>
        <w:rPr>
          <w:rFonts w:ascii="Arial" w:eastAsia="Arial" w:hAnsi="Arial" w:cs="Arial"/>
          <w:b/>
          <w:bCs/>
          <w:spacing w:val="4"/>
          <w:sz w:val="28"/>
          <w:szCs w:val="28"/>
        </w:rPr>
        <w:t>N</w:t>
      </w:r>
      <w:r>
        <w:rPr>
          <w:rFonts w:ascii="Arial" w:eastAsia="Arial" w:hAnsi="Arial" w:cs="Arial"/>
          <w:b/>
          <w:bCs/>
          <w:spacing w:val="-6"/>
          <w:sz w:val="28"/>
          <w:szCs w:val="28"/>
        </w:rPr>
        <w:t>A</w:t>
      </w:r>
      <w:r>
        <w:rPr>
          <w:rFonts w:ascii="Arial" w:eastAsia="Arial" w:hAnsi="Arial" w:cs="Arial"/>
          <w:b/>
          <w:bCs/>
          <w:sz w:val="28"/>
          <w:szCs w:val="28"/>
        </w:rPr>
        <w:t xml:space="preserve">GER JOB </w:t>
      </w:r>
      <w:r>
        <w:rPr>
          <w:rFonts w:ascii="Arial" w:eastAsia="Arial" w:hAnsi="Arial" w:cs="Arial"/>
          <w:b/>
          <w:bCs/>
          <w:spacing w:val="-1"/>
          <w:sz w:val="28"/>
          <w:szCs w:val="28"/>
        </w:rPr>
        <w:t>D</w:t>
      </w:r>
      <w:r>
        <w:rPr>
          <w:rFonts w:ascii="Arial" w:eastAsia="Arial" w:hAnsi="Arial" w:cs="Arial"/>
          <w:b/>
          <w:bCs/>
          <w:sz w:val="28"/>
          <w:szCs w:val="28"/>
        </w:rPr>
        <w:t>ES</w:t>
      </w:r>
      <w:r>
        <w:rPr>
          <w:rFonts w:ascii="Arial" w:eastAsia="Arial" w:hAnsi="Arial" w:cs="Arial"/>
          <w:b/>
          <w:bCs/>
          <w:spacing w:val="-1"/>
          <w:sz w:val="28"/>
          <w:szCs w:val="28"/>
        </w:rPr>
        <w:t>CR</w:t>
      </w:r>
      <w:r>
        <w:rPr>
          <w:rFonts w:ascii="Arial" w:eastAsia="Arial" w:hAnsi="Arial" w:cs="Arial"/>
          <w:b/>
          <w:bCs/>
          <w:spacing w:val="1"/>
          <w:sz w:val="28"/>
          <w:szCs w:val="28"/>
        </w:rPr>
        <w:t>I</w:t>
      </w:r>
      <w:r>
        <w:rPr>
          <w:rFonts w:ascii="Arial" w:eastAsia="Arial" w:hAnsi="Arial" w:cs="Arial"/>
          <w:b/>
          <w:bCs/>
          <w:sz w:val="28"/>
          <w:szCs w:val="28"/>
        </w:rPr>
        <w:t>P</w:t>
      </w:r>
      <w:r>
        <w:rPr>
          <w:rFonts w:ascii="Arial" w:eastAsia="Arial" w:hAnsi="Arial" w:cs="Arial"/>
          <w:b/>
          <w:bCs/>
          <w:spacing w:val="-1"/>
          <w:sz w:val="28"/>
          <w:szCs w:val="28"/>
        </w:rPr>
        <w:t>T</w:t>
      </w:r>
      <w:r>
        <w:rPr>
          <w:rFonts w:ascii="Arial" w:eastAsia="Arial" w:hAnsi="Arial" w:cs="Arial"/>
          <w:b/>
          <w:bCs/>
          <w:spacing w:val="1"/>
          <w:sz w:val="28"/>
          <w:szCs w:val="28"/>
        </w:rPr>
        <w:t>I</w:t>
      </w:r>
      <w:r>
        <w:rPr>
          <w:rFonts w:ascii="Arial" w:eastAsia="Arial" w:hAnsi="Arial" w:cs="Arial"/>
          <w:b/>
          <w:bCs/>
          <w:sz w:val="28"/>
          <w:szCs w:val="28"/>
        </w:rPr>
        <w:t>ON</w:t>
      </w:r>
    </w:p>
    <w:p w:rsidR="000A5570" w:rsidRDefault="000A5570">
      <w:pPr>
        <w:spacing w:after="0" w:line="200" w:lineRule="exact"/>
        <w:rPr>
          <w:sz w:val="20"/>
          <w:szCs w:val="20"/>
        </w:rPr>
      </w:pPr>
    </w:p>
    <w:p w:rsidR="000A5570" w:rsidRDefault="000A5570">
      <w:pPr>
        <w:spacing w:before="1" w:after="0" w:line="280" w:lineRule="exact"/>
        <w:rPr>
          <w:sz w:val="28"/>
          <w:szCs w:val="28"/>
        </w:rPr>
      </w:pPr>
    </w:p>
    <w:p w:rsidR="000A5570" w:rsidRDefault="00863EB5">
      <w:pPr>
        <w:spacing w:after="0" w:line="240" w:lineRule="auto"/>
        <w:ind w:left="298" w:right="6764"/>
        <w:jc w:val="both"/>
        <w:rPr>
          <w:rFonts w:ascii="Arial" w:eastAsia="Arial" w:hAnsi="Arial" w:cs="Arial"/>
          <w:sz w:val="24"/>
          <w:szCs w:val="24"/>
        </w:rPr>
      </w:pPr>
      <w:r>
        <w:rPr>
          <w:rFonts w:ascii="Arial" w:eastAsia="Arial" w:hAnsi="Arial" w:cs="Arial"/>
          <w:b/>
          <w:bCs/>
          <w:sz w:val="24"/>
          <w:szCs w:val="24"/>
        </w:rPr>
        <w:t xml:space="preserve">1         </w:t>
      </w:r>
      <w:r>
        <w:rPr>
          <w:rFonts w:ascii="Arial" w:eastAsia="Arial" w:hAnsi="Arial" w:cs="Arial"/>
          <w:b/>
          <w:bCs/>
          <w:spacing w:val="49"/>
          <w:sz w:val="24"/>
          <w:szCs w:val="24"/>
        </w:rPr>
        <w:t xml:space="preserve"> </w:t>
      </w:r>
      <w:r>
        <w:rPr>
          <w:rFonts w:ascii="Arial" w:eastAsia="Arial" w:hAnsi="Arial" w:cs="Arial"/>
          <w:b/>
          <w:bCs/>
          <w:sz w:val="24"/>
          <w:szCs w:val="24"/>
        </w:rPr>
        <w:t>INTRODUCTION</w:t>
      </w:r>
    </w:p>
    <w:p w:rsidR="000A5570" w:rsidRDefault="000A5570">
      <w:pPr>
        <w:spacing w:before="2" w:after="0" w:line="240" w:lineRule="exact"/>
        <w:rPr>
          <w:sz w:val="24"/>
          <w:szCs w:val="24"/>
        </w:rPr>
      </w:pPr>
    </w:p>
    <w:p w:rsidR="000A5570" w:rsidRDefault="00863EB5">
      <w:pPr>
        <w:spacing w:after="0" w:line="239" w:lineRule="auto"/>
        <w:ind w:left="299" w:right="95"/>
        <w:jc w:val="both"/>
        <w:rPr>
          <w:rFonts w:ascii="Arial" w:eastAsia="Arial" w:hAnsi="Arial" w:cs="Arial"/>
        </w:rPr>
      </w:pP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rPr>
        <w:t>Job</w:t>
      </w:r>
      <w:r>
        <w:rPr>
          <w:rFonts w:ascii="Arial" w:eastAsia="Arial" w:hAnsi="Arial" w:cs="Arial"/>
          <w:spacing w:val="2"/>
        </w:rPr>
        <w:t xml:space="preserve"> </w:t>
      </w:r>
      <w:r>
        <w:rPr>
          <w:rFonts w:ascii="Arial" w:eastAsia="Arial" w:hAnsi="Arial" w:cs="Arial"/>
          <w:spacing w:val="-1"/>
        </w:rPr>
        <w:t>D</w:t>
      </w:r>
      <w:r>
        <w:rPr>
          <w:rFonts w:ascii="Arial" w:eastAsia="Arial" w:hAnsi="Arial" w:cs="Arial"/>
        </w:rPr>
        <w:t>esc</w:t>
      </w:r>
      <w:r>
        <w:rPr>
          <w:rFonts w:ascii="Arial" w:eastAsia="Arial" w:hAnsi="Arial" w:cs="Arial"/>
          <w:spacing w:val="1"/>
        </w:rPr>
        <w:t>r</w:t>
      </w:r>
      <w:r>
        <w:rPr>
          <w:rFonts w:ascii="Arial" w:eastAsia="Arial" w:hAnsi="Arial" w:cs="Arial"/>
          <w:spacing w:val="-1"/>
        </w:rPr>
        <w:t>i</w:t>
      </w:r>
      <w:r>
        <w:rPr>
          <w:rFonts w:ascii="Arial" w:eastAsia="Arial" w:hAnsi="Arial" w:cs="Arial"/>
        </w:rPr>
        <w:t>p</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1"/>
        </w:rPr>
        <w:t xml:space="preserve"> t</w:t>
      </w:r>
      <w:r>
        <w:rPr>
          <w:rFonts w:ascii="Arial" w:eastAsia="Arial" w:hAnsi="Arial" w:cs="Arial"/>
        </w:rPr>
        <w:t>he</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ana</w:t>
      </w:r>
      <w:r>
        <w:rPr>
          <w:rFonts w:ascii="Arial" w:eastAsia="Arial" w:hAnsi="Arial" w:cs="Arial"/>
          <w:spacing w:val="2"/>
        </w:rPr>
        <w:t>g</w:t>
      </w:r>
      <w:r>
        <w:rPr>
          <w:rFonts w:ascii="Arial" w:eastAsia="Arial" w:hAnsi="Arial" w:cs="Arial"/>
        </w:rPr>
        <w:t>er</w:t>
      </w:r>
      <w:r>
        <w:rPr>
          <w:rFonts w:ascii="Arial" w:eastAsia="Arial" w:hAnsi="Arial" w:cs="Arial"/>
          <w:spacing w:val="3"/>
        </w:rPr>
        <w:t xml:space="preserve"> </w:t>
      </w:r>
      <w:r>
        <w:rPr>
          <w:rFonts w:ascii="Arial" w:eastAsia="Arial" w:hAnsi="Arial" w:cs="Arial"/>
          <w:spacing w:val="1"/>
        </w:rPr>
        <w:t>m</w:t>
      </w:r>
      <w:r>
        <w:rPr>
          <w:rFonts w:ascii="Arial" w:eastAsia="Arial" w:hAnsi="Arial" w:cs="Arial"/>
        </w:rPr>
        <w:t>ay</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nc</w:t>
      </w:r>
      <w:r>
        <w:rPr>
          <w:rFonts w:ascii="Arial" w:eastAsia="Arial" w:hAnsi="Arial" w:cs="Arial"/>
          <w:spacing w:val="-1"/>
        </w:rPr>
        <w:t>l</w:t>
      </w:r>
      <w:r>
        <w:rPr>
          <w:rFonts w:ascii="Arial" w:eastAsia="Arial" w:hAnsi="Arial" w:cs="Arial"/>
        </w:rPr>
        <w:t>u</w:t>
      </w:r>
      <w:r>
        <w:rPr>
          <w:rFonts w:ascii="Arial" w:eastAsia="Arial" w:hAnsi="Arial" w:cs="Arial"/>
          <w:spacing w:val="2"/>
        </w:rPr>
        <w:t>d</w:t>
      </w:r>
      <w:r>
        <w:rPr>
          <w:rFonts w:ascii="Arial" w:eastAsia="Arial" w:hAnsi="Arial" w:cs="Arial"/>
        </w:rPr>
        <w:t>e</w:t>
      </w:r>
      <w:r>
        <w:rPr>
          <w:rFonts w:ascii="Arial" w:eastAsia="Arial" w:hAnsi="Arial" w:cs="Arial"/>
          <w:spacing w:val="2"/>
        </w:rPr>
        <w:t xml:space="preserve"> </w:t>
      </w:r>
      <w:r>
        <w:rPr>
          <w:rFonts w:ascii="Arial" w:eastAsia="Arial" w:hAnsi="Arial" w:cs="Arial"/>
        </w:rPr>
        <w:t>so</w:t>
      </w:r>
      <w:r>
        <w:rPr>
          <w:rFonts w:ascii="Arial" w:eastAsia="Arial" w:hAnsi="Arial" w:cs="Arial"/>
          <w:spacing w:val="1"/>
        </w:rPr>
        <w:t>m</w:t>
      </w:r>
      <w:r>
        <w:rPr>
          <w:rFonts w:ascii="Arial" w:eastAsia="Arial" w:hAnsi="Arial" w:cs="Arial"/>
        </w:rPr>
        <w:t>e,</w:t>
      </w:r>
      <w:r>
        <w:rPr>
          <w:rFonts w:ascii="Arial" w:eastAsia="Arial" w:hAnsi="Arial" w:cs="Arial"/>
          <w:spacing w:val="3"/>
        </w:rPr>
        <w:t xml:space="preserve"> </w:t>
      </w:r>
      <w:r>
        <w:rPr>
          <w:rFonts w:ascii="Arial" w:eastAsia="Arial" w:hAnsi="Arial" w:cs="Arial"/>
        </w:rPr>
        <w:t>or</w:t>
      </w:r>
      <w:r>
        <w:rPr>
          <w:rFonts w:ascii="Arial" w:eastAsia="Arial" w:hAnsi="Arial" w:cs="Arial"/>
          <w:spacing w:val="3"/>
        </w:rPr>
        <w:t xml:space="preserve"> </w:t>
      </w:r>
      <w:r>
        <w:rPr>
          <w:rFonts w:ascii="Arial" w:eastAsia="Arial" w:hAnsi="Arial" w:cs="Arial"/>
        </w:rPr>
        <w:t>a</w:t>
      </w:r>
      <w:r>
        <w:rPr>
          <w:rFonts w:ascii="Arial" w:eastAsia="Arial" w:hAnsi="Arial" w:cs="Arial"/>
          <w:spacing w:val="-1"/>
        </w:rPr>
        <w:t>ll</w:t>
      </w:r>
      <w:r>
        <w:rPr>
          <w:rFonts w:ascii="Arial" w:eastAsia="Arial" w:hAnsi="Arial" w:cs="Arial"/>
        </w:rPr>
        <w:t>,</w:t>
      </w:r>
      <w:r>
        <w:rPr>
          <w:rFonts w:ascii="Arial" w:eastAsia="Arial" w:hAnsi="Arial" w:cs="Arial"/>
          <w:spacing w:val="4"/>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6"/>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p</w:t>
      </w:r>
      <w:r>
        <w:rPr>
          <w:rFonts w:ascii="Arial" w:eastAsia="Arial" w:hAnsi="Arial" w:cs="Arial"/>
          <w:spacing w:val="-3"/>
        </w:rPr>
        <w:t>u</w:t>
      </w:r>
      <w:r>
        <w:rPr>
          <w:rFonts w:ascii="Arial" w:eastAsia="Arial" w:hAnsi="Arial" w:cs="Arial"/>
          <w:spacing w:val="1"/>
        </w:rPr>
        <w:t>r</w:t>
      </w:r>
      <w:r>
        <w:rPr>
          <w:rFonts w:ascii="Arial" w:eastAsia="Arial" w:hAnsi="Arial" w:cs="Arial"/>
        </w:rPr>
        <w:t>poses,</w:t>
      </w:r>
      <w:r>
        <w:rPr>
          <w:rFonts w:ascii="Arial" w:eastAsia="Arial" w:hAnsi="Arial" w:cs="Arial"/>
          <w:spacing w:val="4"/>
        </w:rPr>
        <w:t xml:space="preserve"> </w:t>
      </w:r>
      <w:r>
        <w:rPr>
          <w:rFonts w:ascii="Arial" w:eastAsia="Arial" w:hAnsi="Arial" w:cs="Arial"/>
        </w:rPr>
        <w:t>a</w:t>
      </w:r>
      <w:r>
        <w:rPr>
          <w:rFonts w:ascii="Arial" w:eastAsia="Arial" w:hAnsi="Arial" w:cs="Arial"/>
          <w:spacing w:val="-2"/>
        </w:rPr>
        <w:t>c</w:t>
      </w:r>
      <w:r>
        <w:rPr>
          <w:rFonts w:ascii="Arial" w:eastAsia="Arial" w:hAnsi="Arial" w:cs="Arial"/>
          <w:spacing w:val="1"/>
        </w:rPr>
        <w:t>t</w:t>
      </w:r>
      <w:r>
        <w:rPr>
          <w:rFonts w:ascii="Arial" w:eastAsia="Arial" w:hAnsi="Arial" w:cs="Arial"/>
          <w:spacing w:val="-1"/>
        </w:rPr>
        <w:t>i</w:t>
      </w:r>
      <w:r>
        <w:rPr>
          <w:rFonts w:ascii="Arial" w:eastAsia="Arial" w:hAnsi="Arial" w:cs="Arial"/>
          <w:spacing w:val="-2"/>
        </w:rPr>
        <w:t>v</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es</w:t>
      </w:r>
      <w:r>
        <w:rPr>
          <w:rFonts w:ascii="Arial" w:eastAsia="Arial" w:hAnsi="Arial" w:cs="Arial"/>
          <w:spacing w:val="3"/>
        </w:rPr>
        <w:t xml:space="preserve"> </w:t>
      </w:r>
      <w:r>
        <w:rPr>
          <w:rFonts w:ascii="Arial" w:eastAsia="Arial" w:hAnsi="Arial" w:cs="Arial"/>
        </w:rPr>
        <w:t xml:space="preserve">and </w:t>
      </w:r>
      <w:r>
        <w:rPr>
          <w:rFonts w:ascii="Arial" w:eastAsia="Arial" w:hAnsi="Arial" w:cs="Arial"/>
          <w:spacing w:val="1"/>
        </w:rPr>
        <w:t>t</w:t>
      </w:r>
      <w:r>
        <w:rPr>
          <w:rFonts w:ascii="Arial" w:eastAsia="Arial" w:hAnsi="Arial" w:cs="Arial"/>
        </w:rPr>
        <w:t>a</w:t>
      </w:r>
      <w:r>
        <w:rPr>
          <w:rFonts w:ascii="Arial" w:eastAsia="Arial" w:hAnsi="Arial" w:cs="Arial"/>
          <w:spacing w:val="-2"/>
        </w:rPr>
        <w:t>s</w:t>
      </w:r>
      <w:r>
        <w:rPr>
          <w:rFonts w:ascii="Arial" w:eastAsia="Arial" w:hAnsi="Arial" w:cs="Arial"/>
          <w:spacing w:val="2"/>
        </w:rPr>
        <w:t>k</w:t>
      </w:r>
      <w:r>
        <w:rPr>
          <w:rFonts w:ascii="Arial" w:eastAsia="Arial" w:hAnsi="Arial" w:cs="Arial"/>
        </w:rPr>
        <w:t>s</w:t>
      </w:r>
      <w:r>
        <w:rPr>
          <w:rFonts w:ascii="Arial" w:eastAsia="Arial" w:hAnsi="Arial" w:cs="Arial"/>
          <w:spacing w:val="1"/>
        </w:rPr>
        <w:t xml:space="preserve"> </w:t>
      </w:r>
      <w:r>
        <w:rPr>
          <w:rFonts w:ascii="Arial" w:eastAsia="Arial" w:hAnsi="Arial" w:cs="Arial"/>
        </w:rPr>
        <w:t>s</w:t>
      </w:r>
      <w:r>
        <w:rPr>
          <w:rFonts w:ascii="Arial" w:eastAsia="Arial" w:hAnsi="Arial" w:cs="Arial"/>
          <w:spacing w:val="-3"/>
        </w:rPr>
        <w:t>e</w:t>
      </w:r>
      <w:r>
        <w:rPr>
          <w:rFonts w:ascii="Arial" w:eastAsia="Arial" w:hAnsi="Arial" w:cs="Arial"/>
        </w:rPr>
        <w:t>t</w:t>
      </w:r>
      <w:r>
        <w:rPr>
          <w:rFonts w:ascii="Arial" w:eastAsia="Arial" w:hAnsi="Arial" w:cs="Arial"/>
          <w:spacing w:val="2"/>
        </w:rPr>
        <w:t xml:space="preserve"> </w:t>
      </w:r>
      <w:r>
        <w:rPr>
          <w:rFonts w:ascii="Arial" w:eastAsia="Arial" w:hAnsi="Arial" w:cs="Arial"/>
        </w:rPr>
        <w:t>out</w:t>
      </w:r>
      <w:r>
        <w:rPr>
          <w:rFonts w:ascii="Arial" w:eastAsia="Arial" w:hAnsi="Arial" w:cs="Arial"/>
          <w:spacing w:val="2"/>
        </w:rPr>
        <w:t xml:space="preserve"> </w:t>
      </w:r>
      <w:r>
        <w:rPr>
          <w:rFonts w:ascii="Arial" w:eastAsia="Arial" w:hAnsi="Arial" w:cs="Arial"/>
        </w:rPr>
        <w:t>be</w:t>
      </w:r>
      <w:r>
        <w:rPr>
          <w:rFonts w:ascii="Arial" w:eastAsia="Arial" w:hAnsi="Arial" w:cs="Arial"/>
          <w:spacing w:val="-1"/>
        </w:rPr>
        <w:t>l</w:t>
      </w:r>
      <w:r>
        <w:rPr>
          <w:rFonts w:ascii="Arial" w:eastAsia="Arial" w:hAnsi="Arial" w:cs="Arial"/>
        </w:rPr>
        <w:t>o</w:t>
      </w:r>
      <w:r>
        <w:rPr>
          <w:rFonts w:ascii="Arial" w:eastAsia="Arial" w:hAnsi="Arial" w:cs="Arial"/>
          <w:spacing w:val="-4"/>
        </w:rPr>
        <w:t>w</w:t>
      </w:r>
      <w:r>
        <w:rPr>
          <w:rFonts w:ascii="Arial" w:eastAsia="Arial" w:hAnsi="Arial" w:cs="Arial"/>
        </w:rPr>
        <w:t xml:space="preserve">. </w:t>
      </w:r>
      <w:r>
        <w:rPr>
          <w:rFonts w:ascii="Arial" w:eastAsia="Arial" w:hAnsi="Arial" w:cs="Arial"/>
          <w:spacing w:val="40"/>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 xml:space="preserve">S </w:t>
      </w:r>
      <w:r>
        <w:rPr>
          <w:rFonts w:ascii="Arial" w:eastAsia="Arial" w:hAnsi="Arial" w:cs="Arial"/>
          <w:spacing w:val="-1"/>
        </w:rPr>
        <w:t>A</w:t>
      </w:r>
      <w:r>
        <w:rPr>
          <w:rFonts w:ascii="Arial" w:eastAsia="Arial" w:hAnsi="Arial" w:cs="Arial"/>
        </w:rPr>
        <w:t>u</w:t>
      </w:r>
      <w:r>
        <w:rPr>
          <w:rFonts w:ascii="Arial" w:eastAsia="Arial" w:hAnsi="Arial" w:cs="Arial"/>
          <w:spacing w:val="1"/>
        </w:rPr>
        <w:t>t</w:t>
      </w:r>
      <w:r>
        <w:rPr>
          <w:rFonts w:ascii="Arial" w:eastAsia="Arial" w:hAnsi="Arial" w:cs="Arial"/>
        </w:rPr>
        <w:t>h</w:t>
      </w:r>
      <w:r>
        <w:rPr>
          <w:rFonts w:ascii="Arial" w:eastAsia="Arial" w:hAnsi="Arial" w:cs="Arial"/>
          <w:spacing w:val="-3"/>
        </w:rPr>
        <w:t>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es</w:t>
      </w:r>
      <w:r>
        <w:rPr>
          <w:rFonts w:ascii="Arial" w:eastAsia="Arial" w:hAnsi="Arial" w:cs="Arial"/>
          <w:spacing w:val="1"/>
        </w:rPr>
        <w:t xml:space="preserve"> </w:t>
      </w:r>
      <w:r>
        <w:rPr>
          <w:rFonts w:ascii="Arial" w:eastAsia="Arial" w:hAnsi="Arial" w:cs="Arial"/>
        </w:rPr>
        <w:t>shou</w:t>
      </w:r>
      <w:r>
        <w:rPr>
          <w:rFonts w:ascii="Arial" w:eastAsia="Arial" w:hAnsi="Arial" w:cs="Arial"/>
          <w:spacing w:val="-1"/>
        </w:rPr>
        <w:t>l</w:t>
      </w:r>
      <w:r>
        <w:rPr>
          <w:rFonts w:ascii="Arial" w:eastAsia="Arial" w:hAnsi="Arial" w:cs="Arial"/>
        </w:rPr>
        <w:t>d</w:t>
      </w:r>
      <w:r>
        <w:rPr>
          <w:rFonts w:ascii="Arial" w:eastAsia="Arial" w:hAnsi="Arial" w:cs="Arial"/>
          <w:spacing w:val="1"/>
        </w:rPr>
        <w:t xml:space="preserve"> </w:t>
      </w:r>
      <w:r>
        <w:rPr>
          <w:rFonts w:ascii="Arial" w:eastAsia="Arial" w:hAnsi="Arial" w:cs="Arial"/>
        </w:rPr>
        <w:t>ensu</w:t>
      </w:r>
      <w:r>
        <w:rPr>
          <w:rFonts w:ascii="Arial" w:eastAsia="Arial" w:hAnsi="Arial" w:cs="Arial"/>
          <w:spacing w:val="1"/>
        </w:rPr>
        <w:t>r</w:t>
      </w:r>
      <w:r>
        <w:rPr>
          <w:rFonts w:ascii="Arial" w:eastAsia="Arial" w:hAnsi="Arial" w:cs="Arial"/>
        </w:rPr>
        <w:t>e</w:t>
      </w:r>
      <w:r>
        <w:rPr>
          <w:rFonts w:ascii="Arial" w:eastAsia="Arial" w:hAnsi="Arial" w:cs="Arial"/>
          <w:spacing w:val="1"/>
        </w:rPr>
        <w:t xml:space="preserve"> t</w:t>
      </w:r>
      <w:r>
        <w:rPr>
          <w:rFonts w:ascii="Arial" w:eastAsia="Arial" w:hAnsi="Arial" w:cs="Arial"/>
        </w:rPr>
        <w:t>h</w:t>
      </w:r>
      <w:r>
        <w:rPr>
          <w:rFonts w:ascii="Arial" w:eastAsia="Arial" w:hAnsi="Arial" w:cs="Arial"/>
          <w:spacing w:val="-3"/>
        </w:rPr>
        <w:t>a</w:t>
      </w:r>
      <w:r>
        <w:rPr>
          <w:rFonts w:ascii="Arial" w:eastAsia="Arial" w:hAnsi="Arial" w:cs="Arial"/>
        </w:rPr>
        <w:t>t</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ana</w:t>
      </w:r>
      <w:r>
        <w:rPr>
          <w:rFonts w:ascii="Arial" w:eastAsia="Arial" w:hAnsi="Arial" w:cs="Arial"/>
          <w:spacing w:val="2"/>
        </w:rPr>
        <w:t>g</w:t>
      </w:r>
      <w:r>
        <w:rPr>
          <w:rFonts w:ascii="Arial" w:eastAsia="Arial" w:hAnsi="Arial" w:cs="Arial"/>
        </w:rPr>
        <w:t>e</w:t>
      </w:r>
      <w:r>
        <w:rPr>
          <w:rFonts w:ascii="Arial" w:eastAsia="Arial" w:hAnsi="Arial" w:cs="Arial"/>
          <w:spacing w:val="1"/>
        </w:rPr>
        <w:t>r</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 xml:space="preserve">S </w:t>
      </w:r>
      <w:r>
        <w:rPr>
          <w:rFonts w:ascii="Arial" w:eastAsia="Arial" w:hAnsi="Arial" w:cs="Arial"/>
          <w:spacing w:val="-1"/>
        </w:rPr>
        <w:t>C</w:t>
      </w:r>
      <w:r>
        <w:rPr>
          <w:rFonts w:ascii="Arial" w:eastAsia="Arial" w:hAnsi="Arial" w:cs="Arial"/>
        </w:rPr>
        <w:t>en</w:t>
      </w:r>
      <w:r>
        <w:rPr>
          <w:rFonts w:ascii="Arial" w:eastAsia="Arial" w:hAnsi="Arial" w:cs="Arial"/>
          <w:spacing w:val="1"/>
        </w:rPr>
        <w:t>tr</w:t>
      </w:r>
      <w:r>
        <w:rPr>
          <w:rFonts w:ascii="Arial" w:eastAsia="Arial" w:hAnsi="Arial" w:cs="Arial"/>
          <w:spacing w:val="-3"/>
        </w:rPr>
        <w:t>e</w:t>
      </w:r>
      <w:r>
        <w:rPr>
          <w:rFonts w:ascii="Arial" w:eastAsia="Arial" w:hAnsi="Arial" w:cs="Arial"/>
        </w:rPr>
        <w:t>s</w:t>
      </w:r>
      <w:r>
        <w:rPr>
          <w:rFonts w:ascii="Arial" w:eastAsia="Arial" w:hAnsi="Arial" w:cs="Arial"/>
          <w:spacing w:val="1"/>
        </w:rPr>
        <w:t xml:space="preserve"> r</w:t>
      </w:r>
      <w:r>
        <w:rPr>
          <w:rFonts w:ascii="Arial" w:eastAsia="Arial" w:hAnsi="Arial" w:cs="Arial"/>
        </w:rPr>
        <w:t>ece</w:t>
      </w:r>
      <w:r>
        <w:rPr>
          <w:rFonts w:ascii="Arial" w:eastAsia="Arial" w:hAnsi="Arial" w:cs="Arial"/>
          <w:spacing w:val="-1"/>
        </w:rPr>
        <w:t>i</w:t>
      </w:r>
      <w:r>
        <w:rPr>
          <w:rFonts w:ascii="Arial" w:eastAsia="Arial" w:hAnsi="Arial" w:cs="Arial"/>
          <w:spacing w:val="-2"/>
        </w:rPr>
        <w:t>v</w:t>
      </w:r>
      <w:r>
        <w:rPr>
          <w:rFonts w:ascii="Arial" w:eastAsia="Arial" w:hAnsi="Arial" w:cs="Arial"/>
        </w:rPr>
        <w:t>e ade</w:t>
      </w:r>
      <w:r>
        <w:rPr>
          <w:rFonts w:ascii="Arial" w:eastAsia="Arial" w:hAnsi="Arial" w:cs="Arial"/>
          <w:spacing w:val="2"/>
        </w:rPr>
        <w:t>q</w:t>
      </w:r>
      <w:r>
        <w:rPr>
          <w:rFonts w:ascii="Arial" w:eastAsia="Arial" w:hAnsi="Arial" w:cs="Arial"/>
        </w:rPr>
        <w:t>u</w:t>
      </w:r>
      <w:r>
        <w:rPr>
          <w:rFonts w:ascii="Arial" w:eastAsia="Arial" w:hAnsi="Arial" w:cs="Arial"/>
          <w:spacing w:val="-3"/>
        </w:rPr>
        <w:t>a</w:t>
      </w:r>
      <w:r>
        <w:rPr>
          <w:rFonts w:ascii="Arial" w:eastAsia="Arial" w:hAnsi="Arial" w:cs="Arial"/>
          <w:spacing w:val="1"/>
        </w:rPr>
        <w:t>t</w:t>
      </w:r>
      <w:r>
        <w:rPr>
          <w:rFonts w:ascii="Arial" w:eastAsia="Arial" w:hAnsi="Arial" w:cs="Arial"/>
        </w:rPr>
        <w:t xml:space="preserve">e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4"/>
        </w:rPr>
        <w:t xml:space="preserve"> </w:t>
      </w:r>
      <w:r>
        <w:rPr>
          <w:rFonts w:ascii="Arial" w:eastAsia="Arial" w:hAnsi="Arial" w:cs="Arial"/>
        </w:rPr>
        <w:t>a</w:t>
      </w:r>
      <w:r>
        <w:rPr>
          <w:rFonts w:ascii="Arial" w:eastAsia="Arial" w:hAnsi="Arial" w:cs="Arial"/>
          <w:spacing w:val="-1"/>
        </w:rPr>
        <w:t>l</w:t>
      </w:r>
      <w:r>
        <w:rPr>
          <w:rFonts w:ascii="Arial" w:eastAsia="Arial" w:hAnsi="Arial" w:cs="Arial"/>
        </w:rPr>
        <w:t>l</w:t>
      </w:r>
      <w:r>
        <w:rPr>
          <w:rFonts w:ascii="Arial" w:eastAsia="Arial" w:hAnsi="Arial" w:cs="Arial"/>
          <w:spacing w:val="2"/>
        </w:rPr>
        <w:t xml:space="preserve"> </w:t>
      </w:r>
      <w:r>
        <w:rPr>
          <w:rFonts w:ascii="Arial" w:eastAsia="Arial" w:hAnsi="Arial" w:cs="Arial"/>
        </w:rPr>
        <w:t>aspec</w:t>
      </w:r>
      <w:r>
        <w:rPr>
          <w:rFonts w:ascii="Arial" w:eastAsia="Arial" w:hAnsi="Arial" w:cs="Arial"/>
          <w:spacing w:val="1"/>
        </w:rPr>
        <w:t>t</w:t>
      </w:r>
      <w:r>
        <w:rPr>
          <w:rFonts w:ascii="Arial" w:eastAsia="Arial" w:hAnsi="Arial" w:cs="Arial"/>
        </w:rPr>
        <w:t xml:space="preserve">s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2"/>
        </w:rPr>
        <w:t xml:space="preserve"> </w:t>
      </w:r>
      <w:r>
        <w:rPr>
          <w:rFonts w:ascii="Arial" w:eastAsia="Arial" w:hAnsi="Arial" w:cs="Arial"/>
        </w:rPr>
        <w:t>app</w:t>
      </w:r>
      <w:r>
        <w:rPr>
          <w:rFonts w:ascii="Arial" w:eastAsia="Arial" w:hAnsi="Arial" w:cs="Arial"/>
          <w:spacing w:val="1"/>
        </w:rPr>
        <w:t>r</w:t>
      </w:r>
      <w:r>
        <w:rPr>
          <w:rFonts w:ascii="Arial" w:eastAsia="Arial" w:hAnsi="Arial" w:cs="Arial"/>
          <w:spacing w:val="-3"/>
        </w:rPr>
        <w:t>o</w:t>
      </w:r>
      <w:r>
        <w:rPr>
          <w:rFonts w:ascii="Arial" w:eastAsia="Arial" w:hAnsi="Arial" w:cs="Arial"/>
        </w:rPr>
        <w:t>p</w:t>
      </w:r>
      <w:r>
        <w:rPr>
          <w:rFonts w:ascii="Arial" w:eastAsia="Arial" w:hAnsi="Arial" w:cs="Arial"/>
          <w:spacing w:val="1"/>
        </w:rPr>
        <w:t>r</w:t>
      </w:r>
      <w:r>
        <w:rPr>
          <w:rFonts w:ascii="Arial" w:eastAsia="Arial" w:hAnsi="Arial" w:cs="Arial"/>
          <w:spacing w:val="-1"/>
        </w:rPr>
        <w:t>i</w:t>
      </w:r>
      <w:r>
        <w:rPr>
          <w:rFonts w:ascii="Arial" w:eastAsia="Arial" w:hAnsi="Arial" w:cs="Arial"/>
        </w:rPr>
        <w:t>a</w:t>
      </w:r>
      <w:r>
        <w:rPr>
          <w:rFonts w:ascii="Arial" w:eastAsia="Arial" w:hAnsi="Arial" w:cs="Arial"/>
          <w:spacing w:val="1"/>
        </w:rPr>
        <w:t>t</w:t>
      </w:r>
      <w:r>
        <w:rPr>
          <w:rFonts w:ascii="Arial" w:eastAsia="Arial" w:hAnsi="Arial" w:cs="Arial"/>
        </w:rPr>
        <w:t xml:space="preserve">e </w:t>
      </w:r>
      <w:r>
        <w:rPr>
          <w:rFonts w:ascii="Arial" w:eastAsia="Arial" w:hAnsi="Arial" w:cs="Arial"/>
          <w:spacing w:val="1"/>
        </w:rPr>
        <w:t>t</w:t>
      </w:r>
      <w:r>
        <w:rPr>
          <w:rFonts w:ascii="Arial" w:eastAsia="Arial" w:hAnsi="Arial" w:cs="Arial"/>
        </w:rPr>
        <w:t xml:space="preserve">o </w:t>
      </w:r>
      <w:r>
        <w:rPr>
          <w:rFonts w:ascii="Arial" w:eastAsia="Arial" w:hAnsi="Arial" w:cs="Arial"/>
          <w:spacing w:val="1"/>
        </w:rPr>
        <w:t>t</w:t>
      </w:r>
      <w:r>
        <w:rPr>
          <w:rFonts w:ascii="Arial" w:eastAsia="Arial" w:hAnsi="Arial" w:cs="Arial"/>
        </w:rPr>
        <w:t>he</w:t>
      </w:r>
      <w:r>
        <w:rPr>
          <w:rFonts w:ascii="Arial" w:eastAsia="Arial" w:hAnsi="Arial" w:cs="Arial"/>
          <w:spacing w:val="-1"/>
        </w:rPr>
        <w:t>i</w:t>
      </w:r>
      <w:r>
        <w:rPr>
          <w:rFonts w:ascii="Arial" w:eastAsia="Arial" w:hAnsi="Arial" w:cs="Arial"/>
        </w:rPr>
        <w:t>r</w:t>
      </w:r>
      <w:r>
        <w:rPr>
          <w:rFonts w:ascii="Arial" w:eastAsia="Arial" w:hAnsi="Arial" w:cs="Arial"/>
          <w:spacing w:val="1"/>
        </w:rPr>
        <w:t xml:space="preserve"> r</w:t>
      </w:r>
      <w:r>
        <w:rPr>
          <w:rFonts w:ascii="Arial" w:eastAsia="Arial" w:hAnsi="Arial" w:cs="Arial"/>
        </w:rPr>
        <w:t>espons</w:t>
      </w:r>
      <w:r>
        <w:rPr>
          <w:rFonts w:ascii="Arial" w:eastAsia="Arial" w:hAnsi="Arial" w:cs="Arial"/>
          <w:spacing w:val="-3"/>
        </w:rPr>
        <w:t>i</w:t>
      </w:r>
      <w:r>
        <w:rPr>
          <w:rFonts w:ascii="Arial" w:eastAsia="Arial" w:hAnsi="Arial" w:cs="Arial"/>
        </w:rPr>
        <w:t>b</w:t>
      </w:r>
      <w:r>
        <w:rPr>
          <w:rFonts w:ascii="Arial" w:eastAsia="Arial" w:hAnsi="Arial" w:cs="Arial"/>
          <w:spacing w:val="-1"/>
        </w:rPr>
        <w:t>ili</w:t>
      </w:r>
      <w:r>
        <w:rPr>
          <w:rFonts w:ascii="Arial" w:eastAsia="Arial" w:hAnsi="Arial" w:cs="Arial"/>
          <w:spacing w:val="1"/>
        </w:rPr>
        <w:t>t</w:t>
      </w:r>
      <w:r>
        <w:rPr>
          <w:rFonts w:ascii="Arial" w:eastAsia="Arial" w:hAnsi="Arial" w:cs="Arial"/>
          <w:spacing w:val="-1"/>
        </w:rPr>
        <w:t>i</w:t>
      </w:r>
      <w:r>
        <w:rPr>
          <w:rFonts w:ascii="Arial" w:eastAsia="Arial" w:hAnsi="Arial" w:cs="Arial"/>
        </w:rPr>
        <w:t>es</w:t>
      </w:r>
      <w:r>
        <w:rPr>
          <w:rFonts w:ascii="Arial" w:eastAsia="Arial" w:hAnsi="Arial" w:cs="Arial"/>
          <w:spacing w:val="3"/>
        </w:rPr>
        <w:t xml:space="preserve"> </w:t>
      </w:r>
      <w:r>
        <w:rPr>
          <w:rFonts w:ascii="Arial" w:eastAsia="Arial" w:hAnsi="Arial" w:cs="Arial"/>
        </w:rPr>
        <w:t>and</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tr</w:t>
      </w:r>
      <w:r>
        <w:rPr>
          <w:rFonts w:ascii="Arial" w:eastAsia="Arial" w:hAnsi="Arial" w:cs="Arial"/>
        </w:rPr>
        <w:t>odu</w:t>
      </w:r>
      <w:r>
        <w:rPr>
          <w:rFonts w:ascii="Arial" w:eastAsia="Arial" w:hAnsi="Arial" w:cs="Arial"/>
          <w:spacing w:val="-2"/>
        </w:rPr>
        <w:t>c</w:t>
      </w:r>
      <w:r>
        <w:rPr>
          <w:rFonts w:ascii="Arial" w:eastAsia="Arial" w:hAnsi="Arial" w:cs="Arial"/>
        </w:rPr>
        <w:t>e a</w:t>
      </w:r>
      <w:r>
        <w:rPr>
          <w:rFonts w:ascii="Arial" w:eastAsia="Arial" w:hAnsi="Arial" w:cs="Arial"/>
          <w:spacing w:val="1"/>
        </w:rPr>
        <w:t>rr</w:t>
      </w:r>
      <w:r>
        <w:rPr>
          <w:rFonts w:ascii="Arial" w:eastAsia="Arial" w:hAnsi="Arial" w:cs="Arial"/>
        </w:rPr>
        <w:t>a</w:t>
      </w:r>
      <w:r>
        <w:rPr>
          <w:rFonts w:ascii="Arial" w:eastAsia="Arial" w:hAnsi="Arial" w:cs="Arial"/>
          <w:spacing w:val="-3"/>
        </w:rPr>
        <w:t>n</w:t>
      </w:r>
      <w:r>
        <w:rPr>
          <w:rFonts w:ascii="Arial" w:eastAsia="Arial" w:hAnsi="Arial" w:cs="Arial"/>
          <w:spacing w:val="2"/>
        </w:rPr>
        <w:t>g</w:t>
      </w:r>
      <w:r>
        <w:rPr>
          <w:rFonts w:ascii="Arial" w:eastAsia="Arial" w:hAnsi="Arial" w:cs="Arial"/>
          <w:spacing w:val="-3"/>
        </w:rPr>
        <w:t>e</w:t>
      </w:r>
      <w:r>
        <w:rPr>
          <w:rFonts w:ascii="Arial" w:eastAsia="Arial" w:hAnsi="Arial" w:cs="Arial"/>
          <w:spacing w:val="1"/>
        </w:rPr>
        <w:t>m</w:t>
      </w:r>
      <w:r>
        <w:rPr>
          <w:rFonts w:ascii="Arial" w:eastAsia="Arial" w:hAnsi="Arial" w:cs="Arial"/>
        </w:rPr>
        <w:t>en</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4"/>
        </w:rPr>
        <w:t>w</w:t>
      </w:r>
      <w:r>
        <w:rPr>
          <w:rFonts w:ascii="Arial" w:eastAsia="Arial" w:hAnsi="Arial" w:cs="Arial"/>
        </w:rPr>
        <w:t>h</w:t>
      </w:r>
      <w:r>
        <w:rPr>
          <w:rFonts w:ascii="Arial" w:eastAsia="Arial" w:hAnsi="Arial" w:cs="Arial"/>
          <w:spacing w:val="-1"/>
        </w:rPr>
        <w:t>i</w:t>
      </w:r>
      <w:r>
        <w:rPr>
          <w:rFonts w:ascii="Arial" w:eastAsia="Arial" w:hAnsi="Arial" w:cs="Arial"/>
        </w:rPr>
        <w:t>ch</w:t>
      </w:r>
      <w:r>
        <w:rPr>
          <w:rFonts w:ascii="Arial" w:eastAsia="Arial" w:hAnsi="Arial" w:cs="Arial"/>
          <w:spacing w:val="1"/>
        </w:rPr>
        <w:t xml:space="preserve"> </w:t>
      </w:r>
      <w:r>
        <w:rPr>
          <w:rFonts w:ascii="Arial" w:eastAsia="Arial" w:hAnsi="Arial" w:cs="Arial"/>
        </w:rPr>
        <w:t>ensu</w:t>
      </w:r>
      <w:r>
        <w:rPr>
          <w:rFonts w:ascii="Arial" w:eastAsia="Arial" w:hAnsi="Arial" w:cs="Arial"/>
          <w:spacing w:val="1"/>
        </w:rPr>
        <w:t>r</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 xml:space="preserve">hat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necess</w:t>
      </w:r>
      <w:r>
        <w:rPr>
          <w:rFonts w:ascii="Arial" w:eastAsia="Arial" w:hAnsi="Arial" w:cs="Arial"/>
          <w:spacing w:val="-2"/>
        </w:rPr>
        <w:t>a</w:t>
      </w:r>
      <w:r>
        <w:rPr>
          <w:rFonts w:ascii="Arial" w:eastAsia="Arial" w:hAnsi="Arial" w:cs="Arial"/>
          <w:spacing w:val="1"/>
        </w:rPr>
        <w:t>r</w:t>
      </w:r>
      <w:r>
        <w:rPr>
          <w:rFonts w:ascii="Arial" w:eastAsia="Arial" w:hAnsi="Arial" w:cs="Arial"/>
        </w:rPr>
        <w:t>y</w:t>
      </w:r>
      <w:r>
        <w:rPr>
          <w:rFonts w:ascii="Arial" w:eastAsia="Arial" w:hAnsi="Arial" w:cs="Arial"/>
          <w:spacing w:val="-1"/>
        </w:rPr>
        <w:t xml:space="preserve"> l</w:t>
      </w:r>
      <w:r>
        <w:rPr>
          <w:rFonts w:ascii="Arial" w:eastAsia="Arial" w:hAnsi="Arial" w:cs="Arial"/>
        </w:rPr>
        <w:t>e</w:t>
      </w:r>
      <w:r>
        <w:rPr>
          <w:rFonts w:ascii="Arial" w:eastAsia="Arial" w:hAnsi="Arial" w:cs="Arial"/>
          <w:spacing w:val="-2"/>
        </w:rPr>
        <w:t>v</w:t>
      </w:r>
      <w:r>
        <w:rPr>
          <w:rFonts w:ascii="Arial" w:eastAsia="Arial" w:hAnsi="Arial" w:cs="Arial"/>
        </w:rPr>
        <w:t>el of</w:t>
      </w:r>
      <w:r>
        <w:rPr>
          <w:rFonts w:ascii="Arial" w:eastAsia="Arial" w:hAnsi="Arial" w:cs="Arial"/>
          <w:spacing w:val="2"/>
        </w:rPr>
        <w:t xml:space="preserve"> </w:t>
      </w:r>
      <w:r>
        <w:rPr>
          <w:rFonts w:ascii="Arial" w:eastAsia="Arial" w:hAnsi="Arial" w:cs="Arial"/>
        </w:rPr>
        <w:t>co</w:t>
      </w:r>
      <w:r>
        <w:rPr>
          <w:rFonts w:ascii="Arial" w:eastAsia="Arial" w:hAnsi="Arial" w:cs="Arial"/>
          <w:spacing w:val="1"/>
        </w:rPr>
        <w:t>m</w:t>
      </w:r>
      <w:r>
        <w:rPr>
          <w:rFonts w:ascii="Arial" w:eastAsia="Arial" w:hAnsi="Arial" w:cs="Arial"/>
        </w:rPr>
        <w:t>p</w:t>
      </w:r>
      <w:r>
        <w:rPr>
          <w:rFonts w:ascii="Arial" w:eastAsia="Arial" w:hAnsi="Arial" w:cs="Arial"/>
          <w:spacing w:val="-3"/>
        </w:rPr>
        <w:t>e</w:t>
      </w:r>
      <w:r>
        <w:rPr>
          <w:rFonts w:ascii="Arial" w:eastAsia="Arial" w:hAnsi="Arial" w:cs="Arial"/>
          <w:spacing w:val="1"/>
        </w:rPr>
        <w:t>t</w:t>
      </w:r>
      <w:r>
        <w:rPr>
          <w:rFonts w:ascii="Arial" w:eastAsia="Arial" w:hAnsi="Arial" w:cs="Arial"/>
        </w:rPr>
        <w:t>ence</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w:t>
      </w:r>
      <w:r>
        <w:rPr>
          <w:rFonts w:ascii="Arial" w:eastAsia="Arial" w:hAnsi="Arial" w:cs="Arial"/>
          <w:spacing w:val="-3"/>
        </w:rPr>
        <w:t>V</w:t>
      </w:r>
      <w:r>
        <w:rPr>
          <w:rFonts w:ascii="Arial" w:eastAsia="Arial" w:hAnsi="Arial" w:cs="Arial"/>
        </w:rPr>
        <w:t xml:space="preserve">TS </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m</w:t>
      </w:r>
      <w:r>
        <w:rPr>
          <w:rFonts w:ascii="Arial" w:eastAsia="Arial" w:hAnsi="Arial" w:cs="Arial"/>
        </w:rPr>
        <w:t>a</w:t>
      </w:r>
      <w:r>
        <w:rPr>
          <w:rFonts w:ascii="Arial" w:eastAsia="Arial" w:hAnsi="Arial" w:cs="Arial"/>
          <w:spacing w:val="-1"/>
        </w:rPr>
        <w:t>i</w:t>
      </w:r>
      <w:r>
        <w:rPr>
          <w:rFonts w:ascii="Arial" w:eastAsia="Arial" w:hAnsi="Arial" w:cs="Arial"/>
          <w:spacing w:val="-3"/>
        </w:rPr>
        <w:t>n</w:t>
      </w:r>
      <w:r>
        <w:rPr>
          <w:rFonts w:ascii="Arial" w:eastAsia="Arial" w:hAnsi="Arial" w:cs="Arial"/>
          <w:spacing w:val="1"/>
        </w:rPr>
        <w:t>t</w:t>
      </w:r>
      <w:r>
        <w:rPr>
          <w:rFonts w:ascii="Arial" w:eastAsia="Arial" w:hAnsi="Arial" w:cs="Arial"/>
        </w:rPr>
        <w:t>a</w:t>
      </w:r>
      <w:r>
        <w:rPr>
          <w:rFonts w:ascii="Arial" w:eastAsia="Arial" w:hAnsi="Arial" w:cs="Arial"/>
          <w:spacing w:val="-1"/>
        </w:rPr>
        <w:t>i</w:t>
      </w:r>
      <w:r>
        <w:rPr>
          <w:rFonts w:ascii="Arial" w:eastAsia="Arial" w:hAnsi="Arial" w:cs="Arial"/>
        </w:rPr>
        <w:t>ned.</w:t>
      </w:r>
    </w:p>
    <w:p w:rsidR="000A5570" w:rsidRDefault="000A5570">
      <w:pPr>
        <w:spacing w:before="17" w:after="0" w:line="220" w:lineRule="exact"/>
      </w:pPr>
    </w:p>
    <w:p w:rsidR="000A5570" w:rsidRDefault="00863EB5">
      <w:pPr>
        <w:spacing w:after="0" w:line="240" w:lineRule="auto"/>
        <w:ind w:left="298" w:right="6868"/>
        <w:jc w:val="both"/>
        <w:rPr>
          <w:rFonts w:ascii="Arial" w:eastAsia="Arial" w:hAnsi="Arial" w:cs="Arial"/>
          <w:sz w:val="24"/>
          <w:szCs w:val="24"/>
        </w:rPr>
      </w:pPr>
      <w:r>
        <w:rPr>
          <w:rFonts w:ascii="Arial" w:eastAsia="Arial" w:hAnsi="Arial" w:cs="Arial"/>
          <w:b/>
          <w:bCs/>
          <w:sz w:val="24"/>
          <w:szCs w:val="24"/>
        </w:rPr>
        <w:t xml:space="preserve">2         </w:t>
      </w:r>
      <w:r>
        <w:rPr>
          <w:rFonts w:ascii="Arial" w:eastAsia="Arial" w:hAnsi="Arial" w:cs="Arial"/>
          <w:b/>
          <w:bCs/>
          <w:spacing w:val="49"/>
          <w:sz w:val="24"/>
          <w:szCs w:val="24"/>
        </w:rPr>
        <w:t xml:space="preserve"> </w:t>
      </w:r>
      <w:r>
        <w:rPr>
          <w:rFonts w:ascii="Arial" w:eastAsia="Arial" w:hAnsi="Arial" w:cs="Arial"/>
          <w:b/>
          <w:bCs/>
          <w:spacing w:val="1"/>
          <w:sz w:val="24"/>
          <w:szCs w:val="24"/>
        </w:rPr>
        <w:t>J</w:t>
      </w:r>
      <w:r>
        <w:rPr>
          <w:rFonts w:ascii="Arial" w:eastAsia="Arial" w:hAnsi="Arial" w:cs="Arial"/>
          <w:b/>
          <w:bCs/>
          <w:sz w:val="24"/>
          <w:szCs w:val="24"/>
        </w:rPr>
        <w:t xml:space="preserve">OB </w:t>
      </w:r>
      <w:r>
        <w:rPr>
          <w:rFonts w:ascii="Arial" w:eastAsia="Arial" w:hAnsi="Arial" w:cs="Arial"/>
          <w:b/>
          <w:bCs/>
          <w:spacing w:val="1"/>
          <w:sz w:val="24"/>
          <w:szCs w:val="24"/>
        </w:rPr>
        <w:t>P</w:t>
      </w:r>
      <w:r>
        <w:rPr>
          <w:rFonts w:ascii="Arial" w:eastAsia="Arial" w:hAnsi="Arial" w:cs="Arial"/>
          <w:b/>
          <w:bCs/>
          <w:sz w:val="24"/>
          <w:szCs w:val="24"/>
        </w:rPr>
        <w:t>UR</w:t>
      </w:r>
      <w:r>
        <w:rPr>
          <w:rFonts w:ascii="Arial" w:eastAsia="Arial" w:hAnsi="Arial" w:cs="Arial"/>
          <w:b/>
          <w:bCs/>
          <w:spacing w:val="1"/>
          <w:sz w:val="24"/>
          <w:szCs w:val="24"/>
        </w:rPr>
        <w:t>P</w:t>
      </w:r>
      <w:r>
        <w:rPr>
          <w:rFonts w:ascii="Arial" w:eastAsia="Arial" w:hAnsi="Arial" w:cs="Arial"/>
          <w:b/>
          <w:bCs/>
          <w:sz w:val="24"/>
          <w:szCs w:val="24"/>
        </w:rPr>
        <w:t>O</w:t>
      </w:r>
      <w:r>
        <w:rPr>
          <w:rFonts w:ascii="Arial" w:eastAsia="Arial" w:hAnsi="Arial" w:cs="Arial"/>
          <w:b/>
          <w:bCs/>
          <w:spacing w:val="-2"/>
          <w:sz w:val="24"/>
          <w:szCs w:val="24"/>
        </w:rPr>
        <w:t>S</w:t>
      </w:r>
      <w:r>
        <w:rPr>
          <w:rFonts w:ascii="Arial" w:eastAsia="Arial" w:hAnsi="Arial" w:cs="Arial"/>
          <w:b/>
          <w:bCs/>
          <w:sz w:val="24"/>
          <w:szCs w:val="24"/>
        </w:rPr>
        <w:t>E</w:t>
      </w:r>
    </w:p>
    <w:p w:rsidR="000A5570" w:rsidRDefault="000A5570">
      <w:pPr>
        <w:spacing w:before="2" w:after="0" w:line="240" w:lineRule="exact"/>
        <w:rPr>
          <w:sz w:val="24"/>
          <w:szCs w:val="24"/>
        </w:rPr>
      </w:pPr>
    </w:p>
    <w:p w:rsidR="000A5570" w:rsidRDefault="00863EB5">
      <w:pPr>
        <w:spacing w:after="0" w:line="240" w:lineRule="auto"/>
        <w:ind w:left="298" w:right="4477"/>
        <w:jc w:val="both"/>
        <w:rPr>
          <w:rFonts w:ascii="Arial" w:eastAsia="Arial" w:hAnsi="Arial" w:cs="Arial"/>
        </w:rPr>
      </w:pP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rPr>
        <w:t>pu</w:t>
      </w:r>
      <w:r>
        <w:rPr>
          <w:rFonts w:ascii="Arial" w:eastAsia="Arial" w:hAnsi="Arial" w:cs="Arial"/>
          <w:spacing w:val="1"/>
        </w:rPr>
        <w:t>r</w:t>
      </w:r>
      <w:r>
        <w:rPr>
          <w:rFonts w:ascii="Arial" w:eastAsia="Arial" w:hAnsi="Arial" w:cs="Arial"/>
        </w:rPr>
        <w:t>pose</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pos</w:t>
      </w:r>
      <w:r>
        <w:rPr>
          <w:rFonts w:ascii="Arial" w:eastAsia="Arial" w:hAnsi="Arial" w:cs="Arial"/>
          <w:spacing w:val="-1"/>
        </w:rPr>
        <w:t>i</w:t>
      </w:r>
      <w:r>
        <w:rPr>
          <w:rFonts w:ascii="Arial" w:eastAsia="Arial" w:hAnsi="Arial" w:cs="Arial"/>
          <w:spacing w:val="1"/>
        </w:rPr>
        <w:t>t</w:t>
      </w:r>
      <w:r>
        <w:rPr>
          <w:rFonts w:ascii="Arial" w:eastAsia="Arial" w:hAnsi="Arial" w:cs="Arial"/>
          <w:spacing w:val="-3"/>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4"/>
        </w:rPr>
        <w:t>M</w:t>
      </w:r>
      <w:r>
        <w:rPr>
          <w:rFonts w:ascii="Arial" w:eastAsia="Arial" w:hAnsi="Arial" w:cs="Arial"/>
        </w:rPr>
        <w:t>ana</w:t>
      </w:r>
      <w:r>
        <w:rPr>
          <w:rFonts w:ascii="Arial" w:eastAsia="Arial" w:hAnsi="Arial" w:cs="Arial"/>
          <w:spacing w:val="2"/>
        </w:rPr>
        <w:t>g</w:t>
      </w:r>
      <w:r>
        <w:rPr>
          <w:rFonts w:ascii="Arial" w:eastAsia="Arial" w:hAnsi="Arial" w:cs="Arial"/>
          <w:spacing w:val="-3"/>
        </w:rPr>
        <w:t>e</w:t>
      </w:r>
      <w:r>
        <w:rPr>
          <w:rFonts w:ascii="Arial" w:eastAsia="Arial" w:hAnsi="Arial" w:cs="Arial"/>
        </w:rPr>
        <w:t>r</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t</w:t>
      </w:r>
      <w:r>
        <w:rPr>
          <w:rFonts w:ascii="Arial" w:eastAsia="Arial" w:hAnsi="Arial" w:cs="Arial"/>
        </w:rPr>
        <w:t>o</w:t>
      </w:r>
    </w:p>
    <w:p w:rsidR="000A5570" w:rsidRDefault="000A5570">
      <w:pPr>
        <w:spacing w:before="6" w:after="0" w:line="130" w:lineRule="exact"/>
        <w:rPr>
          <w:sz w:val="13"/>
          <w:szCs w:val="13"/>
        </w:rPr>
      </w:pPr>
    </w:p>
    <w:p w:rsidR="000A5570" w:rsidRDefault="00863EB5">
      <w:pPr>
        <w:tabs>
          <w:tab w:val="left" w:pos="1000"/>
        </w:tabs>
        <w:spacing w:after="0" w:line="240" w:lineRule="auto"/>
        <w:ind w:left="659"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l</w:t>
      </w:r>
      <w:r>
        <w:rPr>
          <w:rFonts w:ascii="Arial" w:eastAsia="Arial" w:hAnsi="Arial" w:cs="Arial"/>
        </w:rPr>
        <w:t>ead</w:t>
      </w:r>
      <w:r>
        <w:rPr>
          <w:rFonts w:ascii="Arial" w:eastAsia="Arial" w:hAnsi="Arial" w:cs="Arial"/>
          <w:spacing w:val="1"/>
        </w:rPr>
        <w:t xml:space="preserve"> </w:t>
      </w:r>
      <w:r>
        <w:rPr>
          <w:rFonts w:ascii="Arial" w:eastAsia="Arial" w:hAnsi="Arial" w:cs="Arial"/>
        </w:rPr>
        <w:t>and</w:t>
      </w:r>
      <w:r>
        <w:rPr>
          <w:rFonts w:ascii="Arial" w:eastAsia="Arial" w:hAnsi="Arial" w:cs="Arial"/>
          <w:spacing w:val="1"/>
        </w:rPr>
        <w:t xml:space="preserve"> m</w:t>
      </w:r>
      <w:r>
        <w:rPr>
          <w:rFonts w:ascii="Arial" w:eastAsia="Arial" w:hAnsi="Arial" w:cs="Arial"/>
        </w:rPr>
        <w:t>an</w:t>
      </w:r>
      <w:r>
        <w:rPr>
          <w:rFonts w:ascii="Arial" w:eastAsia="Arial" w:hAnsi="Arial" w:cs="Arial"/>
          <w:spacing w:val="-3"/>
        </w:rPr>
        <w:t>a</w:t>
      </w:r>
      <w:r>
        <w:rPr>
          <w:rFonts w:ascii="Arial" w:eastAsia="Arial" w:hAnsi="Arial" w:cs="Arial"/>
          <w:spacing w:val="2"/>
        </w:rPr>
        <w:t>g</w:t>
      </w:r>
      <w:r>
        <w:rPr>
          <w:rFonts w:ascii="Arial" w:eastAsia="Arial" w:hAnsi="Arial" w:cs="Arial"/>
        </w:rPr>
        <w:t>e</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o</w:t>
      </w:r>
      <w:r>
        <w:rPr>
          <w:rFonts w:ascii="Arial" w:eastAsia="Arial" w:hAnsi="Arial" w:cs="Arial"/>
          <w:spacing w:val="-3"/>
        </w:rPr>
        <w:t>p</w:t>
      </w:r>
      <w:r>
        <w:rPr>
          <w:rFonts w:ascii="Arial" w:eastAsia="Arial" w:hAnsi="Arial" w:cs="Arial"/>
        </w:rPr>
        <w:t>e</w:t>
      </w:r>
      <w:r>
        <w:rPr>
          <w:rFonts w:ascii="Arial" w:eastAsia="Arial" w:hAnsi="Arial" w:cs="Arial"/>
          <w:spacing w:val="1"/>
        </w:rPr>
        <w:t>r</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rPr>
        <w:t>and</w:t>
      </w:r>
      <w:r>
        <w:rPr>
          <w:rFonts w:ascii="Arial" w:eastAsia="Arial" w:hAnsi="Arial" w:cs="Arial"/>
          <w:spacing w:val="-2"/>
        </w:rPr>
        <w:t xml:space="preserve"> </w:t>
      </w:r>
      <w:r>
        <w:rPr>
          <w:rFonts w:ascii="Arial" w:eastAsia="Arial" w:hAnsi="Arial" w:cs="Arial"/>
        </w:rPr>
        <w:t>de</w:t>
      </w:r>
      <w:r>
        <w:rPr>
          <w:rFonts w:ascii="Arial" w:eastAsia="Arial" w:hAnsi="Arial" w:cs="Arial"/>
          <w:spacing w:val="-1"/>
        </w:rPr>
        <w:t>li</w:t>
      </w:r>
      <w:r>
        <w:rPr>
          <w:rFonts w:ascii="Arial" w:eastAsia="Arial" w:hAnsi="Arial" w:cs="Arial"/>
          <w:spacing w:val="-2"/>
        </w:rPr>
        <w:t>v</w:t>
      </w:r>
      <w:r>
        <w:rPr>
          <w:rFonts w:ascii="Arial" w:eastAsia="Arial" w:hAnsi="Arial" w:cs="Arial"/>
        </w:rPr>
        <w:t>e</w:t>
      </w:r>
      <w:r>
        <w:rPr>
          <w:rFonts w:ascii="Arial" w:eastAsia="Arial" w:hAnsi="Arial" w:cs="Arial"/>
          <w:spacing w:val="1"/>
        </w:rPr>
        <w:t>r</w:t>
      </w:r>
      <w:r>
        <w:rPr>
          <w:rFonts w:ascii="Arial" w:eastAsia="Arial" w:hAnsi="Arial" w:cs="Arial"/>
        </w:rPr>
        <w:t>y</w:t>
      </w:r>
      <w:r>
        <w:rPr>
          <w:rFonts w:ascii="Arial" w:eastAsia="Arial" w:hAnsi="Arial" w:cs="Arial"/>
          <w:spacing w:val="-1"/>
        </w:rPr>
        <w:t xml:space="preserve"> </w:t>
      </w:r>
      <w:r>
        <w:rPr>
          <w:rFonts w:ascii="Arial" w:eastAsia="Arial" w:hAnsi="Arial" w:cs="Arial"/>
        </w:rPr>
        <w:t>of</w:t>
      </w:r>
      <w:r>
        <w:rPr>
          <w:rFonts w:ascii="Arial" w:eastAsia="Arial" w:hAnsi="Arial" w:cs="Arial"/>
          <w:spacing w:val="2"/>
        </w:rPr>
        <w:t xml:space="preserve"> </w:t>
      </w:r>
      <w:r>
        <w:rPr>
          <w:rFonts w:ascii="Arial" w:eastAsia="Arial" w:hAnsi="Arial" w:cs="Arial"/>
          <w:spacing w:val="-1"/>
        </w:rPr>
        <w:t>V</w:t>
      </w:r>
      <w:r>
        <w:rPr>
          <w:rFonts w:ascii="Arial" w:eastAsia="Arial" w:hAnsi="Arial" w:cs="Arial"/>
        </w:rPr>
        <w:t>essel</w:t>
      </w:r>
      <w:r>
        <w:rPr>
          <w:rFonts w:ascii="Arial" w:eastAsia="Arial" w:hAnsi="Arial" w:cs="Arial"/>
          <w:spacing w:val="-2"/>
        </w:rPr>
        <w:t xml:space="preserve"> </w:t>
      </w:r>
      <w:r>
        <w:rPr>
          <w:rFonts w:ascii="Arial" w:eastAsia="Arial" w:hAnsi="Arial" w:cs="Arial"/>
          <w:spacing w:val="2"/>
        </w:rPr>
        <w:t>T</w:t>
      </w:r>
      <w:r>
        <w:rPr>
          <w:rFonts w:ascii="Arial" w:eastAsia="Arial" w:hAnsi="Arial" w:cs="Arial"/>
          <w:spacing w:val="1"/>
        </w:rPr>
        <w:t>r</w:t>
      </w:r>
      <w:r>
        <w:rPr>
          <w:rFonts w:ascii="Arial" w:eastAsia="Arial" w:hAnsi="Arial" w:cs="Arial"/>
          <w:spacing w:val="-3"/>
        </w:rPr>
        <w:t>a</w:t>
      </w:r>
      <w:r>
        <w:rPr>
          <w:rFonts w:ascii="Arial" w:eastAsia="Arial" w:hAnsi="Arial" w:cs="Arial"/>
          <w:spacing w:val="1"/>
        </w:rPr>
        <w:t>ff</w:t>
      </w:r>
      <w:r>
        <w:rPr>
          <w:rFonts w:ascii="Arial" w:eastAsia="Arial" w:hAnsi="Arial" w:cs="Arial"/>
          <w:spacing w:val="-1"/>
        </w:rPr>
        <w:t>i</w:t>
      </w:r>
      <w:r>
        <w:rPr>
          <w:rFonts w:ascii="Arial" w:eastAsia="Arial" w:hAnsi="Arial" w:cs="Arial"/>
        </w:rPr>
        <w:t>c</w:t>
      </w:r>
      <w:r>
        <w:rPr>
          <w:rFonts w:ascii="Arial" w:eastAsia="Arial" w:hAnsi="Arial" w:cs="Arial"/>
          <w:spacing w:val="1"/>
        </w:rPr>
        <w:t xml:space="preserve"> </w:t>
      </w:r>
      <w:r>
        <w:rPr>
          <w:rFonts w:ascii="Arial" w:eastAsia="Arial" w:hAnsi="Arial" w:cs="Arial"/>
          <w:spacing w:val="-1"/>
        </w:rPr>
        <w:t>S</w:t>
      </w:r>
      <w:r>
        <w:rPr>
          <w:rFonts w:ascii="Arial" w:eastAsia="Arial" w:hAnsi="Arial" w:cs="Arial"/>
          <w:spacing w:val="-3"/>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1"/>
        </w:rPr>
        <w:t xml:space="preserve"> (</w:t>
      </w:r>
      <w:r>
        <w:rPr>
          <w:rFonts w:ascii="Arial" w:eastAsia="Arial" w:hAnsi="Arial" w:cs="Arial"/>
          <w:spacing w:val="-3"/>
        </w:rPr>
        <w:t>V</w:t>
      </w:r>
      <w:r>
        <w:rPr>
          <w:rFonts w:ascii="Arial" w:eastAsia="Arial" w:hAnsi="Arial" w:cs="Arial"/>
        </w:rPr>
        <w:t>T</w:t>
      </w:r>
      <w:r>
        <w:rPr>
          <w:rFonts w:ascii="Arial" w:eastAsia="Arial" w:hAnsi="Arial" w:cs="Arial"/>
          <w:spacing w:val="-1"/>
        </w:rPr>
        <w:t>S</w:t>
      </w:r>
      <w:r>
        <w:rPr>
          <w:rFonts w:ascii="Arial" w:eastAsia="Arial" w:hAnsi="Arial" w:cs="Arial"/>
          <w:spacing w:val="1"/>
        </w:rPr>
        <w:t>)</w:t>
      </w:r>
      <w:r>
        <w:rPr>
          <w:rFonts w:ascii="Arial" w:eastAsia="Arial" w:hAnsi="Arial" w:cs="Arial"/>
        </w:rPr>
        <w:t>;</w:t>
      </w:r>
    </w:p>
    <w:p w:rsidR="000A5570" w:rsidRDefault="00863EB5">
      <w:pPr>
        <w:tabs>
          <w:tab w:val="left" w:pos="1000"/>
        </w:tabs>
        <w:spacing w:before="72" w:after="0" w:line="240" w:lineRule="auto"/>
        <w:ind w:left="1019" w:right="100" w:hanging="360"/>
        <w:jc w:val="both"/>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rPr>
        <w:t>ensu</w:t>
      </w:r>
      <w:r>
        <w:rPr>
          <w:rFonts w:ascii="Arial" w:eastAsia="Arial" w:hAnsi="Arial" w:cs="Arial"/>
          <w:spacing w:val="1"/>
        </w:rPr>
        <w:t>r</w:t>
      </w:r>
      <w:r>
        <w:rPr>
          <w:rFonts w:ascii="Arial" w:eastAsia="Arial" w:hAnsi="Arial" w:cs="Arial"/>
        </w:rPr>
        <w:t>e</w:t>
      </w:r>
      <w:r>
        <w:rPr>
          <w:rFonts w:ascii="Arial" w:eastAsia="Arial" w:hAnsi="Arial" w:cs="Arial"/>
          <w:spacing w:val="22"/>
        </w:rPr>
        <w:t xml:space="preserve"> </w:t>
      </w:r>
      <w:r>
        <w:rPr>
          <w:rFonts w:ascii="Arial" w:eastAsia="Arial" w:hAnsi="Arial" w:cs="Arial"/>
          <w:spacing w:val="-1"/>
        </w:rPr>
        <w:t>t</w:t>
      </w:r>
      <w:r>
        <w:rPr>
          <w:rFonts w:ascii="Arial" w:eastAsia="Arial" w:hAnsi="Arial" w:cs="Arial"/>
        </w:rPr>
        <w:t>hat</w:t>
      </w:r>
      <w:r>
        <w:rPr>
          <w:rFonts w:ascii="Arial" w:eastAsia="Arial" w:hAnsi="Arial" w:cs="Arial"/>
          <w:spacing w:val="2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2"/>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22"/>
        </w:rPr>
        <w:t xml:space="preserve"> </w:t>
      </w:r>
      <w:r>
        <w:rPr>
          <w:rFonts w:ascii="Arial" w:eastAsia="Arial" w:hAnsi="Arial" w:cs="Arial"/>
        </w:rPr>
        <w:t>h</w:t>
      </w:r>
      <w:r>
        <w:rPr>
          <w:rFonts w:ascii="Arial" w:eastAsia="Arial" w:hAnsi="Arial" w:cs="Arial"/>
          <w:spacing w:val="-3"/>
        </w:rPr>
        <w:t>a</w:t>
      </w:r>
      <w:r>
        <w:rPr>
          <w:rFonts w:ascii="Arial" w:eastAsia="Arial" w:hAnsi="Arial" w:cs="Arial"/>
        </w:rPr>
        <w:t>s</w:t>
      </w:r>
      <w:r>
        <w:rPr>
          <w:rFonts w:ascii="Arial" w:eastAsia="Arial" w:hAnsi="Arial" w:cs="Arial"/>
          <w:spacing w:val="23"/>
        </w:rPr>
        <w:t xml:space="preserve"> </w:t>
      </w:r>
      <w:r>
        <w:rPr>
          <w:rFonts w:ascii="Arial" w:eastAsia="Arial" w:hAnsi="Arial" w:cs="Arial"/>
        </w:rPr>
        <w:t>adequa</w:t>
      </w:r>
      <w:r>
        <w:rPr>
          <w:rFonts w:ascii="Arial" w:eastAsia="Arial" w:hAnsi="Arial" w:cs="Arial"/>
          <w:spacing w:val="1"/>
        </w:rPr>
        <w:t>t</w:t>
      </w:r>
      <w:r>
        <w:rPr>
          <w:rFonts w:ascii="Arial" w:eastAsia="Arial" w:hAnsi="Arial" w:cs="Arial"/>
        </w:rPr>
        <w:t>e</w:t>
      </w:r>
      <w:r>
        <w:rPr>
          <w:rFonts w:ascii="Arial" w:eastAsia="Arial" w:hAnsi="Arial" w:cs="Arial"/>
          <w:spacing w:val="20"/>
        </w:rPr>
        <w:t xml:space="preserve"> </w:t>
      </w:r>
      <w:r>
        <w:rPr>
          <w:rFonts w:ascii="Arial" w:eastAsia="Arial" w:hAnsi="Arial" w:cs="Arial"/>
          <w:spacing w:val="1"/>
        </w:rPr>
        <w:t>r</w:t>
      </w:r>
      <w:r>
        <w:rPr>
          <w:rFonts w:ascii="Arial" w:eastAsia="Arial" w:hAnsi="Arial" w:cs="Arial"/>
        </w:rPr>
        <w:t>esou</w:t>
      </w:r>
      <w:r>
        <w:rPr>
          <w:rFonts w:ascii="Arial" w:eastAsia="Arial" w:hAnsi="Arial" w:cs="Arial"/>
          <w:spacing w:val="-2"/>
        </w:rPr>
        <w:t>r</w:t>
      </w:r>
      <w:r>
        <w:rPr>
          <w:rFonts w:ascii="Arial" w:eastAsia="Arial" w:hAnsi="Arial" w:cs="Arial"/>
        </w:rPr>
        <w:t>ces</w:t>
      </w:r>
      <w:r>
        <w:rPr>
          <w:rFonts w:ascii="Arial" w:eastAsia="Arial" w:hAnsi="Arial" w:cs="Arial"/>
          <w:spacing w:val="21"/>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0"/>
        </w:rPr>
        <w:t xml:space="preserve"> </w:t>
      </w:r>
      <w:r>
        <w:rPr>
          <w:rFonts w:ascii="Arial" w:eastAsia="Arial" w:hAnsi="Arial" w:cs="Arial"/>
        </w:rPr>
        <w:t>unde</w:t>
      </w:r>
      <w:r>
        <w:rPr>
          <w:rFonts w:ascii="Arial" w:eastAsia="Arial" w:hAnsi="Arial" w:cs="Arial"/>
          <w:spacing w:val="1"/>
        </w:rPr>
        <w:t>rt</w:t>
      </w:r>
      <w:r>
        <w:rPr>
          <w:rFonts w:ascii="Arial" w:eastAsia="Arial" w:hAnsi="Arial" w:cs="Arial"/>
          <w:spacing w:val="-3"/>
        </w:rPr>
        <w:t>a</w:t>
      </w:r>
      <w:r>
        <w:rPr>
          <w:rFonts w:ascii="Arial" w:eastAsia="Arial" w:hAnsi="Arial" w:cs="Arial"/>
        </w:rPr>
        <w:t>ke</w:t>
      </w:r>
      <w:r>
        <w:rPr>
          <w:rFonts w:ascii="Arial" w:eastAsia="Arial" w:hAnsi="Arial" w:cs="Arial"/>
          <w:spacing w:val="22"/>
        </w:rPr>
        <w:t xml:space="preserve"> </w:t>
      </w:r>
      <w:r>
        <w:rPr>
          <w:rFonts w:ascii="Arial" w:eastAsia="Arial" w:hAnsi="Arial" w:cs="Arial"/>
        </w:rPr>
        <w:t>p</w:t>
      </w:r>
      <w:r>
        <w:rPr>
          <w:rFonts w:ascii="Arial" w:eastAsia="Arial" w:hAnsi="Arial" w:cs="Arial"/>
          <w:spacing w:val="1"/>
        </w:rPr>
        <w:t>r</w:t>
      </w:r>
      <w:r>
        <w:rPr>
          <w:rFonts w:ascii="Arial" w:eastAsia="Arial" w:hAnsi="Arial" w:cs="Arial"/>
        </w:rPr>
        <w:t>op</w:t>
      </w:r>
      <w:r>
        <w:rPr>
          <w:rFonts w:ascii="Arial" w:eastAsia="Arial" w:hAnsi="Arial" w:cs="Arial"/>
          <w:spacing w:val="-3"/>
        </w:rPr>
        <w:t>e</w:t>
      </w:r>
      <w:r>
        <w:rPr>
          <w:rFonts w:ascii="Arial" w:eastAsia="Arial" w:hAnsi="Arial" w:cs="Arial"/>
          <w:spacing w:val="1"/>
        </w:rPr>
        <w:t>r</w:t>
      </w:r>
      <w:r>
        <w:rPr>
          <w:rFonts w:ascii="Arial" w:eastAsia="Arial" w:hAnsi="Arial" w:cs="Arial"/>
          <w:spacing w:val="-1"/>
        </w:rPr>
        <w:t>l</w:t>
      </w:r>
      <w:r>
        <w:rPr>
          <w:rFonts w:ascii="Arial" w:eastAsia="Arial" w:hAnsi="Arial" w:cs="Arial"/>
        </w:rPr>
        <w:t>y</w:t>
      </w:r>
      <w:r>
        <w:rPr>
          <w:rFonts w:ascii="Arial" w:eastAsia="Arial" w:hAnsi="Arial" w:cs="Arial"/>
          <w:spacing w:val="20"/>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0"/>
        </w:rPr>
        <w:t xml:space="preserve"> </w:t>
      </w:r>
      <w:r>
        <w:rPr>
          <w:rFonts w:ascii="Arial" w:eastAsia="Arial" w:hAnsi="Arial" w:cs="Arial"/>
          <w:spacing w:val="1"/>
        </w:rPr>
        <w:t>r</w:t>
      </w:r>
      <w:r>
        <w:rPr>
          <w:rFonts w:ascii="Arial" w:eastAsia="Arial" w:hAnsi="Arial" w:cs="Arial"/>
        </w:rPr>
        <w:t>espons</w:t>
      </w:r>
      <w:r>
        <w:rPr>
          <w:rFonts w:ascii="Arial" w:eastAsia="Arial" w:hAnsi="Arial" w:cs="Arial"/>
          <w:spacing w:val="-1"/>
        </w:rPr>
        <w:t>i</w:t>
      </w:r>
      <w:r>
        <w:rPr>
          <w:rFonts w:ascii="Arial" w:eastAsia="Arial" w:hAnsi="Arial" w:cs="Arial"/>
        </w:rPr>
        <w:t>b</w:t>
      </w:r>
      <w:r>
        <w:rPr>
          <w:rFonts w:ascii="Arial" w:eastAsia="Arial" w:hAnsi="Arial" w:cs="Arial"/>
          <w:spacing w:val="-1"/>
        </w:rPr>
        <w:t>ili</w:t>
      </w:r>
      <w:r>
        <w:rPr>
          <w:rFonts w:ascii="Arial" w:eastAsia="Arial" w:hAnsi="Arial" w:cs="Arial"/>
          <w:spacing w:val="1"/>
        </w:rPr>
        <w:t>t</w:t>
      </w:r>
      <w:r>
        <w:rPr>
          <w:rFonts w:ascii="Arial" w:eastAsia="Arial" w:hAnsi="Arial" w:cs="Arial"/>
          <w:spacing w:val="-1"/>
        </w:rPr>
        <w:t>i</w:t>
      </w:r>
      <w:r>
        <w:rPr>
          <w:rFonts w:ascii="Arial" w:eastAsia="Arial" w:hAnsi="Arial" w:cs="Arial"/>
        </w:rPr>
        <w:t>es d</w:t>
      </w:r>
      <w:r>
        <w:rPr>
          <w:rFonts w:ascii="Arial" w:eastAsia="Arial" w:hAnsi="Arial" w:cs="Arial"/>
          <w:spacing w:val="-3"/>
        </w:rPr>
        <w:t>e</w:t>
      </w:r>
      <w:r>
        <w:rPr>
          <w:rFonts w:ascii="Arial" w:eastAsia="Arial" w:hAnsi="Arial" w:cs="Arial"/>
          <w:spacing w:val="3"/>
        </w:rPr>
        <w:t>f</w:t>
      </w:r>
      <w:r>
        <w:rPr>
          <w:rFonts w:ascii="Arial" w:eastAsia="Arial" w:hAnsi="Arial" w:cs="Arial"/>
          <w:spacing w:val="-1"/>
        </w:rPr>
        <w:t>i</w:t>
      </w:r>
      <w:r>
        <w:rPr>
          <w:rFonts w:ascii="Arial" w:eastAsia="Arial" w:hAnsi="Arial" w:cs="Arial"/>
        </w:rPr>
        <w:t>ned</w:t>
      </w:r>
      <w:r>
        <w:rPr>
          <w:rFonts w:ascii="Arial" w:eastAsia="Arial" w:hAnsi="Arial" w:cs="Arial"/>
          <w:spacing w:val="1"/>
        </w:rPr>
        <w:t xml:space="preserve"> </w:t>
      </w:r>
      <w:r>
        <w:rPr>
          <w:rFonts w:ascii="Arial" w:eastAsia="Arial" w:hAnsi="Arial" w:cs="Arial"/>
        </w:rPr>
        <w:t>by</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A</w:t>
      </w:r>
      <w:r>
        <w:rPr>
          <w:rFonts w:ascii="Arial" w:eastAsia="Arial" w:hAnsi="Arial" w:cs="Arial"/>
        </w:rPr>
        <w:t>u</w:t>
      </w:r>
      <w:r>
        <w:rPr>
          <w:rFonts w:ascii="Arial" w:eastAsia="Arial" w:hAnsi="Arial" w:cs="Arial"/>
          <w:spacing w:val="1"/>
        </w:rPr>
        <w:t>t</w:t>
      </w:r>
      <w:r>
        <w:rPr>
          <w:rFonts w:ascii="Arial" w:eastAsia="Arial" w:hAnsi="Arial" w:cs="Arial"/>
          <w:spacing w:val="-3"/>
        </w:rPr>
        <w:t>h</w:t>
      </w:r>
      <w:r>
        <w:rPr>
          <w:rFonts w:ascii="Arial" w:eastAsia="Arial" w:hAnsi="Arial" w:cs="Arial"/>
        </w:rPr>
        <w:t>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2"/>
        </w:rPr>
        <w:t>y</w:t>
      </w:r>
      <w:r>
        <w:rPr>
          <w:rFonts w:ascii="Arial" w:eastAsia="Arial" w:hAnsi="Arial" w:cs="Arial"/>
        </w:rPr>
        <w:t>.</w:t>
      </w:r>
    </w:p>
    <w:p w:rsidR="000A5570" w:rsidRDefault="000A5570">
      <w:pPr>
        <w:spacing w:before="17" w:after="0" w:line="220" w:lineRule="exact"/>
      </w:pPr>
    </w:p>
    <w:p w:rsidR="000A5570" w:rsidRDefault="00863EB5">
      <w:pPr>
        <w:spacing w:after="0" w:line="240" w:lineRule="auto"/>
        <w:ind w:left="298" w:right="5817"/>
        <w:jc w:val="both"/>
        <w:rPr>
          <w:rFonts w:ascii="Arial" w:eastAsia="Arial" w:hAnsi="Arial" w:cs="Arial"/>
          <w:sz w:val="24"/>
          <w:szCs w:val="24"/>
        </w:rPr>
      </w:pPr>
      <w:r>
        <w:rPr>
          <w:rFonts w:ascii="Arial" w:eastAsia="Arial" w:hAnsi="Arial" w:cs="Arial"/>
          <w:b/>
          <w:bCs/>
          <w:sz w:val="24"/>
          <w:szCs w:val="24"/>
        </w:rPr>
        <w:t xml:space="preserve">3         </w:t>
      </w:r>
      <w:r>
        <w:rPr>
          <w:rFonts w:ascii="Arial" w:eastAsia="Arial" w:hAnsi="Arial" w:cs="Arial"/>
          <w:b/>
          <w:bCs/>
          <w:spacing w:val="49"/>
          <w:sz w:val="24"/>
          <w:szCs w:val="24"/>
        </w:rPr>
        <w:t xml:space="preserve"> </w:t>
      </w:r>
      <w:r>
        <w:rPr>
          <w:rFonts w:ascii="Arial" w:eastAsia="Arial" w:hAnsi="Arial" w:cs="Arial"/>
          <w:b/>
          <w:bCs/>
          <w:spacing w:val="-5"/>
          <w:sz w:val="24"/>
          <w:szCs w:val="24"/>
        </w:rPr>
        <w:t>A</w:t>
      </w:r>
      <w:r>
        <w:rPr>
          <w:rFonts w:ascii="Arial" w:eastAsia="Arial" w:hAnsi="Arial" w:cs="Arial"/>
          <w:b/>
          <w:bCs/>
          <w:spacing w:val="2"/>
          <w:sz w:val="24"/>
          <w:szCs w:val="24"/>
        </w:rPr>
        <w:t>C</w:t>
      </w:r>
      <w:r>
        <w:rPr>
          <w:rFonts w:ascii="Arial" w:eastAsia="Arial" w:hAnsi="Arial" w:cs="Arial"/>
          <w:b/>
          <w:bCs/>
          <w:sz w:val="24"/>
          <w:szCs w:val="24"/>
        </w:rPr>
        <w:t>TI</w:t>
      </w:r>
      <w:r>
        <w:rPr>
          <w:rFonts w:ascii="Arial" w:eastAsia="Arial" w:hAnsi="Arial" w:cs="Arial"/>
          <w:b/>
          <w:bCs/>
          <w:spacing w:val="1"/>
          <w:sz w:val="24"/>
          <w:szCs w:val="24"/>
        </w:rPr>
        <w:t>V</w:t>
      </w:r>
      <w:r>
        <w:rPr>
          <w:rFonts w:ascii="Arial" w:eastAsia="Arial" w:hAnsi="Arial" w:cs="Arial"/>
          <w:b/>
          <w:bCs/>
          <w:sz w:val="24"/>
          <w:szCs w:val="24"/>
        </w:rPr>
        <w:t>ITI</w:t>
      </w:r>
      <w:r>
        <w:rPr>
          <w:rFonts w:ascii="Arial" w:eastAsia="Arial" w:hAnsi="Arial" w:cs="Arial"/>
          <w:b/>
          <w:bCs/>
          <w:spacing w:val="1"/>
          <w:sz w:val="24"/>
          <w:szCs w:val="24"/>
        </w:rPr>
        <w:t>E</w:t>
      </w:r>
      <w:r>
        <w:rPr>
          <w:rFonts w:ascii="Arial" w:eastAsia="Arial" w:hAnsi="Arial" w:cs="Arial"/>
          <w:b/>
          <w:bCs/>
          <w:sz w:val="24"/>
          <w:szCs w:val="24"/>
        </w:rPr>
        <w:t>S</w:t>
      </w:r>
      <w:r>
        <w:rPr>
          <w:rFonts w:ascii="Arial" w:eastAsia="Arial" w:hAnsi="Arial" w:cs="Arial"/>
          <w:b/>
          <w:bCs/>
          <w:spacing w:val="4"/>
          <w:sz w:val="24"/>
          <w:szCs w:val="24"/>
        </w:rPr>
        <w:t xml:space="preserve"> </w:t>
      </w:r>
      <w:r>
        <w:rPr>
          <w:rFonts w:ascii="Arial" w:eastAsia="Arial" w:hAnsi="Arial" w:cs="Arial"/>
          <w:b/>
          <w:bCs/>
          <w:spacing w:val="-5"/>
          <w:sz w:val="24"/>
          <w:szCs w:val="24"/>
        </w:rPr>
        <w:t>A</w:t>
      </w:r>
      <w:r>
        <w:rPr>
          <w:rFonts w:ascii="Arial" w:eastAsia="Arial" w:hAnsi="Arial" w:cs="Arial"/>
          <w:b/>
          <w:bCs/>
          <w:spacing w:val="2"/>
          <w:sz w:val="24"/>
          <w:szCs w:val="24"/>
        </w:rPr>
        <w:t>N</w:t>
      </w:r>
      <w:r>
        <w:rPr>
          <w:rFonts w:ascii="Arial" w:eastAsia="Arial" w:hAnsi="Arial" w:cs="Arial"/>
          <w:b/>
          <w:bCs/>
          <w:sz w:val="24"/>
          <w:szCs w:val="24"/>
        </w:rPr>
        <w:t xml:space="preserve">D </w:t>
      </w:r>
      <w:r>
        <w:rPr>
          <w:rFonts w:ascii="Arial" w:eastAsia="Arial" w:hAnsi="Arial" w:cs="Arial"/>
          <w:b/>
          <w:bCs/>
          <w:spacing w:val="5"/>
          <w:sz w:val="24"/>
          <w:szCs w:val="24"/>
        </w:rPr>
        <w:t>T</w:t>
      </w:r>
      <w:r>
        <w:rPr>
          <w:rFonts w:ascii="Arial" w:eastAsia="Arial" w:hAnsi="Arial" w:cs="Arial"/>
          <w:b/>
          <w:bCs/>
          <w:spacing w:val="-8"/>
          <w:sz w:val="24"/>
          <w:szCs w:val="24"/>
        </w:rPr>
        <w:t>A</w:t>
      </w:r>
      <w:r>
        <w:rPr>
          <w:rFonts w:ascii="Arial" w:eastAsia="Arial" w:hAnsi="Arial" w:cs="Arial"/>
          <w:b/>
          <w:bCs/>
          <w:spacing w:val="3"/>
          <w:sz w:val="24"/>
          <w:szCs w:val="24"/>
        </w:rPr>
        <w:t>S</w:t>
      </w:r>
      <w:r>
        <w:rPr>
          <w:rFonts w:ascii="Arial" w:eastAsia="Arial" w:hAnsi="Arial" w:cs="Arial"/>
          <w:b/>
          <w:bCs/>
          <w:sz w:val="24"/>
          <w:szCs w:val="24"/>
        </w:rPr>
        <w:t>KS</w:t>
      </w:r>
    </w:p>
    <w:p w:rsidR="000A5570" w:rsidRDefault="000A5570">
      <w:pPr>
        <w:spacing w:before="2" w:after="0" w:line="240" w:lineRule="exact"/>
        <w:rPr>
          <w:sz w:val="24"/>
          <w:szCs w:val="24"/>
        </w:rPr>
      </w:pPr>
    </w:p>
    <w:p w:rsidR="000A5570" w:rsidRDefault="00863EB5">
      <w:pPr>
        <w:spacing w:after="0" w:line="240" w:lineRule="auto"/>
        <w:ind w:left="298" w:right="1412"/>
        <w:jc w:val="both"/>
        <w:rPr>
          <w:rFonts w:ascii="Arial" w:eastAsia="Arial" w:hAnsi="Arial" w:cs="Arial"/>
        </w:rPr>
      </w:pP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j</w:t>
      </w:r>
      <w:r>
        <w:rPr>
          <w:rFonts w:ascii="Arial" w:eastAsia="Arial" w:hAnsi="Arial" w:cs="Arial"/>
        </w:rPr>
        <w:t>ob</w:t>
      </w:r>
      <w:r>
        <w:rPr>
          <w:rFonts w:ascii="Arial" w:eastAsia="Arial" w:hAnsi="Arial" w:cs="Arial"/>
          <w:spacing w:val="-2"/>
        </w:rPr>
        <w:t xml:space="preserve"> </w:t>
      </w:r>
      <w:r>
        <w:rPr>
          <w:rFonts w:ascii="Arial" w:eastAsia="Arial" w:hAnsi="Arial" w:cs="Arial"/>
        </w:rPr>
        <w:t>des</w:t>
      </w:r>
      <w:r>
        <w:rPr>
          <w:rFonts w:ascii="Arial" w:eastAsia="Arial" w:hAnsi="Arial" w:cs="Arial"/>
          <w:spacing w:val="-2"/>
        </w:rPr>
        <w:t>c</w:t>
      </w:r>
      <w:r>
        <w:rPr>
          <w:rFonts w:ascii="Arial" w:eastAsia="Arial" w:hAnsi="Arial" w:cs="Arial"/>
          <w:spacing w:val="1"/>
        </w:rPr>
        <w:t>r</w:t>
      </w:r>
      <w:r>
        <w:rPr>
          <w:rFonts w:ascii="Arial" w:eastAsia="Arial" w:hAnsi="Arial" w:cs="Arial"/>
          <w:spacing w:val="-1"/>
        </w:rPr>
        <w:t>i</w:t>
      </w:r>
      <w:r>
        <w:rPr>
          <w:rFonts w:ascii="Arial" w:eastAsia="Arial" w:hAnsi="Arial" w:cs="Arial"/>
        </w:rPr>
        <w:t>p</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spacing w:val="1"/>
        </w:rPr>
        <w:t>f</w:t>
      </w:r>
      <w:r>
        <w:rPr>
          <w:rFonts w:ascii="Arial" w:eastAsia="Arial" w:hAnsi="Arial" w:cs="Arial"/>
        </w:rPr>
        <w:t xml:space="preserve">or </w:t>
      </w:r>
      <w:r>
        <w:rPr>
          <w:rFonts w:ascii="Arial" w:eastAsia="Arial" w:hAnsi="Arial" w:cs="Arial"/>
          <w:spacing w:val="1"/>
        </w:rPr>
        <w:t>t</w:t>
      </w:r>
      <w:r>
        <w:rPr>
          <w:rFonts w:ascii="Arial" w:eastAsia="Arial" w:hAnsi="Arial" w:cs="Arial"/>
          <w:spacing w:val="-3"/>
        </w:rPr>
        <w:t>h</w:t>
      </w:r>
      <w:r>
        <w:rPr>
          <w:rFonts w:ascii="Arial" w:eastAsia="Arial" w:hAnsi="Arial" w:cs="Arial"/>
        </w:rPr>
        <w:t>e</w:t>
      </w:r>
      <w:r>
        <w:rPr>
          <w:rFonts w:ascii="Arial" w:eastAsia="Arial" w:hAnsi="Arial" w:cs="Arial"/>
          <w:spacing w:val="1"/>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S</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ana</w:t>
      </w:r>
      <w:r>
        <w:rPr>
          <w:rFonts w:ascii="Arial" w:eastAsia="Arial" w:hAnsi="Arial" w:cs="Arial"/>
          <w:spacing w:val="2"/>
        </w:rPr>
        <w:t>g</w:t>
      </w:r>
      <w:r>
        <w:rPr>
          <w:rFonts w:ascii="Arial" w:eastAsia="Arial" w:hAnsi="Arial" w:cs="Arial"/>
        </w:rPr>
        <w:t xml:space="preserve">er </w:t>
      </w:r>
      <w:r>
        <w:rPr>
          <w:rFonts w:ascii="Arial" w:eastAsia="Arial" w:hAnsi="Arial" w:cs="Arial"/>
          <w:spacing w:val="1"/>
        </w:rPr>
        <w:t>m</w:t>
      </w:r>
      <w:r>
        <w:rPr>
          <w:rFonts w:ascii="Arial" w:eastAsia="Arial" w:hAnsi="Arial" w:cs="Arial"/>
        </w:rPr>
        <w:t>ay</w:t>
      </w:r>
      <w:r>
        <w:rPr>
          <w:rFonts w:ascii="Arial" w:eastAsia="Arial" w:hAnsi="Arial" w:cs="Arial"/>
          <w:spacing w:val="-1"/>
        </w:rPr>
        <w:t xml:space="preserve"> i</w:t>
      </w:r>
      <w:r>
        <w:rPr>
          <w:rFonts w:ascii="Arial" w:eastAsia="Arial" w:hAnsi="Arial" w:cs="Arial"/>
        </w:rPr>
        <w:t>nc</w:t>
      </w:r>
      <w:r>
        <w:rPr>
          <w:rFonts w:ascii="Arial" w:eastAsia="Arial" w:hAnsi="Arial" w:cs="Arial"/>
          <w:spacing w:val="-1"/>
        </w:rPr>
        <w:t>l</w:t>
      </w:r>
      <w:r>
        <w:rPr>
          <w:rFonts w:ascii="Arial" w:eastAsia="Arial" w:hAnsi="Arial" w:cs="Arial"/>
        </w:rPr>
        <w:t>ude</w:t>
      </w:r>
      <w:r>
        <w:rPr>
          <w:rFonts w:ascii="Arial" w:eastAsia="Arial" w:hAnsi="Arial" w:cs="Arial"/>
          <w:spacing w:val="1"/>
        </w:rPr>
        <w:t xml:space="preserve"> t</w:t>
      </w:r>
      <w:r>
        <w:rPr>
          <w:rFonts w:ascii="Arial" w:eastAsia="Arial" w:hAnsi="Arial" w:cs="Arial"/>
        </w:rPr>
        <w:t>he</w:t>
      </w:r>
      <w:r>
        <w:rPr>
          <w:rFonts w:ascii="Arial" w:eastAsia="Arial" w:hAnsi="Arial" w:cs="Arial"/>
          <w:spacing w:val="-4"/>
        </w:rPr>
        <w:t xml:space="preserve"> </w:t>
      </w:r>
      <w:r>
        <w:rPr>
          <w:rFonts w:ascii="Arial" w:eastAsia="Arial" w:hAnsi="Arial" w:cs="Arial"/>
          <w:spacing w:val="3"/>
        </w:rPr>
        <w:t>f</w:t>
      </w:r>
      <w:r>
        <w:rPr>
          <w:rFonts w:ascii="Arial" w:eastAsia="Arial" w:hAnsi="Arial" w:cs="Arial"/>
        </w:rPr>
        <w:t>o</w:t>
      </w:r>
      <w:r>
        <w:rPr>
          <w:rFonts w:ascii="Arial" w:eastAsia="Arial" w:hAnsi="Arial" w:cs="Arial"/>
          <w:spacing w:val="-1"/>
        </w:rPr>
        <w:t>ll</w:t>
      </w:r>
      <w:r>
        <w:rPr>
          <w:rFonts w:ascii="Arial" w:eastAsia="Arial" w:hAnsi="Arial" w:cs="Arial"/>
        </w:rPr>
        <w:t>o</w:t>
      </w:r>
      <w:r>
        <w:rPr>
          <w:rFonts w:ascii="Arial" w:eastAsia="Arial" w:hAnsi="Arial" w:cs="Arial"/>
          <w:spacing w:val="-4"/>
        </w:rPr>
        <w:t>w</w:t>
      </w:r>
      <w:r>
        <w:rPr>
          <w:rFonts w:ascii="Arial" w:eastAsia="Arial" w:hAnsi="Arial" w:cs="Arial"/>
          <w:spacing w:val="-1"/>
        </w:rPr>
        <w:t>i</w:t>
      </w:r>
      <w:r>
        <w:rPr>
          <w:rFonts w:ascii="Arial" w:eastAsia="Arial" w:hAnsi="Arial" w:cs="Arial"/>
        </w:rPr>
        <w:t>ng</w:t>
      </w:r>
      <w:r>
        <w:rPr>
          <w:rFonts w:ascii="Arial" w:eastAsia="Arial" w:hAnsi="Arial" w:cs="Arial"/>
          <w:spacing w:val="3"/>
        </w:rPr>
        <w:t xml:space="preserve"> </w:t>
      </w:r>
      <w:r>
        <w:rPr>
          <w:rFonts w:ascii="Arial" w:eastAsia="Arial" w:hAnsi="Arial" w:cs="Arial"/>
          <w:spacing w:val="1"/>
        </w:rPr>
        <w:t>r</w:t>
      </w:r>
      <w:r>
        <w:rPr>
          <w:rFonts w:ascii="Arial" w:eastAsia="Arial" w:hAnsi="Arial" w:cs="Arial"/>
        </w:rPr>
        <w:t>espo</w:t>
      </w:r>
      <w:r>
        <w:rPr>
          <w:rFonts w:ascii="Arial" w:eastAsia="Arial" w:hAnsi="Arial" w:cs="Arial"/>
          <w:spacing w:val="-3"/>
        </w:rPr>
        <w:t>n</w:t>
      </w:r>
      <w:r>
        <w:rPr>
          <w:rFonts w:ascii="Arial" w:eastAsia="Arial" w:hAnsi="Arial" w:cs="Arial"/>
        </w:rPr>
        <w:t>s</w:t>
      </w:r>
      <w:r>
        <w:rPr>
          <w:rFonts w:ascii="Arial" w:eastAsia="Arial" w:hAnsi="Arial" w:cs="Arial"/>
          <w:spacing w:val="-1"/>
        </w:rPr>
        <w:t>i</w:t>
      </w:r>
      <w:r>
        <w:rPr>
          <w:rFonts w:ascii="Arial" w:eastAsia="Arial" w:hAnsi="Arial" w:cs="Arial"/>
        </w:rPr>
        <w:t>b</w:t>
      </w:r>
      <w:r>
        <w:rPr>
          <w:rFonts w:ascii="Arial" w:eastAsia="Arial" w:hAnsi="Arial" w:cs="Arial"/>
          <w:spacing w:val="-1"/>
        </w:rPr>
        <w:t>ili</w:t>
      </w:r>
      <w:r>
        <w:rPr>
          <w:rFonts w:ascii="Arial" w:eastAsia="Arial" w:hAnsi="Arial" w:cs="Arial"/>
          <w:spacing w:val="1"/>
        </w:rPr>
        <w:t>t</w:t>
      </w:r>
      <w:r>
        <w:rPr>
          <w:rFonts w:ascii="Arial" w:eastAsia="Arial" w:hAnsi="Arial" w:cs="Arial"/>
          <w:spacing w:val="-1"/>
        </w:rPr>
        <w:t>i</w:t>
      </w:r>
      <w:r>
        <w:rPr>
          <w:rFonts w:ascii="Arial" w:eastAsia="Arial" w:hAnsi="Arial" w:cs="Arial"/>
        </w:rPr>
        <w:t>es:</w:t>
      </w:r>
    </w:p>
    <w:p w:rsidR="000A5570" w:rsidRDefault="000A5570">
      <w:pPr>
        <w:spacing w:before="6" w:after="0" w:line="130" w:lineRule="exact"/>
        <w:rPr>
          <w:sz w:val="13"/>
          <w:szCs w:val="13"/>
        </w:rPr>
      </w:pPr>
    </w:p>
    <w:p w:rsidR="000A5570" w:rsidRDefault="00863EB5">
      <w:pPr>
        <w:tabs>
          <w:tab w:val="left" w:pos="1000"/>
        </w:tabs>
        <w:spacing w:after="0" w:line="240" w:lineRule="auto"/>
        <w:ind w:left="659"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E</w:t>
      </w:r>
      <w:r>
        <w:rPr>
          <w:rFonts w:ascii="Arial" w:eastAsia="Arial" w:hAnsi="Arial" w:cs="Arial"/>
        </w:rPr>
        <w:t>nsu</w:t>
      </w:r>
      <w:r>
        <w:rPr>
          <w:rFonts w:ascii="Arial" w:eastAsia="Arial" w:hAnsi="Arial" w:cs="Arial"/>
          <w:spacing w:val="1"/>
        </w:rPr>
        <w:t>r</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t</w:t>
      </w:r>
      <w:r>
        <w:rPr>
          <w:rFonts w:ascii="Arial" w:eastAsia="Arial" w:hAnsi="Arial" w:cs="Arial"/>
        </w:rPr>
        <w:t>h</w:t>
      </w:r>
      <w:r>
        <w:rPr>
          <w:rFonts w:ascii="Arial" w:eastAsia="Arial" w:hAnsi="Arial" w:cs="Arial"/>
          <w:spacing w:val="-3"/>
        </w:rPr>
        <w:t>a</w:t>
      </w:r>
      <w:r>
        <w:rPr>
          <w:rFonts w:ascii="Arial" w:eastAsia="Arial" w:hAnsi="Arial" w:cs="Arial"/>
        </w:rPr>
        <w:t xml:space="preserve">t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a</w:t>
      </w:r>
      <w:r>
        <w:rPr>
          <w:rFonts w:ascii="Arial" w:eastAsia="Arial" w:hAnsi="Arial" w:cs="Arial"/>
          <w:spacing w:val="-4"/>
        </w:rPr>
        <w:t>i</w:t>
      </w:r>
      <w:r>
        <w:rPr>
          <w:rFonts w:ascii="Arial" w:eastAsia="Arial" w:hAnsi="Arial" w:cs="Arial"/>
          <w:spacing w:val="1"/>
        </w:rPr>
        <w:t>m</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a</w:t>
      </w:r>
      <w:r>
        <w:rPr>
          <w:rFonts w:ascii="Arial" w:eastAsia="Arial" w:hAnsi="Arial" w:cs="Arial"/>
        </w:rPr>
        <w:t>nd</w:t>
      </w:r>
      <w:r>
        <w:rPr>
          <w:rFonts w:ascii="Arial" w:eastAsia="Arial" w:hAnsi="Arial" w:cs="Arial"/>
          <w:spacing w:val="1"/>
        </w:rPr>
        <w:t xml:space="preserve"> </w:t>
      </w:r>
      <w:r>
        <w:rPr>
          <w:rFonts w:ascii="Arial" w:eastAsia="Arial" w:hAnsi="Arial" w:cs="Arial"/>
        </w:rPr>
        <w:t>ob</w:t>
      </w:r>
      <w:r>
        <w:rPr>
          <w:rFonts w:ascii="Arial" w:eastAsia="Arial" w:hAnsi="Arial" w:cs="Arial"/>
          <w:spacing w:val="1"/>
        </w:rPr>
        <w:t>j</w:t>
      </w:r>
      <w:r>
        <w:rPr>
          <w:rFonts w:ascii="Arial" w:eastAsia="Arial" w:hAnsi="Arial" w:cs="Arial"/>
        </w:rPr>
        <w:t>e</w:t>
      </w:r>
      <w:r>
        <w:rPr>
          <w:rFonts w:ascii="Arial" w:eastAsia="Arial" w:hAnsi="Arial" w:cs="Arial"/>
          <w:spacing w:val="-2"/>
        </w:rPr>
        <w:t>c</w:t>
      </w:r>
      <w:r>
        <w:rPr>
          <w:rFonts w:ascii="Arial" w:eastAsia="Arial" w:hAnsi="Arial" w:cs="Arial"/>
          <w:spacing w:val="1"/>
        </w:rPr>
        <w:t>t</w:t>
      </w:r>
      <w:r>
        <w:rPr>
          <w:rFonts w:ascii="Arial" w:eastAsia="Arial" w:hAnsi="Arial" w:cs="Arial"/>
          <w:spacing w:val="-1"/>
        </w:rPr>
        <w:t>i</w:t>
      </w:r>
      <w:r>
        <w:rPr>
          <w:rFonts w:ascii="Arial" w:eastAsia="Arial" w:hAnsi="Arial" w:cs="Arial"/>
          <w:spacing w:val="-2"/>
        </w:rPr>
        <w:t>v</w:t>
      </w:r>
      <w:r>
        <w:rPr>
          <w:rFonts w:ascii="Arial" w:eastAsia="Arial" w:hAnsi="Arial" w:cs="Arial"/>
        </w:rPr>
        <w:t>es</w:t>
      </w:r>
      <w:r>
        <w:rPr>
          <w:rFonts w:ascii="Arial" w:eastAsia="Arial" w:hAnsi="Arial" w:cs="Arial"/>
          <w:spacing w:val="1"/>
        </w:rPr>
        <w:t xml:space="preserve"> </w:t>
      </w:r>
      <w:r>
        <w:rPr>
          <w:rFonts w:ascii="Arial" w:eastAsia="Arial" w:hAnsi="Arial" w:cs="Arial"/>
          <w:spacing w:val="-2"/>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S</w:t>
      </w:r>
      <w:r>
        <w:rPr>
          <w:rFonts w:ascii="Arial" w:eastAsia="Arial" w:hAnsi="Arial" w:cs="Arial"/>
          <w:spacing w:val="-4"/>
        </w:rPr>
        <w:t xml:space="preserve"> </w:t>
      </w:r>
      <w:r>
        <w:rPr>
          <w:rFonts w:ascii="Arial" w:eastAsia="Arial" w:hAnsi="Arial" w:cs="Arial"/>
        </w:rPr>
        <w:t>a</w:t>
      </w:r>
      <w:r>
        <w:rPr>
          <w:rFonts w:ascii="Arial" w:eastAsia="Arial" w:hAnsi="Arial" w:cs="Arial"/>
          <w:spacing w:val="1"/>
        </w:rPr>
        <w:t>r</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et at a</w:t>
      </w:r>
      <w:r>
        <w:rPr>
          <w:rFonts w:ascii="Arial" w:eastAsia="Arial" w:hAnsi="Arial" w:cs="Arial"/>
          <w:spacing w:val="-1"/>
        </w:rPr>
        <w:t>l</w:t>
      </w:r>
      <w:r>
        <w:rPr>
          <w:rFonts w:ascii="Arial" w:eastAsia="Arial" w:hAnsi="Arial" w:cs="Arial"/>
        </w:rPr>
        <w:t xml:space="preserve">l </w:t>
      </w:r>
      <w:r>
        <w:rPr>
          <w:rFonts w:ascii="Arial" w:eastAsia="Arial" w:hAnsi="Arial" w:cs="Arial"/>
          <w:spacing w:val="1"/>
        </w:rPr>
        <w:t>t</w:t>
      </w:r>
      <w:r>
        <w:rPr>
          <w:rFonts w:ascii="Arial" w:eastAsia="Arial" w:hAnsi="Arial" w:cs="Arial"/>
          <w:spacing w:val="-1"/>
        </w:rPr>
        <w:t>i</w:t>
      </w:r>
      <w:r>
        <w:rPr>
          <w:rFonts w:ascii="Arial" w:eastAsia="Arial" w:hAnsi="Arial" w:cs="Arial"/>
          <w:spacing w:val="1"/>
        </w:rPr>
        <w:t>m</w:t>
      </w:r>
      <w:r>
        <w:rPr>
          <w:rFonts w:ascii="Arial" w:eastAsia="Arial" w:hAnsi="Arial" w:cs="Arial"/>
          <w:spacing w:val="-3"/>
        </w:rPr>
        <w:t>e</w:t>
      </w:r>
      <w:r>
        <w:rPr>
          <w:rFonts w:ascii="Arial" w:eastAsia="Arial" w:hAnsi="Arial" w:cs="Arial"/>
        </w:rPr>
        <w:t>s;</w:t>
      </w:r>
    </w:p>
    <w:p w:rsidR="000A5570" w:rsidRDefault="00863EB5">
      <w:pPr>
        <w:tabs>
          <w:tab w:val="left" w:pos="1000"/>
        </w:tabs>
        <w:spacing w:before="72" w:after="0" w:line="240" w:lineRule="auto"/>
        <w:ind w:left="659"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E</w:t>
      </w:r>
      <w:r>
        <w:rPr>
          <w:rFonts w:ascii="Arial" w:eastAsia="Arial" w:hAnsi="Arial" w:cs="Arial"/>
        </w:rPr>
        <w:t>nsu</w:t>
      </w:r>
      <w:r>
        <w:rPr>
          <w:rFonts w:ascii="Arial" w:eastAsia="Arial" w:hAnsi="Arial" w:cs="Arial"/>
          <w:spacing w:val="1"/>
        </w:rPr>
        <w:t>r</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t</w:t>
      </w:r>
      <w:r>
        <w:rPr>
          <w:rFonts w:ascii="Arial" w:eastAsia="Arial" w:hAnsi="Arial" w:cs="Arial"/>
        </w:rPr>
        <w:t>h</w:t>
      </w:r>
      <w:r>
        <w:rPr>
          <w:rFonts w:ascii="Arial" w:eastAsia="Arial" w:hAnsi="Arial" w:cs="Arial"/>
          <w:spacing w:val="-3"/>
        </w:rPr>
        <w:t>a</w:t>
      </w:r>
      <w:r>
        <w:rPr>
          <w:rFonts w:ascii="Arial" w:eastAsia="Arial" w:hAnsi="Arial" w:cs="Arial"/>
        </w:rPr>
        <w:t>t</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l</w:t>
      </w:r>
      <w:r>
        <w:rPr>
          <w:rFonts w:ascii="Arial" w:eastAsia="Arial" w:hAnsi="Arial" w:cs="Arial"/>
        </w:rPr>
        <w:t xml:space="preserve">l </w:t>
      </w:r>
      <w:r>
        <w:rPr>
          <w:rFonts w:ascii="Arial" w:eastAsia="Arial" w:hAnsi="Arial" w:cs="Arial"/>
          <w:spacing w:val="-3"/>
        </w:rPr>
        <w:t>V</w:t>
      </w:r>
      <w:r>
        <w:rPr>
          <w:rFonts w:ascii="Arial" w:eastAsia="Arial" w:hAnsi="Arial" w:cs="Arial"/>
          <w:spacing w:val="2"/>
        </w:rPr>
        <w:t>T</w:t>
      </w:r>
      <w:r>
        <w:rPr>
          <w:rFonts w:ascii="Arial" w:eastAsia="Arial" w:hAnsi="Arial" w:cs="Arial"/>
        </w:rPr>
        <w:t>S o</w:t>
      </w:r>
      <w:r>
        <w:rPr>
          <w:rFonts w:ascii="Arial" w:eastAsia="Arial" w:hAnsi="Arial" w:cs="Arial"/>
          <w:spacing w:val="-3"/>
        </w:rPr>
        <w:t>p</w:t>
      </w:r>
      <w:r>
        <w:rPr>
          <w:rFonts w:ascii="Arial" w:eastAsia="Arial" w:hAnsi="Arial" w:cs="Arial"/>
        </w:rPr>
        <w:t>e</w:t>
      </w:r>
      <w:r>
        <w:rPr>
          <w:rFonts w:ascii="Arial" w:eastAsia="Arial" w:hAnsi="Arial" w:cs="Arial"/>
          <w:spacing w:val="1"/>
        </w:rPr>
        <w:t>r</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rPr>
        <w:t>ons</w:t>
      </w:r>
      <w:r>
        <w:rPr>
          <w:rFonts w:ascii="Arial" w:eastAsia="Arial" w:hAnsi="Arial" w:cs="Arial"/>
          <w:spacing w:val="-1"/>
        </w:rPr>
        <w:t xml:space="preserve"> </w:t>
      </w:r>
      <w:r>
        <w:rPr>
          <w:rFonts w:ascii="Arial" w:eastAsia="Arial" w:hAnsi="Arial" w:cs="Arial"/>
          <w:spacing w:val="1"/>
        </w:rPr>
        <w:t>f</w:t>
      </w:r>
      <w:r>
        <w:rPr>
          <w:rFonts w:ascii="Arial" w:eastAsia="Arial" w:hAnsi="Arial" w:cs="Arial"/>
        </w:rPr>
        <w:t>o</w:t>
      </w:r>
      <w:r>
        <w:rPr>
          <w:rFonts w:ascii="Arial" w:eastAsia="Arial" w:hAnsi="Arial" w:cs="Arial"/>
          <w:spacing w:val="-1"/>
        </w:rPr>
        <w:t>ll</w:t>
      </w:r>
      <w:r>
        <w:rPr>
          <w:rFonts w:ascii="Arial" w:eastAsia="Arial" w:hAnsi="Arial" w:cs="Arial"/>
        </w:rPr>
        <w:t>ow</w:t>
      </w:r>
      <w:r>
        <w:rPr>
          <w:rFonts w:ascii="Arial" w:eastAsia="Arial" w:hAnsi="Arial" w:cs="Arial"/>
          <w:spacing w:val="-2"/>
        </w:rPr>
        <w:t xml:space="preserve"> </w:t>
      </w:r>
      <w:r>
        <w:rPr>
          <w:rFonts w:ascii="Arial" w:eastAsia="Arial" w:hAnsi="Arial" w:cs="Arial"/>
        </w:rPr>
        <w:t>cu</w:t>
      </w:r>
      <w:r>
        <w:rPr>
          <w:rFonts w:ascii="Arial" w:eastAsia="Arial" w:hAnsi="Arial" w:cs="Arial"/>
          <w:spacing w:val="1"/>
        </w:rPr>
        <w:t>rr</w:t>
      </w:r>
      <w:r>
        <w:rPr>
          <w:rFonts w:ascii="Arial" w:eastAsia="Arial" w:hAnsi="Arial" w:cs="Arial"/>
        </w:rPr>
        <w:t xml:space="preserve">ent </w:t>
      </w:r>
      <w:r>
        <w:rPr>
          <w:rFonts w:ascii="Arial" w:eastAsia="Arial" w:hAnsi="Arial" w:cs="Arial"/>
          <w:spacing w:val="1"/>
        </w:rPr>
        <w:t>r</w:t>
      </w:r>
      <w:r>
        <w:rPr>
          <w:rFonts w:ascii="Arial" w:eastAsia="Arial" w:hAnsi="Arial" w:cs="Arial"/>
          <w:spacing w:val="-3"/>
        </w:rPr>
        <w:t>u</w:t>
      </w:r>
      <w:r>
        <w:rPr>
          <w:rFonts w:ascii="Arial" w:eastAsia="Arial" w:hAnsi="Arial" w:cs="Arial"/>
          <w:spacing w:val="-1"/>
        </w:rPr>
        <w:t>l</w:t>
      </w:r>
      <w:r>
        <w:rPr>
          <w:rFonts w:ascii="Arial" w:eastAsia="Arial" w:hAnsi="Arial" w:cs="Arial"/>
        </w:rPr>
        <w:t>es,</w:t>
      </w:r>
      <w:r>
        <w:rPr>
          <w:rFonts w:ascii="Arial" w:eastAsia="Arial" w:hAnsi="Arial" w:cs="Arial"/>
          <w:spacing w:val="2"/>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g</w:t>
      </w:r>
      <w:r>
        <w:rPr>
          <w:rFonts w:ascii="Arial" w:eastAsia="Arial" w:hAnsi="Arial" w:cs="Arial"/>
        </w:rPr>
        <w:t>u</w:t>
      </w:r>
      <w:r>
        <w:rPr>
          <w:rFonts w:ascii="Arial" w:eastAsia="Arial" w:hAnsi="Arial" w:cs="Arial"/>
          <w:spacing w:val="-1"/>
        </w:rPr>
        <w:t>l</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ons</w:t>
      </w:r>
      <w:r>
        <w:rPr>
          <w:rFonts w:ascii="Arial" w:eastAsia="Arial" w:hAnsi="Arial" w:cs="Arial"/>
          <w:spacing w:val="1"/>
        </w:rPr>
        <w:t xml:space="preserve"> </w:t>
      </w:r>
      <w:r>
        <w:rPr>
          <w:rFonts w:ascii="Arial" w:eastAsia="Arial" w:hAnsi="Arial" w:cs="Arial"/>
        </w:rPr>
        <w:t>and</w:t>
      </w:r>
      <w:r>
        <w:rPr>
          <w:rFonts w:ascii="Arial" w:eastAsia="Arial" w:hAnsi="Arial" w:cs="Arial"/>
          <w:spacing w:val="-2"/>
        </w:rPr>
        <w:t xml:space="preserve"> </w:t>
      </w:r>
      <w:r>
        <w:rPr>
          <w:rFonts w:ascii="Arial" w:eastAsia="Arial" w:hAnsi="Arial" w:cs="Arial"/>
          <w:spacing w:val="-1"/>
        </w:rPr>
        <w:t>l</w:t>
      </w:r>
      <w:r>
        <w:rPr>
          <w:rFonts w:ascii="Arial" w:eastAsia="Arial" w:hAnsi="Arial" w:cs="Arial"/>
        </w:rPr>
        <w:t>e</w:t>
      </w:r>
      <w:r>
        <w:rPr>
          <w:rFonts w:ascii="Arial" w:eastAsia="Arial" w:hAnsi="Arial" w:cs="Arial"/>
          <w:spacing w:val="2"/>
        </w:rPr>
        <w:t>g</w:t>
      </w:r>
      <w:r>
        <w:rPr>
          <w:rFonts w:ascii="Arial" w:eastAsia="Arial" w:hAnsi="Arial" w:cs="Arial"/>
          <w:spacing w:val="-1"/>
        </w:rPr>
        <w:t>i</w:t>
      </w:r>
      <w:r>
        <w:rPr>
          <w:rFonts w:ascii="Arial" w:eastAsia="Arial" w:hAnsi="Arial" w:cs="Arial"/>
          <w:spacing w:val="-2"/>
        </w:rPr>
        <w:t>s</w:t>
      </w:r>
      <w:r>
        <w:rPr>
          <w:rFonts w:ascii="Arial" w:eastAsia="Arial" w:hAnsi="Arial" w:cs="Arial"/>
          <w:spacing w:val="-1"/>
        </w:rPr>
        <w:t>l</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p>
    <w:p w:rsidR="000A5570" w:rsidRDefault="00863EB5">
      <w:pPr>
        <w:tabs>
          <w:tab w:val="left" w:pos="1000"/>
        </w:tabs>
        <w:spacing w:before="75" w:after="0" w:line="240" w:lineRule="auto"/>
        <w:ind w:left="659"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4"/>
        </w:rPr>
        <w:t>M</w:t>
      </w:r>
      <w:r>
        <w:rPr>
          <w:rFonts w:ascii="Arial" w:eastAsia="Arial" w:hAnsi="Arial" w:cs="Arial"/>
        </w:rPr>
        <w:t>ana</w:t>
      </w:r>
      <w:r>
        <w:rPr>
          <w:rFonts w:ascii="Arial" w:eastAsia="Arial" w:hAnsi="Arial" w:cs="Arial"/>
          <w:spacing w:val="2"/>
        </w:rPr>
        <w:t>g</w:t>
      </w:r>
      <w:r>
        <w:rPr>
          <w:rFonts w:ascii="Arial" w:eastAsia="Arial" w:hAnsi="Arial" w:cs="Arial"/>
          <w:spacing w:val="-1"/>
        </w:rPr>
        <w:t>i</w:t>
      </w:r>
      <w:r>
        <w:rPr>
          <w:rFonts w:ascii="Arial" w:eastAsia="Arial" w:hAnsi="Arial" w:cs="Arial"/>
        </w:rPr>
        <w:t>ng</w:t>
      </w:r>
      <w:r>
        <w:rPr>
          <w:rFonts w:ascii="Arial" w:eastAsia="Arial" w:hAnsi="Arial" w:cs="Arial"/>
          <w:spacing w:val="3"/>
        </w:rPr>
        <w:t xml:space="preserve"> </w:t>
      </w:r>
      <w:r>
        <w:rPr>
          <w:rFonts w:ascii="Arial" w:eastAsia="Arial" w:hAnsi="Arial" w:cs="Arial"/>
        </w:rPr>
        <w:t>and</w:t>
      </w:r>
      <w:r>
        <w:rPr>
          <w:rFonts w:ascii="Arial" w:eastAsia="Arial" w:hAnsi="Arial" w:cs="Arial"/>
          <w:spacing w:val="-2"/>
        </w:rPr>
        <w:t xml:space="preserve"> </w:t>
      </w:r>
      <w:r>
        <w:rPr>
          <w:rFonts w:ascii="Arial" w:eastAsia="Arial" w:hAnsi="Arial" w:cs="Arial"/>
        </w:rPr>
        <w:t>co</w:t>
      </w:r>
      <w:r>
        <w:rPr>
          <w:rFonts w:ascii="Arial" w:eastAsia="Arial" w:hAnsi="Arial" w:cs="Arial"/>
          <w:spacing w:val="2"/>
        </w:rPr>
        <w:t>-</w:t>
      </w:r>
      <w:r>
        <w:rPr>
          <w:rFonts w:ascii="Arial" w:eastAsia="Arial" w:hAnsi="Arial" w:cs="Arial"/>
          <w:spacing w:val="-3"/>
        </w:rPr>
        <w:t>o</w:t>
      </w:r>
      <w:r>
        <w:rPr>
          <w:rFonts w:ascii="Arial" w:eastAsia="Arial" w:hAnsi="Arial" w:cs="Arial"/>
          <w:spacing w:val="1"/>
        </w:rPr>
        <w:t>r</w:t>
      </w:r>
      <w:r>
        <w:rPr>
          <w:rFonts w:ascii="Arial" w:eastAsia="Arial" w:hAnsi="Arial" w:cs="Arial"/>
        </w:rPr>
        <w:t>d</w:t>
      </w:r>
      <w:r>
        <w:rPr>
          <w:rFonts w:ascii="Arial" w:eastAsia="Arial" w:hAnsi="Arial" w:cs="Arial"/>
          <w:spacing w:val="-1"/>
        </w:rPr>
        <w:t>i</w:t>
      </w:r>
      <w:r>
        <w:rPr>
          <w:rFonts w:ascii="Arial" w:eastAsia="Arial" w:hAnsi="Arial" w:cs="Arial"/>
        </w:rPr>
        <w:t>na</w:t>
      </w:r>
      <w:r>
        <w:rPr>
          <w:rFonts w:ascii="Arial" w:eastAsia="Arial" w:hAnsi="Arial" w:cs="Arial"/>
          <w:spacing w:val="-1"/>
        </w:rPr>
        <w:t>ti</w:t>
      </w:r>
      <w:r>
        <w:rPr>
          <w:rFonts w:ascii="Arial" w:eastAsia="Arial" w:hAnsi="Arial" w:cs="Arial"/>
        </w:rPr>
        <w:t>ng</w:t>
      </w:r>
      <w:r>
        <w:rPr>
          <w:rFonts w:ascii="Arial" w:eastAsia="Arial" w:hAnsi="Arial" w:cs="Arial"/>
          <w:spacing w:val="1"/>
        </w:rPr>
        <w:t xml:space="preserve"> </w:t>
      </w:r>
      <w:r>
        <w:rPr>
          <w:rFonts w:ascii="Arial" w:eastAsia="Arial" w:hAnsi="Arial" w:cs="Arial"/>
          <w:spacing w:val="3"/>
        </w:rPr>
        <w:t>f</w:t>
      </w:r>
      <w:r>
        <w:rPr>
          <w:rFonts w:ascii="Arial" w:eastAsia="Arial" w:hAnsi="Arial" w:cs="Arial"/>
          <w:spacing w:val="-1"/>
        </w:rPr>
        <w:t>i</w:t>
      </w:r>
      <w:r>
        <w:rPr>
          <w:rFonts w:ascii="Arial" w:eastAsia="Arial" w:hAnsi="Arial" w:cs="Arial"/>
        </w:rPr>
        <w:t>na</w:t>
      </w:r>
      <w:r>
        <w:rPr>
          <w:rFonts w:ascii="Arial" w:eastAsia="Arial" w:hAnsi="Arial" w:cs="Arial"/>
          <w:spacing w:val="-3"/>
        </w:rPr>
        <w:t>n</w:t>
      </w:r>
      <w:r>
        <w:rPr>
          <w:rFonts w:ascii="Arial" w:eastAsia="Arial" w:hAnsi="Arial" w:cs="Arial"/>
        </w:rPr>
        <w:t>c</w:t>
      </w:r>
      <w:r>
        <w:rPr>
          <w:rFonts w:ascii="Arial" w:eastAsia="Arial" w:hAnsi="Arial" w:cs="Arial"/>
          <w:spacing w:val="-1"/>
        </w:rPr>
        <w:t>i</w:t>
      </w:r>
      <w:r>
        <w:rPr>
          <w:rFonts w:ascii="Arial" w:eastAsia="Arial" w:hAnsi="Arial" w:cs="Arial"/>
        </w:rPr>
        <w:t>a</w:t>
      </w:r>
      <w:r>
        <w:rPr>
          <w:rFonts w:ascii="Arial" w:eastAsia="Arial" w:hAnsi="Arial" w:cs="Arial"/>
          <w:spacing w:val="-1"/>
        </w:rPr>
        <w:t>l</w:t>
      </w:r>
      <w:r>
        <w:rPr>
          <w:rFonts w:ascii="Arial" w:eastAsia="Arial" w:hAnsi="Arial" w:cs="Arial"/>
        </w:rPr>
        <w:t>,</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3"/>
        </w:rPr>
        <w:t>e</w:t>
      </w:r>
      <w:r>
        <w:rPr>
          <w:rFonts w:ascii="Arial" w:eastAsia="Arial" w:hAnsi="Arial" w:cs="Arial"/>
        </w:rPr>
        <w:t>chn</w:t>
      </w:r>
      <w:r>
        <w:rPr>
          <w:rFonts w:ascii="Arial" w:eastAsia="Arial" w:hAnsi="Arial" w:cs="Arial"/>
          <w:spacing w:val="-1"/>
        </w:rPr>
        <w:t>i</w:t>
      </w:r>
      <w:r>
        <w:rPr>
          <w:rFonts w:ascii="Arial" w:eastAsia="Arial" w:hAnsi="Arial" w:cs="Arial"/>
        </w:rPr>
        <w:t xml:space="preserve">cal </w:t>
      </w:r>
      <w:r>
        <w:rPr>
          <w:rFonts w:ascii="Arial" w:eastAsia="Arial" w:hAnsi="Arial" w:cs="Arial"/>
          <w:spacing w:val="-3"/>
        </w:rPr>
        <w:t>a</w:t>
      </w:r>
      <w:r>
        <w:rPr>
          <w:rFonts w:ascii="Arial" w:eastAsia="Arial" w:hAnsi="Arial" w:cs="Arial"/>
        </w:rPr>
        <w:t>nd</w:t>
      </w:r>
      <w:r>
        <w:rPr>
          <w:rFonts w:ascii="Arial" w:eastAsia="Arial" w:hAnsi="Arial" w:cs="Arial"/>
          <w:spacing w:val="1"/>
        </w:rPr>
        <w:t xml:space="preserve"> </w:t>
      </w:r>
      <w:r>
        <w:rPr>
          <w:rFonts w:ascii="Arial" w:eastAsia="Arial" w:hAnsi="Arial" w:cs="Arial"/>
        </w:rPr>
        <w:t>hu</w:t>
      </w:r>
      <w:r>
        <w:rPr>
          <w:rFonts w:ascii="Arial" w:eastAsia="Arial" w:hAnsi="Arial" w:cs="Arial"/>
          <w:spacing w:val="3"/>
        </w:rPr>
        <w:t>m</w:t>
      </w:r>
      <w:r>
        <w:rPr>
          <w:rFonts w:ascii="Arial" w:eastAsia="Arial" w:hAnsi="Arial" w:cs="Arial"/>
        </w:rPr>
        <w:t>an</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eso</w:t>
      </w:r>
      <w:r>
        <w:rPr>
          <w:rFonts w:ascii="Arial" w:eastAsia="Arial" w:hAnsi="Arial" w:cs="Arial"/>
          <w:spacing w:val="-3"/>
        </w:rPr>
        <w:t>u</w:t>
      </w:r>
      <w:r>
        <w:rPr>
          <w:rFonts w:ascii="Arial" w:eastAsia="Arial" w:hAnsi="Arial" w:cs="Arial"/>
          <w:spacing w:val="1"/>
        </w:rPr>
        <w:t>r</w:t>
      </w:r>
      <w:r>
        <w:rPr>
          <w:rFonts w:ascii="Arial" w:eastAsia="Arial" w:hAnsi="Arial" w:cs="Arial"/>
        </w:rPr>
        <w:t>ce</w:t>
      </w:r>
      <w:r>
        <w:rPr>
          <w:rFonts w:ascii="Arial" w:eastAsia="Arial" w:hAnsi="Arial" w:cs="Arial"/>
          <w:spacing w:val="-2"/>
        </w:rPr>
        <w:t>s</w:t>
      </w:r>
      <w:r>
        <w:rPr>
          <w:rFonts w:ascii="Arial" w:eastAsia="Arial" w:hAnsi="Arial" w:cs="Arial"/>
        </w:rPr>
        <w:t>;</w:t>
      </w:r>
    </w:p>
    <w:p w:rsidR="000A5570" w:rsidRDefault="00863EB5">
      <w:pPr>
        <w:tabs>
          <w:tab w:val="left" w:pos="1000"/>
        </w:tabs>
        <w:spacing w:before="72" w:after="0" w:line="240" w:lineRule="auto"/>
        <w:ind w:left="1019" w:right="98" w:hanging="360"/>
        <w:jc w:val="both"/>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E</w:t>
      </w:r>
      <w:r>
        <w:rPr>
          <w:rFonts w:ascii="Arial" w:eastAsia="Arial" w:hAnsi="Arial" w:cs="Arial"/>
        </w:rPr>
        <w:t>nsu</w:t>
      </w:r>
      <w:r>
        <w:rPr>
          <w:rFonts w:ascii="Arial" w:eastAsia="Arial" w:hAnsi="Arial" w:cs="Arial"/>
          <w:spacing w:val="1"/>
        </w:rPr>
        <w:t>r</w:t>
      </w:r>
      <w:r>
        <w:rPr>
          <w:rFonts w:ascii="Arial" w:eastAsia="Arial" w:hAnsi="Arial" w:cs="Arial"/>
          <w:spacing w:val="-1"/>
        </w:rPr>
        <w:t>i</w:t>
      </w:r>
      <w:r>
        <w:rPr>
          <w:rFonts w:ascii="Arial" w:eastAsia="Arial" w:hAnsi="Arial" w:cs="Arial"/>
        </w:rPr>
        <w:t xml:space="preserve">ng </w:t>
      </w:r>
      <w:r>
        <w:rPr>
          <w:rFonts w:ascii="Arial" w:eastAsia="Arial" w:hAnsi="Arial" w:cs="Arial"/>
          <w:spacing w:val="57"/>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3"/>
        </w:rPr>
        <w:t>a</w:t>
      </w:r>
      <w:r>
        <w:rPr>
          <w:rFonts w:ascii="Arial" w:eastAsia="Arial" w:hAnsi="Arial" w:cs="Arial"/>
        </w:rPr>
        <w:t xml:space="preserve">t </w:t>
      </w:r>
      <w:r>
        <w:rPr>
          <w:rFonts w:ascii="Arial" w:eastAsia="Arial" w:hAnsi="Arial" w:cs="Arial"/>
          <w:spacing w:val="56"/>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55"/>
        </w:rPr>
        <w:t xml:space="preserve"> </w:t>
      </w:r>
      <w:r>
        <w:rPr>
          <w:rFonts w:ascii="Arial" w:eastAsia="Arial" w:hAnsi="Arial" w:cs="Arial"/>
        </w:rPr>
        <w:t>s</w:t>
      </w:r>
      <w:r>
        <w:rPr>
          <w:rFonts w:ascii="Arial" w:eastAsia="Arial" w:hAnsi="Arial" w:cs="Arial"/>
          <w:spacing w:val="1"/>
        </w:rPr>
        <w:t>t</w:t>
      </w:r>
      <w:r>
        <w:rPr>
          <w:rFonts w:ascii="Arial" w:eastAsia="Arial" w:hAnsi="Arial" w:cs="Arial"/>
          <w:spacing w:val="-3"/>
        </w:rPr>
        <w:t>a</w:t>
      </w:r>
      <w:r>
        <w:rPr>
          <w:rFonts w:ascii="Arial" w:eastAsia="Arial" w:hAnsi="Arial" w:cs="Arial"/>
        </w:rPr>
        <w:t>nda</w:t>
      </w:r>
      <w:r>
        <w:rPr>
          <w:rFonts w:ascii="Arial" w:eastAsia="Arial" w:hAnsi="Arial" w:cs="Arial"/>
          <w:spacing w:val="1"/>
        </w:rPr>
        <w:t>r</w:t>
      </w:r>
      <w:r>
        <w:rPr>
          <w:rFonts w:ascii="Arial" w:eastAsia="Arial" w:hAnsi="Arial" w:cs="Arial"/>
        </w:rPr>
        <w:t xml:space="preserve">ds </w:t>
      </w:r>
      <w:r>
        <w:rPr>
          <w:rFonts w:ascii="Arial" w:eastAsia="Arial" w:hAnsi="Arial" w:cs="Arial"/>
          <w:spacing w:val="55"/>
        </w:rPr>
        <w:t xml:space="preserve"> </w:t>
      </w:r>
      <w:r>
        <w:rPr>
          <w:rFonts w:ascii="Arial" w:eastAsia="Arial" w:hAnsi="Arial" w:cs="Arial"/>
        </w:rPr>
        <w:t xml:space="preserve">set </w:t>
      </w:r>
      <w:r>
        <w:rPr>
          <w:rFonts w:ascii="Arial" w:eastAsia="Arial" w:hAnsi="Arial" w:cs="Arial"/>
          <w:spacing w:val="56"/>
        </w:rPr>
        <w:t xml:space="preserve"> </w:t>
      </w:r>
      <w:r>
        <w:rPr>
          <w:rFonts w:ascii="Arial" w:eastAsia="Arial" w:hAnsi="Arial" w:cs="Arial"/>
        </w:rPr>
        <w:t xml:space="preserve">by </w:t>
      </w:r>
      <w:r>
        <w:rPr>
          <w:rFonts w:ascii="Arial" w:eastAsia="Arial" w:hAnsi="Arial" w:cs="Arial"/>
          <w:spacing w:val="53"/>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55"/>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m</w:t>
      </w:r>
      <w:r>
        <w:rPr>
          <w:rFonts w:ascii="Arial" w:eastAsia="Arial" w:hAnsi="Arial" w:cs="Arial"/>
        </w:rPr>
        <w:t>pe</w:t>
      </w:r>
      <w:r>
        <w:rPr>
          <w:rFonts w:ascii="Arial" w:eastAsia="Arial" w:hAnsi="Arial" w:cs="Arial"/>
          <w:spacing w:val="1"/>
        </w:rPr>
        <w:t>t</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spacing w:val="-3"/>
        </w:rPr>
        <w:t>V</w:t>
      </w:r>
      <w:r>
        <w:rPr>
          <w:rFonts w:ascii="Arial" w:eastAsia="Arial" w:hAnsi="Arial" w:cs="Arial"/>
          <w:spacing w:val="2"/>
        </w:rPr>
        <w:t>T</w:t>
      </w:r>
      <w:r>
        <w:rPr>
          <w:rFonts w:ascii="Arial" w:eastAsia="Arial" w:hAnsi="Arial" w:cs="Arial"/>
        </w:rPr>
        <w:t xml:space="preserve">S </w:t>
      </w:r>
      <w:r>
        <w:rPr>
          <w:rFonts w:ascii="Arial" w:eastAsia="Arial" w:hAnsi="Arial" w:cs="Arial"/>
          <w:spacing w:val="54"/>
        </w:rPr>
        <w:t xml:space="preserve"> </w:t>
      </w:r>
      <w:r>
        <w:rPr>
          <w:rFonts w:ascii="Arial" w:eastAsia="Arial" w:hAnsi="Arial" w:cs="Arial"/>
          <w:spacing w:val="-1"/>
        </w:rPr>
        <w:t>A</w:t>
      </w:r>
      <w:r>
        <w:rPr>
          <w:rFonts w:ascii="Arial" w:eastAsia="Arial" w:hAnsi="Arial" w:cs="Arial"/>
        </w:rPr>
        <w:t>u</w:t>
      </w:r>
      <w:r>
        <w:rPr>
          <w:rFonts w:ascii="Arial" w:eastAsia="Arial" w:hAnsi="Arial" w:cs="Arial"/>
          <w:spacing w:val="1"/>
        </w:rPr>
        <w:t>t</w:t>
      </w:r>
      <w:r>
        <w:rPr>
          <w:rFonts w:ascii="Arial" w:eastAsia="Arial" w:hAnsi="Arial" w:cs="Arial"/>
        </w:rPr>
        <w:t>h</w:t>
      </w:r>
      <w:r>
        <w:rPr>
          <w:rFonts w:ascii="Arial" w:eastAsia="Arial" w:hAnsi="Arial" w:cs="Arial"/>
          <w:spacing w:val="-3"/>
        </w:rPr>
        <w:t>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rPr>
        <w:t xml:space="preserve">y </w:t>
      </w:r>
      <w:r>
        <w:rPr>
          <w:rFonts w:ascii="Arial" w:eastAsia="Arial" w:hAnsi="Arial" w:cs="Arial"/>
          <w:spacing w:val="53"/>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 xml:space="preserve">r </w:t>
      </w:r>
      <w:r>
        <w:rPr>
          <w:rFonts w:ascii="Arial" w:eastAsia="Arial" w:hAnsi="Arial" w:cs="Arial"/>
          <w:spacing w:val="56"/>
        </w:rPr>
        <w:t xml:space="preserve"> </w:t>
      </w:r>
      <w:r>
        <w:rPr>
          <w:rFonts w:ascii="Arial" w:eastAsia="Arial" w:hAnsi="Arial" w:cs="Arial"/>
        </w:rPr>
        <w:t>ope</w:t>
      </w:r>
      <w:r>
        <w:rPr>
          <w:rFonts w:ascii="Arial" w:eastAsia="Arial" w:hAnsi="Arial" w:cs="Arial"/>
          <w:spacing w:val="1"/>
        </w:rPr>
        <w:t>r</w:t>
      </w:r>
      <w:r>
        <w:rPr>
          <w:rFonts w:ascii="Arial" w:eastAsia="Arial" w:hAnsi="Arial" w:cs="Arial"/>
        </w:rPr>
        <w:t>a</w:t>
      </w:r>
      <w:r>
        <w:rPr>
          <w:rFonts w:ascii="Arial" w:eastAsia="Arial" w:hAnsi="Arial" w:cs="Arial"/>
          <w:spacing w:val="-1"/>
        </w:rPr>
        <w:t>t</w:t>
      </w:r>
      <w:r>
        <w:rPr>
          <w:rFonts w:ascii="Arial" w:eastAsia="Arial" w:hAnsi="Arial" w:cs="Arial"/>
          <w:spacing w:val="-3"/>
        </w:rPr>
        <w:t>o</w:t>
      </w:r>
      <w:r>
        <w:rPr>
          <w:rFonts w:ascii="Arial" w:eastAsia="Arial" w:hAnsi="Arial" w:cs="Arial"/>
        </w:rPr>
        <w:t xml:space="preserve">r </w:t>
      </w:r>
      <w:r>
        <w:rPr>
          <w:rFonts w:ascii="Arial" w:eastAsia="Arial" w:hAnsi="Arial" w:cs="Arial"/>
          <w:spacing w:val="2"/>
        </w:rPr>
        <w:t>q</w:t>
      </w:r>
      <w:r>
        <w:rPr>
          <w:rFonts w:ascii="Arial" w:eastAsia="Arial" w:hAnsi="Arial" w:cs="Arial"/>
        </w:rPr>
        <w:t>ua</w:t>
      </w:r>
      <w:r>
        <w:rPr>
          <w:rFonts w:ascii="Arial" w:eastAsia="Arial" w:hAnsi="Arial" w:cs="Arial"/>
          <w:spacing w:val="-1"/>
        </w:rPr>
        <w:t>l</w:t>
      </w:r>
      <w:r>
        <w:rPr>
          <w:rFonts w:ascii="Arial" w:eastAsia="Arial" w:hAnsi="Arial" w:cs="Arial"/>
          <w:spacing w:val="-3"/>
        </w:rPr>
        <w:t>i</w:t>
      </w:r>
      <w:r>
        <w:rPr>
          <w:rFonts w:ascii="Arial" w:eastAsia="Arial" w:hAnsi="Arial" w:cs="Arial"/>
          <w:spacing w:val="3"/>
        </w:rPr>
        <w:t>f</w:t>
      </w:r>
      <w:r>
        <w:rPr>
          <w:rFonts w:ascii="Arial" w:eastAsia="Arial" w:hAnsi="Arial" w:cs="Arial"/>
          <w:spacing w:val="-1"/>
        </w:rPr>
        <w:t>i</w:t>
      </w:r>
      <w:r>
        <w:rPr>
          <w:rFonts w:ascii="Arial" w:eastAsia="Arial" w:hAnsi="Arial" w:cs="Arial"/>
        </w:rPr>
        <w:t>ca</w:t>
      </w:r>
      <w:r>
        <w:rPr>
          <w:rFonts w:ascii="Arial" w:eastAsia="Arial" w:hAnsi="Arial" w:cs="Arial"/>
          <w:spacing w:val="1"/>
        </w:rPr>
        <w:t>t</w:t>
      </w:r>
      <w:r>
        <w:rPr>
          <w:rFonts w:ascii="Arial" w:eastAsia="Arial" w:hAnsi="Arial" w:cs="Arial"/>
          <w:spacing w:val="-1"/>
        </w:rPr>
        <w:t>i</w:t>
      </w:r>
      <w:r>
        <w:rPr>
          <w:rFonts w:ascii="Arial" w:eastAsia="Arial" w:hAnsi="Arial" w:cs="Arial"/>
        </w:rPr>
        <w:t>ons</w:t>
      </w:r>
      <w:r>
        <w:rPr>
          <w:rFonts w:ascii="Arial" w:eastAsia="Arial" w:hAnsi="Arial" w:cs="Arial"/>
          <w:spacing w:val="-1"/>
        </w:rPr>
        <w:t xml:space="preserve"> </w:t>
      </w:r>
      <w:r>
        <w:rPr>
          <w:rFonts w:ascii="Arial" w:eastAsia="Arial" w:hAnsi="Arial" w:cs="Arial"/>
        </w:rPr>
        <w:t>and</w:t>
      </w:r>
      <w:r>
        <w:rPr>
          <w:rFonts w:ascii="Arial" w:eastAsia="Arial" w:hAnsi="Arial" w:cs="Arial"/>
          <w:spacing w:val="-2"/>
        </w:rPr>
        <w:t xml:space="preserve"> </w:t>
      </w:r>
      <w:r>
        <w:rPr>
          <w:rFonts w:ascii="Arial" w:eastAsia="Arial" w:hAnsi="Arial" w:cs="Arial"/>
          <w:spacing w:val="1"/>
        </w:rPr>
        <w:t>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r</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m</w:t>
      </w:r>
      <w:r>
        <w:rPr>
          <w:rFonts w:ascii="Arial" w:eastAsia="Arial" w:hAnsi="Arial" w:cs="Arial"/>
          <w:spacing w:val="-3"/>
        </w:rPr>
        <w:t>e</w:t>
      </w:r>
      <w:r>
        <w:rPr>
          <w:rFonts w:ascii="Arial" w:eastAsia="Arial" w:hAnsi="Arial" w:cs="Arial"/>
          <w:spacing w:val="1"/>
        </w:rPr>
        <w:t>t</w:t>
      </w:r>
      <w:r>
        <w:rPr>
          <w:rFonts w:ascii="Arial" w:eastAsia="Arial" w:hAnsi="Arial" w:cs="Arial"/>
        </w:rPr>
        <w:t>;</w:t>
      </w:r>
    </w:p>
    <w:p w:rsidR="000A5570" w:rsidRDefault="00863EB5">
      <w:pPr>
        <w:tabs>
          <w:tab w:val="left" w:pos="1000"/>
        </w:tabs>
        <w:spacing w:before="73" w:after="0" w:line="240" w:lineRule="auto"/>
        <w:ind w:left="1019" w:right="96" w:hanging="360"/>
        <w:jc w:val="both"/>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E</w:t>
      </w:r>
      <w:r>
        <w:rPr>
          <w:rFonts w:ascii="Arial" w:eastAsia="Arial" w:hAnsi="Arial" w:cs="Arial"/>
        </w:rPr>
        <w:t>nsu</w:t>
      </w:r>
      <w:r>
        <w:rPr>
          <w:rFonts w:ascii="Arial" w:eastAsia="Arial" w:hAnsi="Arial" w:cs="Arial"/>
          <w:spacing w:val="1"/>
        </w:rPr>
        <w:t>r</w:t>
      </w:r>
      <w:r>
        <w:rPr>
          <w:rFonts w:ascii="Arial" w:eastAsia="Arial" w:hAnsi="Arial" w:cs="Arial"/>
          <w:spacing w:val="-1"/>
        </w:rPr>
        <w:t>i</w:t>
      </w:r>
      <w:r>
        <w:rPr>
          <w:rFonts w:ascii="Arial" w:eastAsia="Arial" w:hAnsi="Arial" w:cs="Arial"/>
        </w:rPr>
        <w:t>ng</w:t>
      </w:r>
      <w:r>
        <w:rPr>
          <w:rFonts w:ascii="Arial" w:eastAsia="Arial" w:hAnsi="Arial" w:cs="Arial"/>
          <w:spacing w:val="56"/>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3"/>
        </w:rPr>
        <w:t>a</w:t>
      </w:r>
      <w:r>
        <w:rPr>
          <w:rFonts w:ascii="Arial" w:eastAsia="Arial" w:hAnsi="Arial" w:cs="Arial"/>
        </w:rPr>
        <w:t>t</w:t>
      </w:r>
      <w:r>
        <w:rPr>
          <w:rFonts w:ascii="Arial" w:eastAsia="Arial" w:hAnsi="Arial" w:cs="Arial"/>
          <w:spacing w:val="55"/>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53"/>
        </w:rPr>
        <w:t xml:space="preserve"> </w:t>
      </w:r>
      <w:r>
        <w:rPr>
          <w:rFonts w:ascii="Arial" w:eastAsia="Arial" w:hAnsi="Arial" w:cs="Arial"/>
          <w:spacing w:val="-1"/>
        </w:rPr>
        <w:t>t</w:t>
      </w:r>
      <w:r>
        <w:rPr>
          <w:rFonts w:ascii="Arial" w:eastAsia="Arial" w:hAnsi="Arial" w:cs="Arial"/>
          <w:spacing w:val="1"/>
        </w:rPr>
        <w: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56"/>
        </w:rPr>
        <w:t xml:space="preserve"> </w:t>
      </w:r>
      <w:r>
        <w:rPr>
          <w:rFonts w:ascii="Arial" w:eastAsia="Arial" w:hAnsi="Arial" w:cs="Arial"/>
        </w:rPr>
        <w:t>and</w:t>
      </w:r>
      <w:r>
        <w:rPr>
          <w:rFonts w:ascii="Arial" w:eastAsia="Arial" w:hAnsi="Arial" w:cs="Arial"/>
          <w:spacing w:val="53"/>
        </w:rPr>
        <w:t xml:space="preserve"> </w:t>
      </w:r>
      <w:r>
        <w:rPr>
          <w:rFonts w:ascii="Arial" w:eastAsia="Arial" w:hAnsi="Arial" w:cs="Arial"/>
        </w:rPr>
        <w:t>ce</w:t>
      </w:r>
      <w:r>
        <w:rPr>
          <w:rFonts w:ascii="Arial" w:eastAsia="Arial" w:hAnsi="Arial" w:cs="Arial"/>
          <w:spacing w:val="1"/>
        </w:rPr>
        <w:t>rt</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5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57"/>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S</w:t>
      </w:r>
      <w:r>
        <w:rPr>
          <w:rFonts w:ascii="Arial" w:eastAsia="Arial" w:hAnsi="Arial" w:cs="Arial"/>
          <w:spacing w:val="53"/>
        </w:rPr>
        <w:t xml:space="preserve"> </w:t>
      </w:r>
      <w:r>
        <w:rPr>
          <w:rFonts w:ascii="Arial" w:eastAsia="Arial" w:hAnsi="Arial" w:cs="Arial"/>
        </w:rPr>
        <w:t>pe</w:t>
      </w:r>
      <w:r>
        <w:rPr>
          <w:rFonts w:ascii="Arial" w:eastAsia="Arial" w:hAnsi="Arial" w:cs="Arial"/>
          <w:spacing w:val="1"/>
        </w:rPr>
        <w:t>r</w:t>
      </w:r>
      <w:r>
        <w:rPr>
          <w:rFonts w:ascii="Arial" w:eastAsia="Arial" w:hAnsi="Arial" w:cs="Arial"/>
        </w:rPr>
        <w:t>sonnel</w:t>
      </w:r>
      <w:r>
        <w:rPr>
          <w:rFonts w:ascii="Arial" w:eastAsia="Arial" w:hAnsi="Arial" w:cs="Arial"/>
          <w:spacing w:val="53"/>
        </w:rPr>
        <w:t xml:space="preserve"> </w:t>
      </w:r>
      <w:r>
        <w:rPr>
          <w:rFonts w:ascii="Arial" w:eastAsia="Arial" w:hAnsi="Arial" w:cs="Arial"/>
        </w:rPr>
        <w:t>a</w:t>
      </w:r>
      <w:r>
        <w:rPr>
          <w:rFonts w:ascii="Arial" w:eastAsia="Arial" w:hAnsi="Arial" w:cs="Arial"/>
          <w:spacing w:val="1"/>
        </w:rPr>
        <w:t>r</w:t>
      </w:r>
      <w:r>
        <w:rPr>
          <w:rFonts w:ascii="Arial" w:eastAsia="Arial" w:hAnsi="Arial" w:cs="Arial"/>
        </w:rPr>
        <w:t>e</w:t>
      </w:r>
      <w:r>
        <w:rPr>
          <w:rFonts w:ascii="Arial" w:eastAsia="Arial" w:hAnsi="Arial" w:cs="Arial"/>
          <w:spacing w:val="53"/>
        </w:rPr>
        <w:t xml:space="preserve"> </w:t>
      </w:r>
      <w:r>
        <w:rPr>
          <w:rFonts w:ascii="Arial" w:eastAsia="Arial" w:hAnsi="Arial" w:cs="Arial"/>
        </w:rPr>
        <w:t>app</w:t>
      </w:r>
      <w:r>
        <w:rPr>
          <w:rFonts w:ascii="Arial" w:eastAsia="Arial" w:hAnsi="Arial" w:cs="Arial"/>
          <w:spacing w:val="1"/>
        </w:rPr>
        <w:t>r</w:t>
      </w:r>
      <w:r>
        <w:rPr>
          <w:rFonts w:ascii="Arial" w:eastAsia="Arial" w:hAnsi="Arial" w:cs="Arial"/>
        </w:rPr>
        <w:t>op</w:t>
      </w:r>
      <w:r>
        <w:rPr>
          <w:rFonts w:ascii="Arial" w:eastAsia="Arial" w:hAnsi="Arial" w:cs="Arial"/>
          <w:spacing w:val="1"/>
        </w:rPr>
        <w:t>r</w:t>
      </w:r>
      <w:r>
        <w:rPr>
          <w:rFonts w:ascii="Arial" w:eastAsia="Arial" w:hAnsi="Arial" w:cs="Arial"/>
          <w:spacing w:val="-1"/>
        </w:rPr>
        <w:t>i</w:t>
      </w:r>
      <w:r>
        <w:rPr>
          <w:rFonts w:ascii="Arial" w:eastAsia="Arial" w:hAnsi="Arial" w:cs="Arial"/>
        </w:rPr>
        <w:t>a</w:t>
      </w:r>
      <w:r>
        <w:rPr>
          <w:rFonts w:ascii="Arial" w:eastAsia="Arial" w:hAnsi="Arial" w:cs="Arial"/>
          <w:spacing w:val="1"/>
        </w:rPr>
        <w:t>t</w:t>
      </w:r>
      <w:r>
        <w:rPr>
          <w:rFonts w:ascii="Arial" w:eastAsia="Arial" w:hAnsi="Arial" w:cs="Arial"/>
        </w:rPr>
        <w:t>e</w:t>
      </w:r>
      <w:r>
        <w:rPr>
          <w:rFonts w:ascii="Arial" w:eastAsia="Arial" w:hAnsi="Arial" w:cs="Arial"/>
          <w:spacing w:val="53"/>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53"/>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e se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1"/>
        </w:rPr>
        <w:t xml:space="preserve"> t</w:t>
      </w:r>
      <w:r>
        <w:rPr>
          <w:rFonts w:ascii="Arial" w:eastAsia="Arial" w:hAnsi="Arial" w:cs="Arial"/>
          <w:spacing w:val="-2"/>
        </w:rPr>
        <w:t>y</w:t>
      </w:r>
      <w:r>
        <w:rPr>
          <w:rFonts w:ascii="Arial" w:eastAsia="Arial" w:hAnsi="Arial" w:cs="Arial"/>
        </w:rPr>
        <w:t>pes</w:t>
      </w:r>
      <w:r>
        <w:rPr>
          <w:rFonts w:ascii="Arial" w:eastAsia="Arial" w:hAnsi="Arial" w:cs="Arial"/>
          <w:spacing w:val="1"/>
        </w:rPr>
        <w:t xml:space="preserve"> </w:t>
      </w:r>
      <w:r>
        <w:rPr>
          <w:rFonts w:ascii="Arial" w:eastAsia="Arial" w:hAnsi="Arial" w:cs="Arial"/>
        </w:rPr>
        <w:t>be</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r</w:t>
      </w:r>
      <w:r>
        <w:rPr>
          <w:rFonts w:ascii="Arial" w:eastAsia="Arial" w:hAnsi="Arial" w:cs="Arial"/>
        </w:rPr>
        <w:t>o</w:t>
      </w:r>
      <w:r>
        <w:rPr>
          <w:rFonts w:ascii="Arial" w:eastAsia="Arial" w:hAnsi="Arial" w:cs="Arial"/>
          <w:spacing w:val="-2"/>
        </w:rPr>
        <w:t>v</w:t>
      </w:r>
      <w:r>
        <w:rPr>
          <w:rFonts w:ascii="Arial" w:eastAsia="Arial" w:hAnsi="Arial" w:cs="Arial"/>
          <w:spacing w:val="-1"/>
        </w:rPr>
        <w:t>i</w:t>
      </w:r>
      <w:r>
        <w:rPr>
          <w:rFonts w:ascii="Arial" w:eastAsia="Arial" w:hAnsi="Arial" w:cs="Arial"/>
        </w:rPr>
        <w:t>ded;</w:t>
      </w:r>
    </w:p>
    <w:p w:rsidR="000A5570" w:rsidRDefault="00863EB5">
      <w:pPr>
        <w:tabs>
          <w:tab w:val="left" w:pos="1000"/>
        </w:tabs>
        <w:spacing w:before="73" w:after="0" w:line="240" w:lineRule="auto"/>
        <w:ind w:left="659"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E</w:t>
      </w:r>
      <w:r>
        <w:rPr>
          <w:rFonts w:ascii="Arial" w:eastAsia="Arial" w:hAnsi="Arial" w:cs="Arial"/>
        </w:rPr>
        <w:t>nsu</w:t>
      </w:r>
      <w:r>
        <w:rPr>
          <w:rFonts w:ascii="Arial" w:eastAsia="Arial" w:hAnsi="Arial" w:cs="Arial"/>
          <w:spacing w:val="1"/>
        </w:rPr>
        <w:t>r</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2"/>
        </w:rPr>
        <w:t xml:space="preserve"> </w:t>
      </w:r>
      <w:r>
        <w:rPr>
          <w:rFonts w:ascii="Arial" w:eastAsia="Arial" w:hAnsi="Arial" w:cs="Arial"/>
          <w:spacing w:val="2"/>
        </w:rPr>
        <w:t>q</w:t>
      </w:r>
      <w:r>
        <w:rPr>
          <w:rFonts w:ascii="Arial" w:eastAsia="Arial" w:hAnsi="Arial" w:cs="Arial"/>
        </w:rPr>
        <w:t>ua</w:t>
      </w:r>
      <w:r>
        <w:rPr>
          <w:rFonts w:ascii="Arial" w:eastAsia="Arial" w:hAnsi="Arial" w:cs="Arial"/>
          <w:spacing w:val="-1"/>
        </w:rPr>
        <w:t>li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rPr>
        <w:t>s</w:t>
      </w:r>
      <w:r>
        <w:rPr>
          <w:rFonts w:ascii="Arial" w:eastAsia="Arial" w:hAnsi="Arial" w:cs="Arial"/>
          <w:spacing w:val="1"/>
        </w:rPr>
        <w:t>t</w:t>
      </w:r>
      <w:r>
        <w:rPr>
          <w:rFonts w:ascii="Arial" w:eastAsia="Arial" w:hAnsi="Arial" w:cs="Arial"/>
          <w:spacing w:val="-3"/>
        </w:rPr>
        <w:t>a</w:t>
      </w:r>
      <w:r>
        <w:rPr>
          <w:rFonts w:ascii="Arial" w:eastAsia="Arial" w:hAnsi="Arial" w:cs="Arial"/>
        </w:rPr>
        <w:t>nda</w:t>
      </w:r>
      <w:r>
        <w:rPr>
          <w:rFonts w:ascii="Arial" w:eastAsia="Arial" w:hAnsi="Arial" w:cs="Arial"/>
          <w:spacing w:val="1"/>
        </w:rPr>
        <w:t>r</w:t>
      </w:r>
      <w:r>
        <w:rPr>
          <w:rFonts w:ascii="Arial" w:eastAsia="Arial" w:hAnsi="Arial" w:cs="Arial"/>
        </w:rPr>
        <w:t>ds</w:t>
      </w:r>
      <w:r>
        <w:rPr>
          <w:rFonts w:ascii="Arial" w:eastAsia="Arial" w:hAnsi="Arial" w:cs="Arial"/>
          <w:spacing w:val="1"/>
        </w:rPr>
        <w:t xml:space="preserve"> </w:t>
      </w:r>
      <w:r>
        <w:rPr>
          <w:rFonts w:ascii="Arial" w:eastAsia="Arial" w:hAnsi="Arial" w:cs="Arial"/>
          <w:spacing w:val="-3"/>
        </w:rPr>
        <w:t>a</w:t>
      </w:r>
      <w:r>
        <w:rPr>
          <w:rFonts w:ascii="Arial" w:eastAsia="Arial" w:hAnsi="Arial" w:cs="Arial"/>
          <w:spacing w:val="1"/>
        </w:rPr>
        <w:t>r</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t</w:t>
      </w:r>
      <w:r>
        <w:rPr>
          <w:rFonts w:ascii="Arial" w:eastAsia="Arial" w:hAnsi="Arial" w:cs="Arial"/>
        </w:rPr>
        <w:t>a</w:t>
      </w:r>
      <w:r>
        <w:rPr>
          <w:rFonts w:ascii="Arial" w:eastAsia="Arial" w:hAnsi="Arial" w:cs="Arial"/>
          <w:spacing w:val="-1"/>
        </w:rPr>
        <w:t>i</w:t>
      </w:r>
      <w:r>
        <w:rPr>
          <w:rFonts w:ascii="Arial" w:eastAsia="Arial" w:hAnsi="Arial" w:cs="Arial"/>
        </w:rPr>
        <w:t>ned;</w:t>
      </w:r>
    </w:p>
    <w:p w:rsidR="000A5570" w:rsidRDefault="00863EB5">
      <w:pPr>
        <w:tabs>
          <w:tab w:val="left" w:pos="1000"/>
        </w:tabs>
        <w:spacing w:before="75" w:after="0" w:line="240" w:lineRule="auto"/>
        <w:ind w:left="660"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4"/>
        </w:rPr>
        <w:t>M</w:t>
      </w:r>
      <w:r>
        <w:rPr>
          <w:rFonts w:ascii="Arial" w:eastAsia="Arial" w:hAnsi="Arial" w:cs="Arial"/>
          <w:spacing w:val="2"/>
        </w:rPr>
        <w:t>a</w:t>
      </w:r>
      <w:r>
        <w:rPr>
          <w:rFonts w:ascii="Arial" w:eastAsia="Arial" w:hAnsi="Arial" w:cs="Arial"/>
          <w:spacing w:val="-1"/>
        </w:rPr>
        <w:t>i</w:t>
      </w:r>
      <w:r>
        <w:rPr>
          <w:rFonts w:ascii="Arial" w:eastAsia="Arial" w:hAnsi="Arial" w:cs="Arial"/>
        </w:rPr>
        <w:t>n</w:t>
      </w:r>
      <w:r>
        <w:rPr>
          <w:rFonts w:ascii="Arial" w:eastAsia="Arial" w:hAnsi="Arial" w:cs="Arial"/>
          <w:spacing w:val="1"/>
        </w:rPr>
        <w:t>t</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3"/>
        </w:rPr>
        <w:t xml:space="preserve"> </w:t>
      </w:r>
      <w:r>
        <w:rPr>
          <w:rFonts w:ascii="Arial" w:eastAsia="Arial" w:hAnsi="Arial" w:cs="Arial"/>
        </w:rPr>
        <w:t>a</w:t>
      </w:r>
      <w:r>
        <w:rPr>
          <w:rFonts w:ascii="Arial" w:eastAsia="Arial" w:hAnsi="Arial" w:cs="Arial"/>
          <w:spacing w:val="-4"/>
        </w:rPr>
        <w:t>w</w:t>
      </w:r>
      <w:r>
        <w:rPr>
          <w:rFonts w:ascii="Arial" w:eastAsia="Arial" w:hAnsi="Arial" w:cs="Arial"/>
        </w:rPr>
        <w:t>a</w:t>
      </w:r>
      <w:r>
        <w:rPr>
          <w:rFonts w:ascii="Arial" w:eastAsia="Arial" w:hAnsi="Arial" w:cs="Arial"/>
          <w:spacing w:val="1"/>
        </w:rPr>
        <w:t>r</w:t>
      </w:r>
      <w:r>
        <w:rPr>
          <w:rFonts w:ascii="Arial" w:eastAsia="Arial" w:hAnsi="Arial" w:cs="Arial"/>
        </w:rPr>
        <w:t>eness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co</w:t>
      </w:r>
      <w:r>
        <w:rPr>
          <w:rFonts w:ascii="Arial" w:eastAsia="Arial" w:hAnsi="Arial" w:cs="Arial"/>
          <w:spacing w:val="-3"/>
        </w:rPr>
        <w:t>n</w:t>
      </w:r>
      <w:r>
        <w:rPr>
          <w:rFonts w:ascii="Arial" w:eastAsia="Arial" w:hAnsi="Arial" w:cs="Arial"/>
          <w:spacing w:val="1"/>
        </w:rPr>
        <w:t>t</w:t>
      </w:r>
      <w:r>
        <w:rPr>
          <w:rFonts w:ascii="Arial" w:eastAsia="Arial" w:hAnsi="Arial" w:cs="Arial"/>
          <w:spacing w:val="-1"/>
        </w:rPr>
        <w:t>i</w:t>
      </w:r>
      <w:r>
        <w:rPr>
          <w:rFonts w:ascii="Arial" w:eastAsia="Arial" w:hAnsi="Arial" w:cs="Arial"/>
        </w:rPr>
        <w:t>nu</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w:t>
      </w:r>
      <w:r>
        <w:rPr>
          <w:rFonts w:ascii="Arial" w:eastAsia="Arial" w:hAnsi="Arial" w:cs="Arial"/>
        </w:rPr>
        <w:t>de</w:t>
      </w:r>
      <w:r>
        <w:rPr>
          <w:rFonts w:ascii="Arial" w:eastAsia="Arial" w:hAnsi="Arial" w:cs="Arial"/>
          <w:spacing w:val="-1"/>
        </w:rPr>
        <w:t>v</w:t>
      </w:r>
      <w:r>
        <w:rPr>
          <w:rFonts w:ascii="Arial" w:eastAsia="Arial" w:hAnsi="Arial" w:cs="Arial"/>
        </w:rPr>
        <w:t>e</w:t>
      </w:r>
      <w:r>
        <w:rPr>
          <w:rFonts w:ascii="Arial" w:eastAsia="Arial" w:hAnsi="Arial" w:cs="Arial"/>
          <w:spacing w:val="-1"/>
        </w:rPr>
        <w:t>l</w:t>
      </w:r>
      <w:r>
        <w:rPr>
          <w:rFonts w:ascii="Arial" w:eastAsia="Arial" w:hAnsi="Arial" w:cs="Arial"/>
        </w:rPr>
        <w:t>op</w:t>
      </w:r>
      <w:r>
        <w:rPr>
          <w:rFonts w:ascii="Arial" w:eastAsia="Arial" w:hAnsi="Arial" w:cs="Arial"/>
          <w:spacing w:val="1"/>
        </w:rPr>
        <w:t>m</w:t>
      </w:r>
      <w:r>
        <w:rPr>
          <w:rFonts w:ascii="Arial" w:eastAsia="Arial" w:hAnsi="Arial" w:cs="Arial"/>
        </w:rPr>
        <w:t>ent</w:t>
      </w:r>
      <w:r>
        <w:rPr>
          <w:rFonts w:ascii="Arial" w:eastAsia="Arial" w:hAnsi="Arial" w:cs="Arial"/>
          <w:spacing w:val="-2"/>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 xml:space="preserve">r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2"/>
        </w:rPr>
        <w:t xml:space="preserve"> </w:t>
      </w:r>
      <w:r>
        <w:rPr>
          <w:rFonts w:ascii="Arial" w:eastAsia="Arial" w:hAnsi="Arial" w:cs="Arial"/>
        </w:rPr>
        <w:t>cen</w:t>
      </w:r>
      <w:r>
        <w:rPr>
          <w:rFonts w:ascii="Arial" w:eastAsia="Arial" w:hAnsi="Arial" w:cs="Arial"/>
          <w:spacing w:val="-1"/>
        </w:rPr>
        <w:t>t</w:t>
      </w:r>
      <w:r>
        <w:rPr>
          <w:rFonts w:ascii="Arial" w:eastAsia="Arial" w:hAnsi="Arial" w:cs="Arial"/>
          <w:spacing w:val="1"/>
        </w:rPr>
        <w:t>r</w:t>
      </w:r>
      <w:r>
        <w:rPr>
          <w:rFonts w:ascii="Arial" w:eastAsia="Arial" w:hAnsi="Arial" w:cs="Arial"/>
        </w:rPr>
        <w:t>e</w:t>
      </w:r>
      <w:r>
        <w:rPr>
          <w:rFonts w:ascii="Arial" w:eastAsia="Arial" w:hAnsi="Arial" w:cs="Arial"/>
          <w:spacing w:val="1"/>
        </w:rPr>
        <w:t>(</w:t>
      </w:r>
      <w:r>
        <w:rPr>
          <w:rFonts w:ascii="Arial" w:eastAsia="Arial" w:hAnsi="Arial" w:cs="Arial"/>
          <w:spacing w:val="-2"/>
        </w:rPr>
        <w:t>s</w:t>
      </w:r>
      <w:r>
        <w:rPr>
          <w:rFonts w:ascii="Arial" w:eastAsia="Arial" w:hAnsi="Arial" w:cs="Arial"/>
          <w:spacing w:val="1"/>
        </w:rPr>
        <w:t>)</w:t>
      </w:r>
      <w:r>
        <w:rPr>
          <w:rFonts w:ascii="Arial" w:eastAsia="Arial" w:hAnsi="Arial" w:cs="Arial"/>
        </w:rPr>
        <w:t>;</w:t>
      </w:r>
    </w:p>
    <w:p w:rsidR="000A5570" w:rsidRDefault="00863EB5">
      <w:pPr>
        <w:tabs>
          <w:tab w:val="left" w:pos="1000"/>
        </w:tabs>
        <w:spacing w:before="72" w:after="0" w:line="240" w:lineRule="auto"/>
        <w:ind w:left="1020" w:right="101" w:hanging="360"/>
        <w:jc w:val="both"/>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Pl</w:t>
      </w:r>
      <w:r>
        <w:rPr>
          <w:rFonts w:ascii="Arial" w:eastAsia="Arial" w:hAnsi="Arial" w:cs="Arial"/>
        </w:rPr>
        <w:t>ann</w:t>
      </w:r>
      <w:r>
        <w:rPr>
          <w:rFonts w:ascii="Arial" w:eastAsia="Arial" w:hAnsi="Arial" w:cs="Arial"/>
          <w:spacing w:val="-1"/>
        </w:rPr>
        <w:t>i</w:t>
      </w:r>
      <w:r>
        <w:rPr>
          <w:rFonts w:ascii="Arial" w:eastAsia="Arial" w:hAnsi="Arial" w:cs="Arial"/>
        </w:rPr>
        <w:t>ng</w:t>
      </w:r>
      <w:r>
        <w:rPr>
          <w:rFonts w:ascii="Arial" w:eastAsia="Arial" w:hAnsi="Arial" w:cs="Arial"/>
          <w:spacing w:val="32"/>
        </w:rPr>
        <w:t xml:space="preserve"> </w:t>
      </w:r>
      <w:r>
        <w:rPr>
          <w:rFonts w:ascii="Arial" w:eastAsia="Arial" w:hAnsi="Arial" w:cs="Arial"/>
        </w:rPr>
        <w:t>and</w:t>
      </w:r>
      <w:r>
        <w:rPr>
          <w:rFonts w:ascii="Arial" w:eastAsia="Arial" w:hAnsi="Arial" w:cs="Arial"/>
          <w:spacing w:val="30"/>
        </w:rPr>
        <w:t xml:space="preserve"> </w:t>
      </w:r>
      <w:r>
        <w:rPr>
          <w:rFonts w:ascii="Arial" w:eastAsia="Arial" w:hAnsi="Arial" w:cs="Arial"/>
        </w:rPr>
        <w:t>de</w:t>
      </w:r>
      <w:r>
        <w:rPr>
          <w:rFonts w:ascii="Arial" w:eastAsia="Arial" w:hAnsi="Arial" w:cs="Arial"/>
          <w:spacing w:val="-2"/>
        </w:rPr>
        <w:t>v</w:t>
      </w:r>
      <w:r>
        <w:rPr>
          <w:rFonts w:ascii="Arial" w:eastAsia="Arial" w:hAnsi="Arial" w:cs="Arial"/>
        </w:rPr>
        <w:t>e</w:t>
      </w:r>
      <w:r>
        <w:rPr>
          <w:rFonts w:ascii="Arial" w:eastAsia="Arial" w:hAnsi="Arial" w:cs="Arial"/>
          <w:spacing w:val="-1"/>
        </w:rPr>
        <w:t>l</w:t>
      </w:r>
      <w:r>
        <w:rPr>
          <w:rFonts w:ascii="Arial" w:eastAsia="Arial" w:hAnsi="Arial" w:cs="Arial"/>
        </w:rPr>
        <w:t>op</w:t>
      </w:r>
      <w:r>
        <w:rPr>
          <w:rFonts w:ascii="Arial" w:eastAsia="Arial" w:hAnsi="Arial" w:cs="Arial"/>
          <w:spacing w:val="-1"/>
        </w:rPr>
        <w:t>i</w:t>
      </w:r>
      <w:r>
        <w:rPr>
          <w:rFonts w:ascii="Arial" w:eastAsia="Arial" w:hAnsi="Arial" w:cs="Arial"/>
          <w:spacing w:val="2"/>
        </w:rPr>
        <w:t>n</w:t>
      </w:r>
      <w:r>
        <w:rPr>
          <w:rFonts w:ascii="Arial" w:eastAsia="Arial" w:hAnsi="Arial" w:cs="Arial"/>
        </w:rPr>
        <w:t>g</w:t>
      </w:r>
      <w:r>
        <w:rPr>
          <w:rFonts w:ascii="Arial" w:eastAsia="Arial" w:hAnsi="Arial" w:cs="Arial"/>
          <w:spacing w:val="3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31"/>
        </w:rPr>
        <w:t xml:space="preserve"> </w:t>
      </w:r>
      <w:r>
        <w:rPr>
          <w:rFonts w:ascii="Arial" w:eastAsia="Arial" w:hAnsi="Arial" w:cs="Arial"/>
          <w:spacing w:val="-3"/>
        </w:rPr>
        <w:t>e</w:t>
      </w:r>
      <w:r>
        <w:rPr>
          <w:rFonts w:ascii="Arial" w:eastAsia="Arial" w:hAnsi="Arial" w:cs="Arial"/>
          <w:spacing w:val="1"/>
        </w:rPr>
        <w:t>m</w:t>
      </w:r>
      <w:r>
        <w:rPr>
          <w:rFonts w:ascii="Arial" w:eastAsia="Arial" w:hAnsi="Arial" w:cs="Arial"/>
        </w:rPr>
        <w:t>e</w:t>
      </w:r>
      <w:r>
        <w:rPr>
          <w:rFonts w:ascii="Arial" w:eastAsia="Arial" w:hAnsi="Arial" w:cs="Arial"/>
          <w:spacing w:val="-2"/>
        </w:rPr>
        <w:t>r</w:t>
      </w:r>
      <w:r>
        <w:rPr>
          <w:rFonts w:ascii="Arial" w:eastAsia="Arial" w:hAnsi="Arial" w:cs="Arial"/>
          <w:spacing w:val="2"/>
        </w:rPr>
        <w:t>g</w:t>
      </w:r>
      <w:r>
        <w:rPr>
          <w:rFonts w:ascii="Arial" w:eastAsia="Arial" w:hAnsi="Arial" w:cs="Arial"/>
        </w:rPr>
        <w:t>ency</w:t>
      </w:r>
      <w:r>
        <w:rPr>
          <w:rFonts w:ascii="Arial" w:eastAsia="Arial" w:hAnsi="Arial" w:cs="Arial"/>
          <w:spacing w:val="28"/>
        </w:rPr>
        <w:t xml:space="preserve"> </w:t>
      </w:r>
      <w:r>
        <w:rPr>
          <w:rFonts w:ascii="Arial" w:eastAsia="Arial" w:hAnsi="Arial" w:cs="Arial"/>
        </w:rPr>
        <w:t>p</w:t>
      </w:r>
      <w:r>
        <w:rPr>
          <w:rFonts w:ascii="Arial" w:eastAsia="Arial" w:hAnsi="Arial" w:cs="Arial"/>
          <w:spacing w:val="1"/>
        </w:rPr>
        <w:t>r</w:t>
      </w:r>
      <w:r>
        <w:rPr>
          <w:rFonts w:ascii="Arial" w:eastAsia="Arial" w:hAnsi="Arial" w:cs="Arial"/>
        </w:rPr>
        <w:t>oce</w:t>
      </w:r>
      <w:r>
        <w:rPr>
          <w:rFonts w:ascii="Arial" w:eastAsia="Arial" w:hAnsi="Arial" w:cs="Arial"/>
          <w:spacing w:val="-3"/>
        </w:rPr>
        <w:t>d</w:t>
      </w:r>
      <w:r>
        <w:rPr>
          <w:rFonts w:ascii="Arial" w:eastAsia="Arial" w:hAnsi="Arial" w:cs="Arial"/>
        </w:rPr>
        <w:t>u</w:t>
      </w:r>
      <w:r>
        <w:rPr>
          <w:rFonts w:ascii="Arial" w:eastAsia="Arial" w:hAnsi="Arial" w:cs="Arial"/>
          <w:spacing w:val="1"/>
        </w:rPr>
        <w:t>r</w:t>
      </w:r>
      <w:r>
        <w:rPr>
          <w:rFonts w:ascii="Arial" w:eastAsia="Arial" w:hAnsi="Arial" w:cs="Arial"/>
        </w:rPr>
        <w:t>es</w:t>
      </w:r>
      <w:r>
        <w:rPr>
          <w:rFonts w:ascii="Arial" w:eastAsia="Arial" w:hAnsi="Arial" w:cs="Arial"/>
          <w:spacing w:val="32"/>
        </w:rPr>
        <w:t xml:space="preserve"> </w:t>
      </w:r>
      <w:r>
        <w:rPr>
          <w:rFonts w:ascii="Arial" w:eastAsia="Arial" w:hAnsi="Arial" w:cs="Arial"/>
        </w:rPr>
        <w:t>as</w:t>
      </w:r>
      <w:r>
        <w:rPr>
          <w:rFonts w:ascii="Arial" w:eastAsia="Arial" w:hAnsi="Arial" w:cs="Arial"/>
          <w:spacing w:val="30"/>
        </w:rPr>
        <w:t xml:space="preserve"> </w:t>
      </w:r>
      <w:r>
        <w:rPr>
          <w:rFonts w:ascii="Arial" w:eastAsia="Arial" w:hAnsi="Arial" w:cs="Arial"/>
        </w:rPr>
        <w:t>ap</w:t>
      </w:r>
      <w:r>
        <w:rPr>
          <w:rFonts w:ascii="Arial" w:eastAsia="Arial" w:hAnsi="Arial" w:cs="Arial"/>
          <w:spacing w:val="-3"/>
        </w:rPr>
        <w:t>p</w:t>
      </w:r>
      <w:r>
        <w:rPr>
          <w:rFonts w:ascii="Arial" w:eastAsia="Arial" w:hAnsi="Arial" w:cs="Arial"/>
          <w:spacing w:val="1"/>
        </w:rPr>
        <w:t>r</w:t>
      </w:r>
      <w:r>
        <w:rPr>
          <w:rFonts w:ascii="Arial" w:eastAsia="Arial" w:hAnsi="Arial" w:cs="Arial"/>
        </w:rPr>
        <w:t>op</w:t>
      </w:r>
      <w:r>
        <w:rPr>
          <w:rFonts w:ascii="Arial" w:eastAsia="Arial" w:hAnsi="Arial" w:cs="Arial"/>
          <w:spacing w:val="1"/>
        </w:rPr>
        <w:t>r</w:t>
      </w:r>
      <w:r>
        <w:rPr>
          <w:rFonts w:ascii="Arial" w:eastAsia="Arial" w:hAnsi="Arial" w:cs="Arial"/>
          <w:spacing w:val="-1"/>
        </w:rPr>
        <w:t>i</w:t>
      </w:r>
      <w:r>
        <w:rPr>
          <w:rFonts w:ascii="Arial" w:eastAsia="Arial" w:hAnsi="Arial" w:cs="Arial"/>
          <w:spacing w:val="-3"/>
        </w:rPr>
        <w:t>a</w:t>
      </w:r>
      <w:r>
        <w:rPr>
          <w:rFonts w:ascii="Arial" w:eastAsia="Arial" w:hAnsi="Arial" w:cs="Arial"/>
          <w:spacing w:val="1"/>
        </w:rPr>
        <w:t>t</w:t>
      </w:r>
      <w:r>
        <w:rPr>
          <w:rFonts w:ascii="Arial" w:eastAsia="Arial" w:hAnsi="Arial" w:cs="Arial"/>
        </w:rPr>
        <w:t>e</w:t>
      </w:r>
      <w:r>
        <w:rPr>
          <w:rFonts w:ascii="Arial" w:eastAsia="Arial" w:hAnsi="Arial" w:cs="Arial"/>
          <w:spacing w:val="30"/>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7"/>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0"/>
        </w:rPr>
        <w:t xml:space="preserve"> </w:t>
      </w:r>
      <w:r>
        <w:rPr>
          <w:rFonts w:ascii="Arial" w:eastAsia="Arial" w:hAnsi="Arial" w:cs="Arial"/>
          <w:spacing w:val="-1"/>
        </w:rPr>
        <w:t>V</w:t>
      </w:r>
      <w:r>
        <w:rPr>
          <w:rFonts w:ascii="Arial" w:eastAsia="Arial" w:hAnsi="Arial" w:cs="Arial"/>
          <w:spacing w:val="2"/>
        </w:rPr>
        <w:t>T</w:t>
      </w:r>
      <w:r>
        <w:rPr>
          <w:rFonts w:ascii="Arial" w:eastAsia="Arial" w:hAnsi="Arial" w:cs="Arial"/>
        </w:rPr>
        <w:t>S</w:t>
      </w:r>
      <w:r>
        <w:rPr>
          <w:rFonts w:ascii="Arial" w:eastAsia="Arial" w:hAnsi="Arial" w:cs="Arial"/>
          <w:spacing w:val="29"/>
        </w:rPr>
        <w:t xml:space="preserve"> </w:t>
      </w:r>
      <w:r>
        <w:rPr>
          <w:rFonts w:ascii="Arial" w:eastAsia="Arial" w:hAnsi="Arial" w:cs="Arial"/>
          <w:spacing w:val="-3"/>
        </w:rPr>
        <w:t>a</w:t>
      </w:r>
      <w:r>
        <w:rPr>
          <w:rFonts w:ascii="Arial" w:eastAsia="Arial" w:hAnsi="Arial" w:cs="Arial"/>
          <w:spacing w:val="1"/>
        </w:rPr>
        <w:t>r</w:t>
      </w:r>
      <w:r>
        <w:rPr>
          <w:rFonts w:ascii="Arial" w:eastAsia="Arial" w:hAnsi="Arial" w:cs="Arial"/>
        </w:rPr>
        <w:t>ea</w:t>
      </w:r>
      <w:r>
        <w:rPr>
          <w:rFonts w:ascii="Arial" w:eastAsia="Arial" w:hAnsi="Arial" w:cs="Arial"/>
          <w:spacing w:val="25"/>
        </w:rPr>
        <w:t xml:space="preserve"> </w:t>
      </w:r>
      <w:r>
        <w:rPr>
          <w:rFonts w:ascii="Arial" w:eastAsia="Arial" w:hAnsi="Arial" w:cs="Arial"/>
          <w:spacing w:val="-3"/>
        </w:rPr>
        <w:t xml:space="preserve">of </w:t>
      </w:r>
      <w:r>
        <w:rPr>
          <w:rFonts w:ascii="Arial" w:eastAsia="Arial" w:hAnsi="Arial" w:cs="Arial"/>
          <w:spacing w:val="1"/>
        </w:rPr>
        <w:t>r</w:t>
      </w:r>
      <w:r>
        <w:rPr>
          <w:rFonts w:ascii="Arial" w:eastAsia="Arial" w:hAnsi="Arial" w:cs="Arial"/>
        </w:rPr>
        <w:t>espons</w:t>
      </w:r>
      <w:r>
        <w:rPr>
          <w:rFonts w:ascii="Arial" w:eastAsia="Arial" w:hAnsi="Arial" w:cs="Arial"/>
          <w:spacing w:val="-1"/>
        </w:rPr>
        <w:t>i</w:t>
      </w:r>
      <w:r>
        <w:rPr>
          <w:rFonts w:ascii="Arial" w:eastAsia="Arial" w:hAnsi="Arial" w:cs="Arial"/>
        </w:rPr>
        <w:t>b</w:t>
      </w:r>
      <w:r>
        <w:rPr>
          <w:rFonts w:ascii="Arial" w:eastAsia="Arial" w:hAnsi="Arial" w:cs="Arial"/>
          <w:spacing w:val="-1"/>
        </w:rPr>
        <w:t>ili</w:t>
      </w:r>
      <w:r>
        <w:rPr>
          <w:rFonts w:ascii="Arial" w:eastAsia="Arial" w:hAnsi="Arial" w:cs="Arial"/>
          <w:spacing w:val="1"/>
        </w:rPr>
        <w:t>t</w:t>
      </w:r>
      <w:r>
        <w:rPr>
          <w:rFonts w:ascii="Arial" w:eastAsia="Arial" w:hAnsi="Arial" w:cs="Arial"/>
          <w:spacing w:val="-2"/>
        </w:rPr>
        <w:t>y</w:t>
      </w:r>
      <w:r>
        <w:rPr>
          <w:rFonts w:ascii="Arial" w:eastAsia="Arial" w:hAnsi="Arial" w:cs="Arial"/>
        </w:rPr>
        <w:t>;</w:t>
      </w:r>
    </w:p>
    <w:p w:rsidR="000A5570" w:rsidRDefault="00863EB5">
      <w:pPr>
        <w:tabs>
          <w:tab w:val="left" w:pos="1020"/>
        </w:tabs>
        <w:spacing w:before="73" w:after="0" w:line="240" w:lineRule="auto"/>
        <w:ind w:left="1020" w:right="97" w:hanging="360"/>
        <w:jc w:val="both"/>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E</w:t>
      </w:r>
      <w:r>
        <w:rPr>
          <w:rFonts w:ascii="Arial" w:eastAsia="Arial" w:hAnsi="Arial" w:cs="Arial"/>
        </w:rPr>
        <w:t>nsu</w:t>
      </w:r>
      <w:r>
        <w:rPr>
          <w:rFonts w:ascii="Arial" w:eastAsia="Arial" w:hAnsi="Arial" w:cs="Arial"/>
          <w:spacing w:val="1"/>
        </w:rPr>
        <w:t>r</w:t>
      </w:r>
      <w:r>
        <w:rPr>
          <w:rFonts w:ascii="Arial" w:eastAsia="Arial" w:hAnsi="Arial" w:cs="Arial"/>
          <w:spacing w:val="-1"/>
        </w:rPr>
        <w:t>i</w:t>
      </w:r>
      <w:r>
        <w:rPr>
          <w:rFonts w:ascii="Arial" w:eastAsia="Arial" w:hAnsi="Arial" w:cs="Arial"/>
        </w:rPr>
        <w:t>ng</w:t>
      </w:r>
      <w:r>
        <w:rPr>
          <w:rFonts w:ascii="Arial" w:eastAsia="Arial" w:hAnsi="Arial" w:cs="Arial"/>
          <w:spacing w:val="10"/>
        </w:rPr>
        <w:t xml:space="preserve"> </w:t>
      </w:r>
      <w:r>
        <w:rPr>
          <w:rFonts w:ascii="Arial" w:eastAsia="Arial" w:hAnsi="Arial" w:cs="Arial"/>
          <w:spacing w:val="1"/>
        </w:rPr>
        <w:t>t</w:t>
      </w:r>
      <w:r>
        <w:rPr>
          <w:rFonts w:ascii="Arial" w:eastAsia="Arial" w:hAnsi="Arial" w:cs="Arial"/>
        </w:rPr>
        <w:t>hat</w:t>
      </w:r>
      <w:r>
        <w:rPr>
          <w:rFonts w:ascii="Arial" w:eastAsia="Arial" w:hAnsi="Arial" w:cs="Arial"/>
          <w:spacing w:val="12"/>
        </w:rPr>
        <w:t xml:space="preserve"> </w:t>
      </w:r>
      <w:r>
        <w:rPr>
          <w:rFonts w:ascii="Arial" w:eastAsia="Arial" w:hAnsi="Arial" w:cs="Arial"/>
        </w:rPr>
        <w:t>a</w:t>
      </w:r>
      <w:r>
        <w:rPr>
          <w:rFonts w:ascii="Arial" w:eastAsia="Arial" w:hAnsi="Arial" w:cs="Arial"/>
          <w:spacing w:val="-1"/>
        </w:rPr>
        <w:t>l</w:t>
      </w:r>
      <w:r>
        <w:rPr>
          <w:rFonts w:ascii="Arial" w:eastAsia="Arial" w:hAnsi="Arial" w:cs="Arial"/>
        </w:rPr>
        <w:t>l</w:t>
      </w:r>
      <w:r>
        <w:rPr>
          <w:rFonts w:ascii="Arial" w:eastAsia="Arial" w:hAnsi="Arial" w:cs="Arial"/>
          <w:spacing w:val="10"/>
        </w:rPr>
        <w:t xml:space="preserve"> </w:t>
      </w:r>
      <w:r>
        <w:rPr>
          <w:rFonts w:ascii="Arial" w:eastAsia="Arial" w:hAnsi="Arial" w:cs="Arial"/>
        </w:rPr>
        <w:t>adop</w:t>
      </w:r>
      <w:r>
        <w:rPr>
          <w:rFonts w:ascii="Arial" w:eastAsia="Arial" w:hAnsi="Arial" w:cs="Arial"/>
          <w:spacing w:val="1"/>
        </w:rPr>
        <w:t>t</w:t>
      </w:r>
      <w:r>
        <w:rPr>
          <w:rFonts w:ascii="Arial" w:eastAsia="Arial" w:hAnsi="Arial" w:cs="Arial"/>
          <w:spacing w:val="-3"/>
        </w:rPr>
        <w:t>e</w:t>
      </w:r>
      <w:r>
        <w:rPr>
          <w:rFonts w:ascii="Arial" w:eastAsia="Arial" w:hAnsi="Arial" w:cs="Arial"/>
        </w:rPr>
        <w:t>d</w:t>
      </w:r>
      <w:r>
        <w:rPr>
          <w:rFonts w:ascii="Arial" w:eastAsia="Arial" w:hAnsi="Arial" w:cs="Arial"/>
          <w:spacing w:val="10"/>
        </w:rPr>
        <w:t xml:space="preserve"> </w:t>
      </w:r>
      <w:r>
        <w:rPr>
          <w:rFonts w:ascii="Arial" w:eastAsia="Arial" w:hAnsi="Arial" w:cs="Arial"/>
        </w:rPr>
        <w:t>s</w:t>
      </w:r>
      <w:r>
        <w:rPr>
          <w:rFonts w:ascii="Arial" w:eastAsia="Arial" w:hAnsi="Arial" w:cs="Arial"/>
          <w:spacing w:val="1"/>
        </w:rPr>
        <w:t>t</w:t>
      </w:r>
      <w:r>
        <w:rPr>
          <w:rFonts w:ascii="Arial" w:eastAsia="Arial" w:hAnsi="Arial" w:cs="Arial"/>
        </w:rPr>
        <w:t>anda</w:t>
      </w:r>
      <w:r>
        <w:rPr>
          <w:rFonts w:ascii="Arial" w:eastAsia="Arial" w:hAnsi="Arial" w:cs="Arial"/>
          <w:spacing w:val="1"/>
        </w:rPr>
        <w:t>r</w:t>
      </w:r>
      <w:r>
        <w:rPr>
          <w:rFonts w:ascii="Arial" w:eastAsia="Arial" w:hAnsi="Arial" w:cs="Arial"/>
        </w:rPr>
        <w:t>d</w:t>
      </w:r>
      <w:r>
        <w:rPr>
          <w:rFonts w:ascii="Arial" w:eastAsia="Arial" w:hAnsi="Arial" w:cs="Arial"/>
          <w:spacing w:val="10"/>
        </w:rPr>
        <w:t xml:space="preserve"> </w:t>
      </w:r>
      <w:r>
        <w:rPr>
          <w:rFonts w:ascii="Arial" w:eastAsia="Arial" w:hAnsi="Arial" w:cs="Arial"/>
        </w:rPr>
        <w:t>op</w:t>
      </w:r>
      <w:r>
        <w:rPr>
          <w:rFonts w:ascii="Arial" w:eastAsia="Arial" w:hAnsi="Arial" w:cs="Arial"/>
          <w:spacing w:val="-3"/>
        </w:rPr>
        <w:t>e</w:t>
      </w:r>
      <w:r>
        <w:rPr>
          <w:rFonts w:ascii="Arial" w:eastAsia="Arial" w:hAnsi="Arial" w:cs="Arial"/>
          <w:spacing w:val="1"/>
        </w:rPr>
        <w:t>r</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13"/>
        </w:rPr>
        <w:t xml:space="preserve"> </w:t>
      </w:r>
      <w:r>
        <w:rPr>
          <w:rFonts w:ascii="Arial" w:eastAsia="Arial" w:hAnsi="Arial" w:cs="Arial"/>
        </w:rPr>
        <w:t>p</w:t>
      </w:r>
      <w:r>
        <w:rPr>
          <w:rFonts w:ascii="Arial" w:eastAsia="Arial" w:hAnsi="Arial" w:cs="Arial"/>
          <w:spacing w:val="1"/>
        </w:rPr>
        <w:t>r</w:t>
      </w:r>
      <w:r>
        <w:rPr>
          <w:rFonts w:ascii="Arial" w:eastAsia="Arial" w:hAnsi="Arial" w:cs="Arial"/>
          <w:spacing w:val="-3"/>
        </w:rPr>
        <w:t>o</w:t>
      </w:r>
      <w:r>
        <w:rPr>
          <w:rFonts w:ascii="Arial" w:eastAsia="Arial" w:hAnsi="Arial" w:cs="Arial"/>
        </w:rPr>
        <w:t>cedu</w:t>
      </w:r>
      <w:r>
        <w:rPr>
          <w:rFonts w:ascii="Arial" w:eastAsia="Arial" w:hAnsi="Arial" w:cs="Arial"/>
          <w:spacing w:val="1"/>
        </w:rPr>
        <w:t>r</w:t>
      </w:r>
      <w:r>
        <w:rPr>
          <w:rFonts w:ascii="Arial" w:eastAsia="Arial" w:hAnsi="Arial" w:cs="Arial"/>
        </w:rPr>
        <w:t>es</w:t>
      </w:r>
      <w:r>
        <w:rPr>
          <w:rFonts w:ascii="Arial" w:eastAsia="Arial" w:hAnsi="Arial" w:cs="Arial"/>
          <w:spacing w:val="11"/>
        </w:rPr>
        <w:t xml:space="preserve"> </w:t>
      </w:r>
      <w:r>
        <w:rPr>
          <w:rFonts w:ascii="Arial" w:eastAsia="Arial" w:hAnsi="Arial" w:cs="Arial"/>
        </w:rPr>
        <w:t>a</w:t>
      </w:r>
      <w:r>
        <w:rPr>
          <w:rFonts w:ascii="Arial" w:eastAsia="Arial" w:hAnsi="Arial" w:cs="Arial"/>
          <w:spacing w:val="1"/>
        </w:rPr>
        <w:t>r</w:t>
      </w:r>
      <w:r>
        <w:rPr>
          <w:rFonts w:ascii="Arial" w:eastAsia="Arial" w:hAnsi="Arial" w:cs="Arial"/>
        </w:rPr>
        <w:t>e</w:t>
      </w:r>
      <w:r>
        <w:rPr>
          <w:rFonts w:ascii="Arial" w:eastAsia="Arial" w:hAnsi="Arial" w:cs="Arial"/>
          <w:spacing w:val="8"/>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2"/>
        </w:rPr>
        <w:t>v</w:t>
      </w:r>
      <w:r>
        <w:rPr>
          <w:rFonts w:ascii="Arial" w:eastAsia="Arial" w:hAnsi="Arial" w:cs="Arial"/>
          <w:spacing w:val="-1"/>
        </w:rPr>
        <w:t>i</w:t>
      </w:r>
      <w:r>
        <w:rPr>
          <w:rFonts w:ascii="Arial" w:eastAsia="Arial" w:hAnsi="Arial" w:cs="Arial"/>
          <w:spacing w:val="2"/>
        </w:rPr>
        <w:t>e</w:t>
      </w:r>
      <w:r>
        <w:rPr>
          <w:rFonts w:ascii="Arial" w:eastAsia="Arial" w:hAnsi="Arial" w:cs="Arial"/>
          <w:spacing w:val="-4"/>
        </w:rPr>
        <w:t>w</w:t>
      </w:r>
      <w:r>
        <w:rPr>
          <w:rFonts w:ascii="Arial" w:eastAsia="Arial" w:hAnsi="Arial" w:cs="Arial"/>
        </w:rPr>
        <w:t>ed</w:t>
      </w:r>
      <w:r>
        <w:rPr>
          <w:rFonts w:ascii="Arial" w:eastAsia="Arial" w:hAnsi="Arial" w:cs="Arial"/>
          <w:spacing w:val="10"/>
        </w:rPr>
        <w:t xml:space="preserve"> </w:t>
      </w:r>
      <w:r>
        <w:rPr>
          <w:rFonts w:ascii="Arial" w:eastAsia="Arial" w:hAnsi="Arial" w:cs="Arial"/>
        </w:rPr>
        <w:t>a</w:t>
      </w:r>
      <w:r>
        <w:rPr>
          <w:rFonts w:ascii="Arial" w:eastAsia="Arial" w:hAnsi="Arial" w:cs="Arial"/>
          <w:spacing w:val="2"/>
        </w:rPr>
        <w:t>n</w:t>
      </w:r>
      <w:r>
        <w:rPr>
          <w:rFonts w:ascii="Arial" w:eastAsia="Arial" w:hAnsi="Arial" w:cs="Arial"/>
        </w:rPr>
        <w:t>d</w:t>
      </w:r>
      <w:r>
        <w:rPr>
          <w:rFonts w:ascii="Arial" w:eastAsia="Arial" w:hAnsi="Arial" w:cs="Arial"/>
          <w:spacing w:val="10"/>
        </w:rPr>
        <w:t xml:space="preserve"> </w:t>
      </w:r>
      <w:r>
        <w:rPr>
          <w:rFonts w:ascii="Arial" w:eastAsia="Arial" w:hAnsi="Arial" w:cs="Arial"/>
        </w:rPr>
        <w:t>a</w:t>
      </w:r>
      <w:r>
        <w:rPr>
          <w:rFonts w:ascii="Arial" w:eastAsia="Arial" w:hAnsi="Arial" w:cs="Arial"/>
          <w:spacing w:val="1"/>
        </w:rPr>
        <w:t>m</w:t>
      </w:r>
      <w:r>
        <w:rPr>
          <w:rFonts w:ascii="Arial" w:eastAsia="Arial" w:hAnsi="Arial" w:cs="Arial"/>
        </w:rPr>
        <w:t>ended</w:t>
      </w:r>
      <w:r>
        <w:rPr>
          <w:rFonts w:ascii="Arial" w:eastAsia="Arial" w:hAnsi="Arial" w:cs="Arial"/>
          <w:spacing w:val="10"/>
        </w:rPr>
        <w:t xml:space="preserve"> </w:t>
      </w:r>
      <w:r>
        <w:rPr>
          <w:rFonts w:ascii="Arial" w:eastAsia="Arial" w:hAnsi="Arial" w:cs="Arial"/>
          <w:spacing w:val="-3"/>
        </w:rPr>
        <w:t>a</w:t>
      </w:r>
      <w:r>
        <w:rPr>
          <w:rFonts w:ascii="Arial" w:eastAsia="Arial" w:hAnsi="Arial" w:cs="Arial"/>
        </w:rPr>
        <w:t xml:space="preserve">s </w:t>
      </w:r>
      <w:r>
        <w:rPr>
          <w:rFonts w:ascii="Arial" w:eastAsia="Arial" w:hAnsi="Arial" w:cs="Arial"/>
          <w:spacing w:val="1"/>
        </w:rPr>
        <w:t>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rPr>
        <w:t>ed;</w:t>
      </w:r>
    </w:p>
    <w:p w:rsidR="000A5570" w:rsidRDefault="00863EB5">
      <w:pPr>
        <w:tabs>
          <w:tab w:val="left" w:pos="1020"/>
        </w:tabs>
        <w:spacing w:before="73" w:after="0" w:line="240" w:lineRule="auto"/>
        <w:ind w:left="660"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D</w:t>
      </w:r>
      <w:r>
        <w:rPr>
          <w:rFonts w:ascii="Arial" w:eastAsia="Arial" w:hAnsi="Arial" w:cs="Arial"/>
        </w:rPr>
        <w:t>e</w:t>
      </w:r>
      <w:r>
        <w:rPr>
          <w:rFonts w:ascii="Arial" w:eastAsia="Arial" w:hAnsi="Arial" w:cs="Arial"/>
          <w:spacing w:val="-2"/>
        </w:rPr>
        <w:t>v</w:t>
      </w:r>
      <w:r>
        <w:rPr>
          <w:rFonts w:ascii="Arial" w:eastAsia="Arial" w:hAnsi="Arial" w:cs="Arial"/>
        </w:rPr>
        <w:t>e</w:t>
      </w:r>
      <w:r>
        <w:rPr>
          <w:rFonts w:ascii="Arial" w:eastAsia="Arial" w:hAnsi="Arial" w:cs="Arial"/>
          <w:spacing w:val="-1"/>
        </w:rPr>
        <w:t>l</w:t>
      </w:r>
      <w:r>
        <w:rPr>
          <w:rFonts w:ascii="Arial" w:eastAsia="Arial" w:hAnsi="Arial" w:cs="Arial"/>
        </w:rPr>
        <w:t>o</w:t>
      </w:r>
      <w:r>
        <w:rPr>
          <w:rFonts w:ascii="Arial" w:eastAsia="Arial" w:hAnsi="Arial" w:cs="Arial"/>
          <w:spacing w:val="2"/>
        </w:rPr>
        <w:t>p</w:t>
      </w:r>
      <w:r>
        <w:rPr>
          <w:rFonts w:ascii="Arial" w:eastAsia="Arial" w:hAnsi="Arial" w:cs="Arial"/>
          <w:spacing w:val="-1"/>
        </w:rPr>
        <w:t>i</w:t>
      </w:r>
      <w:r>
        <w:rPr>
          <w:rFonts w:ascii="Arial" w:eastAsia="Arial" w:hAnsi="Arial" w:cs="Arial"/>
        </w:rPr>
        <w:t>ng</w:t>
      </w:r>
      <w:r>
        <w:rPr>
          <w:rFonts w:ascii="Arial" w:eastAsia="Arial" w:hAnsi="Arial" w:cs="Arial"/>
          <w:spacing w:val="3"/>
        </w:rPr>
        <w:t xml:space="preserve"> </w:t>
      </w:r>
      <w:r>
        <w:rPr>
          <w:rFonts w:ascii="Arial" w:eastAsia="Arial" w:hAnsi="Arial" w:cs="Arial"/>
        </w:rPr>
        <w:t>and</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t</w:t>
      </w:r>
      <w:r>
        <w:rPr>
          <w:rFonts w:ascii="Arial" w:eastAsia="Arial" w:hAnsi="Arial" w:cs="Arial"/>
        </w:rPr>
        <w:t>a</w:t>
      </w:r>
      <w:r>
        <w:rPr>
          <w:rFonts w:ascii="Arial" w:eastAsia="Arial" w:hAnsi="Arial" w:cs="Arial"/>
          <w:spacing w:val="-1"/>
        </w:rPr>
        <w:t>i</w:t>
      </w:r>
      <w:r>
        <w:rPr>
          <w:rFonts w:ascii="Arial" w:eastAsia="Arial" w:hAnsi="Arial" w:cs="Arial"/>
          <w:spacing w:val="-3"/>
        </w:rPr>
        <w:t>n</w:t>
      </w:r>
      <w:r>
        <w:rPr>
          <w:rFonts w:ascii="Arial" w:eastAsia="Arial" w:hAnsi="Arial" w:cs="Arial"/>
          <w:spacing w:val="-1"/>
        </w:rPr>
        <w:t>i</w:t>
      </w:r>
      <w:r>
        <w:rPr>
          <w:rFonts w:ascii="Arial" w:eastAsia="Arial" w:hAnsi="Arial" w:cs="Arial"/>
        </w:rPr>
        <w:t>ng</w:t>
      </w:r>
      <w:r>
        <w:rPr>
          <w:rFonts w:ascii="Arial" w:eastAsia="Arial" w:hAnsi="Arial" w:cs="Arial"/>
          <w:spacing w:val="3"/>
        </w:rPr>
        <w:t xml:space="preserve"> </w:t>
      </w:r>
      <w:r>
        <w:rPr>
          <w:rFonts w:ascii="Arial" w:eastAsia="Arial" w:hAnsi="Arial" w:cs="Arial"/>
        </w:rPr>
        <w:t>a</w:t>
      </w:r>
      <w:r>
        <w:rPr>
          <w:rFonts w:ascii="Arial" w:eastAsia="Arial" w:hAnsi="Arial" w:cs="Arial"/>
          <w:spacing w:val="-4"/>
        </w:rPr>
        <w:t xml:space="preserve"> </w:t>
      </w:r>
      <w:r>
        <w:rPr>
          <w:rFonts w:ascii="Arial" w:eastAsia="Arial" w:hAnsi="Arial" w:cs="Arial"/>
          <w:spacing w:val="2"/>
        </w:rPr>
        <w:t>g</w:t>
      </w:r>
      <w:r>
        <w:rPr>
          <w:rFonts w:ascii="Arial" w:eastAsia="Arial" w:hAnsi="Arial" w:cs="Arial"/>
        </w:rPr>
        <w:t>ood</w:t>
      </w:r>
      <w:r>
        <w:rPr>
          <w:rFonts w:ascii="Arial" w:eastAsia="Arial" w:hAnsi="Arial" w:cs="Arial"/>
          <w:spacing w:val="1"/>
        </w:rPr>
        <w:t xml:space="preserve"> </w:t>
      </w:r>
      <w:r>
        <w:rPr>
          <w:rFonts w:ascii="Arial" w:eastAsia="Arial" w:hAnsi="Arial" w:cs="Arial"/>
        </w:rPr>
        <w:t>pub</w:t>
      </w:r>
      <w:r>
        <w:rPr>
          <w:rFonts w:ascii="Arial" w:eastAsia="Arial" w:hAnsi="Arial" w:cs="Arial"/>
          <w:spacing w:val="-1"/>
        </w:rPr>
        <w:t>li</w:t>
      </w:r>
      <w:r>
        <w:rPr>
          <w:rFonts w:ascii="Arial" w:eastAsia="Arial" w:hAnsi="Arial" w:cs="Arial"/>
        </w:rPr>
        <w:t>c</w:t>
      </w:r>
      <w:r>
        <w:rPr>
          <w:rFonts w:ascii="Arial" w:eastAsia="Arial" w:hAnsi="Arial" w:cs="Arial"/>
          <w:spacing w:val="1"/>
        </w:rPr>
        <w:t xml:space="preserve"> </w:t>
      </w:r>
      <w:r>
        <w:rPr>
          <w:rFonts w:ascii="Arial" w:eastAsia="Arial" w:hAnsi="Arial" w:cs="Arial"/>
          <w:spacing w:val="-1"/>
        </w:rPr>
        <w:t>i</w:t>
      </w:r>
      <w:r>
        <w:rPr>
          <w:rFonts w:ascii="Arial" w:eastAsia="Arial" w:hAnsi="Arial" w:cs="Arial"/>
          <w:spacing w:val="-3"/>
        </w:rPr>
        <w:t>n</w:t>
      </w:r>
      <w:r>
        <w:rPr>
          <w:rFonts w:ascii="Arial" w:eastAsia="Arial" w:hAnsi="Arial" w:cs="Arial"/>
          <w:spacing w:val="1"/>
        </w:rPr>
        <w:t>f</w:t>
      </w:r>
      <w:r>
        <w:rPr>
          <w:rFonts w:ascii="Arial" w:eastAsia="Arial" w:hAnsi="Arial" w:cs="Arial"/>
        </w:rPr>
        <w:t>o</w:t>
      </w:r>
      <w:r>
        <w:rPr>
          <w:rFonts w:ascii="Arial" w:eastAsia="Arial" w:hAnsi="Arial" w:cs="Arial"/>
          <w:spacing w:val="-2"/>
        </w:rPr>
        <w:t>rm</w:t>
      </w:r>
      <w:r>
        <w:rPr>
          <w:rFonts w:ascii="Arial" w:eastAsia="Arial" w:hAnsi="Arial" w:cs="Arial"/>
        </w:rPr>
        <w:t>a</w:t>
      </w:r>
      <w:r>
        <w:rPr>
          <w:rFonts w:ascii="Arial" w:eastAsia="Arial" w:hAnsi="Arial" w:cs="Arial"/>
          <w:spacing w:val="1"/>
        </w:rPr>
        <w:t>ti</w:t>
      </w:r>
      <w:r>
        <w:rPr>
          <w:rFonts w:ascii="Arial" w:eastAsia="Arial" w:hAnsi="Arial" w:cs="Arial"/>
        </w:rPr>
        <w:t>on</w:t>
      </w:r>
      <w:r>
        <w:rPr>
          <w:rFonts w:ascii="Arial" w:eastAsia="Arial" w:hAnsi="Arial" w:cs="Arial"/>
          <w:spacing w:val="1"/>
        </w:rPr>
        <w:t xml:space="preserve"> </w:t>
      </w:r>
      <w:r>
        <w:rPr>
          <w:rFonts w:ascii="Arial" w:eastAsia="Arial" w:hAnsi="Arial" w:cs="Arial"/>
        </w:rPr>
        <w:t>and</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l</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rPr>
        <w:t>ons</w:t>
      </w:r>
      <w:r>
        <w:rPr>
          <w:rFonts w:ascii="Arial" w:eastAsia="Arial" w:hAnsi="Arial" w:cs="Arial"/>
          <w:spacing w:val="1"/>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spacing w:val="-3"/>
        </w:rPr>
        <w:t>o</w:t>
      </w:r>
      <w:r>
        <w:rPr>
          <w:rFonts w:ascii="Arial" w:eastAsia="Arial" w:hAnsi="Arial" w:cs="Arial"/>
          <w:spacing w:val="2"/>
        </w:rPr>
        <w:t>g</w:t>
      </w:r>
      <w:r>
        <w:rPr>
          <w:rFonts w:ascii="Arial" w:eastAsia="Arial" w:hAnsi="Arial" w:cs="Arial"/>
          <w:spacing w:val="-2"/>
        </w:rPr>
        <w:t>r</w:t>
      </w:r>
      <w:r>
        <w:rPr>
          <w:rFonts w:ascii="Arial" w:eastAsia="Arial" w:hAnsi="Arial" w:cs="Arial"/>
        </w:rPr>
        <w:t>a</w:t>
      </w:r>
      <w:r>
        <w:rPr>
          <w:rFonts w:ascii="Arial" w:eastAsia="Arial" w:hAnsi="Arial" w:cs="Arial"/>
          <w:spacing w:val="1"/>
        </w:rPr>
        <w:t>mm</w:t>
      </w:r>
      <w:r>
        <w:rPr>
          <w:rFonts w:ascii="Arial" w:eastAsia="Arial" w:hAnsi="Arial" w:cs="Arial"/>
          <w:spacing w:val="-3"/>
        </w:rPr>
        <w:t>e</w:t>
      </w:r>
      <w:r>
        <w:rPr>
          <w:rFonts w:ascii="Arial" w:eastAsia="Arial" w:hAnsi="Arial" w:cs="Arial"/>
        </w:rPr>
        <w:t>;</w:t>
      </w:r>
      <w:r>
        <w:rPr>
          <w:rFonts w:ascii="Arial" w:eastAsia="Arial" w:hAnsi="Arial" w:cs="Arial"/>
          <w:spacing w:val="2"/>
        </w:rPr>
        <w:t xml:space="preserve"> </w:t>
      </w:r>
      <w:r>
        <w:rPr>
          <w:rFonts w:ascii="Arial" w:eastAsia="Arial" w:hAnsi="Arial" w:cs="Arial"/>
        </w:rPr>
        <w:t>and</w:t>
      </w:r>
    </w:p>
    <w:p w:rsidR="000A5570" w:rsidRDefault="00863EB5">
      <w:pPr>
        <w:tabs>
          <w:tab w:val="left" w:pos="1020"/>
        </w:tabs>
        <w:spacing w:before="75" w:after="0" w:line="239" w:lineRule="auto"/>
        <w:ind w:left="1020" w:right="94" w:hanging="360"/>
        <w:jc w:val="both"/>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E</w:t>
      </w:r>
      <w:r>
        <w:rPr>
          <w:rFonts w:ascii="Arial" w:eastAsia="Arial" w:hAnsi="Arial" w:cs="Arial"/>
        </w:rPr>
        <w:t>nsu</w:t>
      </w:r>
      <w:r>
        <w:rPr>
          <w:rFonts w:ascii="Arial" w:eastAsia="Arial" w:hAnsi="Arial" w:cs="Arial"/>
          <w:spacing w:val="1"/>
        </w:rPr>
        <w:t>r</w:t>
      </w:r>
      <w:r>
        <w:rPr>
          <w:rFonts w:ascii="Arial" w:eastAsia="Arial" w:hAnsi="Arial" w:cs="Arial"/>
          <w:spacing w:val="-1"/>
        </w:rPr>
        <w:t>i</w:t>
      </w:r>
      <w:r>
        <w:rPr>
          <w:rFonts w:ascii="Arial" w:eastAsia="Arial" w:hAnsi="Arial" w:cs="Arial"/>
        </w:rPr>
        <w:t>ng</w:t>
      </w:r>
      <w:r>
        <w:rPr>
          <w:rFonts w:ascii="Arial" w:eastAsia="Arial" w:hAnsi="Arial" w:cs="Arial"/>
          <w:spacing w:val="23"/>
        </w:rPr>
        <w:t xml:space="preserve"> </w:t>
      </w:r>
      <w:r>
        <w:rPr>
          <w:rFonts w:ascii="Arial" w:eastAsia="Arial" w:hAnsi="Arial" w:cs="Arial"/>
        </w:rPr>
        <w:t>c</w:t>
      </w:r>
      <w:r>
        <w:rPr>
          <w:rFonts w:ascii="Arial" w:eastAsia="Arial" w:hAnsi="Arial" w:cs="Arial"/>
          <w:spacing w:val="-3"/>
        </w:rPr>
        <w:t>o</w:t>
      </w:r>
      <w:r>
        <w:rPr>
          <w:rFonts w:ascii="Arial" w:eastAsia="Arial" w:hAnsi="Arial" w:cs="Arial"/>
          <w:spacing w:val="1"/>
        </w:rPr>
        <w:t>m</w:t>
      </w:r>
      <w:r>
        <w:rPr>
          <w:rFonts w:ascii="Arial" w:eastAsia="Arial" w:hAnsi="Arial" w:cs="Arial"/>
        </w:rPr>
        <w:t>p</w:t>
      </w:r>
      <w:r>
        <w:rPr>
          <w:rFonts w:ascii="Arial" w:eastAsia="Arial" w:hAnsi="Arial" w:cs="Arial"/>
          <w:spacing w:val="-1"/>
        </w:rPr>
        <w:t>li</w:t>
      </w:r>
      <w:r>
        <w:rPr>
          <w:rFonts w:ascii="Arial" w:eastAsia="Arial" w:hAnsi="Arial" w:cs="Arial"/>
        </w:rPr>
        <w:t>ance</w:t>
      </w:r>
      <w:r>
        <w:rPr>
          <w:rFonts w:ascii="Arial" w:eastAsia="Arial" w:hAnsi="Arial" w:cs="Arial"/>
          <w:spacing w:val="22"/>
        </w:rPr>
        <w:t xml:space="preserve"> </w:t>
      </w:r>
      <w:r>
        <w:rPr>
          <w:rFonts w:ascii="Arial" w:eastAsia="Arial" w:hAnsi="Arial" w:cs="Arial"/>
          <w:spacing w:val="-4"/>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20"/>
        </w:rPr>
        <w:t xml:space="preserve"> </w:t>
      </w:r>
      <w:r>
        <w:rPr>
          <w:rFonts w:ascii="Arial" w:eastAsia="Arial" w:hAnsi="Arial" w:cs="Arial"/>
        </w:rPr>
        <w:t>ev</w:t>
      </w:r>
      <w:r>
        <w:rPr>
          <w:rFonts w:ascii="Arial" w:eastAsia="Arial" w:hAnsi="Arial" w:cs="Arial"/>
          <w:spacing w:val="-1"/>
        </w:rPr>
        <w:t>i</w:t>
      </w:r>
      <w:r>
        <w:rPr>
          <w:rFonts w:ascii="Arial" w:eastAsia="Arial" w:hAnsi="Arial" w:cs="Arial"/>
        </w:rPr>
        <w:t>den</w:t>
      </w:r>
      <w:r>
        <w:rPr>
          <w:rFonts w:ascii="Arial" w:eastAsia="Arial" w:hAnsi="Arial" w:cs="Arial"/>
          <w:spacing w:val="1"/>
        </w:rPr>
        <w:t>t</w:t>
      </w:r>
      <w:r>
        <w:rPr>
          <w:rFonts w:ascii="Arial" w:eastAsia="Arial" w:hAnsi="Arial" w:cs="Arial"/>
          <w:spacing w:val="-1"/>
        </w:rPr>
        <w:t>i</w:t>
      </w:r>
      <w:r>
        <w:rPr>
          <w:rFonts w:ascii="Arial" w:eastAsia="Arial" w:hAnsi="Arial" w:cs="Arial"/>
        </w:rPr>
        <w:t>a</w:t>
      </w:r>
      <w:r>
        <w:rPr>
          <w:rFonts w:ascii="Arial" w:eastAsia="Arial" w:hAnsi="Arial" w:cs="Arial"/>
          <w:spacing w:val="1"/>
        </w:rPr>
        <w:t>r</w:t>
      </w:r>
      <w:r>
        <w:rPr>
          <w:rFonts w:ascii="Arial" w:eastAsia="Arial" w:hAnsi="Arial" w:cs="Arial"/>
        </w:rPr>
        <w:t>y</w:t>
      </w:r>
      <w:r>
        <w:rPr>
          <w:rFonts w:ascii="Arial" w:eastAsia="Arial" w:hAnsi="Arial" w:cs="Arial"/>
          <w:spacing w:val="18"/>
        </w:rPr>
        <w:t xml:space="preserve"> </w:t>
      </w:r>
      <w:r>
        <w:rPr>
          <w:rFonts w:ascii="Arial" w:eastAsia="Arial" w:hAnsi="Arial" w:cs="Arial"/>
        </w:rPr>
        <w:t>p</w:t>
      </w:r>
      <w:r>
        <w:rPr>
          <w:rFonts w:ascii="Arial" w:eastAsia="Arial" w:hAnsi="Arial" w:cs="Arial"/>
          <w:spacing w:val="1"/>
        </w:rPr>
        <w:t>r</w:t>
      </w:r>
      <w:r>
        <w:rPr>
          <w:rFonts w:ascii="Arial" w:eastAsia="Arial" w:hAnsi="Arial" w:cs="Arial"/>
        </w:rPr>
        <w:t>ov</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ons</w:t>
      </w:r>
      <w:r>
        <w:rPr>
          <w:rFonts w:ascii="Arial" w:eastAsia="Arial" w:hAnsi="Arial" w:cs="Arial"/>
          <w:spacing w:val="25"/>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0"/>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0"/>
        </w:rPr>
        <w:t xml:space="preserve"> </w:t>
      </w:r>
      <w:r>
        <w:rPr>
          <w:rFonts w:ascii="Arial" w:eastAsia="Arial" w:hAnsi="Arial" w:cs="Arial"/>
        </w:rPr>
        <w:t>e</w:t>
      </w:r>
      <w:r>
        <w:rPr>
          <w:rFonts w:ascii="Arial" w:eastAsia="Arial" w:hAnsi="Arial" w:cs="Arial"/>
          <w:spacing w:val="-2"/>
        </w:rPr>
        <w:t>v</w:t>
      </w:r>
      <w:r>
        <w:rPr>
          <w:rFonts w:ascii="Arial" w:eastAsia="Arial" w:hAnsi="Arial" w:cs="Arial"/>
        </w:rPr>
        <w:t>ent</w:t>
      </w:r>
      <w:r>
        <w:rPr>
          <w:rFonts w:ascii="Arial" w:eastAsia="Arial" w:hAnsi="Arial" w:cs="Arial"/>
          <w:spacing w:val="21"/>
        </w:rPr>
        <w:t xml:space="preserve"> </w:t>
      </w:r>
      <w:r>
        <w:rPr>
          <w:rFonts w:ascii="Arial" w:eastAsia="Arial" w:hAnsi="Arial" w:cs="Arial"/>
        </w:rPr>
        <w:t>of</w:t>
      </w:r>
      <w:r>
        <w:rPr>
          <w:rFonts w:ascii="Arial" w:eastAsia="Arial" w:hAnsi="Arial" w:cs="Arial"/>
          <w:spacing w:val="24"/>
        </w:rPr>
        <w:t xml:space="preserve"> </w:t>
      </w:r>
      <w:r>
        <w:rPr>
          <w:rFonts w:ascii="Arial" w:eastAsia="Arial" w:hAnsi="Arial" w:cs="Arial"/>
        </w:rPr>
        <w:t>an</w:t>
      </w:r>
      <w:r>
        <w:rPr>
          <w:rFonts w:ascii="Arial" w:eastAsia="Arial" w:hAnsi="Arial" w:cs="Arial"/>
          <w:spacing w:val="20"/>
        </w:rPr>
        <w:t xml:space="preserve"> </w:t>
      </w:r>
      <w:r>
        <w:rPr>
          <w:rFonts w:ascii="Arial" w:eastAsia="Arial" w:hAnsi="Arial" w:cs="Arial"/>
          <w:spacing w:val="-1"/>
        </w:rPr>
        <w:t>i</w:t>
      </w:r>
      <w:r>
        <w:rPr>
          <w:rFonts w:ascii="Arial" w:eastAsia="Arial" w:hAnsi="Arial" w:cs="Arial"/>
        </w:rPr>
        <w:t>nc</w:t>
      </w:r>
      <w:r>
        <w:rPr>
          <w:rFonts w:ascii="Arial" w:eastAsia="Arial" w:hAnsi="Arial" w:cs="Arial"/>
          <w:spacing w:val="-1"/>
        </w:rPr>
        <w:t>i</w:t>
      </w:r>
      <w:r>
        <w:rPr>
          <w:rFonts w:ascii="Arial" w:eastAsia="Arial" w:hAnsi="Arial" w:cs="Arial"/>
        </w:rPr>
        <w:t>d</w:t>
      </w:r>
      <w:r>
        <w:rPr>
          <w:rFonts w:ascii="Arial" w:eastAsia="Arial" w:hAnsi="Arial" w:cs="Arial"/>
          <w:spacing w:val="2"/>
        </w:rPr>
        <w:t>e</w:t>
      </w:r>
      <w:r>
        <w:rPr>
          <w:rFonts w:ascii="Arial" w:eastAsia="Arial" w:hAnsi="Arial" w:cs="Arial"/>
        </w:rPr>
        <w:t>nt</w:t>
      </w:r>
      <w:r>
        <w:rPr>
          <w:rFonts w:ascii="Arial" w:eastAsia="Arial" w:hAnsi="Arial" w:cs="Arial"/>
          <w:spacing w:val="22"/>
        </w:rPr>
        <w:t xml:space="preserve"> </w:t>
      </w:r>
      <w:r>
        <w:rPr>
          <w:rFonts w:ascii="Arial" w:eastAsia="Arial" w:hAnsi="Arial" w:cs="Arial"/>
        </w:rPr>
        <w:t>or</w:t>
      </w:r>
      <w:r>
        <w:rPr>
          <w:rFonts w:ascii="Arial" w:eastAsia="Arial" w:hAnsi="Arial" w:cs="Arial"/>
          <w:spacing w:val="21"/>
        </w:rPr>
        <w:t xml:space="preserve"> </w:t>
      </w:r>
      <w:r>
        <w:rPr>
          <w:rFonts w:ascii="Arial" w:eastAsia="Arial" w:hAnsi="Arial" w:cs="Arial"/>
        </w:rPr>
        <w:t>acc</w:t>
      </w:r>
      <w:r>
        <w:rPr>
          <w:rFonts w:ascii="Arial" w:eastAsia="Arial" w:hAnsi="Arial" w:cs="Arial"/>
          <w:spacing w:val="-1"/>
        </w:rPr>
        <w:t>i</w:t>
      </w:r>
      <w:r>
        <w:rPr>
          <w:rFonts w:ascii="Arial" w:eastAsia="Arial" w:hAnsi="Arial" w:cs="Arial"/>
        </w:rPr>
        <w:t>dent occu</w:t>
      </w:r>
      <w:r>
        <w:rPr>
          <w:rFonts w:ascii="Arial" w:eastAsia="Arial" w:hAnsi="Arial" w:cs="Arial"/>
          <w:spacing w:val="1"/>
        </w:rPr>
        <w:t>rr</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30"/>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7"/>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7"/>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27"/>
        </w:rPr>
        <w:t xml:space="preserve"> </w:t>
      </w:r>
      <w:r>
        <w:rPr>
          <w:rFonts w:ascii="Arial" w:eastAsia="Arial" w:hAnsi="Arial" w:cs="Arial"/>
        </w:rPr>
        <w:t>a</w:t>
      </w:r>
      <w:r>
        <w:rPr>
          <w:rFonts w:ascii="Arial" w:eastAsia="Arial" w:hAnsi="Arial" w:cs="Arial"/>
          <w:spacing w:val="-2"/>
        </w:rPr>
        <w:t>r</w:t>
      </w:r>
      <w:r>
        <w:rPr>
          <w:rFonts w:ascii="Arial" w:eastAsia="Arial" w:hAnsi="Arial" w:cs="Arial"/>
        </w:rPr>
        <w:t xml:space="preserve">ea. </w:t>
      </w:r>
      <w:r>
        <w:rPr>
          <w:rFonts w:ascii="Arial" w:eastAsia="Arial" w:hAnsi="Arial" w:cs="Arial"/>
          <w:spacing w:val="55"/>
        </w:rPr>
        <w:t xml:space="preserve"> </w:t>
      </w:r>
      <w:r>
        <w:rPr>
          <w:rFonts w:ascii="Arial" w:eastAsia="Arial" w:hAnsi="Arial" w:cs="Arial"/>
          <w:spacing w:val="2"/>
        </w:rPr>
        <w:t>T</w:t>
      </w:r>
      <w:r>
        <w:rPr>
          <w:rFonts w:ascii="Arial" w:eastAsia="Arial" w:hAnsi="Arial" w:cs="Arial"/>
        </w:rPr>
        <w:t>he</w:t>
      </w:r>
      <w:r>
        <w:rPr>
          <w:rFonts w:ascii="Arial" w:eastAsia="Arial" w:hAnsi="Arial" w:cs="Arial"/>
          <w:spacing w:val="27"/>
        </w:rPr>
        <w:t xml:space="preserve"> </w:t>
      </w:r>
      <w:r>
        <w:rPr>
          <w:rFonts w:ascii="Arial" w:eastAsia="Arial" w:hAnsi="Arial" w:cs="Arial"/>
          <w:spacing w:val="-4"/>
        </w:rPr>
        <w:t>M</w:t>
      </w:r>
      <w:r>
        <w:rPr>
          <w:rFonts w:ascii="Arial" w:eastAsia="Arial" w:hAnsi="Arial" w:cs="Arial"/>
        </w:rPr>
        <w:t>ana</w:t>
      </w:r>
      <w:r>
        <w:rPr>
          <w:rFonts w:ascii="Arial" w:eastAsia="Arial" w:hAnsi="Arial" w:cs="Arial"/>
          <w:spacing w:val="2"/>
        </w:rPr>
        <w:t>g</w:t>
      </w:r>
      <w:r>
        <w:rPr>
          <w:rFonts w:ascii="Arial" w:eastAsia="Arial" w:hAnsi="Arial" w:cs="Arial"/>
        </w:rPr>
        <w:t>er</w:t>
      </w:r>
      <w:r>
        <w:rPr>
          <w:rFonts w:ascii="Arial" w:eastAsia="Arial" w:hAnsi="Arial" w:cs="Arial"/>
          <w:spacing w:val="28"/>
        </w:rPr>
        <w:t xml:space="preserve"> </w:t>
      </w:r>
      <w:r>
        <w:rPr>
          <w:rFonts w:ascii="Arial" w:eastAsia="Arial" w:hAnsi="Arial" w:cs="Arial"/>
        </w:rPr>
        <w:t>shou</w:t>
      </w:r>
      <w:r>
        <w:rPr>
          <w:rFonts w:ascii="Arial" w:eastAsia="Arial" w:hAnsi="Arial" w:cs="Arial"/>
          <w:spacing w:val="-4"/>
        </w:rPr>
        <w:t>l</w:t>
      </w:r>
      <w:r>
        <w:rPr>
          <w:rFonts w:ascii="Arial" w:eastAsia="Arial" w:hAnsi="Arial" w:cs="Arial"/>
        </w:rPr>
        <w:t>d</w:t>
      </w:r>
      <w:r>
        <w:rPr>
          <w:rFonts w:ascii="Arial" w:eastAsia="Arial" w:hAnsi="Arial" w:cs="Arial"/>
          <w:spacing w:val="27"/>
        </w:rPr>
        <w:t xml:space="preserve"> </w:t>
      </w:r>
      <w:r>
        <w:rPr>
          <w:rFonts w:ascii="Arial" w:eastAsia="Arial" w:hAnsi="Arial" w:cs="Arial"/>
        </w:rPr>
        <w:t>a</w:t>
      </w:r>
      <w:r>
        <w:rPr>
          <w:rFonts w:ascii="Arial" w:eastAsia="Arial" w:hAnsi="Arial" w:cs="Arial"/>
          <w:spacing w:val="-1"/>
        </w:rPr>
        <w:t>l</w:t>
      </w:r>
      <w:r>
        <w:rPr>
          <w:rFonts w:ascii="Arial" w:eastAsia="Arial" w:hAnsi="Arial" w:cs="Arial"/>
        </w:rPr>
        <w:t>so</w:t>
      </w:r>
      <w:r>
        <w:rPr>
          <w:rFonts w:ascii="Arial" w:eastAsia="Arial" w:hAnsi="Arial" w:cs="Arial"/>
          <w:spacing w:val="28"/>
        </w:rPr>
        <w:t xml:space="preserve"> </w:t>
      </w:r>
      <w:r>
        <w:rPr>
          <w:rFonts w:ascii="Arial" w:eastAsia="Arial" w:hAnsi="Arial" w:cs="Arial"/>
        </w:rPr>
        <w:t>ensu</w:t>
      </w:r>
      <w:r>
        <w:rPr>
          <w:rFonts w:ascii="Arial" w:eastAsia="Arial" w:hAnsi="Arial" w:cs="Arial"/>
          <w:spacing w:val="1"/>
        </w:rPr>
        <w:t>r</w:t>
      </w:r>
      <w:r>
        <w:rPr>
          <w:rFonts w:ascii="Arial" w:eastAsia="Arial" w:hAnsi="Arial" w:cs="Arial"/>
        </w:rPr>
        <w:t>e</w:t>
      </w:r>
      <w:r>
        <w:rPr>
          <w:rFonts w:ascii="Arial" w:eastAsia="Arial" w:hAnsi="Arial" w:cs="Arial"/>
          <w:spacing w:val="27"/>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3"/>
        </w:rPr>
        <w:t>a</w:t>
      </w:r>
      <w:r>
        <w:rPr>
          <w:rFonts w:ascii="Arial" w:eastAsia="Arial" w:hAnsi="Arial" w:cs="Arial"/>
        </w:rPr>
        <w:t>t</w:t>
      </w:r>
      <w:r>
        <w:rPr>
          <w:rFonts w:ascii="Arial" w:eastAsia="Arial" w:hAnsi="Arial" w:cs="Arial"/>
          <w:spacing w:val="29"/>
        </w:rPr>
        <w:t xml:space="preserve"> </w:t>
      </w:r>
      <w:r>
        <w:rPr>
          <w:rFonts w:ascii="Arial" w:eastAsia="Arial" w:hAnsi="Arial" w:cs="Arial"/>
        </w:rPr>
        <w:t>a</w:t>
      </w:r>
      <w:r>
        <w:rPr>
          <w:rFonts w:ascii="Arial" w:eastAsia="Arial" w:hAnsi="Arial" w:cs="Arial"/>
          <w:spacing w:val="-1"/>
        </w:rPr>
        <w:t>l</w:t>
      </w:r>
      <w:r>
        <w:rPr>
          <w:rFonts w:ascii="Arial" w:eastAsia="Arial" w:hAnsi="Arial" w:cs="Arial"/>
        </w:rPr>
        <w:t>l</w:t>
      </w:r>
      <w:r>
        <w:rPr>
          <w:rFonts w:ascii="Arial" w:eastAsia="Arial" w:hAnsi="Arial" w:cs="Arial"/>
          <w:spacing w:val="26"/>
        </w:rPr>
        <w:t xml:space="preserve"> </w:t>
      </w:r>
      <w:r>
        <w:rPr>
          <w:rFonts w:ascii="Arial" w:eastAsia="Arial" w:hAnsi="Arial" w:cs="Arial"/>
        </w:rPr>
        <w:t>such</w:t>
      </w:r>
      <w:r>
        <w:rPr>
          <w:rFonts w:ascii="Arial" w:eastAsia="Arial" w:hAnsi="Arial" w:cs="Arial"/>
          <w:spacing w:val="27"/>
        </w:rPr>
        <w:t xml:space="preserve"> </w:t>
      </w:r>
      <w:r>
        <w:rPr>
          <w:rFonts w:ascii="Arial" w:eastAsia="Arial" w:hAnsi="Arial" w:cs="Arial"/>
        </w:rPr>
        <w:t>e</w:t>
      </w:r>
      <w:r>
        <w:rPr>
          <w:rFonts w:ascii="Arial" w:eastAsia="Arial" w:hAnsi="Arial" w:cs="Arial"/>
          <w:spacing w:val="-2"/>
        </w:rPr>
        <w:t>v</w:t>
      </w:r>
      <w:r>
        <w:rPr>
          <w:rFonts w:ascii="Arial" w:eastAsia="Arial" w:hAnsi="Arial" w:cs="Arial"/>
        </w:rPr>
        <w:t>en</w:t>
      </w:r>
      <w:r>
        <w:rPr>
          <w:rFonts w:ascii="Arial" w:eastAsia="Arial" w:hAnsi="Arial" w:cs="Arial"/>
          <w:spacing w:val="1"/>
        </w:rPr>
        <w:t>t</w:t>
      </w:r>
      <w:r>
        <w:rPr>
          <w:rFonts w:ascii="Arial" w:eastAsia="Arial" w:hAnsi="Arial" w:cs="Arial"/>
        </w:rPr>
        <w:t>s</w:t>
      </w:r>
      <w:r>
        <w:rPr>
          <w:rFonts w:ascii="Arial" w:eastAsia="Arial" w:hAnsi="Arial" w:cs="Arial"/>
          <w:spacing w:val="28"/>
        </w:rPr>
        <w:t xml:space="preserve"> </w:t>
      </w:r>
      <w:r>
        <w:rPr>
          <w:rFonts w:ascii="Arial" w:eastAsia="Arial" w:hAnsi="Arial" w:cs="Arial"/>
        </w:rPr>
        <w:t>a</w:t>
      </w:r>
      <w:r>
        <w:rPr>
          <w:rFonts w:ascii="Arial" w:eastAsia="Arial" w:hAnsi="Arial" w:cs="Arial"/>
          <w:spacing w:val="1"/>
        </w:rPr>
        <w:t>r</w:t>
      </w:r>
      <w:r>
        <w:rPr>
          <w:rFonts w:ascii="Arial" w:eastAsia="Arial" w:hAnsi="Arial" w:cs="Arial"/>
        </w:rPr>
        <w:t>e p</w:t>
      </w:r>
      <w:r>
        <w:rPr>
          <w:rFonts w:ascii="Arial" w:eastAsia="Arial" w:hAnsi="Arial" w:cs="Arial"/>
          <w:spacing w:val="1"/>
        </w:rPr>
        <w:t>r</w:t>
      </w:r>
      <w:r>
        <w:rPr>
          <w:rFonts w:ascii="Arial" w:eastAsia="Arial" w:hAnsi="Arial" w:cs="Arial"/>
        </w:rPr>
        <w:t>ope</w:t>
      </w:r>
      <w:r>
        <w:rPr>
          <w:rFonts w:ascii="Arial" w:eastAsia="Arial" w:hAnsi="Arial" w:cs="Arial"/>
          <w:spacing w:val="1"/>
        </w:rPr>
        <w:t>r</w:t>
      </w:r>
      <w:r>
        <w:rPr>
          <w:rFonts w:ascii="Arial" w:eastAsia="Arial" w:hAnsi="Arial" w:cs="Arial"/>
          <w:spacing w:val="-1"/>
        </w:rPr>
        <w:t>l</w:t>
      </w:r>
      <w:r>
        <w:rPr>
          <w:rFonts w:ascii="Arial" w:eastAsia="Arial" w:hAnsi="Arial" w:cs="Arial"/>
        </w:rPr>
        <w:t>y</w:t>
      </w:r>
      <w:r>
        <w:rPr>
          <w:rFonts w:ascii="Arial" w:eastAsia="Arial" w:hAnsi="Arial" w:cs="Arial"/>
          <w:spacing w:val="-1"/>
        </w:rPr>
        <w:t xml:space="preserve"> </w:t>
      </w:r>
      <w:r>
        <w:rPr>
          <w:rFonts w:ascii="Arial" w:eastAsia="Arial" w:hAnsi="Arial" w:cs="Arial"/>
          <w:spacing w:val="1"/>
        </w:rPr>
        <w:t>r</w:t>
      </w:r>
      <w:r>
        <w:rPr>
          <w:rFonts w:ascii="Arial" w:eastAsia="Arial" w:hAnsi="Arial" w:cs="Arial"/>
        </w:rPr>
        <w:t>eco</w:t>
      </w:r>
      <w:r>
        <w:rPr>
          <w:rFonts w:ascii="Arial" w:eastAsia="Arial" w:hAnsi="Arial" w:cs="Arial"/>
          <w:spacing w:val="1"/>
        </w:rPr>
        <w:t>r</w:t>
      </w:r>
      <w:r>
        <w:rPr>
          <w:rFonts w:ascii="Arial" w:eastAsia="Arial" w:hAnsi="Arial" w:cs="Arial"/>
        </w:rPr>
        <w:t>d</w:t>
      </w:r>
      <w:r>
        <w:rPr>
          <w:rFonts w:ascii="Arial" w:eastAsia="Arial" w:hAnsi="Arial" w:cs="Arial"/>
          <w:spacing w:val="-3"/>
        </w:rPr>
        <w:t>e</w:t>
      </w:r>
      <w:r>
        <w:rPr>
          <w:rFonts w:ascii="Arial" w:eastAsia="Arial" w:hAnsi="Arial" w:cs="Arial"/>
        </w:rPr>
        <w:t>d</w:t>
      </w:r>
      <w:r>
        <w:rPr>
          <w:rFonts w:ascii="Arial" w:eastAsia="Arial" w:hAnsi="Arial" w:cs="Arial"/>
          <w:spacing w:val="1"/>
        </w:rPr>
        <w:t xml:space="preserve"> </w:t>
      </w:r>
      <w:r>
        <w:rPr>
          <w:rFonts w:ascii="Arial" w:eastAsia="Arial" w:hAnsi="Arial" w:cs="Arial"/>
        </w:rPr>
        <w:t>and</w:t>
      </w:r>
      <w:r>
        <w:rPr>
          <w:rFonts w:ascii="Arial" w:eastAsia="Arial" w:hAnsi="Arial" w:cs="Arial"/>
          <w:spacing w:val="-2"/>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rPr>
        <w:t>ad</w:t>
      </w:r>
      <w:r>
        <w:rPr>
          <w:rFonts w:ascii="Arial" w:eastAsia="Arial" w:hAnsi="Arial" w:cs="Arial"/>
          <w:spacing w:val="-1"/>
        </w:rPr>
        <w:t>i</w:t>
      </w:r>
      <w:r>
        <w:rPr>
          <w:rFonts w:ascii="Arial" w:eastAsia="Arial" w:hAnsi="Arial" w:cs="Arial"/>
          <w:spacing w:val="1"/>
        </w:rPr>
        <w:t>l</w:t>
      </w:r>
      <w:r>
        <w:rPr>
          <w:rFonts w:ascii="Arial" w:eastAsia="Arial" w:hAnsi="Arial" w:cs="Arial"/>
        </w:rPr>
        <w:t>y</w:t>
      </w:r>
      <w:r>
        <w:rPr>
          <w:rFonts w:ascii="Arial" w:eastAsia="Arial" w:hAnsi="Arial" w:cs="Arial"/>
          <w:spacing w:val="-1"/>
        </w:rPr>
        <w:t xml:space="preserve"> </w:t>
      </w:r>
      <w:r>
        <w:rPr>
          <w:rFonts w:ascii="Arial" w:eastAsia="Arial" w:hAnsi="Arial" w:cs="Arial"/>
        </w:rPr>
        <w:t>a</w:t>
      </w:r>
      <w:r>
        <w:rPr>
          <w:rFonts w:ascii="Arial" w:eastAsia="Arial" w:hAnsi="Arial" w:cs="Arial"/>
          <w:spacing w:val="-2"/>
        </w:rPr>
        <w:t>v</w:t>
      </w:r>
      <w:r>
        <w:rPr>
          <w:rFonts w:ascii="Arial" w:eastAsia="Arial" w:hAnsi="Arial" w:cs="Arial"/>
        </w:rPr>
        <w:t>a</w:t>
      </w:r>
      <w:r>
        <w:rPr>
          <w:rFonts w:ascii="Arial" w:eastAsia="Arial" w:hAnsi="Arial" w:cs="Arial"/>
          <w:spacing w:val="1"/>
        </w:rPr>
        <w:t>i</w:t>
      </w:r>
      <w:r>
        <w:rPr>
          <w:rFonts w:ascii="Arial" w:eastAsia="Arial" w:hAnsi="Arial" w:cs="Arial"/>
          <w:spacing w:val="-1"/>
        </w:rPr>
        <w:t>l</w:t>
      </w:r>
      <w:r>
        <w:rPr>
          <w:rFonts w:ascii="Arial" w:eastAsia="Arial" w:hAnsi="Arial" w:cs="Arial"/>
        </w:rPr>
        <w:t>ab</w:t>
      </w:r>
      <w:r>
        <w:rPr>
          <w:rFonts w:ascii="Arial" w:eastAsia="Arial" w:hAnsi="Arial" w:cs="Arial"/>
          <w:spacing w:val="-1"/>
        </w:rPr>
        <w:t>l</w:t>
      </w:r>
      <w:r>
        <w:rPr>
          <w:rFonts w:ascii="Arial" w:eastAsia="Arial" w:hAnsi="Arial" w:cs="Arial"/>
        </w:rPr>
        <w:t>e</w:t>
      </w:r>
      <w:r>
        <w:rPr>
          <w:rFonts w:ascii="Arial" w:eastAsia="Arial" w:hAnsi="Arial" w:cs="Arial"/>
          <w:spacing w:val="1"/>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2"/>
        </w:rPr>
        <w:t xml:space="preserve"> </w:t>
      </w:r>
      <w:r>
        <w:rPr>
          <w:rFonts w:ascii="Arial" w:eastAsia="Arial" w:hAnsi="Arial" w:cs="Arial"/>
        </w:rPr>
        <w:t>e</w:t>
      </w:r>
      <w:r>
        <w:rPr>
          <w:rFonts w:ascii="Arial" w:eastAsia="Arial" w:hAnsi="Arial" w:cs="Arial"/>
          <w:spacing w:val="-2"/>
        </w:rPr>
        <w:t>x</w:t>
      </w:r>
      <w:r>
        <w:rPr>
          <w:rFonts w:ascii="Arial" w:eastAsia="Arial" w:hAnsi="Arial" w:cs="Arial"/>
        </w:rPr>
        <w:t>a</w:t>
      </w:r>
      <w:r>
        <w:rPr>
          <w:rFonts w:ascii="Arial" w:eastAsia="Arial" w:hAnsi="Arial" w:cs="Arial"/>
          <w:spacing w:val="1"/>
        </w:rPr>
        <w:t>m</w:t>
      </w:r>
      <w:r>
        <w:rPr>
          <w:rFonts w:ascii="Arial" w:eastAsia="Arial" w:hAnsi="Arial" w:cs="Arial"/>
          <w:spacing w:val="-4"/>
        </w:rPr>
        <w:t>i</w:t>
      </w:r>
      <w:r>
        <w:rPr>
          <w:rFonts w:ascii="Arial" w:eastAsia="Arial" w:hAnsi="Arial" w:cs="Arial"/>
        </w:rPr>
        <w:t>na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rPr>
        <w:t>by</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m</w:t>
      </w:r>
      <w:r>
        <w:rPr>
          <w:rFonts w:ascii="Arial" w:eastAsia="Arial" w:hAnsi="Arial" w:cs="Arial"/>
        </w:rPr>
        <w:t>p</w:t>
      </w:r>
      <w:r>
        <w:rPr>
          <w:rFonts w:ascii="Arial" w:eastAsia="Arial" w:hAnsi="Arial" w:cs="Arial"/>
          <w:spacing w:val="-3"/>
        </w:rPr>
        <w:t>e</w:t>
      </w:r>
      <w:r>
        <w:rPr>
          <w:rFonts w:ascii="Arial" w:eastAsia="Arial" w:hAnsi="Arial" w:cs="Arial"/>
          <w:spacing w:val="1"/>
        </w:rPr>
        <w:t>t</w:t>
      </w:r>
      <w:r>
        <w:rPr>
          <w:rFonts w:ascii="Arial" w:eastAsia="Arial" w:hAnsi="Arial" w:cs="Arial"/>
        </w:rPr>
        <w:t>en</w:t>
      </w:r>
      <w:r>
        <w:rPr>
          <w:rFonts w:ascii="Arial" w:eastAsia="Arial" w:hAnsi="Arial" w:cs="Arial"/>
          <w:spacing w:val="-1"/>
        </w:rPr>
        <w:t>t</w:t>
      </w:r>
      <w:r>
        <w:rPr>
          <w:rFonts w:ascii="Arial" w:eastAsia="Arial" w:hAnsi="Arial" w:cs="Arial"/>
          <w:spacing w:val="1"/>
        </w:rPr>
        <w:t>/</w:t>
      </w:r>
      <w:r>
        <w:rPr>
          <w:rFonts w:ascii="Arial" w:eastAsia="Arial" w:hAnsi="Arial" w:cs="Arial"/>
          <w:spacing w:val="-1"/>
        </w:rPr>
        <w:t>V</w:t>
      </w:r>
      <w:r>
        <w:rPr>
          <w:rFonts w:ascii="Arial" w:eastAsia="Arial" w:hAnsi="Arial" w:cs="Arial"/>
          <w:spacing w:val="2"/>
        </w:rPr>
        <w:t>T</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A</w:t>
      </w:r>
      <w:r>
        <w:rPr>
          <w:rFonts w:ascii="Arial" w:eastAsia="Arial" w:hAnsi="Arial" w:cs="Arial"/>
        </w:rPr>
        <w:t>u</w:t>
      </w:r>
      <w:r>
        <w:rPr>
          <w:rFonts w:ascii="Arial" w:eastAsia="Arial" w:hAnsi="Arial" w:cs="Arial"/>
          <w:spacing w:val="1"/>
        </w:rPr>
        <w:t>t</w:t>
      </w:r>
      <w:r>
        <w:rPr>
          <w:rFonts w:ascii="Arial" w:eastAsia="Arial" w:hAnsi="Arial" w:cs="Arial"/>
        </w:rPr>
        <w:t>h</w:t>
      </w:r>
      <w:r>
        <w:rPr>
          <w:rFonts w:ascii="Arial" w:eastAsia="Arial" w:hAnsi="Arial" w:cs="Arial"/>
          <w:spacing w:val="-3"/>
        </w:rPr>
        <w:t>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2"/>
        </w:rPr>
        <w:t>y</w:t>
      </w:r>
      <w:r>
        <w:rPr>
          <w:rFonts w:ascii="Arial" w:eastAsia="Arial" w:hAnsi="Arial" w:cs="Arial"/>
        </w:rPr>
        <w:t>.</w:t>
      </w:r>
    </w:p>
    <w:p w:rsidR="000A5570" w:rsidRDefault="000A5570">
      <w:pPr>
        <w:spacing w:before="18" w:after="0" w:line="220" w:lineRule="exact"/>
      </w:pPr>
    </w:p>
    <w:p w:rsidR="000A5570" w:rsidRDefault="00863EB5">
      <w:pPr>
        <w:spacing w:after="0" w:line="240" w:lineRule="auto"/>
        <w:ind w:left="298" w:right="3828"/>
        <w:jc w:val="both"/>
        <w:rPr>
          <w:rFonts w:ascii="Arial" w:eastAsia="Arial" w:hAnsi="Arial" w:cs="Arial"/>
          <w:sz w:val="24"/>
          <w:szCs w:val="24"/>
        </w:rPr>
      </w:pPr>
      <w:r>
        <w:rPr>
          <w:rFonts w:ascii="Arial" w:eastAsia="Arial" w:hAnsi="Arial" w:cs="Arial"/>
          <w:b/>
          <w:bCs/>
          <w:sz w:val="24"/>
          <w:szCs w:val="24"/>
        </w:rPr>
        <w:t xml:space="preserve">4         </w:t>
      </w:r>
      <w:r>
        <w:rPr>
          <w:rFonts w:ascii="Arial" w:eastAsia="Arial" w:hAnsi="Arial" w:cs="Arial"/>
          <w:b/>
          <w:bCs/>
          <w:spacing w:val="49"/>
          <w:sz w:val="24"/>
          <w:szCs w:val="24"/>
        </w:rPr>
        <w:t xml:space="preserve"> </w:t>
      </w:r>
      <w:r>
        <w:rPr>
          <w:rFonts w:ascii="Arial" w:eastAsia="Arial" w:hAnsi="Arial" w:cs="Arial"/>
          <w:b/>
          <w:bCs/>
          <w:sz w:val="24"/>
          <w:szCs w:val="24"/>
        </w:rPr>
        <w:t>KNO</w:t>
      </w:r>
      <w:r>
        <w:rPr>
          <w:rFonts w:ascii="Arial" w:eastAsia="Arial" w:hAnsi="Arial" w:cs="Arial"/>
          <w:b/>
          <w:bCs/>
          <w:spacing w:val="1"/>
          <w:sz w:val="24"/>
          <w:szCs w:val="24"/>
        </w:rPr>
        <w:t>W</w:t>
      </w:r>
      <w:r>
        <w:rPr>
          <w:rFonts w:ascii="Arial" w:eastAsia="Arial" w:hAnsi="Arial" w:cs="Arial"/>
          <w:b/>
          <w:bCs/>
          <w:sz w:val="24"/>
          <w:szCs w:val="24"/>
        </w:rPr>
        <w:t>L</w:t>
      </w:r>
      <w:r>
        <w:rPr>
          <w:rFonts w:ascii="Arial" w:eastAsia="Arial" w:hAnsi="Arial" w:cs="Arial"/>
          <w:b/>
          <w:bCs/>
          <w:spacing w:val="1"/>
          <w:sz w:val="24"/>
          <w:szCs w:val="24"/>
        </w:rPr>
        <w:t>E</w:t>
      </w:r>
      <w:r>
        <w:rPr>
          <w:rFonts w:ascii="Arial" w:eastAsia="Arial" w:hAnsi="Arial" w:cs="Arial"/>
          <w:b/>
          <w:bCs/>
          <w:sz w:val="24"/>
          <w:szCs w:val="24"/>
        </w:rPr>
        <w:t>DG</w:t>
      </w:r>
      <w:r>
        <w:rPr>
          <w:rFonts w:ascii="Arial" w:eastAsia="Arial" w:hAnsi="Arial" w:cs="Arial"/>
          <w:b/>
          <w:bCs/>
          <w:spacing w:val="1"/>
          <w:sz w:val="24"/>
          <w:szCs w:val="24"/>
        </w:rPr>
        <w:t>E</w:t>
      </w:r>
      <w:r>
        <w:rPr>
          <w:rFonts w:ascii="Arial" w:eastAsia="Arial" w:hAnsi="Arial" w:cs="Arial"/>
          <w:b/>
          <w:bCs/>
          <w:sz w:val="24"/>
          <w:szCs w:val="24"/>
        </w:rPr>
        <w:t>,</w:t>
      </w:r>
      <w:r>
        <w:rPr>
          <w:rFonts w:ascii="Arial" w:eastAsia="Arial" w:hAnsi="Arial" w:cs="Arial"/>
          <w:b/>
          <w:bCs/>
          <w:spacing w:val="-1"/>
          <w:sz w:val="24"/>
          <w:szCs w:val="24"/>
        </w:rPr>
        <w:t xml:space="preserve"> </w:t>
      </w:r>
      <w:r>
        <w:rPr>
          <w:rFonts w:ascii="Arial" w:eastAsia="Arial" w:hAnsi="Arial" w:cs="Arial"/>
          <w:b/>
          <w:bCs/>
          <w:spacing w:val="1"/>
          <w:sz w:val="24"/>
          <w:szCs w:val="24"/>
        </w:rPr>
        <w:t>S</w:t>
      </w:r>
      <w:r>
        <w:rPr>
          <w:rFonts w:ascii="Arial" w:eastAsia="Arial" w:hAnsi="Arial" w:cs="Arial"/>
          <w:b/>
          <w:bCs/>
          <w:sz w:val="24"/>
          <w:szCs w:val="24"/>
        </w:rPr>
        <w:t>KILLS</w:t>
      </w:r>
      <w:r>
        <w:rPr>
          <w:rFonts w:ascii="Arial" w:eastAsia="Arial" w:hAnsi="Arial" w:cs="Arial"/>
          <w:b/>
          <w:bCs/>
          <w:spacing w:val="4"/>
          <w:sz w:val="24"/>
          <w:szCs w:val="24"/>
        </w:rPr>
        <w:t xml:space="preserve"> </w:t>
      </w:r>
      <w:r>
        <w:rPr>
          <w:rFonts w:ascii="Arial" w:eastAsia="Arial" w:hAnsi="Arial" w:cs="Arial"/>
          <w:b/>
          <w:bCs/>
          <w:spacing w:val="-5"/>
          <w:sz w:val="24"/>
          <w:szCs w:val="24"/>
        </w:rPr>
        <w:t>A</w:t>
      </w:r>
      <w:r>
        <w:rPr>
          <w:rFonts w:ascii="Arial" w:eastAsia="Arial" w:hAnsi="Arial" w:cs="Arial"/>
          <w:b/>
          <w:bCs/>
          <w:sz w:val="24"/>
          <w:szCs w:val="24"/>
        </w:rPr>
        <w:t xml:space="preserve">ND </w:t>
      </w:r>
      <w:r>
        <w:rPr>
          <w:rFonts w:ascii="Arial" w:eastAsia="Arial" w:hAnsi="Arial" w:cs="Arial"/>
          <w:b/>
          <w:bCs/>
          <w:spacing w:val="1"/>
          <w:sz w:val="24"/>
          <w:szCs w:val="24"/>
        </w:rPr>
        <w:t>EXPE</w:t>
      </w:r>
      <w:r>
        <w:rPr>
          <w:rFonts w:ascii="Arial" w:eastAsia="Arial" w:hAnsi="Arial" w:cs="Arial"/>
          <w:b/>
          <w:bCs/>
          <w:sz w:val="24"/>
          <w:szCs w:val="24"/>
        </w:rPr>
        <w:t>RI</w:t>
      </w:r>
      <w:r>
        <w:rPr>
          <w:rFonts w:ascii="Arial" w:eastAsia="Arial" w:hAnsi="Arial" w:cs="Arial"/>
          <w:b/>
          <w:bCs/>
          <w:spacing w:val="1"/>
          <w:sz w:val="24"/>
          <w:szCs w:val="24"/>
        </w:rPr>
        <w:t>E</w:t>
      </w:r>
      <w:r>
        <w:rPr>
          <w:rFonts w:ascii="Arial" w:eastAsia="Arial" w:hAnsi="Arial" w:cs="Arial"/>
          <w:b/>
          <w:bCs/>
          <w:sz w:val="24"/>
          <w:szCs w:val="24"/>
        </w:rPr>
        <w:t>NCE</w:t>
      </w:r>
    </w:p>
    <w:p w:rsidR="000A5570" w:rsidRDefault="000A5570">
      <w:pPr>
        <w:spacing w:before="2" w:after="0" w:line="240" w:lineRule="exact"/>
        <w:rPr>
          <w:sz w:val="24"/>
          <w:szCs w:val="24"/>
        </w:rPr>
      </w:pPr>
    </w:p>
    <w:p w:rsidR="000A5570" w:rsidRDefault="00863EB5">
      <w:pPr>
        <w:spacing w:after="0" w:line="240" w:lineRule="auto"/>
        <w:ind w:left="298" w:right="99"/>
        <w:jc w:val="both"/>
        <w:rPr>
          <w:rFonts w:ascii="Arial" w:eastAsia="Arial" w:hAnsi="Arial" w:cs="Arial"/>
        </w:rPr>
      </w:pPr>
      <w:r>
        <w:rPr>
          <w:rFonts w:ascii="Arial" w:eastAsia="Arial" w:hAnsi="Arial" w:cs="Arial"/>
          <w:spacing w:val="2"/>
        </w:rPr>
        <w:t>T</w:t>
      </w:r>
      <w:r>
        <w:rPr>
          <w:rFonts w:ascii="Arial" w:eastAsia="Arial" w:hAnsi="Arial" w:cs="Arial"/>
        </w:rPr>
        <w:t>he</w:t>
      </w:r>
      <w:r>
        <w:rPr>
          <w:rFonts w:ascii="Arial" w:eastAsia="Arial" w:hAnsi="Arial" w:cs="Arial"/>
          <w:spacing w:val="41"/>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41"/>
        </w:rPr>
        <w:t xml:space="preserve"> </w:t>
      </w:r>
      <w:r>
        <w:rPr>
          <w:rFonts w:ascii="Arial" w:eastAsia="Arial" w:hAnsi="Arial" w:cs="Arial"/>
          <w:spacing w:val="-4"/>
        </w:rPr>
        <w:t>M</w:t>
      </w:r>
      <w:r>
        <w:rPr>
          <w:rFonts w:ascii="Arial" w:eastAsia="Arial" w:hAnsi="Arial" w:cs="Arial"/>
        </w:rPr>
        <w:t>ana</w:t>
      </w:r>
      <w:r>
        <w:rPr>
          <w:rFonts w:ascii="Arial" w:eastAsia="Arial" w:hAnsi="Arial" w:cs="Arial"/>
          <w:spacing w:val="2"/>
        </w:rPr>
        <w:t>g</w:t>
      </w:r>
      <w:r>
        <w:rPr>
          <w:rFonts w:ascii="Arial" w:eastAsia="Arial" w:hAnsi="Arial" w:cs="Arial"/>
          <w:spacing w:val="-3"/>
        </w:rPr>
        <w:t>e</w:t>
      </w:r>
      <w:r>
        <w:rPr>
          <w:rFonts w:ascii="Arial" w:eastAsia="Arial" w:hAnsi="Arial" w:cs="Arial"/>
        </w:rPr>
        <w:t>r</w:t>
      </w:r>
      <w:r>
        <w:rPr>
          <w:rFonts w:ascii="Arial" w:eastAsia="Arial" w:hAnsi="Arial" w:cs="Arial"/>
          <w:spacing w:val="43"/>
        </w:rPr>
        <w:t xml:space="preserve"> </w:t>
      </w:r>
      <w:r>
        <w:rPr>
          <w:rFonts w:ascii="Arial" w:eastAsia="Arial" w:hAnsi="Arial" w:cs="Arial"/>
        </w:rPr>
        <w:t>sh</w:t>
      </w:r>
      <w:r>
        <w:rPr>
          <w:rFonts w:ascii="Arial" w:eastAsia="Arial" w:hAnsi="Arial" w:cs="Arial"/>
          <w:spacing w:val="-3"/>
        </w:rPr>
        <w:t>o</w:t>
      </w:r>
      <w:r>
        <w:rPr>
          <w:rFonts w:ascii="Arial" w:eastAsia="Arial" w:hAnsi="Arial" w:cs="Arial"/>
        </w:rPr>
        <w:t>u</w:t>
      </w:r>
      <w:r>
        <w:rPr>
          <w:rFonts w:ascii="Arial" w:eastAsia="Arial" w:hAnsi="Arial" w:cs="Arial"/>
          <w:spacing w:val="-1"/>
        </w:rPr>
        <w:t>l</w:t>
      </w:r>
      <w:r>
        <w:rPr>
          <w:rFonts w:ascii="Arial" w:eastAsia="Arial" w:hAnsi="Arial" w:cs="Arial"/>
        </w:rPr>
        <w:t>d</w:t>
      </w:r>
      <w:r>
        <w:rPr>
          <w:rFonts w:ascii="Arial" w:eastAsia="Arial" w:hAnsi="Arial" w:cs="Arial"/>
          <w:spacing w:val="41"/>
        </w:rPr>
        <w:t xml:space="preserve"> </w:t>
      </w:r>
      <w:r>
        <w:rPr>
          <w:rFonts w:ascii="Arial" w:eastAsia="Arial" w:hAnsi="Arial" w:cs="Arial"/>
        </w:rPr>
        <w:t>ha</w:t>
      </w:r>
      <w:r>
        <w:rPr>
          <w:rFonts w:ascii="Arial" w:eastAsia="Arial" w:hAnsi="Arial" w:cs="Arial"/>
          <w:spacing w:val="-2"/>
        </w:rPr>
        <w:t>v</w:t>
      </w:r>
      <w:r>
        <w:rPr>
          <w:rFonts w:ascii="Arial" w:eastAsia="Arial" w:hAnsi="Arial" w:cs="Arial"/>
        </w:rPr>
        <w:t>e</w:t>
      </w:r>
      <w:r>
        <w:rPr>
          <w:rFonts w:ascii="Arial" w:eastAsia="Arial" w:hAnsi="Arial" w:cs="Arial"/>
          <w:spacing w:val="41"/>
        </w:rPr>
        <w:t xml:space="preserve"> </w:t>
      </w:r>
      <w:r>
        <w:rPr>
          <w:rFonts w:ascii="Arial" w:eastAsia="Arial" w:hAnsi="Arial" w:cs="Arial"/>
        </w:rPr>
        <w:t>a</w:t>
      </w:r>
      <w:r>
        <w:rPr>
          <w:rFonts w:ascii="Arial" w:eastAsia="Arial" w:hAnsi="Arial" w:cs="Arial"/>
          <w:spacing w:val="41"/>
        </w:rPr>
        <w:t xml:space="preserve"> </w:t>
      </w:r>
      <w:r>
        <w:rPr>
          <w:rFonts w:ascii="Arial" w:eastAsia="Arial" w:hAnsi="Arial" w:cs="Arial"/>
        </w:rPr>
        <w:t>de</w:t>
      </w:r>
      <w:r>
        <w:rPr>
          <w:rFonts w:ascii="Arial" w:eastAsia="Arial" w:hAnsi="Arial" w:cs="Arial"/>
          <w:spacing w:val="1"/>
        </w:rPr>
        <w:t>m</w:t>
      </w:r>
      <w:r>
        <w:rPr>
          <w:rFonts w:ascii="Arial" w:eastAsia="Arial" w:hAnsi="Arial" w:cs="Arial"/>
        </w:rPr>
        <w:t>ons</w:t>
      </w:r>
      <w:r>
        <w:rPr>
          <w:rFonts w:ascii="Arial" w:eastAsia="Arial" w:hAnsi="Arial" w:cs="Arial"/>
          <w:spacing w:val="-1"/>
        </w:rPr>
        <w:t>t</w:t>
      </w:r>
      <w:r>
        <w:rPr>
          <w:rFonts w:ascii="Arial" w:eastAsia="Arial" w:hAnsi="Arial" w:cs="Arial"/>
          <w:spacing w:val="1"/>
        </w:rPr>
        <w:t>r</w:t>
      </w:r>
      <w:r>
        <w:rPr>
          <w:rFonts w:ascii="Arial" w:eastAsia="Arial" w:hAnsi="Arial" w:cs="Arial"/>
        </w:rPr>
        <w:t>a</w:t>
      </w:r>
      <w:r>
        <w:rPr>
          <w:rFonts w:ascii="Arial" w:eastAsia="Arial" w:hAnsi="Arial" w:cs="Arial"/>
          <w:spacing w:val="1"/>
        </w:rPr>
        <w:t>t</w:t>
      </w:r>
      <w:r>
        <w:rPr>
          <w:rFonts w:ascii="Arial" w:eastAsia="Arial" w:hAnsi="Arial" w:cs="Arial"/>
          <w:spacing w:val="-3"/>
        </w:rPr>
        <w:t>e</w:t>
      </w:r>
      <w:r>
        <w:rPr>
          <w:rFonts w:ascii="Arial" w:eastAsia="Arial" w:hAnsi="Arial" w:cs="Arial"/>
        </w:rPr>
        <w:t>d</w:t>
      </w:r>
      <w:r>
        <w:rPr>
          <w:rFonts w:ascii="Arial" w:eastAsia="Arial" w:hAnsi="Arial" w:cs="Arial"/>
          <w:spacing w:val="41"/>
        </w:rPr>
        <w:t xml:space="preserve"> </w:t>
      </w:r>
      <w:r>
        <w:rPr>
          <w:rFonts w:ascii="Arial" w:eastAsia="Arial" w:hAnsi="Arial" w:cs="Arial"/>
        </w:rPr>
        <w:t>kno</w:t>
      </w:r>
      <w:r>
        <w:rPr>
          <w:rFonts w:ascii="Arial" w:eastAsia="Arial" w:hAnsi="Arial" w:cs="Arial"/>
          <w:spacing w:val="-4"/>
        </w:rPr>
        <w:t>w</w:t>
      </w:r>
      <w:r>
        <w:rPr>
          <w:rFonts w:ascii="Arial" w:eastAsia="Arial" w:hAnsi="Arial" w:cs="Arial"/>
          <w:spacing w:val="-1"/>
        </w:rPr>
        <w:t>l</w:t>
      </w:r>
      <w:r>
        <w:rPr>
          <w:rFonts w:ascii="Arial" w:eastAsia="Arial" w:hAnsi="Arial" w:cs="Arial"/>
        </w:rPr>
        <w:t>ed</w:t>
      </w:r>
      <w:r>
        <w:rPr>
          <w:rFonts w:ascii="Arial" w:eastAsia="Arial" w:hAnsi="Arial" w:cs="Arial"/>
          <w:spacing w:val="2"/>
        </w:rPr>
        <w:t>g</w:t>
      </w:r>
      <w:r>
        <w:rPr>
          <w:rFonts w:ascii="Arial" w:eastAsia="Arial" w:hAnsi="Arial" w:cs="Arial"/>
        </w:rPr>
        <w:t>e</w:t>
      </w:r>
      <w:r>
        <w:rPr>
          <w:rFonts w:ascii="Arial" w:eastAsia="Arial" w:hAnsi="Arial" w:cs="Arial"/>
          <w:spacing w:val="4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41"/>
        </w:rPr>
        <w:t xml:space="preserve"> </w:t>
      </w:r>
      <w:r>
        <w:rPr>
          <w:rFonts w:ascii="Arial" w:eastAsia="Arial" w:hAnsi="Arial" w:cs="Arial"/>
        </w:rPr>
        <w:t>de</w:t>
      </w:r>
      <w:r>
        <w:rPr>
          <w:rFonts w:ascii="Arial" w:eastAsia="Arial" w:hAnsi="Arial" w:cs="Arial"/>
          <w:spacing w:val="-1"/>
        </w:rPr>
        <w:t>li</w:t>
      </w:r>
      <w:r>
        <w:rPr>
          <w:rFonts w:ascii="Arial" w:eastAsia="Arial" w:hAnsi="Arial" w:cs="Arial"/>
          <w:spacing w:val="-2"/>
        </w:rPr>
        <w:t>v</w:t>
      </w:r>
      <w:r>
        <w:rPr>
          <w:rFonts w:ascii="Arial" w:eastAsia="Arial" w:hAnsi="Arial" w:cs="Arial"/>
        </w:rPr>
        <w:t>e</w:t>
      </w:r>
      <w:r>
        <w:rPr>
          <w:rFonts w:ascii="Arial" w:eastAsia="Arial" w:hAnsi="Arial" w:cs="Arial"/>
          <w:spacing w:val="1"/>
        </w:rPr>
        <w:t>r</w:t>
      </w:r>
      <w:r>
        <w:rPr>
          <w:rFonts w:ascii="Arial" w:eastAsia="Arial" w:hAnsi="Arial" w:cs="Arial"/>
        </w:rPr>
        <w:t>y</w:t>
      </w:r>
      <w:r>
        <w:rPr>
          <w:rFonts w:ascii="Arial" w:eastAsia="Arial" w:hAnsi="Arial" w:cs="Arial"/>
          <w:spacing w:val="39"/>
        </w:rPr>
        <w:t xml:space="preserve"> </w:t>
      </w:r>
      <w:r>
        <w:rPr>
          <w:rFonts w:ascii="Arial" w:eastAsia="Arial" w:hAnsi="Arial" w:cs="Arial"/>
        </w:rPr>
        <w:t>of</w:t>
      </w:r>
      <w:r>
        <w:rPr>
          <w:rFonts w:ascii="Arial" w:eastAsia="Arial" w:hAnsi="Arial" w:cs="Arial"/>
          <w:spacing w:val="45"/>
        </w:rPr>
        <w:t xml:space="preserve"> </w:t>
      </w:r>
      <w:r>
        <w:rPr>
          <w:rFonts w:ascii="Arial" w:eastAsia="Arial" w:hAnsi="Arial" w:cs="Arial"/>
          <w:spacing w:val="-1"/>
        </w:rPr>
        <w:t>V</w:t>
      </w:r>
      <w:r>
        <w:rPr>
          <w:rFonts w:ascii="Arial" w:eastAsia="Arial" w:hAnsi="Arial" w:cs="Arial"/>
        </w:rPr>
        <w:t>essel</w:t>
      </w:r>
      <w:r>
        <w:rPr>
          <w:rFonts w:ascii="Arial" w:eastAsia="Arial" w:hAnsi="Arial" w:cs="Arial"/>
          <w:spacing w:val="38"/>
        </w:rPr>
        <w:t xml:space="preserve"> </w:t>
      </w:r>
      <w:r>
        <w:rPr>
          <w:rFonts w:ascii="Arial" w:eastAsia="Arial" w:hAnsi="Arial" w:cs="Arial"/>
        </w:rPr>
        <w:t>T</w:t>
      </w:r>
      <w:r>
        <w:rPr>
          <w:rFonts w:ascii="Arial" w:eastAsia="Arial" w:hAnsi="Arial" w:cs="Arial"/>
          <w:spacing w:val="1"/>
        </w:rPr>
        <w:t>r</w:t>
      </w:r>
      <w:r>
        <w:rPr>
          <w:rFonts w:ascii="Arial" w:eastAsia="Arial" w:hAnsi="Arial" w:cs="Arial"/>
          <w:spacing w:val="-3"/>
        </w:rPr>
        <w:t>a</w:t>
      </w:r>
      <w:r>
        <w:rPr>
          <w:rFonts w:ascii="Arial" w:eastAsia="Arial" w:hAnsi="Arial" w:cs="Arial"/>
          <w:spacing w:val="1"/>
        </w:rPr>
        <w:t>ff</w:t>
      </w:r>
      <w:r>
        <w:rPr>
          <w:rFonts w:ascii="Arial" w:eastAsia="Arial" w:hAnsi="Arial" w:cs="Arial"/>
          <w:spacing w:val="-4"/>
        </w:rPr>
        <w:t>i</w:t>
      </w:r>
      <w:r>
        <w:rPr>
          <w:rFonts w:ascii="Arial" w:eastAsia="Arial" w:hAnsi="Arial" w:cs="Arial"/>
        </w:rPr>
        <w:t>c</w:t>
      </w:r>
    </w:p>
    <w:p w:rsidR="000A5570" w:rsidRDefault="00863EB5">
      <w:pPr>
        <w:spacing w:before="1" w:after="0" w:line="240" w:lineRule="auto"/>
        <w:ind w:left="298" w:right="370"/>
        <w:jc w:val="both"/>
        <w:rPr>
          <w:rFonts w:ascii="Arial" w:eastAsia="Arial" w:hAnsi="Arial" w:cs="Arial"/>
        </w:rPr>
      </w:pPr>
      <w:r>
        <w:rPr>
          <w:rFonts w:ascii="Arial" w:eastAsia="Arial" w:hAnsi="Arial" w:cs="Arial"/>
          <w:spacing w:val="-1"/>
        </w:rPr>
        <w:t>S</w:t>
      </w:r>
      <w:r>
        <w:rPr>
          <w:rFonts w:ascii="Arial" w:eastAsia="Arial" w:hAnsi="Arial" w:cs="Arial"/>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 xml:space="preserve">ces. </w:t>
      </w:r>
      <w:r>
        <w:rPr>
          <w:rFonts w:ascii="Arial" w:eastAsia="Arial" w:hAnsi="Arial" w:cs="Arial"/>
          <w:spacing w:val="1"/>
        </w:rPr>
        <w:t xml:space="preserve"> I</w:t>
      </w:r>
      <w:r>
        <w:rPr>
          <w:rFonts w:ascii="Arial" w:eastAsia="Arial" w:hAnsi="Arial" w:cs="Arial"/>
        </w:rPr>
        <w:t>dea</w:t>
      </w:r>
      <w:r>
        <w:rPr>
          <w:rFonts w:ascii="Arial" w:eastAsia="Arial" w:hAnsi="Arial" w:cs="Arial"/>
          <w:spacing w:val="-1"/>
        </w:rPr>
        <w:t>ll</w:t>
      </w:r>
      <w:r>
        <w:rPr>
          <w:rFonts w:ascii="Arial" w:eastAsia="Arial" w:hAnsi="Arial" w:cs="Arial"/>
          <w:spacing w:val="-2"/>
        </w:rPr>
        <w:t>y</w:t>
      </w:r>
      <w:r>
        <w:rPr>
          <w:rFonts w:ascii="Arial" w:eastAsia="Arial" w:hAnsi="Arial" w:cs="Arial"/>
        </w:rPr>
        <w:t>,</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3"/>
        </w:rPr>
        <w:t>V</w:t>
      </w:r>
      <w:r>
        <w:rPr>
          <w:rFonts w:ascii="Arial" w:eastAsia="Arial" w:hAnsi="Arial" w:cs="Arial"/>
        </w:rPr>
        <w:t xml:space="preserve">TS </w:t>
      </w:r>
      <w:r>
        <w:rPr>
          <w:rFonts w:ascii="Arial" w:eastAsia="Arial" w:hAnsi="Arial" w:cs="Arial"/>
          <w:spacing w:val="-4"/>
        </w:rPr>
        <w:t>M</w:t>
      </w:r>
      <w:r>
        <w:rPr>
          <w:rFonts w:ascii="Arial" w:eastAsia="Arial" w:hAnsi="Arial" w:cs="Arial"/>
        </w:rPr>
        <w:t>ana</w:t>
      </w:r>
      <w:r>
        <w:rPr>
          <w:rFonts w:ascii="Arial" w:eastAsia="Arial" w:hAnsi="Arial" w:cs="Arial"/>
          <w:spacing w:val="2"/>
        </w:rPr>
        <w:t>g</w:t>
      </w:r>
      <w:r>
        <w:rPr>
          <w:rFonts w:ascii="Arial" w:eastAsia="Arial" w:hAnsi="Arial" w:cs="Arial"/>
        </w:rPr>
        <w:t>er</w:t>
      </w:r>
      <w:r>
        <w:rPr>
          <w:rFonts w:ascii="Arial" w:eastAsia="Arial" w:hAnsi="Arial" w:cs="Arial"/>
          <w:spacing w:val="2"/>
        </w:rPr>
        <w:t xml:space="preserve"> </w:t>
      </w:r>
      <w:r>
        <w:rPr>
          <w:rFonts w:ascii="Arial" w:eastAsia="Arial" w:hAnsi="Arial" w:cs="Arial"/>
        </w:rPr>
        <w:t>shou</w:t>
      </w:r>
      <w:r>
        <w:rPr>
          <w:rFonts w:ascii="Arial" w:eastAsia="Arial" w:hAnsi="Arial" w:cs="Arial"/>
          <w:spacing w:val="-1"/>
        </w:rPr>
        <w:t>l</w:t>
      </w:r>
      <w:r>
        <w:rPr>
          <w:rFonts w:ascii="Arial" w:eastAsia="Arial" w:hAnsi="Arial" w:cs="Arial"/>
        </w:rPr>
        <w:t>d</w:t>
      </w:r>
      <w:r>
        <w:rPr>
          <w:rFonts w:ascii="Arial" w:eastAsia="Arial" w:hAnsi="Arial" w:cs="Arial"/>
          <w:spacing w:val="-2"/>
        </w:rPr>
        <w:t xml:space="preserve"> </w:t>
      </w:r>
      <w:r>
        <w:rPr>
          <w:rFonts w:ascii="Arial" w:eastAsia="Arial" w:hAnsi="Arial" w:cs="Arial"/>
        </w:rPr>
        <w:t>poss</w:t>
      </w:r>
      <w:r>
        <w:rPr>
          <w:rFonts w:ascii="Arial" w:eastAsia="Arial" w:hAnsi="Arial" w:cs="Arial"/>
          <w:spacing w:val="-3"/>
        </w:rPr>
        <w:t>e</w:t>
      </w:r>
      <w:r>
        <w:rPr>
          <w:rFonts w:ascii="Arial" w:eastAsia="Arial" w:hAnsi="Arial" w:cs="Arial"/>
        </w:rPr>
        <w:t>ss</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O</w:t>
      </w:r>
      <w:r>
        <w:rPr>
          <w:rFonts w:ascii="Arial" w:eastAsia="Arial" w:hAnsi="Arial" w:cs="Arial"/>
        </w:rPr>
        <w:t>p</w:t>
      </w:r>
      <w:r>
        <w:rPr>
          <w:rFonts w:ascii="Arial" w:eastAsia="Arial" w:hAnsi="Arial" w:cs="Arial"/>
          <w:spacing w:val="-3"/>
        </w:rPr>
        <w:t>e</w:t>
      </w:r>
      <w:r>
        <w:rPr>
          <w:rFonts w:ascii="Arial" w:eastAsia="Arial" w:hAnsi="Arial" w:cs="Arial"/>
          <w:spacing w:val="1"/>
        </w:rPr>
        <w:t>r</w:t>
      </w:r>
      <w:r>
        <w:rPr>
          <w:rFonts w:ascii="Arial" w:eastAsia="Arial" w:hAnsi="Arial" w:cs="Arial"/>
        </w:rPr>
        <w:t>a</w:t>
      </w:r>
      <w:r>
        <w:rPr>
          <w:rFonts w:ascii="Arial" w:eastAsia="Arial" w:hAnsi="Arial" w:cs="Arial"/>
          <w:spacing w:val="1"/>
        </w:rPr>
        <w:t>t</w:t>
      </w:r>
      <w:r>
        <w:rPr>
          <w:rFonts w:ascii="Arial" w:eastAsia="Arial" w:hAnsi="Arial" w:cs="Arial"/>
          <w:spacing w:val="-3"/>
        </w:rPr>
        <w:t>o</w:t>
      </w:r>
      <w:r>
        <w:rPr>
          <w:rFonts w:ascii="Arial" w:eastAsia="Arial" w:hAnsi="Arial" w:cs="Arial"/>
          <w:spacing w:val="1"/>
        </w:rPr>
        <w:t>r/</w:t>
      </w:r>
      <w:r>
        <w:rPr>
          <w:rFonts w:ascii="Arial" w:eastAsia="Arial" w:hAnsi="Arial" w:cs="Arial"/>
          <w:spacing w:val="-1"/>
        </w:rPr>
        <w:t>S</w:t>
      </w:r>
      <w:r>
        <w:rPr>
          <w:rFonts w:ascii="Arial" w:eastAsia="Arial" w:hAnsi="Arial" w:cs="Arial"/>
        </w:rPr>
        <w:t>up</w:t>
      </w:r>
      <w:r>
        <w:rPr>
          <w:rFonts w:ascii="Arial" w:eastAsia="Arial" w:hAnsi="Arial" w:cs="Arial"/>
          <w:spacing w:val="-3"/>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sor</w:t>
      </w:r>
      <w:r>
        <w:rPr>
          <w:rFonts w:ascii="Arial" w:eastAsia="Arial" w:hAnsi="Arial" w:cs="Arial"/>
          <w:spacing w:val="2"/>
        </w:rPr>
        <w:t xml:space="preserve"> q</w:t>
      </w:r>
      <w:r>
        <w:rPr>
          <w:rFonts w:ascii="Arial" w:eastAsia="Arial" w:hAnsi="Arial" w:cs="Arial"/>
        </w:rPr>
        <w:t>ua</w:t>
      </w:r>
      <w:r>
        <w:rPr>
          <w:rFonts w:ascii="Arial" w:eastAsia="Arial" w:hAnsi="Arial" w:cs="Arial"/>
          <w:spacing w:val="-1"/>
        </w:rPr>
        <w:t>l</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p>
    <w:p w:rsidR="000A5570" w:rsidRDefault="000A5570">
      <w:pPr>
        <w:spacing w:before="9" w:after="0" w:line="110" w:lineRule="exact"/>
        <w:rPr>
          <w:sz w:val="11"/>
          <w:szCs w:val="11"/>
        </w:rPr>
      </w:pPr>
    </w:p>
    <w:p w:rsidR="000A5570" w:rsidRDefault="00863EB5">
      <w:pPr>
        <w:spacing w:after="0" w:line="240" w:lineRule="auto"/>
        <w:ind w:left="298" w:right="98"/>
        <w:jc w:val="both"/>
        <w:rPr>
          <w:rFonts w:ascii="Arial" w:eastAsia="Arial" w:hAnsi="Arial" w:cs="Arial"/>
        </w:rPr>
      </w:pPr>
      <w:r>
        <w:rPr>
          <w:rFonts w:ascii="Arial" w:eastAsia="Arial" w:hAnsi="Arial" w:cs="Arial"/>
          <w:spacing w:val="2"/>
        </w:rPr>
        <w:t>T</w:t>
      </w:r>
      <w:r>
        <w:rPr>
          <w:rFonts w:ascii="Arial" w:eastAsia="Arial" w:hAnsi="Arial" w:cs="Arial"/>
        </w:rPr>
        <w:t>he</w:t>
      </w:r>
      <w:r>
        <w:rPr>
          <w:rFonts w:ascii="Arial" w:eastAsia="Arial" w:hAnsi="Arial" w:cs="Arial"/>
          <w:spacing w:val="32"/>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S</w:t>
      </w:r>
      <w:r>
        <w:rPr>
          <w:rFonts w:ascii="Arial" w:eastAsia="Arial" w:hAnsi="Arial" w:cs="Arial"/>
          <w:spacing w:val="31"/>
        </w:rPr>
        <w:t xml:space="preserve"> </w:t>
      </w:r>
      <w:r>
        <w:rPr>
          <w:rFonts w:ascii="Arial" w:eastAsia="Arial" w:hAnsi="Arial" w:cs="Arial"/>
          <w:spacing w:val="-4"/>
        </w:rPr>
        <w:t>M</w:t>
      </w:r>
      <w:r>
        <w:rPr>
          <w:rFonts w:ascii="Arial" w:eastAsia="Arial" w:hAnsi="Arial" w:cs="Arial"/>
        </w:rPr>
        <w:t>ana</w:t>
      </w:r>
      <w:r>
        <w:rPr>
          <w:rFonts w:ascii="Arial" w:eastAsia="Arial" w:hAnsi="Arial" w:cs="Arial"/>
          <w:spacing w:val="2"/>
        </w:rPr>
        <w:t>g</w:t>
      </w:r>
      <w:r>
        <w:rPr>
          <w:rFonts w:ascii="Arial" w:eastAsia="Arial" w:hAnsi="Arial" w:cs="Arial"/>
        </w:rPr>
        <w:t>er</w:t>
      </w:r>
      <w:r>
        <w:rPr>
          <w:rFonts w:ascii="Arial" w:eastAsia="Arial" w:hAnsi="Arial" w:cs="Arial"/>
          <w:spacing w:val="33"/>
        </w:rPr>
        <w:t xml:space="preserve"> </w:t>
      </w:r>
      <w:r>
        <w:rPr>
          <w:rFonts w:ascii="Arial" w:eastAsia="Arial" w:hAnsi="Arial" w:cs="Arial"/>
        </w:rPr>
        <w:t>sho</w:t>
      </w:r>
      <w:r>
        <w:rPr>
          <w:rFonts w:ascii="Arial" w:eastAsia="Arial" w:hAnsi="Arial" w:cs="Arial"/>
          <w:spacing w:val="-3"/>
        </w:rPr>
        <w:t>u</w:t>
      </w:r>
      <w:r>
        <w:rPr>
          <w:rFonts w:ascii="Arial" w:eastAsia="Arial" w:hAnsi="Arial" w:cs="Arial"/>
          <w:spacing w:val="-1"/>
        </w:rPr>
        <w:t>l</w:t>
      </w:r>
      <w:r>
        <w:rPr>
          <w:rFonts w:ascii="Arial" w:eastAsia="Arial" w:hAnsi="Arial" w:cs="Arial"/>
        </w:rPr>
        <w:t>d</w:t>
      </w:r>
      <w:r>
        <w:rPr>
          <w:rFonts w:ascii="Arial" w:eastAsia="Arial" w:hAnsi="Arial" w:cs="Arial"/>
          <w:spacing w:val="32"/>
        </w:rPr>
        <w:t xml:space="preserve"> </w:t>
      </w:r>
      <w:r>
        <w:rPr>
          <w:rFonts w:ascii="Arial" w:eastAsia="Arial" w:hAnsi="Arial" w:cs="Arial"/>
        </w:rPr>
        <w:t>a</w:t>
      </w:r>
      <w:r>
        <w:rPr>
          <w:rFonts w:ascii="Arial" w:eastAsia="Arial" w:hAnsi="Arial" w:cs="Arial"/>
          <w:spacing w:val="-1"/>
        </w:rPr>
        <w:t>l</w:t>
      </w:r>
      <w:r>
        <w:rPr>
          <w:rFonts w:ascii="Arial" w:eastAsia="Arial" w:hAnsi="Arial" w:cs="Arial"/>
        </w:rPr>
        <w:t>so</w:t>
      </w:r>
      <w:r>
        <w:rPr>
          <w:rFonts w:ascii="Arial" w:eastAsia="Arial" w:hAnsi="Arial" w:cs="Arial"/>
          <w:spacing w:val="32"/>
        </w:rPr>
        <w:t xml:space="preserve"> </w:t>
      </w:r>
      <w:r>
        <w:rPr>
          <w:rFonts w:ascii="Arial" w:eastAsia="Arial" w:hAnsi="Arial" w:cs="Arial"/>
        </w:rPr>
        <w:t>ha</w:t>
      </w:r>
      <w:r>
        <w:rPr>
          <w:rFonts w:ascii="Arial" w:eastAsia="Arial" w:hAnsi="Arial" w:cs="Arial"/>
          <w:spacing w:val="-2"/>
        </w:rPr>
        <w:t>v</w:t>
      </w:r>
      <w:r>
        <w:rPr>
          <w:rFonts w:ascii="Arial" w:eastAsia="Arial" w:hAnsi="Arial" w:cs="Arial"/>
        </w:rPr>
        <w:t>e</w:t>
      </w:r>
      <w:r>
        <w:rPr>
          <w:rFonts w:ascii="Arial" w:eastAsia="Arial" w:hAnsi="Arial" w:cs="Arial"/>
          <w:spacing w:val="32"/>
        </w:rPr>
        <w:t xml:space="preserve"> </w:t>
      </w:r>
      <w:r>
        <w:rPr>
          <w:rFonts w:ascii="Arial" w:eastAsia="Arial" w:hAnsi="Arial" w:cs="Arial"/>
        </w:rPr>
        <w:t>a</w:t>
      </w:r>
      <w:r>
        <w:rPr>
          <w:rFonts w:ascii="Arial" w:eastAsia="Arial" w:hAnsi="Arial" w:cs="Arial"/>
          <w:spacing w:val="32"/>
        </w:rPr>
        <w:t xml:space="preserve"> </w:t>
      </w:r>
      <w:r>
        <w:rPr>
          <w:rFonts w:ascii="Arial" w:eastAsia="Arial" w:hAnsi="Arial" w:cs="Arial"/>
        </w:rPr>
        <w:t>de</w:t>
      </w:r>
      <w:r>
        <w:rPr>
          <w:rFonts w:ascii="Arial" w:eastAsia="Arial" w:hAnsi="Arial" w:cs="Arial"/>
          <w:spacing w:val="1"/>
        </w:rPr>
        <w:t>m</w:t>
      </w:r>
      <w:r>
        <w:rPr>
          <w:rFonts w:ascii="Arial" w:eastAsia="Arial" w:hAnsi="Arial" w:cs="Arial"/>
        </w:rPr>
        <w:t>ons</w:t>
      </w:r>
      <w:r>
        <w:rPr>
          <w:rFonts w:ascii="Arial" w:eastAsia="Arial" w:hAnsi="Arial" w:cs="Arial"/>
          <w:spacing w:val="-1"/>
        </w:rPr>
        <w:t>t</w:t>
      </w:r>
      <w:r>
        <w:rPr>
          <w:rFonts w:ascii="Arial" w:eastAsia="Arial" w:hAnsi="Arial" w:cs="Arial"/>
          <w:spacing w:val="1"/>
        </w:rPr>
        <w:t>r</w:t>
      </w:r>
      <w:r>
        <w:rPr>
          <w:rFonts w:ascii="Arial" w:eastAsia="Arial" w:hAnsi="Arial" w:cs="Arial"/>
        </w:rPr>
        <w:t>a</w:t>
      </w:r>
      <w:r>
        <w:rPr>
          <w:rFonts w:ascii="Arial" w:eastAsia="Arial" w:hAnsi="Arial" w:cs="Arial"/>
          <w:spacing w:val="1"/>
        </w:rPr>
        <w:t>t</w:t>
      </w:r>
      <w:r>
        <w:rPr>
          <w:rFonts w:ascii="Arial" w:eastAsia="Arial" w:hAnsi="Arial" w:cs="Arial"/>
        </w:rPr>
        <w:t>ed</w:t>
      </w:r>
      <w:r>
        <w:rPr>
          <w:rFonts w:ascii="Arial" w:eastAsia="Arial" w:hAnsi="Arial" w:cs="Arial"/>
          <w:spacing w:val="32"/>
        </w:rPr>
        <w:t xml:space="preserve"> </w:t>
      </w:r>
      <w:r>
        <w:rPr>
          <w:rFonts w:ascii="Arial" w:eastAsia="Arial" w:hAnsi="Arial" w:cs="Arial"/>
        </w:rPr>
        <w:t>h</w:t>
      </w:r>
      <w:r>
        <w:rPr>
          <w:rFonts w:ascii="Arial" w:eastAsia="Arial" w:hAnsi="Arial" w:cs="Arial"/>
          <w:spacing w:val="-4"/>
        </w:rPr>
        <w:t>i</w:t>
      </w:r>
      <w:r>
        <w:rPr>
          <w:rFonts w:ascii="Arial" w:eastAsia="Arial" w:hAnsi="Arial" w:cs="Arial"/>
          <w:spacing w:val="2"/>
        </w:rPr>
        <w:t>g</w:t>
      </w:r>
      <w:r>
        <w:rPr>
          <w:rFonts w:ascii="Arial" w:eastAsia="Arial" w:hAnsi="Arial" w:cs="Arial"/>
        </w:rPr>
        <w:t>h</w:t>
      </w:r>
      <w:r>
        <w:rPr>
          <w:rFonts w:ascii="Arial" w:eastAsia="Arial" w:hAnsi="Arial" w:cs="Arial"/>
          <w:spacing w:val="32"/>
        </w:rPr>
        <w:t xml:space="preserve"> </w:t>
      </w:r>
      <w:r>
        <w:rPr>
          <w:rFonts w:ascii="Arial" w:eastAsia="Arial" w:hAnsi="Arial" w:cs="Arial"/>
          <w:spacing w:val="-1"/>
        </w:rPr>
        <w:t>l</w:t>
      </w:r>
      <w:r>
        <w:rPr>
          <w:rFonts w:ascii="Arial" w:eastAsia="Arial" w:hAnsi="Arial" w:cs="Arial"/>
        </w:rPr>
        <w:t>e</w:t>
      </w:r>
      <w:r>
        <w:rPr>
          <w:rFonts w:ascii="Arial" w:eastAsia="Arial" w:hAnsi="Arial" w:cs="Arial"/>
          <w:spacing w:val="-2"/>
        </w:rPr>
        <w:t>v</w:t>
      </w:r>
      <w:r>
        <w:rPr>
          <w:rFonts w:ascii="Arial" w:eastAsia="Arial" w:hAnsi="Arial" w:cs="Arial"/>
        </w:rPr>
        <w:t>el</w:t>
      </w:r>
      <w:r>
        <w:rPr>
          <w:rFonts w:ascii="Arial" w:eastAsia="Arial" w:hAnsi="Arial" w:cs="Arial"/>
          <w:spacing w:val="31"/>
        </w:rPr>
        <w:t xml:space="preserve"> </w:t>
      </w:r>
      <w:r>
        <w:rPr>
          <w:rFonts w:ascii="Arial" w:eastAsia="Arial" w:hAnsi="Arial" w:cs="Arial"/>
        </w:rPr>
        <w:t>ab</w:t>
      </w:r>
      <w:r>
        <w:rPr>
          <w:rFonts w:ascii="Arial" w:eastAsia="Arial" w:hAnsi="Arial" w:cs="Arial"/>
          <w:spacing w:val="-1"/>
        </w:rPr>
        <w:t>i</w:t>
      </w:r>
      <w:r>
        <w:rPr>
          <w:rFonts w:ascii="Arial" w:eastAsia="Arial" w:hAnsi="Arial" w:cs="Arial"/>
          <w:spacing w:val="1"/>
        </w:rPr>
        <w:t>l</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30"/>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35"/>
        </w:rPr>
        <w:t xml:space="preserve"> </w:t>
      </w:r>
      <w:r>
        <w:rPr>
          <w:rFonts w:ascii="Arial" w:eastAsia="Arial" w:hAnsi="Arial" w:cs="Arial"/>
          <w:spacing w:val="-3"/>
        </w:rPr>
        <w:t>e</w:t>
      </w:r>
      <w:r>
        <w:rPr>
          <w:rFonts w:ascii="Arial" w:eastAsia="Arial" w:hAnsi="Arial" w:cs="Arial"/>
          <w:spacing w:val="1"/>
        </w:rPr>
        <w:t>f</w:t>
      </w:r>
      <w:r>
        <w:rPr>
          <w:rFonts w:ascii="Arial" w:eastAsia="Arial" w:hAnsi="Arial" w:cs="Arial"/>
          <w:spacing w:val="3"/>
        </w:rPr>
        <w:t>f</w:t>
      </w:r>
      <w:r>
        <w:rPr>
          <w:rFonts w:ascii="Arial" w:eastAsia="Arial" w:hAnsi="Arial" w:cs="Arial"/>
        </w:rPr>
        <w:t>e</w:t>
      </w:r>
      <w:r>
        <w:rPr>
          <w:rFonts w:ascii="Arial" w:eastAsia="Arial" w:hAnsi="Arial" w:cs="Arial"/>
          <w:spacing w:val="-2"/>
        </w:rPr>
        <w:t>c</w:t>
      </w:r>
      <w:r>
        <w:rPr>
          <w:rFonts w:ascii="Arial" w:eastAsia="Arial" w:hAnsi="Arial" w:cs="Arial"/>
          <w:spacing w:val="1"/>
        </w:rPr>
        <w:t>t</w:t>
      </w:r>
      <w:r>
        <w:rPr>
          <w:rFonts w:ascii="Arial" w:eastAsia="Arial" w:hAnsi="Arial" w:cs="Arial"/>
          <w:spacing w:val="-1"/>
        </w:rPr>
        <w:t>i</w:t>
      </w:r>
      <w:r>
        <w:rPr>
          <w:rFonts w:ascii="Arial" w:eastAsia="Arial" w:hAnsi="Arial" w:cs="Arial"/>
          <w:spacing w:val="-2"/>
        </w:rPr>
        <w:t>v</w:t>
      </w:r>
      <w:r>
        <w:rPr>
          <w:rFonts w:ascii="Arial" w:eastAsia="Arial" w:hAnsi="Arial" w:cs="Arial"/>
        </w:rPr>
        <w:t>e</w:t>
      </w:r>
      <w:r>
        <w:rPr>
          <w:rFonts w:ascii="Arial" w:eastAsia="Arial" w:hAnsi="Arial" w:cs="Arial"/>
          <w:spacing w:val="-1"/>
        </w:rPr>
        <w:t>l</w:t>
      </w:r>
      <w:r>
        <w:rPr>
          <w:rFonts w:ascii="Arial" w:eastAsia="Arial" w:hAnsi="Arial" w:cs="Arial"/>
        </w:rPr>
        <w:t>y</w:t>
      </w:r>
      <w:r>
        <w:rPr>
          <w:rFonts w:ascii="Arial" w:eastAsia="Arial" w:hAnsi="Arial" w:cs="Arial"/>
          <w:spacing w:val="32"/>
        </w:rPr>
        <w:t xml:space="preserve"> </w:t>
      </w:r>
      <w:r>
        <w:rPr>
          <w:rFonts w:ascii="Arial" w:eastAsia="Arial" w:hAnsi="Arial" w:cs="Arial"/>
          <w:spacing w:val="-1"/>
        </w:rPr>
        <w:t>l</w:t>
      </w:r>
      <w:r>
        <w:rPr>
          <w:rFonts w:ascii="Arial" w:eastAsia="Arial" w:hAnsi="Arial" w:cs="Arial"/>
        </w:rPr>
        <w:t>ead</w:t>
      </w:r>
      <w:r>
        <w:rPr>
          <w:rFonts w:ascii="Arial" w:eastAsia="Arial" w:hAnsi="Arial" w:cs="Arial"/>
          <w:spacing w:val="32"/>
        </w:rPr>
        <w:t xml:space="preserve"> </w:t>
      </w:r>
      <w:r>
        <w:rPr>
          <w:rFonts w:ascii="Arial" w:eastAsia="Arial" w:hAnsi="Arial" w:cs="Arial"/>
        </w:rPr>
        <w:t xml:space="preserve">and </w:t>
      </w:r>
      <w:r>
        <w:rPr>
          <w:rFonts w:ascii="Arial" w:eastAsia="Arial" w:hAnsi="Arial" w:cs="Arial"/>
          <w:spacing w:val="1"/>
        </w:rPr>
        <w:t>m</w:t>
      </w:r>
      <w:r>
        <w:rPr>
          <w:rFonts w:ascii="Arial" w:eastAsia="Arial" w:hAnsi="Arial" w:cs="Arial"/>
        </w:rPr>
        <w:t>an</w:t>
      </w:r>
      <w:r>
        <w:rPr>
          <w:rFonts w:ascii="Arial" w:eastAsia="Arial" w:hAnsi="Arial" w:cs="Arial"/>
          <w:spacing w:val="-3"/>
        </w:rPr>
        <w:t>a</w:t>
      </w:r>
      <w:r>
        <w:rPr>
          <w:rFonts w:ascii="Arial" w:eastAsia="Arial" w:hAnsi="Arial" w:cs="Arial"/>
          <w:spacing w:val="2"/>
        </w:rPr>
        <w:t>g</w:t>
      </w:r>
      <w:r>
        <w:rPr>
          <w:rFonts w:ascii="Arial" w:eastAsia="Arial" w:hAnsi="Arial" w:cs="Arial"/>
        </w:rPr>
        <w:t xml:space="preserve">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ope</w:t>
      </w:r>
      <w:r>
        <w:rPr>
          <w:rFonts w:ascii="Arial" w:eastAsia="Arial" w:hAnsi="Arial" w:cs="Arial"/>
          <w:spacing w:val="1"/>
        </w:rPr>
        <w:t>r</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spacing w:val="-3"/>
        </w:rPr>
        <w:t>a</w:t>
      </w:r>
      <w:r>
        <w:rPr>
          <w:rFonts w:ascii="Arial" w:eastAsia="Arial" w:hAnsi="Arial" w:cs="Arial"/>
        </w:rPr>
        <w:t>nd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de</w:t>
      </w:r>
      <w:r>
        <w:rPr>
          <w:rFonts w:ascii="Arial" w:eastAsia="Arial" w:hAnsi="Arial" w:cs="Arial"/>
          <w:spacing w:val="-1"/>
        </w:rPr>
        <w:t>li</w:t>
      </w:r>
      <w:r>
        <w:rPr>
          <w:rFonts w:ascii="Arial" w:eastAsia="Arial" w:hAnsi="Arial" w:cs="Arial"/>
          <w:spacing w:val="-2"/>
        </w:rPr>
        <w:t>v</w:t>
      </w:r>
      <w:r>
        <w:rPr>
          <w:rFonts w:ascii="Arial" w:eastAsia="Arial" w:hAnsi="Arial" w:cs="Arial"/>
        </w:rPr>
        <w:t>e</w:t>
      </w:r>
      <w:r>
        <w:rPr>
          <w:rFonts w:ascii="Arial" w:eastAsia="Arial" w:hAnsi="Arial" w:cs="Arial"/>
          <w:spacing w:val="1"/>
        </w:rPr>
        <w:t>r</w:t>
      </w:r>
      <w:r>
        <w:rPr>
          <w:rFonts w:ascii="Arial" w:eastAsia="Arial" w:hAnsi="Arial" w:cs="Arial"/>
        </w:rPr>
        <w:t>y of</w:t>
      </w:r>
      <w:r>
        <w:rPr>
          <w:rFonts w:ascii="Arial" w:eastAsia="Arial" w:hAnsi="Arial" w:cs="Arial"/>
          <w:spacing w:val="6"/>
        </w:rPr>
        <w:t xml:space="preserve"> </w:t>
      </w:r>
      <w:r>
        <w:rPr>
          <w:rFonts w:ascii="Arial" w:eastAsia="Arial" w:hAnsi="Arial" w:cs="Arial"/>
        </w:rPr>
        <w:t>s</w:t>
      </w:r>
      <w:r>
        <w:rPr>
          <w:rFonts w:ascii="Arial" w:eastAsia="Arial" w:hAnsi="Arial" w:cs="Arial"/>
          <w:spacing w:val="-3"/>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2"/>
        </w:rPr>
        <w:t xml:space="preserve"> </w:t>
      </w:r>
      <w:r>
        <w:rPr>
          <w:rFonts w:ascii="Arial" w:eastAsia="Arial" w:hAnsi="Arial" w:cs="Arial"/>
        </w:rPr>
        <w:t>as</w:t>
      </w:r>
      <w:r>
        <w:rPr>
          <w:rFonts w:ascii="Arial" w:eastAsia="Arial" w:hAnsi="Arial" w:cs="Arial"/>
          <w:spacing w:val="3"/>
        </w:rPr>
        <w:t xml:space="preserve"> </w:t>
      </w:r>
      <w:r>
        <w:rPr>
          <w:rFonts w:ascii="Arial" w:eastAsia="Arial" w:hAnsi="Arial" w:cs="Arial"/>
          <w:spacing w:val="-4"/>
        </w:rPr>
        <w:t>w</w:t>
      </w:r>
      <w:r>
        <w:rPr>
          <w:rFonts w:ascii="Arial" w:eastAsia="Arial" w:hAnsi="Arial" w:cs="Arial"/>
        </w:rPr>
        <w:t>e</w:t>
      </w:r>
      <w:r>
        <w:rPr>
          <w:rFonts w:ascii="Arial" w:eastAsia="Arial" w:hAnsi="Arial" w:cs="Arial"/>
          <w:spacing w:val="-1"/>
        </w:rPr>
        <w:t>l</w:t>
      </w:r>
      <w:r>
        <w:rPr>
          <w:rFonts w:ascii="Arial" w:eastAsia="Arial" w:hAnsi="Arial" w:cs="Arial"/>
        </w:rPr>
        <w:t>l</w:t>
      </w:r>
      <w:r>
        <w:rPr>
          <w:rFonts w:ascii="Arial" w:eastAsia="Arial" w:hAnsi="Arial" w:cs="Arial"/>
          <w:spacing w:val="1"/>
        </w:rPr>
        <w:t xml:space="preserve"> </w:t>
      </w:r>
      <w:r>
        <w:rPr>
          <w:rFonts w:ascii="Arial" w:eastAsia="Arial" w:hAnsi="Arial" w:cs="Arial"/>
        </w:rPr>
        <w:t>as</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a</w:t>
      </w:r>
      <w:r>
        <w:rPr>
          <w:rFonts w:ascii="Arial" w:eastAsia="Arial" w:hAnsi="Arial" w:cs="Arial"/>
          <w:spacing w:val="1"/>
        </w:rPr>
        <w:t>t</w:t>
      </w:r>
      <w:r>
        <w:rPr>
          <w:rFonts w:ascii="Arial" w:eastAsia="Arial" w:hAnsi="Arial" w:cs="Arial"/>
        </w:rPr>
        <w:t>e,</w:t>
      </w:r>
      <w:r>
        <w:rPr>
          <w:rFonts w:ascii="Arial" w:eastAsia="Arial" w:hAnsi="Arial" w:cs="Arial"/>
          <w:spacing w:val="3"/>
        </w:rPr>
        <w:t xml:space="preserve"> </w:t>
      </w:r>
      <w:r>
        <w:rPr>
          <w:rFonts w:ascii="Arial" w:eastAsia="Arial" w:hAnsi="Arial" w:cs="Arial"/>
          <w:spacing w:val="-1"/>
        </w:rPr>
        <w:t>l</w:t>
      </w:r>
      <w:r>
        <w:rPr>
          <w:rFonts w:ascii="Arial" w:eastAsia="Arial" w:hAnsi="Arial" w:cs="Arial"/>
        </w:rPr>
        <w:t>ead</w:t>
      </w:r>
      <w:r>
        <w:rPr>
          <w:rFonts w:ascii="Arial" w:eastAsia="Arial" w:hAnsi="Arial" w:cs="Arial"/>
          <w:spacing w:val="2"/>
        </w:rPr>
        <w:t xml:space="preserve"> </w:t>
      </w:r>
      <w:r>
        <w:rPr>
          <w:rFonts w:ascii="Arial" w:eastAsia="Arial" w:hAnsi="Arial" w:cs="Arial"/>
        </w:rPr>
        <w:t>and</w:t>
      </w:r>
      <w:r>
        <w:rPr>
          <w:rFonts w:ascii="Arial" w:eastAsia="Arial" w:hAnsi="Arial" w:cs="Arial"/>
          <w:spacing w:val="2"/>
        </w:rPr>
        <w:t xml:space="preserve"> </w:t>
      </w:r>
      <w:r>
        <w:rPr>
          <w:rFonts w:ascii="Arial" w:eastAsia="Arial" w:hAnsi="Arial" w:cs="Arial"/>
          <w:spacing w:val="-1"/>
        </w:rPr>
        <w:t>i</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spacing w:val="-3"/>
        </w:rPr>
        <w:t>e</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rPr>
        <w:t>t chan</w:t>
      </w:r>
      <w:r>
        <w:rPr>
          <w:rFonts w:ascii="Arial" w:eastAsia="Arial" w:hAnsi="Arial" w:cs="Arial"/>
          <w:spacing w:val="2"/>
        </w:rPr>
        <w:t>g</w:t>
      </w:r>
      <w:r>
        <w:rPr>
          <w:rFonts w:ascii="Arial" w:eastAsia="Arial" w:hAnsi="Arial" w:cs="Arial"/>
        </w:rPr>
        <w:t>e</w:t>
      </w:r>
      <w:r>
        <w:rPr>
          <w:rFonts w:ascii="Arial" w:eastAsia="Arial" w:hAnsi="Arial" w:cs="Arial"/>
          <w:spacing w:val="-2"/>
        </w:rPr>
        <w:t xml:space="preserve"> </w:t>
      </w:r>
      <w:r>
        <w:rPr>
          <w:rFonts w:ascii="Arial" w:eastAsia="Arial" w:hAnsi="Arial" w:cs="Arial"/>
        </w:rPr>
        <w:t>and</w:t>
      </w:r>
      <w:r>
        <w:rPr>
          <w:rFonts w:ascii="Arial" w:eastAsia="Arial" w:hAnsi="Arial" w:cs="Arial"/>
          <w:spacing w:val="-2"/>
        </w:rPr>
        <w:t xml:space="preserve"> </w:t>
      </w:r>
      <w:r>
        <w:rPr>
          <w:rFonts w:ascii="Arial" w:eastAsia="Arial" w:hAnsi="Arial" w:cs="Arial"/>
        </w:rPr>
        <w:t>con</w:t>
      </w:r>
      <w:r>
        <w:rPr>
          <w:rFonts w:ascii="Arial" w:eastAsia="Arial" w:hAnsi="Arial" w:cs="Arial"/>
          <w:spacing w:val="1"/>
        </w:rPr>
        <w:t>t</w:t>
      </w:r>
      <w:r>
        <w:rPr>
          <w:rFonts w:ascii="Arial" w:eastAsia="Arial" w:hAnsi="Arial" w:cs="Arial"/>
          <w:spacing w:val="-1"/>
        </w:rPr>
        <w:t>i</w:t>
      </w:r>
      <w:r>
        <w:rPr>
          <w:rFonts w:ascii="Arial" w:eastAsia="Arial" w:hAnsi="Arial" w:cs="Arial"/>
        </w:rPr>
        <w:t>nuous</w:t>
      </w:r>
      <w:r>
        <w:rPr>
          <w:rFonts w:ascii="Arial" w:eastAsia="Arial" w:hAnsi="Arial" w:cs="Arial"/>
          <w:spacing w:val="1"/>
        </w:rPr>
        <w:t xml:space="preserve"> </w:t>
      </w:r>
      <w:r>
        <w:rPr>
          <w:rFonts w:ascii="Arial" w:eastAsia="Arial" w:hAnsi="Arial" w:cs="Arial"/>
          <w:spacing w:val="-4"/>
        </w:rPr>
        <w:t>i</w:t>
      </w:r>
      <w:r>
        <w:rPr>
          <w:rFonts w:ascii="Arial" w:eastAsia="Arial" w:hAnsi="Arial" w:cs="Arial"/>
          <w:spacing w:val="1"/>
        </w:rPr>
        <w:t>m</w:t>
      </w:r>
      <w:r>
        <w:rPr>
          <w:rFonts w:ascii="Arial" w:eastAsia="Arial" w:hAnsi="Arial" w:cs="Arial"/>
        </w:rPr>
        <w:t>p</w:t>
      </w:r>
      <w:r>
        <w:rPr>
          <w:rFonts w:ascii="Arial" w:eastAsia="Arial" w:hAnsi="Arial" w:cs="Arial"/>
          <w:spacing w:val="1"/>
        </w:rPr>
        <w:t>r</w:t>
      </w:r>
      <w:r>
        <w:rPr>
          <w:rFonts w:ascii="Arial" w:eastAsia="Arial" w:hAnsi="Arial" w:cs="Arial"/>
        </w:rPr>
        <w:t>o</w:t>
      </w:r>
      <w:r>
        <w:rPr>
          <w:rFonts w:ascii="Arial" w:eastAsia="Arial" w:hAnsi="Arial" w:cs="Arial"/>
          <w:spacing w:val="-2"/>
        </w:rPr>
        <w:t>v</w:t>
      </w:r>
      <w:r>
        <w:rPr>
          <w:rFonts w:ascii="Arial" w:eastAsia="Arial" w:hAnsi="Arial" w:cs="Arial"/>
        </w:rPr>
        <w:t>e</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rPr>
        <w:t>s.</w:t>
      </w:r>
    </w:p>
    <w:p w:rsidR="000A5570" w:rsidRDefault="000A5570">
      <w:pPr>
        <w:spacing w:before="9" w:after="0" w:line="110" w:lineRule="exact"/>
        <w:rPr>
          <w:sz w:val="11"/>
          <w:szCs w:val="11"/>
        </w:rPr>
      </w:pPr>
    </w:p>
    <w:p w:rsidR="000A5570" w:rsidRDefault="00863EB5">
      <w:pPr>
        <w:spacing w:after="0" w:line="240" w:lineRule="auto"/>
        <w:ind w:left="298" w:right="1419"/>
        <w:jc w:val="both"/>
        <w:rPr>
          <w:rFonts w:ascii="Arial" w:eastAsia="Arial" w:hAnsi="Arial" w:cs="Arial"/>
        </w:rPr>
      </w:pPr>
      <w:r>
        <w:rPr>
          <w:rFonts w:ascii="Arial" w:eastAsia="Arial" w:hAnsi="Arial" w:cs="Arial"/>
          <w:spacing w:val="-4"/>
        </w:rPr>
        <w:t>M</w:t>
      </w:r>
      <w:r>
        <w:rPr>
          <w:rFonts w:ascii="Arial" w:eastAsia="Arial" w:hAnsi="Arial" w:cs="Arial"/>
        </w:rPr>
        <w:t>ana</w:t>
      </w:r>
      <w:r>
        <w:rPr>
          <w:rFonts w:ascii="Arial" w:eastAsia="Arial" w:hAnsi="Arial" w:cs="Arial"/>
          <w:spacing w:val="2"/>
        </w:rPr>
        <w:t>g</w:t>
      </w:r>
      <w:r>
        <w:rPr>
          <w:rFonts w:ascii="Arial" w:eastAsia="Arial" w:hAnsi="Arial" w:cs="Arial"/>
        </w:rPr>
        <w:t>e</w:t>
      </w:r>
      <w:r>
        <w:rPr>
          <w:rFonts w:ascii="Arial" w:eastAsia="Arial" w:hAnsi="Arial" w:cs="Arial"/>
          <w:spacing w:val="1"/>
        </w:rPr>
        <w:t>m</w:t>
      </w:r>
      <w:r>
        <w:rPr>
          <w:rFonts w:ascii="Arial" w:eastAsia="Arial" w:hAnsi="Arial" w:cs="Arial"/>
        </w:rPr>
        <w:t>ent</w:t>
      </w:r>
      <w:r>
        <w:rPr>
          <w:rFonts w:ascii="Arial" w:eastAsia="Arial" w:hAnsi="Arial" w:cs="Arial"/>
          <w:spacing w:val="2"/>
        </w:rPr>
        <w:t xml:space="preserve"> </w:t>
      </w:r>
      <w:r>
        <w:rPr>
          <w:rFonts w:ascii="Arial" w:eastAsia="Arial" w:hAnsi="Arial" w:cs="Arial"/>
        </w:rPr>
        <w:t>e</w:t>
      </w:r>
      <w:r>
        <w:rPr>
          <w:rFonts w:ascii="Arial" w:eastAsia="Arial" w:hAnsi="Arial" w:cs="Arial"/>
          <w:spacing w:val="-2"/>
        </w:rPr>
        <w:t>x</w:t>
      </w:r>
      <w:r>
        <w:rPr>
          <w:rFonts w:ascii="Arial" w:eastAsia="Arial" w:hAnsi="Arial" w:cs="Arial"/>
        </w:rPr>
        <w:t>pe</w:t>
      </w:r>
      <w:r>
        <w:rPr>
          <w:rFonts w:ascii="Arial" w:eastAsia="Arial" w:hAnsi="Arial" w:cs="Arial"/>
          <w:spacing w:val="1"/>
        </w:rPr>
        <w:t>r</w:t>
      </w:r>
      <w:r>
        <w:rPr>
          <w:rFonts w:ascii="Arial" w:eastAsia="Arial" w:hAnsi="Arial" w:cs="Arial"/>
          <w:spacing w:val="-1"/>
        </w:rPr>
        <w:t>i</w:t>
      </w:r>
      <w:r>
        <w:rPr>
          <w:rFonts w:ascii="Arial" w:eastAsia="Arial" w:hAnsi="Arial" w:cs="Arial"/>
        </w:rPr>
        <w:t>ence</w:t>
      </w:r>
      <w:r>
        <w:rPr>
          <w:rFonts w:ascii="Arial" w:eastAsia="Arial" w:hAnsi="Arial" w:cs="Arial"/>
          <w:spacing w:val="-2"/>
        </w:rPr>
        <w:t xml:space="preserve"> </w:t>
      </w:r>
      <w:r>
        <w:rPr>
          <w:rFonts w:ascii="Arial" w:eastAsia="Arial" w:hAnsi="Arial" w:cs="Arial"/>
        </w:rPr>
        <w:t>and</w:t>
      </w:r>
      <w:r>
        <w:rPr>
          <w:rFonts w:ascii="Arial" w:eastAsia="Arial" w:hAnsi="Arial" w:cs="Arial"/>
          <w:spacing w:val="1"/>
        </w:rPr>
        <w:t xml:space="preserve"> </w:t>
      </w:r>
      <w:r>
        <w:rPr>
          <w:rFonts w:ascii="Arial" w:eastAsia="Arial" w:hAnsi="Arial" w:cs="Arial"/>
          <w:spacing w:val="-1"/>
        </w:rPr>
        <w:t>l</w:t>
      </w:r>
      <w:r>
        <w:rPr>
          <w:rFonts w:ascii="Arial" w:eastAsia="Arial" w:hAnsi="Arial" w:cs="Arial"/>
        </w:rPr>
        <w:t>eade</w:t>
      </w:r>
      <w:r>
        <w:rPr>
          <w:rFonts w:ascii="Arial" w:eastAsia="Arial" w:hAnsi="Arial" w:cs="Arial"/>
          <w:spacing w:val="1"/>
        </w:rPr>
        <w:t>r</w:t>
      </w:r>
      <w:r>
        <w:rPr>
          <w:rFonts w:ascii="Arial" w:eastAsia="Arial" w:hAnsi="Arial" w:cs="Arial"/>
        </w:rPr>
        <w:t>sh</w:t>
      </w:r>
      <w:r>
        <w:rPr>
          <w:rFonts w:ascii="Arial" w:eastAsia="Arial" w:hAnsi="Arial" w:cs="Arial"/>
          <w:spacing w:val="-1"/>
        </w:rPr>
        <w:t>i</w:t>
      </w:r>
      <w:r>
        <w:rPr>
          <w:rFonts w:ascii="Arial" w:eastAsia="Arial" w:hAnsi="Arial" w:cs="Arial"/>
        </w:rPr>
        <w:t xml:space="preserve">p </w:t>
      </w:r>
      <w:r>
        <w:rPr>
          <w:rFonts w:ascii="Arial" w:eastAsia="Arial" w:hAnsi="Arial" w:cs="Arial"/>
          <w:spacing w:val="-2"/>
        </w:rPr>
        <w:t>s</w:t>
      </w:r>
      <w:r>
        <w:rPr>
          <w:rFonts w:ascii="Arial" w:eastAsia="Arial" w:hAnsi="Arial" w:cs="Arial"/>
          <w:spacing w:val="2"/>
        </w:rPr>
        <w:t>k</w:t>
      </w:r>
      <w:r>
        <w:rPr>
          <w:rFonts w:ascii="Arial" w:eastAsia="Arial" w:hAnsi="Arial" w:cs="Arial"/>
          <w:spacing w:val="-1"/>
        </w:rPr>
        <w:t>ill</w:t>
      </w:r>
      <w:r>
        <w:rPr>
          <w:rFonts w:ascii="Arial" w:eastAsia="Arial" w:hAnsi="Arial" w:cs="Arial"/>
        </w:rPr>
        <w:t>s</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r</w:t>
      </w:r>
      <w:r>
        <w:rPr>
          <w:rFonts w:ascii="Arial" w:eastAsia="Arial" w:hAnsi="Arial" w:cs="Arial"/>
        </w:rPr>
        <w:t>e</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l</w:t>
      </w:r>
      <w:r>
        <w:rPr>
          <w:rFonts w:ascii="Arial" w:eastAsia="Arial" w:hAnsi="Arial" w:cs="Arial"/>
        </w:rPr>
        <w:t>so</w:t>
      </w:r>
      <w:r>
        <w:rPr>
          <w:rFonts w:ascii="Arial" w:eastAsia="Arial" w:hAnsi="Arial" w:cs="Arial"/>
          <w:spacing w:val="1"/>
        </w:rPr>
        <w:t xml:space="preserve"> </w:t>
      </w:r>
      <w:r>
        <w:rPr>
          <w:rFonts w:ascii="Arial" w:eastAsia="Arial" w:hAnsi="Arial" w:cs="Arial"/>
        </w:rPr>
        <w:t>cons</w:t>
      </w:r>
      <w:r>
        <w:rPr>
          <w:rFonts w:ascii="Arial" w:eastAsia="Arial" w:hAnsi="Arial" w:cs="Arial"/>
          <w:spacing w:val="-1"/>
        </w:rPr>
        <w:t>i</w:t>
      </w:r>
      <w:r>
        <w:rPr>
          <w:rFonts w:ascii="Arial" w:eastAsia="Arial" w:hAnsi="Arial" w:cs="Arial"/>
        </w:rPr>
        <w:t>de</w:t>
      </w:r>
      <w:r>
        <w:rPr>
          <w:rFonts w:ascii="Arial" w:eastAsia="Arial" w:hAnsi="Arial" w:cs="Arial"/>
          <w:spacing w:val="1"/>
        </w:rPr>
        <w:t>r</w:t>
      </w:r>
      <w:r>
        <w:rPr>
          <w:rFonts w:ascii="Arial" w:eastAsia="Arial" w:hAnsi="Arial" w:cs="Arial"/>
        </w:rPr>
        <w:t>ed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rPr>
        <w:t>be</w:t>
      </w:r>
      <w:r>
        <w:rPr>
          <w:rFonts w:ascii="Arial" w:eastAsia="Arial" w:hAnsi="Arial" w:cs="Arial"/>
          <w:spacing w:val="-2"/>
        </w:rPr>
        <w:t xml:space="preserve"> </w:t>
      </w:r>
      <w:r>
        <w:rPr>
          <w:rFonts w:ascii="Arial" w:eastAsia="Arial" w:hAnsi="Arial" w:cs="Arial"/>
          <w:spacing w:val="-1"/>
        </w:rPr>
        <w:t>i</w:t>
      </w:r>
      <w:r>
        <w:rPr>
          <w:rFonts w:ascii="Arial" w:eastAsia="Arial" w:hAnsi="Arial" w:cs="Arial"/>
          <w:spacing w:val="-2"/>
        </w:rPr>
        <w:t>m</w:t>
      </w:r>
      <w:r>
        <w:rPr>
          <w:rFonts w:ascii="Arial" w:eastAsia="Arial" w:hAnsi="Arial" w:cs="Arial"/>
        </w:rPr>
        <w:t>po</w:t>
      </w:r>
      <w:r>
        <w:rPr>
          <w:rFonts w:ascii="Arial" w:eastAsia="Arial" w:hAnsi="Arial" w:cs="Arial"/>
          <w:spacing w:val="1"/>
        </w:rPr>
        <w:t>rt</w:t>
      </w:r>
      <w:r>
        <w:rPr>
          <w:rFonts w:ascii="Arial" w:eastAsia="Arial" w:hAnsi="Arial" w:cs="Arial"/>
        </w:rPr>
        <w:t>a</w:t>
      </w:r>
      <w:r>
        <w:rPr>
          <w:rFonts w:ascii="Arial" w:eastAsia="Arial" w:hAnsi="Arial" w:cs="Arial"/>
          <w:spacing w:val="-3"/>
        </w:rPr>
        <w:t>n</w:t>
      </w:r>
      <w:r>
        <w:rPr>
          <w:rFonts w:ascii="Arial" w:eastAsia="Arial" w:hAnsi="Arial" w:cs="Arial"/>
          <w:spacing w:val="1"/>
        </w:rPr>
        <w:t>t</w:t>
      </w:r>
      <w:r>
        <w:rPr>
          <w:rFonts w:ascii="Arial" w:eastAsia="Arial" w:hAnsi="Arial" w:cs="Arial"/>
        </w:rPr>
        <w:t>.</w:t>
      </w:r>
    </w:p>
    <w:p w:rsidR="000A5570" w:rsidRDefault="000A5570">
      <w:pPr>
        <w:spacing w:after="0"/>
        <w:jc w:val="both"/>
        <w:sectPr w:rsidR="000A5570">
          <w:pgSz w:w="11920" w:h="16840"/>
          <w:pgMar w:top="1100" w:right="980" w:bottom="780" w:left="1120" w:header="591" w:footer="596" w:gutter="0"/>
          <w:cols w:space="720"/>
        </w:sectPr>
      </w:pPr>
    </w:p>
    <w:p w:rsidR="000A5570" w:rsidRDefault="000A5570">
      <w:pPr>
        <w:spacing w:before="7" w:after="0" w:line="180" w:lineRule="exact"/>
        <w:rPr>
          <w:sz w:val="18"/>
          <w:szCs w:val="18"/>
        </w:rPr>
      </w:pP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863EB5">
      <w:pPr>
        <w:spacing w:before="25" w:after="0" w:line="240" w:lineRule="auto"/>
        <w:ind w:left="298" w:right="4771"/>
        <w:jc w:val="both"/>
        <w:rPr>
          <w:rFonts w:ascii="Arial" w:eastAsia="Arial" w:hAnsi="Arial" w:cs="Arial"/>
          <w:sz w:val="28"/>
          <w:szCs w:val="28"/>
        </w:rPr>
      </w:pPr>
      <w:r>
        <w:rPr>
          <w:rFonts w:ascii="Arial" w:eastAsia="Arial" w:hAnsi="Arial" w:cs="Arial"/>
          <w:b/>
          <w:bCs/>
          <w:spacing w:val="-6"/>
          <w:sz w:val="28"/>
          <w:szCs w:val="28"/>
        </w:rPr>
        <w:t>A</w:t>
      </w:r>
      <w:r>
        <w:rPr>
          <w:rFonts w:ascii="Arial" w:eastAsia="Arial" w:hAnsi="Arial" w:cs="Arial"/>
          <w:b/>
          <w:bCs/>
          <w:spacing w:val="2"/>
          <w:sz w:val="28"/>
          <w:szCs w:val="28"/>
        </w:rPr>
        <w:t>P</w:t>
      </w:r>
      <w:r>
        <w:rPr>
          <w:rFonts w:ascii="Arial" w:eastAsia="Arial" w:hAnsi="Arial" w:cs="Arial"/>
          <w:b/>
          <w:bCs/>
          <w:sz w:val="28"/>
          <w:szCs w:val="28"/>
        </w:rPr>
        <w:t>PE</w:t>
      </w:r>
      <w:r>
        <w:rPr>
          <w:rFonts w:ascii="Arial" w:eastAsia="Arial" w:hAnsi="Arial" w:cs="Arial"/>
          <w:b/>
          <w:bCs/>
          <w:spacing w:val="-1"/>
          <w:sz w:val="28"/>
          <w:szCs w:val="28"/>
        </w:rPr>
        <w:t>ND</w:t>
      </w:r>
      <w:r>
        <w:rPr>
          <w:rFonts w:ascii="Arial" w:eastAsia="Arial" w:hAnsi="Arial" w:cs="Arial"/>
          <w:b/>
          <w:bCs/>
          <w:spacing w:val="1"/>
          <w:sz w:val="28"/>
          <w:szCs w:val="28"/>
        </w:rPr>
        <w:t>I</w:t>
      </w:r>
      <w:r>
        <w:rPr>
          <w:rFonts w:ascii="Arial" w:eastAsia="Arial" w:hAnsi="Arial" w:cs="Arial"/>
          <w:b/>
          <w:bCs/>
          <w:sz w:val="28"/>
          <w:szCs w:val="28"/>
        </w:rPr>
        <w:t>X</w:t>
      </w:r>
      <w:r>
        <w:rPr>
          <w:rFonts w:ascii="Arial" w:eastAsia="Arial" w:hAnsi="Arial" w:cs="Arial"/>
          <w:b/>
          <w:bCs/>
          <w:spacing w:val="1"/>
          <w:sz w:val="28"/>
          <w:szCs w:val="28"/>
        </w:rPr>
        <w:t xml:space="preserve"> </w:t>
      </w:r>
      <w:r>
        <w:rPr>
          <w:rFonts w:ascii="Arial" w:eastAsia="Arial" w:hAnsi="Arial" w:cs="Arial"/>
          <w:b/>
          <w:bCs/>
          <w:sz w:val="28"/>
          <w:szCs w:val="28"/>
        </w:rPr>
        <w:t xml:space="preserve">4   </w:t>
      </w:r>
      <w:r>
        <w:rPr>
          <w:rFonts w:ascii="Arial" w:eastAsia="Arial" w:hAnsi="Arial" w:cs="Arial"/>
          <w:b/>
          <w:bCs/>
          <w:spacing w:val="8"/>
          <w:sz w:val="28"/>
          <w:szCs w:val="28"/>
        </w:rPr>
        <w:t xml:space="preserve"> </w:t>
      </w:r>
      <w:r>
        <w:rPr>
          <w:rFonts w:ascii="Arial" w:eastAsia="Arial" w:hAnsi="Arial" w:cs="Arial"/>
          <w:b/>
          <w:bCs/>
          <w:spacing w:val="-6"/>
          <w:sz w:val="28"/>
          <w:szCs w:val="28"/>
        </w:rPr>
        <w:t>A</w:t>
      </w:r>
      <w:r>
        <w:rPr>
          <w:rFonts w:ascii="Arial" w:eastAsia="Arial" w:hAnsi="Arial" w:cs="Arial"/>
          <w:b/>
          <w:bCs/>
          <w:spacing w:val="2"/>
          <w:sz w:val="28"/>
          <w:szCs w:val="28"/>
        </w:rPr>
        <w:t>P</w:t>
      </w:r>
      <w:r>
        <w:rPr>
          <w:rFonts w:ascii="Arial" w:eastAsia="Arial" w:hAnsi="Arial" w:cs="Arial"/>
          <w:b/>
          <w:bCs/>
          <w:spacing w:val="-1"/>
          <w:sz w:val="28"/>
          <w:szCs w:val="28"/>
        </w:rPr>
        <w:t>T</w:t>
      </w:r>
      <w:r>
        <w:rPr>
          <w:rFonts w:ascii="Arial" w:eastAsia="Arial" w:hAnsi="Arial" w:cs="Arial"/>
          <w:b/>
          <w:bCs/>
          <w:spacing w:val="1"/>
          <w:sz w:val="28"/>
          <w:szCs w:val="28"/>
        </w:rPr>
        <w:t>I</w:t>
      </w:r>
      <w:r>
        <w:rPr>
          <w:rFonts w:ascii="Arial" w:eastAsia="Arial" w:hAnsi="Arial" w:cs="Arial"/>
          <w:b/>
          <w:bCs/>
          <w:spacing w:val="-1"/>
          <w:sz w:val="28"/>
          <w:szCs w:val="28"/>
        </w:rPr>
        <w:t>T</w:t>
      </w:r>
      <w:r>
        <w:rPr>
          <w:rFonts w:ascii="Arial" w:eastAsia="Arial" w:hAnsi="Arial" w:cs="Arial"/>
          <w:b/>
          <w:bCs/>
          <w:spacing w:val="1"/>
          <w:sz w:val="28"/>
          <w:szCs w:val="28"/>
        </w:rPr>
        <w:t>U</w:t>
      </w:r>
      <w:r>
        <w:rPr>
          <w:rFonts w:ascii="Arial" w:eastAsia="Arial" w:hAnsi="Arial" w:cs="Arial"/>
          <w:b/>
          <w:bCs/>
          <w:spacing w:val="-1"/>
          <w:sz w:val="28"/>
          <w:szCs w:val="28"/>
        </w:rPr>
        <w:t>D</w:t>
      </w:r>
      <w:r>
        <w:rPr>
          <w:rFonts w:ascii="Arial" w:eastAsia="Arial" w:hAnsi="Arial" w:cs="Arial"/>
          <w:b/>
          <w:bCs/>
          <w:sz w:val="28"/>
          <w:szCs w:val="28"/>
        </w:rPr>
        <w:t>E</w:t>
      </w:r>
      <w:r>
        <w:rPr>
          <w:rFonts w:ascii="Arial" w:eastAsia="Arial" w:hAnsi="Arial" w:cs="Arial"/>
          <w:b/>
          <w:bCs/>
          <w:spacing w:val="1"/>
          <w:sz w:val="28"/>
          <w:szCs w:val="28"/>
        </w:rPr>
        <w:t xml:space="preserve"> </w:t>
      </w:r>
      <w:r>
        <w:rPr>
          <w:rFonts w:ascii="Arial" w:eastAsia="Arial" w:hAnsi="Arial" w:cs="Arial"/>
          <w:b/>
          <w:bCs/>
          <w:spacing w:val="-1"/>
          <w:sz w:val="28"/>
          <w:szCs w:val="28"/>
        </w:rPr>
        <w:t>T</w:t>
      </w:r>
      <w:r>
        <w:rPr>
          <w:rFonts w:ascii="Arial" w:eastAsia="Arial" w:hAnsi="Arial" w:cs="Arial"/>
          <w:b/>
          <w:bCs/>
          <w:sz w:val="28"/>
          <w:szCs w:val="28"/>
        </w:rPr>
        <w:t>ES</w:t>
      </w:r>
      <w:r>
        <w:rPr>
          <w:rFonts w:ascii="Arial" w:eastAsia="Arial" w:hAnsi="Arial" w:cs="Arial"/>
          <w:b/>
          <w:bCs/>
          <w:spacing w:val="-1"/>
          <w:sz w:val="28"/>
          <w:szCs w:val="28"/>
        </w:rPr>
        <w:t>TING</w:t>
      </w:r>
    </w:p>
    <w:p w:rsidR="000A5570" w:rsidRDefault="000A5570">
      <w:pPr>
        <w:spacing w:after="0" w:line="200" w:lineRule="exact"/>
        <w:rPr>
          <w:sz w:val="20"/>
          <w:szCs w:val="20"/>
        </w:rPr>
      </w:pPr>
    </w:p>
    <w:p w:rsidR="000A5570" w:rsidRDefault="000A5570">
      <w:pPr>
        <w:spacing w:before="8" w:after="0" w:line="280" w:lineRule="exact"/>
        <w:rPr>
          <w:sz w:val="28"/>
          <w:szCs w:val="28"/>
        </w:rPr>
      </w:pPr>
    </w:p>
    <w:p w:rsidR="000A5570" w:rsidRDefault="00863EB5">
      <w:pPr>
        <w:spacing w:after="0" w:line="252" w:lineRule="exact"/>
        <w:ind w:left="298" w:right="98"/>
        <w:jc w:val="both"/>
        <w:rPr>
          <w:rFonts w:ascii="Arial" w:eastAsia="Arial" w:hAnsi="Arial" w:cs="Arial"/>
        </w:rPr>
      </w:pP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m</w:t>
      </w:r>
      <w:r>
        <w:rPr>
          <w:rFonts w:ascii="Arial" w:eastAsia="Arial" w:hAnsi="Arial" w:cs="Arial"/>
        </w:rPr>
        <w:t>p</w:t>
      </w:r>
      <w:r>
        <w:rPr>
          <w:rFonts w:ascii="Arial" w:eastAsia="Arial" w:hAnsi="Arial" w:cs="Arial"/>
          <w:spacing w:val="-3"/>
        </w:rPr>
        <w:t>e</w:t>
      </w:r>
      <w:r>
        <w:rPr>
          <w:rFonts w:ascii="Arial" w:eastAsia="Arial" w:hAnsi="Arial" w:cs="Arial"/>
          <w:spacing w:val="1"/>
        </w:rPr>
        <w:t>t</w:t>
      </w:r>
      <w:r>
        <w:rPr>
          <w:rFonts w:ascii="Arial" w:eastAsia="Arial" w:hAnsi="Arial" w:cs="Arial"/>
        </w:rPr>
        <w:t>ent</w:t>
      </w:r>
      <w:r>
        <w:rPr>
          <w:rFonts w:ascii="Arial" w:eastAsia="Arial" w:hAnsi="Arial" w:cs="Arial"/>
          <w:spacing w:val="3"/>
        </w:rPr>
        <w:t xml:space="preserve"> </w:t>
      </w:r>
      <w:r>
        <w:rPr>
          <w:rFonts w:ascii="Arial" w:eastAsia="Arial" w:hAnsi="Arial" w:cs="Arial"/>
          <w:spacing w:val="-1"/>
        </w:rPr>
        <w:t>A</w:t>
      </w:r>
      <w:r>
        <w:rPr>
          <w:rFonts w:ascii="Arial" w:eastAsia="Arial" w:hAnsi="Arial" w:cs="Arial"/>
        </w:rPr>
        <w:t>u</w:t>
      </w:r>
      <w:r>
        <w:rPr>
          <w:rFonts w:ascii="Arial" w:eastAsia="Arial" w:hAnsi="Arial" w:cs="Arial"/>
          <w:spacing w:val="1"/>
        </w:rPr>
        <w:t>t</w:t>
      </w:r>
      <w:r>
        <w:rPr>
          <w:rFonts w:ascii="Arial" w:eastAsia="Arial" w:hAnsi="Arial" w:cs="Arial"/>
          <w:spacing w:val="-3"/>
        </w:rPr>
        <w:t>h</w:t>
      </w:r>
      <w:r>
        <w:rPr>
          <w:rFonts w:ascii="Arial" w:eastAsia="Arial" w:hAnsi="Arial" w:cs="Arial"/>
        </w:rPr>
        <w:t>o</w:t>
      </w:r>
      <w:r>
        <w:rPr>
          <w:rFonts w:ascii="Arial" w:eastAsia="Arial" w:hAnsi="Arial" w:cs="Arial"/>
          <w:spacing w:val="-2"/>
        </w:rPr>
        <w:t>r</w:t>
      </w:r>
      <w:r>
        <w:rPr>
          <w:rFonts w:ascii="Arial" w:eastAsia="Arial" w:hAnsi="Arial" w:cs="Arial"/>
          <w:spacing w:val="-1"/>
        </w:rPr>
        <w:t>i</w:t>
      </w:r>
      <w:r>
        <w:rPr>
          <w:rFonts w:ascii="Arial" w:eastAsia="Arial" w:hAnsi="Arial" w:cs="Arial"/>
          <w:spacing w:val="1"/>
        </w:rPr>
        <w:t>t</w:t>
      </w:r>
      <w:r>
        <w:rPr>
          <w:rFonts w:ascii="Arial" w:eastAsia="Arial" w:hAnsi="Arial" w:cs="Arial"/>
        </w:rPr>
        <w:t>y shou</w:t>
      </w:r>
      <w:r>
        <w:rPr>
          <w:rFonts w:ascii="Arial" w:eastAsia="Arial" w:hAnsi="Arial" w:cs="Arial"/>
          <w:spacing w:val="-1"/>
        </w:rPr>
        <w:t>l</w:t>
      </w:r>
      <w:r>
        <w:rPr>
          <w:rFonts w:ascii="Arial" w:eastAsia="Arial" w:hAnsi="Arial" w:cs="Arial"/>
        </w:rPr>
        <w:t>d</w:t>
      </w:r>
      <w:r>
        <w:rPr>
          <w:rFonts w:ascii="Arial" w:eastAsia="Arial" w:hAnsi="Arial" w:cs="Arial"/>
          <w:spacing w:val="2"/>
        </w:rPr>
        <w:t xml:space="preserve"> </w:t>
      </w:r>
      <w:r>
        <w:rPr>
          <w:rFonts w:ascii="Arial" w:eastAsia="Arial" w:hAnsi="Arial" w:cs="Arial"/>
        </w:rPr>
        <w:t>cons</w:t>
      </w:r>
      <w:r>
        <w:rPr>
          <w:rFonts w:ascii="Arial" w:eastAsia="Arial" w:hAnsi="Arial" w:cs="Arial"/>
          <w:spacing w:val="-1"/>
        </w:rPr>
        <w:t>i</w:t>
      </w:r>
      <w:r>
        <w:rPr>
          <w:rFonts w:ascii="Arial" w:eastAsia="Arial" w:hAnsi="Arial" w:cs="Arial"/>
        </w:rPr>
        <w:t>der</w:t>
      </w:r>
      <w:r>
        <w:rPr>
          <w:rFonts w:ascii="Arial" w:eastAsia="Arial" w:hAnsi="Arial" w:cs="Arial"/>
          <w:spacing w:val="3"/>
        </w:rPr>
        <w:t xml:space="preserve"> </w:t>
      </w:r>
      <w:r>
        <w:rPr>
          <w:rFonts w:ascii="Arial" w:eastAsia="Arial" w:hAnsi="Arial" w:cs="Arial"/>
          <w:spacing w:val="2"/>
        </w:rPr>
        <w:t>a</w:t>
      </w:r>
      <w:r>
        <w:rPr>
          <w:rFonts w:ascii="Arial" w:eastAsia="Arial" w:hAnsi="Arial" w:cs="Arial"/>
        </w:rPr>
        <w:t>pp</w:t>
      </w:r>
      <w:r>
        <w:rPr>
          <w:rFonts w:ascii="Arial" w:eastAsia="Arial" w:hAnsi="Arial" w:cs="Arial"/>
          <w:spacing w:val="1"/>
        </w:rPr>
        <w:t>r</w:t>
      </w:r>
      <w:r>
        <w:rPr>
          <w:rFonts w:ascii="Arial" w:eastAsia="Arial" w:hAnsi="Arial" w:cs="Arial"/>
        </w:rPr>
        <w:t>op</w:t>
      </w:r>
      <w:r>
        <w:rPr>
          <w:rFonts w:ascii="Arial" w:eastAsia="Arial" w:hAnsi="Arial" w:cs="Arial"/>
          <w:spacing w:val="1"/>
        </w:rPr>
        <w:t>r</w:t>
      </w:r>
      <w:r>
        <w:rPr>
          <w:rFonts w:ascii="Arial" w:eastAsia="Arial" w:hAnsi="Arial" w:cs="Arial"/>
          <w:spacing w:val="-1"/>
        </w:rPr>
        <w:t>i</w:t>
      </w:r>
      <w:r>
        <w:rPr>
          <w:rFonts w:ascii="Arial" w:eastAsia="Arial" w:hAnsi="Arial" w:cs="Arial"/>
        </w:rPr>
        <w:t>a</w:t>
      </w:r>
      <w:r>
        <w:rPr>
          <w:rFonts w:ascii="Arial" w:eastAsia="Arial" w:hAnsi="Arial" w:cs="Arial"/>
          <w:spacing w:val="1"/>
        </w:rPr>
        <w:t>t</w:t>
      </w:r>
      <w:r>
        <w:rPr>
          <w:rFonts w:ascii="Arial" w:eastAsia="Arial" w:hAnsi="Arial" w:cs="Arial"/>
        </w:rPr>
        <w:t>e</w:t>
      </w:r>
      <w:r>
        <w:rPr>
          <w:rFonts w:ascii="Arial" w:eastAsia="Arial" w:hAnsi="Arial" w:cs="Arial"/>
          <w:spacing w:val="2"/>
        </w:rPr>
        <w:t xml:space="preserve"> </w:t>
      </w:r>
      <w:r>
        <w:rPr>
          <w:rFonts w:ascii="Arial" w:eastAsia="Arial" w:hAnsi="Arial" w:cs="Arial"/>
        </w:rPr>
        <w:t>pe</w:t>
      </w:r>
      <w:r>
        <w:rPr>
          <w:rFonts w:ascii="Arial" w:eastAsia="Arial" w:hAnsi="Arial" w:cs="Arial"/>
          <w:spacing w:val="-2"/>
        </w:rPr>
        <w:t>r</w:t>
      </w:r>
      <w:r>
        <w:rPr>
          <w:rFonts w:ascii="Arial" w:eastAsia="Arial" w:hAnsi="Arial" w:cs="Arial"/>
        </w:rPr>
        <w:t>sonal</w:t>
      </w:r>
      <w:r>
        <w:rPr>
          <w:rFonts w:ascii="Arial" w:eastAsia="Arial" w:hAnsi="Arial" w:cs="Arial"/>
          <w:spacing w:val="1"/>
        </w:rPr>
        <w:t xml:space="preserve"> </w:t>
      </w:r>
      <w:r>
        <w:rPr>
          <w:rFonts w:ascii="Arial" w:eastAsia="Arial" w:hAnsi="Arial" w:cs="Arial"/>
        </w:rPr>
        <w:t>ap</w:t>
      </w:r>
      <w:r>
        <w:rPr>
          <w:rFonts w:ascii="Arial" w:eastAsia="Arial" w:hAnsi="Arial" w:cs="Arial"/>
          <w:spacing w:val="1"/>
        </w:rPr>
        <w:t>t</w:t>
      </w:r>
      <w:r>
        <w:rPr>
          <w:rFonts w:ascii="Arial" w:eastAsia="Arial" w:hAnsi="Arial" w:cs="Arial"/>
          <w:spacing w:val="-1"/>
        </w:rPr>
        <w:t>i</w:t>
      </w:r>
      <w:r>
        <w:rPr>
          <w:rFonts w:ascii="Arial" w:eastAsia="Arial" w:hAnsi="Arial" w:cs="Arial"/>
          <w:spacing w:val="1"/>
        </w:rPr>
        <w:t>t</w:t>
      </w:r>
      <w:r>
        <w:rPr>
          <w:rFonts w:ascii="Arial" w:eastAsia="Arial" w:hAnsi="Arial" w:cs="Arial"/>
        </w:rPr>
        <w:t>ude</w:t>
      </w:r>
      <w:r>
        <w:rPr>
          <w:rFonts w:ascii="Arial" w:eastAsia="Arial" w:hAnsi="Arial" w:cs="Arial"/>
          <w:spacing w:val="2"/>
        </w:rPr>
        <w:t xml:space="preserve"> </w:t>
      </w:r>
      <w:r>
        <w:rPr>
          <w:rFonts w:ascii="Arial" w:eastAsia="Arial" w:hAnsi="Arial" w:cs="Arial"/>
        </w:rPr>
        <w:t>and</w:t>
      </w:r>
      <w:r>
        <w:rPr>
          <w:rFonts w:ascii="Arial" w:eastAsia="Arial" w:hAnsi="Arial" w:cs="Arial"/>
          <w:spacing w:val="2"/>
        </w:rPr>
        <w:t xml:space="preserve"> </w:t>
      </w:r>
      <w:r>
        <w:rPr>
          <w:rFonts w:ascii="Arial" w:eastAsia="Arial" w:hAnsi="Arial" w:cs="Arial"/>
        </w:rPr>
        <w:t>su</w:t>
      </w:r>
      <w:r>
        <w:rPr>
          <w:rFonts w:ascii="Arial" w:eastAsia="Arial" w:hAnsi="Arial" w:cs="Arial"/>
          <w:spacing w:val="-1"/>
        </w:rPr>
        <w:t>i</w:t>
      </w:r>
      <w:r>
        <w:rPr>
          <w:rFonts w:ascii="Arial" w:eastAsia="Arial" w:hAnsi="Arial" w:cs="Arial"/>
          <w:spacing w:val="1"/>
        </w:rPr>
        <w:t>t</w:t>
      </w:r>
      <w:r>
        <w:rPr>
          <w:rFonts w:ascii="Arial" w:eastAsia="Arial" w:hAnsi="Arial" w:cs="Arial"/>
        </w:rPr>
        <w:t>ab</w:t>
      </w:r>
      <w:r>
        <w:rPr>
          <w:rFonts w:ascii="Arial" w:eastAsia="Arial" w:hAnsi="Arial" w:cs="Arial"/>
          <w:spacing w:val="-1"/>
        </w:rPr>
        <w:t>ili</w:t>
      </w:r>
      <w:r>
        <w:rPr>
          <w:rFonts w:ascii="Arial" w:eastAsia="Arial" w:hAnsi="Arial" w:cs="Arial"/>
          <w:spacing w:val="1"/>
        </w:rPr>
        <w:t>t</w:t>
      </w:r>
      <w:r>
        <w:rPr>
          <w:rFonts w:ascii="Arial" w:eastAsia="Arial" w:hAnsi="Arial" w:cs="Arial"/>
        </w:rPr>
        <w:t xml:space="preserve">y </w:t>
      </w:r>
      <w:r>
        <w:rPr>
          <w:rFonts w:ascii="Arial" w:eastAsia="Arial" w:hAnsi="Arial" w:cs="Arial"/>
          <w:spacing w:val="1"/>
        </w:rPr>
        <w:t>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rPr>
        <w:t>e</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rPr>
        <w:t>s</w:t>
      </w:r>
      <w:r>
        <w:rPr>
          <w:rFonts w:ascii="Arial" w:eastAsia="Arial" w:hAnsi="Arial" w:cs="Arial"/>
          <w:spacing w:val="37"/>
        </w:rPr>
        <w:t xml:space="preserve"> </w:t>
      </w:r>
      <w:r>
        <w:rPr>
          <w:rFonts w:ascii="Arial" w:eastAsia="Arial" w:hAnsi="Arial" w:cs="Arial"/>
          <w:spacing w:val="1"/>
        </w:rPr>
        <w:t>f</w:t>
      </w:r>
      <w:r>
        <w:rPr>
          <w:rFonts w:ascii="Arial" w:eastAsia="Arial" w:hAnsi="Arial" w:cs="Arial"/>
        </w:rPr>
        <w:t>or</w:t>
      </w:r>
      <w:r>
        <w:rPr>
          <w:rFonts w:ascii="Arial" w:eastAsia="Arial" w:hAnsi="Arial" w:cs="Arial"/>
          <w:spacing w:val="38"/>
        </w:rPr>
        <w:t xml:space="preserve"> </w:t>
      </w:r>
      <w:r>
        <w:rPr>
          <w:rFonts w:ascii="Arial" w:eastAsia="Arial" w:hAnsi="Arial" w:cs="Arial"/>
        </w:rPr>
        <w:t>each</w:t>
      </w:r>
      <w:r>
        <w:rPr>
          <w:rFonts w:ascii="Arial" w:eastAsia="Arial" w:hAnsi="Arial" w:cs="Arial"/>
          <w:spacing w:val="37"/>
        </w:rPr>
        <w:t xml:space="preserve"> </w:t>
      </w:r>
      <w:r>
        <w:rPr>
          <w:rFonts w:ascii="Arial" w:eastAsia="Arial" w:hAnsi="Arial" w:cs="Arial"/>
          <w:spacing w:val="-3"/>
        </w:rPr>
        <w:t>a</w:t>
      </w:r>
      <w:r>
        <w:rPr>
          <w:rFonts w:ascii="Arial" w:eastAsia="Arial" w:hAnsi="Arial" w:cs="Arial"/>
        </w:rPr>
        <w:t>pp</w:t>
      </w:r>
      <w:r>
        <w:rPr>
          <w:rFonts w:ascii="Arial" w:eastAsia="Arial" w:hAnsi="Arial" w:cs="Arial"/>
          <w:spacing w:val="-1"/>
        </w:rPr>
        <w:t>li</w:t>
      </w:r>
      <w:r>
        <w:rPr>
          <w:rFonts w:ascii="Arial" w:eastAsia="Arial" w:hAnsi="Arial" w:cs="Arial"/>
        </w:rPr>
        <w:t>can</w:t>
      </w:r>
      <w:r>
        <w:rPr>
          <w:rFonts w:ascii="Arial" w:eastAsia="Arial" w:hAnsi="Arial" w:cs="Arial"/>
          <w:spacing w:val="1"/>
        </w:rPr>
        <w:t>t</w:t>
      </w:r>
      <w:r>
        <w:rPr>
          <w:rFonts w:ascii="Arial" w:eastAsia="Arial" w:hAnsi="Arial" w:cs="Arial"/>
        </w:rPr>
        <w:t xml:space="preserve">.  </w:t>
      </w:r>
      <w:r>
        <w:rPr>
          <w:rFonts w:ascii="Arial" w:eastAsia="Arial" w:hAnsi="Arial" w:cs="Arial"/>
          <w:spacing w:val="17"/>
        </w:rPr>
        <w:t xml:space="preserve"> </w:t>
      </w:r>
      <w:r>
        <w:rPr>
          <w:rFonts w:ascii="Arial" w:eastAsia="Arial" w:hAnsi="Arial" w:cs="Arial"/>
          <w:spacing w:val="2"/>
        </w:rPr>
        <w:t>T</w:t>
      </w:r>
      <w:r>
        <w:rPr>
          <w:rFonts w:ascii="Arial" w:eastAsia="Arial" w:hAnsi="Arial" w:cs="Arial"/>
        </w:rPr>
        <w:t>o</w:t>
      </w:r>
      <w:r>
        <w:rPr>
          <w:rFonts w:ascii="Arial" w:eastAsia="Arial" w:hAnsi="Arial" w:cs="Arial"/>
          <w:spacing w:val="37"/>
        </w:rPr>
        <w:t xml:space="preserve"> </w:t>
      </w:r>
      <w:r>
        <w:rPr>
          <w:rFonts w:ascii="Arial" w:eastAsia="Arial" w:hAnsi="Arial" w:cs="Arial"/>
        </w:rPr>
        <w:t>asse</w:t>
      </w:r>
      <w:r>
        <w:rPr>
          <w:rFonts w:ascii="Arial" w:eastAsia="Arial" w:hAnsi="Arial" w:cs="Arial"/>
          <w:spacing w:val="-2"/>
        </w:rPr>
        <w:t>s</w:t>
      </w:r>
      <w:r>
        <w:rPr>
          <w:rFonts w:ascii="Arial" w:eastAsia="Arial" w:hAnsi="Arial" w:cs="Arial"/>
        </w:rPr>
        <w:t>s</w:t>
      </w:r>
      <w:r>
        <w:rPr>
          <w:rFonts w:ascii="Arial" w:eastAsia="Arial" w:hAnsi="Arial" w:cs="Arial"/>
          <w:spacing w:val="37"/>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e</w:t>
      </w:r>
      <w:r>
        <w:rPr>
          <w:rFonts w:ascii="Arial" w:eastAsia="Arial" w:hAnsi="Arial" w:cs="Arial"/>
          <w:spacing w:val="39"/>
        </w:rPr>
        <w:t xml:space="preserve"> </w:t>
      </w:r>
      <w:r>
        <w:rPr>
          <w:rFonts w:ascii="Arial" w:eastAsia="Arial" w:hAnsi="Arial" w:cs="Arial"/>
        </w:rPr>
        <w:t>app</w:t>
      </w:r>
      <w:r>
        <w:rPr>
          <w:rFonts w:ascii="Arial" w:eastAsia="Arial" w:hAnsi="Arial" w:cs="Arial"/>
          <w:spacing w:val="-1"/>
        </w:rPr>
        <w:t>li</w:t>
      </w:r>
      <w:r>
        <w:rPr>
          <w:rFonts w:ascii="Arial" w:eastAsia="Arial" w:hAnsi="Arial" w:cs="Arial"/>
        </w:rPr>
        <w:t>can</w:t>
      </w:r>
      <w:r>
        <w:rPr>
          <w:rFonts w:ascii="Arial" w:eastAsia="Arial" w:hAnsi="Arial" w:cs="Arial"/>
          <w:spacing w:val="2"/>
        </w:rPr>
        <w:t>t</w:t>
      </w:r>
      <w:r>
        <w:rPr>
          <w:rFonts w:ascii="Arial" w:eastAsia="Arial" w:hAnsi="Arial" w:cs="Arial"/>
          <w:spacing w:val="-1"/>
        </w:rPr>
        <w:t>’</w:t>
      </w:r>
      <w:r>
        <w:rPr>
          <w:rFonts w:ascii="Arial" w:eastAsia="Arial" w:hAnsi="Arial" w:cs="Arial"/>
        </w:rPr>
        <w:t>s</w:t>
      </w:r>
      <w:r>
        <w:rPr>
          <w:rFonts w:ascii="Arial" w:eastAsia="Arial" w:hAnsi="Arial" w:cs="Arial"/>
          <w:spacing w:val="39"/>
        </w:rPr>
        <w:t xml:space="preserve"> </w:t>
      </w:r>
      <w:r>
        <w:rPr>
          <w:rFonts w:ascii="Arial" w:eastAsia="Arial" w:hAnsi="Arial" w:cs="Arial"/>
        </w:rPr>
        <w:t>ap</w:t>
      </w:r>
      <w:r>
        <w:rPr>
          <w:rFonts w:ascii="Arial" w:eastAsia="Arial" w:hAnsi="Arial" w:cs="Arial"/>
          <w:spacing w:val="1"/>
        </w:rPr>
        <w:t>t</w:t>
      </w:r>
      <w:r>
        <w:rPr>
          <w:rFonts w:ascii="Arial" w:eastAsia="Arial" w:hAnsi="Arial" w:cs="Arial"/>
          <w:spacing w:val="-1"/>
        </w:rPr>
        <w:t>i</w:t>
      </w:r>
      <w:r>
        <w:rPr>
          <w:rFonts w:ascii="Arial" w:eastAsia="Arial" w:hAnsi="Arial" w:cs="Arial"/>
          <w:spacing w:val="1"/>
        </w:rPr>
        <w:t>t</w:t>
      </w:r>
      <w:r>
        <w:rPr>
          <w:rFonts w:ascii="Arial" w:eastAsia="Arial" w:hAnsi="Arial" w:cs="Arial"/>
        </w:rPr>
        <w:t>ude</w:t>
      </w:r>
      <w:r>
        <w:rPr>
          <w:rFonts w:ascii="Arial" w:eastAsia="Arial" w:hAnsi="Arial" w:cs="Arial"/>
          <w:spacing w:val="36"/>
        </w:rPr>
        <w:t xml:space="preserve"> </w:t>
      </w:r>
      <w:r>
        <w:rPr>
          <w:rFonts w:ascii="Arial" w:eastAsia="Arial" w:hAnsi="Arial" w:cs="Arial"/>
          <w:spacing w:val="-3"/>
        </w:rPr>
        <w:t>a</w:t>
      </w:r>
      <w:r>
        <w:rPr>
          <w:rFonts w:ascii="Arial" w:eastAsia="Arial" w:hAnsi="Arial" w:cs="Arial"/>
        </w:rPr>
        <w:t>nd</w:t>
      </w:r>
      <w:r>
        <w:rPr>
          <w:rFonts w:ascii="Arial" w:eastAsia="Arial" w:hAnsi="Arial" w:cs="Arial"/>
          <w:spacing w:val="39"/>
        </w:rPr>
        <w:t xml:space="preserve"> </w:t>
      </w:r>
      <w:r>
        <w:rPr>
          <w:rFonts w:ascii="Arial" w:eastAsia="Arial" w:hAnsi="Arial" w:cs="Arial"/>
        </w:rPr>
        <w:t>su</w:t>
      </w:r>
      <w:r>
        <w:rPr>
          <w:rFonts w:ascii="Arial" w:eastAsia="Arial" w:hAnsi="Arial" w:cs="Arial"/>
          <w:spacing w:val="-1"/>
        </w:rPr>
        <w:t>i</w:t>
      </w:r>
      <w:r>
        <w:rPr>
          <w:rFonts w:ascii="Arial" w:eastAsia="Arial" w:hAnsi="Arial" w:cs="Arial"/>
          <w:spacing w:val="1"/>
        </w:rPr>
        <w:t>t</w:t>
      </w:r>
      <w:r>
        <w:rPr>
          <w:rFonts w:ascii="Arial" w:eastAsia="Arial" w:hAnsi="Arial" w:cs="Arial"/>
        </w:rPr>
        <w:t>ab</w:t>
      </w:r>
      <w:r>
        <w:rPr>
          <w:rFonts w:ascii="Arial" w:eastAsia="Arial" w:hAnsi="Arial" w:cs="Arial"/>
          <w:spacing w:val="-1"/>
        </w:rPr>
        <w:t>ili</w:t>
      </w:r>
      <w:r>
        <w:rPr>
          <w:rFonts w:ascii="Arial" w:eastAsia="Arial" w:hAnsi="Arial" w:cs="Arial"/>
          <w:spacing w:val="1"/>
        </w:rPr>
        <w:t>t</w:t>
      </w:r>
      <w:r>
        <w:rPr>
          <w:rFonts w:ascii="Arial" w:eastAsia="Arial" w:hAnsi="Arial" w:cs="Arial"/>
          <w:spacing w:val="-2"/>
        </w:rPr>
        <w:t>y</w:t>
      </w:r>
      <w:r>
        <w:rPr>
          <w:rFonts w:ascii="Arial" w:eastAsia="Arial" w:hAnsi="Arial" w:cs="Arial"/>
        </w:rPr>
        <w:t>,</w:t>
      </w:r>
      <w:r>
        <w:rPr>
          <w:rFonts w:ascii="Arial" w:eastAsia="Arial" w:hAnsi="Arial" w:cs="Arial"/>
          <w:spacing w:val="40"/>
        </w:rPr>
        <w:t xml:space="preserve"> </w:t>
      </w:r>
      <w:r>
        <w:rPr>
          <w:rFonts w:ascii="Arial" w:eastAsia="Arial" w:hAnsi="Arial" w:cs="Arial"/>
        </w:rPr>
        <w:t>d</w:t>
      </w:r>
      <w:r>
        <w:rPr>
          <w:rFonts w:ascii="Arial" w:eastAsia="Arial" w:hAnsi="Arial" w:cs="Arial"/>
          <w:spacing w:val="-4"/>
        </w:rPr>
        <w:t>i</w:t>
      </w:r>
      <w:r>
        <w:rPr>
          <w:rFonts w:ascii="Arial" w:eastAsia="Arial" w:hAnsi="Arial" w:cs="Arial"/>
          <w:spacing w:val="1"/>
        </w:rPr>
        <w:t>f</w:t>
      </w:r>
      <w:r>
        <w:rPr>
          <w:rFonts w:ascii="Arial" w:eastAsia="Arial" w:hAnsi="Arial" w:cs="Arial"/>
          <w:spacing w:val="3"/>
        </w:rPr>
        <w:t>f</w:t>
      </w:r>
      <w:r>
        <w:rPr>
          <w:rFonts w:ascii="Arial" w:eastAsia="Arial" w:hAnsi="Arial" w:cs="Arial"/>
          <w:spacing w:val="-3"/>
        </w:rPr>
        <w:t>e</w:t>
      </w:r>
      <w:r>
        <w:rPr>
          <w:rFonts w:ascii="Arial" w:eastAsia="Arial" w:hAnsi="Arial" w:cs="Arial"/>
          <w:spacing w:val="1"/>
        </w:rPr>
        <w:t>r</w:t>
      </w:r>
      <w:r>
        <w:rPr>
          <w:rFonts w:ascii="Arial" w:eastAsia="Arial" w:hAnsi="Arial" w:cs="Arial"/>
        </w:rPr>
        <w:t xml:space="preserve">ent </w:t>
      </w:r>
      <w:r>
        <w:rPr>
          <w:rFonts w:ascii="Arial" w:eastAsia="Arial" w:hAnsi="Arial" w:cs="Arial"/>
          <w:spacing w:val="1"/>
        </w:rPr>
        <w:t>t</w:t>
      </w:r>
      <w:r>
        <w:rPr>
          <w:rFonts w:ascii="Arial" w:eastAsia="Arial" w:hAnsi="Arial" w:cs="Arial"/>
          <w:spacing w:val="-2"/>
        </w:rPr>
        <w:t>y</w:t>
      </w:r>
      <w:r>
        <w:rPr>
          <w:rFonts w:ascii="Arial" w:eastAsia="Arial" w:hAnsi="Arial" w:cs="Arial"/>
        </w:rPr>
        <w:t>pes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e</w:t>
      </w:r>
      <w:r>
        <w:rPr>
          <w:rFonts w:ascii="Arial" w:eastAsia="Arial" w:hAnsi="Arial" w:cs="Arial"/>
          <w:spacing w:val="-2"/>
        </w:rPr>
        <w:t>s</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rPr>
        <w:t>and</w:t>
      </w:r>
      <w:r>
        <w:rPr>
          <w:rFonts w:ascii="Arial" w:eastAsia="Arial" w:hAnsi="Arial" w:cs="Arial"/>
          <w:spacing w:val="-2"/>
        </w:rPr>
        <w:t xml:space="preserve"> </w:t>
      </w:r>
      <w:r>
        <w:rPr>
          <w:rFonts w:ascii="Arial" w:eastAsia="Arial" w:hAnsi="Arial" w:cs="Arial"/>
        </w:rPr>
        <w:t>e</w:t>
      </w:r>
      <w:r>
        <w:rPr>
          <w:rFonts w:ascii="Arial" w:eastAsia="Arial" w:hAnsi="Arial" w:cs="Arial"/>
          <w:spacing w:val="-2"/>
        </w:rPr>
        <w:t>v</w:t>
      </w:r>
      <w:r>
        <w:rPr>
          <w:rFonts w:ascii="Arial" w:eastAsia="Arial" w:hAnsi="Arial" w:cs="Arial"/>
        </w:rPr>
        <w:t>a</w:t>
      </w:r>
      <w:r>
        <w:rPr>
          <w:rFonts w:ascii="Arial" w:eastAsia="Arial" w:hAnsi="Arial" w:cs="Arial"/>
          <w:spacing w:val="-1"/>
        </w:rPr>
        <w:t>l</w:t>
      </w:r>
      <w:r>
        <w:rPr>
          <w:rFonts w:ascii="Arial" w:eastAsia="Arial" w:hAnsi="Arial" w:cs="Arial"/>
        </w:rPr>
        <w:t>ua</w:t>
      </w:r>
      <w:r>
        <w:rPr>
          <w:rFonts w:ascii="Arial" w:eastAsia="Arial" w:hAnsi="Arial" w:cs="Arial"/>
          <w:spacing w:val="1"/>
        </w:rPr>
        <w:t>t</w:t>
      </w:r>
      <w:r>
        <w:rPr>
          <w:rFonts w:ascii="Arial" w:eastAsia="Arial" w:hAnsi="Arial" w:cs="Arial"/>
          <w:spacing w:val="-1"/>
        </w:rPr>
        <w:t>i</w:t>
      </w:r>
      <w:r>
        <w:rPr>
          <w:rFonts w:ascii="Arial" w:eastAsia="Arial" w:hAnsi="Arial" w:cs="Arial"/>
        </w:rPr>
        <w:t>ons</w:t>
      </w:r>
      <w:r>
        <w:rPr>
          <w:rFonts w:ascii="Arial" w:eastAsia="Arial" w:hAnsi="Arial" w:cs="Arial"/>
          <w:spacing w:val="-1"/>
        </w:rPr>
        <w:t xml:space="preserve"> </w:t>
      </w:r>
      <w:r>
        <w:rPr>
          <w:rFonts w:ascii="Arial" w:eastAsia="Arial" w:hAnsi="Arial" w:cs="Arial"/>
          <w:spacing w:val="1"/>
        </w:rPr>
        <w:t>m</w:t>
      </w:r>
      <w:r>
        <w:rPr>
          <w:rFonts w:ascii="Arial" w:eastAsia="Arial" w:hAnsi="Arial" w:cs="Arial"/>
        </w:rPr>
        <w:t>ay</w:t>
      </w:r>
      <w:r>
        <w:rPr>
          <w:rFonts w:ascii="Arial" w:eastAsia="Arial" w:hAnsi="Arial" w:cs="Arial"/>
          <w:spacing w:val="-1"/>
        </w:rPr>
        <w:t xml:space="preserve"> </w:t>
      </w:r>
      <w:r>
        <w:rPr>
          <w:rFonts w:ascii="Arial" w:eastAsia="Arial" w:hAnsi="Arial" w:cs="Arial"/>
        </w:rPr>
        <w:t>be</w:t>
      </w:r>
      <w:r>
        <w:rPr>
          <w:rFonts w:ascii="Arial" w:eastAsia="Arial" w:hAnsi="Arial" w:cs="Arial"/>
          <w:spacing w:val="1"/>
        </w:rPr>
        <w:t xml:space="preserve"> </w:t>
      </w:r>
      <w:r>
        <w:rPr>
          <w:rFonts w:ascii="Arial" w:eastAsia="Arial" w:hAnsi="Arial" w:cs="Arial"/>
        </w:rPr>
        <w:t>use</w:t>
      </w:r>
      <w:r>
        <w:rPr>
          <w:rFonts w:ascii="Arial" w:eastAsia="Arial" w:hAnsi="Arial" w:cs="Arial"/>
          <w:spacing w:val="-3"/>
        </w:rPr>
        <w:t>d</w:t>
      </w:r>
      <w:r>
        <w:rPr>
          <w:rFonts w:ascii="Arial" w:eastAsia="Arial" w:hAnsi="Arial" w:cs="Arial"/>
        </w:rPr>
        <w:t>.</w:t>
      </w:r>
      <w:r>
        <w:rPr>
          <w:rFonts w:ascii="Arial" w:eastAsia="Arial" w:hAnsi="Arial" w:cs="Arial"/>
          <w:spacing w:val="61"/>
        </w:rPr>
        <w:t xml:space="preserve"> </w:t>
      </w:r>
      <w:r>
        <w:rPr>
          <w:rFonts w:ascii="Arial" w:eastAsia="Arial" w:hAnsi="Arial" w:cs="Arial"/>
          <w:spacing w:val="2"/>
        </w:rPr>
        <w:t>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rPr>
        <w:t>cou</w:t>
      </w:r>
      <w:r>
        <w:rPr>
          <w:rFonts w:ascii="Arial" w:eastAsia="Arial" w:hAnsi="Arial" w:cs="Arial"/>
          <w:spacing w:val="-1"/>
        </w:rPr>
        <w:t>l</w:t>
      </w:r>
      <w:r>
        <w:rPr>
          <w:rFonts w:ascii="Arial" w:eastAsia="Arial" w:hAnsi="Arial" w:cs="Arial"/>
        </w:rPr>
        <w:t>d</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nc</w:t>
      </w:r>
      <w:r>
        <w:rPr>
          <w:rFonts w:ascii="Arial" w:eastAsia="Arial" w:hAnsi="Arial" w:cs="Arial"/>
          <w:spacing w:val="-1"/>
        </w:rPr>
        <w:t>l</w:t>
      </w:r>
      <w:r>
        <w:rPr>
          <w:rFonts w:ascii="Arial" w:eastAsia="Arial" w:hAnsi="Arial" w:cs="Arial"/>
        </w:rPr>
        <w:t>ude,</w:t>
      </w:r>
      <w:r>
        <w:rPr>
          <w:rFonts w:ascii="Arial" w:eastAsia="Arial" w:hAnsi="Arial" w:cs="Arial"/>
          <w:spacing w:val="2"/>
        </w:rPr>
        <w:t xml:space="preserve"> </w:t>
      </w:r>
      <w:r>
        <w:rPr>
          <w:rFonts w:ascii="Arial" w:eastAsia="Arial" w:hAnsi="Arial" w:cs="Arial"/>
        </w:rPr>
        <w:t>but n</w:t>
      </w:r>
      <w:r>
        <w:rPr>
          <w:rFonts w:ascii="Arial" w:eastAsia="Arial" w:hAnsi="Arial" w:cs="Arial"/>
          <w:spacing w:val="-3"/>
        </w:rPr>
        <w:t>o</w:t>
      </w:r>
      <w:r>
        <w:rPr>
          <w:rFonts w:ascii="Arial" w:eastAsia="Arial" w:hAnsi="Arial" w:cs="Arial"/>
        </w:rPr>
        <w:t>t</w:t>
      </w:r>
      <w:r>
        <w:rPr>
          <w:rFonts w:ascii="Arial" w:eastAsia="Arial" w:hAnsi="Arial" w:cs="Arial"/>
          <w:spacing w:val="2"/>
        </w:rPr>
        <w:t xml:space="preserve"> </w:t>
      </w:r>
      <w:r>
        <w:rPr>
          <w:rFonts w:ascii="Arial" w:eastAsia="Arial" w:hAnsi="Arial" w:cs="Arial"/>
        </w:rPr>
        <w:t>be</w:t>
      </w:r>
      <w:r>
        <w:rPr>
          <w:rFonts w:ascii="Arial" w:eastAsia="Arial" w:hAnsi="Arial" w:cs="Arial"/>
          <w:spacing w:val="-4"/>
        </w:rPr>
        <w:t xml:space="preserve"> </w:t>
      </w:r>
      <w:r>
        <w:rPr>
          <w:rFonts w:ascii="Arial" w:eastAsia="Arial" w:hAnsi="Arial" w:cs="Arial"/>
          <w:spacing w:val="-1"/>
        </w:rPr>
        <w:t>li</w:t>
      </w:r>
      <w:r>
        <w:rPr>
          <w:rFonts w:ascii="Arial" w:eastAsia="Arial" w:hAnsi="Arial" w:cs="Arial"/>
          <w:spacing w:val="1"/>
        </w:rPr>
        <w:t>m</w:t>
      </w:r>
      <w:r>
        <w:rPr>
          <w:rFonts w:ascii="Arial" w:eastAsia="Arial" w:hAnsi="Arial" w:cs="Arial"/>
        </w:rPr>
        <w:t>i</w:t>
      </w:r>
      <w:r>
        <w:rPr>
          <w:rFonts w:ascii="Arial" w:eastAsia="Arial" w:hAnsi="Arial" w:cs="Arial"/>
          <w:spacing w:val="1"/>
        </w:rPr>
        <w:t>t</w:t>
      </w:r>
      <w:r>
        <w:rPr>
          <w:rFonts w:ascii="Arial" w:eastAsia="Arial" w:hAnsi="Arial" w:cs="Arial"/>
        </w:rPr>
        <w:t>ed</w:t>
      </w:r>
      <w:r>
        <w:rPr>
          <w:rFonts w:ascii="Arial" w:eastAsia="Arial" w:hAnsi="Arial" w:cs="Arial"/>
          <w:spacing w:val="1"/>
        </w:rPr>
        <w:t xml:space="preserve"> t</w:t>
      </w:r>
      <w:r>
        <w:rPr>
          <w:rFonts w:ascii="Arial" w:eastAsia="Arial" w:hAnsi="Arial" w:cs="Arial"/>
          <w:spacing w:val="-3"/>
        </w:rPr>
        <w:t>o</w:t>
      </w:r>
      <w:r>
        <w:rPr>
          <w:rFonts w:ascii="Arial" w:eastAsia="Arial" w:hAnsi="Arial" w:cs="Arial"/>
        </w:rPr>
        <w:t>;</w:t>
      </w:r>
    </w:p>
    <w:p w:rsidR="000A5570" w:rsidRDefault="000A5570">
      <w:pPr>
        <w:spacing w:before="2" w:after="0" w:line="130" w:lineRule="exact"/>
        <w:rPr>
          <w:sz w:val="13"/>
          <w:szCs w:val="13"/>
        </w:rPr>
      </w:pPr>
    </w:p>
    <w:p w:rsidR="000A5570" w:rsidRDefault="00863EB5">
      <w:pPr>
        <w:tabs>
          <w:tab w:val="left" w:pos="1000"/>
        </w:tabs>
        <w:spacing w:after="0" w:line="240" w:lineRule="auto"/>
        <w:ind w:left="658"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I</w:t>
      </w:r>
      <w:r>
        <w:rPr>
          <w:rFonts w:ascii="Arial" w:eastAsia="Arial" w:hAnsi="Arial" w:cs="Arial"/>
        </w:rPr>
        <w:t>n</w:t>
      </w:r>
      <w:r>
        <w:rPr>
          <w:rFonts w:ascii="Arial" w:eastAsia="Arial" w:hAnsi="Arial" w:cs="Arial"/>
          <w:spacing w:val="1"/>
        </w:rPr>
        <w:t>t</w:t>
      </w:r>
      <w:r>
        <w:rPr>
          <w:rFonts w:ascii="Arial" w:eastAsia="Arial" w:hAnsi="Arial" w:cs="Arial"/>
          <w:spacing w:val="-3"/>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spacing w:val="2"/>
        </w:rPr>
        <w:t>e</w:t>
      </w:r>
      <w:r>
        <w:rPr>
          <w:rFonts w:ascii="Arial" w:eastAsia="Arial" w:hAnsi="Arial" w:cs="Arial"/>
          <w:spacing w:val="-4"/>
        </w:rPr>
        <w:t>w</w:t>
      </w:r>
      <w:r>
        <w:rPr>
          <w:rFonts w:ascii="Arial" w:eastAsia="Arial" w:hAnsi="Arial" w:cs="Arial"/>
        </w:rPr>
        <w:t>s;</w:t>
      </w:r>
    </w:p>
    <w:p w:rsidR="000A5570" w:rsidRDefault="00863EB5">
      <w:pPr>
        <w:tabs>
          <w:tab w:val="left" w:pos="1000"/>
        </w:tabs>
        <w:spacing w:before="72" w:after="0" w:line="240" w:lineRule="auto"/>
        <w:ind w:left="658"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4"/>
        </w:rPr>
        <w:t>w</w:t>
      </w:r>
      <w:r>
        <w:rPr>
          <w:rFonts w:ascii="Arial" w:eastAsia="Arial" w:hAnsi="Arial" w:cs="Arial"/>
          <w:spacing w:val="1"/>
        </w:rPr>
        <w:t>r</w:t>
      </w:r>
      <w:r>
        <w:rPr>
          <w:rFonts w:ascii="Arial" w:eastAsia="Arial" w:hAnsi="Arial" w:cs="Arial"/>
          <w:spacing w:val="-1"/>
        </w:rPr>
        <w:t>i</w:t>
      </w:r>
      <w:r>
        <w:rPr>
          <w:rFonts w:ascii="Arial" w:eastAsia="Arial" w:hAnsi="Arial" w:cs="Arial"/>
          <w:spacing w:val="1"/>
        </w:rPr>
        <w:t>tt</w:t>
      </w:r>
      <w:r>
        <w:rPr>
          <w:rFonts w:ascii="Arial" w:eastAsia="Arial" w:hAnsi="Arial" w:cs="Arial"/>
        </w:rPr>
        <w:t>en</w:t>
      </w:r>
      <w:r>
        <w:rPr>
          <w:rFonts w:ascii="Arial" w:eastAsia="Arial" w:hAnsi="Arial" w:cs="Arial"/>
          <w:spacing w:val="1"/>
        </w:rPr>
        <w:t xml:space="preserve"> t</w:t>
      </w:r>
      <w:r>
        <w:rPr>
          <w:rFonts w:ascii="Arial" w:eastAsia="Arial" w:hAnsi="Arial" w:cs="Arial"/>
        </w:rPr>
        <w:t>e</w:t>
      </w:r>
      <w:r>
        <w:rPr>
          <w:rFonts w:ascii="Arial" w:eastAsia="Arial" w:hAnsi="Arial" w:cs="Arial"/>
          <w:spacing w:val="-2"/>
        </w:rPr>
        <w:t>s</w:t>
      </w:r>
      <w:r>
        <w:rPr>
          <w:rFonts w:ascii="Arial" w:eastAsia="Arial" w:hAnsi="Arial" w:cs="Arial"/>
          <w:spacing w:val="1"/>
        </w:rPr>
        <w:t>t</w:t>
      </w:r>
      <w:r>
        <w:rPr>
          <w:rFonts w:ascii="Arial" w:eastAsia="Arial" w:hAnsi="Arial" w:cs="Arial"/>
        </w:rPr>
        <w:t>s;</w:t>
      </w:r>
    </w:p>
    <w:p w:rsidR="000A5570" w:rsidRDefault="00863EB5">
      <w:pPr>
        <w:tabs>
          <w:tab w:val="left" w:pos="1000"/>
        </w:tabs>
        <w:spacing w:before="75" w:after="0" w:line="240" w:lineRule="auto"/>
        <w:ind w:left="659"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rPr>
        <w:t>p</w:t>
      </w:r>
      <w:r>
        <w:rPr>
          <w:rFonts w:ascii="Arial" w:eastAsia="Arial" w:hAnsi="Arial" w:cs="Arial"/>
          <w:spacing w:val="1"/>
        </w:rPr>
        <w:t>r</w:t>
      </w:r>
      <w:r>
        <w:rPr>
          <w:rFonts w:ascii="Arial" w:eastAsia="Arial" w:hAnsi="Arial" w:cs="Arial"/>
        </w:rPr>
        <w:t>ac</w:t>
      </w:r>
      <w:r>
        <w:rPr>
          <w:rFonts w:ascii="Arial" w:eastAsia="Arial" w:hAnsi="Arial" w:cs="Arial"/>
          <w:spacing w:val="1"/>
        </w:rPr>
        <w:t>t</w:t>
      </w:r>
      <w:r>
        <w:rPr>
          <w:rFonts w:ascii="Arial" w:eastAsia="Arial" w:hAnsi="Arial" w:cs="Arial"/>
          <w:spacing w:val="-1"/>
        </w:rPr>
        <w:t>i</w:t>
      </w:r>
      <w:r>
        <w:rPr>
          <w:rFonts w:ascii="Arial" w:eastAsia="Arial" w:hAnsi="Arial" w:cs="Arial"/>
        </w:rPr>
        <w:t>cal</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es</w:t>
      </w:r>
      <w:r>
        <w:rPr>
          <w:rFonts w:ascii="Arial" w:eastAsia="Arial" w:hAnsi="Arial" w:cs="Arial"/>
          <w:spacing w:val="-1"/>
        </w:rPr>
        <w:t>t</w:t>
      </w:r>
      <w:r>
        <w:rPr>
          <w:rFonts w:ascii="Arial" w:eastAsia="Arial" w:hAnsi="Arial" w:cs="Arial"/>
        </w:rPr>
        <w:t>s; and</w:t>
      </w:r>
    </w:p>
    <w:p w:rsidR="000A5570" w:rsidRDefault="00863EB5">
      <w:pPr>
        <w:tabs>
          <w:tab w:val="left" w:pos="1000"/>
        </w:tabs>
        <w:spacing w:before="75" w:after="0" w:line="240" w:lineRule="auto"/>
        <w:ind w:left="659"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rPr>
        <w:t>ps</w:t>
      </w:r>
      <w:r>
        <w:rPr>
          <w:rFonts w:ascii="Arial" w:eastAsia="Arial" w:hAnsi="Arial" w:cs="Arial"/>
          <w:spacing w:val="-2"/>
        </w:rPr>
        <w:t>y</w:t>
      </w:r>
      <w:r>
        <w:rPr>
          <w:rFonts w:ascii="Arial" w:eastAsia="Arial" w:hAnsi="Arial" w:cs="Arial"/>
        </w:rPr>
        <w:t>cho</w:t>
      </w:r>
      <w:r>
        <w:rPr>
          <w:rFonts w:ascii="Arial" w:eastAsia="Arial" w:hAnsi="Arial" w:cs="Arial"/>
          <w:spacing w:val="1"/>
        </w:rPr>
        <w:t>m</w:t>
      </w:r>
      <w:r>
        <w:rPr>
          <w:rFonts w:ascii="Arial" w:eastAsia="Arial" w:hAnsi="Arial" w:cs="Arial"/>
        </w:rPr>
        <w:t>e</w:t>
      </w:r>
      <w:r>
        <w:rPr>
          <w:rFonts w:ascii="Arial" w:eastAsia="Arial" w:hAnsi="Arial" w:cs="Arial"/>
          <w:spacing w:val="1"/>
        </w:rPr>
        <w:t>tr</w:t>
      </w:r>
      <w:r>
        <w:rPr>
          <w:rFonts w:ascii="Arial" w:eastAsia="Arial" w:hAnsi="Arial" w:cs="Arial"/>
          <w:spacing w:val="-1"/>
        </w:rPr>
        <w:t>i</w:t>
      </w:r>
      <w:r>
        <w:rPr>
          <w:rFonts w:ascii="Arial" w:eastAsia="Arial" w:hAnsi="Arial" w:cs="Arial"/>
        </w:rPr>
        <w:t>c</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e</w:t>
      </w:r>
      <w:r>
        <w:rPr>
          <w:rFonts w:ascii="Arial" w:eastAsia="Arial" w:hAnsi="Arial" w:cs="Arial"/>
          <w:spacing w:val="-2"/>
        </w:rPr>
        <w:t>s</w:t>
      </w:r>
      <w:r>
        <w:rPr>
          <w:rFonts w:ascii="Arial" w:eastAsia="Arial" w:hAnsi="Arial" w:cs="Arial"/>
          <w:spacing w:val="1"/>
        </w:rPr>
        <w:t>t</w:t>
      </w:r>
      <w:r>
        <w:rPr>
          <w:rFonts w:ascii="Arial" w:eastAsia="Arial" w:hAnsi="Arial" w:cs="Arial"/>
        </w:rPr>
        <w:t>s.</w:t>
      </w:r>
    </w:p>
    <w:p w:rsidR="000A5570" w:rsidRDefault="00863EB5">
      <w:pPr>
        <w:spacing w:before="58" w:after="0" w:line="241" w:lineRule="auto"/>
        <w:ind w:left="299" w:right="97"/>
        <w:jc w:val="both"/>
        <w:rPr>
          <w:rFonts w:ascii="Arial" w:eastAsia="Arial" w:hAnsi="Arial" w:cs="Arial"/>
        </w:rPr>
      </w:pPr>
      <w:r>
        <w:rPr>
          <w:rFonts w:ascii="Arial" w:eastAsia="Arial" w:hAnsi="Arial" w:cs="Arial"/>
        </w:rPr>
        <w:t xml:space="preserve">A </w:t>
      </w:r>
      <w:r>
        <w:rPr>
          <w:rFonts w:ascii="Arial" w:eastAsia="Arial" w:hAnsi="Arial" w:cs="Arial"/>
          <w:spacing w:val="1"/>
        </w:rPr>
        <w:t>t</w:t>
      </w:r>
      <w:r>
        <w:rPr>
          <w:rFonts w:ascii="Arial" w:eastAsia="Arial" w:hAnsi="Arial" w:cs="Arial"/>
        </w:rPr>
        <w:t>est</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app</w:t>
      </w:r>
      <w:r>
        <w:rPr>
          <w:rFonts w:ascii="Arial" w:eastAsia="Arial" w:hAnsi="Arial" w:cs="Arial"/>
          <w:spacing w:val="-1"/>
        </w:rPr>
        <w:t>li</w:t>
      </w:r>
      <w:r>
        <w:rPr>
          <w:rFonts w:ascii="Arial" w:eastAsia="Arial" w:hAnsi="Arial" w:cs="Arial"/>
        </w:rPr>
        <w:t>cant</w:t>
      </w:r>
      <w:r>
        <w:rPr>
          <w:rFonts w:ascii="Arial" w:eastAsia="Arial" w:hAnsi="Arial" w:cs="Arial"/>
          <w:spacing w:val="2"/>
        </w:rPr>
        <w:t xml:space="preserve"> </w:t>
      </w:r>
      <w:r>
        <w:rPr>
          <w:rFonts w:ascii="Arial" w:eastAsia="Arial" w:hAnsi="Arial" w:cs="Arial"/>
          <w:spacing w:val="-2"/>
        </w:rPr>
        <w:t>r</w:t>
      </w:r>
      <w:r>
        <w:rPr>
          <w:rFonts w:ascii="Arial" w:eastAsia="Arial" w:hAnsi="Arial" w:cs="Arial"/>
        </w:rPr>
        <w:t>e</w:t>
      </w:r>
      <w:r>
        <w:rPr>
          <w:rFonts w:ascii="Arial" w:eastAsia="Arial" w:hAnsi="Arial" w:cs="Arial"/>
          <w:spacing w:val="2"/>
        </w:rPr>
        <w:t>g</w:t>
      </w:r>
      <w:r>
        <w:rPr>
          <w:rFonts w:ascii="Arial" w:eastAsia="Arial" w:hAnsi="Arial" w:cs="Arial"/>
          <w:spacing w:val="-3"/>
        </w:rPr>
        <w:t>a</w:t>
      </w:r>
      <w:r>
        <w:rPr>
          <w:rFonts w:ascii="Arial" w:eastAsia="Arial" w:hAnsi="Arial" w:cs="Arial"/>
          <w:spacing w:val="1"/>
        </w:rPr>
        <w:t>r</w:t>
      </w:r>
      <w:r>
        <w:rPr>
          <w:rFonts w:ascii="Arial" w:eastAsia="Arial" w:hAnsi="Arial" w:cs="Arial"/>
        </w:rPr>
        <w:t>d</w:t>
      </w:r>
      <w:r>
        <w:rPr>
          <w:rFonts w:ascii="Arial" w:eastAsia="Arial" w:hAnsi="Arial" w:cs="Arial"/>
          <w:spacing w:val="-1"/>
        </w:rPr>
        <w:t>i</w:t>
      </w:r>
      <w:r>
        <w:rPr>
          <w:rFonts w:ascii="Arial" w:eastAsia="Arial" w:hAnsi="Arial" w:cs="Arial"/>
        </w:rPr>
        <w:t>ng</w:t>
      </w:r>
      <w:r>
        <w:rPr>
          <w:rFonts w:ascii="Arial" w:eastAsia="Arial" w:hAnsi="Arial" w:cs="Arial"/>
          <w:spacing w:val="3"/>
        </w:rPr>
        <w:t xml:space="preserve"> </w:t>
      </w:r>
      <w:r>
        <w:rPr>
          <w:rFonts w:ascii="Arial" w:eastAsia="Arial" w:hAnsi="Arial" w:cs="Arial"/>
        </w:rPr>
        <w:t>ap</w:t>
      </w:r>
      <w:r>
        <w:rPr>
          <w:rFonts w:ascii="Arial" w:eastAsia="Arial" w:hAnsi="Arial" w:cs="Arial"/>
          <w:spacing w:val="1"/>
        </w:rPr>
        <w:t>t</w:t>
      </w:r>
      <w:r>
        <w:rPr>
          <w:rFonts w:ascii="Arial" w:eastAsia="Arial" w:hAnsi="Arial" w:cs="Arial"/>
          <w:spacing w:val="-4"/>
        </w:rPr>
        <w:t>i</w:t>
      </w:r>
      <w:r>
        <w:rPr>
          <w:rFonts w:ascii="Arial" w:eastAsia="Arial" w:hAnsi="Arial" w:cs="Arial"/>
          <w:spacing w:val="1"/>
        </w:rPr>
        <w:t>t</w:t>
      </w:r>
      <w:r>
        <w:rPr>
          <w:rFonts w:ascii="Arial" w:eastAsia="Arial" w:hAnsi="Arial" w:cs="Arial"/>
        </w:rPr>
        <w:t>ude</w:t>
      </w:r>
      <w:r>
        <w:rPr>
          <w:rFonts w:ascii="Arial" w:eastAsia="Arial" w:hAnsi="Arial" w:cs="Arial"/>
          <w:spacing w:val="1"/>
        </w:rPr>
        <w:t xml:space="preserve"> </w:t>
      </w:r>
      <w:r>
        <w:rPr>
          <w:rFonts w:ascii="Arial" w:eastAsia="Arial" w:hAnsi="Arial" w:cs="Arial"/>
        </w:rPr>
        <w:t>and</w:t>
      </w:r>
      <w:r>
        <w:rPr>
          <w:rFonts w:ascii="Arial" w:eastAsia="Arial" w:hAnsi="Arial" w:cs="Arial"/>
          <w:spacing w:val="1"/>
        </w:rPr>
        <w:t xml:space="preserve"> </w:t>
      </w:r>
      <w:r>
        <w:rPr>
          <w:rFonts w:ascii="Arial" w:eastAsia="Arial" w:hAnsi="Arial" w:cs="Arial"/>
        </w:rPr>
        <w:t>su</w:t>
      </w:r>
      <w:r>
        <w:rPr>
          <w:rFonts w:ascii="Arial" w:eastAsia="Arial" w:hAnsi="Arial" w:cs="Arial"/>
          <w:spacing w:val="-1"/>
        </w:rPr>
        <w:t>i</w:t>
      </w:r>
      <w:r>
        <w:rPr>
          <w:rFonts w:ascii="Arial" w:eastAsia="Arial" w:hAnsi="Arial" w:cs="Arial"/>
          <w:spacing w:val="1"/>
        </w:rPr>
        <w:t>t</w:t>
      </w:r>
      <w:r>
        <w:rPr>
          <w:rFonts w:ascii="Arial" w:eastAsia="Arial" w:hAnsi="Arial" w:cs="Arial"/>
        </w:rPr>
        <w:t>ab</w:t>
      </w:r>
      <w:r>
        <w:rPr>
          <w:rFonts w:ascii="Arial" w:eastAsia="Arial" w:hAnsi="Arial" w:cs="Arial"/>
          <w:spacing w:val="-1"/>
        </w:rPr>
        <w:t>ili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m</w:t>
      </w:r>
      <w:r>
        <w:rPr>
          <w:rFonts w:ascii="Arial" w:eastAsia="Arial" w:hAnsi="Arial" w:cs="Arial"/>
        </w:rPr>
        <w:t>ay</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nc</w:t>
      </w:r>
      <w:r>
        <w:rPr>
          <w:rFonts w:ascii="Arial" w:eastAsia="Arial" w:hAnsi="Arial" w:cs="Arial"/>
          <w:spacing w:val="-1"/>
        </w:rPr>
        <w:t>l</w:t>
      </w:r>
      <w:r>
        <w:rPr>
          <w:rFonts w:ascii="Arial" w:eastAsia="Arial" w:hAnsi="Arial" w:cs="Arial"/>
        </w:rPr>
        <w:t>ude,</w:t>
      </w:r>
      <w:r>
        <w:rPr>
          <w:rFonts w:ascii="Arial" w:eastAsia="Arial" w:hAnsi="Arial" w:cs="Arial"/>
          <w:spacing w:val="2"/>
        </w:rPr>
        <w:t xml:space="preserve"> </w:t>
      </w:r>
      <w:r>
        <w:rPr>
          <w:rFonts w:ascii="Arial" w:eastAsia="Arial" w:hAnsi="Arial" w:cs="Arial"/>
        </w:rPr>
        <w:t>but</w:t>
      </w:r>
      <w:r>
        <w:rPr>
          <w:rFonts w:ascii="Arial" w:eastAsia="Arial" w:hAnsi="Arial" w:cs="Arial"/>
          <w:spacing w:val="2"/>
        </w:rPr>
        <w:t xml:space="preserve"> </w:t>
      </w:r>
      <w:r>
        <w:rPr>
          <w:rFonts w:ascii="Arial" w:eastAsia="Arial" w:hAnsi="Arial" w:cs="Arial"/>
        </w:rPr>
        <w:t>not</w:t>
      </w:r>
      <w:r>
        <w:rPr>
          <w:rFonts w:ascii="Arial" w:eastAsia="Arial" w:hAnsi="Arial" w:cs="Arial"/>
          <w:spacing w:val="2"/>
        </w:rPr>
        <w:t xml:space="preserve"> </w:t>
      </w:r>
      <w:r>
        <w:rPr>
          <w:rFonts w:ascii="Arial" w:eastAsia="Arial" w:hAnsi="Arial" w:cs="Arial"/>
        </w:rPr>
        <w:t>be</w:t>
      </w:r>
      <w:r>
        <w:rPr>
          <w:rFonts w:ascii="Arial" w:eastAsia="Arial" w:hAnsi="Arial" w:cs="Arial"/>
          <w:spacing w:val="1"/>
        </w:rPr>
        <w:t xml:space="preserve"> </w:t>
      </w:r>
      <w:r>
        <w:rPr>
          <w:rFonts w:ascii="Arial" w:eastAsia="Arial" w:hAnsi="Arial" w:cs="Arial"/>
          <w:spacing w:val="-1"/>
        </w:rPr>
        <w:t>li</w:t>
      </w:r>
      <w:r>
        <w:rPr>
          <w:rFonts w:ascii="Arial" w:eastAsia="Arial" w:hAnsi="Arial" w:cs="Arial"/>
          <w:spacing w:val="1"/>
        </w:rPr>
        <w:t>m</w:t>
      </w:r>
      <w:r>
        <w:rPr>
          <w:rFonts w:ascii="Arial" w:eastAsia="Arial" w:hAnsi="Arial" w:cs="Arial"/>
          <w:spacing w:val="-1"/>
        </w:rPr>
        <w:t>i</w:t>
      </w:r>
      <w:r>
        <w:rPr>
          <w:rFonts w:ascii="Arial" w:eastAsia="Arial" w:hAnsi="Arial" w:cs="Arial"/>
          <w:spacing w:val="1"/>
        </w:rPr>
        <w:t>t</w:t>
      </w:r>
      <w:r>
        <w:rPr>
          <w:rFonts w:ascii="Arial" w:eastAsia="Arial" w:hAnsi="Arial" w:cs="Arial"/>
        </w:rPr>
        <w:t>ed</w:t>
      </w:r>
      <w:r>
        <w:rPr>
          <w:rFonts w:ascii="Arial" w:eastAsia="Arial" w:hAnsi="Arial" w:cs="Arial"/>
          <w:spacing w:val="1"/>
        </w:rPr>
        <w:t xml:space="preserve"> 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f</w:t>
      </w:r>
      <w:r>
        <w:rPr>
          <w:rFonts w:ascii="Arial" w:eastAsia="Arial" w:hAnsi="Arial" w:cs="Arial"/>
        </w:rPr>
        <w:t>o</w:t>
      </w:r>
      <w:r>
        <w:rPr>
          <w:rFonts w:ascii="Arial" w:eastAsia="Arial" w:hAnsi="Arial" w:cs="Arial"/>
          <w:spacing w:val="-1"/>
        </w:rPr>
        <w:t>ll</w:t>
      </w:r>
      <w:r>
        <w:rPr>
          <w:rFonts w:ascii="Arial" w:eastAsia="Arial" w:hAnsi="Arial" w:cs="Arial"/>
        </w:rPr>
        <w:t>o</w:t>
      </w:r>
      <w:r>
        <w:rPr>
          <w:rFonts w:ascii="Arial" w:eastAsia="Arial" w:hAnsi="Arial" w:cs="Arial"/>
          <w:spacing w:val="-1"/>
        </w:rPr>
        <w:t>wi</w:t>
      </w:r>
      <w:r>
        <w:rPr>
          <w:rFonts w:ascii="Arial" w:eastAsia="Arial" w:hAnsi="Arial" w:cs="Arial"/>
        </w:rPr>
        <w:t>ng</w:t>
      </w:r>
      <w:r>
        <w:rPr>
          <w:rFonts w:ascii="Arial" w:eastAsia="Arial" w:hAnsi="Arial" w:cs="Arial"/>
          <w:spacing w:val="3"/>
        </w:rPr>
        <w:t xml:space="preserve"> </w:t>
      </w:r>
      <w:r>
        <w:rPr>
          <w:rFonts w:ascii="Arial" w:eastAsia="Arial" w:hAnsi="Arial" w:cs="Arial"/>
        </w:rPr>
        <w:t>ab</w:t>
      </w:r>
      <w:r>
        <w:rPr>
          <w:rFonts w:ascii="Arial" w:eastAsia="Arial" w:hAnsi="Arial" w:cs="Arial"/>
          <w:spacing w:val="-1"/>
        </w:rPr>
        <w:t>ili</w:t>
      </w:r>
      <w:r>
        <w:rPr>
          <w:rFonts w:ascii="Arial" w:eastAsia="Arial" w:hAnsi="Arial" w:cs="Arial"/>
          <w:spacing w:val="1"/>
        </w:rPr>
        <w:t>t</w:t>
      </w:r>
      <w:r>
        <w:rPr>
          <w:rFonts w:ascii="Arial" w:eastAsia="Arial" w:hAnsi="Arial" w:cs="Arial"/>
          <w:spacing w:val="-1"/>
        </w:rPr>
        <w:t>i</w:t>
      </w:r>
      <w:r>
        <w:rPr>
          <w:rFonts w:ascii="Arial" w:eastAsia="Arial" w:hAnsi="Arial" w:cs="Arial"/>
        </w:rPr>
        <w:t>es:</w:t>
      </w:r>
    </w:p>
    <w:p w:rsidR="000A5570" w:rsidRDefault="000A5570">
      <w:pPr>
        <w:spacing w:before="2" w:after="0" w:line="130" w:lineRule="exact"/>
        <w:rPr>
          <w:sz w:val="13"/>
          <w:szCs w:val="13"/>
        </w:rPr>
      </w:pPr>
    </w:p>
    <w:p w:rsidR="000A5570" w:rsidRDefault="00863EB5">
      <w:pPr>
        <w:tabs>
          <w:tab w:val="left" w:pos="1000"/>
        </w:tabs>
        <w:spacing w:after="0" w:line="240" w:lineRule="auto"/>
        <w:ind w:left="659"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rPr>
        <w:t>s</w:t>
      </w:r>
      <w:r>
        <w:rPr>
          <w:rFonts w:ascii="Arial" w:eastAsia="Arial" w:hAnsi="Arial" w:cs="Arial"/>
          <w:spacing w:val="-1"/>
        </w:rPr>
        <w:t>i</w:t>
      </w:r>
      <w:r>
        <w:rPr>
          <w:rFonts w:ascii="Arial" w:eastAsia="Arial" w:hAnsi="Arial" w:cs="Arial"/>
          <w:spacing w:val="1"/>
        </w:rPr>
        <w:t>t</w:t>
      </w:r>
      <w:r>
        <w:rPr>
          <w:rFonts w:ascii="Arial" w:eastAsia="Arial" w:hAnsi="Arial" w:cs="Arial"/>
        </w:rPr>
        <w:t>ua</w:t>
      </w:r>
      <w:r>
        <w:rPr>
          <w:rFonts w:ascii="Arial" w:eastAsia="Arial" w:hAnsi="Arial" w:cs="Arial"/>
          <w:spacing w:val="1"/>
        </w:rPr>
        <w:t>t</w:t>
      </w:r>
      <w:r>
        <w:rPr>
          <w:rFonts w:ascii="Arial" w:eastAsia="Arial" w:hAnsi="Arial" w:cs="Arial"/>
          <w:spacing w:val="-1"/>
        </w:rPr>
        <w:t>i</w:t>
      </w:r>
      <w:r>
        <w:rPr>
          <w:rFonts w:ascii="Arial" w:eastAsia="Arial" w:hAnsi="Arial" w:cs="Arial"/>
        </w:rPr>
        <w:t>onal a</w:t>
      </w:r>
      <w:r>
        <w:rPr>
          <w:rFonts w:ascii="Arial" w:eastAsia="Arial" w:hAnsi="Arial" w:cs="Arial"/>
          <w:spacing w:val="-4"/>
        </w:rPr>
        <w:t>w</w:t>
      </w:r>
      <w:r>
        <w:rPr>
          <w:rFonts w:ascii="Arial" w:eastAsia="Arial" w:hAnsi="Arial" w:cs="Arial"/>
        </w:rPr>
        <w:t>a</w:t>
      </w:r>
      <w:r>
        <w:rPr>
          <w:rFonts w:ascii="Arial" w:eastAsia="Arial" w:hAnsi="Arial" w:cs="Arial"/>
          <w:spacing w:val="1"/>
        </w:rPr>
        <w:t>r</w:t>
      </w:r>
      <w:r>
        <w:rPr>
          <w:rFonts w:ascii="Arial" w:eastAsia="Arial" w:hAnsi="Arial" w:cs="Arial"/>
        </w:rPr>
        <w:t>enes</w:t>
      </w:r>
      <w:r>
        <w:rPr>
          <w:rFonts w:ascii="Arial" w:eastAsia="Arial" w:hAnsi="Arial" w:cs="Arial"/>
          <w:spacing w:val="1"/>
        </w:rPr>
        <w:t>s</w:t>
      </w:r>
      <w:r>
        <w:rPr>
          <w:rFonts w:ascii="Arial" w:eastAsia="Arial" w:hAnsi="Arial" w:cs="Arial"/>
        </w:rPr>
        <w:t>;</w:t>
      </w:r>
    </w:p>
    <w:p w:rsidR="000A5570" w:rsidRDefault="00863EB5">
      <w:pPr>
        <w:tabs>
          <w:tab w:val="left" w:pos="1000"/>
        </w:tabs>
        <w:spacing w:before="75" w:after="0" w:line="240" w:lineRule="auto"/>
        <w:ind w:left="659"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rPr>
        <w:t>spa</w:t>
      </w:r>
      <w:r>
        <w:rPr>
          <w:rFonts w:ascii="Arial" w:eastAsia="Arial" w:hAnsi="Arial" w:cs="Arial"/>
          <w:spacing w:val="1"/>
        </w:rPr>
        <w:t>t</w:t>
      </w:r>
      <w:r>
        <w:rPr>
          <w:rFonts w:ascii="Arial" w:eastAsia="Arial" w:hAnsi="Arial" w:cs="Arial"/>
          <w:spacing w:val="-1"/>
        </w:rPr>
        <w:t>i</w:t>
      </w:r>
      <w:r>
        <w:rPr>
          <w:rFonts w:ascii="Arial" w:eastAsia="Arial" w:hAnsi="Arial" w:cs="Arial"/>
        </w:rPr>
        <w:t>al concep</w:t>
      </w:r>
      <w:r>
        <w:rPr>
          <w:rFonts w:ascii="Arial" w:eastAsia="Arial" w:hAnsi="Arial" w:cs="Arial"/>
          <w:spacing w:val="1"/>
        </w:rPr>
        <w:t>t</w:t>
      </w:r>
      <w:r>
        <w:rPr>
          <w:rFonts w:ascii="Arial" w:eastAsia="Arial" w:hAnsi="Arial" w:cs="Arial"/>
        </w:rPr>
        <w:t>ual</w:t>
      </w:r>
      <w:r>
        <w:rPr>
          <w:rFonts w:ascii="Arial" w:eastAsia="Arial" w:hAnsi="Arial" w:cs="Arial"/>
          <w:spacing w:val="-2"/>
        </w:rPr>
        <w:t xml:space="preserve"> </w:t>
      </w:r>
      <w:r>
        <w:rPr>
          <w:rFonts w:ascii="Arial" w:eastAsia="Arial" w:hAnsi="Arial" w:cs="Arial"/>
        </w:rPr>
        <w:t>ab</w:t>
      </w:r>
      <w:r>
        <w:rPr>
          <w:rFonts w:ascii="Arial" w:eastAsia="Arial" w:hAnsi="Arial" w:cs="Arial"/>
          <w:spacing w:val="-1"/>
        </w:rPr>
        <w:t>ili</w:t>
      </w:r>
      <w:r>
        <w:rPr>
          <w:rFonts w:ascii="Arial" w:eastAsia="Arial" w:hAnsi="Arial" w:cs="Arial"/>
          <w:spacing w:val="1"/>
        </w:rPr>
        <w:t>t</w:t>
      </w:r>
      <w:r>
        <w:rPr>
          <w:rFonts w:ascii="Arial" w:eastAsia="Arial" w:hAnsi="Arial" w:cs="Arial"/>
          <w:spacing w:val="-2"/>
        </w:rPr>
        <w:t>y</w:t>
      </w:r>
      <w:r>
        <w:rPr>
          <w:rFonts w:ascii="Arial" w:eastAsia="Arial" w:hAnsi="Arial" w:cs="Arial"/>
        </w:rPr>
        <w:t>:</w:t>
      </w:r>
    </w:p>
    <w:p w:rsidR="000A5570" w:rsidRDefault="00863EB5">
      <w:pPr>
        <w:tabs>
          <w:tab w:val="left" w:pos="1700"/>
        </w:tabs>
        <w:spacing w:before="58" w:after="0" w:line="240" w:lineRule="auto"/>
        <w:ind w:left="1292" w:right="-20"/>
        <w:rPr>
          <w:rFonts w:ascii="Arial" w:eastAsia="Arial" w:hAnsi="Arial" w:cs="Arial"/>
          <w:sz w:val="20"/>
          <w:szCs w:val="20"/>
        </w:rPr>
      </w:pPr>
      <w:r>
        <w:rPr>
          <w:rFonts w:ascii="Arial" w:eastAsia="Arial" w:hAnsi="Arial" w:cs="Arial"/>
          <w:sz w:val="20"/>
          <w:szCs w:val="20"/>
        </w:rPr>
        <w:t>-</w:t>
      </w:r>
      <w:r>
        <w:rPr>
          <w:rFonts w:ascii="Arial" w:eastAsia="Arial" w:hAnsi="Arial" w:cs="Arial"/>
          <w:sz w:val="20"/>
          <w:szCs w:val="20"/>
        </w:rPr>
        <w:tab/>
        <w:t>a</w:t>
      </w:r>
      <w:r>
        <w:rPr>
          <w:rFonts w:ascii="Arial" w:eastAsia="Arial" w:hAnsi="Arial" w:cs="Arial"/>
          <w:spacing w:val="1"/>
          <w:sz w:val="20"/>
          <w:szCs w:val="20"/>
        </w:rPr>
        <w:t>ss</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pacing w:val="-1"/>
          <w:sz w:val="20"/>
          <w:szCs w:val="20"/>
        </w:rPr>
        <w:t>s</w:t>
      </w:r>
      <w:r>
        <w:rPr>
          <w:rFonts w:ascii="Arial" w:eastAsia="Arial" w:hAnsi="Arial" w:cs="Arial"/>
          <w:spacing w:val="5"/>
          <w:sz w:val="20"/>
          <w:szCs w:val="20"/>
        </w:rPr>
        <w:t>m</w:t>
      </w:r>
      <w:r>
        <w:rPr>
          <w:rFonts w:ascii="Arial" w:eastAsia="Arial" w:hAnsi="Arial" w:cs="Arial"/>
          <w:sz w:val="20"/>
          <w:szCs w:val="20"/>
        </w:rPr>
        <w:t>ent</w:t>
      </w:r>
      <w:r>
        <w:rPr>
          <w:rFonts w:ascii="Arial" w:eastAsia="Arial" w:hAnsi="Arial" w:cs="Arial"/>
          <w:spacing w:val="-12"/>
          <w:sz w:val="20"/>
          <w:szCs w:val="20"/>
        </w:rPr>
        <w:t xml:space="preserve"> </w:t>
      </w:r>
      <w:r>
        <w:rPr>
          <w:rFonts w:ascii="Arial" w:eastAsia="Arial" w:hAnsi="Arial" w:cs="Arial"/>
          <w:sz w:val="20"/>
          <w:szCs w:val="20"/>
        </w:rPr>
        <w:t>of the</w:t>
      </w:r>
      <w:r>
        <w:rPr>
          <w:rFonts w:ascii="Arial" w:eastAsia="Arial" w:hAnsi="Arial" w:cs="Arial"/>
          <w:spacing w:val="-4"/>
          <w:sz w:val="20"/>
          <w:szCs w:val="20"/>
        </w:rPr>
        <w:t xml:space="preserve"> </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l</w:t>
      </w:r>
      <w:r>
        <w:rPr>
          <w:rFonts w:ascii="Arial" w:eastAsia="Arial" w:hAnsi="Arial" w:cs="Arial"/>
          <w:spacing w:val="2"/>
          <w:sz w:val="20"/>
          <w:szCs w:val="20"/>
        </w:rPr>
        <w:t>a</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4"/>
          <w:sz w:val="20"/>
          <w:szCs w:val="20"/>
        </w:rPr>
        <w:t xml:space="preserve"> </w:t>
      </w:r>
      <w:r>
        <w:rPr>
          <w:rFonts w:ascii="Arial" w:eastAsia="Arial" w:hAnsi="Arial" w:cs="Arial"/>
          <w:spacing w:val="4"/>
          <w:sz w:val="20"/>
          <w:szCs w:val="20"/>
        </w:rPr>
        <w:t>m</w:t>
      </w:r>
      <w:r>
        <w:rPr>
          <w:rFonts w:ascii="Arial" w:eastAsia="Arial" w:hAnsi="Arial" w:cs="Arial"/>
          <w:sz w:val="20"/>
          <w:szCs w:val="20"/>
        </w:rPr>
        <w:t>o</w:t>
      </w:r>
      <w:r>
        <w:rPr>
          <w:rFonts w:ascii="Arial" w:eastAsia="Arial" w:hAnsi="Arial" w:cs="Arial"/>
          <w:spacing w:val="-1"/>
          <w:sz w:val="20"/>
          <w:szCs w:val="20"/>
        </w:rPr>
        <w:t>v</w:t>
      </w:r>
      <w:r>
        <w:rPr>
          <w:rFonts w:ascii="Arial" w:eastAsia="Arial" w:hAnsi="Arial" w:cs="Arial"/>
          <w:spacing w:val="-3"/>
          <w:sz w:val="20"/>
          <w:szCs w:val="20"/>
        </w:rPr>
        <w:t>e</w:t>
      </w:r>
      <w:r>
        <w:rPr>
          <w:rFonts w:ascii="Arial" w:eastAsia="Arial" w:hAnsi="Arial" w:cs="Arial"/>
          <w:spacing w:val="4"/>
          <w:sz w:val="20"/>
          <w:szCs w:val="20"/>
        </w:rPr>
        <w:t>m</w:t>
      </w:r>
      <w:r>
        <w:rPr>
          <w:rFonts w:ascii="Arial" w:eastAsia="Arial" w:hAnsi="Arial" w:cs="Arial"/>
          <w:sz w:val="20"/>
          <w:szCs w:val="20"/>
        </w:rPr>
        <w:t>ent</w:t>
      </w:r>
      <w:r>
        <w:rPr>
          <w:rFonts w:ascii="Arial" w:eastAsia="Arial" w:hAnsi="Arial" w:cs="Arial"/>
          <w:spacing w:val="-10"/>
          <w:sz w:val="20"/>
          <w:szCs w:val="20"/>
        </w:rPr>
        <w:t xml:space="preserve"> </w:t>
      </w:r>
      <w:r>
        <w:rPr>
          <w:rFonts w:ascii="Arial" w:eastAsia="Arial" w:hAnsi="Arial" w:cs="Arial"/>
          <w:sz w:val="20"/>
          <w:szCs w:val="20"/>
        </w:rPr>
        <w:t>to</w:t>
      </w:r>
      <w:r>
        <w:rPr>
          <w:rFonts w:ascii="Arial" w:eastAsia="Arial" w:hAnsi="Arial" w:cs="Arial"/>
          <w:spacing w:val="-3"/>
          <w:sz w:val="20"/>
          <w:szCs w:val="20"/>
        </w:rPr>
        <w:t xml:space="preserve"> </w:t>
      </w:r>
      <w:r>
        <w:rPr>
          <w:rFonts w:ascii="Arial" w:eastAsia="Arial" w:hAnsi="Arial" w:cs="Arial"/>
          <w:spacing w:val="2"/>
          <w:sz w:val="20"/>
          <w:szCs w:val="20"/>
        </w:rPr>
        <w:t>f</w:t>
      </w:r>
      <w:r>
        <w:rPr>
          <w:rFonts w:ascii="Arial" w:eastAsia="Arial" w:hAnsi="Arial" w:cs="Arial"/>
          <w:spacing w:val="-1"/>
          <w:sz w:val="20"/>
          <w:szCs w:val="20"/>
        </w:rPr>
        <w:t>i</w:t>
      </w:r>
      <w:r>
        <w:rPr>
          <w:rFonts w:ascii="Arial" w:eastAsia="Arial" w:hAnsi="Arial" w:cs="Arial"/>
          <w:spacing w:val="1"/>
          <w:sz w:val="20"/>
          <w:szCs w:val="20"/>
        </w:rPr>
        <w:t>x</w:t>
      </w:r>
      <w:r>
        <w:rPr>
          <w:rFonts w:ascii="Arial" w:eastAsia="Arial" w:hAnsi="Arial" w:cs="Arial"/>
          <w:sz w:val="20"/>
          <w:szCs w:val="20"/>
        </w:rPr>
        <w:t>ed</w:t>
      </w:r>
      <w:r>
        <w:rPr>
          <w:rFonts w:ascii="Arial" w:eastAsia="Arial" w:hAnsi="Arial" w:cs="Arial"/>
          <w:spacing w:val="-5"/>
          <w:sz w:val="20"/>
          <w:szCs w:val="20"/>
        </w:rPr>
        <w:t xml:space="preserve"> </w:t>
      </w:r>
      <w:r>
        <w:rPr>
          <w:rFonts w:ascii="Arial" w:eastAsia="Arial" w:hAnsi="Arial" w:cs="Arial"/>
          <w:spacing w:val="2"/>
          <w:sz w:val="20"/>
          <w:szCs w:val="20"/>
        </w:rPr>
        <w:t>a</w:t>
      </w:r>
      <w:r>
        <w:rPr>
          <w:rFonts w:ascii="Arial" w:eastAsia="Arial" w:hAnsi="Arial" w:cs="Arial"/>
          <w:sz w:val="20"/>
          <w:szCs w:val="20"/>
        </w:rPr>
        <w:t>nd</w:t>
      </w:r>
      <w:r>
        <w:rPr>
          <w:rFonts w:ascii="Arial" w:eastAsia="Arial" w:hAnsi="Arial" w:cs="Arial"/>
          <w:spacing w:val="-4"/>
          <w:sz w:val="20"/>
          <w:szCs w:val="20"/>
        </w:rPr>
        <w:t xml:space="preserve"> </w:t>
      </w:r>
      <w:r>
        <w:rPr>
          <w:rFonts w:ascii="Arial" w:eastAsia="Arial" w:hAnsi="Arial" w:cs="Arial"/>
          <w:spacing w:val="4"/>
          <w:sz w:val="20"/>
          <w:szCs w:val="20"/>
        </w:rPr>
        <w:t>m</w:t>
      </w:r>
      <w:r>
        <w:rPr>
          <w:rFonts w:ascii="Arial" w:eastAsia="Arial" w:hAnsi="Arial" w:cs="Arial"/>
          <w:sz w:val="20"/>
          <w:szCs w:val="20"/>
        </w:rPr>
        <w:t>o</w:t>
      </w:r>
      <w:r>
        <w:rPr>
          <w:rFonts w:ascii="Arial" w:eastAsia="Arial" w:hAnsi="Arial" w:cs="Arial"/>
          <w:spacing w:val="-1"/>
          <w:sz w:val="20"/>
          <w:szCs w:val="20"/>
        </w:rPr>
        <w:t>v</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7"/>
          <w:sz w:val="20"/>
          <w:szCs w:val="20"/>
        </w:rPr>
        <w:t xml:space="preserve"> </w:t>
      </w:r>
      <w:r>
        <w:rPr>
          <w:rFonts w:ascii="Arial" w:eastAsia="Arial" w:hAnsi="Arial" w:cs="Arial"/>
          <w:spacing w:val="2"/>
          <w:sz w:val="20"/>
          <w:szCs w:val="20"/>
        </w:rPr>
        <w:t>o</w:t>
      </w:r>
      <w:r>
        <w:rPr>
          <w:rFonts w:ascii="Arial" w:eastAsia="Arial" w:hAnsi="Arial" w:cs="Arial"/>
          <w:sz w:val="20"/>
          <w:szCs w:val="20"/>
        </w:rPr>
        <w:t>b</w:t>
      </w:r>
      <w:r>
        <w:rPr>
          <w:rFonts w:ascii="Arial" w:eastAsia="Arial" w:hAnsi="Arial" w:cs="Arial"/>
          <w:spacing w:val="1"/>
          <w:sz w:val="20"/>
          <w:szCs w:val="20"/>
        </w:rPr>
        <w:t>j</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3"/>
          <w:sz w:val="20"/>
          <w:szCs w:val="20"/>
        </w:rPr>
        <w:t>s</w:t>
      </w:r>
      <w:r>
        <w:rPr>
          <w:rFonts w:ascii="Arial" w:eastAsia="Arial" w:hAnsi="Arial" w:cs="Arial"/>
          <w:sz w:val="20"/>
          <w:szCs w:val="20"/>
        </w:rPr>
        <w:t>.</w:t>
      </w:r>
    </w:p>
    <w:p w:rsidR="000A5570" w:rsidRDefault="000A5570">
      <w:pPr>
        <w:spacing w:before="5" w:after="0" w:line="130" w:lineRule="exact"/>
        <w:rPr>
          <w:sz w:val="13"/>
          <w:szCs w:val="13"/>
        </w:rPr>
      </w:pPr>
    </w:p>
    <w:p w:rsidR="000A5570" w:rsidRDefault="00863EB5">
      <w:pPr>
        <w:tabs>
          <w:tab w:val="left" w:pos="1000"/>
        </w:tabs>
        <w:spacing w:after="0" w:line="240" w:lineRule="auto"/>
        <w:ind w:left="658"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rPr>
        <w:t>co</w:t>
      </w:r>
      <w:r>
        <w:rPr>
          <w:rFonts w:ascii="Arial" w:eastAsia="Arial" w:hAnsi="Arial" w:cs="Arial"/>
          <w:spacing w:val="1"/>
        </w:rPr>
        <w:t>mm</w:t>
      </w:r>
      <w:r>
        <w:rPr>
          <w:rFonts w:ascii="Arial" w:eastAsia="Arial" w:hAnsi="Arial" w:cs="Arial"/>
        </w:rPr>
        <w:t>un</w:t>
      </w:r>
      <w:r>
        <w:rPr>
          <w:rFonts w:ascii="Arial" w:eastAsia="Arial" w:hAnsi="Arial" w:cs="Arial"/>
          <w:spacing w:val="-1"/>
        </w:rPr>
        <w:t>i</w:t>
      </w:r>
      <w:r>
        <w:rPr>
          <w:rFonts w:ascii="Arial" w:eastAsia="Arial" w:hAnsi="Arial" w:cs="Arial"/>
        </w:rPr>
        <w:t>c</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ons</w:t>
      </w:r>
      <w:r>
        <w:rPr>
          <w:rFonts w:ascii="Arial" w:eastAsia="Arial" w:hAnsi="Arial" w:cs="Arial"/>
          <w:spacing w:val="1"/>
        </w:rPr>
        <w:t xml:space="preserve"> </w:t>
      </w:r>
      <w:r>
        <w:rPr>
          <w:rFonts w:ascii="Arial" w:eastAsia="Arial" w:hAnsi="Arial" w:cs="Arial"/>
          <w:spacing w:val="-2"/>
        </w:rPr>
        <w:t>s</w:t>
      </w:r>
      <w:r>
        <w:rPr>
          <w:rFonts w:ascii="Arial" w:eastAsia="Arial" w:hAnsi="Arial" w:cs="Arial"/>
          <w:spacing w:val="2"/>
        </w:rPr>
        <w:t>k</w:t>
      </w:r>
      <w:r>
        <w:rPr>
          <w:rFonts w:ascii="Arial" w:eastAsia="Arial" w:hAnsi="Arial" w:cs="Arial"/>
          <w:spacing w:val="-1"/>
        </w:rPr>
        <w:t>ill</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w:t>
      </w:r>
      <w:r>
        <w:rPr>
          <w:rFonts w:ascii="Arial" w:eastAsia="Arial" w:hAnsi="Arial" w:cs="Arial"/>
          <w:spacing w:val="-1"/>
        </w:rPr>
        <w:t>w</w:t>
      </w:r>
      <w:r>
        <w:rPr>
          <w:rFonts w:ascii="Arial" w:eastAsia="Arial" w:hAnsi="Arial" w:cs="Arial"/>
          <w:spacing w:val="1"/>
        </w:rPr>
        <w:t>r</w:t>
      </w:r>
      <w:r>
        <w:rPr>
          <w:rFonts w:ascii="Arial" w:eastAsia="Arial" w:hAnsi="Arial" w:cs="Arial"/>
          <w:spacing w:val="-1"/>
        </w:rPr>
        <w:t>i</w:t>
      </w:r>
      <w:r>
        <w:rPr>
          <w:rFonts w:ascii="Arial" w:eastAsia="Arial" w:hAnsi="Arial" w:cs="Arial"/>
          <w:spacing w:val="1"/>
        </w:rPr>
        <w:t>tt</w:t>
      </w:r>
      <w:r>
        <w:rPr>
          <w:rFonts w:ascii="Arial" w:eastAsia="Arial" w:hAnsi="Arial" w:cs="Arial"/>
        </w:rPr>
        <w:t>en</w:t>
      </w:r>
      <w:r>
        <w:rPr>
          <w:rFonts w:ascii="Arial" w:eastAsia="Arial" w:hAnsi="Arial" w:cs="Arial"/>
          <w:spacing w:val="-2"/>
        </w:rPr>
        <w:t xml:space="preserve"> </w:t>
      </w:r>
      <w:r>
        <w:rPr>
          <w:rFonts w:ascii="Arial" w:eastAsia="Arial" w:hAnsi="Arial" w:cs="Arial"/>
        </w:rPr>
        <w:t>and</w:t>
      </w:r>
      <w:r>
        <w:rPr>
          <w:rFonts w:ascii="Arial" w:eastAsia="Arial" w:hAnsi="Arial" w:cs="Arial"/>
          <w:spacing w:val="1"/>
        </w:rPr>
        <w:t xml:space="preserve"> </w:t>
      </w:r>
      <w:r>
        <w:rPr>
          <w:rFonts w:ascii="Arial" w:eastAsia="Arial" w:hAnsi="Arial" w:cs="Arial"/>
          <w:spacing w:val="-3"/>
        </w:rPr>
        <w:t>o</w:t>
      </w:r>
      <w:r>
        <w:rPr>
          <w:rFonts w:ascii="Arial" w:eastAsia="Arial" w:hAnsi="Arial" w:cs="Arial"/>
          <w:spacing w:val="1"/>
        </w:rPr>
        <w:t>r</w:t>
      </w:r>
      <w:r>
        <w:rPr>
          <w:rFonts w:ascii="Arial" w:eastAsia="Arial" w:hAnsi="Arial" w:cs="Arial"/>
        </w:rPr>
        <w:t>a</w:t>
      </w:r>
      <w:r>
        <w:rPr>
          <w:rFonts w:ascii="Arial" w:eastAsia="Arial" w:hAnsi="Arial" w:cs="Arial"/>
          <w:spacing w:val="-1"/>
        </w:rPr>
        <w:t>l</w:t>
      </w:r>
      <w:r>
        <w:rPr>
          <w:rFonts w:ascii="Arial" w:eastAsia="Arial" w:hAnsi="Arial" w:cs="Arial"/>
          <w:spacing w:val="2"/>
        </w:rPr>
        <w:t>)</w:t>
      </w:r>
      <w:r>
        <w:rPr>
          <w:rFonts w:ascii="Arial" w:eastAsia="Arial" w:hAnsi="Arial" w:cs="Arial"/>
        </w:rPr>
        <w:t>:</w:t>
      </w:r>
    </w:p>
    <w:p w:rsidR="000A5570" w:rsidRDefault="00863EB5">
      <w:pPr>
        <w:tabs>
          <w:tab w:val="left" w:pos="1700"/>
        </w:tabs>
        <w:spacing w:before="60" w:after="0" w:line="240" w:lineRule="auto"/>
        <w:ind w:left="1292" w:right="-20"/>
        <w:rPr>
          <w:rFonts w:ascii="Arial" w:eastAsia="Arial" w:hAnsi="Arial" w:cs="Arial"/>
          <w:sz w:val="20"/>
          <w:szCs w:val="20"/>
        </w:rPr>
      </w:pPr>
      <w:r>
        <w:rPr>
          <w:rFonts w:ascii="Arial" w:eastAsia="Arial" w:hAnsi="Arial" w:cs="Arial"/>
          <w:sz w:val="20"/>
          <w:szCs w:val="20"/>
        </w:rPr>
        <w:t>-</w:t>
      </w:r>
      <w:r>
        <w:rPr>
          <w:rFonts w:ascii="Arial" w:eastAsia="Arial" w:hAnsi="Arial" w:cs="Arial"/>
          <w:sz w:val="20"/>
          <w:szCs w:val="20"/>
        </w:rPr>
        <w:tab/>
        <w:t>e</w:t>
      </w:r>
      <w:r>
        <w:rPr>
          <w:rFonts w:ascii="Arial" w:eastAsia="Arial" w:hAnsi="Arial" w:cs="Arial"/>
          <w:spacing w:val="2"/>
          <w:sz w:val="20"/>
          <w:szCs w:val="20"/>
        </w:rPr>
        <w:t>ff</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1"/>
          <w:sz w:val="20"/>
          <w:szCs w:val="20"/>
        </w:rPr>
        <w:t>iv</w:t>
      </w:r>
      <w:r>
        <w:rPr>
          <w:rFonts w:ascii="Arial" w:eastAsia="Arial" w:hAnsi="Arial" w:cs="Arial"/>
          <w:sz w:val="20"/>
          <w:szCs w:val="20"/>
        </w:rPr>
        <w:t>e</w:t>
      </w:r>
      <w:r>
        <w:rPr>
          <w:rFonts w:ascii="Arial" w:eastAsia="Arial" w:hAnsi="Arial" w:cs="Arial"/>
          <w:spacing w:val="-8"/>
          <w:sz w:val="20"/>
          <w:szCs w:val="20"/>
        </w:rPr>
        <w:t xml:space="preserve"> </w:t>
      </w:r>
      <w:r>
        <w:rPr>
          <w:rFonts w:ascii="Arial" w:eastAsia="Arial" w:hAnsi="Arial" w:cs="Arial"/>
          <w:sz w:val="20"/>
          <w:szCs w:val="20"/>
        </w:rPr>
        <w:t>pa</w:t>
      </w:r>
      <w:r>
        <w:rPr>
          <w:rFonts w:ascii="Arial" w:eastAsia="Arial" w:hAnsi="Arial" w:cs="Arial"/>
          <w:spacing w:val="1"/>
          <w:sz w:val="20"/>
          <w:szCs w:val="20"/>
        </w:rPr>
        <w:t>r</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pacing w:val="2"/>
          <w:sz w:val="20"/>
          <w:szCs w:val="20"/>
        </w:rPr>
        <w:t>p</w:t>
      </w:r>
      <w:r>
        <w:rPr>
          <w:rFonts w:ascii="Arial" w:eastAsia="Arial" w:hAnsi="Arial" w:cs="Arial"/>
          <w:sz w:val="20"/>
          <w:szCs w:val="20"/>
        </w:rPr>
        <w:t>at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12"/>
          <w:sz w:val="20"/>
          <w:szCs w:val="20"/>
        </w:rPr>
        <w:t xml:space="preserve"> </w:t>
      </w:r>
      <w:r>
        <w:rPr>
          <w:rFonts w:ascii="Arial" w:eastAsia="Arial" w:hAnsi="Arial" w:cs="Arial"/>
          <w:sz w:val="20"/>
          <w:szCs w:val="20"/>
        </w:rPr>
        <w:t>as</w:t>
      </w:r>
      <w:r>
        <w:rPr>
          <w:rFonts w:ascii="Arial" w:eastAsia="Arial" w:hAnsi="Arial" w:cs="Arial"/>
          <w:spacing w:val="1"/>
          <w:sz w:val="20"/>
          <w:szCs w:val="20"/>
        </w:rPr>
        <w:t xml:space="preserve"> </w:t>
      </w:r>
      <w:r>
        <w:rPr>
          <w:rFonts w:ascii="Arial" w:eastAsia="Arial" w:hAnsi="Arial" w:cs="Arial"/>
          <w:sz w:val="20"/>
          <w:szCs w:val="20"/>
        </w:rPr>
        <w:t>a</w:t>
      </w:r>
      <w:r>
        <w:rPr>
          <w:rFonts w:ascii="Arial" w:eastAsia="Arial" w:hAnsi="Arial" w:cs="Arial"/>
          <w:spacing w:val="1"/>
          <w:sz w:val="20"/>
          <w:szCs w:val="20"/>
        </w:rPr>
        <w:t xml:space="preserve"> </w:t>
      </w:r>
      <w:r>
        <w:rPr>
          <w:rFonts w:ascii="Arial" w:eastAsia="Arial" w:hAnsi="Arial" w:cs="Arial"/>
          <w:spacing w:val="4"/>
          <w:sz w:val="20"/>
          <w:szCs w:val="20"/>
        </w:rPr>
        <w:t>m</w:t>
      </w:r>
      <w:r>
        <w:rPr>
          <w:rFonts w:ascii="Arial" w:eastAsia="Arial" w:hAnsi="Arial" w:cs="Arial"/>
          <w:spacing w:val="-3"/>
          <w:sz w:val="20"/>
          <w:szCs w:val="20"/>
        </w:rPr>
        <w:t>e</w:t>
      </w:r>
      <w:r>
        <w:rPr>
          <w:rFonts w:ascii="Arial" w:eastAsia="Arial" w:hAnsi="Arial" w:cs="Arial"/>
          <w:spacing w:val="4"/>
          <w:sz w:val="20"/>
          <w:szCs w:val="20"/>
        </w:rPr>
        <w:t>m</w:t>
      </w:r>
      <w:r>
        <w:rPr>
          <w:rFonts w:ascii="Arial" w:eastAsia="Arial" w:hAnsi="Arial" w:cs="Arial"/>
          <w:sz w:val="20"/>
          <w:szCs w:val="20"/>
        </w:rPr>
        <w:t>ber</w:t>
      </w:r>
      <w:r>
        <w:rPr>
          <w:rFonts w:ascii="Arial" w:eastAsia="Arial" w:hAnsi="Arial" w:cs="Arial"/>
          <w:spacing w:val="-7"/>
          <w:sz w:val="20"/>
          <w:szCs w:val="20"/>
        </w:rPr>
        <w:t xml:space="preserve"> </w:t>
      </w:r>
      <w:r>
        <w:rPr>
          <w:rFonts w:ascii="Arial" w:eastAsia="Arial" w:hAnsi="Arial" w:cs="Arial"/>
          <w:spacing w:val="-3"/>
          <w:sz w:val="20"/>
          <w:szCs w:val="20"/>
        </w:rPr>
        <w:t>o</w:t>
      </w:r>
      <w:r>
        <w:rPr>
          <w:rFonts w:ascii="Arial" w:eastAsia="Arial" w:hAnsi="Arial" w:cs="Arial"/>
          <w:sz w:val="20"/>
          <w:szCs w:val="20"/>
        </w:rPr>
        <w:t>f a</w:t>
      </w:r>
      <w:r>
        <w:rPr>
          <w:rFonts w:ascii="Arial" w:eastAsia="Arial" w:hAnsi="Arial" w:cs="Arial"/>
          <w:spacing w:val="-2"/>
          <w:sz w:val="20"/>
          <w:szCs w:val="20"/>
        </w:rPr>
        <w:t xml:space="preserve"> </w:t>
      </w:r>
      <w:r>
        <w:rPr>
          <w:rFonts w:ascii="Arial" w:eastAsia="Arial" w:hAnsi="Arial" w:cs="Arial"/>
          <w:sz w:val="20"/>
          <w:szCs w:val="20"/>
        </w:rPr>
        <w:t>tea</w:t>
      </w:r>
      <w:r>
        <w:rPr>
          <w:rFonts w:ascii="Arial" w:eastAsia="Arial" w:hAnsi="Arial" w:cs="Arial"/>
          <w:spacing w:val="6"/>
          <w:sz w:val="20"/>
          <w:szCs w:val="20"/>
        </w:rPr>
        <w:t>m</w:t>
      </w:r>
      <w:r>
        <w:rPr>
          <w:rFonts w:ascii="Arial" w:eastAsia="Arial" w:hAnsi="Arial" w:cs="Arial"/>
          <w:sz w:val="20"/>
          <w:szCs w:val="20"/>
        </w:rPr>
        <w:t>;</w:t>
      </w:r>
    </w:p>
    <w:p w:rsidR="000A5570" w:rsidRDefault="000A5570">
      <w:pPr>
        <w:spacing w:before="8" w:after="0" w:line="110" w:lineRule="exact"/>
        <w:rPr>
          <w:sz w:val="11"/>
          <w:szCs w:val="11"/>
        </w:rPr>
      </w:pPr>
    </w:p>
    <w:p w:rsidR="000A5570" w:rsidRDefault="00863EB5">
      <w:pPr>
        <w:tabs>
          <w:tab w:val="left" w:pos="1700"/>
        </w:tabs>
        <w:spacing w:after="0" w:line="240" w:lineRule="auto"/>
        <w:ind w:left="1292" w:right="-20"/>
        <w:rPr>
          <w:rFonts w:ascii="Arial" w:eastAsia="Arial" w:hAnsi="Arial" w:cs="Arial"/>
          <w:sz w:val="20"/>
          <w:szCs w:val="20"/>
        </w:rPr>
      </w:pPr>
      <w:r>
        <w:rPr>
          <w:rFonts w:ascii="Arial" w:eastAsia="Arial" w:hAnsi="Arial" w:cs="Arial"/>
          <w:sz w:val="20"/>
          <w:szCs w:val="20"/>
        </w:rPr>
        <w:t>-</w:t>
      </w:r>
      <w:r>
        <w:rPr>
          <w:rFonts w:ascii="Arial" w:eastAsia="Arial" w:hAnsi="Arial" w:cs="Arial"/>
          <w:sz w:val="20"/>
          <w:szCs w:val="20"/>
        </w:rPr>
        <w:tab/>
      </w:r>
      <w:r>
        <w:rPr>
          <w:rFonts w:ascii="Arial" w:eastAsia="Arial" w:hAnsi="Arial" w:cs="Arial"/>
          <w:spacing w:val="-1"/>
          <w:sz w:val="20"/>
          <w:szCs w:val="20"/>
        </w:rPr>
        <w:t>v</w:t>
      </w:r>
      <w:r>
        <w:rPr>
          <w:rFonts w:ascii="Arial" w:eastAsia="Arial" w:hAnsi="Arial" w:cs="Arial"/>
          <w:sz w:val="20"/>
          <w:szCs w:val="20"/>
        </w:rPr>
        <w:t>o</w:t>
      </w:r>
      <w:r>
        <w:rPr>
          <w:rFonts w:ascii="Arial" w:eastAsia="Arial" w:hAnsi="Arial" w:cs="Arial"/>
          <w:spacing w:val="1"/>
          <w:sz w:val="20"/>
          <w:szCs w:val="20"/>
        </w:rPr>
        <w:t>c</w:t>
      </w:r>
      <w:r>
        <w:rPr>
          <w:rFonts w:ascii="Arial" w:eastAsia="Arial" w:hAnsi="Arial" w:cs="Arial"/>
          <w:sz w:val="20"/>
          <w:szCs w:val="20"/>
        </w:rPr>
        <w:t>a</w:t>
      </w:r>
      <w:r>
        <w:rPr>
          <w:rFonts w:ascii="Arial" w:eastAsia="Arial" w:hAnsi="Arial" w:cs="Arial"/>
          <w:spacing w:val="2"/>
          <w:sz w:val="20"/>
          <w:szCs w:val="20"/>
        </w:rPr>
        <w:t>b</w:t>
      </w:r>
      <w:r>
        <w:rPr>
          <w:rFonts w:ascii="Arial" w:eastAsia="Arial" w:hAnsi="Arial" w:cs="Arial"/>
          <w:sz w:val="20"/>
          <w:szCs w:val="20"/>
        </w:rPr>
        <w:t>u</w:t>
      </w:r>
      <w:r>
        <w:rPr>
          <w:rFonts w:ascii="Arial" w:eastAsia="Arial" w:hAnsi="Arial" w:cs="Arial"/>
          <w:spacing w:val="1"/>
          <w:sz w:val="20"/>
          <w:szCs w:val="20"/>
        </w:rPr>
        <w:t>l</w:t>
      </w:r>
      <w:r>
        <w:rPr>
          <w:rFonts w:ascii="Arial" w:eastAsia="Arial" w:hAnsi="Arial" w:cs="Arial"/>
          <w:sz w:val="20"/>
          <w:szCs w:val="20"/>
        </w:rPr>
        <w:t>a</w:t>
      </w:r>
      <w:r>
        <w:rPr>
          <w:rFonts w:ascii="Arial" w:eastAsia="Arial" w:hAnsi="Arial" w:cs="Arial"/>
          <w:spacing w:val="3"/>
          <w:sz w:val="20"/>
          <w:szCs w:val="20"/>
        </w:rPr>
        <w:t>r</w:t>
      </w:r>
      <w:r>
        <w:rPr>
          <w:rFonts w:ascii="Arial" w:eastAsia="Arial" w:hAnsi="Arial" w:cs="Arial"/>
          <w:sz w:val="20"/>
          <w:szCs w:val="20"/>
        </w:rPr>
        <w:t>y</w:t>
      </w:r>
      <w:r>
        <w:rPr>
          <w:rFonts w:ascii="Arial" w:eastAsia="Arial" w:hAnsi="Arial" w:cs="Arial"/>
          <w:spacing w:val="-12"/>
          <w:sz w:val="20"/>
          <w:szCs w:val="20"/>
        </w:rPr>
        <w:t xml:space="preserve"> </w:t>
      </w:r>
      <w:r>
        <w:rPr>
          <w:rFonts w:ascii="Arial" w:eastAsia="Arial" w:hAnsi="Arial" w:cs="Arial"/>
          <w:sz w:val="20"/>
          <w:szCs w:val="20"/>
        </w:rPr>
        <w:t>and</w:t>
      </w:r>
      <w:r>
        <w:rPr>
          <w:rFonts w:ascii="Arial" w:eastAsia="Arial" w:hAnsi="Arial" w:cs="Arial"/>
          <w:spacing w:val="-1"/>
          <w:sz w:val="20"/>
          <w:szCs w:val="20"/>
        </w:rPr>
        <w:t xml:space="preserve"> v</w:t>
      </w:r>
      <w:r>
        <w:rPr>
          <w:rFonts w:ascii="Arial" w:eastAsia="Arial" w:hAnsi="Arial" w:cs="Arial"/>
          <w:sz w:val="20"/>
          <w:szCs w:val="20"/>
        </w:rPr>
        <w:t>e</w:t>
      </w:r>
      <w:r>
        <w:rPr>
          <w:rFonts w:ascii="Arial" w:eastAsia="Arial" w:hAnsi="Arial" w:cs="Arial"/>
          <w:spacing w:val="3"/>
          <w:sz w:val="20"/>
          <w:szCs w:val="20"/>
        </w:rPr>
        <w:t>r</w:t>
      </w:r>
      <w:r>
        <w:rPr>
          <w:rFonts w:ascii="Arial" w:eastAsia="Arial" w:hAnsi="Arial" w:cs="Arial"/>
          <w:sz w:val="20"/>
          <w:szCs w:val="20"/>
        </w:rPr>
        <w:t>bal</w:t>
      </w:r>
      <w:r>
        <w:rPr>
          <w:rFonts w:ascii="Arial" w:eastAsia="Arial" w:hAnsi="Arial" w:cs="Arial"/>
          <w:spacing w:val="-4"/>
          <w:sz w:val="20"/>
          <w:szCs w:val="20"/>
        </w:rPr>
        <w:t xml:space="preserve"> </w:t>
      </w:r>
      <w:r>
        <w:rPr>
          <w:rFonts w:ascii="Arial" w:eastAsia="Arial" w:hAnsi="Arial" w:cs="Arial"/>
          <w:sz w:val="20"/>
          <w:szCs w:val="20"/>
        </w:rPr>
        <w:t>e</w:t>
      </w:r>
      <w:r>
        <w:rPr>
          <w:rFonts w:ascii="Arial" w:eastAsia="Arial" w:hAnsi="Arial" w:cs="Arial"/>
          <w:spacing w:val="1"/>
          <w:sz w:val="20"/>
          <w:szCs w:val="20"/>
        </w:rPr>
        <w:t>x</w:t>
      </w:r>
      <w:r>
        <w:rPr>
          <w:rFonts w:ascii="Arial" w:eastAsia="Arial" w:hAnsi="Arial" w:cs="Arial"/>
          <w:sz w:val="20"/>
          <w:szCs w:val="20"/>
        </w:rPr>
        <w:t>p</w:t>
      </w:r>
      <w:r>
        <w:rPr>
          <w:rFonts w:ascii="Arial" w:eastAsia="Arial" w:hAnsi="Arial" w:cs="Arial"/>
          <w:spacing w:val="3"/>
          <w:sz w:val="20"/>
          <w:szCs w:val="20"/>
        </w:rPr>
        <w:t>r</w:t>
      </w:r>
      <w:r>
        <w:rPr>
          <w:rFonts w:ascii="Arial" w:eastAsia="Arial" w:hAnsi="Arial" w:cs="Arial"/>
          <w:sz w:val="20"/>
          <w:szCs w:val="20"/>
        </w:rPr>
        <w:t>e</w:t>
      </w:r>
      <w:r>
        <w:rPr>
          <w:rFonts w:ascii="Arial" w:eastAsia="Arial" w:hAnsi="Arial" w:cs="Arial"/>
          <w:spacing w:val="1"/>
          <w:sz w:val="20"/>
          <w:szCs w:val="20"/>
        </w:rPr>
        <w:t>ss</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11"/>
          <w:sz w:val="20"/>
          <w:szCs w:val="20"/>
        </w:rPr>
        <w:t xml:space="preserve"> </w:t>
      </w:r>
      <w:r>
        <w:rPr>
          <w:rFonts w:ascii="Arial" w:eastAsia="Arial" w:hAnsi="Arial" w:cs="Arial"/>
          <w:spacing w:val="1"/>
          <w:sz w:val="20"/>
          <w:szCs w:val="20"/>
        </w:rPr>
        <w:t>c</w:t>
      </w:r>
      <w:r>
        <w:rPr>
          <w:rFonts w:ascii="Arial" w:eastAsia="Arial" w:hAnsi="Arial" w:cs="Arial"/>
          <w:sz w:val="20"/>
          <w:szCs w:val="20"/>
        </w:rPr>
        <w:t>a</w:t>
      </w:r>
      <w:r>
        <w:rPr>
          <w:rFonts w:ascii="Arial" w:eastAsia="Arial" w:hAnsi="Arial" w:cs="Arial"/>
          <w:spacing w:val="2"/>
          <w:sz w:val="20"/>
          <w:szCs w:val="20"/>
        </w:rPr>
        <w:t>p</w:t>
      </w:r>
      <w:r>
        <w:rPr>
          <w:rFonts w:ascii="Arial" w:eastAsia="Arial" w:hAnsi="Arial" w:cs="Arial"/>
          <w:sz w:val="20"/>
          <w:szCs w:val="20"/>
        </w:rPr>
        <w:t>a</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pacing w:val="5"/>
          <w:sz w:val="20"/>
          <w:szCs w:val="20"/>
        </w:rPr>
        <w:t>t</w:t>
      </w:r>
      <w:r>
        <w:rPr>
          <w:rFonts w:ascii="Arial" w:eastAsia="Arial" w:hAnsi="Arial" w:cs="Arial"/>
          <w:spacing w:val="-2"/>
          <w:sz w:val="20"/>
          <w:szCs w:val="20"/>
        </w:rPr>
        <w:t>y</w:t>
      </w:r>
      <w:r>
        <w:rPr>
          <w:rFonts w:ascii="Arial" w:eastAsia="Arial" w:hAnsi="Arial" w:cs="Arial"/>
          <w:sz w:val="20"/>
          <w:szCs w:val="20"/>
        </w:rPr>
        <w:t>.</w:t>
      </w:r>
    </w:p>
    <w:p w:rsidR="000A5570" w:rsidRDefault="000A5570">
      <w:pPr>
        <w:spacing w:before="5" w:after="0" w:line="130" w:lineRule="exact"/>
        <w:rPr>
          <w:sz w:val="13"/>
          <w:szCs w:val="13"/>
        </w:rPr>
      </w:pPr>
    </w:p>
    <w:p w:rsidR="000A5570" w:rsidRDefault="00863EB5">
      <w:pPr>
        <w:tabs>
          <w:tab w:val="left" w:pos="1000"/>
        </w:tabs>
        <w:spacing w:after="0" w:line="240" w:lineRule="auto"/>
        <w:ind w:left="658"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rPr>
        <w:t>nu</w:t>
      </w:r>
      <w:r>
        <w:rPr>
          <w:rFonts w:ascii="Arial" w:eastAsia="Arial" w:hAnsi="Arial" w:cs="Arial"/>
          <w:spacing w:val="1"/>
        </w:rPr>
        <w:t>m</w:t>
      </w:r>
      <w:r>
        <w:rPr>
          <w:rFonts w:ascii="Arial" w:eastAsia="Arial" w:hAnsi="Arial" w:cs="Arial"/>
        </w:rPr>
        <w:t>e</w:t>
      </w:r>
      <w:r>
        <w:rPr>
          <w:rFonts w:ascii="Arial" w:eastAsia="Arial" w:hAnsi="Arial" w:cs="Arial"/>
          <w:spacing w:val="1"/>
        </w:rPr>
        <w:t>r</w:t>
      </w:r>
      <w:r>
        <w:rPr>
          <w:rFonts w:ascii="Arial" w:eastAsia="Arial" w:hAnsi="Arial" w:cs="Arial"/>
          <w:spacing w:val="-1"/>
        </w:rPr>
        <w:t>i</w:t>
      </w:r>
      <w:r>
        <w:rPr>
          <w:rFonts w:ascii="Arial" w:eastAsia="Arial" w:hAnsi="Arial" w:cs="Arial"/>
        </w:rPr>
        <w:t>cal a</w:t>
      </w:r>
      <w:r>
        <w:rPr>
          <w:rFonts w:ascii="Arial" w:eastAsia="Arial" w:hAnsi="Arial" w:cs="Arial"/>
          <w:spacing w:val="-3"/>
        </w:rPr>
        <w:t>p</w:t>
      </w:r>
      <w:r>
        <w:rPr>
          <w:rFonts w:ascii="Arial" w:eastAsia="Arial" w:hAnsi="Arial" w:cs="Arial"/>
          <w:spacing w:val="1"/>
        </w:rPr>
        <w:t>t</w:t>
      </w:r>
      <w:r>
        <w:rPr>
          <w:rFonts w:ascii="Arial" w:eastAsia="Arial" w:hAnsi="Arial" w:cs="Arial"/>
          <w:spacing w:val="-1"/>
        </w:rPr>
        <w:t>i</w:t>
      </w:r>
      <w:r>
        <w:rPr>
          <w:rFonts w:ascii="Arial" w:eastAsia="Arial" w:hAnsi="Arial" w:cs="Arial"/>
          <w:spacing w:val="1"/>
        </w:rPr>
        <w:t>t</w:t>
      </w:r>
      <w:r>
        <w:rPr>
          <w:rFonts w:ascii="Arial" w:eastAsia="Arial" w:hAnsi="Arial" w:cs="Arial"/>
        </w:rPr>
        <w:t>ude;</w:t>
      </w:r>
    </w:p>
    <w:p w:rsidR="000A5570" w:rsidRDefault="00863EB5">
      <w:pPr>
        <w:tabs>
          <w:tab w:val="left" w:pos="1000"/>
        </w:tabs>
        <w:spacing w:before="75" w:after="0" w:line="240" w:lineRule="auto"/>
        <w:ind w:left="659"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rPr>
        <w:t>s</w:t>
      </w:r>
      <w:r>
        <w:rPr>
          <w:rFonts w:ascii="Arial" w:eastAsia="Arial" w:hAnsi="Arial" w:cs="Arial"/>
          <w:spacing w:val="-1"/>
        </w:rPr>
        <w:t>i</w:t>
      </w:r>
      <w:r>
        <w:rPr>
          <w:rFonts w:ascii="Arial" w:eastAsia="Arial" w:hAnsi="Arial" w:cs="Arial"/>
          <w:spacing w:val="1"/>
        </w:rPr>
        <w:t>m</w:t>
      </w:r>
      <w:r>
        <w:rPr>
          <w:rFonts w:ascii="Arial" w:eastAsia="Arial" w:hAnsi="Arial" w:cs="Arial"/>
        </w:rPr>
        <w:t>u</w:t>
      </w:r>
      <w:r>
        <w:rPr>
          <w:rFonts w:ascii="Arial" w:eastAsia="Arial" w:hAnsi="Arial" w:cs="Arial"/>
          <w:spacing w:val="-1"/>
        </w:rPr>
        <w:t>l</w:t>
      </w:r>
      <w:r>
        <w:rPr>
          <w:rFonts w:ascii="Arial" w:eastAsia="Arial" w:hAnsi="Arial" w:cs="Arial"/>
          <w:spacing w:val="1"/>
        </w:rPr>
        <w:t>t</w:t>
      </w:r>
      <w:r>
        <w:rPr>
          <w:rFonts w:ascii="Arial" w:eastAsia="Arial" w:hAnsi="Arial" w:cs="Arial"/>
        </w:rPr>
        <w:t>aneous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a</w:t>
      </w:r>
      <w:r>
        <w:rPr>
          <w:rFonts w:ascii="Arial" w:eastAsia="Arial" w:hAnsi="Arial" w:cs="Arial"/>
          <w:spacing w:val="-2"/>
        </w:rPr>
        <w:t>s</w:t>
      </w:r>
      <w:r>
        <w:rPr>
          <w:rFonts w:ascii="Arial" w:eastAsia="Arial" w:hAnsi="Arial" w:cs="Arial"/>
          <w:spacing w:val="2"/>
        </w:rPr>
        <w:t>k</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1"/>
        </w:rPr>
        <w:t xml:space="preserve"> </w:t>
      </w:r>
      <w:r>
        <w:rPr>
          <w:rFonts w:ascii="Arial" w:eastAsia="Arial" w:hAnsi="Arial" w:cs="Arial"/>
        </w:rPr>
        <w:t>c</w:t>
      </w:r>
      <w:r>
        <w:rPr>
          <w:rFonts w:ascii="Arial" w:eastAsia="Arial" w:hAnsi="Arial" w:cs="Arial"/>
          <w:spacing w:val="-3"/>
        </w:rPr>
        <w:t>a</w:t>
      </w:r>
      <w:r>
        <w:rPr>
          <w:rFonts w:ascii="Arial" w:eastAsia="Arial" w:hAnsi="Arial" w:cs="Arial"/>
        </w:rPr>
        <w:t>pab</w:t>
      </w:r>
      <w:r>
        <w:rPr>
          <w:rFonts w:ascii="Arial" w:eastAsia="Arial" w:hAnsi="Arial" w:cs="Arial"/>
          <w:spacing w:val="-1"/>
        </w:rPr>
        <w:t>ili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1"/>
        </w:rPr>
        <w:t>l</w:t>
      </w:r>
      <w:r>
        <w:rPr>
          <w:rFonts w:ascii="Arial" w:eastAsia="Arial" w:hAnsi="Arial" w:cs="Arial"/>
          <w:spacing w:val="1"/>
        </w:rPr>
        <w:t>t</w:t>
      </w:r>
      <w:r>
        <w:rPr>
          <w:rFonts w:ascii="Arial" w:eastAsia="Arial" w:hAnsi="Arial" w:cs="Arial"/>
        </w:rPr>
        <w:t>i</w:t>
      </w:r>
      <w:r>
        <w:rPr>
          <w:rFonts w:ascii="Arial" w:eastAsia="Arial" w:hAnsi="Arial" w:cs="Arial"/>
          <w:spacing w:val="1"/>
        </w:rPr>
        <w:t>-t</w:t>
      </w:r>
      <w:r>
        <w:rPr>
          <w:rFonts w:ascii="Arial" w:eastAsia="Arial" w:hAnsi="Arial" w:cs="Arial"/>
        </w:rPr>
        <w:t>a</w:t>
      </w:r>
      <w:r>
        <w:rPr>
          <w:rFonts w:ascii="Arial" w:eastAsia="Arial" w:hAnsi="Arial" w:cs="Arial"/>
          <w:spacing w:val="-2"/>
        </w:rPr>
        <w:t>s</w:t>
      </w:r>
      <w:r>
        <w:rPr>
          <w:rFonts w:ascii="Arial" w:eastAsia="Arial" w:hAnsi="Arial" w:cs="Arial"/>
          <w:spacing w:val="2"/>
        </w:rPr>
        <w:t>k</w:t>
      </w:r>
      <w:r>
        <w:rPr>
          <w:rFonts w:ascii="Arial" w:eastAsia="Arial" w:hAnsi="Arial" w:cs="Arial"/>
          <w:spacing w:val="-1"/>
        </w:rPr>
        <w:t>i</w:t>
      </w:r>
      <w:r>
        <w:rPr>
          <w:rFonts w:ascii="Arial" w:eastAsia="Arial" w:hAnsi="Arial" w:cs="Arial"/>
          <w:spacing w:val="-3"/>
        </w:rPr>
        <w:t>n</w:t>
      </w:r>
      <w:r>
        <w:rPr>
          <w:rFonts w:ascii="Arial" w:eastAsia="Arial" w:hAnsi="Arial" w:cs="Arial"/>
        </w:rPr>
        <w:t>g] :</w:t>
      </w:r>
    </w:p>
    <w:p w:rsidR="000A5570" w:rsidRDefault="00863EB5">
      <w:pPr>
        <w:tabs>
          <w:tab w:val="left" w:pos="1700"/>
        </w:tabs>
        <w:spacing w:before="57" w:after="0" w:line="240" w:lineRule="auto"/>
        <w:ind w:left="1292" w:right="-20"/>
        <w:rPr>
          <w:rFonts w:ascii="Arial" w:eastAsia="Arial" w:hAnsi="Arial" w:cs="Arial"/>
          <w:sz w:val="20"/>
          <w:szCs w:val="20"/>
        </w:rPr>
      </w:pPr>
      <w:r>
        <w:rPr>
          <w:rFonts w:ascii="Arial" w:eastAsia="Arial" w:hAnsi="Arial" w:cs="Arial"/>
          <w:sz w:val="20"/>
          <w:szCs w:val="20"/>
        </w:rPr>
        <w:t>-</w:t>
      </w:r>
      <w:r>
        <w:rPr>
          <w:rFonts w:ascii="Arial" w:eastAsia="Arial" w:hAnsi="Arial" w:cs="Arial"/>
          <w:sz w:val="20"/>
          <w:szCs w:val="20"/>
        </w:rPr>
        <w:tab/>
        <w:t>ab</w:t>
      </w:r>
      <w:r>
        <w:rPr>
          <w:rFonts w:ascii="Arial" w:eastAsia="Arial" w:hAnsi="Arial" w:cs="Arial"/>
          <w:spacing w:val="1"/>
          <w:sz w:val="20"/>
          <w:szCs w:val="20"/>
        </w:rPr>
        <w:t>i</w:t>
      </w:r>
      <w:r>
        <w:rPr>
          <w:rFonts w:ascii="Arial" w:eastAsia="Arial" w:hAnsi="Arial" w:cs="Arial"/>
          <w:spacing w:val="-1"/>
          <w:sz w:val="20"/>
          <w:szCs w:val="20"/>
        </w:rPr>
        <w:t>li</w:t>
      </w:r>
      <w:r>
        <w:rPr>
          <w:rFonts w:ascii="Arial" w:eastAsia="Arial" w:hAnsi="Arial" w:cs="Arial"/>
          <w:spacing w:val="5"/>
          <w:sz w:val="20"/>
          <w:szCs w:val="20"/>
        </w:rPr>
        <w:t>t</w:t>
      </w:r>
      <w:r>
        <w:rPr>
          <w:rFonts w:ascii="Arial" w:eastAsia="Arial" w:hAnsi="Arial" w:cs="Arial"/>
          <w:sz w:val="20"/>
          <w:szCs w:val="20"/>
        </w:rPr>
        <w:t>y</w:t>
      </w:r>
      <w:r>
        <w:rPr>
          <w:rFonts w:ascii="Arial" w:eastAsia="Arial" w:hAnsi="Arial" w:cs="Arial"/>
          <w:spacing w:val="-9"/>
          <w:sz w:val="20"/>
          <w:szCs w:val="20"/>
        </w:rPr>
        <w:t xml:space="preserve"> </w:t>
      </w:r>
      <w:r>
        <w:rPr>
          <w:rFonts w:ascii="Arial" w:eastAsia="Arial" w:hAnsi="Arial" w:cs="Arial"/>
          <w:spacing w:val="2"/>
          <w:sz w:val="20"/>
          <w:szCs w:val="20"/>
        </w:rPr>
        <w:t>t</w:t>
      </w:r>
      <w:r>
        <w:rPr>
          <w:rFonts w:ascii="Arial" w:eastAsia="Arial" w:hAnsi="Arial" w:cs="Arial"/>
          <w:sz w:val="20"/>
          <w:szCs w:val="20"/>
        </w:rPr>
        <w:t>o</w:t>
      </w:r>
      <w:r>
        <w:rPr>
          <w:rFonts w:ascii="Arial" w:eastAsia="Arial" w:hAnsi="Arial" w:cs="Arial"/>
          <w:spacing w:val="-3"/>
          <w:sz w:val="20"/>
          <w:szCs w:val="20"/>
        </w:rPr>
        <w:t xml:space="preserve"> </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pacing w:val="2"/>
          <w:sz w:val="20"/>
          <w:szCs w:val="20"/>
        </w:rPr>
        <w:t>e</w:t>
      </w:r>
      <w:r>
        <w:rPr>
          <w:rFonts w:ascii="Arial" w:eastAsia="Arial" w:hAnsi="Arial" w:cs="Arial"/>
          <w:spacing w:val="-1"/>
          <w:sz w:val="20"/>
          <w:szCs w:val="20"/>
        </w:rPr>
        <w:t>i</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7"/>
          <w:sz w:val="20"/>
          <w:szCs w:val="20"/>
        </w:rPr>
        <w:t xml:space="preserve"> </w:t>
      </w:r>
      <w:r>
        <w:rPr>
          <w:rFonts w:ascii="Arial" w:eastAsia="Arial" w:hAnsi="Arial" w:cs="Arial"/>
          <w:spacing w:val="4"/>
          <w:sz w:val="20"/>
          <w:szCs w:val="20"/>
        </w:rPr>
        <w:t>m</w:t>
      </w:r>
      <w:r>
        <w:rPr>
          <w:rFonts w:ascii="Arial" w:eastAsia="Arial" w:hAnsi="Arial" w:cs="Arial"/>
          <w:sz w:val="20"/>
          <w:szCs w:val="20"/>
        </w:rPr>
        <w:t>u</w:t>
      </w:r>
      <w:r>
        <w:rPr>
          <w:rFonts w:ascii="Arial" w:eastAsia="Arial" w:hAnsi="Arial" w:cs="Arial"/>
          <w:spacing w:val="-1"/>
          <w:sz w:val="20"/>
          <w:szCs w:val="20"/>
        </w:rPr>
        <w:t>l</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pacing w:val="2"/>
          <w:sz w:val="20"/>
          <w:szCs w:val="20"/>
        </w:rPr>
        <w:t>p</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5"/>
          <w:sz w:val="20"/>
          <w:szCs w:val="20"/>
        </w:rPr>
        <w:t xml:space="preserve"> </w:t>
      </w:r>
      <w:r>
        <w:rPr>
          <w:rFonts w:ascii="Arial" w:eastAsia="Arial" w:hAnsi="Arial" w:cs="Arial"/>
          <w:spacing w:val="-1"/>
          <w:sz w:val="20"/>
          <w:szCs w:val="20"/>
        </w:rPr>
        <w:t>i</w:t>
      </w:r>
      <w:r>
        <w:rPr>
          <w:rFonts w:ascii="Arial" w:eastAsia="Arial" w:hAnsi="Arial" w:cs="Arial"/>
          <w:spacing w:val="2"/>
          <w:sz w:val="20"/>
          <w:szCs w:val="20"/>
        </w:rPr>
        <w:t>n</w:t>
      </w:r>
      <w:r>
        <w:rPr>
          <w:rFonts w:ascii="Arial" w:eastAsia="Arial" w:hAnsi="Arial" w:cs="Arial"/>
          <w:sz w:val="20"/>
          <w:szCs w:val="20"/>
        </w:rPr>
        <w:t>put</w:t>
      </w:r>
      <w:r>
        <w:rPr>
          <w:rFonts w:ascii="Arial" w:eastAsia="Arial" w:hAnsi="Arial" w:cs="Arial"/>
          <w:spacing w:val="2"/>
          <w:sz w:val="20"/>
          <w:szCs w:val="20"/>
        </w:rPr>
        <w:t>s</w:t>
      </w:r>
      <w:r>
        <w:rPr>
          <w:rFonts w:ascii="Arial" w:eastAsia="Arial" w:hAnsi="Arial" w:cs="Arial"/>
          <w:sz w:val="20"/>
          <w:szCs w:val="20"/>
        </w:rPr>
        <w:t>;</w:t>
      </w:r>
    </w:p>
    <w:p w:rsidR="000A5570" w:rsidRDefault="000A5570">
      <w:pPr>
        <w:spacing w:after="0" w:line="120" w:lineRule="exact"/>
        <w:rPr>
          <w:sz w:val="12"/>
          <w:szCs w:val="12"/>
        </w:rPr>
      </w:pPr>
    </w:p>
    <w:p w:rsidR="000A5570" w:rsidRDefault="00863EB5">
      <w:pPr>
        <w:tabs>
          <w:tab w:val="left" w:pos="1700"/>
        </w:tabs>
        <w:spacing w:after="0" w:line="240" w:lineRule="auto"/>
        <w:ind w:left="1292" w:right="-20"/>
        <w:rPr>
          <w:rFonts w:ascii="Arial" w:eastAsia="Arial" w:hAnsi="Arial" w:cs="Arial"/>
          <w:sz w:val="20"/>
          <w:szCs w:val="20"/>
        </w:rPr>
      </w:pPr>
      <w:r>
        <w:rPr>
          <w:rFonts w:ascii="Arial" w:eastAsia="Arial" w:hAnsi="Arial" w:cs="Arial"/>
          <w:sz w:val="20"/>
          <w:szCs w:val="20"/>
        </w:rPr>
        <w:t>-</w:t>
      </w:r>
      <w:r>
        <w:rPr>
          <w:rFonts w:ascii="Arial" w:eastAsia="Arial" w:hAnsi="Arial" w:cs="Arial"/>
          <w:sz w:val="20"/>
          <w:szCs w:val="20"/>
        </w:rPr>
        <w:tab/>
        <w:t>ab</w:t>
      </w:r>
      <w:r>
        <w:rPr>
          <w:rFonts w:ascii="Arial" w:eastAsia="Arial" w:hAnsi="Arial" w:cs="Arial"/>
          <w:spacing w:val="1"/>
          <w:sz w:val="20"/>
          <w:szCs w:val="20"/>
        </w:rPr>
        <w:t>i</w:t>
      </w:r>
      <w:r>
        <w:rPr>
          <w:rFonts w:ascii="Arial" w:eastAsia="Arial" w:hAnsi="Arial" w:cs="Arial"/>
          <w:spacing w:val="-1"/>
          <w:sz w:val="20"/>
          <w:szCs w:val="20"/>
        </w:rPr>
        <w:t>li</w:t>
      </w:r>
      <w:r>
        <w:rPr>
          <w:rFonts w:ascii="Arial" w:eastAsia="Arial" w:hAnsi="Arial" w:cs="Arial"/>
          <w:spacing w:val="5"/>
          <w:sz w:val="20"/>
          <w:szCs w:val="20"/>
        </w:rPr>
        <w:t>t</w:t>
      </w:r>
      <w:r>
        <w:rPr>
          <w:rFonts w:ascii="Arial" w:eastAsia="Arial" w:hAnsi="Arial" w:cs="Arial"/>
          <w:sz w:val="20"/>
          <w:szCs w:val="20"/>
        </w:rPr>
        <w:t>y</w:t>
      </w:r>
      <w:r>
        <w:rPr>
          <w:rFonts w:ascii="Arial" w:eastAsia="Arial" w:hAnsi="Arial" w:cs="Arial"/>
          <w:spacing w:val="-9"/>
          <w:sz w:val="20"/>
          <w:szCs w:val="20"/>
        </w:rPr>
        <w:t xml:space="preserve"> </w:t>
      </w:r>
      <w:r>
        <w:rPr>
          <w:rFonts w:ascii="Arial" w:eastAsia="Arial" w:hAnsi="Arial" w:cs="Arial"/>
          <w:spacing w:val="2"/>
          <w:sz w:val="20"/>
          <w:szCs w:val="20"/>
        </w:rPr>
        <w:t>t</w:t>
      </w:r>
      <w:r>
        <w:rPr>
          <w:rFonts w:ascii="Arial" w:eastAsia="Arial" w:hAnsi="Arial" w:cs="Arial"/>
          <w:sz w:val="20"/>
          <w:szCs w:val="20"/>
        </w:rPr>
        <w:t>o</w:t>
      </w:r>
      <w:r>
        <w:rPr>
          <w:rFonts w:ascii="Arial" w:eastAsia="Arial" w:hAnsi="Arial" w:cs="Arial"/>
          <w:spacing w:val="-3"/>
          <w:sz w:val="20"/>
          <w:szCs w:val="20"/>
        </w:rPr>
        <w:t xml:space="preserve"> </w:t>
      </w:r>
      <w:r>
        <w:rPr>
          <w:rFonts w:ascii="Arial" w:eastAsia="Arial" w:hAnsi="Arial" w:cs="Arial"/>
          <w:sz w:val="20"/>
          <w:szCs w:val="20"/>
        </w:rPr>
        <w:t>p</w:t>
      </w:r>
      <w:r>
        <w:rPr>
          <w:rFonts w:ascii="Arial" w:eastAsia="Arial" w:hAnsi="Arial" w:cs="Arial"/>
          <w:spacing w:val="3"/>
          <w:sz w:val="20"/>
          <w:szCs w:val="20"/>
        </w:rPr>
        <w:t>r</w:t>
      </w:r>
      <w:r>
        <w:rPr>
          <w:rFonts w:ascii="Arial" w:eastAsia="Arial" w:hAnsi="Arial" w:cs="Arial"/>
          <w:spacing w:val="-1"/>
          <w:sz w:val="20"/>
          <w:szCs w:val="20"/>
        </w:rPr>
        <w:t>i</w:t>
      </w:r>
      <w:r>
        <w:rPr>
          <w:rFonts w:ascii="Arial" w:eastAsia="Arial" w:hAnsi="Arial" w:cs="Arial"/>
          <w:sz w:val="20"/>
          <w:szCs w:val="20"/>
        </w:rPr>
        <w:t>o</w:t>
      </w:r>
      <w:r>
        <w:rPr>
          <w:rFonts w:ascii="Arial" w:eastAsia="Arial" w:hAnsi="Arial" w:cs="Arial"/>
          <w:spacing w:val="1"/>
          <w:sz w:val="20"/>
          <w:szCs w:val="20"/>
        </w:rPr>
        <w:t>r</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9"/>
          <w:sz w:val="20"/>
          <w:szCs w:val="20"/>
        </w:rPr>
        <w:t xml:space="preserve"> </w:t>
      </w:r>
      <w:r>
        <w:rPr>
          <w:rFonts w:ascii="Arial" w:eastAsia="Arial" w:hAnsi="Arial" w:cs="Arial"/>
          <w:spacing w:val="2"/>
          <w:sz w:val="20"/>
          <w:szCs w:val="20"/>
        </w:rPr>
        <w:t>a</w:t>
      </w:r>
      <w:r>
        <w:rPr>
          <w:rFonts w:ascii="Arial" w:eastAsia="Arial" w:hAnsi="Arial" w:cs="Arial"/>
          <w:sz w:val="20"/>
          <w:szCs w:val="20"/>
        </w:rPr>
        <w:t>nd</w:t>
      </w:r>
      <w:r>
        <w:rPr>
          <w:rFonts w:ascii="Arial" w:eastAsia="Arial" w:hAnsi="Arial" w:cs="Arial"/>
          <w:spacing w:val="-1"/>
          <w:sz w:val="20"/>
          <w:szCs w:val="20"/>
        </w:rPr>
        <w:t xml:space="preserve"> </w:t>
      </w:r>
      <w:r>
        <w:rPr>
          <w:rFonts w:ascii="Arial" w:eastAsia="Arial" w:hAnsi="Arial" w:cs="Arial"/>
          <w:sz w:val="20"/>
          <w:szCs w:val="20"/>
        </w:rPr>
        <w:t>de</w:t>
      </w:r>
      <w:r>
        <w:rPr>
          <w:rFonts w:ascii="Arial" w:eastAsia="Arial" w:hAnsi="Arial" w:cs="Arial"/>
          <w:spacing w:val="1"/>
          <w:sz w:val="20"/>
          <w:szCs w:val="20"/>
        </w:rPr>
        <w:t>ci</w:t>
      </w:r>
      <w:r>
        <w:rPr>
          <w:rFonts w:ascii="Arial" w:eastAsia="Arial" w:hAnsi="Arial" w:cs="Arial"/>
          <w:sz w:val="20"/>
          <w:szCs w:val="20"/>
        </w:rPr>
        <w:t>de</w:t>
      </w:r>
      <w:r>
        <w:rPr>
          <w:rFonts w:ascii="Arial" w:eastAsia="Arial" w:hAnsi="Arial" w:cs="Arial"/>
          <w:spacing w:val="-4"/>
          <w:sz w:val="20"/>
          <w:szCs w:val="20"/>
        </w:rPr>
        <w:t xml:space="preserve"> </w:t>
      </w:r>
      <w:r>
        <w:rPr>
          <w:rFonts w:ascii="Arial" w:eastAsia="Arial" w:hAnsi="Arial" w:cs="Arial"/>
          <w:spacing w:val="-2"/>
          <w:sz w:val="20"/>
          <w:szCs w:val="20"/>
        </w:rPr>
        <w:t>w</w:t>
      </w:r>
      <w:r>
        <w:rPr>
          <w:rFonts w:ascii="Arial" w:eastAsia="Arial" w:hAnsi="Arial" w:cs="Arial"/>
          <w:spacing w:val="2"/>
          <w:sz w:val="20"/>
          <w:szCs w:val="20"/>
        </w:rPr>
        <w:t>h</w:t>
      </w:r>
      <w:r>
        <w:rPr>
          <w:rFonts w:ascii="Arial" w:eastAsia="Arial" w:hAnsi="Arial" w:cs="Arial"/>
          <w:sz w:val="20"/>
          <w:szCs w:val="20"/>
        </w:rPr>
        <w:t>at</w:t>
      </w:r>
      <w:r>
        <w:rPr>
          <w:rFonts w:ascii="Arial" w:eastAsia="Arial" w:hAnsi="Arial" w:cs="Arial"/>
          <w:spacing w:val="-5"/>
          <w:sz w:val="20"/>
          <w:szCs w:val="20"/>
        </w:rPr>
        <w:t xml:space="preserve"> </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z w:val="20"/>
          <w:szCs w:val="20"/>
        </w:rPr>
        <w:t>ua</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z w:val="20"/>
          <w:szCs w:val="20"/>
        </w:rPr>
        <w:t>ons</w:t>
      </w:r>
      <w:r>
        <w:rPr>
          <w:rFonts w:ascii="Arial" w:eastAsia="Arial" w:hAnsi="Arial" w:cs="Arial"/>
          <w:spacing w:val="-7"/>
          <w:sz w:val="20"/>
          <w:szCs w:val="20"/>
        </w:rPr>
        <w:t xml:space="preserve"> </w:t>
      </w:r>
      <w:r>
        <w:rPr>
          <w:rFonts w:ascii="Arial" w:eastAsia="Arial" w:hAnsi="Arial" w:cs="Arial"/>
          <w:spacing w:val="1"/>
          <w:sz w:val="20"/>
          <w:szCs w:val="20"/>
        </w:rPr>
        <w:t>r</w:t>
      </w:r>
      <w:r>
        <w:rPr>
          <w:rFonts w:ascii="Arial" w:eastAsia="Arial" w:hAnsi="Arial" w:cs="Arial"/>
          <w:spacing w:val="2"/>
          <w:sz w:val="20"/>
          <w:szCs w:val="20"/>
        </w:rPr>
        <w:t>e</w:t>
      </w:r>
      <w:r>
        <w:rPr>
          <w:rFonts w:ascii="Arial" w:eastAsia="Arial" w:hAnsi="Arial" w:cs="Arial"/>
          <w:sz w:val="20"/>
          <w:szCs w:val="20"/>
        </w:rPr>
        <w:t>q</w:t>
      </w:r>
      <w:r>
        <w:rPr>
          <w:rFonts w:ascii="Arial" w:eastAsia="Arial" w:hAnsi="Arial" w:cs="Arial"/>
          <w:spacing w:val="2"/>
          <w:sz w:val="20"/>
          <w:szCs w:val="20"/>
        </w:rPr>
        <w:t>u</w:t>
      </w:r>
      <w:r>
        <w:rPr>
          <w:rFonts w:ascii="Arial" w:eastAsia="Arial" w:hAnsi="Arial" w:cs="Arial"/>
          <w:spacing w:val="-1"/>
          <w:sz w:val="20"/>
          <w:szCs w:val="20"/>
        </w:rPr>
        <w:t>i</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7"/>
          <w:sz w:val="20"/>
          <w:szCs w:val="20"/>
        </w:rPr>
        <w:t xml:space="preserve"> </w:t>
      </w:r>
      <w:r>
        <w:rPr>
          <w:rFonts w:ascii="Arial" w:eastAsia="Arial" w:hAnsi="Arial" w:cs="Arial"/>
          <w:spacing w:val="1"/>
          <w:sz w:val="20"/>
          <w:szCs w:val="20"/>
        </w:rPr>
        <w:t>i</w:t>
      </w:r>
      <w:r>
        <w:rPr>
          <w:rFonts w:ascii="Arial" w:eastAsia="Arial" w:hAnsi="Arial" w:cs="Arial"/>
          <w:spacing w:val="2"/>
          <w:sz w:val="20"/>
          <w:szCs w:val="20"/>
        </w:rPr>
        <w:t>mm</w:t>
      </w:r>
      <w:r>
        <w:rPr>
          <w:rFonts w:ascii="Arial" w:eastAsia="Arial" w:hAnsi="Arial" w:cs="Arial"/>
          <w:sz w:val="20"/>
          <w:szCs w:val="20"/>
        </w:rPr>
        <w:t>ed</w:t>
      </w:r>
      <w:r>
        <w:rPr>
          <w:rFonts w:ascii="Arial" w:eastAsia="Arial" w:hAnsi="Arial" w:cs="Arial"/>
          <w:spacing w:val="-1"/>
          <w:sz w:val="20"/>
          <w:szCs w:val="20"/>
        </w:rPr>
        <w:t>i</w:t>
      </w:r>
      <w:r>
        <w:rPr>
          <w:rFonts w:ascii="Arial" w:eastAsia="Arial" w:hAnsi="Arial" w:cs="Arial"/>
          <w:sz w:val="20"/>
          <w:szCs w:val="20"/>
        </w:rPr>
        <w:t>ate</w:t>
      </w:r>
      <w:r>
        <w:rPr>
          <w:rFonts w:ascii="Arial" w:eastAsia="Arial" w:hAnsi="Arial" w:cs="Arial"/>
          <w:spacing w:val="-10"/>
          <w:sz w:val="20"/>
          <w:szCs w:val="20"/>
        </w:rPr>
        <w:t xml:space="preserve"> </w:t>
      </w:r>
      <w:r>
        <w:rPr>
          <w:rFonts w:ascii="Arial" w:eastAsia="Arial" w:hAnsi="Arial" w:cs="Arial"/>
          <w:sz w:val="20"/>
          <w:szCs w:val="20"/>
        </w:rPr>
        <w:t>a</w:t>
      </w:r>
      <w:r>
        <w:rPr>
          <w:rFonts w:ascii="Arial" w:eastAsia="Arial" w:hAnsi="Arial" w:cs="Arial"/>
          <w:spacing w:val="1"/>
          <w:sz w:val="20"/>
          <w:szCs w:val="20"/>
        </w:rPr>
        <w:t>c</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z w:val="20"/>
          <w:szCs w:val="20"/>
        </w:rPr>
        <w:t>o</w:t>
      </w:r>
      <w:r>
        <w:rPr>
          <w:rFonts w:ascii="Arial" w:eastAsia="Arial" w:hAnsi="Arial" w:cs="Arial"/>
          <w:spacing w:val="4"/>
          <w:sz w:val="20"/>
          <w:szCs w:val="20"/>
        </w:rPr>
        <w:t>n</w:t>
      </w:r>
      <w:r>
        <w:rPr>
          <w:rFonts w:ascii="Arial" w:eastAsia="Arial" w:hAnsi="Arial" w:cs="Arial"/>
          <w:sz w:val="20"/>
          <w:szCs w:val="20"/>
        </w:rPr>
        <w:t>.</w:t>
      </w:r>
    </w:p>
    <w:p w:rsidR="000A5570" w:rsidRDefault="000A5570">
      <w:pPr>
        <w:spacing w:before="5" w:after="0" w:line="130" w:lineRule="exact"/>
        <w:rPr>
          <w:sz w:val="13"/>
          <w:szCs w:val="13"/>
        </w:rPr>
      </w:pPr>
    </w:p>
    <w:p w:rsidR="000A5570" w:rsidRDefault="00863EB5">
      <w:pPr>
        <w:tabs>
          <w:tab w:val="left" w:pos="1000"/>
        </w:tabs>
        <w:spacing w:after="0" w:line="240" w:lineRule="auto"/>
        <w:ind w:left="658"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spacing w:val="1"/>
        </w:rPr>
        <w:t>j</w:t>
      </w:r>
      <w:r>
        <w:rPr>
          <w:rFonts w:ascii="Arial" w:eastAsia="Arial" w:hAnsi="Arial" w:cs="Arial"/>
        </w:rPr>
        <w:t>u</w:t>
      </w:r>
      <w:r>
        <w:rPr>
          <w:rFonts w:ascii="Arial" w:eastAsia="Arial" w:hAnsi="Arial" w:cs="Arial"/>
          <w:spacing w:val="-3"/>
        </w:rPr>
        <w:t>d</w:t>
      </w:r>
      <w:r>
        <w:rPr>
          <w:rFonts w:ascii="Arial" w:eastAsia="Arial" w:hAnsi="Arial" w:cs="Arial"/>
          <w:spacing w:val="2"/>
        </w:rPr>
        <w:t>g</w:t>
      </w:r>
      <w:r>
        <w:rPr>
          <w:rFonts w:ascii="Arial" w:eastAsia="Arial" w:hAnsi="Arial" w:cs="Arial"/>
        </w:rPr>
        <w:t>e</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2"/>
        </w:rPr>
        <w:t xml:space="preserve"> </w:t>
      </w:r>
      <w:r>
        <w:rPr>
          <w:rFonts w:ascii="Arial" w:eastAsia="Arial" w:hAnsi="Arial" w:cs="Arial"/>
        </w:rPr>
        <w:t>and</w:t>
      </w:r>
      <w:r>
        <w:rPr>
          <w:rFonts w:ascii="Arial" w:eastAsia="Arial" w:hAnsi="Arial" w:cs="Arial"/>
          <w:spacing w:val="-2"/>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rPr>
        <w:t>spons</w:t>
      </w:r>
      <w:r>
        <w:rPr>
          <w:rFonts w:ascii="Arial" w:eastAsia="Arial" w:hAnsi="Arial" w:cs="Arial"/>
          <w:spacing w:val="-1"/>
        </w:rPr>
        <w:t>i</w:t>
      </w:r>
      <w:r>
        <w:rPr>
          <w:rFonts w:ascii="Arial" w:eastAsia="Arial" w:hAnsi="Arial" w:cs="Arial"/>
        </w:rPr>
        <w:t>b</w:t>
      </w:r>
      <w:r>
        <w:rPr>
          <w:rFonts w:ascii="Arial" w:eastAsia="Arial" w:hAnsi="Arial" w:cs="Arial"/>
          <w:spacing w:val="-1"/>
        </w:rPr>
        <w:t>ili</w:t>
      </w:r>
      <w:r>
        <w:rPr>
          <w:rFonts w:ascii="Arial" w:eastAsia="Arial" w:hAnsi="Arial" w:cs="Arial"/>
          <w:spacing w:val="1"/>
        </w:rPr>
        <w:t>t</w:t>
      </w:r>
      <w:r>
        <w:rPr>
          <w:rFonts w:ascii="Arial" w:eastAsia="Arial" w:hAnsi="Arial" w:cs="Arial"/>
          <w:spacing w:val="-1"/>
        </w:rPr>
        <w:t>y</w:t>
      </w:r>
      <w:r>
        <w:rPr>
          <w:rFonts w:ascii="Arial" w:eastAsia="Arial" w:hAnsi="Arial" w:cs="Arial"/>
        </w:rPr>
        <w:t>;</w:t>
      </w:r>
    </w:p>
    <w:p w:rsidR="000A5570" w:rsidRDefault="00863EB5">
      <w:pPr>
        <w:tabs>
          <w:tab w:val="left" w:pos="1000"/>
        </w:tabs>
        <w:spacing w:before="75" w:after="0" w:line="240" w:lineRule="auto"/>
        <w:ind w:left="659"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rPr>
        <w:t>ab</w:t>
      </w:r>
      <w:r>
        <w:rPr>
          <w:rFonts w:ascii="Arial" w:eastAsia="Arial" w:hAnsi="Arial" w:cs="Arial"/>
          <w:spacing w:val="-1"/>
        </w:rPr>
        <w:t>ili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
        </w:rPr>
        <w:t xml:space="preserve"> t</w:t>
      </w:r>
      <w:r>
        <w:rPr>
          <w:rFonts w:ascii="Arial" w:eastAsia="Arial" w:hAnsi="Arial" w:cs="Arial"/>
          <w:spacing w:val="-3"/>
        </w:rPr>
        <w:t>a</w:t>
      </w:r>
      <w:r>
        <w:rPr>
          <w:rFonts w:ascii="Arial" w:eastAsia="Arial" w:hAnsi="Arial" w:cs="Arial"/>
          <w:spacing w:val="2"/>
        </w:rPr>
        <w:t>k</w:t>
      </w:r>
      <w:r>
        <w:rPr>
          <w:rFonts w:ascii="Arial" w:eastAsia="Arial" w:hAnsi="Arial" w:cs="Arial"/>
        </w:rPr>
        <w:t>e</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spacing w:val="-2"/>
        </w:rPr>
        <w:t>v</w:t>
      </w:r>
      <w:r>
        <w:rPr>
          <w:rFonts w:ascii="Arial" w:eastAsia="Arial" w:hAnsi="Arial" w:cs="Arial"/>
        </w:rPr>
        <w:t>es</w:t>
      </w:r>
      <w:r>
        <w:rPr>
          <w:rFonts w:ascii="Arial" w:eastAsia="Arial" w:hAnsi="Arial" w:cs="Arial"/>
          <w:spacing w:val="1"/>
        </w:rPr>
        <w:t xml:space="preserve"> </w:t>
      </w:r>
      <w:r>
        <w:rPr>
          <w:rFonts w:ascii="Arial" w:eastAsia="Arial" w:hAnsi="Arial" w:cs="Arial"/>
          <w:spacing w:val="-3"/>
        </w:rPr>
        <w:t>a</w:t>
      </w:r>
      <w:r>
        <w:rPr>
          <w:rFonts w:ascii="Arial" w:eastAsia="Arial" w:hAnsi="Arial" w:cs="Arial"/>
        </w:rPr>
        <w:t>nd</w:t>
      </w:r>
      <w:r>
        <w:rPr>
          <w:rFonts w:ascii="Arial" w:eastAsia="Arial" w:hAnsi="Arial" w:cs="Arial"/>
          <w:spacing w:val="1"/>
        </w:rPr>
        <w:t xml:space="preserve"> m</w:t>
      </w:r>
      <w:r>
        <w:rPr>
          <w:rFonts w:ascii="Arial" w:eastAsia="Arial" w:hAnsi="Arial" w:cs="Arial"/>
          <w:spacing w:val="-3"/>
        </w:rPr>
        <w:t>a</w:t>
      </w:r>
      <w:r>
        <w:rPr>
          <w:rFonts w:ascii="Arial" w:eastAsia="Arial" w:hAnsi="Arial" w:cs="Arial"/>
          <w:spacing w:val="2"/>
        </w:rPr>
        <w:t>k</w:t>
      </w:r>
      <w:r>
        <w:rPr>
          <w:rFonts w:ascii="Arial" w:eastAsia="Arial" w:hAnsi="Arial" w:cs="Arial"/>
        </w:rPr>
        <w:t>e</w:t>
      </w:r>
      <w:r>
        <w:rPr>
          <w:rFonts w:ascii="Arial" w:eastAsia="Arial" w:hAnsi="Arial" w:cs="Arial"/>
          <w:spacing w:val="-2"/>
        </w:rPr>
        <w:t xml:space="preserve"> </w:t>
      </w:r>
      <w:r>
        <w:rPr>
          <w:rFonts w:ascii="Arial" w:eastAsia="Arial" w:hAnsi="Arial" w:cs="Arial"/>
        </w:rPr>
        <w:t>dec</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on</w:t>
      </w:r>
      <w:r>
        <w:rPr>
          <w:rFonts w:ascii="Arial" w:eastAsia="Arial" w:hAnsi="Arial" w:cs="Arial"/>
          <w:spacing w:val="1"/>
        </w:rPr>
        <w:t>s</w:t>
      </w:r>
      <w:r>
        <w:rPr>
          <w:rFonts w:ascii="Arial" w:eastAsia="Arial" w:hAnsi="Arial" w:cs="Arial"/>
        </w:rPr>
        <w:t>;</w:t>
      </w:r>
    </w:p>
    <w:p w:rsidR="000A5570" w:rsidRDefault="00863EB5">
      <w:pPr>
        <w:tabs>
          <w:tab w:val="left" w:pos="1000"/>
        </w:tabs>
        <w:spacing w:before="72" w:after="0" w:line="240" w:lineRule="auto"/>
        <w:ind w:left="659"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rPr>
        <w:t>ab</w:t>
      </w:r>
      <w:r>
        <w:rPr>
          <w:rFonts w:ascii="Arial" w:eastAsia="Arial" w:hAnsi="Arial" w:cs="Arial"/>
          <w:spacing w:val="-1"/>
        </w:rPr>
        <w:t>ili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3"/>
        </w:rPr>
        <w:t>f</w:t>
      </w:r>
      <w:r>
        <w:rPr>
          <w:rFonts w:ascii="Arial" w:eastAsia="Arial" w:hAnsi="Arial" w:cs="Arial"/>
        </w:rPr>
        <w:t>unc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rPr>
        <w:t xml:space="preserve">under </w:t>
      </w:r>
      <w:r>
        <w:rPr>
          <w:rFonts w:ascii="Arial" w:eastAsia="Arial" w:hAnsi="Arial" w:cs="Arial"/>
          <w:spacing w:val="-2"/>
        </w:rPr>
        <w:t>c</w:t>
      </w:r>
      <w:r>
        <w:rPr>
          <w:rFonts w:ascii="Arial" w:eastAsia="Arial" w:hAnsi="Arial" w:cs="Arial"/>
        </w:rPr>
        <w:t>ond</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ons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s</w:t>
      </w:r>
      <w:r>
        <w:rPr>
          <w:rFonts w:ascii="Arial" w:eastAsia="Arial" w:hAnsi="Arial" w:cs="Arial"/>
          <w:spacing w:val="-1"/>
        </w:rPr>
        <w:t>t</w:t>
      </w:r>
      <w:r>
        <w:rPr>
          <w:rFonts w:ascii="Arial" w:eastAsia="Arial" w:hAnsi="Arial" w:cs="Arial"/>
          <w:spacing w:val="1"/>
        </w:rPr>
        <w:t>r</w:t>
      </w:r>
      <w:r>
        <w:rPr>
          <w:rFonts w:ascii="Arial" w:eastAsia="Arial" w:hAnsi="Arial" w:cs="Arial"/>
        </w:rPr>
        <w:t>es</w:t>
      </w:r>
      <w:r>
        <w:rPr>
          <w:rFonts w:ascii="Arial" w:eastAsia="Arial" w:hAnsi="Arial" w:cs="Arial"/>
          <w:spacing w:val="-1"/>
        </w:rPr>
        <w:t>s</w:t>
      </w:r>
      <w:r>
        <w:rPr>
          <w:rFonts w:ascii="Arial" w:eastAsia="Arial" w:hAnsi="Arial" w:cs="Arial"/>
        </w:rPr>
        <w:t>;</w:t>
      </w:r>
    </w:p>
    <w:p w:rsidR="000A5570" w:rsidRDefault="00863EB5">
      <w:pPr>
        <w:tabs>
          <w:tab w:val="left" w:pos="1000"/>
        </w:tabs>
        <w:spacing w:before="75" w:after="0" w:line="240" w:lineRule="auto"/>
        <w:ind w:left="659" w:right="-20"/>
        <w:rPr>
          <w:rFonts w:ascii="Arial" w:eastAsia="Arial" w:hAnsi="Arial" w:cs="Arial"/>
        </w:rPr>
      </w:pPr>
      <w:r>
        <w:rPr>
          <w:rFonts w:ascii="Times New Roman" w:eastAsia="Times New Roman" w:hAnsi="Times New Roman" w:cs="Times New Roman"/>
          <w:w w:val="131"/>
        </w:rPr>
        <w:t>•</w:t>
      </w:r>
      <w:r>
        <w:rPr>
          <w:rFonts w:ascii="Times New Roman" w:eastAsia="Times New Roman" w:hAnsi="Times New Roman" w:cs="Times New Roman"/>
        </w:rPr>
        <w:tab/>
      </w:r>
      <w:r>
        <w:rPr>
          <w:rFonts w:ascii="Arial" w:eastAsia="Arial" w:hAnsi="Arial" w:cs="Arial"/>
        </w:rPr>
        <w:t>ab</w:t>
      </w:r>
      <w:r>
        <w:rPr>
          <w:rFonts w:ascii="Arial" w:eastAsia="Arial" w:hAnsi="Arial" w:cs="Arial"/>
          <w:spacing w:val="-1"/>
        </w:rPr>
        <w:t>ili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
        </w:rPr>
        <w:t xml:space="preserve"> </w:t>
      </w:r>
      <w:r>
        <w:rPr>
          <w:rFonts w:ascii="Arial" w:eastAsia="Arial" w:hAnsi="Arial" w:cs="Arial"/>
          <w:spacing w:val="-4"/>
        </w:rPr>
        <w:t>w</w:t>
      </w:r>
      <w:r>
        <w:rPr>
          <w:rFonts w:ascii="Arial" w:eastAsia="Arial" w:hAnsi="Arial" w:cs="Arial"/>
        </w:rPr>
        <w:t>o</w:t>
      </w:r>
      <w:r>
        <w:rPr>
          <w:rFonts w:ascii="Arial" w:eastAsia="Arial" w:hAnsi="Arial" w:cs="Arial"/>
          <w:spacing w:val="1"/>
        </w:rPr>
        <w:t>r</w:t>
      </w:r>
      <w:r>
        <w:rPr>
          <w:rFonts w:ascii="Arial" w:eastAsia="Arial" w:hAnsi="Arial" w:cs="Arial"/>
        </w:rPr>
        <w:t>k</w:t>
      </w:r>
      <w:r>
        <w:rPr>
          <w:rFonts w:ascii="Arial" w:eastAsia="Arial" w:hAnsi="Arial" w:cs="Arial"/>
          <w:spacing w:val="4"/>
        </w:rPr>
        <w:t xml:space="preserve"> </w:t>
      </w:r>
      <w:r>
        <w:rPr>
          <w:rFonts w:ascii="Arial" w:eastAsia="Arial" w:hAnsi="Arial" w:cs="Arial"/>
        </w:rPr>
        <w:t>and</w:t>
      </w:r>
      <w:r>
        <w:rPr>
          <w:rFonts w:ascii="Arial" w:eastAsia="Arial" w:hAnsi="Arial" w:cs="Arial"/>
          <w:spacing w:val="-2"/>
        </w:rPr>
        <w:t xml:space="preserve"> </w:t>
      </w:r>
      <w:r>
        <w:rPr>
          <w:rFonts w:ascii="Arial" w:eastAsia="Arial" w:hAnsi="Arial" w:cs="Arial"/>
        </w:rPr>
        <w:t>co</w:t>
      </w:r>
      <w:r>
        <w:rPr>
          <w:rFonts w:ascii="Arial" w:eastAsia="Arial" w:hAnsi="Arial" w:cs="Arial"/>
          <w:spacing w:val="1"/>
        </w:rPr>
        <w:t>-</w:t>
      </w:r>
      <w:r>
        <w:rPr>
          <w:rFonts w:ascii="Arial" w:eastAsia="Arial" w:hAnsi="Arial" w:cs="Arial"/>
        </w:rPr>
        <w:t>o</w:t>
      </w:r>
      <w:r>
        <w:rPr>
          <w:rFonts w:ascii="Arial" w:eastAsia="Arial" w:hAnsi="Arial" w:cs="Arial"/>
          <w:spacing w:val="-3"/>
        </w:rPr>
        <w:t>p</w:t>
      </w:r>
      <w:r>
        <w:rPr>
          <w:rFonts w:ascii="Arial" w:eastAsia="Arial" w:hAnsi="Arial" w:cs="Arial"/>
        </w:rPr>
        <w:t>e</w:t>
      </w:r>
      <w:r>
        <w:rPr>
          <w:rFonts w:ascii="Arial" w:eastAsia="Arial" w:hAnsi="Arial" w:cs="Arial"/>
          <w:spacing w:val="1"/>
        </w:rPr>
        <w:t>r</w:t>
      </w:r>
      <w:r>
        <w:rPr>
          <w:rFonts w:ascii="Arial" w:eastAsia="Arial" w:hAnsi="Arial" w:cs="Arial"/>
        </w:rPr>
        <w:t>a</w:t>
      </w:r>
      <w:r>
        <w:rPr>
          <w:rFonts w:ascii="Arial" w:eastAsia="Arial" w:hAnsi="Arial" w:cs="Arial"/>
          <w:spacing w:val="1"/>
        </w:rPr>
        <w:t>t</w:t>
      </w:r>
      <w:r>
        <w:rPr>
          <w:rFonts w:ascii="Arial" w:eastAsia="Arial" w:hAnsi="Arial" w:cs="Arial"/>
        </w:rPr>
        <w:t>e</w:t>
      </w:r>
      <w:r>
        <w:rPr>
          <w:rFonts w:ascii="Arial" w:eastAsia="Arial" w:hAnsi="Arial" w:cs="Arial"/>
          <w:spacing w:val="-2"/>
        </w:rPr>
        <w:t xml:space="preserve"> </w:t>
      </w:r>
      <w:r>
        <w:rPr>
          <w:rFonts w:ascii="Arial" w:eastAsia="Arial" w:hAnsi="Arial" w:cs="Arial"/>
          <w:spacing w:val="-4"/>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1"/>
        </w:rPr>
        <w:t xml:space="preserve"> </w:t>
      </w:r>
      <w:r>
        <w:rPr>
          <w:rFonts w:ascii="Arial" w:eastAsia="Arial" w:hAnsi="Arial" w:cs="Arial"/>
        </w:rPr>
        <w:t>o</w:t>
      </w:r>
      <w:r>
        <w:rPr>
          <w:rFonts w:ascii="Arial" w:eastAsia="Arial" w:hAnsi="Arial" w:cs="Arial"/>
          <w:spacing w:val="1"/>
        </w:rPr>
        <w:t>t</w:t>
      </w:r>
      <w:r>
        <w:rPr>
          <w:rFonts w:ascii="Arial" w:eastAsia="Arial" w:hAnsi="Arial" w:cs="Arial"/>
        </w:rPr>
        <w:t>he</w:t>
      </w:r>
      <w:r>
        <w:rPr>
          <w:rFonts w:ascii="Arial" w:eastAsia="Arial" w:hAnsi="Arial" w:cs="Arial"/>
          <w:spacing w:val="1"/>
        </w:rPr>
        <w:t>r</w:t>
      </w:r>
      <w:r>
        <w:rPr>
          <w:rFonts w:ascii="Arial" w:eastAsia="Arial" w:hAnsi="Arial" w:cs="Arial"/>
        </w:rPr>
        <w:t>s</w:t>
      </w:r>
      <w:r>
        <w:rPr>
          <w:rFonts w:ascii="Arial" w:eastAsia="Arial" w:hAnsi="Arial" w:cs="Arial"/>
          <w:spacing w:val="-1"/>
        </w:rPr>
        <w:t xml:space="preserve"> </w:t>
      </w:r>
      <w:r>
        <w:rPr>
          <w:rFonts w:ascii="Arial" w:eastAsia="Arial" w:hAnsi="Arial" w:cs="Arial"/>
        </w:rPr>
        <w:t>as</w:t>
      </w:r>
      <w:r>
        <w:rPr>
          <w:rFonts w:ascii="Arial" w:eastAsia="Arial" w:hAnsi="Arial" w:cs="Arial"/>
          <w:spacing w:val="-1"/>
        </w:rPr>
        <w:t xml:space="preserve"> </w:t>
      </w:r>
      <w:r>
        <w:rPr>
          <w:rFonts w:ascii="Arial" w:eastAsia="Arial" w:hAnsi="Arial" w:cs="Arial"/>
        </w:rPr>
        <w:t>pa</w:t>
      </w:r>
      <w:r>
        <w:rPr>
          <w:rFonts w:ascii="Arial" w:eastAsia="Arial" w:hAnsi="Arial" w:cs="Arial"/>
          <w:spacing w:val="-2"/>
        </w:rPr>
        <w:t>r</w:t>
      </w:r>
      <w:r>
        <w:rPr>
          <w:rFonts w:ascii="Arial" w:eastAsia="Arial" w:hAnsi="Arial" w:cs="Arial"/>
        </w:rPr>
        <w:t xml:space="preserve">t </w:t>
      </w:r>
      <w:r>
        <w:rPr>
          <w:rFonts w:ascii="Arial" w:eastAsia="Arial" w:hAnsi="Arial" w:cs="Arial"/>
          <w:spacing w:val="-3"/>
        </w:rPr>
        <w:t>o</w:t>
      </w:r>
      <w:r>
        <w:rPr>
          <w:rFonts w:ascii="Arial" w:eastAsia="Arial" w:hAnsi="Arial" w:cs="Arial"/>
        </w:rPr>
        <w:t>f</w:t>
      </w:r>
      <w:r>
        <w:rPr>
          <w:rFonts w:ascii="Arial" w:eastAsia="Arial" w:hAnsi="Arial" w:cs="Arial"/>
          <w:spacing w:val="5"/>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e</w:t>
      </w:r>
      <w:r>
        <w:rPr>
          <w:rFonts w:ascii="Arial" w:eastAsia="Arial" w:hAnsi="Arial" w:cs="Arial"/>
          <w:spacing w:val="-3"/>
        </w:rPr>
        <w:t>a</w:t>
      </w:r>
      <w:r>
        <w:rPr>
          <w:rFonts w:ascii="Arial" w:eastAsia="Arial" w:hAnsi="Arial" w:cs="Arial"/>
          <w:spacing w:val="2"/>
        </w:rPr>
        <w:t>m</w:t>
      </w:r>
      <w:r>
        <w:rPr>
          <w:rFonts w:ascii="Arial" w:eastAsia="Arial" w:hAnsi="Arial" w:cs="Arial"/>
        </w:rPr>
        <w:t>.</w:t>
      </w:r>
    </w:p>
    <w:p w:rsidR="000A5570" w:rsidRDefault="000A5570">
      <w:pPr>
        <w:spacing w:after="0"/>
        <w:sectPr w:rsidR="000A5570">
          <w:pgSz w:w="11920" w:h="16840"/>
          <w:pgMar w:top="1100" w:right="980" w:bottom="780" w:left="1120" w:header="591" w:footer="596" w:gutter="0"/>
          <w:cols w:space="720"/>
        </w:sectPr>
      </w:pPr>
    </w:p>
    <w:p w:rsidR="000A5570" w:rsidRDefault="000A5570">
      <w:pPr>
        <w:spacing w:before="7" w:after="0" w:line="180" w:lineRule="exact"/>
        <w:rPr>
          <w:sz w:val="18"/>
          <w:szCs w:val="18"/>
        </w:rPr>
      </w:pP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071E95">
      <w:pPr>
        <w:tabs>
          <w:tab w:val="left" w:pos="2280"/>
        </w:tabs>
        <w:spacing w:before="25" w:after="0" w:line="241" w:lineRule="auto"/>
        <w:ind w:left="2283" w:right="1792" w:hanging="1985"/>
        <w:rPr>
          <w:rFonts w:ascii="Arial" w:eastAsia="Arial" w:hAnsi="Arial" w:cs="Arial"/>
          <w:sz w:val="28"/>
          <w:szCs w:val="28"/>
        </w:rPr>
      </w:pPr>
      <w:r>
        <w:pict>
          <v:group id="_x0000_s1034" style="position:absolute;left:0;text-align:left;margin-left:70.95pt;margin-top:76.35pt;width:464.95pt;height:316.25pt;z-index:-251620864;mso-position-horizontal-relative:page" coordorigin="1419,1527" coordsize="9299,6325">
            <v:group id="_x0000_s1270" style="position:absolute;left:1755;top:1641;width:111;height:110" coordorigin="1755,1641" coordsize="111,110">
              <v:shape id="_x0000_s1271" style="position:absolute;left:1755;top:1641;width:111;height:110" coordorigin="1755,1641" coordsize="111,110" path="m1755,1752r,-111l1867,1641r-112,111e" fillcolor="#024702" stroked="f">
                <v:path arrowok="t"/>
              </v:shape>
            </v:group>
            <v:group id="_x0000_s1268" style="position:absolute;left:10271;top:1641;width:111;height:110" coordorigin="10271,1641" coordsize="111,110">
              <v:shape id="_x0000_s1269" style="position:absolute;left:10271;top:1641;width:111;height:110" coordorigin="10271,1641" coordsize="111,110" path="m10383,1752r-112,-111l10383,1641r,111e" fillcolor="#024702" stroked="f">
                <v:path arrowok="t"/>
              </v:shape>
            </v:group>
            <v:group id="_x0000_s1266" style="position:absolute;left:1768;top:1646;width:8602;height:2" coordorigin="1768,1646" coordsize="8602,2">
              <v:shape id="_x0000_s1267" style="position:absolute;left:1768;top:1646;width:8602;height:2" coordorigin="1768,1646" coordsize="8602,0" path="m1768,1646r8602,e" filled="f" strokecolor="#024702" strokeweight=".36322mm">
                <v:path arrowok="t"/>
              </v:shape>
            </v:group>
            <v:group id="_x0000_s1264" style="position:absolute;left:1531;top:1869;width:111;height:113" coordorigin="1531,1869" coordsize="111,113">
              <v:shape id="_x0000_s1265" style="position:absolute;left:1531;top:1869;width:111;height:113" coordorigin="1531,1869" coordsize="111,113" path="m1531,1981r,-112l1642,1869r-111,112e" fillcolor="#024702" stroked="f">
                <v:path arrowok="t"/>
              </v:shape>
            </v:group>
            <v:group id="_x0000_s1262" style="position:absolute;left:1531;top:7398;width:111;height:113" coordorigin="1531,7398" coordsize="111,113">
              <v:shape id="_x0000_s1263" style="position:absolute;left:1531;top:7398;width:111;height:113" coordorigin="1531,7398" coordsize="111,113" path="m1642,7511r-111,l1531,7398r111,113e" fillcolor="#024702" stroked="f">
                <v:path arrowok="t"/>
              </v:shape>
            </v:group>
            <v:group id="_x0000_s1260" style="position:absolute;left:1538;top:1888;width:2;height:5602" coordorigin="1538,1888" coordsize="2,5602">
              <v:shape id="_x0000_s1261" style="position:absolute;left:1538;top:1888;width:2;height:5602" coordorigin="1538,1888" coordsize="0,5602" path="m1538,7490r,-5602e" filled="f" strokecolor="#024702" strokeweight=".39419mm">
                <v:path arrowok="t"/>
              </v:shape>
            </v:group>
            <v:group id="_x0000_s1258" style="position:absolute;left:10497;top:1869;width:111;height:113" coordorigin="10497,1869" coordsize="111,113">
              <v:shape id="_x0000_s1259" style="position:absolute;left:10497;top:1869;width:111;height:113" coordorigin="10497,1869" coordsize="111,113" path="m10609,1981r-112,-112l10609,1869r,112e" fillcolor="#024702" stroked="f">
                <v:path arrowok="t"/>
              </v:shape>
            </v:group>
            <v:group id="_x0000_s1256" style="position:absolute;left:10497;top:7398;width:111;height:113" coordorigin="10497,7398" coordsize="111,113">
              <v:shape id="_x0000_s1257" style="position:absolute;left:10497;top:7398;width:111;height:113" coordorigin="10497,7398" coordsize="111,113" path="m10609,7511r-112,l10609,7398r,113e" fillcolor="#024702" stroked="f">
                <v:path arrowok="t"/>
              </v:shape>
            </v:group>
            <v:group id="_x0000_s1254" style="position:absolute;left:10602;top:1888;width:2;height:5602" coordorigin="10602,1888" coordsize="2,5602">
              <v:shape id="_x0000_s1255" style="position:absolute;left:10602;top:1888;width:2;height:5602" coordorigin="10602,1888" coordsize="0,5602" path="m10602,7490r,-5602e" filled="f" strokecolor="#024702" strokeweight=".35639mm">
                <v:path arrowok="t"/>
              </v:shape>
            </v:group>
            <v:group id="_x0000_s1252" style="position:absolute;left:10383;top:7511;width:13;height:13" coordorigin="10383,7511" coordsize="13,13">
              <v:shape id="_x0000_s1253" style="position:absolute;left:10383;top:7511;width:13;height:13" coordorigin="10383,7511" coordsize="13,13" path="m10383,7524r,-13l10396,7511r-13,13e" fillcolor="#3002ba" stroked="f">
                <v:path arrowok="t"/>
              </v:shape>
            </v:group>
            <v:group id="_x0000_s1250" style="position:absolute;left:10383;top:7511;width:321;height:26" coordorigin="10383,7511" coordsize="321,26">
              <v:shape id="_x0000_s1251" style="position:absolute;left:10383;top:7511;width:321;height:26" coordorigin="10383,7511" coordsize="321,26" path="m10704,7537r-308,l10410,7524r-27,l10396,7511r308,l10704,7537e" fillcolor="#3002ba" stroked="f">
                <v:path arrowok="t"/>
              </v:shape>
            </v:group>
            <v:group id="_x0000_s1248" style="position:absolute;left:1755;top:7627;width:111;height:112" coordorigin="1755,7627" coordsize="111,112">
              <v:shape id="_x0000_s1249" style="position:absolute;left:1755;top:7627;width:111;height:112" coordorigin="1755,7627" coordsize="111,112" path="m1867,7739r-112,l1755,7627r112,112e" fillcolor="#024702" stroked="f">
                <v:path arrowok="t"/>
              </v:shape>
            </v:group>
            <v:group id="_x0000_s1246" style="position:absolute;left:10271;top:7627;width:111;height:112" coordorigin="10271,7627" coordsize="111,112">
              <v:shape id="_x0000_s1247" style="position:absolute;left:10271;top:7627;width:111;height:112" coordorigin="10271,7627" coordsize="111,112" path="m10383,7739r-112,l10383,7627r,112e" fillcolor="#024702" stroked="f">
                <v:path arrowok="t"/>
              </v:shape>
            </v:group>
            <v:group id="_x0000_s1244" style="position:absolute;left:1768;top:7733;width:8602;height:2" coordorigin="1768,7733" coordsize="8602,2">
              <v:shape id="_x0000_s1245" style="position:absolute;left:1768;top:7733;width:8602;height:2" coordorigin="1768,7733" coordsize="8602,0" path="m1768,7733r8602,e" filled="f" strokecolor="#024702" strokeweight=".38253mm">
                <v:path arrowok="t"/>
              </v:shape>
            </v:group>
            <v:group id="_x0000_s1242" style="position:absolute;left:10383;top:7524;width:27;height:314" coordorigin="10383,7524" coordsize="27,314">
              <v:shape id="_x0000_s1243" style="position:absolute;left:10383;top:7524;width:27;height:314" coordorigin="10383,7524" coordsize="27,314" path="m10383,7838r,-314l10410,7524r,301l10396,7825r-13,13e" fillcolor="#3002ba" stroked="f">
                <v:path arrowok="t"/>
              </v:shape>
            </v:group>
            <v:group id="_x0000_s1240" style="position:absolute;left:10396;top:7825;width:14;height:26" coordorigin="10396,7825" coordsize="14,26">
              <v:shape id="_x0000_s1241" style="position:absolute;left:10396;top:7825;width:14;height:26" coordorigin="10396,7825" coordsize="14,26" path="m10396,7851r,-26l10410,7825r,13l10396,7851e" fillcolor="#3002ba" stroked="f">
                <v:path arrowok="t"/>
              </v:shape>
            </v:group>
            <v:group id="_x0000_s1238" style="position:absolute;left:10396;top:7838;width:14;height:13" coordorigin="10396,7838" coordsize="14,13">
              <v:shape id="_x0000_s1239" style="position:absolute;left:10396;top:7838;width:14;height:13" coordorigin="10396,7838" coordsize="14,13" path="m10410,7851r-14,l10410,7838r,13e" fillcolor="#3002ba" stroked="f">
                <v:path arrowok="t"/>
              </v:shape>
            </v:group>
            <v:group id="_x0000_s1236" style="position:absolute;left:1730;top:7825;width:8666;height:26" coordorigin="1730,7825" coordsize="8666,26">
              <v:shape id="_x0000_s1237" style="position:absolute;left:1730;top:7825;width:8666;height:26" coordorigin="1730,7825" coordsize="8666,26" path="m10396,7851r-8653,l1730,7838r24,l1743,7825r8653,l10396,7851e" fillcolor="#3002ba" stroked="f">
                <v:path arrowok="t"/>
              </v:shape>
            </v:group>
            <v:group id="_x0000_s1234" style="position:absolute;left:1730;top:7838;width:13;height:13" coordorigin="1730,7838" coordsize="13,13">
              <v:shape id="_x0000_s1235" style="position:absolute;left:1730;top:7838;width:13;height:13" coordorigin="1730,7838" coordsize="13,13" path="m1743,7851r-13,l1730,7838r13,13e" fillcolor="#3002ba" stroked="f">
                <v:path arrowok="t"/>
              </v:shape>
            </v:group>
            <v:group id="_x0000_s1232" style="position:absolute;left:1743;top:7511;width:12;height:26" coordorigin="1743,7511" coordsize="12,26">
              <v:shape id="_x0000_s1233" style="position:absolute;left:1743;top:7511;width:12;height:26" coordorigin="1743,7511" coordsize="12,26" path="m1754,7537r-11,l1743,7511r11,13l1754,7537e" fillcolor="#3002ba" stroked="f">
                <v:path arrowok="t"/>
              </v:shape>
            </v:group>
            <v:group id="_x0000_s1230" style="position:absolute;left:1743;top:7511;width:12;height:13" coordorigin="1743,7511" coordsize="12,13">
              <v:shape id="_x0000_s1231" style="position:absolute;left:1743;top:7511;width:12;height:13" coordorigin="1743,7511" coordsize="12,13" path="m1754,7524r-11,-13l1754,7511r,13e" fillcolor="#3002ba" stroked="f">
                <v:path arrowok="t"/>
              </v:shape>
            </v:group>
            <v:group id="_x0000_s1228" style="position:absolute;left:1730;top:7524;width:25;height:314" coordorigin="1730,7524" coordsize="25,314">
              <v:shape id="_x0000_s1229" style="position:absolute;left:1730;top:7524;width:25;height:314" coordorigin="1730,7524" coordsize="25,314" path="m1754,7838r-24,l1730,7524r13,13l1754,7537r,301e" fillcolor="#3002ba" stroked="f">
                <v:path arrowok="t"/>
              </v:shape>
            </v:group>
            <v:group id="_x0000_s1226" style="position:absolute;left:1420;top:7511;width:322;height:26" coordorigin="1420,7511" coordsize="322,26">
              <v:shape id="_x0000_s1227" style="position:absolute;left:1420;top:7511;width:322;height:26" coordorigin="1420,7511" coordsize="322,26" path="m1743,7537r-310,l1420,7524r26,l1433,7511r310,l1743,7537e" fillcolor="#3002ba" stroked="f">
                <v:path arrowok="t"/>
              </v:shape>
            </v:group>
            <v:group id="_x0000_s1224" style="position:absolute;left:1420;top:7524;width:13;height:13" coordorigin="1420,7524" coordsize="13,13">
              <v:shape id="_x0000_s1225" style="position:absolute;left:1420;top:7524;width:13;height:13" coordorigin="1420,7524" coordsize="13,13" path="m1433,7537r-13,l1420,7524r13,13e" fillcolor="#3002ba" stroked="f">
                <v:path arrowok="t"/>
              </v:shape>
            </v:group>
            <v:group id="_x0000_s1222" style="position:absolute;left:1420;top:1843;width:13;height:13" coordorigin="1420,1843" coordsize="13,13">
              <v:shape id="_x0000_s1223" style="position:absolute;left:1420;top:1843;width:13;height:13" coordorigin="1420,1843" coordsize="13,13" path="m1420,1856r,-13l1433,1843r-13,13e" fillcolor="#3002ba" stroked="f">
                <v:path arrowok="t"/>
              </v:shape>
            </v:group>
            <v:group id="_x0000_s1220" style="position:absolute;left:1420;top:1843;width:26;height:5682" coordorigin="1420,1843" coordsize="26,5682">
              <v:shape id="_x0000_s1221" style="position:absolute;left:1420;top:1843;width:26;height:5682" coordorigin="1420,1843" coordsize="26,5682" path="m1446,7524r-26,l1420,1856r13,-13l1433,1869r13,l1446,7524e" fillcolor="#3002ba" stroked="f">
                <v:path arrowok="t"/>
              </v:shape>
            </v:group>
            <v:group id="_x0000_s1218" style="position:absolute;left:1433;top:1856;width:13;height:13" coordorigin="1433,1856" coordsize="13,13">
              <v:shape id="_x0000_s1219" style="position:absolute;left:1433;top:1856;width:13;height:13" coordorigin="1433,1856" coordsize="13,13" path="m1446,1869r-13,l1446,1856r,13e" fillcolor="#3002ba" stroked="f">
                <v:path arrowok="t"/>
              </v:shape>
            </v:group>
            <v:group id="_x0000_s1216" style="position:absolute;left:1433;top:1843;width:321;height:26" coordorigin="1433,1843" coordsize="321,26">
              <v:shape id="_x0000_s1217" style="position:absolute;left:1433;top:1843;width:321;height:26" coordorigin="1433,1843" coordsize="321,26" path="m1743,1869r-310,l1433,1843r310,l1730,1856r24,l1743,1869e" fillcolor="#3002ba" stroked="f">
                <v:path arrowok="t"/>
              </v:shape>
            </v:group>
            <v:group id="_x0000_s1214" style="position:absolute;left:1743;top:1856;width:12;height:13" coordorigin="1743,1856" coordsize="12,13">
              <v:shape id="_x0000_s1215" style="position:absolute;left:1743;top:1856;width:12;height:13" coordorigin="1743,1856" coordsize="12,13" path="m1754,1869r-11,l1754,1856r,13e" fillcolor="#3002ba" stroked="f">
                <v:path arrowok="t"/>
              </v:shape>
            </v:group>
            <v:group id="_x0000_s1212" style="position:absolute;left:1730;top:1529;width:13;height:13" coordorigin="1730,1529" coordsize="13,13">
              <v:shape id="_x0000_s1213" style="position:absolute;left:1730;top:1529;width:13;height:13" coordorigin="1730,1529" coordsize="13,13" path="m1730,1542r,-13l1743,1529r-13,13e" fillcolor="#3002ba" stroked="f">
                <v:path arrowok="t"/>
              </v:shape>
            </v:group>
            <v:group id="_x0000_s1210" style="position:absolute;left:1730;top:1529;width:25;height:327" coordorigin="1730,1529" coordsize="25,327">
              <v:shape id="_x0000_s1211" style="position:absolute;left:1730;top:1529;width:25;height:327" coordorigin="1730,1529" coordsize="25,327" path="m1754,1856r-24,l1730,1542r13,-13l1743,1555r11,l1754,1856e" fillcolor="#3002ba" stroked="f">
                <v:path arrowok="t"/>
              </v:shape>
            </v:group>
            <v:group id="_x0000_s1208" style="position:absolute;left:1743;top:1542;width:12;height:13" coordorigin="1743,1542" coordsize="12,13">
              <v:shape id="_x0000_s1209" style="position:absolute;left:1743;top:1542;width:12;height:13" coordorigin="1743,1542" coordsize="12,13" path="m1754,1555r-11,l1754,1542r,13e" fillcolor="#3002ba" stroked="f">
                <v:path arrowok="t"/>
              </v:shape>
            </v:group>
            <v:group id="_x0000_s1206" style="position:absolute;left:1743;top:1529;width:8667;height:26" coordorigin="1743,1529" coordsize="8667,26">
              <v:shape id="_x0000_s1207" style="position:absolute;left:1743;top:1529;width:8667;height:26" coordorigin="1743,1529" coordsize="8667,26" path="m10395,1555r-8652,l1743,1529r8652,l10410,1542r-27,l10395,1555e" fillcolor="#3002ba" stroked="f">
                <v:path arrowok="t"/>
              </v:shape>
            </v:group>
            <v:group id="_x0000_s1204" style="position:absolute;left:10395;top:1529;width:14;height:13" coordorigin="10395,1529" coordsize="14,13">
              <v:shape id="_x0000_s1205" style="position:absolute;left:10395;top:1529;width:14;height:13" coordorigin="10395,1529" coordsize="14,13" path="m10410,1542r-15,-13l10410,1529r,13e" fillcolor="#3002ba" stroked="f">
                <v:path arrowok="t"/>
              </v:shape>
            </v:group>
            <v:group id="_x0000_s1202" style="position:absolute;left:10383;top:1542;width:27;height:327" coordorigin="10383,1542" coordsize="27,327">
              <v:shape id="_x0000_s1203" style="position:absolute;left:10383;top:1542;width:27;height:327" coordorigin="10383,1542" coordsize="27,327" path="m10396,1869r-13,-13l10383,1542r27,l10410,1843r-14,l10396,1869e" fillcolor="#3002ba" stroked="f">
                <v:path arrowok="t"/>
              </v:shape>
            </v:group>
            <v:group id="_x0000_s1200" style="position:absolute;left:10396;top:1843;width:14;height:13" coordorigin="10396,1843" coordsize="14,13">
              <v:shape id="_x0000_s1201" style="position:absolute;left:10396;top:1843;width:14;height:13" coordorigin="10396,1843" coordsize="14,13" path="m10410,1856r-14,-13l10410,1843r,13e" fillcolor="#3002ba" stroked="f">
                <v:path arrowok="t"/>
              </v:shape>
            </v:group>
            <v:group id="_x0000_s1198" style="position:absolute;left:10383;top:1856;width:13;height:13" coordorigin="10383,1856" coordsize="13,13">
              <v:shape id="_x0000_s1199" style="position:absolute;left:10383;top:1856;width:13;height:13" coordorigin="10383,1856" coordsize="13,13" path="m10396,1869r-13,l10383,1856r13,13e" fillcolor="#3002ba" stroked="f">
                <v:path arrowok="t"/>
              </v:shape>
            </v:group>
            <v:group id="_x0000_s1196" style="position:absolute;left:10396;top:1843;width:321;height:26" coordorigin="10396,1843" coordsize="321,26">
              <v:shape id="_x0000_s1197" style="position:absolute;left:10396;top:1843;width:321;height:26" coordorigin="10396,1843" coordsize="321,26" path="m10704,1869r-308,l10396,1843r308,l10717,1856r-25,l10704,1869e" fillcolor="#3002ba" stroked="f">
                <v:path arrowok="t"/>
              </v:shape>
            </v:group>
            <v:group id="_x0000_s1194" style="position:absolute;left:10704;top:1843;width:13;height:13" coordorigin="10704,1843" coordsize="13,13">
              <v:shape id="_x0000_s1195" style="position:absolute;left:10704;top:1843;width:13;height:13" coordorigin="10704,1843" coordsize="13,13" path="m10717,1856r-13,-13l10717,1843r,13e" fillcolor="#3002ba" stroked="f">
                <v:path arrowok="t"/>
              </v:shape>
            </v:group>
            <v:group id="_x0000_s1192" style="position:absolute;left:10692;top:1856;width:25;height:5669" coordorigin="10692,1856" coordsize="25,5669">
              <v:shape id="_x0000_s1193" style="position:absolute;left:10692;top:1856;width:25;height:5669" coordorigin="10692,1856" coordsize="25,5669" path="m10692,7524r,-5668l10717,1856r,5655l10704,7511r-12,13e" fillcolor="#3002ba" stroked="f">
                <v:path arrowok="t"/>
              </v:shape>
            </v:group>
            <v:group id="_x0000_s1190" style="position:absolute;left:10704;top:7511;width:13;height:26" coordorigin="10704,7511" coordsize="13,26">
              <v:shape id="_x0000_s1191" style="position:absolute;left:10704;top:7511;width:13;height:26" coordorigin="10704,7511" coordsize="13,26" path="m10704,7537r,-26l10717,7511r,13l10704,7537e" fillcolor="#3002ba" stroked="f">
                <v:path arrowok="t"/>
              </v:shape>
            </v:group>
            <v:group id="_x0000_s1187" style="position:absolute;left:10704;top:7524;width:13;height:13" coordorigin="10704,7524" coordsize="13,13">
              <v:shape id="_x0000_s1189" style="position:absolute;left:10704;top:7524;width:13;height:13" coordorigin="10704,7524" coordsize="13,13" path="m10717,7537r-13,l10717,7524r,13e" fillcolor="#3002ba" stroked="f">
                <v:path arrowok="t"/>
              </v:shape>
              <v:shape id="_x0000_s1188" type="#_x0000_t75" style="position:absolute;left:2017;top:2228;width:1020;height:1366">
                <v:imagedata r:id="rId15" o:title=""/>
              </v:shape>
            </v:group>
            <v:group id="_x0000_s1185" style="position:absolute;left:3818;top:5649;width:12;height:12" coordorigin="3818,5649" coordsize="12,12">
              <v:shape id="_x0000_s1186" style="position:absolute;left:3818;top:5649;width:12;height:12" coordorigin="3818,5649" coordsize="12,12" path="m3818,5655r12,e" filled="f" strokeweight=".7pt">
                <v:path arrowok="t"/>
              </v:shape>
            </v:group>
            <v:group id="_x0000_s1183" style="position:absolute;left:3859;top:5649;width:29;height:12" coordorigin="3859,5649" coordsize="29,12">
              <v:shape id="_x0000_s1184" style="position:absolute;left:3859;top:5649;width:29;height:12" coordorigin="3859,5649" coordsize="29,12" path="m3859,5655r29,e" filled="f" strokeweight=".7pt">
                <v:path arrowok="t"/>
              </v:shape>
            </v:group>
            <v:group id="_x0000_s1181" style="position:absolute;left:3917;top:5649;width:29;height:12" coordorigin="3917,5649" coordsize="29,12">
              <v:shape id="_x0000_s1182" style="position:absolute;left:3917;top:5649;width:29;height:12" coordorigin="3917,5649" coordsize="29,12" path="m3917,5655r29,e" filled="f" strokeweight=".7pt">
                <v:path arrowok="t"/>
              </v:shape>
            </v:group>
            <v:group id="_x0000_s1179" style="position:absolute;left:3974;top:5649;width:29;height:12" coordorigin="3974,5649" coordsize="29,12">
              <v:shape id="_x0000_s1180" style="position:absolute;left:3974;top:5649;width:29;height:12" coordorigin="3974,5649" coordsize="29,12" path="m3974,5655r29,e" filled="f" strokeweight=".7pt">
                <v:path arrowok="t"/>
              </v:shape>
            </v:group>
            <v:group id="_x0000_s1177" style="position:absolute;left:4032;top:5649;width:29;height:12" coordorigin="4032,5649" coordsize="29,12">
              <v:shape id="_x0000_s1178" style="position:absolute;left:4032;top:5649;width:29;height:12" coordorigin="4032,5649" coordsize="29,12" path="m4032,5655r29,e" filled="f" strokeweight=".7pt">
                <v:path arrowok="t"/>
              </v:shape>
            </v:group>
            <v:group id="_x0000_s1175" style="position:absolute;left:4090;top:5649;width:29;height:12" coordorigin="4090,5649" coordsize="29,12">
              <v:shape id="_x0000_s1176" style="position:absolute;left:4090;top:5649;width:29;height:12" coordorigin="4090,5649" coordsize="29,12" path="m4090,5655r28,e" filled="f" strokeweight=".7pt">
                <v:path arrowok="t"/>
              </v:shape>
            </v:group>
            <v:group id="_x0000_s1173" style="position:absolute;left:4147;top:5649;width:29;height:12" coordorigin="4147,5649" coordsize="29,12">
              <v:shape id="_x0000_s1174" style="position:absolute;left:4147;top:5649;width:29;height:12" coordorigin="4147,5649" coordsize="29,12" path="m4147,5655r29,e" filled="f" strokeweight=".7pt">
                <v:path arrowok="t"/>
              </v:shape>
            </v:group>
            <v:group id="_x0000_s1171" style="position:absolute;left:4205;top:5649;width:29;height:12" coordorigin="4205,5649" coordsize="29,12">
              <v:shape id="_x0000_s1172" style="position:absolute;left:4205;top:5649;width:29;height:12" coordorigin="4205,5649" coordsize="29,12" path="m4205,5655r29,e" filled="f" strokeweight=".7pt">
                <v:path arrowok="t"/>
              </v:shape>
            </v:group>
            <v:group id="_x0000_s1169" style="position:absolute;left:4262;top:5649;width:29;height:12" coordorigin="4262,5649" coordsize="29,12">
              <v:shape id="_x0000_s1170" style="position:absolute;left:4262;top:5649;width:29;height:12" coordorigin="4262,5649" coordsize="29,12" path="m4262,5655r29,e" filled="f" strokeweight=".7pt">
                <v:path arrowok="t"/>
              </v:shape>
            </v:group>
            <v:group id="_x0000_s1167" style="position:absolute;left:4320;top:5649;width:29;height:12" coordorigin="4320,5649" coordsize="29,12">
              <v:shape id="_x0000_s1168" style="position:absolute;left:4320;top:5649;width:29;height:12" coordorigin="4320,5649" coordsize="29,12" path="m4320,5655r29,e" filled="f" strokeweight=".7pt">
                <v:path arrowok="t"/>
              </v:shape>
            </v:group>
            <v:group id="_x0000_s1165" style="position:absolute;left:4378;top:5649;width:29;height:12" coordorigin="4378,5649" coordsize="29,12">
              <v:shape id="_x0000_s1166" style="position:absolute;left:4378;top:5649;width:29;height:12" coordorigin="4378,5649" coordsize="29,12" path="m4378,5655r28,e" filled="f" strokeweight=".7pt">
                <v:path arrowok="t"/>
              </v:shape>
            </v:group>
            <v:group id="_x0000_s1163" style="position:absolute;left:4435;top:5649;width:29;height:12" coordorigin="4435,5649" coordsize="29,12">
              <v:shape id="_x0000_s1164" style="position:absolute;left:4435;top:5649;width:29;height:12" coordorigin="4435,5649" coordsize="29,12" path="m4435,5655r29,e" filled="f" strokeweight=".7pt">
                <v:path arrowok="t"/>
              </v:shape>
            </v:group>
            <v:group id="_x0000_s1161" style="position:absolute;left:4493;top:5649;width:29;height:12" coordorigin="4493,5649" coordsize="29,12">
              <v:shape id="_x0000_s1162" style="position:absolute;left:4493;top:5649;width:29;height:12" coordorigin="4493,5649" coordsize="29,12" path="m4493,5655r29,e" filled="f" strokeweight=".7pt">
                <v:path arrowok="t"/>
              </v:shape>
            </v:group>
            <v:group id="_x0000_s1159" style="position:absolute;left:4550;top:5649;width:29;height:12" coordorigin="4550,5649" coordsize="29,12">
              <v:shape id="_x0000_s1160" style="position:absolute;left:4550;top:5649;width:29;height:12" coordorigin="4550,5649" coordsize="29,12" path="m4550,5655r29,e" filled="f" strokeweight=".7pt">
                <v:path arrowok="t"/>
              </v:shape>
            </v:group>
            <v:group id="_x0000_s1157" style="position:absolute;left:4608;top:5649;width:29;height:12" coordorigin="4608,5649" coordsize="29,12">
              <v:shape id="_x0000_s1158" style="position:absolute;left:4608;top:5649;width:29;height:12" coordorigin="4608,5649" coordsize="29,12" path="m4608,5655r29,e" filled="f" strokeweight=".7pt">
                <v:path arrowok="t"/>
              </v:shape>
            </v:group>
            <v:group id="_x0000_s1155" style="position:absolute;left:4666;top:5649;width:29;height:12" coordorigin="4666,5649" coordsize="29,12">
              <v:shape id="_x0000_s1156" style="position:absolute;left:4666;top:5649;width:29;height:12" coordorigin="4666,5649" coordsize="29,12" path="m4666,5655r28,e" filled="f" strokeweight=".7pt">
                <v:path arrowok="t"/>
              </v:shape>
            </v:group>
            <v:group id="_x0000_s1153" style="position:absolute;left:4723;top:5649;width:29;height:12" coordorigin="4723,5649" coordsize="29,12">
              <v:shape id="_x0000_s1154" style="position:absolute;left:4723;top:5649;width:29;height:12" coordorigin="4723,5649" coordsize="29,12" path="m4723,5655r29,e" filled="f" strokeweight=".7pt">
                <v:path arrowok="t"/>
              </v:shape>
            </v:group>
            <v:group id="_x0000_s1151" style="position:absolute;left:4781;top:5649;width:29;height:12" coordorigin="4781,5649" coordsize="29,12">
              <v:shape id="_x0000_s1152" style="position:absolute;left:4781;top:5649;width:29;height:12" coordorigin="4781,5649" coordsize="29,12" path="m4781,5655r29,e" filled="f" strokeweight=".7pt">
                <v:path arrowok="t"/>
              </v:shape>
            </v:group>
            <v:group id="_x0000_s1149" style="position:absolute;left:4838;top:5649;width:29;height:12" coordorigin="4838,5649" coordsize="29,12">
              <v:shape id="_x0000_s1150" style="position:absolute;left:4838;top:5649;width:29;height:12" coordorigin="4838,5649" coordsize="29,12" path="m4838,5655r29,e" filled="f" strokeweight=".7pt">
                <v:path arrowok="t"/>
              </v:shape>
            </v:group>
            <v:group id="_x0000_s1147" style="position:absolute;left:4896;top:5649;width:29;height:12" coordorigin="4896,5649" coordsize="29,12">
              <v:shape id="_x0000_s1148" style="position:absolute;left:4896;top:5649;width:29;height:12" coordorigin="4896,5649" coordsize="29,12" path="m4896,5655r29,e" filled="f" strokeweight=".7pt">
                <v:path arrowok="t"/>
              </v:shape>
            </v:group>
            <v:group id="_x0000_s1145" style="position:absolute;left:4954;top:5649;width:29;height:12" coordorigin="4954,5649" coordsize="29,12">
              <v:shape id="_x0000_s1146" style="position:absolute;left:4954;top:5649;width:29;height:12" coordorigin="4954,5649" coordsize="29,12" path="m4954,5655r28,e" filled="f" strokeweight=".7pt">
                <v:path arrowok="t"/>
              </v:shape>
            </v:group>
            <v:group id="_x0000_s1143" style="position:absolute;left:5011;top:5649;width:29;height:12" coordorigin="5011,5649" coordsize="29,12">
              <v:shape id="_x0000_s1144" style="position:absolute;left:5011;top:5649;width:29;height:12" coordorigin="5011,5649" coordsize="29,12" path="m5011,5655r29,e" filled="f" strokeweight=".7pt">
                <v:path arrowok="t"/>
              </v:shape>
            </v:group>
            <v:group id="_x0000_s1141" style="position:absolute;left:5069;top:5649;width:29;height:12" coordorigin="5069,5649" coordsize="29,12">
              <v:shape id="_x0000_s1142" style="position:absolute;left:5069;top:5649;width:29;height:12" coordorigin="5069,5649" coordsize="29,12" path="m5069,5655r29,e" filled="f" strokeweight=".7pt">
                <v:path arrowok="t"/>
              </v:shape>
            </v:group>
            <v:group id="_x0000_s1139" style="position:absolute;left:5126;top:5649;width:29;height:12" coordorigin="5126,5649" coordsize="29,12">
              <v:shape id="_x0000_s1140" style="position:absolute;left:5126;top:5649;width:29;height:12" coordorigin="5126,5649" coordsize="29,12" path="m5126,5655r29,e" filled="f" strokeweight=".7pt">
                <v:path arrowok="t"/>
              </v:shape>
            </v:group>
            <v:group id="_x0000_s1137" style="position:absolute;left:4320;top:6016;width:29;height:12" coordorigin="4320,6016" coordsize="29,12">
              <v:shape id="_x0000_s1138" style="position:absolute;left:4320;top:6016;width:29;height:12" coordorigin="4320,6016" coordsize="29,12" path="m4320,6022r29,e" filled="f" strokeweight=".7pt">
                <v:path arrowok="t"/>
              </v:shape>
            </v:group>
            <v:group id="_x0000_s1135" style="position:absolute;left:4378;top:6016;width:29;height:12" coordorigin="4378,6016" coordsize="29,12">
              <v:shape id="_x0000_s1136" style="position:absolute;left:4378;top:6016;width:29;height:12" coordorigin="4378,6016" coordsize="29,12" path="m4378,6022r28,e" filled="f" strokeweight=".7pt">
                <v:path arrowok="t"/>
              </v:shape>
            </v:group>
            <v:group id="_x0000_s1133" style="position:absolute;left:4435;top:6016;width:29;height:12" coordorigin="4435,6016" coordsize="29,12">
              <v:shape id="_x0000_s1134" style="position:absolute;left:4435;top:6016;width:29;height:12" coordorigin="4435,6016" coordsize="29,12" path="m4435,6022r29,e" filled="f" strokeweight=".7pt">
                <v:path arrowok="t"/>
              </v:shape>
            </v:group>
            <v:group id="_x0000_s1131" style="position:absolute;left:4493;top:6016;width:29;height:12" coordorigin="4493,6016" coordsize="29,12">
              <v:shape id="_x0000_s1132" style="position:absolute;left:4493;top:6016;width:29;height:12" coordorigin="4493,6016" coordsize="29,12" path="m4493,6022r29,e" filled="f" strokeweight=".7pt">
                <v:path arrowok="t"/>
              </v:shape>
            </v:group>
            <v:group id="_x0000_s1129" style="position:absolute;left:4550;top:6016;width:29;height:12" coordorigin="4550,6016" coordsize="29,12">
              <v:shape id="_x0000_s1130" style="position:absolute;left:4550;top:6016;width:29;height:12" coordorigin="4550,6016" coordsize="29,12" path="m4550,6022r29,e" filled="f" strokeweight=".7pt">
                <v:path arrowok="t"/>
              </v:shape>
            </v:group>
            <v:group id="_x0000_s1127" style="position:absolute;left:4608;top:6016;width:29;height:12" coordorigin="4608,6016" coordsize="29,12">
              <v:shape id="_x0000_s1128" style="position:absolute;left:4608;top:6016;width:29;height:12" coordorigin="4608,6016" coordsize="29,12" path="m4608,6022r29,e" filled="f" strokeweight=".7pt">
                <v:path arrowok="t"/>
              </v:shape>
            </v:group>
            <v:group id="_x0000_s1125" style="position:absolute;left:4666;top:6016;width:29;height:12" coordorigin="4666,6016" coordsize="29,12">
              <v:shape id="_x0000_s1126" style="position:absolute;left:4666;top:6016;width:29;height:12" coordorigin="4666,6016" coordsize="29,12" path="m4666,6022r28,e" filled="f" strokeweight=".7pt">
                <v:path arrowok="t"/>
              </v:shape>
            </v:group>
            <v:group id="_x0000_s1123" style="position:absolute;left:4723;top:6016;width:29;height:12" coordorigin="4723,6016" coordsize="29,12">
              <v:shape id="_x0000_s1124" style="position:absolute;left:4723;top:6016;width:29;height:12" coordorigin="4723,6016" coordsize="29,12" path="m4723,6022r29,e" filled="f" strokeweight=".7pt">
                <v:path arrowok="t"/>
              </v:shape>
            </v:group>
            <v:group id="_x0000_s1121" style="position:absolute;left:4781;top:6016;width:29;height:12" coordorigin="4781,6016" coordsize="29,12">
              <v:shape id="_x0000_s1122" style="position:absolute;left:4781;top:6016;width:29;height:12" coordorigin="4781,6016" coordsize="29,12" path="m4781,6022r29,e" filled="f" strokeweight=".7pt">
                <v:path arrowok="t"/>
              </v:shape>
            </v:group>
            <v:group id="_x0000_s1119" style="position:absolute;left:4838;top:6016;width:29;height:12" coordorigin="4838,6016" coordsize="29,12">
              <v:shape id="_x0000_s1120" style="position:absolute;left:4838;top:6016;width:29;height:12" coordorigin="4838,6016" coordsize="29,12" path="m4838,6022r29,e" filled="f" strokeweight=".7pt">
                <v:path arrowok="t"/>
              </v:shape>
            </v:group>
            <v:group id="_x0000_s1117" style="position:absolute;left:4896;top:6016;width:29;height:12" coordorigin="4896,6016" coordsize="29,12">
              <v:shape id="_x0000_s1118" style="position:absolute;left:4896;top:6016;width:29;height:12" coordorigin="4896,6016" coordsize="29,12" path="m4896,6022r29,e" filled="f" strokeweight=".7pt">
                <v:path arrowok="t"/>
              </v:shape>
            </v:group>
            <v:group id="_x0000_s1115" style="position:absolute;left:4954;top:6016;width:29;height:12" coordorigin="4954,6016" coordsize="29,12">
              <v:shape id="_x0000_s1116" style="position:absolute;left:4954;top:6016;width:29;height:12" coordorigin="4954,6016" coordsize="29,12" path="m4954,6022r28,e" filled="f" strokeweight=".7pt">
                <v:path arrowok="t"/>
              </v:shape>
            </v:group>
            <v:group id="_x0000_s1113" style="position:absolute;left:5011;top:6016;width:10;height:12" coordorigin="5011,6016" coordsize="10,12">
              <v:shape id="_x0000_s1114" style="position:absolute;left:5011;top:6016;width:10;height:12" coordorigin="5011,6016" coordsize="10,12" path="m5011,6022r10,e" filled="f" strokeweight=".7pt">
                <v:path arrowok="t"/>
              </v:shape>
            </v:group>
            <v:group id="_x0000_s1111" style="position:absolute;left:7027;top:6016;width:29;height:12" coordorigin="7027,6016" coordsize="29,12">
              <v:shape id="_x0000_s1112" style="position:absolute;left:7027;top:6016;width:29;height:12" coordorigin="7027,6016" coordsize="29,12" path="m7027,6022r29,e" filled="f" strokeweight=".7pt">
                <v:path arrowok="t"/>
              </v:shape>
            </v:group>
            <v:group id="_x0000_s1109" style="position:absolute;left:7085;top:6016;width:29;height:12" coordorigin="7085,6016" coordsize="29,12">
              <v:shape id="_x0000_s1110" style="position:absolute;left:7085;top:6016;width:29;height:12" coordorigin="7085,6016" coordsize="29,12" path="m7085,6022r29,e" filled="f" strokeweight=".7pt">
                <v:path arrowok="t"/>
              </v:shape>
            </v:group>
            <v:group id="_x0000_s1107" style="position:absolute;left:7142;top:6016;width:29;height:12" coordorigin="7142,6016" coordsize="29,12">
              <v:shape id="_x0000_s1108" style="position:absolute;left:7142;top:6016;width:29;height:12" coordorigin="7142,6016" coordsize="29,12" path="m7142,6022r29,e" filled="f" strokeweight=".7pt">
                <v:path arrowok="t"/>
              </v:shape>
            </v:group>
            <v:group id="_x0000_s1105" style="position:absolute;left:7200;top:6016;width:29;height:12" coordorigin="7200,6016" coordsize="29,12">
              <v:shape id="_x0000_s1106" style="position:absolute;left:7200;top:6016;width:29;height:12" coordorigin="7200,6016" coordsize="29,12" path="m7200,6022r29,e" filled="f" strokeweight=".7pt">
                <v:path arrowok="t"/>
              </v:shape>
            </v:group>
            <v:group id="_x0000_s1103" style="position:absolute;left:7258;top:6016;width:29;height:12" coordorigin="7258,6016" coordsize="29,12">
              <v:shape id="_x0000_s1104" style="position:absolute;left:7258;top:6016;width:29;height:12" coordorigin="7258,6016" coordsize="29,12" path="m7258,6022r28,e" filled="f" strokeweight=".7pt">
                <v:path arrowok="t"/>
              </v:shape>
            </v:group>
            <v:group id="_x0000_s1101" style="position:absolute;left:7315;top:6016;width:29;height:12" coordorigin="7315,6016" coordsize="29,12">
              <v:shape id="_x0000_s1102" style="position:absolute;left:7315;top:6016;width:29;height:12" coordorigin="7315,6016" coordsize="29,12" path="m7315,6022r29,e" filled="f" strokeweight=".7pt">
                <v:path arrowok="t"/>
              </v:shape>
            </v:group>
            <v:group id="_x0000_s1099" style="position:absolute;left:7373;top:6016;width:29;height:12" coordorigin="7373,6016" coordsize="29,12">
              <v:shape id="_x0000_s1100" style="position:absolute;left:7373;top:6016;width:29;height:12" coordorigin="7373,6016" coordsize="29,12" path="m7373,6022r29,e" filled="f" strokeweight=".7pt">
                <v:path arrowok="t"/>
              </v:shape>
            </v:group>
            <v:group id="_x0000_s1097" style="position:absolute;left:7430;top:6016;width:29;height:12" coordorigin="7430,6016" coordsize="29,12">
              <v:shape id="_x0000_s1098" style="position:absolute;left:7430;top:6016;width:29;height:12" coordorigin="7430,6016" coordsize="29,12" path="m7430,6022r29,e" filled="f" strokeweight=".7pt">
                <v:path arrowok="t"/>
              </v:shape>
            </v:group>
            <v:group id="_x0000_s1095" style="position:absolute;left:7488;top:6016;width:29;height:12" coordorigin="7488,6016" coordsize="29,12">
              <v:shape id="_x0000_s1096" style="position:absolute;left:7488;top:6016;width:29;height:12" coordorigin="7488,6016" coordsize="29,12" path="m7488,6022r29,e" filled="f" strokeweight=".7pt">
                <v:path arrowok="t"/>
              </v:shape>
            </v:group>
            <v:group id="_x0000_s1093" style="position:absolute;left:7546;top:6016;width:29;height:12" coordorigin="7546,6016" coordsize="29,12">
              <v:shape id="_x0000_s1094" style="position:absolute;left:7546;top:6016;width:29;height:12" coordorigin="7546,6016" coordsize="29,12" path="m7546,6022r28,e" filled="f" strokeweight=".7pt">
                <v:path arrowok="t"/>
              </v:shape>
            </v:group>
            <v:group id="_x0000_s1091" style="position:absolute;left:7603;top:6016;width:29;height:12" coordorigin="7603,6016" coordsize="29,12">
              <v:shape id="_x0000_s1092" style="position:absolute;left:7603;top:6016;width:29;height:12" coordorigin="7603,6016" coordsize="29,12" path="m7603,6022r29,e" filled="f" strokeweight=".7pt">
                <v:path arrowok="t"/>
              </v:shape>
            </v:group>
            <v:group id="_x0000_s1089" style="position:absolute;left:7661;top:6016;width:29;height:12" coordorigin="7661,6016" coordsize="29,12">
              <v:shape id="_x0000_s1090" style="position:absolute;left:7661;top:6016;width:29;height:12" coordorigin="7661,6016" coordsize="29,12" path="m7661,6022r29,e" filled="f" strokeweight=".7pt">
                <v:path arrowok="t"/>
              </v:shape>
            </v:group>
            <v:group id="_x0000_s1087" style="position:absolute;left:7718;top:6016;width:29;height:12" coordorigin="7718,6016" coordsize="29,12">
              <v:shape id="_x0000_s1088" style="position:absolute;left:7718;top:6016;width:29;height:12" coordorigin="7718,6016" coordsize="29,12" path="m7718,6022r29,e" filled="f" strokeweight=".7pt">
                <v:path arrowok="t"/>
              </v:shape>
            </v:group>
            <v:group id="_x0000_s1085" style="position:absolute;left:7776;top:6016;width:29;height:12" coordorigin="7776,6016" coordsize="29,12">
              <v:shape id="_x0000_s1086" style="position:absolute;left:7776;top:6016;width:29;height:12" coordorigin="7776,6016" coordsize="29,12" path="m7776,6022r29,e" filled="f" strokeweight=".7pt">
                <v:path arrowok="t"/>
              </v:shape>
            </v:group>
            <v:group id="_x0000_s1083" style="position:absolute;left:7834;top:6016;width:29;height:12" coordorigin="7834,6016" coordsize="29,12">
              <v:shape id="_x0000_s1084" style="position:absolute;left:7834;top:6016;width:29;height:12" coordorigin="7834,6016" coordsize="29,12" path="m7834,6022r28,e" filled="f" strokeweight=".7pt">
                <v:path arrowok="t"/>
              </v:shape>
            </v:group>
            <v:group id="_x0000_s1081" style="position:absolute;left:7891;top:6016;width:29;height:12" coordorigin="7891,6016" coordsize="29,12">
              <v:shape id="_x0000_s1082" style="position:absolute;left:7891;top:6016;width:29;height:12" coordorigin="7891,6016" coordsize="29,12" path="m7891,6022r29,e" filled="f" strokeweight=".7pt">
                <v:path arrowok="t"/>
              </v:shape>
            </v:group>
            <v:group id="_x0000_s1079" style="position:absolute;left:7949;top:6016;width:29;height:12" coordorigin="7949,6016" coordsize="29,12">
              <v:shape id="_x0000_s1080" style="position:absolute;left:7949;top:6016;width:29;height:12" coordorigin="7949,6016" coordsize="29,12" path="m7949,6022r29,e" filled="f" strokeweight=".7pt">
                <v:path arrowok="t"/>
              </v:shape>
            </v:group>
            <v:group id="_x0000_s1077" style="position:absolute;left:8006;top:6016;width:29;height:12" coordorigin="8006,6016" coordsize="29,12">
              <v:shape id="_x0000_s1078" style="position:absolute;left:8006;top:6016;width:29;height:12" coordorigin="8006,6016" coordsize="29,12" path="m8006,6022r29,e" filled="f" strokeweight=".7pt">
                <v:path arrowok="t"/>
              </v:shape>
            </v:group>
            <v:group id="_x0000_s1075" style="position:absolute;left:8064;top:6016;width:29;height:12" coordorigin="8064,6016" coordsize="29,12">
              <v:shape id="_x0000_s1076" style="position:absolute;left:8064;top:6016;width:29;height:12" coordorigin="8064,6016" coordsize="29,12" path="m8064,6022r29,e" filled="f" strokeweight=".7pt">
                <v:path arrowok="t"/>
              </v:shape>
            </v:group>
            <v:group id="_x0000_s1073" style="position:absolute;left:8122;top:6016;width:29;height:12" coordorigin="8122,6016" coordsize="29,12">
              <v:shape id="_x0000_s1074" style="position:absolute;left:8122;top:6016;width:29;height:12" coordorigin="8122,6016" coordsize="29,12" path="m8122,6022r28,e" filled="f" strokeweight=".7pt">
                <v:path arrowok="t"/>
              </v:shape>
            </v:group>
            <v:group id="_x0000_s1071" style="position:absolute;left:8179;top:6016;width:29;height:12" coordorigin="8179,6016" coordsize="29,12">
              <v:shape id="_x0000_s1072" style="position:absolute;left:8179;top:6016;width:29;height:12" coordorigin="8179,6016" coordsize="29,12" path="m8179,6022r29,e" filled="f" strokeweight=".7pt">
                <v:path arrowok="t"/>
              </v:shape>
            </v:group>
            <v:group id="_x0000_s1069" style="position:absolute;left:8237;top:6016;width:29;height:12" coordorigin="8237,6016" coordsize="29,12">
              <v:shape id="_x0000_s1070" style="position:absolute;left:8237;top:6016;width:29;height:12" coordorigin="8237,6016" coordsize="29,12" path="m8237,6022r29,e" filled="f" strokeweight=".7pt">
                <v:path arrowok="t"/>
              </v:shape>
            </v:group>
            <v:group id="_x0000_s1067" style="position:absolute;left:8294;top:6016;width:29;height:12" coordorigin="8294,6016" coordsize="29,12">
              <v:shape id="_x0000_s1068" style="position:absolute;left:8294;top:6016;width:29;height:12" coordorigin="8294,6016" coordsize="29,12" path="m8294,6022r29,e" filled="f" strokeweight=".7pt">
                <v:path arrowok="t"/>
              </v:shape>
            </v:group>
            <v:group id="_x0000_s1065" style="position:absolute;left:8352;top:6016;width:29;height:12" coordorigin="8352,6016" coordsize="29,12">
              <v:shape id="_x0000_s1066" style="position:absolute;left:8352;top:6016;width:29;height:12" coordorigin="8352,6016" coordsize="29,12" path="m8352,6022r29,e" filled="f" strokeweight=".7pt">
                <v:path arrowok="t"/>
              </v:shape>
            </v:group>
            <v:group id="_x0000_s1063" style="position:absolute;left:8410;top:6016;width:29;height:12" coordorigin="8410,6016" coordsize="29,12">
              <v:shape id="_x0000_s1064" style="position:absolute;left:8410;top:6016;width:29;height:12" coordorigin="8410,6016" coordsize="29,12" path="m8410,6022r28,e" filled="f" strokeweight=".7pt">
                <v:path arrowok="t"/>
              </v:shape>
            </v:group>
            <v:group id="_x0000_s1061" style="position:absolute;left:8467;top:6016;width:29;height:12" coordorigin="8467,6016" coordsize="29,12">
              <v:shape id="_x0000_s1062" style="position:absolute;left:8467;top:6016;width:29;height:12" coordorigin="8467,6016" coordsize="29,12" path="m8467,6022r29,e" filled="f" strokeweight=".7pt">
                <v:path arrowok="t"/>
              </v:shape>
            </v:group>
            <v:group id="_x0000_s1059" style="position:absolute;left:8525;top:6016;width:29;height:12" coordorigin="8525,6016" coordsize="29,12">
              <v:shape id="_x0000_s1060" style="position:absolute;left:8525;top:6016;width:29;height:12" coordorigin="8525,6016" coordsize="29,12" path="m8525,6022r29,e" filled="f" strokeweight=".7pt">
                <v:path arrowok="t"/>
              </v:shape>
            </v:group>
            <v:group id="_x0000_s1057" style="position:absolute;left:8582;top:6016;width:29;height:12" coordorigin="8582,6016" coordsize="29,12">
              <v:shape id="_x0000_s1058" style="position:absolute;left:8582;top:6016;width:29;height:12" coordorigin="8582,6016" coordsize="29,12" path="m8582,6022r29,e" filled="f" strokeweight=".7pt">
                <v:path arrowok="t"/>
              </v:shape>
            </v:group>
            <v:group id="_x0000_s1055" style="position:absolute;left:8640;top:6016;width:29;height:12" coordorigin="8640,6016" coordsize="29,12">
              <v:shape id="_x0000_s1056" style="position:absolute;left:8640;top:6016;width:29;height:12" coordorigin="8640,6016" coordsize="29,12" path="m8640,6022r29,e" filled="f" strokeweight=".7pt">
                <v:path arrowok="t"/>
              </v:shape>
            </v:group>
            <v:group id="_x0000_s1053" style="position:absolute;left:8698;top:6016;width:29;height:12" coordorigin="8698,6016" coordsize="29,12">
              <v:shape id="_x0000_s1054" style="position:absolute;left:8698;top:6016;width:29;height:12" coordorigin="8698,6016" coordsize="29,12" path="m8698,6022r28,e" filled="f" strokeweight=".7pt">
                <v:path arrowok="t"/>
              </v:shape>
            </v:group>
            <v:group id="_x0000_s1051" style="position:absolute;left:8755;top:6016;width:29;height:12" coordorigin="8755,6016" coordsize="29,12">
              <v:shape id="_x0000_s1052" style="position:absolute;left:8755;top:6016;width:29;height:12" coordorigin="8755,6016" coordsize="29,12" path="m8755,6022r29,e" filled="f" strokeweight=".7pt">
                <v:path arrowok="t"/>
              </v:shape>
            </v:group>
            <v:group id="_x0000_s1049" style="position:absolute;left:8813;top:6016;width:29;height:12" coordorigin="8813,6016" coordsize="29,12">
              <v:shape id="_x0000_s1050" style="position:absolute;left:8813;top:6016;width:29;height:12" coordorigin="8813,6016" coordsize="29,12" path="m8813,6022r29,e" filled="f" strokeweight=".7pt">
                <v:path arrowok="t"/>
              </v:shape>
            </v:group>
            <v:group id="_x0000_s1047" style="position:absolute;left:8870;top:6016;width:29;height:12" coordorigin="8870,6016" coordsize="29,12">
              <v:shape id="_x0000_s1048" style="position:absolute;left:8870;top:6016;width:29;height:12" coordorigin="8870,6016" coordsize="29,12" path="m8870,6022r29,e" filled="f" strokeweight=".7pt">
                <v:path arrowok="t"/>
              </v:shape>
            </v:group>
            <v:group id="_x0000_s1045" style="position:absolute;left:8928;top:6016;width:29;height:12" coordorigin="8928,6016" coordsize="29,12">
              <v:shape id="_x0000_s1046" style="position:absolute;left:8928;top:6016;width:29;height:12" coordorigin="8928,6016" coordsize="29,12" path="m8928,6022r29,e" filled="f" strokeweight=".7pt">
                <v:path arrowok="t"/>
              </v:shape>
            </v:group>
            <v:group id="_x0000_s1043" style="position:absolute;left:8986;top:6016;width:29;height:12" coordorigin="8986,6016" coordsize="29,12">
              <v:shape id="_x0000_s1044" style="position:absolute;left:8986;top:6016;width:29;height:12" coordorigin="8986,6016" coordsize="29,12" path="m8986,6022r28,e" filled="f" strokeweight=".7pt">
                <v:path arrowok="t"/>
              </v:shape>
            </v:group>
            <v:group id="_x0000_s1041" style="position:absolute;left:9043;top:6016;width:29;height:12" coordorigin="9043,6016" coordsize="29,12">
              <v:shape id="_x0000_s1042" style="position:absolute;left:9043;top:6016;width:29;height:12" coordorigin="9043,6016" coordsize="29,12" path="m9043,6022r29,e" filled="f" strokeweight=".7pt">
                <v:path arrowok="t"/>
              </v:shape>
            </v:group>
            <v:group id="_x0000_s1039" style="position:absolute;left:9101;top:6016;width:29;height:12" coordorigin="9101,6016" coordsize="29,12">
              <v:shape id="_x0000_s1040" style="position:absolute;left:9101;top:6016;width:29;height:12" coordorigin="9101,6016" coordsize="29,12" path="m9101,6022r29,e" filled="f" strokeweight=".7pt">
                <v:path arrowok="t"/>
              </v:shape>
            </v:group>
            <v:group id="_x0000_s1037" style="position:absolute;left:9158;top:6016;width:29;height:12" coordorigin="9158,6016" coordsize="29,12">
              <v:shape id="_x0000_s1038" style="position:absolute;left:9158;top:6016;width:29;height:12" coordorigin="9158,6016" coordsize="29,12" path="m9158,6022r29,e" filled="f" strokeweight=".7pt">
                <v:path arrowok="t"/>
              </v:shape>
            </v:group>
            <v:group id="_x0000_s1035" style="position:absolute;left:8855;top:2405;width:1225;height:1026" coordorigin="8855,2405" coordsize="1225,1026">
              <v:shape id="_x0000_s1036" style="position:absolute;left:8855;top:2405;width:1225;height:1026" coordorigin="8855,2405" coordsize="1225,1026" path="m8855,3431r1225,l10080,2405r-1225,l8855,3431xe" filled="f">
                <v:path arrowok="t"/>
              </v:shape>
            </v:group>
            <w10:wrap anchorx="page"/>
          </v:group>
        </w:pict>
      </w:r>
      <w:r w:rsidR="00863EB5">
        <w:rPr>
          <w:rFonts w:ascii="Arial" w:eastAsia="Arial" w:hAnsi="Arial" w:cs="Arial"/>
          <w:b/>
          <w:bCs/>
          <w:spacing w:val="-6"/>
          <w:sz w:val="28"/>
          <w:szCs w:val="28"/>
        </w:rPr>
        <w:t>A</w:t>
      </w:r>
      <w:r w:rsidR="00863EB5">
        <w:rPr>
          <w:rFonts w:ascii="Arial" w:eastAsia="Arial" w:hAnsi="Arial" w:cs="Arial"/>
          <w:b/>
          <w:bCs/>
          <w:spacing w:val="2"/>
          <w:sz w:val="28"/>
          <w:szCs w:val="28"/>
        </w:rPr>
        <w:t>P</w:t>
      </w:r>
      <w:r w:rsidR="00863EB5">
        <w:rPr>
          <w:rFonts w:ascii="Arial" w:eastAsia="Arial" w:hAnsi="Arial" w:cs="Arial"/>
          <w:b/>
          <w:bCs/>
          <w:sz w:val="28"/>
          <w:szCs w:val="28"/>
        </w:rPr>
        <w:t>PE</w:t>
      </w:r>
      <w:r w:rsidR="00863EB5">
        <w:rPr>
          <w:rFonts w:ascii="Arial" w:eastAsia="Arial" w:hAnsi="Arial" w:cs="Arial"/>
          <w:b/>
          <w:bCs/>
          <w:spacing w:val="-1"/>
          <w:sz w:val="28"/>
          <w:szCs w:val="28"/>
        </w:rPr>
        <w:t>ND</w:t>
      </w:r>
      <w:r w:rsidR="00863EB5">
        <w:rPr>
          <w:rFonts w:ascii="Arial" w:eastAsia="Arial" w:hAnsi="Arial" w:cs="Arial"/>
          <w:b/>
          <w:bCs/>
          <w:spacing w:val="1"/>
          <w:sz w:val="28"/>
          <w:szCs w:val="28"/>
        </w:rPr>
        <w:t>I</w:t>
      </w:r>
      <w:r w:rsidR="00863EB5">
        <w:rPr>
          <w:rFonts w:ascii="Arial" w:eastAsia="Arial" w:hAnsi="Arial" w:cs="Arial"/>
          <w:b/>
          <w:bCs/>
          <w:sz w:val="28"/>
          <w:szCs w:val="28"/>
        </w:rPr>
        <w:t>X</w:t>
      </w:r>
      <w:r w:rsidR="00863EB5">
        <w:rPr>
          <w:rFonts w:ascii="Arial" w:eastAsia="Arial" w:hAnsi="Arial" w:cs="Arial"/>
          <w:b/>
          <w:bCs/>
          <w:spacing w:val="1"/>
          <w:sz w:val="28"/>
          <w:szCs w:val="28"/>
        </w:rPr>
        <w:t xml:space="preserve"> </w:t>
      </w:r>
      <w:r w:rsidR="00863EB5">
        <w:rPr>
          <w:rFonts w:ascii="Arial" w:eastAsia="Arial" w:hAnsi="Arial" w:cs="Arial"/>
          <w:b/>
          <w:bCs/>
          <w:sz w:val="28"/>
          <w:szCs w:val="28"/>
        </w:rPr>
        <w:t>5</w:t>
      </w:r>
      <w:r w:rsidR="00863EB5">
        <w:rPr>
          <w:rFonts w:ascii="Arial" w:eastAsia="Arial" w:hAnsi="Arial" w:cs="Arial"/>
          <w:b/>
          <w:bCs/>
          <w:sz w:val="28"/>
          <w:szCs w:val="28"/>
        </w:rPr>
        <w:tab/>
        <w:t>E</w:t>
      </w:r>
      <w:r w:rsidR="00863EB5">
        <w:rPr>
          <w:rFonts w:ascii="Arial" w:eastAsia="Arial" w:hAnsi="Arial" w:cs="Arial"/>
          <w:b/>
          <w:bCs/>
          <w:spacing w:val="2"/>
          <w:sz w:val="28"/>
          <w:szCs w:val="28"/>
        </w:rPr>
        <w:t>X</w:t>
      </w:r>
      <w:r w:rsidR="00863EB5">
        <w:rPr>
          <w:rFonts w:ascii="Arial" w:eastAsia="Arial" w:hAnsi="Arial" w:cs="Arial"/>
          <w:b/>
          <w:bCs/>
          <w:spacing w:val="-8"/>
          <w:sz w:val="28"/>
          <w:szCs w:val="28"/>
        </w:rPr>
        <w:t>A</w:t>
      </w:r>
      <w:r w:rsidR="00863EB5">
        <w:rPr>
          <w:rFonts w:ascii="Arial" w:eastAsia="Arial" w:hAnsi="Arial" w:cs="Arial"/>
          <w:b/>
          <w:bCs/>
          <w:spacing w:val="4"/>
          <w:sz w:val="28"/>
          <w:szCs w:val="28"/>
        </w:rPr>
        <w:t>M</w:t>
      </w:r>
      <w:r w:rsidR="00863EB5">
        <w:rPr>
          <w:rFonts w:ascii="Arial" w:eastAsia="Arial" w:hAnsi="Arial" w:cs="Arial"/>
          <w:b/>
          <w:bCs/>
          <w:sz w:val="28"/>
          <w:szCs w:val="28"/>
        </w:rPr>
        <w:t>P</w:t>
      </w:r>
      <w:r w:rsidR="00863EB5">
        <w:rPr>
          <w:rFonts w:ascii="Arial" w:eastAsia="Arial" w:hAnsi="Arial" w:cs="Arial"/>
          <w:b/>
          <w:bCs/>
          <w:spacing w:val="-1"/>
          <w:sz w:val="28"/>
          <w:szCs w:val="28"/>
        </w:rPr>
        <w:t>L</w:t>
      </w:r>
      <w:r w:rsidR="00863EB5">
        <w:rPr>
          <w:rFonts w:ascii="Arial" w:eastAsia="Arial" w:hAnsi="Arial" w:cs="Arial"/>
          <w:b/>
          <w:bCs/>
          <w:sz w:val="28"/>
          <w:szCs w:val="28"/>
        </w:rPr>
        <w:t>E</w:t>
      </w:r>
      <w:r w:rsidR="00863EB5">
        <w:rPr>
          <w:rFonts w:ascii="Arial" w:eastAsia="Arial" w:hAnsi="Arial" w:cs="Arial"/>
          <w:b/>
          <w:bCs/>
          <w:spacing w:val="1"/>
          <w:sz w:val="28"/>
          <w:szCs w:val="28"/>
        </w:rPr>
        <w:t xml:space="preserve"> </w:t>
      </w:r>
      <w:r w:rsidR="00863EB5">
        <w:rPr>
          <w:rFonts w:ascii="Arial" w:eastAsia="Arial" w:hAnsi="Arial" w:cs="Arial"/>
          <w:b/>
          <w:bCs/>
          <w:sz w:val="28"/>
          <w:szCs w:val="28"/>
        </w:rPr>
        <w:t>OF</w:t>
      </w:r>
      <w:r w:rsidR="00863EB5">
        <w:rPr>
          <w:rFonts w:ascii="Arial" w:eastAsia="Arial" w:hAnsi="Arial" w:cs="Arial"/>
          <w:b/>
          <w:bCs/>
          <w:spacing w:val="3"/>
          <w:sz w:val="28"/>
          <w:szCs w:val="28"/>
        </w:rPr>
        <w:t xml:space="preserve"> </w:t>
      </w:r>
      <w:r w:rsidR="00863EB5">
        <w:rPr>
          <w:rFonts w:ascii="Arial" w:eastAsia="Arial" w:hAnsi="Arial" w:cs="Arial"/>
          <w:b/>
          <w:bCs/>
          <w:sz w:val="28"/>
          <w:szCs w:val="28"/>
        </w:rPr>
        <w:t>A</w:t>
      </w:r>
      <w:r w:rsidR="00863EB5">
        <w:rPr>
          <w:rFonts w:ascii="Arial" w:eastAsia="Arial" w:hAnsi="Arial" w:cs="Arial"/>
          <w:b/>
          <w:bCs/>
          <w:spacing w:val="-7"/>
          <w:sz w:val="28"/>
          <w:szCs w:val="28"/>
        </w:rPr>
        <w:t xml:space="preserve"> </w:t>
      </w:r>
      <w:r w:rsidR="00863EB5">
        <w:rPr>
          <w:rFonts w:ascii="Arial" w:eastAsia="Arial" w:hAnsi="Arial" w:cs="Arial"/>
          <w:b/>
          <w:bCs/>
          <w:sz w:val="28"/>
          <w:szCs w:val="28"/>
        </w:rPr>
        <w:t>V</w:t>
      </w:r>
      <w:r w:rsidR="00863EB5">
        <w:rPr>
          <w:rFonts w:ascii="Arial" w:eastAsia="Arial" w:hAnsi="Arial" w:cs="Arial"/>
          <w:b/>
          <w:bCs/>
          <w:spacing w:val="-1"/>
          <w:sz w:val="28"/>
          <w:szCs w:val="28"/>
        </w:rPr>
        <w:t>T</w:t>
      </w:r>
      <w:r w:rsidR="00863EB5">
        <w:rPr>
          <w:rFonts w:ascii="Arial" w:eastAsia="Arial" w:hAnsi="Arial" w:cs="Arial"/>
          <w:b/>
          <w:bCs/>
          <w:sz w:val="28"/>
          <w:szCs w:val="28"/>
        </w:rPr>
        <w:t>S</w:t>
      </w:r>
      <w:r w:rsidR="00863EB5">
        <w:rPr>
          <w:rFonts w:ascii="Arial" w:eastAsia="Arial" w:hAnsi="Arial" w:cs="Arial"/>
          <w:b/>
          <w:bCs/>
          <w:spacing w:val="1"/>
          <w:sz w:val="28"/>
          <w:szCs w:val="28"/>
        </w:rPr>
        <w:t xml:space="preserve"> </w:t>
      </w:r>
      <w:r w:rsidR="00863EB5">
        <w:rPr>
          <w:rFonts w:ascii="Arial" w:eastAsia="Arial" w:hAnsi="Arial" w:cs="Arial"/>
          <w:b/>
          <w:bCs/>
          <w:sz w:val="28"/>
          <w:szCs w:val="28"/>
        </w:rPr>
        <w:t>OPE</w:t>
      </w:r>
      <w:r w:rsidR="00863EB5">
        <w:rPr>
          <w:rFonts w:ascii="Arial" w:eastAsia="Arial" w:hAnsi="Arial" w:cs="Arial"/>
          <w:b/>
          <w:bCs/>
          <w:spacing w:val="1"/>
          <w:sz w:val="28"/>
          <w:szCs w:val="28"/>
        </w:rPr>
        <w:t>R</w:t>
      </w:r>
      <w:r w:rsidR="00863EB5">
        <w:rPr>
          <w:rFonts w:ascii="Arial" w:eastAsia="Arial" w:hAnsi="Arial" w:cs="Arial"/>
          <w:b/>
          <w:bCs/>
          <w:spacing w:val="-6"/>
          <w:sz w:val="28"/>
          <w:szCs w:val="28"/>
        </w:rPr>
        <w:t>A</w:t>
      </w:r>
      <w:r w:rsidR="00863EB5">
        <w:rPr>
          <w:rFonts w:ascii="Arial" w:eastAsia="Arial" w:hAnsi="Arial" w:cs="Arial"/>
          <w:b/>
          <w:bCs/>
          <w:spacing w:val="-1"/>
          <w:sz w:val="28"/>
          <w:szCs w:val="28"/>
        </w:rPr>
        <w:t>T</w:t>
      </w:r>
      <w:r w:rsidR="00863EB5">
        <w:rPr>
          <w:rFonts w:ascii="Arial" w:eastAsia="Arial" w:hAnsi="Arial" w:cs="Arial"/>
          <w:b/>
          <w:bCs/>
          <w:sz w:val="28"/>
          <w:szCs w:val="28"/>
        </w:rPr>
        <w:t xml:space="preserve">OR </w:t>
      </w:r>
      <w:r w:rsidR="00863EB5">
        <w:rPr>
          <w:rFonts w:ascii="Arial" w:eastAsia="Arial" w:hAnsi="Arial" w:cs="Arial"/>
          <w:b/>
          <w:bCs/>
          <w:spacing w:val="-1"/>
          <w:sz w:val="28"/>
          <w:szCs w:val="28"/>
        </w:rPr>
        <w:t>C</w:t>
      </w:r>
      <w:r w:rsidR="00863EB5">
        <w:rPr>
          <w:rFonts w:ascii="Arial" w:eastAsia="Arial" w:hAnsi="Arial" w:cs="Arial"/>
          <w:b/>
          <w:bCs/>
          <w:sz w:val="28"/>
          <w:szCs w:val="28"/>
        </w:rPr>
        <w:t>O</w:t>
      </w:r>
      <w:r w:rsidR="00863EB5">
        <w:rPr>
          <w:rFonts w:ascii="Arial" w:eastAsia="Arial" w:hAnsi="Arial" w:cs="Arial"/>
          <w:b/>
          <w:bCs/>
          <w:spacing w:val="-1"/>
          <w:sz w:val="28"/>
          <w:szCs w:val="28"/>
        </w:rPr>
        <w:t>UR</w:t>
      </w:r>
      <w:r w:rsidR="00863EB5">
        <w:rPr>
          <w:rFonts w:ascii="Arial" w:eastAsia="Arial" w:hAnsi="Arial" w:cs="Arial"/>
          <w:b/>
          <w:bCs/>
          <w:sz w:val="28"/>
          <w:szCs w:val="28"/>
        </w:rPr>
        <w:t xml:space="preserve">SE </w:t>
      </w:r>
      <w:r w:rsidR="00863EB5">
        <w:rPr>
          <w:rFonts w:ascii="Arial" w:eastAsia="Arial" w:hAnsi="Arial" w:cs="Arial"/>
          <w:b/>
          <w:bCs/>
          <w:spacing w:val="-1"/>
          <w:sz w:val="28"/>
          <w:szCs w:val="28"/>
        </w:rPr>
        <w:t>C</w:t>
      </w:r>
      <w:r w:rsidR="00863EB5">
        <w:rPr>
          <w:rFonts w:ascii="Arial" w:eastAsia="Arial" w:hAnsi="Arial" w:cs="Arial"/>
          <w:b/>
          <w:bCs/>
          <w:sz w:val="28"/>
          <w:szCs w:val="28"/>
        </w:rPr>
        <w:t>E</w:t>
      </w:r>
      <w:r w:rsidR="00863EB5">
        <w:rPr>
          <w:rFonts w:ascii="Arial" w:eastAsia="Arial" w:hAnsi="Arial" w:cs="Arial"/>
          <w:b/>
          <w:bCs/>
          <w:spacing w:val="-1"/>
          <w:sz w:val="28"/>
          <w:szCs w:val="28"/>
        </w:rPr>
        <w:t>RT</w:t>
      </w:r>
      <w:r w:rsidR="00863EB5">
        <w:rPr>
          <w:rFonts w:ascii="Arial" w:eastAsia="Arial" w:hAnsi="Arial" w:cs="Arial"/>
          <w:b/>
          <w:bCs/>
          <w:spacing w:val="1"/>
          <w:sz w:val="28"/>
          <w:szCs w:val="28"/>
        </w:rPr>
        <w:t>I</w:t>
      </w:r>
      <w:r w:rsidR="00863EB5">
        <w:rPr>
          <w:rFonts w:ascii="Arial" w:eastAsia="Arial" w:hAnsi="Arial" w:cs="Arial"/>
          <w:b/>
          <w:bCs/>
          <w:spacing w:val="-1"/>
          <w:sz w:val="28"/>
          <w:szCs w:val="28"/>
        </w:rPr>
        <w:t>F</w:t>
      </w:r>
      <w:r w:rsidR="00863EB5">
        <w:rPr>
          <w:rFonts w:ascii="Arial" w:eastAsia="Arial" w:hAnsi="Arial" w:cs="Arial"/>
          <w:b/>
          <w:bCs/>
          <w:spacing w:val="1"/>
          <w:sz w:val="28"/>
          <w:szCs w:val="28"/>
        </w:rPr>
        <w:t>IC</w:t>
      </w:r>
      <w:r w:rsidR="00863EB5">
        <w:rPr>
          <w:rFonts w:ascii="Arial" w:eastAsia="Arial" w:hAnsi="Arial" w:cs="Arial"/>
          <w:b/>
          <w:bCs/>
          <w:spacing w:val="-6"/>
          <w:sz w:val="28"/>
          <w:szCs w:val="28"/>
        </w:rPr>
        <w:t>A</w:t>
      </w:r>
      <w:r w:rsidR="00863EB5">
        <w:rPr>
          <w:rFonts w:ascii="Arial" w:eastAsia="Arial" w:hAnsi="Arial" w:cs="Arial"/>
          <w:b/>
          <w:bCs/>
          <w:spacing w:val="-1"/>
          <w:sz w:val="28"/>
          <w:szCs w:val="28"/>
        </w:rPr>
        <w:t>TE</w:t>
      </w: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0A5570">
      <w:pPr>
        <w:spacing w:before="7" w:after="0" w:line="240" w:lineRule="exact"/>
        <w:rPr>
          <w:sz w:val="24"/>
          <w:szCs w:val="24"/>
        </w:rPr>
      </w:pPr>
    </w:p>
    <w:p w:rsidR="000A5570" w:rsidRDefault="000A5570">
      <w:pPr>
        <w:spacing w:after="0"/>
        <w:sectPr w:rsidR="000A5570">
          <w:pgSz w:w="11920" w:h="16840"/>
          <w:pgMar w:top="1100" w:right="980" w:bottom="780" w:left="1120" w:header="591" w:footer="596" w:gutter="0"/>
          <w:cols w:space="720"/>
        </w:sectPr>
      </w:pPr>
    </w:p>
    <w:p w:rsidR="000A5570" w:rsidRDefault="00071E95">
      <w:pPr>
        <w:spacing w:after="0" w:line="583" w:lineRule="exact"/>
        <w:ind w:left="3055" w:right="1001"/>
        <w:jc w:val="center"/>
        <w:rPr>
          <w:rFonts w:ascii="Arial Black" w:eastAsia="Arial Black" w:hAnsi="Arial Black" w:cs="Arial Black"/>
          <w:sz w:val="48"/>
          <w:szCs w:val="48"/>
        </w:rPr>
      </w:pPr>
      <w:r>
        <w:lastRenderedPageBreak/>
        <w:pict>
          <v:group id="_x0000_s1032" style="position:absolute;left:0;text-align:left;margin-left:76.55pt;margin-top:-33.95pt;width:6.65pt;height:6.75pt;z-index:-251621888;mso-position-horizontal-relative:page" coordorigin="1531,-679" coordsize="133,135">
            <v:shape id="_x0000_s1033" style="position:absolute;left:1531;top:-679;width:133;height:135" coordorigin="1531,-679" coordsize="133,135" path="m1531,-679r132,l1663,-544r-132,l1531,-679e" fillcolor="#024702" stroked="f">
              <v:path arrowok="t"/>
            </v:shape>
            <w10:wrap anchorx="page"/>
          </v:group>
        </w:pict>
      </w:r>
      <w:r>
        <w:pict>
          <v:group id="_x0000_s1030" style="position:absolute;left:0;text-align:left;margin-left:523.75pt;margin-top:-33.95pt;width:6.7pt;height:6.75pt;z-index:-251619840;mso-position-horizontal-relative:page" coordorigin="10475,-679" coordsize="134,135">
            <v:shape id="_x0000_s1031" style="position:absolute;left:10475;top:-679;width:134;height:135" coordorigin="10475,-679" coordsize="134,135" path="m10475,-679r134,l10609,-544r-134,l10475,-679e" fillcolor="#024702" stroked="f">
              <v:path arrowok="t"/>
            </v:shape>
            <w10:wrap anchorx="page"/>
          </v:group>
        </w:pict>
      </w:r>
      <w:r w:rsidR="00863EB5">
        <w:rPr>
          <w:rFonts w:ascii="Arial Black" w:eastAsia="Arial Black" w:hAnsi="Arial Black" w:cs="Arial Black"/>
          <w:b/>
          <w:bCs/>
          <w:spacing w:val="1"/>
          <w:position w:val="3"/>
          <w:sz w:val="48"/>
          <w:szCs w:val="48"/>
        </w:rPr>
        <w:t>V</w:t>
      </w:r>
      <w:r w:rsidR="00863EB5">
        <w:rPr>
          <w:rFonts w:ascii="Arial Black" w:eastAsia="Arial Black" w:hAnsi="Arial Black" w:cs="Arial Black"/>
          <w:b/>
          <w:bCs/>
          <w:spacing w:val="-1"/>
          <w:position w:val="3"/>
          <w:sz w:val="48"/>
          <w:szCs w:val="48"/>
        </w:rPr>
        <w:t>T</w:t>
      </w:r>
      <w:r w:rsidR="00863EB5">
        <w:rPr>
          <w:rFonts w:ascii="Arial Black" w:eastAsia="Arial Black" w:hAnsi="Arial Black" w:cs="Arial Black"/>
          <w:b/>
          <w:bCs/>
          <w:position w:val="3"/>
          <w:sz w:val="48"/>
          <w:szCs w:val="48"/>
        </w:rPr>
        <w:t xml:space="preserve">S </w:t>
      </w:r>
      <w:r w:rsidR="00863EB5">
        <w:rPr>
          <w:rFonts w:ascii="Arial Black" w:eastAsia="Arial Black" w:hAnsi="Arial Black" w:cs="Arial Black"/>
          <w:b/>
          <w:bCs/>
          <w:spacing w:val="1"/>
          <w:position w:val="3"/>
          <w:sz w:val="48"/>
          <w:szCs w:val="48"/>
        </w:rPr>
        <w:t>O</w:t>
      </w:r>
      <w:r w:rsidR="00863EB5">
        <w:rPr>
          <w:rFonts w:ascii="Arial Black" w:eastAsia="Arial Black" w:hAnsi="Arial Black" w:cs="Arial Black"/>
          <w:b/>
          <w:bCs/>
          <w:spacing w:val="-1"/>
          <w:position w:val="3"/>
          <w:sz w:val="48"/>
          <w:szCs w:val="48"/>
        </w:rPr>
        <w:t>p</w:t>
      </w:r>
      <w:r w:rsidR="00863EB5">
        <w:rPr>
          <w:rFonts w:ascii="Arial Black" w:eastAsia="Arial Black" w:hAnsi="Arial Black" w:cs="Arial Black"/>
          <w:b/>
          <w:bCs/>
          <w:spacing w:val="1"/>
          <w:position w:val="3"/>
          <w:sz w:val="48"/>
          <w:szCs w:val="48"/>
        </w:rPr>
        <w:t>e</w:t>
      </w:r>
      <w:r w:rsidR="00863EB5">
        <w:rPr>
          <w:rFonts w:ascii="Arial Black" w:eastAsia="Arial Black" w:hAnsi="Arial Black" w:cs="Arial Black"/>
          <w:b/>
          <w:bCs/>
          <w:position w:val="3"/>
          <w:sz w:val="48"/>
          <w:szCs w:val="48"/>
        </w:rPr>
        <w:t>r</w:t>
      </w:r>
      <w:r w:rsidR="00863EB5">
        <w:rPr>
          <w:rFonts w:ascii="Arial Black" w:eastAsia="Arial Black" w:hAnsi="Arial Black" w:cs="Arial Black"/>
          <w:b/>
          <w:bCs/>
          <w:spacing w:val="-1"/>
          <w:position w:val="3"/>
          <w:sz w:val="48"/>
          <w:szCs w:val="48"/>
        </w:rPr>
        <w:t>a</w:t>
      </w:r>
      <w:r w:rsidR="00863EB5">
        <w:rPr>
          <w:rFonts w:ascii="Arial Black" w:eastAsia="Arial Black" w:hAnsi="Arial Black" w:cs="Arial Black"/>
          <w:b/>
          <w:bCs/>
          <w:position w:val="3"/>
          <w:sz w:val="48"/>
          <w:szCs w:val="48"/>
        </w:rPr>
        <w:t>t</w:t>
      </w:r>
      <w:r w:rsidR="00863EB5">
        <w:rPr>
          <w:rFonts w:ascii="Arial Black" w:eastAsia="Arial Black" w:hAnsi="Arial Black" w:cs="Arial Black"/>
          <w:b/>
          <w:bCs/>
          <w:spacing w:val="-1"/>
          <w:position w:val="3"/>
          <w:sz w:val="48"/>
          <w:szCs w:val="48"/>
        </w:rPr>
        <w:t>or</w:t>
      </w:r>
    </w:p>
    <w:p w:rsidR="000A5570" w:rsidRDefault="00863EB5">
      <w:pPr>
        <w:spacing w:after="0" w:line="240" w:lineRule="auto"/>
        <w:ind w:left="2429" w:right="372"/>
        <w:jc w:val="center"/>
        <w:rPr>
          <w:rFonts w:ascii="Arial Black" w:eastAsia="Arial Black" w:hAnsi="Arial Black" w:cs="Arial Black"/>
          <w:sz w:val="48"/>
          <w:szCs w:val="48"/>
        </w:rPr>
      </w:pPr>
      <w:r>
        <w:rPr>
          <w:rFonts w:ascii="Arial Black" w:eastAsia="Arial Black" w:hAnsi="Arial Black" w:cs="Arial Black"/>
          <w:b/>
          <w:bCs/>
          <w:spacing w:val="1"/>
          <w:sz w:val="48"/>
          <w:szCs w:val="48"/>
        </w:rPr>
        <w:t>C</w:t>
      </w:r>
      <w:r>
        <w:rPr>
          <w:rFonts w:ascii="Arial Black" w:eastAsia="Arial Black" w:hAnsi="Arial Black" w:cs="Arial Black"/>
          <w:b/>
          <w:bCs/>
          <w:spacing w:val="-1"/>
          <w:sz w:val="48"/>
          <w:szCs w:val="48"/>
        </w:rPr>
        <w:t>ou</w:t>
      </w:r>
      <w:r>
        <w:rPr>
          <w:rFonts w:ascii="Arial Black" w:eastAsia="Arial Black" w:hAnsi="Arial Black" w:cs="Arial Black"/>
          <w:b/>
          <w:bCs/>
          <w:sz w:val="48"/>
          <w:szCs w:val="48"/>
        </w:rPr>
        <w:t xml:space="preserve">rse </w:t>
      </w:r>
      <w:r>
        <w:rPr>
          <w:rFonts w:ascii="Arial Black" w:eastAsia="Arial Black" w:hAnsi="Arial Black" w:cs="Arial Black"/>
          <w:b/>
          <w:bCs/>
          <w:spacing w:val="1"/>
          <w:sz w:val="48"/>
          <w:szCs w:val="48"/>
        </w:rPr>
        <w:t>C</w:t>
      </w:r>
      <w:r>
        <w:rPr>
          <w:rFonts w:ascii="Arial Black" w:eastAsia="Arial Black" w:hAnsi="Arial Black" w:cs="Arial Black"/>
          <w:b/>
          <w:bCs/>
          <w:spacing w:val="-1"/>
          <w:sz w:val="48"/>
          <w:szCs w:val="48"/>
        </w:rPr>
        <w:t>e</w:t>
      </w:r>
      <w:r>
        <w:rPr>
          <w:rFonts w:ascii="Arial Black" w:eastAsia="Arial Black" w:hAnsi="Arial Black" w:cs="Arial Black"/>
          <w:b/>
          <w:bCs/>
          <w:sz w:val="48"/>
          <w:szCs w:val="48"/>
        </w:rPr>
        <w:t>rt</w:t>
      </w:r>
      <w:r>
        <w:rPr>
          <w:rFonts w:ascii="Arial Black" w:eastAsia="Arial Black" w:hAnsi="Arial Black" w:cs="Arial Black"/>
          <w:b/>
          <w:bCs/>
          <w:spacing w:val="1"/>
          <w:sz w:val="48"/>
          <w:szCs w:val="48"/>
        </w:rPr>
        <w:t>i</w:t>
      </w:r>
      <w:r>
        <w:rPr>
          <w:rFonts w:ascii="Arial Black" w:eastAsia="Arial Black" w:hAnsi="Arial Black" w:cs="Arial Black"/>
          <w:b/>
          <w:bCs/>
          <w:sz w:val="48"/>
          <w:szCs w:val="48"/>
        </w:rPr>
        <w:t>f</w:t>
      </w:r>
      <w:r>
        <w:rPr>
          <w:rFonts w:ascii="Arial Black" w:eastAsia="Arial Black" w:hAnsi="Arial Black" w:cs="Arial Black"/>
          <w:b/>
          <w:bCs/>
          <w:spacing w:val="1"/>
          <w:sz w:val="48"/>
          <w:szCs w:val="48"/>
        </w:rPr>
        <w:t>i</w:t>
      </w:r>
      <w:r>
        <w:rPr>
          <w:rFonts w:ascii="Arial Black" w:eastAsia="Arial Black" w:hAnsi="Arial Black" w:cs="Arial Black"/>
          <w:b/>
          <w:bCs/>
          <w:spacing w:val="-1"/>
          <w:sz w:val="48"/>
          <w:szCs w:val="48"/>
        </w:rPr>
        <w:t>ca</w:t>
      </w:r>
      <w:r>
        <w:rPr>
          <w:rFonts w:ascii="Arial Black" w:eastAsia="Arial Black" w:hAnsi="Arial Black" w:cs="Arial Black"/>
          <w:b/>
          <w:bCs/>
          <w:sz w:val="48"/>
          <w:szCs w:val="48"/>
        </w:rPr>
        <w:t>te</w:t>
      </w:r>
    </w:p>
    <w:p w:rsidR="000A5570" w:rsidRDefault="000A5570">
      <w:pPr>
        <w:spacing w:before="11" w:after="0" w:line="260" w:lineRule="exact"/>
        <w:rPr>
          <w:sz w:val="26"/>
          <w:szCs w:val="26"/>
        </w:rPr>
      </w:pPr>
    </w:p>
    <w:p w:rsidR="000A5570" w:rsidRDefault="00863EB5">
      <w:pPr>
        <w:spacing w:after="0" w:line="240" w:lineRule="auto"/>
        <w:ind w:left="3951" w:right="1733"/>
        <w:jc w:val="center"/>
        <w:rPr>
          <w:rFonts w:ascii="Arial" w:eastAsia="Arial" w:hAnsi="Arial" w:cs="Arial"/>
        </w:rPr>
      </w:pPr>
      <w:r>
        <w:rPr>
          <w:rFonts w:ascii="Arial" w:eastAsia="Arial" w:hAnsi="Arial" w:cs="Arial"/>
          <w:i/>
        </w:rPr>
        <w:t>Th</w:t>
      </w:r>
      <w:r>
        <w:rPr>
          <w:rFonts w:ascii="Arial" w:eastAsia="Arial" w:hAnsi="Arial" w:cs="Arial"/>
          <w:i/>
          <w:spacing w:val="-1"/>
        </w:rPr>
        <w:t>i</w:t>
      </w:r>
      <w:r>
        <w:rPr>
          <w:rFonts w:ascii="Arial" w:eastAsia="Arial" w:hAnsi="Arial" w:cs="Arial"/>
          <w:i/>
        </w:rPr>
        <w:t>s</w:t>
      </w:r>
      <w:r>
        <w:rPr>
          <w:rFonts w:ascii="Arial" w:eastAsia="Arial" w:hAnsi="Arial" w:cs="Arial"/>
          <w:i/>
          <w:spacing w:val="1"/>
        </w:rPr>
        <w:t xml:space="preserve"> </w:t>
      </w:r>
      <w:r>
        <w:rPr>
          <w:rFonts w:ascii="Arial" w:eastAsia="Arial" w:hAnsi="Arial" w:cs="Arial"/>
          <w:i/>
          <w:spacing w:val="-1"/>
        </w:rPr>
        <w:t>i</w:t>
      </w:r>
      <w:r>
        <w:rPr>
          <w:rFonts w:ascii="Arial" w:eastAsia="Arial" w:hAnsi="Arial" w:cs="Arial"/>
          <w:i/>
        </w:rPr>
        <w:t>s</w:t>
      </w:r>
      <w:r>
        <w:rPr>
          <w:rFonts w:ascii="Arial" w:eastAsia="Arial" w:hAnsi="Arial" w:cs="Arial"/>
          <w:i/>
          <w:spacing w:val="1"/>
        </w:rPr>
        <w:t xml:space="preserve"> t</w:t>
      </w:r>
      <w:r>
        <w:rPr>
          <w:rFonts w:ascii="Arial" w:eastAsia="Arial" w:hAnsi="Arial" w:cs="Arial"/>
          <w:i/>
        </w:rPr>
        <w:t>o</w:t>
      </w:r>
      <w:r>
        <w:rPr>
          <w:rFonts w:ascii="Arial" w:eastAsia="Arial" w:hAnsi="Arial" w:cs="Arial"/>
          <w:i/>
          <w:spacing w:val="-2"/>
        </w:rPr>
        <w:t xml:space="preserve"> </w:t>
      </w:r>
      <w:r>
        <w:rPr>
          <w:rFonts w:ascii="Arial" w:eastAsia="Arial" w:hAnsi="Arial" w:cs="Arial"/>
          <w:i/>
        </w:rPr>
        <w:t>ce</w:t>
      </w:r>
      <w:r>
        <w:rPr>
          <w:rFonts w:ascii="Arial" w:eastAsia="Arial" w:hAnsi="Arial" w:cs="Arial"/>
          <w:i/>
          <w:spacing w:val="-2"/>
        </w:rPr>
        <w:t>r</w:t>
      </w:r>
      <w:r>
        <w:rPr>
          <w:rFonts w:ascii="Arial" w:eastAsia="Arial" w:hAnsi="Arial" w:cs="Arial"/>
          <w:i/>
          <w:spacing w:val="1"/>
        </w:rPr>
        <w:t>t</w:t>
      </w:r>
      <w:r>
        <w:rPr>
          <w:rFonts w:ascii="Arial" w:eastAsia="Arial" w:hAnsi="Arial" w:cs="Arial"/>
          <w:i/>
          <w:spacing w:val="-1"/>
        </w:rPr>
        <w:t>i</w:t>
      </w:r>
      <w:r>
        <w:rPr>
          <w:rFonts w:ascii="Arial" w:eastAsia="Arial" w:hAnsi="Arial" w:cs="Arial"/>
          <w:i/>
          <w:spacing w:val="1"/>
        </w:rPr>
        <w:t>f</w:t>
      </w:r>
      <w:r>
        <w:rPr>
          <w:rFonts w:ascii="Arial" w:eastAsia="Arial" w:hAnsi="Arial" w:cs="Arial"/>
          <w:i/>
        </w:rPr>
        <w:t>y</w:t>
      </w:r>
      <w:r>
        <w:rPr>
          <w:rFonts w:ascii="Arial" w:eastAsia="Arial" w:hAnsi="Arial" w:cs="Arial"/>
          <w:i/>
          <w:spacing w:val="-1"/>
        </w:rPr>
        <w:t xml:space="preserve"> </w:t>
      </w:r>
      <w:r>
        <w:rPr>
          <w:rFonts w:ascii="Arial" w:eastAsia="Arial" w:hAnsi="Arial" w:cs="Arial"/>
          <w:i/>
          <w:spacing w:val="1"/>
        </w:rPr>
        <w:t>t</w:t>
      </w:r>
      <w:r>
        <w:rPr>
          <w:rFonts w:ascii="Arial" w:eastAsia="Arial" w:hAnsi="Arial" w:cs="Arial"/>
          <w:i/>
        </w:rPr>
        <w:t>h</w:t>
      </w:r>
      <w:r>
        <w:rPr>
          <w:rFonts w:ascii="Arial" w:eastAsia="Arial" w:hAnsi="Arial" w:cs="Arial"/>
          <w:i/>
          <w:spacing w:val="-3"/>
        </w:rPr>
        <w:t>a</w:t>
      </w:r>
      <w:r>
        <w:rPr>
          <w:rFonts w:ascii="Arial" w:eastAsia="Arial" w:hAnsi="Arial" w:cs="Arial"/>
          <w:i/>
        </w:rPr>
        <w:t>t</w:t>
      </w:r>
    </w:p>
    <w:p w:rsidR="000A5570" w:rsidRDefault="000A5570">
      <w:pPr>
        <w:spacing w:before="5" w:after="0" w:line="100" w:lineRule="exact"/>
        <w:rPr>
          <w:sz w:val="10"/>
          <w:szCs w:val="10"/>
        </w:rPr>
      </w:pP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863EB5">
      <w:pPr>
        <w:spacing w:after="0" w:line="240" w:lineRule="auto"/>
        <w:ind w:left="3497" w:right="1281"/>
        <w:jc w:val="center"/>
        <w:rPr>
          <w:rFonts w:ascii="Arial" w:eastAsia="Arial" w:hAnsi="Arial" w:cs="Arial"/>
        </w:rPr>
      </w:pPr>
      <w:r>
        <w:rPr>
          <w:rFonts w:ascii="Arial" w:eastAsia="Arial" w:hAnsi="Arial" w:cs="Arial"/>
          <w:i/>
        </w:rPr>
        <w:t>has</w:t>
      </w:r>
      <w:r>
        <w:rPr>
          <w:rFonts w:ascii="Arial" w:eastAsia="Arial" w:hAnsi="Arial" w:cs="Arial"/>
          <w:i/>
          <w:spacing w:val="1"/>
        </w:rPr>
        <w:t xml:space="preserve"> </w:t>
      </w:r>
      <w:r>
        <w:rPr>
          <w:rFonts w:ascii="Arial" w:eastAsia="Arial" w:hAnsi="Arial" w:cs="Arial"/>
          <w:i/>
        </w:rPr>
        <w:t>succe</w:t>
      </w:r>
      <w:r>
        <w:rPr>
          <w:rFonts w:ascii="Arial" w:eastAsia="Arial" w:hAnsi="Arial" w:cs="Arial"/>
          <w:i/>
          <w:spacing w:val="-2"/>
        </w:rPr>
        <w:t>s</w:t>
      </w:r>
      <w:r>
        <w:rPr>
          <w:rFonts w:ascii="Arial" w:eastAsia="Arial" w:hAnsi="Arial" w:cs="Arial"/>
          <w:i/>
        </w:rPr>
        <w:t>s</w:t>
      </w:r>
      <w:r>
        <w:rPr>
          <w:rFonts w:ascii="Arial" w:eastAsia="Arial" w:hAnsi="Arial" w:cs="Arial"/>
          <w:i/>
          <w:spacing w:val="1"/>
        </w:rPr>
        <w:t>f</w:t>
      </w:r>
      <w:r>
        <w:rPr>
          <w:rFonts w:ascii="Arial" w:eastAsia="Arial" w:hAnsi="Arial" w:cs="Arial"/>
          <w:i/>
        </w:rPr>
        <w:t>u</w:t>
      </w:r>
      <w:r>
        <w:rPr>
          <w:rFonts w:ascii="Arial" w:eastAsia="Arial" w:hAnsi="Arial" w:cs="Arial"/>
          <w:i/>
          <w:spacing w:val="-1"/>
        </w:rPr>
        <w:t>ll</w:t>
      </w:r>
      <w:r>
        <w:rPr>
          <w:rFonts w:ascii="Arial" w:eastAsia="Arial" w:hAnsi="Arial" w:cs="Arial"/>
          <w:i/>
        </w:rPr>
        <w:t>y</w:t>
      </w:r>
      <w:r>
        <w:rPr>
          <w:rFonts w:ascii="Arial" w:eastAsia="Arial" w:hAnsi="Arial" w:cs="Arial"/>
          <w:i/>
          <w:spacing w:val="1"/>
        </w:rPr>
        <w:t xml:space="preserve"> </w:t>
      </w:r>
      <w:r>
        <w:rPr>
          <w:rFonts w:ascii="Arial" w:eastAsia="Arial" w:hAnsi="Arial" w:cs="Arial"/>
          <w:i/>
        </w:rPr>
        <w:t>c</w:t>
      </w:r>
      <w:r>
        <w:rPr>
          <w:rFonts w:ascii="Arial" w:eastAsia="Arial" w:hAnsi="Arial" w:cs="Arial"/>
          <w:i/>
          <w:spacing w:val="-3"/>
        </w:rPr>
        <w:t>o</w:t>
      </w:r>
      <w:r>
        <w:rPr>
          <w:rFonts w:ascii="Arial" w:eastAsia="Arial" w:hAnsi="Arial" w:cs="Arial"/>
          <w:i/>
          <w:spacing w:val="1"/>
        </w:rPr>
        <w:t>m</w:t>
      </w:r>
      <w:r>
        <w:rPr>
          <w:rFonts w:ascii="Arial" w:eastAsia="Arial" w:hAnsi="Arial" w:cs="Arial"/>
          <w:i/>
        </w:rPr>
        <w:t>p</w:t>
      </w:r>
      <w:r>
        <w:rPr>
          <w:rFonts w:ascii="Arial" w:eastAsia="Arial" w:hAnsi="Arial" w:cs="Arial"/>
          <w:i/>
          <w:spacing w:val="-1"/>
        </w:rPr>
        <w:t>l</w:t>
      </w:r>
      <w:r>
        <w:rPr>
          <w:rFonts w:ascii="Arial" w:eastAsia="Arial" w:hAnsi="Arial" w:cs="Arial"/>
          <w:i/>
        </w:rPr>
        <w:t>e</w:t>
      </w:r>
      <w:r>
        <w:rPr>
          <w:rFonts w:ascii="Arial" w:eastAsia="Arial" w:hAnsi="Arial" w:cs="Arial"/>
          <w:i/>
          <w:spacing w:val="-1"/>
        </w:rPr>
        <w:t>t</w:t>
      </w:r>
      <w:r>
        <w:rPr>
          <w:rFonts w:ascii="Arial" w:eastAsia="Arial" w:hAnsi="Arial" w:cs="Arial"/>
          <w:i/>
        </w:rPr>
        <w:t>ed</w:t>
      </w:r>
      <w:r>
        <w:rPr>
          <w:rFonts w:ascii="Arial" w:eastAsia="Arial" w:hAnsi="Arial" w:cs="Arial"/>
          <w:i/>
          <w:spacing w:val="1"/>
        </w:rPr>
        <w:t xml:space="preserve"> </w:t>
      </w:r>
      <w:r>
        <w:rPr>
          <w:rFonts w:ascii="Arial" w:eastAsia="Arial" w:hAnsi="Arial" w:cs="Arial"/>
          <w:i/>
        </w:rPr>
        <w:t>a</w:t>
      </w:r>
    </w:p>
    <w:p w:rsidR="000A5570" w:rsidRDefault="00863EB5">
      <w:pPr>
        <w:spacing w:after="0" w:line="367" w:lineRule="exact"/>
        <w:ind w:left="2146" w:right="-64"/>
        <w:jc w:val="center"/>
        <w:rPr>
          <w:rFonts w:ascii="Arial" w:eastAsia="Arial" w:hAnsi="Arial" w:cs="Arial"/>
          <w:sz w:val="32"/>
          <w:szCs w:val="32"/>
        </w:rPr>
      </w:pPr>
      <w:r>
        <w:rPr>
          <w:rFonts w:ascii="Arial" w:eastAsia="Arial" w:hAnsi="Arial" w:cs="Arial"/>
          <w:i/>
          <w:spacing w:val="1"/>
          <w:position w:val="-1"/>
          <w:sz w:val="32"/>
          <w:szCs w:val="32"/>
        </w:rPr>
        <w:t>V</w:t>
      </w:r>
      <w:r>
        <w:rPr>
          <w:rFonts w:ascii="Arial" w:eastAsia="Arial" w:hAnsi="Arial" w:cs="Arial"/>
          <w:i/>
          <w:spacing w:val="-1"/>
          <w:position w:val="-1"/>
          <w:sz w:val="32"/>
          <w:szCs w:val="32"/>
        </w:rPr>
        <w:t>-</w:t>
      </w:r>
      <w:r>
        <w:rPr>
          <w:rFonts w:ascii="Arial" w:eastAsia="Arial" w:hAnsi="Arial" w:cs="Arial"/>
          <w:i/>
          <w:position w:val="-1"/>
          <w:sz w:val="32"/>
          <w:szCs w:val="32"/>
        </w:rPr>
        <w:t>103/1</w:t>
      </w:r>
      <w:r>
        <w:rPr>
          <w:rFonts w:ascii="Arial" w:eastAsia="Arial" w:hAnsi="Arial" w:cs="Arial"/>
          <w:i/>
          <w:spacing w:val="-11"/>
          <w:position w:val="-1"/>
          <w:sz w:val="32"/>
          <w:szCs w:val="32"/>
        </w:rPr>
        <w:t xml:space="preserve"> </w:t>
      </w:r>
      <w:r>
        <w:rPr>
          <w:rFonts w:ascii="Arial" w:eastAsia="Arial" w:hAnsi="Arial" w:cs="Arial"/>
          <w:i/>
          <w:spacing w:val="1"/>
          <w:position w:val="-1"/>
          <w:sz w:val="32"/>
          <w:szCs w:val="32"/>
        </w:rPr>
        <w:t>V</w:t>
      </w:r>
      <w:r>
        <w:rPr>
          <w:rFonts w:ascii="Arial" w:eastAsia="Arial" w:hAnsi="Arial" w:cs="Arial"/>
          <w:i/>
          <w:spacing w:val="-1"/>
          <w:position w:val="-1"/>
          <w:sz w:val="32"/>
          <w:szCs w:val="32"/>
        </w:rPr>
        <w:t>T</w:t>
      </w:r>
      <w:r>
        <w:rPr>
          <w:rFonts w:ascii="Arial" w:eastAsia="Arial" w:hAnsi="Arial" w:cs="Arial"/>
          <w:i/>
          <w:position w:val="-1"/>
          <w:sz w:val="32"/>
          <w:szCs w:val="32"/>
        </w:rPr>
        <w:t>S</w:t>
      </w:r>
      <w:r>
        <w:rPr>
          <w:rFonts w:ascii="Arial" w:eastAsia="Arial" w:hAnsi="Arial" w:cs="Arial"/>
          <w:i/>
          <w:spacing w:val="-3"/>
          <w:position w:val="-1"/>
          <w:sz w:val="32"/>
          <w:szCs w:val="32"/>
        </w:rPr>
        <w:t xml:space="preserve"> </w:t>
      </w:r>
      <w:r>
        <w:rPr>
          <w:rFonts w:ascii="Arial" w:eastAsia="Arial" w:hAnsi="Arial" w:cs="Arial"/>
          <w:i/>
          <w:spacing w:val="-1"/>
          <w:position w:val="-1"/>
          <w:sz w:val="32"/>
          <w:szCs w:val="32"/>
        </w:rPr>
        <w:t>O</w:t>
      </w:r>
      <w:r>
        <w:rPr>
          <w:rFonts w:ascii="Arial" w:eastAsia="Arial" w:hAnsi="Arial" w:cs="Arial"/>
          <w:i/>
          <w:spacing w:val="3"/>
          <w:position w:val="-1"/>
          <w:sz w:val="32"/>
          <w:szCs w:val="32"/>
        </w:rPr>
        <w:t>p</w:t>
      </w:r>
      <w:r>
        <w:rPr>
          <w:rFonts w:ascii="Arial" w:eastAsia="Arial" w:hAnsi="Arial" w:cs="Arial"/>
          <w:i/>
          <w:position w:val="-1"/>
          <w:sz w:val="32"/>
          <w:szCs w:val="32"/>
        </w:rPr>
        <w:t>e</w:t>
      </w:r>
      <w:r>
        <w:rPr>
          <w:rFonts w:ascii="Arial" w:eastAsia="Arial" w:hAnsi="Arial" w:cs="Arial"/>
          <w:i/>
          <w:spacing w:val="-1"/>
          <w:position w:val="-1"/>
          <w:sz w:val="32"/>
          <w:szCs w:val="32"/>
        </w:rPr>
        <w:t>r</w:t>
      </w:r>
      <w:r>
        <w:rPr>
          <w:rFonts w:ascii="Arial" w:eastAsia="Arial" w:hAnsi="Arial" w:cs="Arial"/>
          <w:i/>
          <w:position w:val="-1"/>
          <w:sz w:val="32"/>
          <w:szCs w:val="32"/>
        </w:rPr>
        <w:t>ator</w:t>
      </w:r>
      <w:r>
        <w:rPr>
          <w:rFonts w:ascii="Arial" w:eastAsia="Arial" w:hAnsi="Arial" w:cs="Arial"/>
          <w:i/>
          <w:spacing w:val="-11"/>
          <w:position w:val="-1"/>
          <w:sz w:val="32"/>
          <w:szCs w:val="32"/>
        </w:rPr>
        <w:t xml:space="preserve"> </w:t>
      </w:r>
      <w:r>
        <w:rPr>
          <w:rFonts w:ascii="Arial" w:eastAsia="Arial" w:hAnsi="Arial" w:cs="Arial"/>
          <w:i/>
          <w:spacing w:val="-1"/>
          <w:position w:val="-1"/>
          <w:sz w:val="32"/>
          <w:szCs w:val="32"/>
        </w:rPr>
        <w:t>Tr</w:t>
      </w:r>
      <w:r>
        <w:rPr>
          <w:rFonts w:ascii="Arial" w:eastAsia="Arial" w:hAnsi="Arial" w:cs="Arial"/>
          <w:i/>
          <w:position w:val="-1"/>
          <w:sz w:val="32"/>
          <w:szCs w:val="32"/>
        </w:rPr>
        <w:t>a</w:t>
      </w:r>
      <w:r>
        <w:rPr>
          <w:rFonts w:ascii="Arial" w:eastAsia="Arial" w:hAnsi="Arial" w:cs="Arial"/>
          <w:i/>
          <w:spacing w:val="1"/>
          <w:position w:val="-1"/>
          <w:sz w:val="32"/>
          <w:szCs w:val="32"/>
        </w:rPr>
        <w:t>i</w:t>
      </w:r>
      <w:r>
        <w:rPr>
          <w:rFonts w:ascii="Arial" w:eastAsia="Arial" w:hAnsi="Arial" w:cs="Arial"/>
          <w:i/>
          <w:position w:val="-1"/>
          <w:sz w:val="32"/>
          <w:szCs w:val="32"/>
        </w:rPr>
        <w:t>n</w:t>
      </w:r>
      <w:r>
        <w:rPr>
          <w:rFonts w:ascii="Arial" w:eastAsia="Arial" w:hAnsi="Arial" w:cs="Arial"/>
          <w:i/>
          <w:spacing w:val="1"/>
          <w:position w:val="-1"/>
          <w:sz w:val="32"/>
          <w:szCs w:val="32"/>
        </w:rPr>
        <w:t>i</w:t>
      </w:r>
      <w:r>
        <w:rPr>
          <w:rFonts w:ascii="Arial" w:eastAsia="Arial" w:hAnsi="Arial" w:cs="Arial"/>
          <w:i/>
          <w:position w:val="-1"/>
          <w:sz w:val="32"/>
          <w:szCs w:val="32"/>
        </w:rPr>
        <w:t>ng</w:t>
      </w:r>
      <w:r>
        <w:rPr>
          <w:rFonts w:ascii="Arial" w:eastAsia="Arial" w:hAnsi="Arial" w:cs="Arial"/>
          <w:i/>
          <w:spacing w:val="-12"/>
          <w:position w:val="-1"/>
          <w:sz w:val="32"/>
          <w:szCs w:val="32"/>
        </w:rPr>
        <w:t xml:space="preserve"> </w:t>
      </w:r>
      <w:r>
        <w:rPr>
          <w:rFonts w:ascii="Arial" w:eastAsia="Arial" w:hAnsi="Arial" w:cs="Arial"/>
          <w:i/>
          <w:spacing w:val="2"/>
          <w:w w:val="99"/>
          <w:position w:val="-1"/>
          <w:sz w:val="32"/>
          <w:szCs w:val="32"/>
        </w:rPr>
        <w:t>C</w:t>
      </w:r>
      <w:r>
        <w:rPr>
          <w:rFonts w:ascii="Arial" w:eastAsia="Arial" w:hAnsi="Arial" w:cs="Arial"/>
          <w:i/>
          <w:w w:val="99"/>
          <w:position w:val="-1"/>
          <w:sz w:val="32"/>
          <w:szCs w:val="32"/>
        </w:rPr>
        <w:t>ou</w:t>
      </w:r>
      <w:r>
        <w:rPr>
          <w:rFonts w:ascii="Arial" w:eastAsia="Arial" w:hAnsi="Arial" w:cs="Arial"/>
          <w:i/>
          <w:spacing w:val="-1"/>
          <w:w w:val="99"/>
          <w:position w:val="-1"/>
          <w:sz w:val="32"/>
          <w:szCs w:val="32"/>
        </w:rPr>
        <w:t>r</w:t>
      </w:r>
      <w:r>
        <w:rPr>
          <w:rFonts w:ascii="Arial" w:eastAsia="Arial" w:hAnsi="Arial" w:cs="Arial"/>
          <w:i/>
          <w:spacing w:val="1"/>
          <w:w w:val="99"/>
          <w:position w:val="-1"/>
          <w:sz w:val="32"/>
          <w:szCs w:val="32"/>
        </w:rPr>
        <w:t>s</w:t>
      </w:r>
      <w:r>
        <w:rPr>
          <w:rFonts w:ascii="Arial" w:eastAsia="Arial" w:hAnsi="Arial" w:cs="Arial"/>
          <w:i/>
          <w:w w:val="99"/>
          <w:position w:val="-1"/>
          <w:sz w:val="32"/>
          <w:szCs w:val="32"/>
        </w:rPr>
        <w:t>e</w:t>
      </w:r>
    </w:p>
    <w:p w:rsidR="000A5570" w:rsidRDefault="000A5570">
      <w:pPr>
        <w:spacing w:before="12" w:after="0" w:line="240" w:lineRule="exact"/>
        <w:rPr>
          <w:sz w:val="24"/>
          <w:szCs w:val="24"/>
        </w:rPr>
      </w:pPr>
    </w:p>
    <w:p w:rsidR="000A5570" w:rsidRDefault="00863EB5">
      <w:pPr>
        <w:tabs>
          <w:tab w:val="left" w:pos="4980"/>
        </w:tabs>
        <w:spacing w:after="0" w:line="181" w:lineRule="exact"/>
        <w:ind w:left="1210" w:right="-20"/>
        <w:rPr>
          <w:rFonts w:ascii="Arial" w:eastAsia="Arial" w:hAnsi="Arial" w:cs="Arial"/>
          <w:sz w:val="16"/>
          <w:szCs w:val="16"/>
        </w:rPr>
      </w:pPr>
      <w:r>
        <w:rPr>
          <w:rFonts w:ascii="Arial" w:eastAsia="Arial" w:hAnsi="Arial" w:cs="Arial"/>
          <w:spacing w:val="1"/>
          <w:position w:val="-1"/>
          <w:sz w:val="16"/>
          <w:szCs w:val="16"/>
        </w:rPr>
        <w:t>I</w:t>
      </w:r>
      <w:r>
        <w:rPr>
          <w:rFonts w:ascii="Arial" w:eastAsia="Arial" w:hAnsi="Arial" w:cs="Arial"/>
          <w:spacing w:val="-1"/>
          <w:position w:val="-1"/>
          <w:sz w:val="16"/>
          <w:szCs w:val="16"/>
        </w:rPr>
        <w:t>s</w:t>
      </w:r>
      <w:r>
        <w:rPr>
          <w:rFonts w:ascii="Arial" w:eastAsia="Arial" w:hAnsi="Arial" w:cs="Arial"/>
          <w:spacing w:val="1"/>
          <w:position w:val="-1"/>
          <w:sz w:val="16"/>
          <w:szCs w:val="16"/>
        </w:rPr>
        <w:t>s</w:t>
      </w:r>
      <w:r>
        <w:rPr>
          <w:rFonts w:ascii="Arial" w:eastAsia="Arial" w:hAnsi="Arial" w:cs="Arial"/>
          <w:spacing w:val="-1"/>
          <w:position w:val="-1"/>
          <w:sz w:val="16"/>
          <w:szCs w:val="16"/>
        </w:rPr>
        <w:t>ue</w:t>
      </w:r>
      <w:r>
        <w:rPr>
          <w:rFonts w:ascii="Arial" w:eastAsia="Arial" w:hAnsi="Arial" w:cs="Arial"/>
          <w:position w:val="-1"/>
          <w:sz w:val="16"/>
          <w:szCs w:val="16"/>
        </w:rPr>
        <w:t>d</w:t>
      </w:r>
      <w:r>
        <w:rPr>
          <w:rFonts w:ascii="Arial" w:eastAsia="Arial" w:hAnsi="Arial" w:cs="Arial"/>
          <w:spacing w:val="1"/>
          <w:position w:val="-1"/>
          <w:sz w:val="16"/>
          <w:szCs w:val="16"/>
        </w:rPr>
        <w:t xml:space="preserve"> </w:t>
      </w:r>
      <w:r>
        <w:rPr>
          <w:rFonts w:ascii="Arial" w:eastAsia="Arial" w:hAnsi="Arial" w:cs="Arial"/>
          <w:spacing w:val="-1"/>
          <w:position w:val="-1"/>
          <w:sz w:val="16"/>
          <w:szCs w:val="16"/>
        </w:rPr>
        <w:t>o</w:t>
      </w:r>
      <w:r>
        <w:rPr>
          <w:rFonts w:ascii="Arial" w:eastAsia="Arial" w:hAnsi="Arial" w:cs="Arial"/>
          <w:position w:val="-1"/>
          <w:sz w:val="16"/>
          <w:szCs w:val="16"/>
        </w:rPr>
        <w:t xml:space="preserve">n </w:t>
      </w:r>
      <w:r>
        <w:rPr>
          <w:rFonts w:ascii="Arial" w:eastAsia="Arial" w:hAnsi="Arial" w:cs="Arial"/>
          <w:spacing w:val="-1"/>
          <w:position w:val="-1"/>
          <w:sz w:val="16"/>
          <w:szCs w:val="16"/>
        </w:rPr>
        <w:t>beha</w:t>
      </w:r>
      <w:r>
        <w:rPr>
          <w:rFonts w:ascii="Arial" w:eastAsia="Arial" w:hAnsi="Arial" w:cs="Arial"/>
          <w:spacing w:val="-2"/>
          <w:position w:val="-1"/>
          <w:sz w:val="16"/>
          <w:szCs w:val="16"/>
        </w:rPr>
        <w:t>l</w:t>
      </w:r>
      <w:r>
        <w:rPr>
          <w:rFonts w:ascii="Arial" w:eastAsia="Arial" w:hAnsi="Arial" w:cs="Arial"/>
          <w:position w:val="-1"/>
          <w:sz w:val="16"/>
          <w:szCs w:val="16"/>
        </w:rPr>
        <w:t>f</w:t>
      </w:r>
      <w:r>
        <w:rPr>
          <w:rFonts w:ascii="Arial" w:eastAsia="Arial" w:hAnsi="Arial" w:cs="Arial"/>
          <w:spacing w:val="2"/>
          <w:position w:val="-1"/>
          <w:sz w:val="16"/>
          <w:szCs w:val="16"/>
        </w:rPr>
        <w:t xml:space="preserve"> </w:t>
      </w:r>
      <w:r>
        <w:rPr>
          <w:rFonts w:ascii="Arial" w:eastAsia="Arial" w:hAnsi="Arial" w:cs="Arial"/>
          <w:spacing w:val="-3"/>
          <w:position w:val="-1"/>
          <w:sz w:val="16"/>
          <w:szCs w:val="16"/>
        </w:rPr>
        <w:t>o</w:t>
      </w:r>
      <w:r>
        <w:rPr>
          <w:rFonts w:ascii="Arial" w:eastAsia="Arial" w:hAnsi="Arial" w:cs="Arial"/>
          <w:spacing w:val="1"/>
          <w:position w:val="-1"/>
          <w:sz w:val="16"/>
          <w:szCs w:val="16"/>
        </w:rPr>
        <w:t>f</w:t>
      </w:r>
      <w:r>
        <w:rPr>
          <w:rFonts w:ascii="Arial" w:eastAsia="Arial" w:hAnsi="Arial" w:cs="Arial"/>
          <w:position w:val="-1"/>
          <w:sz w:val="16"/>
          <w:szCs w:val="16"/>
        </w:rPr>
        <w:t xml:space="preserve">:  </w:t>
      </w:r>
      <w:r>
        <w:rPr>
          <w:rFonts w:ascii="Arial" w:eastAsia="Arial" w:hAnsi="Arial" w:cs="Arial"/>
          <w:spacing w:val="2"/>
          <w:position w:val="-1"/>
          <w:sz w:val="16"/>
          <w:szCs w:val="16"/>
        </w:rPr>
        <w:t xml:space="preserve"> </w:t>
      </w:r>
      <w:r>
        <w:rPr>
          <w:rFonts w:ascii="Arial" w:eastAsia="Arial" w:hAnsi="Arial" w:cs="Arial"/>
          <w:i/>
          <w:spacing w:val="-1"/>
          <w:position w:val="-1"/>
          <w:sz w:val="16"/>
          <w:szCs w:val="16"/>
        </w:rPr>
        <w:t>(na</w:t>
      </w:r>
      <w:r>
        <w:rPr>
          <w:rFonts w:ascii="Arial" w:eastAsia="Arial" w:hAnsi="Arial" w:cs="Arial"/>
          <w:i/>
          <w:spacing w:val="-2"/>
          <w:position w:val="-1"/>
          <w:sz w:val="16"/>
          <w:szCs w:val="16"/>
        </w:rPr>
        <w:t>m</w:t>
      </w:r>
      <w:r>
        <w:rPr>
          <w:rFonts w:ascii="Arial" w:eastAsia="Arial" w:hAnsi="Arial" w:cs="Arial"/>
          <w:i/>
          <w:position w:val="-1"/>
          <w:sz w:val="16"/>
          <w:szCs w:val="16"/>
        </w:rPr>
        <w:t xml:space="preserve">e </w:t>
      </w:r>
      <w:r>
        <w:rPr>
          <w:rFonts w:ascii="Arial" w:eastAsia="Arial" w:hAnsi="Arial" w:cs="Arial"/>
          <w:i/>
          <w:spacing w:val="-1"/>
          <w:position w:val="-1"/>
          <w:sz w:val="16"/>
          <w:szCs w:val="16"/>
        </w:rPr>
        <w:t>o</w:t>
      </w:r>
      <w:r>
        <w:rPr>
          <w:rFonts w:ascii="Arial" w:eastAsia="Arial" w:hAnsi="Arial" w:cs="Arial"/>
          <w:i/>
          <w:position w:val="-1"/>
          <w:sz w:val="16"/>
          <w:szCs w:val="16"/>
        </w:rPr>
        <w:t xml:space="preserve">f </w:t>
      </w:r>
      <w:r>
        <w:rPr>
          <w:rFonts w:ascii="Arial" w:eastAsia="Arial" w:hAnsi="Arial" w:cs="Arial"/>
          <w:i/>
          <w:spacing w:val="1"/>
          <w:position w:val="-1"/>
          <w:sz w:val="16"/>
          <w:szCs w:val="16"/>
        </w:rPr>
        <w:t>A</w:t>
      </w:r>
      <w:r>
        <w:rPr>
          <w:rFonts w:ascii="Arial" w:eastAsia="Arial" w:hAnsi="Arial" w:cs="Arial"/>
          <w:i/>
          <w:spacing w:val="-3"/>
          <w:position w:val="-1"/>
          <w:sz w:val="16"/>
          <w:szCs w:val="16"/>
        </w:rPr>
        <w:t>u</w:t>
      </w:r>
      <w:r>
        <w:rPr>
          <w:rFonts w:ascii="Arial" w:eastAsia="Arial" w:hAnsi="Arial" w:cs="Arial"/>
          <w:i/>
          <w:spacing w:val="-1"/>
          <w:position w:val="-1"/>
          <w:sz w:val="16"/>
          <w:szCs w:val="16"/>
        </w:rPr>
        <w:t>thor</w:t>
      </w:r>
      <w:r>
        <w:rPr>
          <w:rFonts w:ascii="Arial" w:eastAsia="Arial" w:hAnsi="Arial" w:cs="Arial"/>
          <w:i/>
          <w:position w:val="-1"/>
          <w:sz w:val="16"/>
          <w:szCs w:val="16"/>
        </w:rPr>
        <w:t>i</w:t>
      </w:r>
      <w:r>
        <w:rPr>
          <w:rFonts w:ascii="Arial" w:eastAsia="Arial" w:hAnsi="Arial" w:cs="Arial"/>
          <w:i/>
          <w:spacing w:val="1"/>
          <w:position w:val="-1"/>
          <w:sz w:val="16"/>
          <w:szCs w:val="16"/>
        </w:rPr>
        <w:t>ty</w:t>
      </w:r>
      <w:r>
        <w:rPr>
          <w:rFonts w:ascii="Arial" w:eastAsia="Arial" w:hAnsi="Arial" w:cs="Arial"/>
          <w:i/>
          <w:position w:val="-1"/>
          <w:sz w:val="16"/>
          <w:szCs w:val="16"/>
        </w:rPr>
        <w:t>)</w:t>
      </w:r>
      <w:r>
        <w:rPr>
          <w:rFonts w:ascii="Arial" w:eastAsia="Arial" w:hAnsi="Arial" w:cs="Arial"/>
          <w:i/>
          <w:position w:val="-1"/>
          <w:sz w:val="16"/>
          <w:szCs w:val="16"/>
        </w:rPr>
        <w:tab/>
      </w:r>
      <w:r>
        <w:rPr>
          <w:rFonts w:ascii="Arial" w:eastAsia="Arial" w:hAnsi="Arial" w:cs="Arial"/>
          <w:spacing w:val="-1"/>
          <w:position w:val="-1"/>
          <w:sz w:val="16"/>
          <w:szCs w:val="16"/>
        </w:rPr>
        <w:t>Cer</w:t>
      </w:r>
      <w:r>
        <w:rPr>
          <w:rFonts w:ascii="Arial" w:eastAsia="Arial" w:hAnsi="Arial" w:cs="Arial"/>
          <w:spacing w:val="1"/>
          <w:position w:val="-1"/>
          <w:sz w:val="16"/>
          <w:szCs w:val="16"/>
        </w:rPr>
        <w:t>t</w:t>
      </w:r>
      <w:r>
        <w:rPr>
          <w:rFonts w:ascii="Arial" w:eastAsia="Arial" w:hAnsi="Arial" w:cs="Arial"/>
          <w:position w:val="-1"/>
          <w:sz w:val="16"/>
          <w:szCs w:val="16"/>
        </w:rPr>
        <w:t>i</w:t>
      </w:r>
      <w:r>
        <w:rPr>
          <w:rFonts w:ascii="Arial" w:eastAsia="Arial" w:hAnsi="Arial" w:cs="Arial"/>
          <w:spacing w:val="1"/>
          <w:position w:val="-1"/>
          <w:sz w:val="16"/>
          <w:szCs w:val="16"/>
        </w:rPr>
        <w:t>f</w:t>
      </w:r>
      <w:r>
        <w:rPr>
          <w:rFonts w:ascii="Arial" w:eastAsia="Arial" w:hAnsi="Arial" w:cs="Arial"/>
          <w:spacing w:val="-2"/>
          <w:position w:val="-1"/>
          <w:sz w:val="16"/>
          <w:szCs w:val="16"/>
        </w:rPr>
        <w:t>i</w:t>
      </w:r>
      <w:r>
        <w:rPr>
          <w:rFonts w:ascii="Arial" w:eastAsia="Arial" w:hAnsi="Arial" w:cs="Arial"/>
          <w:spacing w:val="1"/>
          <w:position w:val="-1"/>
          <w:sz w:val="16"/>
          <w:szCs w:val="16"/>
        </w:rPr>
        <w:t>c</w:t>
      </w:r>
      <w:r>
        <w:rPr>
          <w:rFonts w:ascii="Arial" w:eastAsia="Arial" w:hAnsi="Arial" w:cs="Arial"/>
          <w:spacing w:val="-1"/>
          <w:position w:val="-1"/>
          <w:sz w:val="16"/>
          <w:szCs w:val="16"/>
        </w:rPr>
        <w:t>a</w:t>
      </w:r>
      <w:r>
        <w:rPr>
          <w:rFonts w:ascii="Arial" w:eastAsia="Arial" w:hAnsi="Arial" w:cs="Arial"/>
          <w:spacing w:val="1"/>
          <w:position w:val="-1"/>
          <w:sz w:val="16"/>
          <w:szCs w:val="16"/>
        </w:rPr>
        <w:t>t</w:t>
      </w:r>
      <w:r>
        <w:rPr>
          <w:rFonts w:ascii="Arial" w:eastAsia="Arial" w:hAnsi="Arial" w:cs="Arial"/>
          <w:position w:val="-1"/>
          <w:sz w:val="16"/>
          <w:szCs w:val="16"/>
        </w:rPr>
        <w:t>e</w:t>
      </w:r>
      <w:r>
        <w:rPr>
          <w:rFonts w:ascii="Arial" w:eastAsia="Arial" w:hAnsi="Arial" w:cs="Arial"/>
          <w:spacing w:val="1"/>
          <w:position w:val="-1"/>
          <w:sz w:val="16"/>
          <w:szCs w:val="16"/>
        </w:rPr>
        <w:t xml:space="preserve"> </w:t>
      </w:r>
      <w:r>
        <w:rPr>
          <w:rFonts w:ascii="Arial" w:eastAsia="Arial" w:hAnsi="Arial" w:cs="Arial"/>
          <w:spacing w:val="-1"/>
          <w:position w:val="-1"/>
          <w:sz w:val="16"/>
          <w:szCs w:val="16"/>
        </w:rPr>
        <w:t>N</w:t>
      </w:r>
      <w:r>
        <w:rPr>
          <w:rFonts w:ascii="Arial" w:eastAsia="Arial" w:hAnsi="Arial" w:cs="Arial"/>
          <w:spacing w:val="-3"/>
          <w:position w:val="-1"/>
          <w:sz w:val="16"/>
          <w:szCs w:val="16"/>
        </w:rPr>
        <w:t>o</w:t>
      </w:r>
      <w:r>
        <w:rPr>
          <w:rFonts w:ascii="Arial" w:eastAsia="Arial" w:hAnsi="Arial" w:cs="Arial"/>
          <w:position w:val="-1"/>
          <w:sz w:val="16"/>
          <w:szCs w:val="16"/>
        </w:rPr>
        <w:t>:</w:t>
      </w:r>
    </w:p>
    <w:p w:rsidR="000A5570" w:rsidRDefault="00863EB5">
      <w:pPr>
        <w:spacing w:before="2" w:after="0" w:line="160" w:lineRule="exact"/>
        <w:rPr>
          <w:sz w:val="16"/>
          <w:szCs w:val="16"/>
        </w:rPr>
      </w:pPr>
      <w:r>
        <w:br w:type="column"/>
      </w:r>
    </w:p>
    <w:p w:rsidR="000A5570" w:rsidRDefault="00863EB5">
      <w:pPr>
        <w:spacing w:after="0" w:line="240" w:lineRule="auto"/>
        <w:ind w:right="955"/>
        <w:rPr>
          <w:rFonts w:ascii="Arial" w:eastAsia="Arial" w:hAnsi="Arial" w:cs="Arial"/>
          <w:sz w:val="16"/>
          <w:szCs w:val="16"/>
        </w:rPr>
      </w:pPr>
      <w:r>
        <w:rPr>
          <w:rFonts w:ascii="Arial" w:eastAsia="Arial" w:hAnsi="Arial" w:cs="Arial"/>
          <w:spacing w:val="-1"/>
          <w:sz w:val="16"/>
          <w:szCs w:val="16"/>
        </w:rPr>
        <w:t>Log</w:t>
      </w:r>
      <w:r>
        <w:rPr>
          <w:rFonts w:ascii="Arial" w:eastAsia="Arial" w:hAnsi="Arial" w:cs="Arial"/>
          <w:sz w:val="16"/>
          <w:szCs w:val="16"/>
        </w:rPr>
        <w:t>o</w:t>
      </w:r>
      <w:r>
        <w:rPr>
          <w:rFonts w:ascii="Arial" w:eastAsia="Arial" w:hAnsi="Arial" w:cs="Arial"/>
          <w:spacing w:val="1"/>
          <w:sz w:val="16"/>
          <w:szCs w:val="16"/>
        </w:rPr>
        <w:t xml:space="preserve"> </w:t>
      </w:r>
      <w:r>
        <w:rPr>
          <w:rFonts w:ascii="Arial" w:eastAsia="Arial" w:hAnsi="Arial" w:cs="Arial"/>
          <w:spacing w:val="-1"/>
          <w:sz w:val="16"/>
          <w:szCs w:val="16"/>
        </w:rPr>
        <w:t>of organ</w:t>
      </w:r>
      <w:r>
        <w:rPr>
          <w:rFonts w:ascii="Arial" w:eastAsia="Arial" w:hAnsi="Arial" w:cs="Arial"/>
          <w:sz w:val="16"/>
          <w:szCs w:val="16"/>
        </w:rPr>
        <w:t>i</w:t>
      </w:r>
      <w:r>
        <w:rPr>
          <w:rFonts w:ascii="Arial" w:eastAsia="Arial" w:hAnsi="Arial" w:cs="Arial"/>
          <w:spacing w:val="1"/>
          <w:sz w:val="16"/>
          <w:szCs w:val="16"/>
        </w:rPr>
        <w:t>s</w:t>
      </w:r>
      <w:r>
        <w:rPr>
          <w:rFonts w:ascii="Arial" w:eastAsia="Arial" w:hAnsi="Arial" w:cs="Arial"/>
          <w:spacing w:val="-1"/>
          <w:sz w:val="16"/>
          <w:szCs w:val="16"/>
        </w:rPr>
        <w:t>a</w:t>
      </w:r>
      <w:r>
        <w:rPr>
          <w:rFonts w:ascii="Arial" w:eastAsia="Arial" w:hAnsi="Arial" w:cs="Arial"/>
          <w:spacing w:val="1"/>
          <w:sz w:val="16"/>
          <w:szCs w:val="16"/>
        </w:rPr>
        <w:t>t</w:t>
      </w:r>
      <w:r>
        <w:rPr>
          <w:rFonts w:ascii="Arial" w:eastAsia="Arial" w:hAnsi="Arial" w:cs="Arial"/>
          <w:sz w:val="16"/>
          <w:szCs w:val="16"/>
        </w:rPr>
        <w:t>i</w:t>
      </w:r>
      <w:r>
        <w:rPr>
          <w:rFonts w:ascii="Arial" w:eastAsia="Arial" w:hAnsi="Arial" w:cs="Arial"/>
          <w:spacing w:val="-1"/>
          <w:sz w:val="16"/>
          <w:szCs w:val="16"/>
        </w:rPr>
        <w:t>on a</w:t>
      </w:r>
      <w:r>
        <w:rPr>
          <w:rFonts w:ascii="Arial" w:eastAsia="Arial" w:hAnsi="Arial" w:cs="Arial"/>
          <w:spacing w:val="-3"/>
          <w:sz w:val="16"/>
          <w:szCs w:val="16"/>
        </w:rPr>
        <w:t>w</w:t>
      </w:r>
      <w:r>
        <w:rPr>
          <w:rFonts w:ascii="Arial" w:eastAsia="Arial" w:hAnsi="Arial" w:cs="Arial"/>
          <w:spacing w:val="2"/>
          <w:sz w:val="16"/>
          <w:szCs w:val="16"/>
        </w:rPr>
        <w:t>a</w:t>
      </w:r>
      <w:r>
        <w:rPr>
          <w:rFonts w:ascii="Arial" w:eastAsia="Arial" w:hAnsi="Arial" w:cs="Arial"/>
          <w:spacing w:val="-1"/>
          <w:sz w:val="16"/>
          <w:szCs w:val="16"/>
        </w:rPr>
        <w:t>rd</w:t>
      </w:r>
      <w:r>
        <w:rPr>
          <w:rFonts w:ascii="Arial" w:eastAsia="Arial" w:hAnsi="Arial" w:cs="Arial"/>
          <w:sz w:val="16"/>
          <w:szCs w:val="16"/>
        </w:rPr>
        <w:t>i</w:t>
      </w:r>
      <w:r>
        <w:rPr>
          <w:rFonts w:ascii="Arial" w:eastAsia="Arial" w:hAnsi="Arial" w:cs="Arial"/>
          <w:spacing w:val="-1"/>
          <w:sz w:val="16"/>
          <w:szCs w:val="16"/>
        </w:rPr>
        <w:t>n</w:t>
      </w:r>
      <w:r>
        <w:rPr>
          <w:rFonts w:ascii="Arial" w:eastAsia="Arial" w:hAnsi="Arial" w:cs="Arial"/>
          <w:sz w:val="16"/>
          <w:szCs w:val="16"/>
        </w:rPr>
        <w:t>g</w:t>
      </w:r>
      <w:r>
        <w:rPr>
          <w:rFonts w:ascii="Arial" w:eastAsia="Arial" w:hAnsi="Arial" w:cs="Arial"/>
          <w:spacing w:val="1"/>
          <w:sz w:val="16"/>
          <w:szCs w:val="16"/>
        </w:rPr>
        <w:t xml:space="preserve"> t</w:t>
      </w:r>
      <w:r>
        <w:rPr>
          <w:rFonts w:ascii="Arial" w:eastAsia="Arial" w:hAnsi="Arial" w:cs="Arial"/>
          <w:spacing w:val="-1"/>
          <w:sz w:val="16"/>
          <w:szCs w:val="16"/>
        </w:rPr>
        <w:t>he Cer</w:t>
      </w:r>
      <w:r>
        <w:rPr>
          <w:rFonts w:ascii="Arial" w:eastAsia="Arial" w:hAnsi="Arial" w:cs="Arial"/>
          <w:spacing w:val="1"/>
          <w:sz w:val="16"/>
          <w:szCs w:val="16"/>
        </w:rPr>
        <w:t>t</w:t>
      </w:r>
      <w:r>
        <w:rPr>
          <w:rFonts w:ascii="Arial" w:eastAsia="Arial" w:hAnsi="Arial" w:cs="Arial"/>
          <w:sz w:val="16"/>
          <w:szCs w:val="16"/>
        </w:rPr>
        <w:t>i</w:t>
      </w:r>
      <w:r>
        <w:rPr>
          <w:rFonts w:ascii="Arial" w:eastAsia="Arial" w:hAnsi="Arial" w:cs="Arial"/>
          <w:spacing w:val="1"/>
          <w:sz w:val="16"/>
          <w:szCs w:val="16"/>
        </w:rPr>
        <w:t>f</w:t>
      </w:r>
      <w:r>
        <w:rPr>
          <w:rFonts w:ascii="Arial" w:eastAsia="Arial" w:hAnsi="Arial" w:cs="Arial"/>
          <w:spacing w:val="-2"/>
          <w:sz w:val="16"/>
          <w:szCs w:val="16"/>
        </w:rPr>
        <w:t>i</w:t>
      </w:r>
      <w:r>
        <w:rPr>
          <w:rFonts w:ascii="Arial" w:eastAsia="Arial" w:hAnsi="Arial" w:cs="Arial"/>
          <w:spacing w:val="1"/>
          <w:sz w:val="16"/>
          <w:szCs w:val="16"/>
        </w:rPr>
        <w:t>c</w:t>
      </w:r>
      <w:r>
        <w:rPr>
          <w:rFonts w:ascii="Arial" w:eastAsia="Arial" w:hAnsi="Arial" w:cs="Arial"/>
          <w:spacing w:val="-1"/>
          <w:sz w:val="16"/>
          <w:szCs w:val="16"/>
        </w:rPr>
        <w:t>a</w:t>
      </w:r>
      <w:r>
        <w:rPr>
          <w:rFonts w:ascii="Arial" w:eastAsia="Arial" w:hAnsi="Arial" w:cs="Arial"/>
          <w:spacing w:val="1"/>
          <w:sz w:val="16"/>
          <w:szCs w:val="16"/>
        </w:rPr>
        <w:t>t</w:t>
      </w:r>
      <w:r>
        <w:rPr>
          <w:rFonts w:ascii="Arial" w:eastAsia="Arial" w:hAnsi="Arial" w:cs="Arial"/>
          <w:sz w:val="16"/>
          <w:szCs w:val="16"/>
        </w:rPr>
        <w:t>e</w:t>
      </w:r>
    </w:p>
    <w:p w:rsidR="000A5570" w:rsidRDefault="000A5570">
      <w:pPr>
        <w:spacing w:after="0"/>
        <w:sectPr w:rsidR="000A5570">
          <w:type w:val="continuous"/>
          <w:pgSz w:w="11920" w:h="16840"/>
          <w:pgMar w:top="480" w:right="980" w:bottom="280" w:left="1120" w:header="720" w:footer="720" w:gutter="0"/>
          <w:cols w:num="2" w:space="720" w:equalWidth="0">
            <w:col w:w="7735" w:space="153"/>
            <w:col w:w="1932"/>
          </w:cols>
        </w:sectPr>
      </w:pPr>
    </w:p>
    <w:p w:rsidR="000A5570" w:rsidRDefault="000A5570">
      <w:pPr>
        <w:spacing w:before="6" w:after="0" w:line="140" w:lineRule="exact"/>
        <w:rPr>
          <w:sz w:val="14"/>
          <w:szCs w:val="14"/>
        </w:rPr>
      </w:pPr>
    </w:p>
    <w:p w:rsidR="000A5570" w:rsidRDefault="00863EB5">
      <w:pPr>
        <w:tabs>
          <w:tab w:val="left" w:pos="4980"/>
        </w:tabs>
        <w:spacing w:before="40" w:after="0" w:line="181" w:lineRule="exact"/>
        <w:ind w:left="3236" w:right="-20"/>
        <w:rPr>
          <w:rFonts w:ascii="Arial" w:eastAsia="Arial" w:hAnsi="Arial" w:cs="Arial"/>
          <w:sz w:val="16"/>
          <w:szCs w:val="16"/>
        </w:rPr>
      </w:pPr>
      <w:r>
        <w:rPr>
          <w:rFonts w:ascii="Arial" w:eastAsia="Arial" w:hAnsi="Arial" w:cs="Arial"/>
          <w:i/>
          <w:spacing w:val="-1"/>
          <w:position w:val="-1"/>
          <w:sz w:val="16"/>
          <w:szCs w:val="16"/>
        </w:rPr>
        <w:t>(Coun</w:t>
      </w:r>
      <w:r>
        <w:rPr>
          <w:rFonts w:ascii="Arial" w:eastAsia="Arial" w:hAnsi="Arial" w:cs="Arial"/>
          <w:i/>
          <w:spacing w:val="1"/>
          <w:position w:val="-1"/>
          <w:sz w:val="16"/>
          <w:szCs w:val="16"/>
        </w:rPr>
        <w:t>t</w:t>
      </w:r>
      <w:r>
        <w:rPr>
          <w:rFonts w:ascii="Arial" w:eastAsia="Arial" w:hAnsi="Arial" w:cs="Arial"/>
          <w:i/>
          <w:spacing w:val="-1"/>
          <w:position w:val="-1"/>
          <w:sz w:val="16"/>
          <w:szCs w:val="16"/>
        </w:rPr>
        <w:t>r</w:t>
      </w:r>
      <w:r>
        <w:rPr>
          <w:rFonts w:ascii="Arial" w:eastAsia="Arial" w:hAnsi="Arial" w:cs="Arial"/>
          <w:i/>
          <w:spacing w:val="1"/>
          <w:position w:val="-1"/>
          <w:sz w:val="16"/>
          <w:szCs w:val="16"/>
        </w:rPr>
        <w:t>y</w:t>
      </w:r>
      <w:r>
        <w:rPr>
          <w:rFonts w:ascii="Arial" w:eastAsia="Arial" w:hAnsi="Arial" w:cs="Arial"/>
          <w:i/>
          <w:position w:val="-1"/>
          <w:sz w:val="16"/>
          <w:szCs w:val="16"/>
        </w:rPr>
        <w:t>)</w:t>
      </w:r>
      <w:r>
        <w:rPr>
          <w:rFonts w:ascii="Arial" w:eastAsia="Arial" w:hAnsi="Arial" w:cs="Arial"/>
          <w:i/>
          <w:position w:val="-1"/>
          <w:sz w:val="16"/>
          <w:szCs w:val="16"/>
        </w:rPr>
        <w:tab/>
      </w:r>
      <w:r>
        <w:rPr>
          <w:rFonts w:ascii="Arial" w:eastAsia="Arial" w:hAnsi="Arial" w:cs="Arial"/>
          <w:spacing w:val="1"/>
          <w:position w:val="-1"/>
          <w:sz w:val="16"/>
          <w:szCs w:val="16"/>
        </w:rPr>
        <w:t>A</w:t>
      </w:r>
      <w:r>
        <w:rPr>
          <w:rFonts w:ascii="Arial" w:eastAsia="Arial" w:hAnsi="Arial" w:cs="Arial"/>
          <w:spacing w:val="-3"/>
          <w:position w:val="-1"/>
          <w:sz w:val="16"/>
          <w:szCs w:val="16"/>
        </w:rPr>
        <w:t>w</w:t>
      </w:r>
      <w:r>
        <w:rPr>
          <w:rFonts w:ascii="Arial" w:eastAsia="Arial" w:hAnsi="Arial" w:cs="Arial"/>
          <w:spacing w:val="-1"/>
          <w:position w:val="-1"/>
          <w:sz w:val="16"/>
          <w:szCs w:val="16"/>
        </w:rPr>
        <w:t>arde</w:t>
      </w:r>
      <w:r>
        <w:rPr>
          <w:rFonts w:ascii="Arial" w:eastAsia="Arial" w:hAnsi="Arial" w:cs="Arial"/>
          <w:position w:val="-1"/>
          <w:sz w:val="16"/>
          <w:szCs w:val="16"/>
        </w:rPr>
        <w:t>d</w:t>
      </w:r>
      <w:r>
        <w:rPr>
          <w:rFonts w:ascii="Arial" w:eastAsia="Arial" w:hAnsi="Arial" w:cs="Arial"/>
          <w:spacing w:val="1"/>
          <w:position w:val="-1"/>
          <w:sz w:val="16"/>
          <w:szCs w:val="16"/>
        </w:rPr>
        <w:t xml:space="preserve"> </w:t>
      </w:r>
      <w:r>
        <w:rPr>
          <w:rFonts w:ascii="Arial" w:eastAsia="Arial" w:hAnsi="Arial" w:cs="Arial"/>
          <w:spacing w:val="-1"/>
          <w:position w:val="-1"/>
          <w:sz w:val="16"/>
          <w:szCs w:val="16"/>
        </w:rPr>
        <w:t>a</w:t>
      </w:r>
      <w:r>
        <w:rPr>
          <w:rFonts w:ascii="Arial" w:eastAsia="Arial" w:hAnsi="Arial" w:cs="Arial"/>
          <w:spacing w:val="1"/>
          <w:position w:val="-1"/>
          <w:sz w:val="16"/>
          <w:szCs w:val="16"/>
        </w:rPr>
        <w:t>t</w:t>
      </w:r>
      <w:r>
        <w:rPr>
          <w:rFonts w:ascii="Arial" w:eastAsia="Arial" w:hAnsi="Arial" w:cs="Arial"/>
          <w:position w:val="-1"/>
          <w:sz w:val="16"/>
          <w:szCs w:val="16"/>
        </w:rPr>
        <w:t>:</w:t>
      </w:r>
      <w:r>
        <w:rPr>
          <w:rFonts w:ascii="Arial" w:eastAsia="Arial" w:hAnsi="Arial" w:cs="Arial"/>
          <w:spacing w:val="2"/>
          <w:position w:val="-1"/>
          <w:sz w:val="16"/>
          <w:szCs w:val="16"/>
        </w:rPr>
        <w:t xml:space="preserve"> </w:t>
      </w:r>
      <w:r>
        <w:rPr>
          <w:rFonts w:ascii="Arial" w:eastAsia="Arial" w:hAnsi="Arial" w:cs="Arial"/>
          <w:i/>
          <w:spacing w:val="-1"/>
          <w:position w:val="-1"/>
          <w:sz w:val="16"/>
          <w:szCs w:val="16"/>
        </w:rPr>
        <w:t>(Na</w:t>
      </w:r>
      <w:r>
        <w:rPr>
          <w:rFonts w:ascii="Arial" w:eastAsia="Arial" w:hAnsi="Arial" w:cs="Arial"/>
          <w:i/>
          <w:spacing w:val="-2"/>
          <w:position w:val="-1"/>
          <w:sz w:val="16"/>
          <w:szCs w:val="16"/>
        </w:rPr>
        <w:t>m</w:t>
      </w:r>
      <w:r>
        <w:rPr>
          <w:rFonts w:ascii="Arial" w:eastAsia="Arial" w:hAnsi="Arial" w:cs="Arial"/>
          <w:i/>
          <w:position w:val="-1"/>
          <w:sz w:val="16"/>
          <w:szCs w:val="16"/>
        </w:rPr>
        <w:t>e</w:t>
      </w:r>
      <w:r>
        <w:rPr>
          <w:rFonts w:ascii="Arial" w:eastAsia="Arial" w:hAnsi="Arial" w:cs="Arial"/>
          <w:i/>
          <w:spacing w:val="1"/>
          <w:position w:val="-1"/>
          <w:sz w:val="16"/>
          <w:szCs w:val="16"/>
        </w:rPr>
        <w:t xml:space="preserve"> </w:t>
      </w:r>
      <w:r>
        <w:rPr>
          <w:rFonts w:ascii="Arial" w:eastAsia="Arial" w:hAnsi="Arial" w:cs="Arial"/>
          <w:i/>
          <w:spacing w:val="-1"/>
          <w:position w:val="-1"/>
          <w:sz w:val="16"/>
          <w:szCs w:val="16"/>
        </w:rPr>
        <w:t>o</w:t>
      </w:r>
      <w:r>
        <w:rPr>
          <w:rFonts w:ascii="Arial" w:eastAsia="Arial" w:hAnsi="Arial" w:cs="Arial"/>
          <w:i/>
          <w:position w:val="-1"/>
          <w:sz w:val="16"/>
          <w:szCs w:val="16"/>
        </w:rPr>
        <w:t>f</w:t>
      </w:r>
      <w:r>
        <w:rPr>
          <w:rFonts w:ascii="Arial" w:eastAsia="Arial" w:hAnsi="Arial" w:cs="Arial"/>
          <w:i/>
          <w:spacing w:val="2"/>
          <w:position w:val="-1"/>
          <w:sz w:val="16"/>
          <w:szCs w:val="16"/>
        </w:rPr>
        <w:t xml:space="preserve"> </w:t>
      </w:r>
      <w:r>
        <w:rPr>
          <w:rFonts w:ascii="Arial" w:eastAsia="Arial" w:hAnsi="Arial" w:cs="Arial"/>
          <w:i/>
          <w:spacing w:val="1"/>
          <w:position w:val="-1"/>
          <w:sz w:val="16"/>
          <w:szCs w:val="16"/>
        </w:rPr>
        <w:t>t</w:t>
      </w:r>
      <w:r>
        <w:rPr>
          <w:rFonts w:ascii="Arial" w:eastAsia="Arial" w:hAnsi="Arial" w:cs="Arial"/>
          <w:i/>
          <w:spacing w:val="-1"/>
          <w:position w:val="-1"/>
          <w:sz w:val="16"/>
          <w:szCs w:val="16"/>
        </w:rPr>
        <w:t>ra</w:t>
      </w:r>
      <w:r>
        <w:rPr>
          <w:rFonts w:ascii="Arial" w:eastAsia="Arial" w:hAnsi="Arial" w:cs="Arial"/>
          <w:i/>
          <w:position w:val="-1"/>
          <w:sz w:val="16"/>
          <w:szCs w:val="16"/>
        </w:rPr>
        <w:t>i</w:t>
      </w:r>
      <w:r>
        <w:rPr>
          <w:rFonts w:ascii="Arial" w:eastAsia="Arial" w:hAnsi="Arial" w:cs="Arial"/>
          <w:i/>
          <w:spacing w:val="-1"/>
          <w:position w:val="-1"/>
          <w:sz w:val="16"/>
          <w:szCs w:val="16"/>
        </w:rPr>
        <w:t>n</w:t>
      </w:r>
      <w:r>
        <w:rPr>
          <w:rFonts w:ascii="Arial" w:eastAsia="Arial" w:hAnsi="Arial" w:cs="Arial"/>
          <w:i/>
          <w:position w:val="-1"/>
          <w:sz w:val="16"/>
          <w:szCs w:val="16"/>
        </w:rPr>
        <w:t>i</w:t>
      </w:r>
      <w:r>
        <w:rPr>
          <w:rFonts w:ascii="Arial" w:eastAsia="Arial" w:hAnsi="Arial" w:cs="Arial"/>
          <w:i/>
          <w:spacing w:val="-1"/>
          <w:position w:val="-1"/>
          <w:sz w:val="16"/>
          <w:szCs w:val="16"/>
        </w:rPr>
        <w:t>n</w:t>
      </w:r>
      <w:r>
        <w:rPr>
          <w:rFonts w:ascii="Arial" w:eastAsia="Arial" w:hAnsi="Arial" w:cs="Arial"/>
          <w:i/>
          <w:position w:val="-1"/>
          <w:sz w:val="16"/>
          <w:szCs w:val="16"/>
        </w:rPr>
        <w:t>g</w:t>
      </w:r>
      <w:r>
        <w:rPr>
          <w:rFonts w:ascii="Arial" w:eastAsia="Arial" w:hAnsi="Arial" w:cs="Arial"/>
          <w:i/>
          <w:spacing w:val="1"/>
          <w:position w:val="-1"/>
          <w:sz w:val="16"/>
          <w:szCs w:val="16"/>
        </w:rPr>
        <w:t xml:space="preserve"> </w:t>
      </w:r>
      <w:r>
        <w:rPr>
          <w:rFonts w:ascii="Arial" w:eastAsia="Arial" w:hAnsi="Arial" w:cs="Arial"/>
          <w:i/>
          <w:spacing w:val="-1"/>
          <w:position w:val="-1"/>
          <w:sz w:val="16"/>
          <w:szCs w:val="16"/>
        </w:rPr>
        <w:t>organ</w:t>
      </w:r>
      <w:r>
        <w:rPr>
          <w:rFonts w:ascii="Arial" w:eastAsia="Arial" w:hAnsi="Arial" w:cs="Arial"/>
          <w:i/>
          <w:position w:val="-1"/>
          <w:sz w:val="16"/>
          <w:szCs w:val="16"/>
        </w:rPr>
        <w:t>i</w:t>
      </w:r>
      <w:r>
        <w:rPr>
          <w:rFonts w:ascii="Arial" w:eastAsia="Arial" w:hAnsi="Arial" w:cs="Arial"/>
          <w:i/>
          <w:spacing w:val="1"/>
          <w:position w:val="-1"/>
          <w:sz w:val="16"/>
          <w:szCs w:val="16"/>
        </w:rPr>
        <w:t>s</w:t>
      </w:r>
      <w:r>
        <w:rPr>
          <w:rFonts w:ascii="Arial" w:eastAsia="Arial" w:hAnsi="Arial" w:cs="Arial"/>
          <w:i/>
          <w:spacing w:val="-3"/>
          <w:position w:val="-1"/>
          <w:sz w:val="16"/>
          <w:szCs w:val="16"/>
        </w:rPr>
        <w:t>a</w:t>
      </w:r>
      <w:r>
        <w:rPr>
          <w:rFonts w:ascii="Arial" w:eastAsia="Arial" w:hAnsi="Arial" w:cs="Arial"/>
          <w:i/>
          <w:spacing w:val="1"/>
          <w:position w:val="-1"/>
          <w:sz w:val="16"/>
          <w:szCs w:val="16"/>
        </w:rPr>
        <w:t>t</w:t>
      </w:r>
      <w:r>
        <w:rPr>
          <w:rFonts w:ascii="Arial" w:eastAsia="Arial" w:hAnsi="Arial" w:cs="Arial"/>
          <w:i/>
          <w:position w:val="-1"/>
          <w:sz w:val="16"/>
          <w:szCs w:val="16"/>
        </w:rPr>
        <w:t>i</w:t>
      </w:r>
      <w:r>
        <w:rPr>
          <w:rFonts w:ascii="Arial" w:eastAsia="Arial" w:hAnsi="Arial" w:cs="Arial"/>
          <w:i/>
          <w:spacing w:val="-1"/>
          <w:position w:val="-1"/>
          <w:sz w:val="16"/>
          <w:szCs w:val="16"/>
        </w:rPr>
        <w:t>on)</w:t>
      </w:r>
    </w:p>
    <w:p w:rsidR="000A5570" w:rsidRDefault="000A5570">
      <w:pPr>
        <w:spacing w:before="9" w:after="0" w:line="140" w:lineRule="exact"/>
        <w:rPr>
          <w:sz w:val="14"/>
          <w:szCs w:val="14"/>
        </w:rPr>
      </w:pPr>
    </w:p>
    <w:p w:rsidR="000A5570" w:rsidRDefault="00863EB5">
      <w:pPr>
        <w:tabs>
          <w:tab w:val="left" w:pos="7140"/>
        </w:tabs>
        <w:spacing w:before="40" w:after="0" w:line="240" w:lineRule="auto"/>
        <w:ind w:left="4990" w:right="-20"/>
        <w:rPr>
          <w:rFonts w:ascii="Arial" w:eastAsia="Arial" w:hAnsi="Arial" w:cs="Arial"/>
          <w:sz w:val="16"/>
          <w:szCs w:val="16"/>
        </w:rPr>
      </w:pPr>
      <w:r>
        <w:rPr>
          <w:rFonts w:ascii="Arial" w:eastAsia="Arial" w:hAnsi="Arial" w:cs="Arial"/>
          <w:spacing w:val="1"/>
          <w:sz w:val="16"/>
          <w:szCs w:val="16"/>
        </w:rPr>
        <w:t>S</w:t>
      </w:r>
      <w:r>
        <w:rPr>
          <w:rFonts w:ascii="Arial" w:eastAsia="Arial" w:hAnsi="Arial" w:cs="Arial"/>
          <w:sz w:val="16"/>
          <w:szCs w:val="16"/>
        </w:rPr>
        <w:t>i</w:t>
      </w:r>
      <w:r>
        <w:rPr>
          <w:rFonts w:ascii="Arial" w:eastAsia="Arial" w:hAnsi="Arial" w:cs="Arial"/>
          <w:spacing w:val="-1"/>
          <w:sz w:val="16"/>
          <w:szCs w:val="16"/>
        </w:rPr>
        <w:t>gna</w:t>
      </w:r>
      <w:r>
        <w:rPr>
          <w:rFonts w:ascii="Arial" w:eastAsia="Arial" w:hAnsi="Arial" w:cs="Arial"/>
          <w:spacing w:val="1"/>
          <w:sz w:val="16"/>
          <w:szCs w:val="16"/>
        </w:rPr>
        <w:t>t</w:t>
      </w:r>
      <w:r>
        <w:rPr>
          <w:rFonts w:ascii="Arial" w:eastAsia="Arial" w:hAnsi="Arial" w:cs="Arial"/>
          <w:spacing w:val="-1"/>
          <w:sz w:val="16"/>
          <w:szCs w:val="16"/>
        </w:rPr>
        <w:t>ur</w:t>
      </w:r>
      <w:r>
        <w:rPr>
          <w:rFonts w:ascii="Arial" w:eastAsia="Arial" w:hAnsi="Arial" w:cs="Arial"/>
          <w:sz w:val="16"/>
          <w:szCs w:val="16"/>
        </w:rPr>
        <w:t>e</w:t>
      </w:r>
      <w:r>
        <w:rPr>
          <w:rFonts w:ascii="Arial" w:eastAsia="Arial" w:hAnsi="Arial" w:cs="Arial"/>
          <w:sz w:val="16"/>
          <w:szCs w:val="16"/>
        </w:rPr>
        <w:tab/>
      </w:r>
      <w:r>
        <w:rPr>
          <w:rFonts w:ascii="Arial" w:eastAsia="Arial" w:hAnsi="Arial" w:cs="Arial"/>
          <w:spacing w:val="-1"/>
          <w:sz w:val="16"/>
          <w:szCs w:val="16"/>
        </w:rPr>
        <w:t>Da</w:t>
      </w:r>
      <w:r>
        <w:rPr>
          <w:rFonts w:ascii="Arial" w:eastAsia="Arial" w:hAnsi="Arial" w:cs="Arial"/>
          <w:spacing w:val="1"/>
          <w:sz w:val="16"/>
          <w:szCs w:val="16"/>
        </w:rPr>
        <w:t>t</w:t>
      </w:r>
      <w:r>
        <w:rPr>
          <w:rFonts w:ascii="Arial" w:eastAsia="Arial" w:hAnsi="Arial" w:cs="Arial"/>
          <w:sz w:val="16"/>
          <w:szCs w:val="16"/>
        </w:rPr>
        <w:t>e</w:t>
      </w:r>
    </w:p>
    <w:p w:rsidR="000A5570" w:rsidRDefault="000A5570">
      <w:pPr>
        <w:spacing w:before="6" w:after="0" w:line="180" w:lineRule="exact"/>
        <w:rPr>
          <w:sz w:val="18"/>
          <w:szCs w:val="18"/>
        </w:rPr>
      </w:pPr>
    </w:p>
    <w:p w:rsidR="000A5570" w:rsidRDefault="00863EB5">
      <w:pPr>
        <w:spacing w:after="0" w:line="181" w:lineRule="exact"/>
        <w:ind w:left="997" w:right="-20"/>
        <w:rPr>
          <w:rFonts w:ascii="Arial" w:eastAsia="Arial" w:hAnsi="Arial" w:cs="Arial"/>
          <w:sz w:val="16"/>
          <w:szCs w:val="16"/>
        </w:rPr>
      </w:pPr>
      <w:r>
        <w:rPr>
          <w:rFonts w:ascii="Arial" w:eastAsia="Arial" w:hAnsi="Arial" w:cs="Arial"/>
          <w:position w:val="-1"/>
          <w:sz w:val="16"/>
          <w:szCs w:val="16"/>
        </w:rPr>
        <w:t>T</w:t>
      </w:r>
      <w:r>
        <w:rPr>
          <w:rFonts w:ascii="Arial" w:eastAsia="Arial" w:hAnsi="Arial" w:cs="Arial"/>
          <w:spacing w:val="-1"/>
          <w:position w:val="-1"/>
          <w:sz w:val="16"/>
          <w:szCs w:val="16"/>
        </w:rPr>
        <w:t>h</w:t>
      </w:r>
      <w:r>
        <w:rPr>
          <w:rFonts w:ascii="Arial" w:eastAsia="Arial" w:hAnsi="Arial" w:cs="Arial"/>
          <w:position w:val="-1"/>
          <w:sz w:val="16"/>
          <w:szCs w:val="16"/>
        </w:rPr>
        <w:t xml:space="preserve">is </w:t>
      </w:r>
      <w:r>
        <w:rPr>
          <w:rFonts w:ascii="Arial" w:eastAsia="Arial" w:hAnsi="Arial" w:cs="Arial"/>
          <w:spacing w:val="-1"/>
          <w:position w:val="-1"/>
          <w:sz w:val="16"/>
          <w:szCs w:val="16"/>
        </w:rPr>
        <w:t>Cour</w:t>
      </w:r>
      <w:r>
        <w:rPr>
          <w:rFonts w:ascii="Arial" w:eastAsia="Arial" w:hAnsi="Arial" w:cs="Arial"/>
          <w:spacing w:val="1"/>
          <w:position w:val="-1"/>
          <w:sz w:val="16"/>
          <w:szCs w:val="16"/>
        </w:rPr>
        <w:t>s</w:t>
      </w:r>
      <w:r>
        <w:rPr>
          <w:rFonts w:ascii="Arial" w:eastAsia="Arial" w:hAnsi="Arial" w:cs="Arial"/>
          <w:position w:val="-1"/>
          <w:sz w:val="16"/>
          <w:szCs w:val="16"/>
        </w:rPr>
        <w:t>e</w:t>
      </w:r>
      <w:r>
        <w:rPr>
          <w:rFonts w:ascii="Arial" w:eastAsia="Arial" w:hAnsi="Arial" w:cs="Arial"/>
          <w:spacing w:val="1"/>
          <w:position w:val="-1"/>
          <w:sz w:val="16"/>
          <w:szCs w:val="16"/>
        </w:rPr>
        <w:t xml:space="preserve"> </w:t>
      </w:r>
      <w:r>
        <w:rPr>
          <w:rFonts w:ascii="Arial" w:eastAsia="Arial" w:hAnsi="Arial" w:cs="Arial"/>
          <w:spacing w:val="-1"/>
          <w:position w:val="-1"/>
          <w:sz w:val="16"/>
          <w:szCs w:val="16"/>
        </w:rPr>
        <w:t>Cer</w:t>
      </w:r>
      <w:r>
        <w:rPr>
          <w:rFonts w:ascii="Arial" w:eastAsia="Arial" w:hAnsi="Arial" w:cs="Arial"/>
          <w:spacing w:val="1"/>
          <w:position w:val="-1"/>
          <w:sz w:val="16"/>
          <w:szCs w:val="16"/>
        </w:rPr>
        <w:t>t</w:t>
      </w:r>
      <w:r>
        <w:rPr>
          <w:rFonts w:ascii="Arial" w:eastAsia="Arial" w:hAnsi="Arial" w:cs="Arial"/>
          <w:spacing w:val="-2"/>
          <w:position w:val="-1"/>
          <w:sz w:val="16"/>
          <w:szCs w:val="16"/>
        </w:rPr>
        <w:t>i</w:t>
      </w:r>
      <w:r>
        <w:rPr>
          <w:rFonts w:ascii="Arial" w:eastAsia="Arial" w:hAnsi="Arial" w:cs="Arial"/>
          <w:spacing w:val="1"/>
          <w:position w:val="-1"/>
          <w:sz w:val="16"/>
          <w:szCs w:val="16"/>
        </w:rPr>
        <w:t>f</w:t>
      </w:r>
      <w:r>
        <w:rPr>
          <w:rFonts w:ascii="Arial" w:eastAsia="Arial" w:hAnsi="Arial" w:cs="Arial"/>
          <w:spacing w:val="-2"/>
          <w:position w:val="-1"/>
          <w:sz w:val="16"/>
          <w:szCs w:val="16"/>
        </w:rPr>
        <w:t>i</w:t>
      </w:r>
      <w:r>
        <w:rPr>
          <w:rFonts w:ascii="Arial" w:eastAsia="Arial" w:hAnsi="Arial" w:cs="Arial"/>
          <w:spacing w:val="1"/>
          <w:position w:val="-1"/>
          <w:sz w:val="16"/>
          <w:szCs w:val="16"/>
        </w:rPr>
        <w:t>c</w:t>
      </w:r>
      <w:r>
        <w:rPr>
          <w:rFonts w:ascii="Arial" w:eastAsia="Arial" w:hAnsi="Arial" w:cs="Arial"/>
          <w:spacing w:val="-1"/>
          <w:position w:val="-1"/>
          <w:sz w:val="16"/>
          <w:szCs w:val="16"/>
        </w:rPr>
        <w:t>a</w:t>
      </w:r>
      <w:r>
        <w:rPr>
          <w:rFonts w:ascii="Arial" w:eastAsia="Arial" w:hAnsi="Arial" w:cs="Arial"/>
          <w:spacing w:val="1"/>
          <w:position w:val="-1"/>
          <w:sz w:val="16"/>
          <w:szCs w:val="16"/>
        </w:rPr>
        <w:t>t</w:t>
      </w:r>
      <w:r>
        <w:rPr>
          <w:rFonts w:ascii="Arial" w:eastAsia="Arial" w:hAnsi="Arial" w:cs="Arial"/>
          <w:position w:val="-1"/>
          <w:sz w:val="16"/>
          <w:szCs w:val="16"/>
        </w:rPr>
        <w:t>e</w:t>
      </w:r>
      <w:r>
        <w:rPr>
          <w:rFonts w:ascii="Arial" w:eastAsia="Arial" w:hAnsi="Arial" w:cs="Arial"/>
          <w:spacing w:val="-2"/>
          <w:position w:val="-1"/>
          <w:sz w:val="16"/>
          <w:szCs w:val="16"/>
        </w:rPr>
        <w:t xml:space="preserve"> </w:t>
      </w:r>
      <w:r>
        <w:rPr>
          <w:rFonts w:ascii="Arial" w:eastAsia="Arial" w:hAnsi="Arial" w:cs="Arial"/>
          <w:position w:val="-1"/>
          <w:sz w:val="16"/>
          <w:szCs w:val="16"/>
        </w:rPr>
        <w:t xml:space="preserve">is </w:t>
      </w:r>
      <w:r>
        <w:rPr>
          <w:rFonts w:ascii="Arial" w:eastAsia="Arial" w:hAnsi="Arial" w:cs="Arial"/>
          <w:spacing w:val="-1"/>
          <w:position w:val="-1"/>
          <w:sz w:val="16"/>
          <w:szCs w:val="16"/>
        </w:rPr>
        <w:t>a</w:t>
      </w:r>
      <w:r>
        <w:rPr>
          <w:rFonts w:ascii="Arial" w:eastAsia="Arial" w:hAnsi="Arial" w:cs="Arial"/>
          <w:spacing w:val="-3"/>
          <w:position w:val="-1"/>
          <w:sz w:val="16"/>
          <w:szCs w:val="16"/>
        </w:rPr>
        <w:t>w</w:t>
      </w:r>
      <w:r>
        <w:rPr>
          <w:rFonts w:ascii="Arial" w:eastAsia="Arial" w:hAnsi="Arial" w:cs="Arial"/>
          <w:spacing w:val="-1"/>
          <w:position w:val="-1"/>
          <w:sz w:val="16"/>
          <w:szCs w:val="16"/>
        </w:rPr>
        <w:t>arde</w:t>
      </w:r>
      <w:r>
        <w:rPr>
          <w:rFonts w:ascii="Arial" w:eastAsia="Arial" w:hAnsi="Arial" w:cs="Arial"/>
          <w:position w:val="-1"/>
          <w:sz w:val="16"/>
          <w:szCs w:val="16"/>
        </w:rPr>
        <w:t>d</w:t>
      </w:r>
      <w:r>
        <w:rPr>
          <w:rFonts w:ascii="Arial" w:eastAsia="Arial" w:hAnsi="Arial" w:cs="Arial"/>
          <w:spacing w:val="3"/>
          <w:position w:val="-1"/>
          <w:sz w:val="16"/>
          <w:szCs w:val="16"/>
        </w:rPr>
        <w:t xml:space="preserve"> </w:t>
      </w:r>
      <w:r>
        <w:rPr>
          <w:rFonts w:ascii="Arial" w:eastAsia="Arial" w:hAnsi="Arial" w:cs="Arial"/>
          <w:position w:val="-1"/>
          <w:sz w:val="16"/>
          <w:szCs w:val="16"/>
        </w:rPr>
        <w:t>in</w:t>
      </w:r>
      <w:r>
        <w:rPr>
          <w:rFonts w:ascii="Arial" w:eastAsia="Arial" w:hAnsi="Arial" w:cs="Arial"/>
          <w:spacing w:val="1"/>
          <w:position w:val="-1"/>
          <w:sz w:val="16"/>
          <w:szCs w:val="16"/>
        </w:rPr>
        <w:t xml:space="preserve"> </w:t>
      </w:r>
      <w:r>
        <w:rPr>
          <w:rFonts w:ascii="Arial" w:eastAsia="Arial" w:hAnsi="Arial" w:cs="Arial"/>
          <w:spacing w:val="-3"/>
          <w:position w:val="-1"/>
          <w:sz w:val="16"/>
          <w:szCs w:val="16"/>
        </w:rPr>
        <w:t>a</w:t>
      </w:r>
      <w:r>
        <w:rPr>
          <w:rFonts w:ascii="Arial" w:eastAsia="Arial" w:hAnsi="Arial" w:cs="Arial"/>
          <w:spacing w:val="1"/>
          <w:position w:val="-1"/>
          <w:sz w:val="16"/>
          <w:szCs w:val="16"/>
        </w:rPr>
        <w:t>cc</w:t>
      </w:r>
      <w:r>
        <w:rPr>
          <w:rFonts w:ascii="Arial" w:eastAsia="Arial" w:hAnsi="Arial" w:cs="Arial"/>
          <w:spacing w:val="-1"/>
          <w:position w:val="-1"/>
          <w:sz w:val="16"/>
          <w:szCs w:val="16"/>
        </w:rPr>
        <w:t>ordan</w:t>
      </w:r>
      <w:r>
        <w:rPr>
          <w:rFonts w:ascii="Arial" w:eastAsia="Arial" w:hAnsi="Arial" w:cs="Arial"/>
          <w:spacing w:val="1"/>
          <w:position w:val="-1"/>
          <w:sz w:val="16"/>
          <w:szCs w:val="16"/>
        </w:rPr>
        <w:t>c</w:t>
      </w:r>
      <w:r>
        <w:rPr>
          <w:rFonts w:ascii="Arial" w:eastAsia="Arial" w:hAnsi="Arial" w:cs="Arial"/>
          <w:position w:val="-1"/>
          <w:sz w:val="16"/>
          <w:szCs w:val="16"/>
        </w:rPr>
        <w:t>e</w:t>
      </w:r>
      <w:r>
        <w:rPr>
          <w:rFonts w:ascii="Arial" w:eastAsia="Arial" w:hAnsi="Arial" w:cs="Arial"/>
          <w:spacing w:val="-2"/>
          <w:position w:val="-1"/>
          <w:sz w:val="16"/>
          <w:szCs w:val="16"/>
        </w:rPr>
        <w:t xml:space="preserve"> </w:t>
      </w:r>
      <w:r>
        <w:rPr>
          <w:rFonts w:ascii="Arial" w:eastAsia="Arial" w:hAnsi="Arial" w:cs="Arial"/>
          <w:spacing w:val="-3"/>
          <w:position w:val="-1"/>
          <w:sz w:val="16"/>
          <w:szCs w:val="16"/>
        </w:rPr>
        <w:t>w</w:t>
      </w:r>
      <w:r>
        <w:rPr>
          <w:rFonts w:ascii="Arial" w:eastAsia="Arial" w:hAnsi="Arial" w:cs="Arial"/>
          <w:position w:val="-1"/>
          <w:sz w:val="16"/>
          <w:szCs w:val="16"/>
        </w:rPr>
        <w:t>i</w:t>
      </w:r>
      <w:r>
        <w:rPr>
          <w:rFonts w:ascii="Arial" w:eastAsia="Arial" w:hAnsi="Arial" w:cs="Arial"/>
          <w:spacing w:val="1"/>
          <w:position w:val="-1"/>
          <w:sz w:val="16"/>
          <w:szCs w:val="16"/>
        </w:rPr>
        <w:t>t</w:t>
      </w:r>
      <w:r>
        <w:rPr>
          <w:rFonts w:ascii="Arial" w:eastAsia="Arial" w:hAnsi="Arial" w:cs="Arial"/>
          <w:position w:val="-1"/>
          <w:sz w:val="16"/>
          <w:szCs w:val="16"/>
        </w:rPr>
        <w:t>h</w:t>
      </w:r>
      <w:r>
        <w:rPr>
          <w:rFonts w:ascii="Arial" w:eastAsia="Arial" w:hAnsi="Arial" w:cs="Arial"/>
          <w:spacing w:val="1"/>
          <w:position w:val="-1"/>
          <w:sz w:val="16"/>
          <w:szCs w:val="16"/>
        </w:rPr>
        <w:t xml:space="preserve"> </w:t>
      </w:r>
      <w:r>
        <w:rPr>
          <w:rFonts w:ascii="Arial" w:eastAsia="Arial" w:hAnsi="Arial" w:cs="Arial"/>
          <w:spacing w:val="-1"/>
          <w:position w:val="-1"/>
          <w:sz w:val="16"/>
          <w:szCs w:val="16"/>
        </w:rPr>
        <w:t>I</w:t>
      </w:r>
      <w:r>
        <w:rPr>
          <w:rFonts w:ascii="Arial" w:eastAsia="Arial" w:hAnsi="Arial" w:cs="Arial"/>
          <w:spacing w:val="1"/>
          <w:position w:val="-1"/>
          <w:sz w:val="16"/>
          <w:szCs w:val="16"/>
        </w:rPr>
        <w:t>A</w:t>
      </w:r>
      <w:r>
        <w:rPr>
          <w:rFonts w:ascii="Arial" w:eastAsia="Arial" w:hAnsi="Arial" w:cs="Arial"/>
          <w:spacing w:val="-1"/>
          <w:position w:val="-1"/>
          <w:sz w:val="16"/>
          <w:szCs w:val="16"/>
        </w:rPr>
        <w:t>L</w:t>
      </w:r>
      <w:r>
        <w:rPr>
          <w:rFonts w:ascii="Arial" w:eastAsia="Arial" w:hAnsi="Arial" w:cs="Arial"/>
          <w:position w:val="-1"/>
          <w:sz w:val="16"/>
          <w:szCs w:val="16"/>
        </w:rPr>
        <w:t xml:space="preserve">A </w:t>
      </w:r>
      <w:r>
        <w:rPr>
          <w:rFonts w:ascii="Arial" w:eastAsia="Arial" w:hAnsi="Arial" w:cs="Arial"/>
          <w:spacing w:val="-1"/>
          <w:position w:val="-1"/>
          <w:sz w:val="16"/>
          <w:szCs w:val="16"/>
        </w:rPr>
        <w:t>Re</w:t>
      </w:r>
      <w:r>
        <w:rPr>
          <w:rFonts w:ascii="Arial" w:eastAsia="Arial" w:hAnsi="Arial" w:cs="Arial"/>
          <w:spacing w:val="1"/>
          <w:position w:val="-1"/>
          <w:sz w:val="16"/>
          <w:szCs w:val="16"/>
        </w:rPr>
        <w:t>c</w:t>
      </w:r>
      <w:r>
        <w:rPr>
          <w:rFonts w:ascii="Arial" w:eastAsia="Arial" w:hAnsi="Arial" w:cs="Arial"/>
          <w:spacing w:val="-3"/>
          <w:position w:val="-1"/>
          <w:sz w:val="16"/>
          <w:szCs w:val="16"/>
        </w:rPr>
        <w:t>o</w:t>
      </w:r>
      <w:r>
        <w:rPr>
          <w:rFonts w:ascii="Arial" w:eastAsia="Arial" w:hAnsi="Arial" w:cs="Arial"/>
          <w:position w:val="-1"/>
          <w:sz w:val="16"/>
          <w:szCs w:val="16"/>
        </w:rPr>
        <w:t>m</w:t>
      </w:r>
      <w:r>
        <w:rPr>
          <w:rFonts w:ascii="Arial" w:eastAsia="Arial" w:hAnsi="Arial" w:cs="Arial"/>
          <w:spacing w:val="-2"/>
          <w:position w:val="-1"/>
          <w:sz w:val="16"/>
          <w:szCs w:val="16"/>
        </w:rPr>
        <w:t>m</w:t>
      </w:r>
      <w:r>
        <w:rPr>
          <w:rFonts w:ascii="Arial" w:eastAsia="Arial" w:hAnsi="Arial" w:cs="Arial"/>
          <w:spacing w:val="-1"/>
          <w:position w:val="-1"/>
          <w:sz w:val="16"/>
          <w:szCs w:val="16"/>
        </w:rPr>
        <w:t>enda</w:t>
      </w:r>
      <w:r>
        <w:rPr>
          <w:rFonts w:ascii="Arial" w:eastAsia="Arial" w:hAnsi="Arial" w:cs="Arial"/>
          <w:spacing w:val="1"/>
          <w:position w:val="-1"/>
          <w:sz w:val="16"/>
          <w:szCs w:val="16"/>
        </w:rPr>
        <w:t>t</w:t>
      </w:r>
      <w:r>
        <w:rPr>
          <w:rFonts w:ascii="Arial" w:eastAsia="Arial" w:hAnsi="Arial" w:cs="Arial"/>
          <w:position w:val="-1"/>
          <w:sz w:val="16"/>
          <w:szCs w:val="16"/>
        </w:rPr>
        <w:t>i</w:t>
      </w:r>
      <w:r>
        <w:rPr>
          <w:rFonts w:ascii="Arial" w:eastAsia="Arial" w:hAnsi="Arial" w:cs="Arial"/>
          <w:spacing w:val="-1"/>
          <w:position w:val="-1"/>
          <w:sz w:val="16"/>
          <w:szCs w:val="16"/>
        </w:rPr>
        <w:t>o</w:t>
      </w:r>
      <w:r>
        <w:rPr>
          <w:rFonts w:ascii="Arial" w:eastAsia="Arial" w:hAnsi="Arial" w:cs="Arial"/>
          <w:position w:val="-1"/>
          <w:sz w:val="16"/>
          <w:szCs w:val="16"/>
        </w:rPr>
        <w:t>n</w:t>
      </w:r>
      <w:r>
        <w:rPr>
          <w:rFonts w:ascii="Arial" w:eastAsia="Arial" w:hAnsi="Arial" w:cs="Arial"/>
          <w:spacing w:val="1"/>
          <w:position w:val="-1"/>
          <w:sz w:val="16"/>
          <w:szCs w:val="16"/>
        </w:rPr>
        <w:t xml:space="preserve"> </w:t>
      </w:r>
      <w:r>
        <w:rPr>
          <w:rFonts w:ascii="Arial" w:eastAsia="Arial" w:hAnsi="Arial" w:cs="Arial"/>
          <w:spacing w:val="2"/>
          <w:position w:val="-1"/>
          <w:sz w:val="16"/>
          <w:szCs w:val="16"/>
        </w:rPr>
        <w:t>V</w:t>
      </w:r>
      <w:r>
        <w:rPr>
          <w:rFonts w:ascii="Arial" w:eastAsia="Arial" w:hAnsi="Arial" w:cs="Arial"/>
          <w:spacing w:val="-1"/>
          <w:position w:val="-1"/>
          <w:sz w:val="16"/>
          <w:szCs w:val="16"/>
        </w:rPr>
        <w:t>-10</w:t>
      </w:r>
      <w:r>
        <w:rPr>
          <w:rFonts w:ascii="Arial" w:eastAsia="Arial" w:hAnsi="Arial" w:cs="Arial"/>
          <w:position w:val="-1"/>
          <w:sz w:val="16"/>
          <w:szCs w:val="16"/>
        </w:rPr>
        <w:t>3</w:t>
      </w:r>
      <w:r>
        <w:rPr>
          <w:rFonts w:ascii="Arial" w:eastAsia="Arial" w:hAnsi="Arial" w:cs="Arial"/>
          <w:spacing w:val="1"/>
          <w:position w:val="-1"/>
          <w:sz w:val="16"/>
          <w:szCs w:val="16"/>
        </w:rPr>
        <w:t xml:space="preserve"> </w:t>
      </w:r>
      <w:r>
        <w:rPr>
          <w:rFonts w:ascii="Arial" w:eastAsia="Arial" w:hAnsi="Arial" w:cs="Arial"/>
          <w:spacing w:val="-1"/>
          <w:position w:val="-1"/>
          <w:sz w:val="16"/>
          <w:szCs w:val="16"/>
        </w:rPr>
        <w:t>an</w:t>
      </w:r>
      <w:r>
        <w:rPr>
          <w:rFonts w:ascii="Arial" w:eastAsia="Arial" w:hAnsi="Arial" w:cs="Arial"/>
          <w:position w:val="-1"/>
          <w:sz w:val="16"/>
          <w:szCs w:val="16"/>
        </w:rPr>
        <w:t>d</w:t>
      </w:r>
      <w:r>
        <w:rPr>
          <w:rFonts w:ascii="Arial" w:eastAsia="Arial" w:hAnsi="Arial" w:cs="Arial"/>
          <w:spacing w:val="1"/>
          <w:position w:val="-1"/>
          <w:sz w:val="16"/>
          <w:szCs w:val="16"/>
        </w:rPr>
        <w:t xml:space="preserve"> </w:t>
      </w:r>
      <w:r>
        <w:rPr>
          <w:rFonts w:ascii="Arial" w:eastAsia="Arial" w:hAnsi="Arial" w:cs="Arial"/>
          <w:spacing w:val="-2"/>
          <w:position w:val="-1"/>
          <w:sz w:val="16"/>
          <w:szCs w:val="16"/>
        </w:rPr>
        <w:t>M</w:t>
      </w:r>
      <w:r>
        <w:rPr>
          <w:rFonts w:ascii="Arial" w:eastAsia="Arial" w:hAnsi="Arial" w:cs="Arial"/>
          <w:spacing w:val="-1"/>
          <w:position w:val="-1"/>
          <w:sz w:val="16"/>
          <w:szCs w:val="16"/>
        </w:rPr>
        <w:t>ode</w:t>
      </w:r>
      <w:r>
        <w:rPr>
          <w:rFonts w:ascii="Arial" w:eastAsia="Arial" w:hAnsi="Arial" w:cs="Arial"/>
          <w:position w:val="-1"/>
          <w:sz w:val="16"/>
          <w:szCs w:val="16"/>
        </w:rPr>
        <w:t>l</w:t>
      </w:r>
      <w:r>
        <w:rPr>
          <w:rFonts w:ascii="Arial" w:eastAsia="Arial" w:hAnsi="Arial" w:cs="Arial"/>
          <w:spacing w:val="2"/>
          <w:position w:val="-1"/>
          <w:sz w:val="16"/>
          <w:szCs w:val="16"/>
        </w:rPr>
        <w:t xml:space="preserve"> </w:t>
      </w:r>
      <w:r>
        <w:rPr>
          <w:rFonts w:ascii="Arial" w:eastAsia="Arial" w:hAnsi="Arial" w:cs="Arial"/>
          <w:spacing w:val="-1"/>
          <w:position w:val="-1"/>
          <w:sz w:val="16"/>
          <w:szCs w:val="16"/>
        </w:rPr>
        <w:t>Cou</w:t>
      </w:r>
      <w:r>
        <w:rPr>
          <w:rFonts w:ascii="Arial" w:eastAsia="Arial" w:hAnsi="Arial" w:cs="Arial"/>
          <w:spacing w:val="-3"/>
          <w:position w:val="-1"/>
          <w:sz w:val="16"/>
          <w:szCs w:val="16"/>
        </w:rPr>
        <w:t>r</w:t>
      </w:r>
      <w:r>
        <w:rPr>
          <w:rFonts w:ascii="Arial" w:eastAsia="Arial" w:hAnsi="Arial" w:cs="Arial"/>
          <w:spacing w:val="1"/>
          <w:position w:val="-1"/>
          <w:sz w:val="16"/>
          <w:szCs w:val="16"/>
        </w:rPr>
        <w:t>s</w:t>
      </w:r>
      <w:r>
        <w:rPr>
          <w:rFonts w:ascii="Arial" w:eastAsia="Arial" w:hAnsi="Arial" w:cs="Arial"/>
          <w:position w:val="-1"/>
          <w:sz w:val="16"/>
          <w:szCs w:val="16"/>
        </w:rPr>
        <w:t>e</w:t>
      </w:r>
      <w:r>
        <w:rPr>
          <w:rFonts w:ascii="Arial" w:eastAsia="Arial" w:hAnsi="Arial" w:cs="Arial"/>
          <w:spacing w:val="1"/>
          <w:position w:val="-1"/>
          <w:sz w:val="16"/>
          <w:szCs w:val="16"/>
        </w:rPr>
        <w:t xml:space="preserve"> V</w:t>
      </w:r>
      <w:r>
        <w:rPr>
          <w:rFonts w:ascii="Arial" w:eastAsia="Arial" w:hAnsi="Arial" w:cs="Arial"/>
          <w:spacing w:val="-1"/>
          <w:position w:val="-1"/>
          <w:sz w:val="16"/>
          <w:szCs w:val="16"/>
        </w:rPr>
        <w:t>-103</w:t>
      </w:r>
      <w:r>
        <w:rPr>
          <w:rFonts w:ascii="Arial" w:eastAsia="Arial" w:hAnsi="Arial" w:cs="Arial"/>
          <w:spacing w:val="1"/>
          <w:position w:val="-1"/>
          <w:sz w:val="16"/>
          <w:szCs w:val="16"/>
        </w:rPr>
        <w:t>/</w:t>
      </w:r>
      <w:r>
        <w:rPr>
          <w:rFonts w:ascii="Arial" w:eastAsia="Arial" w:hAnsi="Arial" w:cs="Arial"/>
          <w:position w:val="-1"/>
          <w:sz w:val="16"/>
          <w:szCs w:val="16"/>
        </w:rPr>
        <w:t>1</w:t>
      </w:r>
    </w:p>
    <w:p w:rsidR="000A5570" w:rsidRDefault="000A5570">
      <w:pPr>
        <w:spacing w:before="3" w:after="0" w:line="170" w:lineRule="exact"/>
        <w:rPr>
          <w:sz w:val="17"/>
          <w:szCs w:val="17"/>
        </w:rPr>
      </w:pP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0A5570">
      <w:pPr>
        <w:spacing w:after="0" w:line="200" w:lineRule="exact"/>
        <w:rPr>
          <w:sz w:val="20"/>
          <w:szCs w:val="20"/>
        </w:rPr>
      </w:pPr>
    </w:p>
    <w:p w:rsidR="000A5570" w:rsidRDefault="000A5570">
      <w:pPr>
        <w:spacing w:after="0"/>
        <w:sectPr w:rsidR="000A5570">
          <w:type w:val="continuous"/>
          <w:pgSz w:w="11920" w:h="16840"/>
          <w:pgMar w:top="480" w:right="980" w:bottom="280" w:left="1120" w:header="720" w:footer="720" w:gutter="0"/>
          <w:cols w:space="720"/>
        </w:sectPr>
      </w:pPr>
    </w:p>
    <w:p w:rsidR="000A5570" w:rsidRDefault="000A5570">
      <w:pPr>
        <w:spacing w:after="0" w:line="200" w:lineRule="exact"/>
        <w:rPr>
          <w:sz w:val="20"/>
          <w:szCs w:val="20"/>
        </w:rPr>
      </w:pPr>
    </w:p>
    <w:p w:rsidR="000A5570" w:rsidRDefault="000A5570">
      <w:pPr>
        <w:spacing w:before="7" w:after="0" w:line="200" w:lineRule="exact"/>
        <w:rPr>
          <w:sz w:val="20"/>
          <w:szCs w:val="20"/>
        </w:rPr>
      </w:pPr>
    </w:p>
    <w:p w:rsidR="000A5570" w:rsidRDefault="00071E95">
      <w:pPr>
        <w:spacing w:after="0" w:line="248" w:lineRule="exact"/>
        <w:ind w:left="298" w:right="-73"/>
        <w:rPr>
          <w:rFonts w:ascii="Arial" w:eastAsia="Arial" w:hAnsi="Arial" w:cs="Arial"/>
        </w:rPr>
      </w:pPr>
      <w:r>
        <w:pict>
          <v:group id="_x0000_s1028" style="position:absolute;left:0;text-align:left;margin-left:76.55pt;margin-top:-37.3pt;width:6.65pt;height:6.8pt;z-index:-251618816;mso-position-horizontal-relative:page" coordorigin="1531,-746" coordsize="133,136">
            <v:shape id="_x0000_s1029" style="position:absolute;left:1531;top:-746;width:133;height:136" coordorigin="1531,-746" coordsize="133,136" path="m1531,-746r132,l1663,-611r-132,l1531,-746e" fillcolor="#024702" stroked="f">
              <v:path arrowok="t"/>
            </v:shape>
            <w10:wrap anchorx="page"/>
          </v:group>
        </w:pict>
      </w:r>
      <w:r>
        <w:pict>
          <v:group id="_x0000_s1026" style="position:absolute;left:0;text-align:left;margin-left:523.75pt;margin-top:-37.3pt;width:6.7pt;height:6.8pt;z-index:-251617792;mso-position-horizontal-relative:page" coordorigin="10475,-746" coordsize="134,136">
            <v:shape id="_x0000_s1027" style="position:absolute;left:10475;top:-746;width:134;height:136" coordorigin="10475,-746" coordsize="134,136" path="m10475,-746r134,l10609,-611r-134,l10475,-746e" fillcolor="#024702" stroked="f">
              <v:path arrowok="t"/>
            </v:shape>
            <w10:wrap anchorx="page"/>
          </v:group>
        </w:pict>
      </w:r>
      <w:r w:rsidR="00863EB5">
        <w:rPr>
          <w:rFonts w:ascii="Arial" w:eastAsia="Arial" w:hAnsi="Arial" w:cs="Arial"/>
          <w:spacing w:val="-1"/>
          <w:position w:val="-1"/>
        </w:rPr>
        <w:t>N</w:t>
      </w:r>
      <w:r w:rsidR="00863EB5">
        <w:rPr>
          <w:rFonts w:ascii="Arial" w:eastAsia="Arial" w:hAnsi="Arial" w:cs="Arial"/>
          <w:position w:val="-1"/>
        </w:rPr>
        <w:t>o</w:t>
      </w:r>
      <w:r w:rsidR="00863EB5">
        <w:rPr>
          <w:rFonts w:ascii="Arial" w:eastAsia="Arial" w:hAnsi="Arial" w:cs="Arial"/>
          <w:spacing w:val="1"/>
          <w:position w:val="-1"/>
        </w:rPr>
        <w:t>t</w:t>
      </w:r>
      <w:r w:rsidR="00863EB5">
        <w:rPr>
          <w:rFonts w:ascii="Arial" w:eastAsia="Arial" w:hAnsi="Arial" w:cs="Arial"/>
          <w:position w:val="-1"/>
        </w:rPr>
        <w:t>es</w:t>
      </w:r>
    </w:p>
    <w:p w:rsidR="000A5570" w:rsidRDefault="00863EB5">
      <w:pPr>
        <w:tabs>
          <w:tab w:val="left" w:pos="1120"/>
        </w:tabs>
        <w:spacing w:before="32" w:after="0" w:line="240" w:lineRule="auto"/>
        <w:ind w:right="-20"/>
        <w:rPr>
          <w:rFonts w:ascii="Arial" w:eastAsia="Arial" w:hAnsi="Arial" w:cs="Arial"/>
        </w:rPr>
      </w:pPr>
      <w:r>
        <w:br w:type="column"/>
      </w:r>
      <w:r>
        <w:rPr>
          <w:rFonts w:ascii="Arial" w:eastAsia="Arial" w:hAnsi="Arial" w:cs="Arial"/>
          <w:i/>
        </w:rPr>
        <w:lastRenderedPageBreak/>
        <w:t>F</w:t>
      </w:r>
      <w:r>
        <w:rPr>
          <w:rFonts w:ascii="Arial" w:eastAsia="Arial" w:hAnsi="Arial" w:cs="Arial"/>
          <w:i/>
          <w:spacing w:val="-1"/>
        </w:rPr>
        <w:t>i</w:t>
      </w:r>
      <w:r>
        <w:rPr>
          <w:rFonts w:ascii="Arial" w:eastAsia="Arial" w:hAnsi="Arial" w:cs="Arial"/>
          <w:i/>
        </w:rPr>
        <w:t>gu</w:t>
      </w:r>
      <w:r>
        <w:rPr>
          <w:rFonts w:ascii="Arial" w:eastAsia="Arial" w:hAnsi="Arial" w:cs="Arial"/>
          <w:i/>
          <w:spacing w:val="1"/>
        </w:rPr>
        <w:t>r</w:t>
      </w:r>
      <w:r>
        <w:rPr>
          <w:rFonts w:ascii="Arial" w:eastAsia="Arial" w:hAnsi="Arial" w:cs="Arial"/>
          <w:i/>
        </w:rPr>
        <w:t>e</w:t>
      </w:r>
      <w:r>
        <w:rPr>
          <w:rFonts w:ascii="Arial" w:eastAsia="Arial" w:hAnsi="Arial" w:cs="Arial"/>
          <w:i/>
          <w:spacing w:val="1"/>
        </w:rPr>
        <w:t xml:space="preserve"> </w:t>
      </w:r>
      <w:r>
        <w:rPr>
          <w:rFonts w:ascii="Arial" w:eastAsia="Arial" w:hAnsi="Arial" w:cs="Arial"/>
          <w:i/>
        </w:rPr>
        <w:t>2</w:t>
      </w:r>
      <w:r>
        <w:rPr>
          <w:rFonts w:ascii="Arial" w:eastAsia="Arial" w:hAnsi="Arial" w:cs="Arial"/>
          <w:i/>
        </w:rPr>
        <w:tab/>
      </w:r>
      <w:r>
        <w:rPr>
          <w:rFonts w:ascii="Arial" w:eastAsia="Arial" w:hAnsi="Arial" w:cs="Arial"/>
          <w:i/>
          <w:spacing w:val="-1"/>
        </w:rPr>
        <w:t>E</w:t>
      </w:r>
      <w:r>
        <w:rPr>
          <w:rFonts w:ascii="Arial" w:eastAsia="Arial" w:hAnsi="Arial" w:cs="Arial"/>
          <w:i/>
        </w:rPr>
        <w:t>xa</w:t>
      </w:r>
      <w:r>
        <w:rPr>
          <w:rFonts w:ascii="Arial" w:eastAsia="Arial" w:hAnsi="Arial" w:cs="Arial"/>
          <w:i/>
          <w:spacing w:val="1"/>
        </w:rPr>
        <w:t>m</w:t>
      </w:r>
      <w:r>
        <w:rPr>
          <w:rFonts w:ascii="Arial" w:eastAsia="Arial" w:hAnsi="Arial" w:cs="Arial"/>
          <w:i/>
        </w:rPr>
        <w:t>p</w:t>
      </w:r>
      <w:r>
        <w:rPr>
          <w:rFonts w:ascii="Arial" w:eastAsia="Arial" w:hAnsi="Arial" w:cs="Arial"/>
          <w:i/>
          <w:spacing w:val="-1"/>
        </w:rPr>
        <w:t>l</w:t>
      </w:r>
      <w:r>
        <w:rPr>
          <w:rFonts w:ascii="Arial" w:eastAsia="Arial" w:hAnsi="Arial" w:cs="Arial"/>
          <w:i/>
        </w:rPr>
        <w:t>e</w:t>
      </w:r>
      <w:r>
        <w:rPr>
          <w:rFonts w:ascii="Arial" w:eastAsia="Arial" w:hAnsi="Arial" w:cs="Arial"/>
          <w:i/>
          <w:spacing w:val="1"/>
        </w:rPr>
        <w:t xml:space="preserve"> </w:t>
      </w:r>
      <w:r>
        <w:rPr>
          <w:rFonts w:ascii="Arial" w:eastAsia="Arial" w:hAnsi="Arial" w:cs="Arial"/>
          <w:i/>
          <w:spacing w:val="-1"/>
        </w:rPr>
        <w:t>V</w:t>
      </w:r>
      <w:r>
        <w:rPr>
          <w:rFonts w:ascii="Arial" w:eastAsia="Arial" w:hAnsi="Arial" w:cs="Arial"/>
          <w:i/>
        </w:rPr>
        <w:t>TS</w:t>
      </w:r>
      <w:r>
        <w:rPr>
          <w:rFonts w:ascii="Arial" w:eastAsia="Arial" w:hAnsi="Arial" w:cs="Arial"/>
          <w:i/>
          <w:spacing w:val="-2"/>
        </w:rPr>
        <w:t xml:space="preserve"> </w:t>
      </w:r>
      <w:r>
        <w:rPr>
          <w:rFonts w:ascii="Arial" w:eastAsia="Arial" w:hAnsi="Arial" w:cs="Arial"/>
          <w:i/>
          <w:spacing w:val="1"/>
        </w:rPr>
        <w:t>O</w:t>
      </w:r>
      <w:r>
        <w:rPr>
          <w:rFonts w:ascii="Arial" w:eastAsia="Arial" w:hAnsi="Arial" w:cs="Arial"/>
          <w:i/>
        </w:rPr>
        <w:t>pe</w:t>
      </w:r>
      <w:r>
        <w:rPr>
          <w:rFonts w:ascii="Arial" w:eastAsia="Arial" w:hAnsi="Arial" w:cs="Arial"/>
          <w:i/>
          <w:spacing w:val="1"/>
        </w:rPr>
        <w:t>r</w:t>
      </w:r>
      <w:r>
        <w:rPr>
          <w:rFonts w:ascii="Arial" w:eastAsia="Arial" w:hAnsi="Arial" w:cs="Arial"/>
          <w:i/>
          <w:spacing w:val="-3"/>
        </w:rPr>
        <w:t>a</w:t>
      </w:r>
      <w:r>
        <w:rPr>
          <w:rFonts w:ascii="Arial" w:eastAsia="Arial" w:hAnsi="Arial" w:cs="Arial"/>
          <w:i/>
          <w:spacing w:val="1"/>
        </w:rPr>
        <w:t>t</w:t>
      </w:r>
      <w:r>
        <w:rPr>
          <w:rFonts w:ascii="Arial" w:eastAsia="Arial" w:hAnsi="Arial" w:cs="Arial"/>
          <w:i/>
        </w:rPr>
        <w:t>or</w:t>
      </w:r>
      <w:r>
        <w:rPr>
          <w:rFonts w:ascii="Arial" w:eastAsia="Arial" w:hAnsi="Arial" w:cs="Arial"/>
          <w:i/>
          <w:spacing w:val="-3"/>
        </w:rPr>
        <w:t xml:space="preserve"> </w:t>
      </w:r>
      <w:r>
        <w:rPr>
          <w:rFonts w:ascii="Arial" w:eastAsia="Arial" w:hAnsi="Arial" w:cs="Arial"/>
          <w:i/>
          <w:spacing w:val="-1"/>
        </w:rPr>
        <w:t>C</w:t>
      </w:r>
      <w:r>
        <w:rPr>
          <w:rFonts w:ascii="Arial" w:eastAsia="Arial" w:hAnsi="Arial" w:cs="Arial"/>
          <w:i/>
        </w:rPr>
        <w:t>ou</w:t>
      </w:r>
      <w:r>
        <w:rPr>
          <w:rFonts w:ascii="Arial" w:eastAsia="Arial" w:hAnsi="Arial" w:cs="Arial"/>
          <w:i/>
          <w:spacing w:val="1"/>
        </w:rPr>
        <w:t>r</w:t>
      </w:r>
      <w:r>
        <w:rPr>
          <w:rFonts w:ascii="Arial" w:eastAsia="Arial" w:hAnsi="Arial" w:cs="Arial"/>
          <w:i/>
        </w:rPr>
        <w:t>se</w:t>
      </w:r>
      <w:r>
        <w:rPr>
          <w:rFonts w:ascii="Arial" w:eastAsia="Arial" w:hAnsi="Arial" w:cs="Arial"/>
          <w:i/>
          <w:spacing w:val="1"/>
        </w:rPr>
        <w:t xml:space="preserve"> </w:t>
      </w:r>
      <w:r>
        <w:rPr>
          <w:rFonts w:ascii="Arial" w:eastAsia="Arial" w:hAnsi="Arial" w:cs="Arial"/>
          <w:i/>
          <w:spacing w:val="-1"/>
        </w:rPr>
        <w:t>C</w:t>
      </w:r>
      <w:r>
        <w:rPr>
          <w:rFonts w:ascii="Arial" w:eastAsia="Arial" w:hAnsi="Arial" w:cs="Arial"/>
          <w:i/>
        </w:rPr>
        <w:t>e</w:t>
      </w:r>
      <w:r>
        <w:rPr>
          <w:rFonts w:ascii="Arial" w:eastAsia="Arial" w:hAnsi="Arial" w:cs="Arial"/>
          <w:i/>
          <w:spacing w:val="-2"/>
        </w:rPr>
        <w:t>r</w:t>
      </w:r>
      <w:r>
        <w:rPr>
          <w:rFonts w:ascii="Arial" w:eastAsia="Arial" w:hAnsi="Arial" w:cs="Arial"/>
          <w:i/>
          <w:spacing w:val="1"/>
        </w:rPr>
        <w:t>t</w:t>
      </w:r>
      <w:r>
        <w:rPr>
          <w:rFonts w:ascii="Arial" w:eastAsia="Arial" w:hAnsi="Arial" w:cs="Arial"/>
          <w:i/>
          <w:spacing w:val="-1"/>
        </w:rPr>
        <w:t>i</w:t>
      </w:r>
      <w:r>
        <w:rPr>
          <w:rFonts w:ascii="Arial" w:eastAsia="Arial" w:hAnsi="Arial" w:cs="Arial"/>
          <w:i/>
          <w:spacing w:val="1"/>
        </w:rPr>
        <w:t>f</w:t>
      </w:r>
      <w:r>
        <w:rPr>
          <w:rFonts w:ascii="Arial" w:eastAsia="Arial" w:hAnsi="Arial" w:cs="Arial"/>
          <w:i/>
          <w:spacing w:val="-1"/>
        </w:rPr>
        <w:t>i</w:t>
      </w:r>
      <w:r>
        <w:rPr>
          <w:rFonts w:ascii="Arial" w:eastAsia="Arial" w:hAnsi="Arial" w:cs="Arial"/>
          <w:i/>
        </w:rPr>
        <w:t>ca</w:t>
      </w:r>
      <w:r>
        <w:rPr>
          <w:rFonts w:ascii="Arial" w:eastAsia="Arial" w:hAnsi="Arial" w:cs="Arial"/>
          <w:i/>
          <w:spacing w:val="1"/>
        </w:rPr>
        <w:t>t</w:t>
      </w:r>
      <w:r>
        <w:rPr>
          <w:rFonts w:ascii="Arial" w:eastAsia="Arial" w:hAnsi="Arial" w:cs="Arial"/>
          <w:i/>
        </w:rPr>
        <w:t>e</w:t>
      </w:r>
    </w:p>
    <w:p w:rsidR="000A5570" w:rsidRDefault="000A5570">
      <w:pPr>
        <w:spacing w:after="0"/>
        <w:sectPr w:rsidR="000A5570">
          <w:type w:val="continuous"/>
          <w:pgSz w:w="11920" w:h="16840"/>
          <w:pgMar w:top="480" w:right="980" w:bottom="280" w:left="1120" w:header="720" w:footer="720" w:gutter="0"/>
          <w:cols w:num="2" w:space="720" w:equalWidth="0">
            <w:col w:w="874" w:space="1486"/>
            <w:col w:w="7460"/>
          </w:cols>
        </w:sectPr>
      </w:pPr>
    </w:p>
    <w:p w:rsidR="000A5570" w:rsidRDefault="000A5570">
      <w:pPr>
        <w:spacing w:before="2" w:after="0" w:line="130" w:lineRule="exact"/>
        <w:rPr>
          <w:sz w:val="13"/>
          <w:szCs w:val="13"/>
        </w:rPr>
      </w:pPr>
    </w:p>
    <w:p w:rsidR="000A5570" w:rsidRDefault="00863EB5">
      <w:pPr>
        <w:tabs>
          <w:tab w:val="left" w:pos="860"/>
        </w:tabs>
        <w:spacing w:after="0" w:line="266" w:lineRule="exact"/>
        <w:ind w:left="865" w:right="95" w:hanging="566"/>
        <w:rPr>
          <w:rFonts w:ascii="Verdana" w:eastAsia="Verdana" w:hAnsi="Verdana" w:cs="Verdana"/>
        </w:rPr>
      </w:pPr>
      <w:r>
        <w:rPr>
          <w:rFonts w:ascii="Arial" w:eastAsia="Arial" w:hAnsi="Arial" w:cs="Arial"/>
        </w:rPr>
        <w:t>1</w:t>
      </w:r>
      <w:r>
        <w:rPr>
          <w:rFonts w:ascii="Arial" w:eastAsia="Arial" w:hAnsi="Arial" w:cs="Arial"/>
        </w:rPr>
        <w:tab/>
      </w:r>
      <w:r>
        <w:rPr>
          <w:rFonts w:ascii="Verdana" w:eastAsia="Verdana" w:hAnsi="Verdana" w:cs="Verdana"/>
          <w:spacing w:val="1"/>
        </w:rPr>
        <w:t>T</w:t>
      </w:r>
      <w:r>
        <w:rPr>
          <w:rFonts w:ascii="Verdana" w:eastAsia="Verdana" w:hAnsi="Verdana" w:cs="Verdana"/>
          <w:spacing w:val="-1"/>
        </w:rPr>
        <w:t>h</w:t>
      </w:r>
      <w:r>
        <w:rPr>
          <w:rFonts w:ascii="Verdana" w:eastAsia="Verdana" w:hAnsi="Verdana" w:cs="Verdana"/>
        </w:rPr>
        <w:t>e</w:t>
      </w:r>
      <w:r>
        <w:rPr>
          <w:rFonts w:ascii="Verdana" w:eastAsia="Verdana" w:hAnsi="Verdana" w:cs="Verdana"/>
          <w:spacing w:val="4"/>
        </w:rPr>
        <w:t xml:space="preserve"> </w:t>
      </w:r>
      <w:r>
        <w:rPr>
          <w:rFonts w:ascii="Verdana" w:eastAsia="Verdana" w:hAnsi="Verdana" w:cs="Verdana"/>
          <w:spacing w:val="1"/>
        </w:rPr>
        <w:t>I</w:t>
      </w:r>
      <w:r>
        <w:rPr>
          <w:rFonts w:ascii="Verdana" w:eastAsia="Verdana" w:hAnsi="Verdana" w:cs="Verdana"/>
        </w:rPr>
        <w:t>A</w:t>
      </w:r>
      <w:r>
        <w:rPr>
          <w:rFonts w:ascii="Verdana" w:eastAsia="Verdana" w:hAnsi="Verdana" w:cs="Verdana"/>
          <w:spacing w:val="-1"/>
        </w:rPr>
        <w:t>L</w:t>
      </w:r>
      <w:r>
        <w:rPr>
          <w:rFonts w:ascii="Verdana" w:eastAsia="Verdana" w:hAnsi="Verdana" w:cs="Verdana"/>
        </w:rPr>
        <w:t>A</w:t>
      </w:r>
      <w:r>
        <w:rPr>
          <w:rFonts w:ascii="Verdana" w:eastAsia="Verdana" w:hAnsi="Verdana" w:cs="Verdana"/>
          <w:spacing w:val="4"/>
        </w:rPr>
        <w:t xml:space="preserve"> </w:t>
      </w:r>
      <w:r>
        <w:rPr>
          <w:rFonts w:ascii="Verdana" w:eastAsia="Verdana" w:hAnsi="Verdana" w:cs="Verdana"/>
          <w:spacing w:val="-3"/>
        </w:rPr>
        <w:t>l</w:t>
      </w:r>
      <w:r>
        <w:rPr>
          <w:rFonts w:ascii="Verdana" w:eastAsia="Verdana" w:hAnsi="Verdana" w:cs="Verdana"/>
        </w:rPr>
        <w:t>o</w:t>
      </w:r>
      <w:r>
        <w:rPr>
          <w:rFonts w:ascii="Verdana" w:eastAsia="Verdana" w:hAnsi="Verdana" w:cs="Verdana"/>
          <w:spacing w:val="-1"/>
        </w:rPr>
        <w:t>g</w:t>
      </w:r>
      <w:r>
        <w:rPr>
          <w:rFonts w:ascii="Verdana" w:eastAsia="Verdana" w:hAnsi="Verdana" w:cs="Verdana"/>
        </w:rPr>
        <w:t>o</w:t>
      </w:r>
      <w:r>
        <w:rPr>
          <w:rFonts w:ascii="Verdana" w:eastAsia="Verdana" w:hAnsi="Verdana" w:cs="Verdana"/>
          <w:spacing w:val="5"/>
        </w:rPr>
        <w:t xml:space="preserve"> </w:t>
      </w:r>
      <w:r>
        <w:rPr>
          <w:rFonts w:ascii="Verdana" w:eastAsia="Verdana" w:hAnsi="Verdana" w:cs="Verdana"/>
          <w:spacing w:val="-1"/>
        </w:rPr>
        <w:t>ma</w:t>
      </w:r>
      <w:r>
        <w:rPr>
          <w:rFonts w:ascii="Verdana" w:eastAsia="Verdana" w:hAnsi="Verdana" w:cs="Verdana"/>
        </w:rPr>
        <w:t>y</w:t>
      </w:r>
      <w:r>
        <w:rPr>
          <w:rFonts w:ascii="Verdana" w:eastAsia="Verdana" w:hAnsi="Verdana" w:cs="Verdana"/>
          <w:spacing w:val="3"/>
        </w:rPr>
        <w:t xml:space="preserve"> o</w:t>
      </w:r>
      <w:r>
        <w:rPr>
          <w:rFonts w:ascii="Verdana" w:eastAsia="Verdana" w:hAnsi="Verdana" w:cs="Verdana"/>
          <w:spacing w:val="-1"/>
        </w:rPr>
        <w:t>n</w:t>
      </w:r>
      <w:r>
        <w:rPr>
          <w:rFonts w:ascii="Verdana" w:eastAsia="Verdana" w:hAnsi="Verdana" w:cs="Verdana"/>
          <w:spacing w:val="-3"/>
        </w:rPr>
        <w:t>l</w:t>
      </w:r>
      <w:r>
        <w:rPr>
          <w:rFonts w:ascii="Verdana" w:eastAsia="Verdana" w:hAnsi="Verdana" w:cs="Verdana"/>
        </w:rPr>
        <w:t>y</w:t>
      </w:r>
      <w:r>
        <w:rPr>
          <w:rFonts w:ascii="Verdana" w:eastAsia="Verdana" w:hAnsi="Verdana" w:cs="Verdana"/>
          <w:spacing w:val="5"/>
        </w:rPr>
        <w:t xml:space="preserve"> </w:t>
      </w:r>
      <w:r>
        <w:rPr>
          <w:rFonts w:ascii="Verdana" w:eastAsia="Verdana" w:hAnsi="Verdana" w:cs="Verdana"/>
          <w:spacing w:val="-1"/>
        </w:rPr>
        <w:t>b</w:t>
      </w:r>
      <w:r>
        <w:rPr>
          <w:rFonts w:ascii="Verdana" w:eastAsia="Verdana" w:hAnsi="Verdana" w:cs="Verdana"/>
        </w:rPr>
        <w:t>e</w:t>
      </w:r>
      <w:r>
        <w:rPr>
          <w:rFonts w:ascii="Verdana" w:eastAsia="Verdana" w:hAnsi="Verdana" w:cs="Verdana"/>
          <w:spacing w:val="5"/>
        </w:rPr>
        <w:t xml:space="preserve"> </w:t>
      </w:r>
      <w:r>
        <w:rPr>
          <w:rFonts w:ascii="Verdana" w:eastAsia="Verdana" w:hAnsi="Verdana" w:cs="Verdana"/>
          <w:spacing w:val="-1"/>
        </w:rPr>
        <w:t>u</w:t>
      </w:r>
      <w:r>
        <w:rPr>
          <w:rFonts w:ascii="Verdana" w:eastAsia="Verdana" w:hAnsi="Verdana" w:cs="Verdana"/>
        </w:rPr>
        <w:t>sed</w:t>
      </w:r>
      <w:r>
        <w:rPr>
          <w:rFonts w:ascii="Verdana" w:eastAsia="Verdana" w:hAnsi="Verdana" w:cs="Verdana"/>
          <w:spacing w:val="4"/>
        </w:rPr>
        <w:t xml:space="preserve"> </w:t>
      </w:r>
      <w:r>
        <w:rPr>
          <w:rFonts w:ascii="Verdana" w:eastAsia="Verdana" w:hAnsi="Verdana" w:cs="Verdana"/>
          <w:spacing w:val="2"/>
        </w:rPr>
        <w:t>b</w:t>
      </w:r>
      <w:r>
        <w:rPr>
          <w:rFonts w:ascii="Verdana" w:eastAsia="Verdana" w:hAnsi="Verdana" w:cs="Verdana"/>
        </w:rPr>
        <w:t>y</w:t>
      </w:r>
      <w:r>
        <w:rPr>
          <w:rFonts w:ascii="Verdana" w:eastAsia="Verdana" w:hAnsi="Verdana" w:cs="Verdana"/>
          <w:spacing w:val="3"/>
        </w:rPr>
        <w:t xml:space="preserve"> </w:t>
      </w:r>
      <w:r>
        <w:rPr>
          <w:rFonts w:ascii="Verdana" w:eastAsia="Verdana" w:hAnsi="Verdana" w:cs="Verdana"/>
        </w:rPr>
        <w:t>a</w:t>
      </w:r>
      <w:r>
        <w:rPr>
          <w:rFonts w:ascii="Verdana" w:eastAsia="Verdana" w:hAnsi="Verdana" w:cs="Verdana"/>
          <w:spacing w:val="6"/>
        </w:rPr>
        <w:t xml:space="preserve"> </w:t>
      </w:r>
      <w:r>
        <w:rPr>
          <w:rFonts w:ascii="Verdana" w:eastAsia="Verdana" w:hAnsi="Verdana" w:cs="Verdana"/>
          <w:spacing w:val="-1"/>
        </w:rPr>
        <w:t>tr</w:t>
      </w:r>
      <w:r>
        <w:rPr>
          <w:rFonts w:ascii="Verdana" w:eastAsia="Verdana" w:hAnsi="Verdana" w:cs="Verdana"/>
          <w:spacing w:val="2"/>
        </w:rPr>
        <w:t>a</w:t>
      </w:r>
      <w:r>
        <w:rPr>
          <w:rFonts w:ascii="Verdana" w:eastAsia="Verdana" w:hAnsi="Verdana" w:cs="Verdana"/>
          <w:spacing w:val="-3"/>
        </w:rPr>
        <w:t>i</w:t>
      </w:r>
      <w:r>
        <w:rPr>
          <w:rFonts w:ascii="Verdana" w:eastAsia="Verdana" w:hAnsi="Verdana" w:cs="Verdana"/>
          <w:spacing w:val="2"/>
        </w:rPr>
        <w:t>n</w:t>
      </w:r>
      <w:r>
        <w:rPr>
          <w:rFonts w:ascii="Verdana" w:eastAsia="Verdana" w:hAnsi="Verdana" w:cs="Verdana"/>
          <w:spacing w:val="-3"/>
        </w:rPr>
        <w:t>i</w:t>
      </w:r>
      <w:r>
        <w:rPr>
          <w:rFonts w:ascii="Verdana" w:eastAsia="Verdana" w:hAnsi="Verdana" w:cs="Verdana"/>
          <w:spacing w:val="-1"/>
        </w:rPr>
        <w:t>n</w:t>
      </w:r>
      <w:r>
        <w:rPr>
          <w:rFonts w:ascii="Verdana" w:eastAsia="Verdana" w:hAnsi="Verdana" w:cs="Verdana"/>
        </w:rPr>
        <w:t>g</w:t>
      </w:r>
      <w:r>
        <w:rPr>
          <w:rFonts w:ascii="Verdana" w:eastAsia="Verdana" w:hAnsi="Verdana" w:cs="Verdana"/>
          <w:spacing w:val="6"/>
        </w:rPr>
        <w:t xml:space="preserve"> </w:t>
      </w:r>
      <w:r>
        <w:rPr>
          <w:rFonts w:ascii="Verdana" w:eastAsia="Verdana" w:hAnsi="Verdana" w:cs="Verdana"/>
        </w:rPr>
        <w:t>o</w:t>
      </w:r>
      <w:r>
        <w:rPr>
          <w:rFonts w:ascii="Verdana" w:eastAsia="Verdana" w:hAnsi="Verdana" w:cs="Verdana"/>
          <w:spacing w:val="-1"/>
        </w:rPr>
        <w:t>rga</w:t>
      </w:r>
      <w:r>
        <w:rPr>
          <w:rFonts w:ascii="Verdana" w:eastAsia="Verdana" w:hAnsi="Verdana" w:cs="Verdana"/>
          <w:spacing w:val="2"/>
        </w:rPr>
        <w:t>n</w:t>
      </w:r>
      <w:r>
        <w:rPr>
          <w:rFonts w:ascii="Verdana" w:eastAsia="Verdana" w:hAnsi="Verdana" w:cs="Verdana"/>
          <w:spacing w:val="-3"/>
        </w:rPr>
        <w:t>i</w:t>
      </w:r>
      <w:r>
        <w:rPr>
          <w:rFonts w:ascii="Verdana" w:eastAsia="Verdana" w:hAnsi="Verdana" w:cs="Verdana"/>
        </w:rPr>
        <w:t>s</w:t>
      </w:r>
      <w:r>
        <w:rPr>
          <w:rFonts w:ascii="Verdana" w:eastAsia="Verdana" w:hAnsi="Verdana" w:cs="Verdana"/>
          <w:spacing w:val="-1"/>
        </w:rPr>
        <w:t>a</w:t>
      </w:r>
      <w:r>
        <w:rPr>
          <w:rFonts w:ascii="Verdana" w:eastAsia="Verdana" w:hAnsi="Verdana" w:cs="Verdana"/>
          <w:spacing w:val="2"/>
        </w:rPr>
        <w:t>t</w:t>
      </w:r>
      <w:r>
        <w:rPr>
          <w:rFonts w:ascii="Verdana" w:eastAsia="Verdana" w:hAnsi="Verdana" w:cs="Verdana"/>
          <w:spacing w:val="-3"/>
        </w:rPr>
        <w:t>i</w:t>
      </w:r>
      <w:r>
        <w:rPr>
          <w:rFonts w:ascii="Verdana" w:eastAsia="Verdana" w:hAnsi="Verdana" w:cs="Verdana"/>
        </w:rPr>
        <w:t>on</w:t>
      </w:r>
      <w:r>
        <w:rPr>
          <w:rFonts w:ascii="Verdana" w:eastAsia="Verdana" w:hAnsi="Verdana" w:cs="Verdana"/>
          <w:spacing w:val="4"/>
        </w:rPr>
        <w:t xml:space="preserve"> </w:t>
      </w:r>
      <w:r>
        <w:rPr>
          <w:rFonts w:ascii="Verdana" w:eastAsia="Verdana" w:hAnsi="Verdana" w:cs="Verdana"/>
          <w:spacing w:val="-1"/>
        </w:rPr>
        <w:t>wh</w:t>
      </w:r>
      <w:r>
        <w:rPr>
          <w:rFonts w:ascii="Verdana" w:eastAsia="Verdana" w:hAnsi="Verdana" w:cs="Verdana"/>
        </w:rPr>
        <w:t>o</w:t>
      </w:r>
      <w:r>
        <w:rPr>
          <w:rFonts w:ascii="Verdana" w:eastAsia="Verdana" w:hAnsi="Verdana" w:cs="Verdana"/>
          <w:spacing w:val="3"/>
        </w:rPr>
        <w:t>s</w:t>
      </w:r>
      <w:r>
        <w:rPr>
          <w:rFonts w:ascii="Verdana" w:eastAsia="Verdana" w:hAnsi="Verdana" w:cs="Verdana"/>
        </w:rPr>
        <w:t>e</w:t>
      </w:r>
      <w:r>
        <w:rPr>
          <w:rFonts w:ascii="Verdana" w:eastAsia="Verdana" w:hAnsi="Verdana" w:cs="Verdana"/>
          <w:spacing w:val="4"/>
        </w:rPr>
        <w:t xml:space="preserve"> </w:t>
      </w:r>
      <w:r>
        <w:rPr>
          <w:rFonts w:ascii="Verdana" w:eastAsia="Verdana" w:hAnsi="Verdana" w:cs="Verdana"/>
        </w:rPr>
        <w:t>V</w:t>
      </w:r>
      <w:r>
        <w:rPr>
          <w:rFonts w:ascii="Verdana" w:eastAsia="Verdana" w:hAnsi="Verdana" w:cs="Verdana"/>
          <w:spacing w:val="1"/>
        </w:rPr>
        <w:t>T</w:t>
      </w:r>
      <w:r>
        <w:rPr>
          <w:rFonts w:ascii="Verdana" w:eastAsia="Verdana" w:hAnsi="Verdana" w:cs="Verdana"/>
        </w:rPr>
        <w:t>S</w:t>
      </w:r>
      <w:r>
        <w:rPr>
          <w:rFonts w:ascii="Verdana" w:eastAsia="Verdana" w:hAnsi="Verdana" w:cs="Verdana"/>
          <w:spacing w:val="4"/>
        </w:rPr>
        <w:t xml:space="preserve"> </w:t>
      </w:r>
      <w:r>
        <w:rPr>
          <w:rFonts w:ascii="Verdana" w:eastAsia="Verdana" w:hAnsi="Verdana" w:cs="Verdana"/>
          <w:spacing w:val="-1"/>
        </w:rPr>
        <w:t>tra</w:t>
      </w:r>
      <w:r>
        <w:rPr>
          <w:rFonts w:ascii="Verdana" w:eastAsia="Verdana" w:hAnsi="Verdana" w:cs="Verdana"/>
          <w:spacing w:val="-3"/>
        </w:rPr>
        <w:t>i</w:t>
      </w:r>
      <w:r>
        <w:rPr>
          <w:rFonts w:ascii="Verdana" w:eastAsia="Verdana" w:hAnsi="Verdana" w:cs="Verdana"/>
          <w:spacing w:val="2"/>
        </w:rPr>
        <w:t>n</w:t>
      </w:r>
      <w:r>
        <w:rPr>
          <w:rFonts w:ascii="Verdana" w:eastAsia="Verdana" w:hAnsi="Verdana" w:cs="Verdana"/>
          <w:spacing w:val="-3"/>
        </w:rPr>
        <w:t>i</w:t>
      </w:r>
      <w:r>
        <w:rPr>
          <w:rFonts w:ascii="Verdana" w:eastAsia="Verdana" w:hAnsi="Verdana" w:cs="Verdana"/>
          <w:spacing w:val="-1"/>
        </w:rPr>
        <w:t>ng ha</w:t>
      </w:r>
      <w:r>
        <w:rPr>
          <w:rFonts w:ascii="Verdana" w:eastAsia="Verdana" w:hAnsi="Verdana" w:cs="Verdana"/>
        </w:rPr>
        <w:t xml:space="preserve">s </w:t>
      </w:r>
      <w:r>
        <w:rPr>
          <w:rFonts w:ascii="Verdana" w:eastAsia="Verdana" w:hAnsi="Verdana" w:cs="Verdana"/>
          <w:spacing w:val="-1"/>
        </w:rPr>
        <w:t>b</w:t>
      </w:r>
      <w:r>
        <w:rPr>
          <w:rFonts w:ascii="Verdana" w:eastAsia="Verdana" w:hAnsi="Verdana" w:cs="Verdana"/>
        </w:rPr>
        <w:t>een</w:t>
      </w:r>
      <w:r>
        <w:rPr>
          <w:rFonts w:ascii="Verdana" w:eastAsia="Verdana" w:hAnsi="Verdana" w:cs="Verdana"/>
          <w:spacing w:val="-1"/>
        </w:rPr>
        <w:t xml:space="preserve"> a</w:t>
      </w:r>
      <w:r>
        <w:rPr>
          <w:rFonts w:ascii="Verdana" w:eastAsia="Verdana" w:hAnsi="Verdana" w:cs="Verdana"/>
        </w:rPr>
        <w:t>cc</w:t>
      </w:r>
      <w:r>
        <w:rPr>
          <w:rFonts w:ascii="Verdana" w:eastAsia="Verdana" w:hAnsi="Verdana" w:cs="Verdana"/>
          <w:spacing w:val="-1"/>
        </w:rPr>
        <w:t>r</w:t>
      </w:r>
      <w:r>
        <w:rPr>
          <w:rFonts w:ascii="Verdana" w:eastAsia="Verdana" w:hAnsi="Verdana" w:cs="Verdana"/>
        </w:rPr>
        <w:t>e</w:t>
      </w:r>
      <w:r>
        <w:rPr>
          <w:rFonts w:ascii="Verdana" w:eastAsia="Verdana" w:hAnsi="Verdana" w:cs="Verdana"/>
          <w:spacing w:val="-1"/>
        </w:rPr>
        <w:t>d</w:t>
      </w:r>
      <w:r>
        <w:rPr>
          <w:rFonts w:ascii="Verdana" w:eastAsia="Verdana" w:hAnsi="Verdana" w:cs="Verdana"/>
          <w:spacing w:val="-3"/>
        </w:rPr>
        <w:t>i</w:t>
      </w:r>
      <w:r>
        <w:rPr>
          <w:rFonts w:ascii="Verdana" w:eastAsia="Verdana" w:hAnsi="Verdana" w:cs="Verdana"/>
          <w:spacing w:val="-1"/>
        </w:rPr>
        <w:t>t</w:t>
      </w:r>
      <w:r>
        <w:rPr>
          <w:rFonts w:ascii="Verdana" w:eastAsia="Verdana" w:hAnsi="Verdana" w:cs="Verdana"/>
        </w:rPr>
        <w:t>e</w:t>
      </w:r>
      <w:r>
        <w:rPr>
          <w:rFonts w:ascii="Verdana" w:eastAsia="Verdana" w:hAnsi="Verdana" w:cs="Verdana"/>
          <w:spacing w:val="-1"/>
        </w:rPr>
        <w:t>d.</w:t>
      </w:r>
    </w:p>
    <w:sectPr w:rsidR="000A5570">
      <w:type w:val="continuous"/>
      <w:pgSz w:w="11920" w:h="16840"/>
      <w:pgMar w:top="480" w:right="980" w:bottom="280" w:left="112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4" w:author="Kerrie Abercrombie" w:date="2016-02-17T15:59:00Z" w:initials="KAA">
    <w:p w:rsidR="00823D42" w:rsidRDefault="00823D42">
      <w:pPr>
        <w:pStyle w:val="CommentText"/>
      </w:pPr>
      <w:r>
        <w:rPr>
          <w:rStyle w:val="CommentReference"/>
        </w:rPr>
        <w:annotationRef/>
      </w:r>
      <w:r>
        <w:t>I note the distinction has been made between certificate and endorsements.  Suggest inclusion of the word Course</w:t>
      </w:r>
    </w:p>
  </w:comment>
  <w:comment w:id="5" w:author="Kerrie Abercrombie" w:date="2016-02-25T11:55:00Z" w:initials="KAA">
    <w:p w:rsidR="00823D42" w:rsidRDefault="00823D42">
      <w:pPr>
        <w:pStyle w:val="CommentText"/>
      </w:pPr>
      <w:r>
        <w:rPr>
          <w:rStyle w:val="CommentReference"/>
        </w:rPr>
        <w:annotationRef/>
      </w:r>
      <w:r>
        <w:t>Not sure on the rational to delete VTS operator.  They are the reason to why the model courses exist.</w:t>
      </w:r>
    </w:p>
  </w:comment>
  <w:comment w:id="6" w:author="Kerrie Abercrombie" w:date="2016-02-25T11:55:00Z" w:initials="KAA">
    <w:p w:rsidR="00823D42" w:rsidRDefault="00823D42">
      <w:pPr>
        <w:pStyle w:val="CommentText"/>
        <w:rPr>
          <w:rStyle w:val="CommentReference"/>
        </w:rPr>
      </w:pPr>
      <w:r>
        <w:rPr>
          <w:rStyle w:val="CommentReference"/>
        </w:rPr>
        <w:annotationRef/>
      </w:r>
      <w:r>
        <w:rPr>
          <w:rStyle w:val="CommentReference"/>
        </w:rPr>
        <w:t xml:space="preserve"> This could potentially be simplified further.  As the document implies that an endorsement is something of which a formal certificate has not been issued. This could anything from the completion of OJT to some kind of local training for NAS, first aid, port security </w:t>
      </w:r>
      <w:proofErr w:type="spellStart"/>
      <w:r>
        <w:rPr>
          <w:rStyle w:val="CommentReference"/>
        </w:rPr>
        <w:t>etc</w:t>
      </w:r>
      <w:proofErr w:type="spellEnd"/>
    </w:p>
    <w:p w:rsidR="00823D42" w:rsidRDefault="00823D42">
      <w:pPr>
        <w:pStyle w:val="CommentText"/>
        <w:rPr>
          <w:rStyle w:val="CommentReference"/>
        </w:rPr>
      </w:pPr>
    </w:p>
    <w:p w:rsidR="00823D42" w:rsidRDefault="00823D42">
      <w:pPr>
        <w:pStyle w:val="CommentText"/>
        <w:rPr>
          <w:rStyle w:val="CommentReference"/>
        </w:rPr>
      </w:pPr>
      <w:r>
        <w:rPr>
          <w:rStyle w:val="CommentReference"/>
        </w:rPr>
        <w:t>Suggested replacement definition could be:</w:t>
      </w:r>
    </w:p>
    <w:p w:rsidR="00823D42" w:rsidRPr="0051239F" w:rsidRDefault="00823D42">
      <w:pPr>
        <w:pStyle w:val="CommentText"/>
        <w:rPr>
          <w:sz w:val="16"/>
          <w:szCs w:val="16"/>
        </w:rPr>
      </w:pPr>
      <w:r>
        <w:rPr>
          <w:rFonts w:ascii="Arial" w:eastAsia="Arial" w:hAnsi="Arial" w:cs="Arial"/>
          <w:b/>
          <w:bCs/>
          <w:spacing w:val="-1"/>
        </w:rPr>
        <w:t>V</w:t>
      </w:r>
      <w:r>
        <w:rPr>
          <w:rFonts w:ascii="Arial" w:eastAsia="Arial" w:hAnsi="Arial" w:cs="Arial"/>
          <w:b/>
          <w:bCs/>
          <w:spacing w:val="-3"/>
        </w:rPr>
        <w:t>T</w:t>
      </w:r>
      <w:r>
        <w:rPr>
          <w:rFonts w:ascii="Arial" w:eastAsia="Arial" w:hAnsi="Arial" w:cs="Arial"/>
          <w:b/>
          <w:bCs/>
        </w:rPr>
        <w:t xml:space="preserve">S </w:t>
      </w:r>
      <w:proofErr w:type="gramStart"/>
      <w:r>
        <w:rPr>
          <w:rFonts w:ascii="Arial" w:eastAsia="Arial" w:hAnsi="Arial" w:cs="Arial"/>
          <w:b/>
          <w:bCs/>
        </w:rPr>
        <w:t xml:space="preserve">endorsement </w:t>
      </w:r>
      <w:r>
        <w:rPr>
          <w:rFonts w:ascii="Arial" w:eastAsia="Arial" w:hAnsi="Arial" w:cs="Arial"/>
          <w:b/>
          <w:bCs/>
          <w:spacing w:val="25"/>
        </w:rPr>
        <w:t xml:space="preserve"> </w:t>
      </w:r>
      <w:proofErr w:type="gramEnd"/>
      <w:r>
        <w:rPr>
          <w:rStyle w:val="CommentReference"/>
        </w:rPr>
        <w:annotationRef/>
      </w:r>
      <w:r>
        <w:rPr>
          <w:rFonts w:ascii="Arial" w:eastAsia="Arial" w:hAnsi="Arial" w:cs="Arial"/>
          <w:spacing w:val="-1"/>
        </w:rPr>
        <w:t>i</w:t>
      </w:r>
      <w:r>
        <w:rPr>
          <w:rFonts w:ascii="Arial" w:eastAsia="Arial" w:hAnsi="Arial" w:cs="Arial"/>
        </w:rPr>
        <w:t xml:space="preserve">s </w:t>
      </w:r>
      <w:r>
        <w:rPr>
          <w:rFonts w:ascii="Arial" w:eastAsia="Arial" w:hAnsi="Arial" w:cs="Arial"/>
          <w:spacing w:val="26"/>
        </w:rPr>
        <w:t xml:space="preserve"> </w:t>
      </w:r>
      <w:r>
        <w:rPr>
          <w:rFonts w:ascii="Arial" w:eastAsia="Arial" w:hAnsi="Arial" w:cs="Arial"/>
        </w:rPr>
        <w:t xml:space="preserve">a </w:t>
      </w:r>
      <w:r>
        <w:rPr>
          <w:rFonts w:ascii="Arial" w:eastAsia="Arial" w:hAnsi="Arial" w:cs="Arial"/>
          <w:spacing w:val="24"/>
        </w:rPr>
        <w:t xml:space="preserve"> </w:t>
      </w:r>
      <w:r>
        <w:rPr>
          <w:rFonts w:ascii="Arial" w:eastAsia="Arial" w:hAnsi="Arial" w:cs="Arial"/>
          <w:spacing w:val="1"/>
        </w:rPr>
        <w:t>r</w:t>
      </w:r>
      <w:r>
        <w:rPr>
          <w:rFonts w:ascii="Arial" w:eastAsia="Arial" w:hAnsi="Arial" w:cs="Arial"/>
        </w:rPr>
        <w:t>eco</w:t>
      </w:r>
      <w:r>
        <w:rPr>
          <w:rFonts w:ascii="Arial" w:eastAsia="Arial" w:hAnsi="Arial" w:cs="Arial"/>
          <w:spacing w:val="1"/>
        </w:rPr>
        <w:t>r</w:t>
      </w:r>
      <w:r>
        <w:rPr>
          <w:rFonts w:ascii="Arial" w:eastAsia="Arial" w:hAnsi="Arial" w:cs="Arial"/>
        </w:rPr>
        <w:t xml:space="preserve">d </w:t>
      </w:r>
      <w:r>
        <w:rPr>
          <w:rFonts w:ascii="Arial" w:eastAsia="Arial" w:hAnsi="Arial" w:cs="Arial"/>
          <w:spacing w:val="24"/>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24"/>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24"/>
        </w:rPr>
        <w:t xml:space="preserve"> </w:t>
      </w:r>
      <w:r>
        <w:rPr>
          <w:rFonts w:ascii="Arial" w:eastAsia="Arial" w:hAnsi="Arial" w:cs="Arial"/>
        </w:rPr>
        <w:t>ce</w:t>
      </w:r>
      <w:r>
        <w:rPr>
          <w:rFonts w:ascii="Arial" w:eastAsia="Arial" w:hAnsi="Arial" w:cs="Arial"/>
          <w:spacing w:val="-2"/>
        </w:rPr>
        <w:t>r</w:t>
      </w:r>
      <w:r>
        <w:rPr>
          <w:rFonts w:ascii="Arial" w:eastAsia="Arial" w:hAnsi="Arial" w:cs="Arial"/>
          <w:spacing w:val="1"/>
        </w:rPr>
        <w:t>t</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spacing w:val="-2"/>
        </w:rPr>
        <w:t>c</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24"/>
        </w:rPr>
        <w:t xml:space="preserve"> </w:t>
      </w:r>
      <w:r>
        <w:rPr>
          <w:rFonts w:ascii="Arial" w:eastAsia="Arial" w:hAnsi="Arial" w:cs="Arial"/>
          <w:spacing w:val="-1"/>
        </w:rPr>
        <w:t>l</w:t>
      </w:r>
      <w:r>
        <w:rPr>
          <w:rFonts w:ascii="Arial" w:eastAsia="Arial" w:hAnsi="Arial" w:cs="Arial"/>
        </w:rPr>
        <w:t xml:space="preserve">og </w:t>
      </w:r>
      <w:r>
        <w:rPr>
          <w:rFonts w:ascii="Arial" w:eastAsia="Arial" w:hAnsi="Arial" w:cs="Arial"/>
          <w:spacing w:val="26"/>
        </w:rPr>
        <w:t xml:space="preserve"> </w:t>
      </w:r>
      <w:r>
        <w:rPr>
          <w:rFonts w:ascii="Arial" w:eastAsia="Arial" w:hAnsi="Arial" w:cs="Arial"/>
          <w:spacing w:val="3"/>
        </w:rPr>
        <w:t xml:space="preserve">that </w:t>
      </w:r>
      <w:r>
        <w:rPr>
          <w:rFonts w:ascii="Arial" w:eastAsia="Arial" w:hAnsi="Arial" w:cs="Arial"/>
        </w:rPr>
        <w:t>en</w:t>
      </w:r>
      <w:r>
        <w:rPr>
          <w:rFonts w:ascii="Arial" w:eastAsia="Arial" w:hAnsi="Arial" w:cs="Arial"/>
          <w:spacing w:val="1"/>
        </w:rPr>
        <w:t>t</w:t>
      </w:r>
      <w:r>
        <w:rPr>
          <w:rFonts w:ascii="Arial" w:eastAsia="Arial" w:hAnsi="Arial" w:cs="Arial"/>
          <w:spacing w:val="-1"/>
        </w:rPr>
        <w:t>i</w:t>
      </w:r>
      <w:r>
        <w:rPr>
          <w:rFonts w:ascii="Arial" w:eastAsia="Arial" w:hAnsi="Arial" w:cs="Arial"/>
          <w:spacing w:val="1"/>
        </w:rPr>
        <w:t>t</w:t>
      </w:r>
      <w:r>
        <w:rPr>
          <w:rFonts w:ascii="Arial" w:eastAsia="Arial" w:hAnsi="Arial" w:cs="Arial"/>
          <w:spacing w:val="-1"/>
        </w:rPr>
        <w:t>l</w:t>
      </w:r>
      <w:r>
        <w:rPr>
          <w:rFonts w:ascii="Arial" w:eastAsia="Arial" w:hAnsi="Arial" w:cs="Arial"/>
          <w:spacing w:val="-3"/>
        </w:rPr>
        <w:t>es</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proofErr w:type="spellStart"/>
      <w:r>
        <w:rPr>
          <w:rFonts w:ascii="Arial" w:eastAsia="Arial" w:hAnsi="Arial" w:cs="Arial"/>
        </w:rPr>
        <w:t>au</w:t>
      </w:r>
      <w:r>
        <w:rPr>
          <w:rFonts w:ascii="Arial" w:eastAsia="Arial" w:hAnsi="Arial" w:cs="Arial"/>
          <w:spacing w:val="1"/>
        </w:rPr>
        <w:t>t</w:t>
      </w:r>
      <w:r>
        <w:rPr>
          <w:rFonts w:ascii="Arial" w:eastAsia="Arial" w:hAnsi="Arial" w:cs="Arial"/>
        </w:rPr>
        <w:t>h</w:t>
      </w:r>
      <w:r>
        <w:rPr>
          <w:rFonts w:ascii="Arial" w:eastAsia="Arial" w:hAnsi="Arial" w:cs="Arial"/>
          <w:spacing w:val="-3"/>
        </w:rPr>
        <w:t>o</w:t>
      </w:r>
      <w:r>
        <w:rPr>
          <w:rFonts w:ascii="Arial" w:eastAsia="Arial" w:hAnsi="Arial" w:cs="Arial"/>
          <w:spacing w:val="1"/>
        </w:rPr>
        <w:t>r</w:t>
      </w:r>
      <w:r>
        <w:rPr>
          <w:rFonts w:ascii="Arial" w:eastAsia="Arial" w:hAnsi="Arial" w:cs="Arial"/>
          <w:spacing w:val="-1"/>
        </w:rPr>
        <w:t>i</w:t>
      </w:r>
      <w:r>
        <w:rPr>
          <w:rFonts w:ascii="Arial" w:eastAsia="Arial" w:hAnsi="Arial" w:cs="Arial"/>
        </w:rPr>
        <w:t>sed</w:t>
      </w:r>
      <w:proofErr w:type="spellEnd"/>
      <w:r>
        <w:rPr>
          <w:rFonts w:ascii="Arial" w:eastAsia="Arial" w:hAnsi="Arial" w:cs="Arial"/>
          <w:spacing w:val="3"/>
        </w:rPr>
        <w:t xml:space="preserve"> </w:t>
      </w:r>
      <w:r>
        <w:rPr>
          <w:rFonts w:ascii="Arial" w:eastAsia="Arial" w:hAnsi="Arial" w:cs="Arial"/>
        </w:rPr>
        <w:t>ho</w:t>
      </w:r>
      <w:r>
        <w:rPr>
          <w:rFonts w:ascii="Arial" w:eastAsia="Arial" w:hAnsi="Arial" w:cs="Arial"/>
          <w:spacing w:val="-1"/>
        </w:rPr>
        <w:t>l</w:t>
      </w:r>
      <w:r>
        <w:rPr>
          <w:rFonts w:ascii="Arial" w:eastAsia="Arial" w:hAnsi="Arial" w:cs="Arial"/>
        </w:rPr>
        <w:t>der</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 pe</w:t>
      </w:r>
      <w:r>
        <w:rPr>
          <w:rFonts w:ascii="Arial" w:eastAsia="Arial" w:hAnsi="Arial" w:cs="Arial"/>
          <w:spacing w:val="-2"/>
        </w:rPr>
        <w:t>r</w:t>
      </w:r>
      <w:r>
        <w:rPr>
          <w:rFonts w:ascii="Arial" w:eastAsia="Arial" w:hAnsi="Arial" w:cs="Arial"/>
          <w:spacing w:val="1"/>
        </w:rPr>
        <w:t>f</w:t>
      </w:r>
      <w:r>
        <w:rPr>
          <w:rFonts w:ascii="Arial" w:eastAsia="Arial" w:hAnsi="Arial" w:cs="Arial"/>
        </w:rPr>
        <w:t>o</w:t>
      </w:r>
      <w:r>
        <w:rPr>
          <w:rFonts w:ascii="Arial" w:eastAsia="Arial" w:hAnsi="Arial" w:cs="Arial"/>
          <w:spacing w:val="-2"/>
        </w:rPr>
        <w:t>r</w:t>
      </w:r>
      <w:r>
        <w:rPr>
          <w:rFonts w:ascii="Arial" w:eastAsia="Arial" w:hAnsi="Arial" w:cs="Arial"/>
        </w:rPr>
        <w:t xml:space="preserve">m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f</w:t>
      </w:r>
      <w:r>
        <w:rPr>
          <w:rFonts w:ascii="Arial" w:eastAsia="Arial" w:hAnsi="Arial" w:cs="Arial"/>
        </w:rPr>
        <w:t>un</w:t>
      </w:r>
      <w:r>
        <w:rPr>
          <w:rFonts w:ascii="Arial" w:eastAsia="Arial" w:hAnsi="Arial" w:cs="Arial"/>
          <w:spacing w:val="-2"/>
        </w:rPr>
        <w:t>c</w:t>
      </w:r>
      <w:r>
        <w:rPr>
          <w:rFonts w:ascii="Arial" w:eastAsia="Arial" w:hAnsi="Arial" w:cs="Arial"/>
          <w:spacing w:val="1"/>
        </w:rPr>
        <w:t>t</w:t>
      </w:r>
      <w:r>
        <w:rPr>
          <w:rFonts w:ascii="Arial" w:eastAsia="Arial" w:hAnsi="Arial" w:cs="Arial"/>
          <w:spacing w:val="-1"/>
        </w:rPr>
        <w:t>i</w:t>
      </w:r>
      <w:r>
        <w:rPr>
          <w:rFonts w:ascii="Arial" w:eastAsia="Arial" w:hAnsi="Arial" w:cs="Arial"/>
        </w:rPr>
        <w:t>ons</w:t>
      </w:r>
      <w:r>
        <w:rPr>
          <w:rFonts w:ascii="Arial" w:eastAsia="Arial" w:hAnsi="Arial" w:cs="Arial"/>
          <w:spacing w:val="1"/>
        </w:rPr>
        <w:t xml:space="preserve"> for </w:t>
      </w:r>
      <w:r>
        <w:rPr>
          <w:rFonts w:ascii="Arial" w:eastAsia="Arial" w:hAnsi="Arial" w:cs="Arial"/>
          <w:spacing w:val="-4"/>
        </w:rPr>
        <w:t>w</w:t>
      </w:r>
      <w:r>
        <w:rPr>
          <w:rFonts w:ascii="Arial" w:eastAsia="Arial" w:hAnsi="Arial" w:cs="Arial"/>
        </w:rPr>
        <w:t>h</w:t>
      </w:r>
      <w:r>
        <w:rPr>
          <w:rFonts w:ascii="Arial" w:eastAsia="Arial" w:hAnsi="Arial" w:cs="Arial"/>
          <w:spacing w:val="-1"/>
        </w:rPr>
        <w:t>i</w:t>
      </w:r>
      <w:r>
        <w:rPr>
          <w:rFonts w:ascii="Arial" w:eastAsia="Arial" w:hAnsi="Arial" w:cs="Arial"/>
        </w:rPr>
        <w:t>ch</w:t>
      </w:r>
      <w:r>
        <w:rPr>
          <w:rFonts w:ascii="Arial" w:eastAsia="Arial" w:hAnsi="Arial" w:cs="Arial"/>
          <w:spacing w:val="1"/>
        </w:rPr>
        <w:t xml:space="preserve"> </w:t>
      </w:r>
      <w:r>
        <w:rPr>
          <w:rFonts w:ascii="Arial" w:eastAsia="Arial" w:hAnsi="Arial" w:cs="Arial"/>
        </w:rPr>
        <w:t>endo</w:t>
      </w:r>
      <w:r>
        <w:rPr>
          <w:rFonts w:ascii="Arial" w:eastAsia="Arial" w:hAnsi="Arial" w:cs="Arial"/>
          <w:spacing w:val="1"/>
        </w:rPr>
        <w:t>r</w:t>
      </w:r>
      <w:r>
        <w:rPr>
          <w:rFonts w:ascii="Arial" w:eastAsia="Arial" w:hAnsi="Arial" w:cs="Arial"/>
        </w:rPr>
        <w:t>se</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h</w:t>
      </w:r>
      <w:r>
        <w:rPr>
          <w:rFonts w:ascii="Arial" w:eastAsia="Arial" w:hAnsi="Arial" w:cs="Arial"/>
        </w:rPr>
        <w:t>a</w:t>
      </w:r>
      <w:r>
        <w:rPr>
          <w:rFonts w:ascii="Arial" w:eastAsia="Arial" w:hAnsi="Arial" w:cs="Arial"/>
          <w:spacing w:val="-2"/>
        </w:rPr>
        <w:t>v</w:t>
      </w:r>
      <w:r>
        <w:rPr>
          <w:rFonts w:ascii="Arial" w:eastAsia="Arial" w:hAnsi="Arial" w:cs="Arial"/>
        </w:rPr>
        <w:t>e</w:t>
      </w:r>
      <w:r>
        <w:rPr>
          <w:rFonts w:ascii="Arial" w:eastAsia="Arial" w:hAnsi="Arial" w:cs="Arial"/>
          <w:spacing w:val="1"/>
        </w:rPr>
        <w:t xml:space="preserve"> </w:t>
      </w:r>
      <w:r>
        <w:rPr>
          <w:rFonts w:ascii="Arial" w:eastAsia="Arial" w:hAnsi="Arial" w:cs="Arial"/>
        </w:rPr>
        <w:t>been</w:t>
      </w:r>
      <w:r>
        <w:rPr>
          <w:rFonts w:ascii="Arial" w:eastAsia="Arial" w:hAnsi="Arial" w:cs="Arial"/>
          <w:spacing w:val="1"/>
        </w:rPr>
        <w:t xml:space="preserve"> m</w:t>
      </w:r>
      <w:r>
        <w:rPr>
          <w:rFonts w:ascii="Arial" w:eastAsia="Arial" w:hAnsi="Arial" w:cs="Arial"/>
        </w:rPr>
        <w:t>ad</w:t>
      </w:r>
      <w:r>
        <w:rPr>
          <w:rFonts w:ascii="Arial" w:eastAsia="Arial" w:hAnsi="Arial" w:cs="Arial"/>
          <w:spacing w:val="-3"/>
        </w:rPr>
        <w:t>e</w:t>
      </w:r>
      <w:r>
        <w:rPr>
          <w:rFonts w:ascii="Arial" w:eastAsia="Arial" w:hAnsi="Arial" w:cs="Arial"/>
        </w:rPr>
        <w:t>.</w:t>
      </w:r>
    </w:p>
  </w:comment>
  <w:comment w:id="7" w:author="Kerrie Abercrombie" w:date="2016-02-25T11:57:00Z" w:initials="KAA">
    <w:p w:rsidR="00823D42" w:rsidRDefault="00823D42">
      <w:pPr>
        <w:pStyle w:val="CommentText"/>
      </w:pPr>
      <w:r>
        <w:rPr>
          <w:rStyle w:val="CommentReference"/>
        </w:rPr>
        <w:annotationRef/>
      </w:r>
      <w:r>
        <w:t xml:space="preserve">Suggest that the definition may need further review – to remove the concept of tactical, and strategic.  This would then start to be more consistent with the Appendix 3 – VTS Manager job description  </w:t>
      </w:r>
    </w:p>
    <w:p w:rsidR="00823D42" w:rsidRDefault="00823D42">
      <w:pPr>
        <w:pStyle w:val="CommentText"/>
      </w:pPr>
    </w:p>
    <w:p w:rsidR="00823D42" w:rsidRDefault="00823D42">
      <w:pPr>
        <w:pStyle w:val="CommentText"/>
      </w:pPr>
      <w:r>
        <w:t>Perhaps replacement definition could be:</w:t>
      </w:r>
    </w:p>
    <w:p w:rsidR="00823D42" w:rsidRDefault="00823D42">
      <w:pPr>
        <w:pStyle w:val="CommentText"/>
      </w:pPr>
      <w:r w:rsidRPr="00BC5D42">
        <w:rPr>
          <w:b/>
        </w:rPr>
        <w:t>VTS Manager</w:t>
      </w:r>
      <w:r>
        <w:t xml:space="preserve"> is an appropriately trained person responsible for the management of personnel and service delivery of the VTS </w:t>
      </w:r>
      <w:proofErr w:type="spellStart"/>
      <w:r>
        <w:t>centre</w:t>
      </w:r>
      <w:proofErr w:type="spellEnd"/>
      <w:r>
        <w:t>.</w:t>
      </w:r>
    </w:p>
    <w:p w:rsidR="00823D42" w:rsidRDefault="00823D42">
      <w:pPr>
        <w:pStyle w:val="CommentText"/>
      </w:pPr>
    </w:p>
  </w:comment>
  <w:comment w:id="13" w:author="Kerrie Abercrombie" w:date="2016-02-17T15:59:00Z" w:initials="KAA">
    <w:p w:rsidR="00823D42" w:rsidRDefault="00823D42" w:rsidP="00BC5D42">
      <w:pPr>
        <w:pStyle w:val="CommentText"/>
      </w:pPr>
      <w:r>
        <w:rPr>
          <w:rStyle w:val="CommentReference"/>
        </w:rPr>
        <w:annotationRef/>
      </w:r>
      <w:r>
        <w:t>Suggest re-order for consistency with IALA Guideline 1089.</w:t>
      </w:r>
    </w:p>
  </w:comment>
  <w:comment w:id="17" w:author="Kerrie Abercrombie" w:date="2016-02-17T15:59:00Z" w:initials="KAA">
    <w:p w:rsidR="00823D42" w:rsidRDefault="00823D42">
      <w:pPr>
        <w:pStyle w:val="CommentText"/>
      </w:pPr>
      <w:r>
        <w:rPr>
          <w:rStyle w:val="CommentReference"/>
        </w:rPr>
        <w:annotationRef/>
      </w:r>
      <w:r>
        <w:t>Some minor suggestions for readability</w:t>
      </w:r>
    </w:p>
  </w:comment>
  <w:comment w:id="31" w:author="Kerrie Abercrombie" w:date="2016-02-23T13:04:00Z" w:initials="KAA">
    <w:p w:rsidR="00823D42" w:rsidRDefault="00823D42">
      <w:pPr>
        <w:pStyle w:val="CommentText"/>
      </w:pPr>
      <w:r>
        <w:rPr>
          <w:rStyle w:val="CommentReference"/>
        </w:rPr>
        <w:annotationRef/>
      </w:r>
      <w:r>
        <w:t>Suggest that this could be combined with text that was located in 7.3.4, 7.3.5 and 7.3.6 as oppose to expanding and repeating this again later on.</w:t>
      </w:r>
    </w:p>
    <w:p w:rsidR="00823D42" w:rsidRDefault="00823D42">
      <w:pPr>
        <w:pStyle w:val="CommentText"/>
      </w:pPr>
    </w:p>
    <w:p w:rsidR="00823D42" w:rsidRDefault="00823D42">
      <w:pPr>
        <w:pStyle w:val="CommentText"/>
      </w:pPr>
      <w:r>
        <w:t>Model Courses often refer to them as Training Staff – which may be a better term noting it covers both Instructors and Assessors</w:t>
      </w:r>
    </w:p>
  </w:comment>
  <w:comment w:id="141" w:author="Kerrie Abercrombie" w:date="2016-02-17T15:59:00Z" w:initials="KAA">
    <w:p w:rsidR="00823D42" w:rsidRDefault="00823D42">
      <w:pPr>
        <w:pStyle w:val="CommentText"/>
      </w:pPr>
      <w:r>
        <w:rPr>
          <w:rStyle w:val="CommentReference"/>
        </w:rPr>
        <w:annotationRef/>
      </w:r>
      <w:r>
        <w:t>Question – does this have to be set by the Competent Authority?</w:t>
      </w:r>
    </w:p>
  </w:comment>
  <w:comment w:id="145" w:author="Kerrie Abercrombie" w:date="2016-02-23T13:12:00Z" w:initials="KAA">
    <w:p w:rsidR="00823D42" w:rsidRDefault="00823D42" w:rsidP="004D2FED">
      <w:pPr>
        <w:pStyle w:val="CommentText"/>
      </w:pPr>
      <w:r>
        <w:rPr>
          <w:rStyle w:val="CommentReference"/>
        </w:rPr>
        <w:annotationRef/>
      </w:r>
      <w:r>
        <w:t xml:space="preserve">  </w:t>
      </w:r>
    </w:p>
    <w:p w:rsidR="00823D42" w:rsidRDefault="00823D42" w:rsidP="004D2FED">
      <w:pPr>
        <w:pStyle w:val="CommentText"/>
      </w:pPr>
      <w:r>
        <w:t xml:space="preserve">In review of A.857(20), section </w:t>
      </w:r>
      <w:r>
        <w:rPr>
          <w:rFonts w:ascii="Times New Roman" w:hAnsi="Times New Roman" w:cs="Times New Roman"/>
          <w:sz w:val="23"/>
          <w:szCs w:val="23"/>
          <w:lang w:val="en-AU"/>
        </w:rPr>
        <w:t xml:space="preserve">5.2.2 it states that </w:t>
      </w:r>
      <w:r w:rsidRPr="004D2FED">
        <w:rPr>
          <w:rFonts w:ascii="Times New Roman" w:hAnsi="Times New Roman" w:cs="Times New Roman"/>
          <w:i/>
          <w:sz w:val="23"/>
          <w:szCs w:val="23"/>
          <w:lang w:val="en-AU"/>
        </w:rPr>
        <w:t xml:space="preserve">“VTS authorities may wish to consider introducing additional screening mechanisms to ensure that recruits have the necessary aptitudes, personal suitability characteristics, and ancillary skills for the functions they will be assigned. These mechanisms will assess, </w:t>
      </w:r>
      <w:r w:rsidRPr="004D2FED">
        <w:rPr>
          <w:rFonts w:ascii="Times New Roman" w:hAnsi="Times New Roman" w:cs="Times New Roman"/>
          <w:i/>
          <w:iCs/>
          <w:sz w:val="23"/>
          <w:szCs w:val="23"/>
          <w:lang w:val="en-AU"/>
        </w:rPr>
        <w:t>inter alia</w:t>
      </w:r>
      <w:r w:rsidRPr="004D2FED">
        <w:rPr>
          <w:rFonts w:ascii="Times New Roman" w:hAnsi="Times New Roman" w:cs="Times New Roman"/>
          <w:i/>
          <w:sz w:val="23"/>
          <w:szCs w:val="23"/>
          <w:lang w:val="en-AU"/>
        </w:rPr>
        <w:t>, ability to meet medical standards commensurate with the working conditions of the VTS position in question, spatial problem-solving capabilities and other job-related aptitudes, ability to work under pressure; and language capability required for the particular VTS.”</w:t>
      </w:r>
    </w:p>
    <w:p w:rsidR="00823D42" w:rsidRDefault="00823D42">
      <w:pPr>
        <w:pStyle w:val="CommentText"/>
      </w:pPr>
    </w:p>
    <w:p w:rsidR="00823D42" w:rsidRDefault="00823D42">
      <w:pPr>
        <w:pStyle w:val="CommentText"/>
      </w:pPr>
      <w:r>
        <w:t xml:space="preserve">Consideration should be given to placing this responsibility on VTS Authority as oppose to the Competent Authority.  While in saying that, it is not be unreasonable that the Competent Authority could set national standards on this matter. </w:t>
      </w:r>
    </w:p>
  </w:comment>
  <w:comment w:id="146" w:author="Kerrie Abercrombie" w:date="2016-02-25T11:59:00Z" w:initials="KAA">
    <w:p w:rsidR="00823D42" w:rsidRDefault="00823D42">
      <w:pPr>
        <w:pStyle w:val="CommentText"/>
      </w:pPr>
      <w:r>
        <w:rPr>
          <w:rStyle w:val="CommentReference"/>
        </w:rPr>
        <w:annotationRef/>
      </w:r>
      <w:r>
        <w:t xml:space="preserve">How does this link to re-validation model course?  </w:t>
      </w:r>
    </w:p>
    <w:p w:rsidR="00823D42" w:rsidRDefault="00823D42">
      <w:pPr>
        <w:pStyle w:val="CommentText"/>
      </w:pPr>
    </w:p>
    <w:p w:rsidR="00823D42" w:rsidRDefault="00823D42">
      <w:pPr>
        <w:pStyle w:val="CommentText"/>
      </w:pPr>
      <w:r>
        <w:t>Should this section be reviewed in light of the V103/5 model course</w:t>
      </w:r>
    </w:p>
  </w:comment>
  <w:comment w:id="147" w:author="Kerrie Abercrombie" w:date="2016-02-25T11:59:00Z" w:initials="KAA">
    <w:p w:rsidR="00823D42" w:rsidRDefault="00823D42">
      <w:pPr>
        <w:pStyle w:val="CommentText"/>
      </w:pPr>
      <w:r>
        <w:rPr>
          <w:rStyle w:val="CommentReference"/>
        </w:rPr>
        <w:annotationRef/>
      </w:r>
      <w:r>
        <w:t xml:space="preserve">Suggest consideration be given to whether there is adequate guidance around ‘break of service’.  Should there be a section </w:t>
      </w:r>
      <w:proofErr w:type="spellStart"/>
      <w:r>
        <w:t>n</w:t>
      </w:r>
      <w:proofErr w:type="spellEnd"/>
      <w:r>
        <w:t xml:space="preserve"> this to prompt VTS Authorities to have policies/procedures in place to deal with this </w:t>
      </w:r>
    </w:p>
  </w:comment>
  <w:comment w:id="148" w:author="Kerrie Abercrombie" w:date="2016-02-17T15:59:00Z" w:initials="KAA">
    <w:p w:rsidR="00823D42" w:rsidRDefault="00823D42">
      <w:pPr>
        <w:pStyle w:val="CommentText"/>
      </w:pPr>
      <w:r>
        <w:rPr>
          <w:rStyle w:val="CommentReference"/>
        </w:rPr>
        <w:annotationRef/>
      </w:r>
      <w:r>
        <w:t>Suggest that this should be both the CA and VTS Auth.  This would be consistent with other sections within this document</w:t>
      </w:r>
    </w:p>
  </w:comment>
  <w:comment w:id="150" w:author="Kerrie Abercrombie" w:date="2016-02-25T12:01:00Z" w:initials="KAA">
    <w:p w:rsidR="00823D42" w:rsidRDefault="00823D42">
      <w:pPr>
        <w:pStyle w:val="CommentText"/>
      </w:pPr>
      <w:r>
        <w:rPr>
          <w:rStyle w:val="CommentReference"/>
        </w:rPr>
        <w:annotationRef/>
      </w:r>
      <w:r>
        <w:t>Should there be link that a training needs analysis should be conducted for that individual?</w:t>
      </w:r>
    </w:p>
  </w:comment>
  <w:comment w:id="151" w:author="Kerrie Abercrombie" w:date="2016-02-25T12:02:00Z" w:initials="KAA">
    <w:p w:rsidR="00823D42" w:rsidRDefault="00823D42">
      <w:pPr>
        <w:pStyle w:val="CommentText"/>
      </w:pPr>
      <w:r>
        <w:rPr>
          <w:rStyle w:val="CommentReference"/>
        </w:rPr>
        <w:annotationRef/>
      </w:r>
      <w:r>
        <w:t>Refresher training in the definitions is defined as Updating or Adaption training.   Perhaps this needs to be articulated in this section</w:t>
      </w:r>
    </w:p>
  </w:comment>
  <w:comment w:id="152" w:author="Kerrie Abercrombie" w:date="2016-02-25T12:14:00Z" w:initials="KAA">
    <w:p w:rsidR="002319EC" w:rsidRDefault="002319EC">
      <w:pPr>
        <w:pStyle w:val="CommentText"/>
      </w:pPr>
      <w:r>
        <w:rPr>
          <w:rStyle w:val="CommentReference"/>
        </w:rPr>
        <w:annotationRef/>
      </w:r>
      <w:r>
        <w:t>Suggest that this section needs to be a little clearer to establish links to the new model course V103/5 on revalidation</w:t>
      </w:r>
    </w:p>
    <w:p w:rsidR="00110933" w:rsidRDefault="00110933">
      <w:pPr>
        <w:pStyle w:val="CommentText"/>
      </w:pPr>
    </w:p>
    <w:p w:rsidR="002319EC" w:rsidRDefault="00110933">
      <w:pPr>
        <w:pStyle w:val="CommentText"/>
      </w:pPr>
      <w:r>
        <w:t>Similarly, section 5.1.1 on Validity possibly also needs to be reviewed and aligned</w:t>
      </w:r>
    </w:p>
    <w:p w:rsidR="00110933" w:rsidRDefault="00110933">
      <w:pPr>
        <w:pStyle w:val="CommentText"/>
      </w:pPr>
    </w:p>
    <w:p w:rsidR="002319EC" w:rsidRDefault="002319EC">
      <w:pPr>
        <w:pStyle w:val="CommentText"/>
      </w:pPr>
      <w:r>
        <w:t>It stating here that is revalidation is completed by one of the following methods</w:t>
      </w:r>
      <w:r w:rsidR="00110933">
        <w:t>.    Revalidation – should be exactly that a revalidation ofV103 qualifications</w:t>
      </w:r>
    </w:p>
  </w:comment>
  <w:comment w:id="153" w:author="Kerrie Abercrombie" w:date="2016-02-25T12:15:00Z" w:initials="KAA">
    <w:p w:rsidR="00823D42" w:rsidRDefault="00823D42">
      <w:pPr>
        <w:pStyle w:val="CommentText"/>
      </w:pPr>
      <w:r>
        <w:rPr>
          <w:rStyle w:val="CommentReference"/>
        </w:rPr>
        <w:annotationRef/>
      </w:r>
      <w:r>
        <w:t xml:space="preserve">Suggest that this is moved back to section 5 </w:t>
      </w:r>
      <w:r w:rsidR="00110933">
        <w:t>–</w:t>
      </w:r>
      <w:r>
        <w:t xml:space="preserve"> INSTRUCTORS</w:t>
      </w:r>
      <w:r w:rsidR="00110933">
        <w:t xml:space="preserve"> as this section is about maintaining Qualifications</w:t>
      </w:r>
    </w:p>
  </w:comment>
  <w:comment w:id="154" w:author="Kerrie Abercrombie" w:date="2016-02-22T11:27:00Z" w:initials="KAA">
    <w:p w:rsidR="00823D42" w:rsidRPr="00A84364" w:rsidRDefault="00823D42">
      <w:pPr>
        <w:pStyle w:val="CommentText"/>
        <w:rPr>
          <w:rFonts w:eastAsia="Arial" w:cs="Arial"/>
        </w:rPr>
      </w:pPr>
      <w:r>
        <w:rPr>
          <w:rStyle w:val="CommentReference"/>
        </w:rPr>
        <w:annotationRef/>
      </w:r>
      <w:r>
        <w:t xml:space="preserve">Comment – in all cases – training information should be recorded in appropriate training register or the VTS </w:t>
      </w:r>
      <w:r w:rsidRPr="00A84364">
        <w:rPr>
          <w:rFonts w:eastAsia="Arial" w:cs="Arial"/>
          <w:spacing w:val="-1"/>
        </w:rPr>
        <w:t>C</w:t>
      </w:r>
      <w:r w:rsidRPr="00A84364">
        <w:rPr>
          <w:rFonts w:eastAsia="Arial" w:cs="Arial"/>
          <w:spacing w:val="-3"/>
        </w:rPr>
        <w:t>e</w:t>
      </w:r>
      <w:r w:rsidRPr="00A84364">
        <w:rPr>
          <w:rFonts w:eastAsia="Arial" w:cs="Arial"/>
          <w:spacing w:val="1"/>
        </w:rPr>
        <w:t>r</w:t>
      </w:r>
      <w:r w:rsidRPr="00A84364">
        <w:rPr>
          <w:rFonts w:eastAsia="Arial" w:cs="Arial"/>
          <w:spacing w:val="-1"/>
        </w:rPr>
        <w:t>ti</w:t>
      </w:r>
      <w:r w:rsidRPr="00A84364">
        <w:rPr>
          <w:rFonts w:eastAsia="Arial" w:cs="Arial"/>
          <w:spacing w:val="3"/>
        </w:rPr>
        <w:t>f</w:t>
      </w:r>
      <w:r w:rsidRPr="00A84364">
        <w:rPr>
          <w:rFonts w:eastAsia="Arial" w:cs="Arial"/>
          <w:spacing w:val="-1"/>
        </w:rPr>
        <w:t>i</w:t>
      </w:r>
      <w:r w:rsidRPr="00A84364">
        <w:rPr>
          <w:rFonts w:eastAsia="Arial" w:cs="Arial"/>
        </w:rPr>
        <w:t>c</w:t>
      </w:r>
      <w:r w:rsidRPr="00A84364">
        <w:rPr>
          <w:rFonts w:eastAsia="Arial" w:cs="Arial"/>
          <w:spacing w:val="-3"/>
        </w:rPr>
        <w:t>a</w:t>
      </w:r>
      <w:r w:rsidRPr="00A84364">
        <w:rPr>
          <w:rFonts w:eastAsia="Arial" w:cs="Arial"/>
          <w:spacing w:val="1"/>
        </w:rPr>
        <w:t>t</w:t>
      </w:r>
      <w:r w:rsidRPr="00A84364">
        <w:rPr>
          <w:rFonts w:eastAsia="Arial" w:cs="Arial"/>
          <w:spacing w:val="-1"/>
        </w:rPr>
        <w:t>i</w:t>
      </w:r>
      <w:r w:rsidRPr="00A84364">
        <w:rPr>
          <w:rFonts w:eastAsia="Arial" w:cs="Arial"/>
        </w:rPr>
        <w:t>on</w:t>
      </w:r>
      <w:r w:rsidRPr="00A84364">
        <w:rPr>
          <w:rFonts w:eastAsia="Arial" w:cs="Arial"/>
          <w:spacing w:val="1"/>
        </w:rPr>
        <w:t xml:space="preserve"> </w:t>
      </w:r>
      <w:proofErr w:type="gramStart"/>
      <w:r w:rsidRPr="00A84364">
        <w:rPr>
          <w:rFonts w:eastAsia="Arial" w:cs="Arial"/>
        </w:rPr>
        <w:t>L</w:t>
      </w:r>
      <w:r w:rsidRPr="00A84364">
        <w:rPr>
          <w:rFonts w:eastAsia="Arial" w:cs="Arial"/>
          <w:spacing w:val="-3"/>
        </w:rPr>
        <w:t>o</w:t>
      </w:r>
      <w:r w:rsidRPr="00A84364">
        <w:rPr>
          <w:rFonts w:eastAsia="Arial" w:cs="Arial"/>
          <w:spacing w:val="2"/>
        </w:rPr>
        <w:t>g</w:t>
      </w:r>
      <w:r>
        <w:rPr>
          <w:rFonts w:eastAsia="Arial" w:cs="Arial"/>
          <w:spacing w:val="2"/>
        </w:rPr>
        <w:t xml:space="preserve"> </w:t>
      </w:r>
      <w:r w:rsidRPr="00A84364">
        <w:rPr>
          <w:rFonts w:eastAsia="Arial" w:cs="Arial"/>
        </w:rPr>
        <w:t>.</w:t>
      </w:r>
      <w:proofErr w:type="gramEnd"/>
      <w:r w:rsidRPr="00A84364">
        <w:rPr>
          <w:rStyle w:val="CommentReference"/>
          <w:sz w:val="20"/>
          <w:szCs w:val="20"/>
        </w:rPr>
        <w:annotationRef/>
      </w:r>
      <w:r w:rsidRPr="00A84364">
        <w:rPr>
          <w:rFonts w:eastAsia="Arial" w:cs="Arial"/>
        </w:rPr>
        <w:t xml:space="preserve">  </w:t>
      </w:r>
    </w:p>
    <w:p w:rsidR="00823D42" w:rsidRPr="00A84364" w:rsidRDefault="00823D42">
      <w:pPr>
        <w:pStyle w:val="CommentText"/>
        <w:rPr>
          <w:rFonts w:eastAsia="Arial" w:cs="Arial"/>
        </w:rPr>
      </w:pPr>
    </w:p>
    <w:p w:rsidR="00823D42" w:rsidRPr="00825A27" w:rsidRDefault="00823D42">
      <w:pPr>
        <w:pStyle w:val="CommentText"/>
        <w:rPr>
          <w:rFonts w:eastAsia="Arial" w:cs="Arial"/>
        </w:rPr>
      </w:pPr>
      <w:r w:rsidRPr="00A84364">
        <w:rPr>
          <w:rFonts w:eastAsia="Arial" w:cs="Arial"/>
        </w:rPr>
        <w:t>S</w:t>
      </w:r>
      <w:r>
        <w:rPr>
          <w:rFonts w:eastAsia="Arial" w:cs="Arial"/>
        </w:rPr>
        <w:t>uggest there s</w:t>
      </w:r>
      <w:r w:rsidRPr="00A84364">
        <w:rPr>
          <w:rFonts w:eastAsia="Arial" w:cs="Arial"/>
        </w:rPr>
        <w:t>hould the</w:t>
      </w:r>
      <w:r>
        <w:rPr>
          <w:rFonts w:eastAsia="Arial" w:cs="Arial"/>
        </w:rPr>
        <w:t xml:space="preserve">re be a reduced </w:t>
      </w:r>
      <w:r w:rsidRPr="00A84364">
        <w:rPr>
          <w:rFonts w:eastAsia="Arial" w:cs="Arial"/>
        </w:rPr>
        <w:t xml:space="preserve">focus </w:t>
      </w:r>
      <w:r>
        <w:rPr>
          <w:rFonts w:eastAsia="Arial" w:cs="Arial"/>
        </w:rPr>
        <w:t xml:space="preserve">to the </w:t>
      </w:r>
      <w:r w:rsidRPr="00A84364">
        <w:rPr>
          <w:rFonts w:eastAsia="Arial" w:cs="Arial"/>
          <w:spacing w:val="-3"/>
        </w:rPr>
        <w:t>V</w:t>
      </w:r>
      <w:r w:rsidRPr="00A84364">
        <w:rPr>
          <w:rFonts w:eastAsia="Arial" w:cs="Arial"/>
          <w:spacing w:val="2"/>
        </w:rPr>
        <w:t>T</w:t>
      </w:r>
      <w:r w:rsidRPr="00A84364">
        <w:rPr>
          <w:rFonts w:eastAsia="Arial" w:cs="Arial"/>
        </w:rPr>
        <w:t xml:space="preserve">S </w:t>
      </w:r>
      <w:r w:rsidRPr="00A84364">
        <w:rPr>
          <w:rFonts w:eastAsia="Arial" w:cs="Arial"/>
          <w:spacing w:val="-1"/>
        </w:rPr>
        <w:t>C</w:t>
      </w:r>
      <w:r w:rsidRPr="00A84364">
        <w:rPr>
          <w:rFonts w:eastAsia="Arial" w:cs="Arial"/>
          <w:spacing w:val="-3"/>
        </w:rPr>
        <w:t>e</w:t>
      </w:r>
      <w:r w:rsidRPr="00A84364">
        <w:rPr>
          <w:rFonts w:eastAsia="Arial" w:cs="Arial"/>
          <w:spacing w:val="1"/>
        </w:rPr>
        <w:t>r</w:t>
      </w:r>
      <w:r w:rsidRPr="00A84364">
        <w:rPr>
          <w:rFonts w:eastAsia="Arial" w:cs="Arial"/>
          <w:spacing w:val="-1"/>
        </w:rPr>
        <w:t>ti</w:t>
      </w:r>
      <w:r w:rsidRPr="00A84364">
        <w:rPr>
          <w:rFonts w:eastAsia="Arial" w:cs="Arial"/>
          <w:spacing w:val="3"/>
        </w:rPr>
        <w:t>f</w:t>
      </w:r>
      <w:r w:rsidRPr="00A84364">
        <w:rPr>
          <w:rFonts w:eastAsia="Arial" w:cs="Arial"/>
          <w:spacing w:val="-1"/>
        </w:rPr>
        <w:t>i</w:t>
      </w:r>
      <w:r w:rsidRPr="00A84364">
        <w:rPr>
          <w:rFonts w:eastAsia="Arial" w:cs="Arial"/>
        </w:rPr>
        <w:t>c</w:t>
      </w:r>
      <w:r w:rsidRPr="00A84364">
        <w:rPr>
          <w:rFonts w:eastAsia="Arial" w:cs="Arial"/>
          <w:spacing w:val="-3"/>
        </w:rPr>
        <w:t>a</w:t>
      </w:r>
      <w:r w:rsidRPr="00A84364">
        <w:rPr>
          <w:rFonts w:eastAsia="Arial" w:cs="Arial"/>
          <w:spacing w:val="1"/>
        </w:rPr>
        <w:t>t</w:t>
      </w:r>
      <w:r w:rsidRPr="00A84364">
        <w:rPr>
          <w:rFonts w:eastAsia="Arial" w:cs="Arial"/>
          <w:spacing w:val="-1"/>
        </w:rPr>
        <w:t>i</w:t>
      </w:r>
      <w:r w:rsidRPr="00A84364">
        <w:rPr>
          <w:rFonts w:eastAsia="Arial" w:cs="Arial"/>
        </w:rPr>
        <w:t>on</w:t>
      </w:r>
      <w:r w:rsidRPr="00A84364">
        <w:rPr>
          <w:rFonts w:eastAsia="Arial" w:cs="Arial"/>
          <w:spacing w:val="1"/>
        </w:rPr>
        <w:t xml:space="preserve"> </w:t>
      </w:r>
      <w:r w:rsidRPr="00A84364">
        <w:rPr>
          <w:rFonts w:eastAsia="Arial" w:cs="Arial"/>
        </w:rPr>
        <w:t>L</w:t>
      </w:r>
      <w:r w:rsidRPr="00A84364">
        <w:rPr>
          <w:rFonts w:eastAsia="Arial" w:cs="Arial"/>
          <w:spacing w:val="-3"/>
        </w:rPr>
        <w:t>o</w:t>
      </w:r>
      <w:r w:rsidRPr="00A84364">
        <w:rPr>
          <w:rFonts w:eastAsia="Arial" w:cs="Arial"/>
          <w:spacing w:val="2"/>
        </w:rPr>
        <w:t xml:space="preserve">g </w:t>
      </w:r>
      <w:r w:rsidRPr="00A84364">
        <w:rPr>
          <w:rFonts w:eastAsia="Arial" w:cs="Arial"/>
        </w:rPr>
        <w:t>references</w:t>
      </w:r>
      <w:r w:rsidRPr="00A84364">
        <w:rPr>
          <w:rFonts w:eastAsia="Arial" w:cs="Arial"/>
          <w:spacing w:val="2"/>
        </w:rPr>
        <w:t xml:space="preserve"> from </w:t>
      </w:r>
      <w:r w:rsidRPr="00A84364">
        <w:rPr>
          <w:rStyle w:val="CommentReference"/>
          <w:sz w:val="20"/>
          <w:szCs w:val="20"/>
        </w:rPr>
        <w:annotationRef/>
      </w:r>
      <w:r w:rsidRPr="00A84364">
        <w:rPr>
          <w:rFonts w:eastAsia="Arial" w:cs="Arial"/>
          <w:spacing w:val="2"/>
        </w:rPr>
        <w:t>s</w:t>
      </w:r>
      <w:r w:rsidRPr="00A84364">
        <w:rPr>
          <w:rFonts w:eastAsia="Arial" w:cs="Arial"/>
        </w:rPr>
        <w:t>ection 8.2</w:t>
      </w:r>
      <w:r>
        <w:rPr>
          <w:rFonts w:eastAsia="Arial" w:cs="Arial"/>
        </w:rPr>
        <w:t xml:space="preserve"> and place the reader’s attention towards section </w:t>
      </w:r>
      <w:r w:rsidRPr="00A84364">
        <w:rPr>
          <w:rFonts w:eastAsia="Arial" w:cs="Arial"/>
        </w:rPr>
        <w:t>7.2.2</w:t>
      </w:r>
    </w:p>
  </w:comment>
  <w:comment w:id="155" w:author="Kerrie Abercrombie" w:date="2016-02-22T11:21:00Z" w:initials="KAA">
    <w:p w:rsidR="00823D42" w:rsidRDefault="00823D42">
      <w:pPr>
        <w:pStyle w:val="CommentText"/>
      </w:pPr>
      <w:r>
        <w:rPr>
          <w:rStyle w:val="CommentReference"/>
        </w:rPr>
        <w:annotationRef/>
      </w:r>
    </w:p>
    <w:p w:rsidR="00823D42" w:rsidRDefault="00823D42">
      <w:pPr>
        <w:pStyle w:val="CommentText"/>
      </w:pPr>
      <w:r>
        <w:t>The V103/3 model course states that it is the VTS Authority which determines the length of the OJT programme based on the individual and complexity of the VTS</w:t>
      </w:r>
    </w:p>
  </w:comment>
  <w:comment w:id="161" w:author="Kerrie Abercrombie" w:date="2016-02-22T11:28:00Z" w:initials="KAA">
    <w:p w:rsidR="00823D42" w:rsidRDefault="00823D42">
      <w:pPr>
        <w:pStyle w:val="CommentText"/>
      </w:pPr>
      <w:r>
        <w:rPr>
          <w:rStyle w:val="CommentReference"/>
        </w:rPr>
        <w:annotationRef/>
      </w:r>
      <w:r>
        <w:t xml:space="preserve">This new model course V103/5 needs to have a section added to this section.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3D42" w:rsidRDefault="00823D42">
      <w:pPr>
        <w:spacing w:after="0" w:line="240" w:lineRule="auto"/>
      </w:pPr>
      <w:r>
        <w:separator/>
      </w:r>
    </w:p>
  </w:endnote>
  <w:endnote w:type="continuationSeparator" w:id="0">
    <w:p w:rsidR="00823D42" w:rsidRDefault="00823D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Black">
    <w:altName w:val="Arial Black"/>
    <w:panose1 w:val="020B0A04020102020204"/>
    <w:charset w:val="00"/>
    <w:family w:val="swiss"/>
    <w:pitch w:val="variable"/>
    <w:sig w:usb0="A00002AF" w:usb1="400078FB" w:usb2="00000000" w:usb3="00000000" w:csb0="0000009F"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D42" w:rsidRDefault="00071E95">
    <w:pPr>
      <w:spacing w:after="0" w:line="200" w:lineRule="exact"/>
      <w:rPr>
        <w:sz w:val="20"/>
        <w:szCs w:val="20"/>
      </w:rPr>
    </w:pPr>
    <w:r>
      <w:pict>
        <v:shapetype id="_x0000_t202" coordsize="21600,21600" o:spt="202" path="m,l,21600r21600,l21600,xe">
          <v:stroke joinstyle="miter"/>
          <v:path gradientshapeok="t" o:connecttype="rect"/>
        </v:shapetype>
        <v:shape id="_x0000_s2049" type="#_x0000_t202" style="position:absolute;margin-left:276.7pt;margin-top:801.15pt;width:70.65pt;height:13.05pt;z-index:-1807;mso-position-horizontal-relative:page;mso-position-vertical-relative:page" filled="f" stroked="f">
          <v:textbox inset="0,0,0,0">
            <w:txbxContent>
              <w:p w:rsidR="00823D42" w:rsidRDefault="00823D42">
                <w:pPr>
                  <w:spacing w:after="0" w:line="246" w:lineRule="exact"/>
                  <w:ind w:left="20" w:right="-53"/>
                  <w:rPr>
                    <w:rFonts w:ascii="Arial" w:eastAsia="Arial" w:hAnsi="Arial" w:cs="Arial"/>
                  </w:rPr>
                </w:pPr>
                <w:r>
                  <w:rPr>
                    <w:rFonts w:ascii="Arial" w:eastAsia="Arial" w:hAnsi="Arial" w:cs="Arial"/>
                    <w:spacing w:val="-1"/>
                  </w:rPr>
                  <w:t>P</w:t>
                </w:r>
                <w:r>
                  <w:rPr>
                    <w:rFonts w:ascii="Arial" w:eastAsia="Arial" w:hAnsi="Arial" w:cs="Arial"/>
                  </w:rPr>
                  <w:t>a</w:t>
                </w:r>
                <w:r>
                  <w:rPr>
                    <w:rFonts w:ascii="Arial" w:eastAsia="Arial" w:hAnsi="Arial" w:cs="Arial"/>
                    <w:spacing w:val="2"/>
                  </w:rPr>
                  <w:t>g</w:t>
                </w:r>
                <w:r>
                  <w:rPr>
                    <w:rFonts w:ascii="Arial" w:eastAsia="Arial" w:hAnsi="Arial" w:cs="Arial"/>
                  </w:rPr>
                  <w:t>e</w:t>
                </w:r>
                <w:r>
                  <w:rPr>
                    <w:rFonts w:ascii="Arial" w:eastAsia="Arial" w:hAnsi="Arial" w:cs="Arial"/>
                    <w:spacing w:val="1"/>
                  </w:rPr>
                  <w:t xml:space="preserve"> </w:t>
                </w:r>
                <w:r>
                  <w:fldChar w:fldCharType="begin"/>
                </w:r>
                <w:r>
                  <w:rPr>
                    <w:rFonts w:ascii="Arial" w:eastAsia="Arial" w:hAnsi="Arial" w:cs="Arial"/>
                  </w:rPr>
                  <w:instrText xml:space="preserve"> PAGE </w:instrText>
                </w:r>
                <w:r>
                  <w:fldChar w:fldCharType="separate"/>
                </w:r>
                <w:r w:rsidR="00071E95">
                  <w:rPr>
                    <w:rFonts w:ascii="Arial" w:eastAsia="Arial" w:hAnsi="Arial" w:cs="Arial"/>
                    <w:noProof/>
                  </w:rPr>
                  <w:t>3</w:t>
                </w:r>
                <w:r>
                  <w:fldChar w:fldCharType="end"/>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26</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3D42" w:rsidRDefault="00823D42">
      <w:pPr>
        <w:spacing w:after="0" w:line="240" w:lineRule="auto"/>
      </w:pPr>
      <w:r>
        <w:separator/>
      </w:r>
    </w:p>
  </w:footnote>
  <w:footnote w:type="continuationSeparator" w:id="0">
    <w:p w:rsidR="00823D42" w:rsidRDefault="00823D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D42" w:rsidRDefault="00071E95">
    <w:pPr>
      <w:spacing w:after="0" w:line="200" w:lineRule="exact"/>
      <w:rPr>
        <w:sz w:val="20"/>
        <w:szCs w:val="20"/>
      </w:rPr>
    </w:pPr>
    <w:r>
      <w:pict>
        <v:group id="_x0000_s2053" style="position:absolute;margin-left:62.3pt;margin-top:41.05pt;width:.1pt;height:14.15pt;z-index:-1810;mso-position-horizontal-relative:page;mso-position-vertical-relative:page" coordorigin="1246,821" coordsize="2,283">
          <v:shape id="_x0000_s2054" style="position:absolute;left:1246;top:821;width:2;height:283" coordorigin="1246,821" coordsize="0,283" path="m1246,821r,283e" filled="f" strokeweight=".82pt">
            <v:path arrowok="t"/>
          </v:shape>
          <w10:wrap anchorx="page" anchory="page"/>
        </v:group>
      </w:pict>
    </w:r>
    <w:r>
      <w:pict>
        <v:group id="_x0000_s2051" style="position:absolute;margin-left:69.5pt;margin-top:54.95pt;width:470.65pt;height:.1pt;z-index:-1809;mso-position-horizontal-relative:page;mso-position-vertical-relative:page" coordorigin="1390,1099" coordsize="9413,2">
          <v:shape id="_x0000_s2052" style="position:absolute;left:1390;top:1099;width:9413;height:2" coordorigin="1390,1099" coordsize="9413,0" path="m1390,1099r9412,e" filled="f" strokeweight=".20497mm">
            <v:path arrowok="t"/>
          </v:shape>
          <w10:wrap anchorx="page" anchory="page"/>
        </v:group>
      </w:pict>
    </w:r>
    <w:r>
      <w:pict>
        <v:shapetype id="_x0000_t202" coordsize="21600,21600" o:spt="202" path="m,l,21600r21600,l21600,xe">
          <v:stroke joinstyle="miter"/>
          <v:path gradientshapeok="t" o:connecttype="rect"/>
        </v:shapetype>
        <v:shape id="_x0000_s2050" type="#_x0000_t202" style="position:absolute;margin-left:82.3pt;margin-top:28.55pt;width:444.75pt;height:25.75pt;z-index:-1808;mso-position-horizontal-relative:page;mso-position-vertical-relative:page" filled="f" stroked="f">
          <v:textbox inset="0,0,0,0">
            <w:txbxContent>
              <w:p w:rsidR="00823D42" w:rsidRDefault="00823D42">
                <w:pPr>
                  <w:spacing w:after="0" w:line="246" w:lineRule="exact"/>
                  <w:ind w:left="-17" w:right="-37"/>
                  <w:jc w:val="center"/>
                  <w:rPr>
                    <w:rFonts w:ascii="Arial" w:eastAsia="Arial" w:hAnsi="Arial" w:cs="Arial"/>
                  </w:rPr>
                </w:pPr>
                <w:r>
                  <w:rPr>
                    <w:rFonts w:ascii="Arial" w:eastAsia="Arial" w:hAnsi="Arial" w:cs="Arial"/>
                    <w:spacing w:val="-1"/>
                  </w:rPr>
                  <w:t>R</w:t>
                </w:r>
                <w:r>
                  <w:rPr>
                    <w:rFonts w:ascii="Arial" w:eastAsia="Arial" w:hAnsi="Arial" w:cs="Arial"/>
                  </w:rPr>
                  <w:t>eco</w:t>
                </w:r>
                <w:r>
                  <w:rPr>
                    <w:rFonts w:ascii="Arial" w:eastAsia="Arial" w:hAnsi="Arial" w:cs="Arial"/>
                    <w:spacing w:val="1"/>
                  </w:rPr>
                  <w:t>mm</w:t>
                </w:r>
                <w:r>
                  <w:rPr>
                    <w:rFonts w:ascii="Arial" w:eastAsia="Arial" w:hAnsi="Arial" w:cs="Arial"/>
                  </w:rPr>
                  <w:t>end</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spacing w:val="-1"/>
                  </w:rPr>
                  <w:t>V</w:t>
                </w:r>
                <w:r>
                  <w:rPr>
                    <w:rFonts w:ascii="Arial" w:eastAsia="Arial" w:hAnsi="Arial" w:cs="Arial"/>
                    <w:spacing w:val="1"/>
                  </w:rPr>
                  <w:t>-</w:t>
                </w:r>
                <w:r>
                  <w:rPr>
                    <w:rFonts w:ascii="Arial" w:eastAsia="Arial" w:hAnsi="Arial" w:cs="Arial"/>
                  </w:rPr>
                  <w:t>103</w:t>
                </w:r>
                <w:r>
                  <w:rPr>
                    <w:rFonts w:ascii="Arial" w:eastAsia="Arial" w:hAnsi="Arial" w:cs="Arial"/>
                    <w:spacing w:val="-4"/>
                  </w:rPr>
                  <w:t xml:space="preserve"> </w:t>
                </w:r>
                <w:r>
                  <w:rPr>
                    <w:rFonts w:ascii="Arial" w:eastAsia="Arial" w:hAnsi="Arial" w:cs="Arial"/>
                  </w:rPr>
                  <w:t>-</w:t>
                </w:r>
                <w:r>
                  <w:rPr>
                    <w:rFonts w:ascii="Arial" w:eastAsia="Arial" w:hAnsi="Arial" w:cs="Arial"/>
                    <w:spacing w:val="2"/>
                  </w:rPr>
                  <w:t xml:space="preserve"> </w:t>
                </w:r>
                <w:r>
                  <w:rPr>
                    <w:rFonts w:ascii="Arial" w:eastAsia="Arial" w:hAnsi="Arial" w:cs="Arial"/>
                  </w:rPr>
                  <w:t>on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S</w:t>
                </w:r>
                <w:r>
                  <w:rPr>
                    <w:rFonts w:ascii="Arial" w:eastAsia="Arial" w:hAnsi="Arial" w:cs="Arial"/>
                    <w:spacing w:val="1"/>
                  </w:rPr>
                  <w:t>t</w:t>
                </w:r>
                <w:r>
                  <w:rPr>
                    <w:rFonts w:ascii="Arial" w:eastAsia="Arial" w:hAnsi="Arial" w:cs="Arial"/>
                  </w:rPr>
                  <w:t>and</w:t>
                </w:r>
                <w:r>
                  <w:rPr>
                    <w:rFonts w:ascii="Arial" w:eastAsia="Arial" w:hAnsi="Arial" w:cs="Arial"/>
                    <w:spacing w:val="-3"/>
                  </w:rPr>
                  <w:t>a</w:t>
                </w:r>
                <w:r>
                  <w:rPr>
                    <w:rFonts w:ascii="Arial" w:eastAsia="Arial" w:hAnsi="Arial" w:cs="Arial"/>
                    <w:spacing w:val="1"/>
                  </w:rPr>
                  <w:t>r</w:t>
                </w:r>
                <w:r>
                  <w:rPr>
                    <w:rFonts w:ascii="Arial" w:eastAsia="Arial" w:hAnsi="Arial" w:cs="Arial"/>
                  </w:rPr>
                  <w:t>ds</w:t>
                </w:r>
                <w:r>
                  <w:rPr>
                    <w:rFonts w:ascii="Arial" w:eastAsia="Arial" w:hAnsi="Arial" w:cs="Arial"/>
                    <w:spacing w:val="-1"/>
                  </w:rPr>
                  <w:t xml:space="preserve"> </w:t>
                </w:r>
                <w:r>
                  <w:rPr>
                    <w:rFonts w:ascii="Arial" w:eastAsia="Arial" w:hAnsi="Arial" w:cs="Arial"/>
                    <w:spacing w:val="1"/>
                  </w:rPr>
                  <w:t>f</w:t>
                </w:r>
                <w:r>
                  <w:rPr>
                    <w:rFonts w:ascii="Arial" w:eastAsia="Arial" w:hAnsi="Arial" w:cs="Arial"/>
                  </w:rPr>
                  <w:t>or</w:t>
                </w:r>
                <w:r>
                  <w:rPr>
                    <w:rFonts w:ascii="Arial" w:eastAsia="Arial" w:hAnsi="Arial" w:cs="Arial"/>
                    <w:spacing w:val="-3"/>
                  </w:rPr>
                  <w:t xml:space="preserve"> </w:t>
                </w:r>
                <w:r>
                  <w:rPr>
                    <w:rFonts w:ascii="Arial" w:eastAsia="Arial" w:hAnsi="Arial" w:cs="Arial"/>
                    <w:spacing w:val="2"/>
                  </w:rPr>
                  <w:t>T</w:t>
                </w:r>
                <w:r>
                  <w:rPr>
                    <w:rFonts w:ascii="Arial" w:eastAsia="Arial" w:hAnsi="Arial" w:cs="Arial"/>
                    <w:spacing w:val="-2"/>
                  </w:rPr>
                  <w:t>r</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3"/>
                  </w:rPr>
                  <w:t xml:space="preserve"> </w:t>
                </w:r>
                <w:r>
                  <w:rPr>
                    <w:rFonts w:ascii="Arial" w:eastAsia="Arial" w:hAnsi="Arial" w:cs="Arial"/>
                  </w:rPr>
                  <w:t>and</w:t>
                </w:r>
                <w:r>
                  <w:rPr>
                    <w:rFonts w:ascii="Arial" w:eastAsia="Arial" w:hAnsi="Arial" w:cs="Arial"/>
                    <w:spacing w:val="1"/>
                  </w:rPr>
                  <w:t xml:space="preserve"> </w:t>
                </w:r>
                <w:r>
                  <w:rPr>
                    <w:rFonts w:ascii="Arial" w:eastAsia="Arial" w:hAnsi="Arial" w:cs="Arial"/>
                    <w:spacing w:val="-1"/>
                  </w:rPr>
                  <w:t>C</w:t>
                </w:r>
                <w:r>
                  <w:rPr>
                    <w:rFonts w:ascii="Arial" w:eastAsia="Arial" w:hAnsi="Arial" w:cs="Arial"/>
                    <w:spacing w:val="-3"/>
                  </w:rPr>
                  <w:t>e</w:t>
                </w:r>
                <w:r>
                  <w:rPr>
                    <w:rFonts w:ascii="Arial" w:eastAsia="Arial" w:hAnsi="Arial" w:cs="Arial"/>
                    <w:spacing w:val="1"/>
                  </w:rPr>
                  <w:t>rt</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3"/>
                  </w:rPr>
                  <w:t>V</w:t>
                </w:r>
                <w:r>
                  <w:rPr>
                    <w:rFonts w:ascii="Arial" w:eastAsia="Arial" w:hAnsi="Arial" w:cs="Arial"/>
                    <w:spacing w:val="2"/>
                  </w:rPr>
                  <w:t>T</w:t>
                </w:r>
                <w:r>
                  <w:rPr>
                    <w:rFonts w:ascii="Arial" w:eastAsia="Arial" w:hAnsi="Arial" w:cs="Arial"/>
                  </w:rPr>
                  <w:t xml:space="preserve">S </w:t>
                </w:r>
                <w:r>
                  <w:rPr>
                    <w:rFonts w:ascii="Arial" w:eastAsia="Arial" w:hAnsi="Arial" w:cs="Arial"/>
                    <w:spacing w:val="-1"/>
                  </w:rPr>
                  <w:t>P</w:t>
                </w:r>
                <w:r>
                  <w:rPr>
                    <w:rFonts w:ascii="Arial" w:eastAsia="Arial" w:hAnsi="Arial" w:cs="Arial"/>
                    <w:spacing w:val="-3"/>
                  </w:rPr>
                  <w:t>e</w:t>
                </w:r>
                <w:r>
                  <w:rPr>
                    <w:rFonts w:ascii="Arial" w:eastAsia="Arial" w:hAnsi="Arial" w:cs="Arial"/>
                    <w:spacing w:val="1"/>
                  </w:rPr>
                  <w:t>r</w:t>
                </w:r>
                <w:r>
                  <w:rPr>
                    <w:rFonts w:ascii="Arial" w:eastAsia="Arial" w:hAnsi="Arial" w:cs="Arial"/>
                  </w:rPr>
                  <w:t>sonnel</w:t>
                </w:r>
              </w:p>
              <w:p w:rsidR="00823D42" w:rsidRDefault="00823D42">
                <w:pPr>
                  <w:spacing w:before="1" w:after="0" w:line="240" w:lineRule="auto"/>
                  <w:ind w:left="646" w:right="623"/>
                  <w:jc w:val="center"/>
                  <w:rPr>
                    <w:rFonts w:ascii="Arial" w:eastAsia="Arial" w:hAnsi="Arial" w:cs="Arial"/>
                  </w:rPr>
                </w:pPr>
                <w:r>
                  <w:rPr>
                    <w:rFonts w:ascii="Arial" w:eastAsia="Arial" w:hAnsi="Arial" w:cs="Arial"/>
                    <w:spacing w:val="-1"/>
                  </w:rPr>
                  <w:t>E</w:t>
                </w:r>
                <w:r>
                  <w:rPr>
                    <w:rFonts w:ascii="Arial" w:eastAsia="Arial" w:hAnsi="Arial" w:cs="Arial"/>
                  </w:rPr>
                  <w:t>d</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rPr>
                  <w:t>1:</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ay</w:t>
                </w:r>
                <w:r>
                  <w:rPr>
                    <w:rFonts w:ascii="Arial" w:eastAsia="Arial" w:hAnsi="Arial" w:cs="Arial"/>
                    <w:spacing w:val="-1"/>
                  </w:rPr>
                  <w:t xml:space="preserve"> </w:t>
                </w:r>
                <w:r>
                  <w:rPr>
                    <w:rFonts w:ascii="Arial" w:eastAsia="Arial" w:hAnsi="Arial" w:cs="Arial"/>
                  </w:rPr>
                  <w:t>1998</w:t>
                </w:r>
                <w:r>
                  <w:rPr>
                    <w:rFonts w:ascii="Arial" w:eastAsia="Arial" w:hAnsi="Arial" w:cs="Arial"/>
                    <w:spacing w:val="1"/>
                  </w:rPr>
                  <w:t xml:space="preserve"> </w:t>
                </w:r>
                <w:r>
                  <w:rPr>
                    <w:rFonts w:ascii="Arial" w:eastAsia="Arial" w:hAnsi="Arial" w:cs="Arial"/>
                  </w:rPr>
                  <w:t>–</w:t>
                </w:r>
                <w:r>
                  <w:rPr>
                    <w:rFonts w:ascii="Arial" w:eastAsia="Arial" w:hAnsi="Arial" w:cs="Arial"/>
                    <w:spacing w:val="1"/>
                  </w:rPr>
                  <w:t xml:space="preserve"> </w:t>
                </w:r>
                <w:r>
                  <w:rPr>
                    <w:rFonts w:ascii="Arial" w:eastAsia="Arial" w:hAnsi="Arial" w:cs="Arial"/>
                    <w:spacing w:val="-3"/>
                  </w:rPr>
                  <w:t>E</w:t>
                </w:r>
                <w:r>
                  <w:rPr>
                    <w:rFonts w:ascii="Arial" w:eastAsia="Arial" w:hAnsi="Arial" w:cs="Arial"/>
                  </w:rPr>
                  <w:t>d</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rPr>
                  <w:t>2:</w:t>
                </w:r>
                <w:r>
                  <w:rPr>
                    <w:rFonts w:ascii="Arial" w:eastAsia="Arial" w:hAnsi="Arial" w:cs="Arial"/>
                    <w:spacing w:val="2"/>
                  </w:rPr>
                  <w:t xml:space="preserve"> </w:t>
                </w:r>
                <w:r>
                  <w:rPr>
                    <w:rFonts w:ascii="Arial" w:eastAsia="Arial" w:hAnsi="Arial" w:cs="Arial"/>
                  </w:rPr>
                  <w:t>20</w:t>
                </w:r>
                <w:r>
                  <w:rPr>
                    <w:rFonts w:ascii="Arial" w:eastAsia="Arial" w:hAnsi="Arial" w:cs="Arial"/>
                    <w:spacing w:val="-3"/>
                  </w:rPr>
                  <w:t>0</w:t>
                </w:r>
                <w:r>
                  <w:rPr>
                    <w:rFonts w:ascii="Arial" w:eastAsia="Arial" w:hAnsi="Arial" w:cs="Arial"/>
                  </w:rPr>
                  <w:t xml:space="preserve">9; </w:t>
                </w:r>
                <w:proofErr w:type="gramStart"/>
                <w:r>
                  <w:rPr>
                    <w:rFonts w:ascii="Arial" w:eastAsia="Arial" w:hAnsi="Arial" w:cs="Arial"/>
                    <w:spacing w:val="-1"/>
                  </w:rPr>
                  <w:t>R</w:t>
                </w:r>
                <w:r>
                  <w:rPr>
                    <w:rFonts w:ascii="Arial" w:eastAsia="Arial" w:hAnsi="Arial" w:cs="Arial"/>
                  </w:rPr>
                  <w:t>e</w:t>
                </w:r>
                <w:r>
                  <w:rPr>
                    <w:rFonts w:ascii="Arial" w:eastAsia="Arial" w:hAnsi="Arial" w:cs="Arial"/>
                    <w:spacing w:val="-2"/>
                  </w:rPr>
                  <w:t>v</w:t>
                </w:r>
                <w:r>
                  <w:rPr>
                    <w:rFonts w:ascii="Arial" w:eastAsia="Arial" w:hAnsi="Arial" w:cs="Arial"/>
                    <w:spacing w:val="-1"/>
                  </w:rPr>
                  <w:t>i</w:t>
                </w:r>
                <w:r>
                  <w:rPr>
                    <w:rFonts w:ascii="Arial" w:eastAsia="Arial" w:hAnsi="Arial" w:cs="Arial"/>
                  </w:rPr>
                  <w:t xml:space="preserve">sed </w:t>
                </w:r>
                <w:r>
                  <w:rPr>
                    <w:rFonts w:ascii="Arial" w:eastAsia="Arial" w:hAnsi="Arial" w:cs="Arial"/>
                    <w:color w:val="800080"/>
                    <w:spacing w:val="-59"/>
                  </w:rPr>
                  <w:t xml:space="preserve"> </w:t>
                </w:r>
                <w:r>
                  <w:rPr>
                    <w:rFonts w:ascii="Arial" w:eastAsia="Arial" w:hAnsi="Arial" w:cs="Arial"/>
                    <w:strike/>
                    <w:color w:val="800080"/>
                    <w:spacing w:val="-1"/>
                  </w:rPr>
                  <w:t>D</w:t>
                </w:r>
                <w:r>
                  <w:rPr>
                    <w:rFonts w:ascii="Arial" w:eastAsia="Arial" w:hAnsi="Arial" w:cs="Arial"/>
                    <w:strike/>
                    <w:color w:val="800080"/>
                  </w:rPr>
                  <w:t>ece</w:t>
                </w:r>
                <w:r>
                  <w:rPr>
                    <w:rFonts w:ascii="Arial" w:eastAsia="Arial" w:hAnsi="Arial" w:cs="Arial"/>
                    <w:strike/>
                    <w:color w:val="800080"/>
                    <w:spacing w:val="1"/>
                  </w:rPr>
                  <w:t>m</w:t>
                </w:r>
                <w:r>
                  <w:rPr>
                    <w:rFonts w:ascii="Arial" w:eastAsia="Arial" w:hAnsi="Arial" w:cs="Arial"/>
                    <w:strike/>
                    <w:color w:val="800080"/>
                  </w:rPr>
                  <w:t>ber</w:t>
                </w:r>
                <w:proofErr w:type="gramEnd"/>
                <w:r>
                  <w:rPr>
                    <w:rFonts w:ascii="Arial" w:eastAsia="Arial" w:hAnsi="Arial" w:cs="Arial"/>
                    <w:strike/>
                    <w:color w:val="800080"/>
                  </w:rPr>
                  <w:t xml:space="preserve"> 2013</w:t>
                </w:r>
                <w:r>
                  <w:rPr>
                    <w:rFonts w:ascii="Arial" w:eastAsia="Arial" w:hAnsi="Arial" w:cs="Arial"/>
                    <w:color w:val="800080"/>
                    <w:spacing w:val="-1"/>
                    <w:u w:val="single" w:color="800080"/>
                  </w:rPr>
                  <w:t>O</w:t>
                </w:r>
                <w:r>
                  <w:rPr>
                    <w:rFonts w:ascii="Arial" w:eastAsia="Arial" w:hAnsi="Arial" w:cs="Arial"/>
                    <w:color w:val="800080"/>
                    <w:u w:val="single" w:color="800080"/>
                  </w:rPr>
                  <w:t>c</w:t>
                </w:r>
                <w:r>
                  <w:rPr>
                    <w:rFonts w:ascii="Arial" w:eastAsia="Arial" w:hAnsi="Arial" w:cs="Arial"/>
                    <w:color w:val="800080"/>
                    <w:spacing w:val="1"/>
                    <w:u w:val="single" w:color="800080"/>
                  </w:rPr>
                  <w:t>t</w:t>
                </w:r>
                <w:r>
                  <w:rPr>
                    <w:rFonts w:ascii="Arial" w:eastAsia="Arial" w:hAnsi="Arial" w:cs="Arial"/>
                    <w:color w:val="800080"/>
                    <w:u w:val="single" w:color="800080"/>
                  </w:rPr>
                  <w:t>ob</w:t>
                </w:r>
                <w:r>
                  <w:rPr>
                    <w:rFonts w:ascii="Arial" w:eastAsia="Arial" w:hAnsi="Arial" w:cs="Arial"/>
                    <w:color w:val="800080"/>
                    <w:spacing w:val="-3"/>
                    <w:u w:val="single" w:color="800080"/>
                  </w:rPr>
                  <w:t>e</w:t>
                </w:r>
                <w:r>
                  <w:rPr>
                    <w:rFonts w:ascii="Arial" w:eastAsia="Arial" w:hAnsi="Arial" w:cs="Arial"/>
                    <w:color w:val="800080"/>
                    <w:u w:val="single" w:color="800080"/>
                  </w:rPr>
                  <w:t>r 2015</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D6F50"/>
    <w:multiLevelType w:val="hybridMultilevel"/>
    <w:tmpl w:val="4AC26F7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0A5570"/>
    <w:rsid w:val="00071E95"/>
    <w:rsid w:val="000A5570"/>
    <w:rsid w:val="00110933"/>
    <w:rsid w:val="001F7C11"/>
    <w:rsid w:val="002319EC"/>
    <w:rsid w:val="003661FB"/>
    <w:rsid w:val="00450CCF"/>
    <w:rsid w:val="004D2FED"/>
    <w:rsid w:val="00503990"/>
    <w:rsid w:val="0051239F"/>
    <w:rsid w:val="006A031F"/>
    <w:rsid w:val="00823D42"/>
    <w:rsid w:val="00825A27"/>
    <w:rsid w:val="00863EB5"/>
    <w:rsid w:val="0088390E"/>
    <w:rsid w:val="00894E89"/>
    <w:rsid w:val="008A3636"/>
    <w:rsid w:val="00A32752"/>
    <w:rsid w:val="00A84364"/>
    <w:rsid w:val="00B616BB"/>
    <w:rsid w:val="00BC5D42"/>
    <w:rsid w:val="00BD2A67"/>
    <w:rsid w:val="00C76A8E"/>
    <w:rsid w:val="00CE5A20"/>
    <w:rsid w:val="00D9194A"/>
    <w:rsid w:val="00DA757A"/>
    <w:rsid w:val="00F22925"/>
    <w:rsid w:val="00F365AC"/>
    <w:rsid w:val="00FC4E8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63EB5"/>
    <w:rPr>
      <w:sz w:val="16"/>
      <w:szCs w:val="16"/>
    </w:rPr>
  </w:style>
  <w:style w:type="paragraph" w:styleId="CommentText">
    <w:name w:val="annotation text"/>
    <w:basedOn w:val="Normal"/>
    <w:link w:val="CommentTextChar"/>
    <w:uiPriority w:val="99"/>
    <w:unhideWhenUsed/>
    <w:rsid w:val="00863EB5"/>
    <w:pPr>
      <w:spacing w:line="240" w:lineRule="auto"/>
    </w:pPr>
    <w:rPr>
      <w:sz w:val="20"/>
      <w:szCs w:val="20"/>
    </w:rPr>
  </w:style>
  <w:style w:type="character" w:customStyle="1" w:styleId="CommentTextChar">
    <w:name w:val="Comment Text Char"/>
    <w:basedOn w:val="DefaultParagraphFont"/>
    <w:link w:val="CommentText"/>
    <w:uiPriority w:val="99"/>
    <w:rsid w:val="00863EB5"/>
    <w:rPr>
      <w:sz w:val="20"/>
      <w:szCs w:val="20"/>
    </w:rPr>
  </w:style>
  <w:style w:type="paragraph" w:styleId="CommentSubject">
    <w:name w:val="annotation subject"/>
    <w:basedOn w:val="CommentText"/>
    <w:next w:val="CommentText"/>
    <w:link w:val="CommentSubjectChar"/>
    <w:uiPriority w:val="99"/>
    <w:semiHidden/>
    <w:unhideWhenUsed/>
    <w:rsid w:val="00863EB5"/>
    <w:rPr>
      <w:b/>
      <w:bCs/>
    </w:rPr>
  </w:style>
  <w:style w:type="character" w:customStyle="1" w:styleId="CommentSubjectChar">
    <w:name w:val="Comment Subject Char"/>
    <w:basedOn w:val="CommentTextChar"/>
    <w:link w:val="CommentSubject"/>
    <w:uiPriority w:val="99"/>
    <w:semiHidden/>
    <w:rsid w:val="00863EB5"/>
    <w:rPr>
      <w:b/>
      <w:bCs/>
      <w:sz w:val="20"/>
      <w:szCs w:val="20"/>
    </w:rPr>
  </w:style>
  <w:style w:type="paragraph" w:styleId="BalloonText">
    <w:name w:val="Balloon Text"/>
    <w:basedOn w:val="Normal"/>
    <w:link w:val="BalloonTextChar"/>
    <w:uiPriority w:val="99"/>
    <w:semiHidden/>
    <w:unhideWhenUsed/>
    <w:rsid w:val="00863E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3EB5"/>
    <w:rPr>
      <w:rFonts w:ascii="Tahoma" w:hAnsi="Tahoma" w:cs="Tahoma"/>
      <w:sz w:val="16"/>
      <w:szCs w:val="16"/>
    </w:rPr>
  </w:style>
  <w:style w:type="paragraph" w:styleId="ListParagraph">
    <w:name w:val="List Paragraph"/>
    <w:basedOn w:val="Normal"/>
    <w:uiPriority w:val="34"/>
    <w:qFormat/>
    <w:rsid w:val="003661FB"/>
    <w:pPr>
      <w:ind w:left="720"/>
      <w:contextualSpacing/>
    </w:pPr>
  </w:style>
  <w:style w:type="paragraph" w:styleId="Header">
    <w:name w:val="header"/>
    <w:basedOn w:val="Normal"/>
    <w:link w:val="HeaderChar"/>
    <w:uiPriority w:val="99"/>
    <w:unhideWhenUsed/>
    <w:rsid w:val="00F365AC"/>
    <w:pPr>
      <w:tabs>
        <w:tab w:val="center" w:pos="4513"/>
        <w:tab w:val="right" w:pos="9026"/>
      </w:tabs>
      <w:spacing w:after="0" w:line="240" w:lineRule="auto"/>
    </w:pPr>
  </w:style>
  <w:style w:type="character" w:customStyle="1" w:styleId="HeaderChar">
    <w:name w:val="Header Char"/>
    <w:basedOn w:val="DefaultParagraphFont"/>
    <w:link w:val="Header"/>
    <w:uiPriority w:val="99"/>
    <w:rsid w:val="00F365AC"/>
  </w:style>
  <w:style w:type="paragraph" w:styleId="Footer">
    <w:name w:val="footer"/>
    <w:basedOn w:val="Normal"/>
    <w:link w:val="FooterChar"/>
    <w:uiPriority w:val="99"/>
    <w:unhideWhenUsed/>
    <w:rsid w:val="00F365AC"/>
    <w:pPr>
      <w:tabs>
        <w:tab w:val="center" w:pos="4513"/>
        <w:tab w:val="right" w:pos="9026"/>
      </w:tabs>
      <w:spacing w:after="0" w:line="240" w:lineRule="auto"/>
    </w:pPr>
  </w:style>
  <w:style w:type="character" w:customStyle="1" w:styleId="FooterChar">
    <w:name w:val="Footer Char"/>
    <w:basedOn w:val="DefaultParagraphFont"/>
    <w:link w:val="Footer"/>
    <w:uiPriority w:val="99"/>
    <w:rsid w:val="00F365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ala-aism.org/" TargetMode="External"/><Relationship Id="rId5" Type="http://schemas.openxmlformats.org/officeDocument/2006/relationships/settings" Target="settings.xml"/><Relationship Id="rId15" Type="http://schemas.openxmlformats.org/officeDocument/2006/relationships/image" Target="media/image2.jpeg"/><Relationship Id="rId10" Type="http://schemas.openxmlformats.org/officeDocument/2006/relationships/hyperlink" Target="mailto:academy@iala-aism.or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D1DF7-C600-4FA0-BFAC-120676270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27</Pages>
  <Words>9076</Words>
  <Characters>49921</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Recommendation Template</vt:lpstr>
    </vt:vector>
  </TitlesOfParts>
  <Company>AMSA</Company>
  <LinksUpToDate>false</LinksUpToDate>
  <CharactersWithSpaces>58880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Mike Hadley</dc:creator>
  <cp:lastModifiedBy>Wim</cp:lastModifiedBy>
  <cp:revision>4</cp:revision>
  <cp:lastPrinted>2016-02-24T09:04:00Z</cp:lastPrinted>
  <dcterms:created xsi:type="dcterms:W3CDTF">2016-02-25T00:49:00Z</dcterms:created>
  <dcterms:modified xsi:type="dcterms:W3CDTF">2016-02-29T08:23:00Z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2016-02-08T00:00:00Z</vt:filetime>
  </property>
  <property fmtid="{D5CDD505-2E9C-101B-9397-08002B2CF9AE}" pid="3" name="LastSaved">
    <vt:filetime>2016-02-17T00:00:00Z</vt:filetime>
  </property>
</Properties>
</file>